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6FBD0085"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6168D8">
        <w:rPr>
          <w:b/>
          <w:sz w:val="32"/>
          <w:szCs w:val="32"/>
          <w:lang w:val="el-GR"/>
        </w:rPr>
        <w:t xml:space="preserve">(Διεθνούς) </w:t>
      </w:r>
      <w:r w:rsidRPr="006168D8">
        <w:rPr>
          <w:b/>
          <w:sz w:val="32"/>
          <w:szCs w:val="32"/>
          <w:lang w:val="el-GR"/>
        </w:rPr>
        <w:t xml:space="preserve">Άνω </w:t>
      </w:r>
      <w:r w:rsidR="008B4966" w:rsidRPr="006168D8">
        <w:rPr>
          <w:b/>
          <w:sz w:val="32"/>
          <w:szCs w:val="32"/>
          <w:lang w:val="el-GR"/>
        </w:rPr>
        <w:t xml:space="preserve">των </w:t>
      </w:r>
      <w:r w:rsidRPr="006168D8">
        <w:rPr>
          <w:b/>
          <w:sz w:val="32"/>
          <w:szCs w:val="32"/>
          <w:lang w:val="el-GR"/>
        </w:rPr>
        <w:t>Ο</w:t>
      </w:r>
      <w:r w:rsidR="008B4966" w:rsidRPr="006168D8">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71F42CAA" w:rsidR="0024279E" w:rsidRPr="00603221" w:rsidRDefault="0024279E" w:rsidP="00A406A5">
      <w:pPr>
        <w:jc w:val="center"/>
        <w:rPr>
          <w:b/>
          <w:iCs/>
          <w:sz w:val="32"/>
          <w:szCs w:val="32"/>
          <w:lang w:val="el-GR"/>
        </w:rPr>
      </w:pPr>
      <w:r w:rsidRPr="00603221">
        <w:rPr>
          <w:b/>
          <w:sz w:val="32"/>
          <w:szCs w:val="32"/>
          <w:lang w:val="el-GR"/>
        </w:rPr>
        <w:t>για το Έργο</w:t>
      </w:r>
      <w:r w:rsidR="00A406A5">
        <w:rPr>
          <w:b/>
          <w:sz w:val="32"/>
          <w:szCs w:val="32"/>
          <w:lang w:val="el-GR"/>
        </w:rPr>
        <w:t xml:space="preserve"> </w:t>
      </w:r>
      <w:r w:rsidRPr="006168D8">
        <w:rPr>
          <w:b/>
          <w:iCs/>
          <w:sz w:val="32"/>
          <w:szCs w:val="32"/>
          <w:lang w:val="el-GR"/>
        </w:rPr>
        <w:t>«</w:t>
      </w:r>
      <w:r w:rsidR="007A0647" w:rsidRPr="007A0647">
        <w:rPr>
          <w:b/>
          <w:sz w:val="32"/>
          <w:szCs w:val="32"/>
          <w:lang w:val="el-GR"/>
        </w:rPr>
        <w:t>Παροχή υπηρεσιών SOCaaS και υπηρεσιών συμμόρφωσης με την Οδηγία (ΕΕ) 2022/2555 (Οδηγία NIS2) και τον Νόμο 5160/2024</w:t>
      </w:r>
      <w:r w:rsidR="007D67E3">
        <w:rPr>
          <w:b/>
          <w:sz w:val="32"/>
          <w:szCs w:val="32"/>
          <w:lang w:val="el-GR"/>
        </w:rPr>
        <w:t xml:space="preserve"> </w:t>
      </w:r>
      <w:r w:rsidR="00687BE7" w:rsidRPr="00687BE7">
        <w:rPr>
          <w:b/>
          <w:sz w:val="32"/>
          <w:szCs w:val="32"/>
          <w:lang w:val="el-GR"/>
        </w:rPr>
        <w:t>στην Ο.Σ.Υ Α.Ε.</w:t>
      </w:r>
      <w:r w:rsidRPr="006168D8">
        <w:rPr>
          <w:b/>
          <w:iCs/>
          <w:sz w:val="32"/>
          <w:szCs w:val="32"/>
          <w:lang w:val="el-GR"/>
        </w:rPr>
        <w:t>»</w:t>
      </w:r>
    </w:p>
    <w:p w14:paraId="1C832E30" w14:textId="71853AC6" w:rsidR="003C0732" w:rsidRPr="00581FC8" w:rsidRDefault="003C0732" w:rsidP="00603221">
      <w:pPr>
        <w:spacing w:after="0"/>
        <w:rPr>
          <w:b/>
          <w:color w:val="000000"/>
          <w:sz w:val="16"/>
          <w:szCs w:val="16"/>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C647C0" w:rsidRPr="00DF02B0" w14:paraId="6DBCA2B5" w14:textId="77777777" w:rsidTr="00581FC8">
        <w:tc>
          <w:tcPr>
            <w:tcW w:w="2830" w:type="dxa"/>
            <w:vAlign w:val="bottom"/>
          </w:tcPr>
          <w:p w14:paraId="0A39F743" w14:textId="77777777" w:rsidR="00C647C0" w:rsidRPr="00603221" w:rsidRDefault="00C647C0" w:rsidP="00B17F28">
            <w:pPr>
              <w:autoSpaceDE w:val="0"/>
              <w:autoSpaceDN w:val="0"/>
              <w:adjustRightInd w:val="0"/>
              <w:spacing w:before="120" w:after="0"/>
              <w:jc w:val="right"/>
              <w:rPr>
                <w:b/>
                <w:color w:val="000000"/>
              </w:rPr>
            </w:pPr>
            <w:r w:rsidRPr="00603221">
              <w:rPr>
                <w:b/>
                <w:color w:val="000000"/>
              </w:rPr>
              <w:t xml:space="preserve">Κωδ. ΟΠΣ: </w:t>
            </w:r>
          </w:p>
        </w:tc>
        <w:tc>
          <w:tcPr>
            <w:tcW w:w="6798" w:type="dxa"/>
            <w:gridSpan w:val="2"/>
            <w:vAlign w:val="center"/>
          </w:tcPr>
          <w:p w14:paraId="6CCF74B1" w14:textId="71879B30" w:rsidR="00C647C0" w:rsidRPr="00556654" w:rsidRDefault="00556654" w:rsidP="007A02D2">
            <w:pPr>
              <w:pStyle w:val="Tabletext"/>
              <w:spacing w:before="120" w:after="0"/>
              <w:jc w:val="both"/>
              <w:rPr>
                <w:b/>
                <w:bCs/>
                <w:highlight w:val="cyan"/>
              </w:rPr>
            </w:pPr>
            <w:r w:rsidRPr="007A02D2">
              <w:rPr>
                <w:rFonts w:cs="Tahoma"/>
                <w:b/>
                <w:bCs/>
                <w:color w:val="000000"/>
                <w:sz w:val="22"/>
                <w:szCs w:val="22"/>
                <w:lang w:eastAsia="el-GR"/>
              </w:rPr>
              <w:t>5227365</w:t>
            </w:r>
          </w:p>
        </w:tc>
      </w:tr>
      <w:tr w:rsidR="00C647C0" w:rsidRPr="00784C5C" w14:paraId="0BAD0CDF" w14:textId="77777777" w:rsidTr="00B17F28">
        <w:tc>
          <w:tcPr>
            <w:tcW w:w="2830" w:type="dxa"/>
            <w:vAlign w:val="bottom"/>
          </w:tcPr>
          <w:p w14:paraId="78BAF60F" w14:textId="77777777" w:rsidR="00C647C0" w:rsidRPr="00603221" w:rsidRDefault="00C647C0" w:rsidP="00B17F28">
            <w:pPr>
              <w:autoSpaceDE w:val="0"/>
              <w:autoSpaceDN w:val="0"/>
              <w:adjustRightInd w:val="0"/>
              <w:spacing w:before="120" w:after="0"/>
              <w:jc w:val="right"/>
              <w:rPr>
                <w:b/>
                <w:color w:val="000000"/>
              </w:rPr>
            </w:pPr>
            <w:r w:rsidRPr="00603221">
              <w:rPr>
                <w:b/>
                <w:color w:val="000000"/>
              </w:rPr>
              <w:t>Επιχειρησιακό Πρόγραμμα:</w:t>
            </w:r>
          </w:p>
        </w:tc>
        <w:tc>
          <w:tcPr>
            <w:tcW w:w="6798" w:type="dxa"/>
            <w:gridSpan w:val="2"/>
            <w:vAlign w:val="bottom"/>
          </w:tcPr>
          <w:p w14:paraId="377E847A" w14:textId="77777777" w:rsidR="00C647C0" w:rsidRPr="007A0647" w:rsidRDefault="00C647C0" w:rsidP="00B17F28">
            <w:pPr>
              <w:autoSpaceDE w:val="0"/>
              <w:autoSpaceDN w:val="0"/>
              <w:adjustRightInd w:val="0"/>
              <w:spacing w:before="120" w:after="0"/>
              <w:rPr>
                <w:b/>
                <w:color w:val="000000"/>
                <w:lang w:val="el-GR"/>
              </w:rPr>
            </w:pPr>
            <w:r w:rsidRPr="007A0647">
              <w:rPr>
                <w:b/>
                <w:color w:val="000000"/>
                <w:lang w:val="el-GR"/>
              </w:rPr>
              <w:t>Τομεακό Πρόγραμμα Ανάπτυξης (ΤΠΑ) του Υπουργείου Ψηφιακής Διακυβέρνησης</w:t>
            </w:r>
            <w:r w:rsidRPr="007A0647">
              <w:rPr>
                <w:b/>
                <w:color w:val="000000"/>
                <w:highlight w:val="magenta"/>
                <w:lang w:val="el-GR"/>
              </w:rPr>
              <w:t xml:space="preserve"> </w:t>
            </w:r>
          </w:p>
        </w:tc>
      </w:tr>
      <w:tr w:rsidR="00C647C0" w:rsidRPr="00784C5C" w14:paraId="4845936A" w14:textId="77777777" w:rsidTr="00B17F28">
        <w:tc>
          <w:tcPr>
            <w:tcW w:w="2830" w:type="dxa"/>
            <w:vAlign w:val="bottom"/>
          </w:tcPr>
          <w:p w14:paraId="08D3849B" w14:textId="77777777" w:rsidR="00C647C0" w:rsidRPr="00603221" w:rsidRDefault="00C647C0" w:rsidP="00B17F28">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3592EDA0" w14:textId="77777777" w:rsidR="00C647C0" w:rsidRPr="00603221" w:rsidRDefault="00C647C0" w:rsidP="00B17F28">
            <w:pPr>
              <w:autoSpaceDE w:val="0"/>
              <w:autoSpaceDN w:val="0"/>
              <w:adjustRightInd w:val="0"/>
              <w:spacing w:before="120" w:after="0"/>
              <w:jc w:val="right"/>
              <w:rPr>
                <w:b/>
                <w:color w:val="000000"/>
              </w:rPr>
            </w:pPr>
          </w:p>
        </w:tc>
        <w:tc>
          <w:tcPr>
            <w:tcW w:w="6798" w:type="dxa"/>
            <w:gridSpan w:val="2"/>
            <w:vAlign w:val="bottom"/>
          </w:tcPr>
          <w:p w14:paraId="60B2D942" w14:textId="1A69744E" w:rsidR="00C647C0" w:rsidRPr="007A0647" w:rsidRDefault="00C647C0" w:rsidP="00AE134A">
            <w:pPr>
              <w:pStyle w:val="Tabletext"/>
              <w:spacing w:before="120" w:after="0"/>
              <w:jc w:val="both"/>
              <w:rPr>
                <w:rFonts w:cs="Tahoma"/>
                <w:b/>
                <w:color w:val="000000"/>
                <w:szCs w:val="22"/>
              </w:rPr>
            </w:pPr>
            <w:r w:rsidRPr="0031449B">
              <w:rPr>
                <w:rFonts w:cs="Tahoma"/>
                <w:sz w:val="22"/>
                <w:szCs w:val="22"/>
              </w:rPr>
              <w:t>Εκτιμώμ</w:t>
            </w:r>
            <w:r w:rsidRPr="007A0647">
              <w:rPr>
                <w:rFonts w:cs="Tahoma"/>
                <w:sz w:val="22"/>
                <w:szCs w:val="22"/>
              </w:rPr>
              <w:t xml:space="preserve">ενη αξία παρούσας σύμβασης </w:t>
            </w:r>
            <w:r w:rsidRPr="002630B3">
              <w:rPr>
                <w:rFonts w:cs="Tahoma"/>
                <w:b/>
                <w:bCs/>
                <w:color w:val="000000"/>
                <w:sz w:val="22"/>
                <w:szCs w:val="22"/>
                <w:lang w:eastAsia="el-GR"/>
              </w:rPr>
              <w:t>450.000,00</w:t>
            </w:r>
            <w:r w:rsidRPr="006168D8">
              <w:rPr>
                <w:rFonts w:cs="Tahoma"/>
                <w:b/>
                <w:bCs/>
                <w:color w:val="000000"/>
                <w:sz w:val="22"/>
                <w:szCs w:val="22"/>
                <w:lang w:eastAsia="el-GR"/>
              </w:rPr>
              <w:t>€</w:t>
            </w:r>
            <w:r w:rsidRPr="007A0647">
              <w:rPr>
                <w:rFonts w:cs="Tahoma"/>
                <w:b/>
                <w:bCs/>
                <w:color w:val="000000"/>
                <w:sz w:val="22"/>
                <w:szCs w:val="22"/>
                <w:lang w:eastAsia="el-GR"/>
              </w:rPr>
              <w:t xml:space="preserve"> </w:t>
            </w:r>
            <w:r w:rsidR="00031BFC">
              <w:rPr>
                <w:rFonts w:cs="Tahoma"/>
                <w:sz w:val="22"/>
                <w:szCs w:val="22"/>
              </w:rPr>
              <w:t>μη περιλαμβανομένου ΦΠΑ (</w:t>
            </w:r>
            <w:r w:rsidRPr="007A0647">
              <w:rPr>
                <w:rFonts w:cs="Tahoma"/>
                <w:sz w:val="22"/>
                <w:szCs w:val="22"/>
              </w:rPr>
              <w:t xml:space="preserve">Εκτιμώμενη αξία με ΦΠΑ: </w:t>
            </w:r>
            <w:r w:rsidRPr="0085385D">
              <w:rPr>
                <w:rFonts w:cs="Tahoma"/>
                <w:b/>
                <w:bCs/>
                <w:sz w:val="22"/>
                <w:szCs w:val="22"/>
              </w:rPr>
              <w:t>558.000,00</w:t>
            </w:r>
            <w:r w:rsidRPr="006168D8">
              <w:rPr>
                <w:rFonts w:cs="Tahoma"/>
                <w:b/>
                <w:bCs/>
                <w:color w:val="000000"/>
                <w:sz w:val="22"/>
                <w:szCs w:val="22"/>
                <w:lang w:eastAsia="el-GR"/>
              </w:rPr>
              <w:t>€</w:t>
            </w:r>
            <w:r w:rsidRPr="007A0647">
              <w:rPr>
                <w:rFonts w:cs="Tahoma"/>
                <w:b/>
                <w:bCs/>
                <w:color w:val="000000"/>
                <w:sz w:val="22"/>
                <w:szCs w:val="22"/>
                <w:lang w:eastAsia="el-GR"/>
              </w:rPr>
              <w:t xml:space="preserve">, ΦΠΑ </w:t>
            </w:r>
            <w:r w:rsidRPr="006168D8">
              <w:rPr>
                <w:rFonts w:cs="Tahoma"/>
                <w:b/>
                <w:bCs/>
                <w:sz w:val="22"/>
                <w:szCs w:val="22"/>
              </w:rPr>
              <w:t>24</w:t>
            </w:r>
            <w:r w:rsidRPr="007A0647">
              <w:rPr>
                <w:rFonts w:cs="Tahoma"/>
                <w:b/>
                <w:bCs/>
                <w:sz w:val="22"/>
                <w:szCs w:val="22"/>
              </w:rPr>
              <w:t>%</w:t>
            </w:r>
            <w:r w:rsidRPr="007A0647">
              <w:rPr>
                <w:rFonts w:cs="Tahoma"/>
                <w:b/>
                <w:bCs/>
                <w:color w:val="000000"/>
                <w:sz w:val="22"/>
                <w:szCs w:val="22"/>
                <w:lang w:eastAsia="el-GR"/>
              </w:rPr>
              <w:t xml:space="preserve"> </w:t>
            </w:r>
            <w:r w:rsidRPr="006168D8">
              <w:rPr>
                <w:rFonts w:cs="Tahoma"/>
                <w:b/>
                <w:bCs/>
                <w:color w:val="000000"/>
                <w:sz w:val="22"/>
                <w:szCs w:val="22"/>
                <w:lang w:eastAsia="el-GR"/>
              </w:rPr>
              <w:t xml:space="preserve"> </w:t>
            </w:r>
            <w:r w:rsidRPr="007A0647">
              <w:rPr>
                <w:rFonts w:cs="Tahoma"/>
                <w:b/>
                <w:bCs/>
                <w:color w:val="000000"/>
                <w:sz w:val="22"/>
                <w:szCs w:val="22"/>
                <w:lang w:eastAsia="el-GR"/>
              </w:rPr>
              <w:t>108.000,00</w:t>
            </w:r>
            <w:r w:rsidRPr="006168D8">
              <w:rPr>
                <w:rFonts w:cs="Tahoma"/>
                <w:b/>
                <w:bCs/>
                <w:color w:val="000000"/>
                <w:sz w:val="22"/>
                <w:szCs w:val="22"/>
                <w:lang w:eastAsia="el-GR"/>
              </w:rPr>
              <w:t>€</w:t>
            </w:r>
            <w:r w:rsidRPr="007A0647">
              <w:rPr>
                <w:rFonts w:cs="Tahoma"/>
                <w:color w:val="000000"/>
                <w:sz w:val="22"/>
                <w:szCs w:val="22"/>
                <w:lang w:eastAsia="el-GR"/>
              </w:rPr>
              <w:t>)</w:t>
            </w:r>
          </w:p>
        </w:tc>
      </w:tr>
      <w:tr w:rsidR="00C647C0" w:rsidRPr="00DF02B0" w14:paraId="7BD68ABD" w14:textId="77777777" w:rsidTr="00B17F28">
        <w:tc>
          <w:tcPr>
            <w:tcW w:w="2830" w:type="dxa"/>
            <w:vAlign w:val="bottom"/>
          </w:tcPr>
          <w:p w14:paraId="30352C90" w14:textId="77777777" w:rsidR="00C647C0" w:rsidRPr="00603221" w:rsidRDefault="00C647C0" w:rsidP="00B17F28">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vAlign w:val="bottom"/>
          </w:tcPr>
          <w:p w14:paraId="02FB6F1A" w14:textId="77777777" w:rsidR="00C647C0" w:rsidRPr="006168D8" w:rsidRDefault="00C647C0" w:rsidP="00B17F28">
            <w:pPr>
              <w:autoSpaceDE w:val="0"/>
              <w:autoSpaceDN w:val="0"/>
              <w:adjustRightInd w:val="0"/>
              <w:spacing w:before="120" w:after="0"/>
              <w:rPr>
                <w:bCs/>
                <w:color w:val="000000"/>
                <w:lang w:val="el-GR"/>
              </w:rPr>
            </w:pPr>
            <w:r w:rsidRPr="006168D8">
              <w:rPr>
                <w:bCs/>
                <w:color w:val="000000"/>
                <w:lang w:val="el-GR"/>
              </w:rPr>
              <w:t>72000000-5 - Υπηρεσίες τεχνολογίας των πληροφοριών: παροχή συμβουλών, ανάπτυξη λογισμικού, Διαδίκτυο και υποστήριξη</w:t>
            </w:r>
          </w:p>
          <w:p w14:paraId="02E1E34F" w14:textId="77777777" w:rsidR="00C647C0" w:rsidRPr="006168D8" w:rsidRDefault="00C647C0" w:rsidP="00B17F28">
            <w:pPr>
              <w:autoSpaceDE w:val="0"/>
              <w:autoSpaceDN w:val="0"/>
              <w:adjustRightInd w:val="0"/>
              <w:spacing w:before="120" w:after="0"/>
              <w:rPr>
                <w:bCs/>
                <w:color w:val="000000"/>
                <w:lang w:val="el-GR"/>
              </w:rPr>
            </w:pPr>
            <w:r w:rsidRPr="006168D8">
              <w:rPr>
                <w:bCs/>
                <w:color w:val="000000"/>
                <w:lang w:val="el-GR"/>
              </w:rPr>
              <w:t>72246000-1 - Υπηρεσίες παροχής συμβουλών σε θέματα συστημάτων πληροφορικής</w:t>
            </w:r>
          </w:p>
          <w:p w14:paraId="2ED9FD48" w14:textId="77777777" w:rsidR="00C647C0" w:rsidRPr="00603221" w:rsidRDefault="00C647C0" w:rsidP="00B17F28">
            <w:pPr>
              <w:autoSpaceDE w:val="0"/>
              <w:autoSpaceDN w:val="0"/>
              <w:adjustRightInd w:val="0"/>
              <w:spacing w:before="120" w:after="0"/>
              <w:rPr>
                <w:b/>
                <w:color w:val="000000"/>
                <w:highlight w:val="cyan"/>
              </w:rPr>
            </w:pPr>
            <w:r w:rsidRPr="006168D8">
              <w:rPr>
                <w:bCs/>
                <w:color w:val="000000"/>
              </w:rPr>
              <w:t>79111000-5 - Υπηρεσίες παροχής νομικών συμβουλών</w:t>
            </w:r>
          </w:p>
        </w:tc>
      </w:tr>
      <w:tr w:rsidR="00C647C0" w:rsidRPr="00784C5C" w14:paraId="29E49573" w14:textId="77777777" w:rsidTr="00B17F28">
        <w:tc>
          <w:tcPr>
            <w:tcW w:w="2830" w:type="dxa"/>
            <w:vAlign w:val="bottom"/>
          </w:tcPr>
          <w:p w14:paraId="70957A2E" w14:textId="77777777" w:rsidR="00C647C0" w:rsidRPr="00603221" w:rsidRDefault="00C647C0" w:rsidP="00B17F28">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vAlign w:val="bottom"/>
          </w:tcPr>
          <w:p w14:paraId="317D2AED" w14:textId="77777777" w:rsidR="00C647C0" w:rsidRPr="007A0647" w:rsidRDefault="00C647C0" w:rsidP="00B17F28">
            <w:pPr>
              <w:autoSpaceDE w:val="0"/>
              <w:autoSpaceDN w:val="0"/>
              <w:adjustRightInd w:val="0"/>
              <w:spacing w:before="120" w:after="0"/>
              <w:rPr>
                <w:b/>
                <w:color w:val="000000"/>
                <w:lang w:val="el-GR"/>
              </w:rPr>
            </w:pPr>
            <w:r w:rsidRPr="00603221">
              <w:rPr>
                <w:b/>
                <w:color w:val="000000"/>
                <w:lang w:val="el-GR"/>
              </w:rPr>
              <w:t>Η πλέον συμφέρουσα από οικονομική άποψη προσφορά βάσε</w:t>
            </w:r>
            <w:r w:rsidRPr="007A0647">
              <w:rPr>
                <w:b/>
                <w:color w:val="000000"/>
                <w:lang w:val="el-GR"/>
              </w:rPr>
              <w:t xml:space="preserve">ι </w:t>
            </w:r>
            <w:r w:rsidRPr="006168D8">
              <w:rPr>
                <w:b/>
                <w:color w:val="000000"/>
                <w:lang w:val="el-GR"/>
              </w:rPr>
              <w:t>βέλτιστης σχέσης ποιότητας – τιμής</w:t>
            </w:r>
            <w:r w:rsidRPr="00603221">
              <w:rPr>
                <w:b/>
                <w:color w:val="000000"/>
                <w:lang w:val="el-GR"/>
              </w:rPr>
              <w:t xml:space="preserve"> </w:t>
            </w:r>
          </w:p>
        </w:tc>
      </w:tr>
      <w:tr w:rsidR="00C647C0" w:rsidRPr="00DF02B0" w:rsidDel="005977E7" w14:paraId="09ABFEE7" w14:textId="77777777" w:rsidTr="00B17F28">
        <w:tc>
          <w:tcPr>
            <w:tcW w:w="2830" w:type="dxa"/>
            <w:vAlign w:val="bottom"/>
          </w:tcPr>
          <w:p w14:paraId="41461DF7" w14:textId="77777777" w:rsidR="00C647C0" w:rsidRPr="00603221" w:rsidRDefault="00C647C0" w:rsidP="00B17F28">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vAlign w:val="center"/>
          </w:tcPr>
          <w:p w14:paraId="39F8679F" w14:textId="1B6F764B" w:rsidR="00C647C0" w:rsidRPr="007A02D2" w:rsidDel="005977E7" w:rsidRDefault="007A02D2" w:rsidP="007A02D2">
            <w:pPr>
              <w:pStyle w:val="Tabletext"/>
              <w:spacing w:before="120" w:after="0"/>
              <w:jc w:val="both"/>
              <w:rPr>
                <w:b/>
                <w:color w:val="000000"/>
              </w:rPr>
            </w:pPr>
            <w:r w:rsidRPr="007A02D2">
              <w:rPr>
                <w:rFonts w:cs="Tahoma"/>
                <w:b/>
                <w:bCs/>
                <w:color w:val="000000"/>
                <w:sz w:val="22"/>
                <w:szCs w:val="22"/>
                <w:lang w:eastAsia="el-GR"/>
              </w:rPr>
              <w:t>26</w:t>
            </w:r>
            <w:r w:rsidR="00C647C0" w:rsidRPr="007A02D2">
              <w:rPr>
                <w:rFonts w:cs="Tahoma"/>
                <w:b/>
                <w:bCs/>
                <w:color w:val="000000"/>
                <w:sz w:val="22"/>
                <w:szCs w:val="22"/>
                <w:lang w:eastAsia="el-GR"/>
              </w:rPr>
              <w:t>-</w:t>
            </w:r>
            <w:r w:rsidRPr="007A02D2">
              <w:rPr>
                <w:rFonts w:cs="Tahoma"/>
                <w:b/>
                <w:bCs/>
                <w:color w:val="000000"/>
                <w:sz w:val="22"/>
                <w:szCs w:val="22"/>
                <w:lang w:eastAsia="el-GR"/>
              </w:rPr>
              <w:t>01</w:t>
            </w:r>
            <w:r w:rsidR="00C647C0" w:rsidRPr="007A02D2">
              <w:rPr>
                <w:rFonts w:cs="Tahoma"/>
                <w:b/>
                <w:bCs/>
                <w:color w:val="000000"/>
                <w:sz w:val="22"/>
                <w:szCs w:val="22"/>
                <w:lang w:eastAsia="el-GR"/>
              </w:rPr>
              <w:t>-</w:t>
            </w:r>
            <w:r w:rsidRPr="007A02D2">
              <w:rPr>
                <w:rFonts w:cs="Tahoma"/>
                <w:b/>
                <w:bCs/>
                <w:color w:val="000000"/>
                <w:sz w:val="22"/>
                <w:szCs w:val="22"/>
                <w:lang w:eastAsia="el-GR"/>
              </w:rPr>
              <w:t>2026</w:t>
            </w:r>
          </w:p>
        </w:tc>
      </w:tr>
      <w:tr w:rsidR="00C647C0" w:rsidRPr="00DF02B0" w:rsidDel="005977E7" w14:paraId="0D709110" w14:textId="77777777" w:rsidTr="00B17F28">
        <w:tc>
          <w:tcPr>
            <w:tcW w:w="7332" w:type="dxa"/>
            <w:gridSpan w:val="2"/>
            <w:tcBorders>
              <w:bottom w:val="nil"/>
            </w:tcBorders>
            <w:vAlign w:val="bottom"/>
          </w:tcPr>
          <w:p w14:paraId="265EA9FA" w14:textId="77777777" w:rsidR="00C647C0" w:rsidRPr="00603221" w:rsidRDefault="00C647C0" w:rsidP="00B17F28">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vAlign w:val="center"/>
          </w:tcPr>
          <w:p w14:paraId="18ABAF4B" w14:textId="0CFF3753" w:rsidR="00C647C0" w:rsidRPr="007A02D2" w:rsidDel="005977E7" w:rsidRDefault="00784C5C" w:rsidP="007A02D2">
            <w:pPr>
              <w:pStyle w:val="Tabletext"/>
              <w:spacing w:before="120" w:after="0"/>
              <w:jc w:val="both"/>
              <w:rPr>
                <w:b/>
                <w:color w:val="000000"/>
                <w:highlight w:val="yellow"/>
              </w:rPr>
            </w:pPr>
            <w:r>
              <w:rPr>
                <w:rFonts w:cs="Tahoma"/>
                <w:b/>
                <w:bCs/>
                <w:color w:val="000000"/>
                <w:sz w:val="22"/>
                <w:szCs w:val="22"/>
                <w:lang w:val="en-US" w:eastAsia="el-GR"/>
              </w:rPr>
              <w:t>16</w:t>
            </w:r>
            <w:r w:rsidR="00C647C0" w:rsidRPr="007A02D2">
              <w:rPr>
                <w:rFonts w:cs="Tahoma"/>
                <w:b/>
                <w:bCs/>
                <w:color w:val="000000"/>
                <w:sz w:val="22"/>
                <w:szCs w:val="22"/>
                <w:lang w:eastAsia="el-GR"/>
              </w:rPr>
              <w:t>-</w:t>
            </w:r>
            <w:r w:rsidR="007A02D2" w:rsidRPr="007A02D2">
              <w:rPr>
                <w:rFonts w:cs="Tahoma"/>
                <w:b/>
                <w:bCs/>
                <w:color w:val="000000"/>
                <w:sz w:val="22"/>
                <w:szCs w:val="22"/>
                <w:lang w:eastAsia="el-GR"/>
              </w:rPr>
              <w:t>12</w:t>
            </w:r>
            <w:r w:rsidR="00C647C0" w:rsidRPr="007A02D2">
              <w:rPr>
                <w:rFonts w:cs="Tahoma"/>
                <w:b/>
                <w:bCs/>
                <w:color w:val="000000"/>
                <w:sz w:val="22"/>
                <w:szCs w:val="22"/>
                <w:lang w:eastAsia="el-GR"/>
              </w:rPr>
              <w:t>-</w:t>
            </w:r>
            <w:r w:rsidR="007A02D2" w:rsidRPr="007A02D2">
              <w:rPr>
                <w:rFonts w:cs="Tahoma"/>
                <w:b/>
                <w:bCs/>
                <w:color w:val="000000"/>
                <w:sz w:val="22"/>
                <w:szCs w:val="22"/>
                <w:lang w:eastAsia="el-GR"/>
              </w:rPr>
              <w:t>2025</w:t>
            </w:r>
          </w:p>
        </w:tc>
      </w:tr>
      <w:tr w:rsidR="00C647C0" w:rsidRPr="00DF02B0" w:rsidDel="005977E7" w14:paraId="08D31A4F" w14:textId="77777777" w:rsidTr="00B17F28">
        <w:tc>
          <w:tcPr>
            <w:tcW w:w="7332" w:type="dxa"/>
            <w:gridSpan w:val="2"/>
            <w:tcBorders>
              <w:bottom w:val="nil"/>
            </w:tcBorders>
            <w:vAlign w:val="bottom"/>
          </w:tcPr>
          <w:p w14:paraId="3279CADC" w14:textId="77777777" w:rsidR="00C647C0" w:rsidRPr="00603221" w:rsidRDefault="00C647C0" w:rsidP="00B17F28">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vAlign w:val="center"/>
          </w:tcPr>
          <w:p w14:paraId="05682EAB" w14:textId="5FFED4CA" w:rsidR="00C647C0" w:rsidRPr="00603221" w:rsidDel="005977E7" w:rsidRDefault="00784C5C" w:rsidP="00B17F28">
            <w:pPr>
              <w:autoSpaceDE w:val="0"/>
              <w:autoSpaceDN w:val="0"/>
              <w:adjustRightInd w:val="0"/>
              <w:spacing w:before="120" w:after="0"/>
              <w:rPr>
                <w:b/>
                <w:color w:val="000000"/>
                <w:highlight w:val="yellow"/>
              </w:rPr>
            </w:pPr>
            <w:r>
              <w:rPr>
                <w:b/>
                <w:bCs/>
                <w:color w:val="000000"/>
                <w:lang w:val="en-US" w:eastAsia="el-GR"/>
              </w:rPr>
              <w:t>16</w:t>
            </w:r>
            <w:r w:rsidR="007A02D2" w:rsidRPr="007A02D2">
              <w:rPr>
                <w:b/>
                <w:bCs/>
                <w:color w:val="000000"/>
                <w:lang w:eastAsia="el-GR"/>
              </w:rPr>
              <w:t>-</w:t>
            </w:r>
            <w:r w:rsidR="007A02D2" w:rsidRPr="007A02D2">
              <w:rPr>
                <w:b/>
                <w:bCs/>
                <w:color w:val="000000"/>
                <w:lang w:val="el-GR" w:eastAsia="el-GR"/>
              </w:rPr>
              <w:t>12</w:t>
            </w:r>
            <w:r w:rsidR="007A02D2" w:rsidRPr="007A02D2">
              <w:rPr>
                <w:b/>
                <w:bCs/>
                <w:color w:val="000000"/>
                <w:lang w:eastAsia="el-GR"/>
              </w:rPr>
              <w:t>-</w:t>
            </w:r>
            <w:r w:rsidR="007A02D2" w:rsidRPr="007A02D2">
              <w:rPr>
                <w:b/>
                <w:bCs/>
                <w:color w:val="000000"/>
                <w:lang w:val="el-GR" w:eastAsia="el-GR"/>
              </w:rPr>
              <w:t>2025</w:t>
            </w:r>
          </w:p>
        </w:tc>
      </w:tr>
      <w:tr w:rsidR="00C647C0" w:rsidRPr="00DF02B0" w:rsidDel="005977E7" w14:paraId="5660D0CE" w14:textId="77777777" w:rsidTr="00B17F28">
        <w:tc>
          <w:tcPr>
            <w:tcW w:w="7332" w:type="dxa"/>
            <w:gridSpan w:val="2"/>
            <w:tcBorders>
              <w:bottom w:val="single" w:sz="4" w:space="0" w:color="auto"/>
            </w:tcBorders>
            <w:vAlign w:val="bottom"/>
          </w:tcPr>
          <w:p w14:paraId="25A5076B" w14:textId="77777777" w:rsidR="00C647C0" w:rsidRPr="00C82832" w:rsidRDefault="00C647C0" w:rsidP="00B17F28">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vAlign w:val="center"/>
          </w:tcPr>
          <w:p w14:paraId="471A489F" w14:textId="4FDA4334" w:rsidR="00C647C0" w:rsidRPr="00603221" w:rsidRDefault="00A565B9" w:rsidP="00B17F28">
            <w:pPr>
              <w:autoSpaceDE w:val="0"/>
              <w:autoSpaceDN w:val="0"/>
              <w:adjustRightInd w:val="0"/>
              <w:spacing w:before="120" w:after="0"/>
              <w:jc w:val="left"/>
              <w:rPr>
                <w:b/>
                <w:color w:val="000000"/>
              </w:rPr>
            </w:pPr>
            <w:r>
              <w:rPr>
                <w:b/>
                <w:bCs/>
                <w:color w:val="000000"/>
                <w:lang w:val="el-GR" w:eastAsia="el-GR"/>
              </w:rPr>
              <w:t>11</w:t>
            </w:r>
            <w:r w:rsidRPr="007A02D2">
              <w:rPr>
                <w:b/>
                <w:bCs/>
                <w:color w:val="000000"/>
                <w:lang w:eastAsia="el-GR"/>
              </w:rPr>
              <w:t>-</w:t>
            </w:r>
            <w:r w:rsidRPr="007A02D2">
              <w:rPr>
                <w:b/>
                <w:bCs/>
                <w:color w:val="000000"/>
                <w:lang w:val="el-GR" w:eastAsia="el-GR"/>
              </w:rPr>
              <w:t>12</w:t>
            </w:r>
            <w:r w:rsidRPr="007A02D2">
              <w:rPr>
                <w:b/>
                <w:bCs/>
                <w:color w:val="000000"/>
                <w:lang w:eastAsia="el-GR"/>
              </w:rPr>
              <w:t>-</w:t>
            </w:r>
            <w:r w:rsidRPr="007A02D2">
              <w:rPr>
                <w:b/>
                <w:bCs/>
                <w:color w:val="000000"/>
                <w:lang w:val="el-GR" w:eastAsia="el-GR"/>
              </w:rPr>
              <w:t>2025</w:t>
            </w:r>
          </w:p>
        </w:tc>
      </w:tr>
      <w:tr w:rsidR="00B67689" w:rsidRPr="00A565B9" w:rsidDel="005977E7" w14:paraId="472E0174" w14:textId="77777777" w:rsidTr="00B17F28">
        <w:tc>
          <w:tcPr>
            <w:tcW w:w="7332" w:type="dxa"/>
            <w:gridSpan w:val="2"/>
            <w:tcBorders>
              <w:bottom w:val="single" w:sz="4" w:space="0" w:color="auto"/>
            </w:tcBorders>
            <w:vAlign w:val="bottom"/>
          </w:tcPr>
          <w:p w14:paraId="4F815A80" w14:textId="2633BD3A" w:rsidR="00B67689" w:rsidRPr="00B67689" w:rsidRDefault="00B67689" w:rsidP="00B17F28">
            <w:pPr>
              <w:autoSpaceDE w:val="0"/>
              <w:autoSpaceDN w:val="0"/>
              <w:adjustRightInd w:val="0"/>
              <w:spacing w:before="120" w:after="0"/>
              <w:jc w:val="right"/>
              <w:rPr>
                <w:b/>
                <w:color w:val="000000"/>
                <w:highlight w:val="yellow"/>
                <w:lang w:val="el-GR"/>
              </w:rPr>
            </w:pPr>
            <w:r w:rsidRPr="00A565B9">
              <w:rPr>
                <w:b/>
                <w:color w:val="000000"/>
                <w:lang w:val="el-GR"/>
              </w:rPr>
              <w:t>Ημερομηνία</w:t>
            </w:r>
            <w:r w:rsidRPr="00A565B9">
              <w:rPr>
                <w:b/>
                <w:lang w:val="el-GR"/>
              </w:rPr>
              <w:t xml:space="preserve"> Δημοσίευσης Διακήρυξης σε Ε.Ε.</w:t>
            </w:r>
          </w:p>
        </w:tc>
        <w:tc>
          <w:tcPr>
            <w:tcW w:w="2296" w:type="dxa"/>
            <w:vAlign w:val="center"/>
          </w:tcPr>
          <w:p w14:paraId="3079AEA7" w14:textId="559F9C3C" w:rsidR="00B67689" w:rsidRDefault="00A565B9" w:rsidP="00B17F28">
            <w:pPr>
              <w:autoSpaceDE w:val="0"/>
              <w:autoSpaceDN w:val="0"/>
              <w:adjustRightInd w:val="0"/>
              <w:spacing w:before="120" w:after="0"/>
              <w:jc w:val="left"/>
              <w:rPr>
                <w:b/>
                <w:bCs/>
                <w:color w:val="000000"/>
                <w:lang w:val="el-GR" w:eastAsia="el-GR"/>
              </w:rPr>
            </w:pPr>
            <w:r>
              <w:rPr>
                <w:b/>
                <w:bCs/>
                <w:color w:val="000000"/>
                <w:lang w:val="el-GR" w:eastAsia="el-GR"/>
              </w:rPr>
              <w:t>12</w:t>
            </w:r>
            <w:r w:rsidRPr="007A02D2">
              <w:rPr>
                <w:b/>
                <w:bCs/>
                <w:color w:val="000000"/>
                <w:lang w:eastAsia="el-GR"/>
              </w:rPr>
              <w:t>-</w:t>
            </w:r>
            <w:r w:rsidRPr="007A02D2">
              <w:rPr>
                <w:b/>
                <w:bCs/>
                <w:color w:val="000000"/>
                <w:lang w:val="el-GR" w:eastAsia="el-GR"/>
              </w:rPr>
              <w:t>12</w:t>
            </w:r>
            <w:r w:rsidRPr="007A02D2">
              <w:rPr>
                <w:b/>
                <w:bCs/>
                <w:color w:val="000000"/>
                <w:lang w:eastAsia="el-GR"/>
              </w:rPr>
              <w:t>-</w:t>
            </w:r>
            <w:r w:rsidRPr="007A02D2">
              <w:rPr>
                <w:b/>
                <w:bCs/>
                <w:color w:val="000000"/>
                <w:lang w:val="el-GR" w:eastAsia="el-GR"/>
              </w:rPr>
              <w:t>2025</w:t>
            </w:r>
          </w:p>
        </w:tc>
      </w:tr>
      <w:tr w:rsidR="00C647C0" w:rsidRPr="003C0732" w:rsidDel="005977E7" w14:paraId="1FCBAAA2" w14:textId="77777777" w:rsidTr="00B17F28">
        <w:tc>
          <w:tcPr>
            <w:tcW w:w="7332" w:type="dxa"/>
            <w:gridSpan w:val="2"/>
            <w:tcBorders>
              <w:bottom w:val="single" w:sz="4" w:space="0" w:color="auto"/>
            </w:tcBorders>
            <w:vAlign w:val="bottom"/>
          </w:tcPr>
          <w:p w14:paraId="5B374EE5" w14:textId="7B901D98" w:rsidR="00C647C0" w:rsidRPr="00581FC8" w:rsidRDefault="00C647C0" w:rsidP="00B17F28">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12" w:history="1">
              <w:r w:rsidR="00581FC8" w:rsidRPr="00591C94">
                <w:rPr>
                  <w:rStyle w:val="-"/>
                  <w:b/>
                </w:rPr>
                <w:t>www</w:t>
              </w:r>
              <w:r w:rsidR="00581FC8" w:rsidRPr="00591C94">
                <w:rPr>
                  <w:rStyle w:val="-"/>
                  <w:b/>
                  <w:lang w:val="el-GR"/>
                </w:rPr>
                <w:t>.</w:t>
              </w:r>
              <w:r w:rsidR="00581FC8" w:rsidRPr="00591C94">
                <w:rPr>
                  <w:rStyle w:val="-"/>
                  <w:b/>
                </w:rPr>
                <w:t>ktpae</w:t>
              </w:r>
              <w:r w:rsidR="00581FC8" w:rsidRPr="00591C94">
                <w:rPr>
                  <w:rStyle w:val="-"/>
                  <w:b/>
                  <w:lang w:val="el-GR"/>
                </w:rPr>
                <w:t>.</w:t>
              </w:r>
              <w:r w:rsidR="00581FC8" w:rsidRPr="00591C94">
                <w:rPr>
                  <w:rStyle w:val="-"/>
                  <w:b/>
                </w:rPr>
                <w:t>gr</w:t>
              </w:r>
            </w:hyperlink>
            <w:r w:rsidR="00581FC8">
              <w:rPr>
                <w:b/>
                <w:color w:val="000000"/>
                <w:lang w:val="el-GR"/>
              </w:rPr>
              <w:t xml:space="preserve"> </w:t>
            </w:r>
          </w:p>
        </w:tc>
        <w:tc>
          <w:tcPr>
            <w:tcW w:w="2296" w:type="dxa"/>
            <w:vAlign w:val="center"/>
          </w:tcPr>
          <w:p w14:paraId="73DA7BC8" w14:textId="05F4B81E" w:rsidR="00C647C0" w:rsidRPr="00603221" w:rsidRDefault="00784C5C" w:rsidP="00B17F28">
            <w:pPr>
              <w:autoSpaceDE w:val="0"/>
              <w:autoSpaceDN w:val="0"/>
              <w:adjustRightInd w:val="0"/>
              <w:spacing w:before="120" w:after="0"/>
              <w:rPr>
                <w:b/>
                <w:highlight w:val="magenta"/>
                <w:lang w:val="el-GR"/>
              </w:rPr>
            </w:pPr>
            <w:r>
              <w:rPr>
                <w:b/>
                <w:bCs/>
                <w:color w:val="000000"/>
                <w:lang w:val="en-US" w:eastAsia="el-GR"/>
              </w:rPr>
              <w:t>16</w:t>
            </w:r>
            <w:r w:rsidR="007A02D2" w:rsidRPr="007A02D2">
              <w:rPr>
                <w:b/>
                <w:bCs/>
                <w:color w:val="000000"/>
                <w:lang w:eastAsia="el-GR"/>
              </w:rPr>
              <w:t>-</w:t>
            </w:r>
            <w:r w:rsidR="007A02D2" w:rsidRPr="007A02D2">
              <w:rPr>
                <w:b/>
                <w:bCs/>
                <w:color w:val="000000"/>
                <w:lang w:val="el-GR" w:eastAsia="el-GR"/>
              </w:rPr>
              <w:t>12</w:t>
            </w:r>
            <w:r w:rsidR="007A02D2" w:rsidRPr="007A02D2">
              <w:rPr>
                <w:b/>
                <w:bCs/>
                <w:color w:val="000000"/>
                <w:lang w:eastAsia="el-GR"/>
              </w:rPr>
              <w:t>-</w:t>
            </w:r>
            <w:r w:rsidR="007A02D2" w:rsidRPr="007A02D2">
              <w:rPr>
                <w:b/>
                <w:bCs/>
                <w:color w:val="000000"/>
                <w:lang w:val="el-GR" w:eastAsia="el-GR"/>
              </w:rPr>
              <w:t>2025</w:t>
            </w:r>
          </w:p>
        </w:tc>
      </w:tr>
    </w:tbl>
    <w:p w14:paraId="6F8FBAE8" w14:textId="77777777" w:rsidR="003C0732" w:rsidRDefault="003C0732" w:rsidP="00C82832"/>
    <w:p w14:paraId="07EDB663" w14:textId="128ACA72" w:rsidR="00BE0328" w:rsidRPr="0031449B" w:rsidRDefault="00BE0328" w:rsidP="00284B42">
      <w:pPr>
        <w:jc w:val="center"/>
        <w:rPr>
          <w:lang w:val="el-GR"/>
        </w:rPr>
      </w:pPr>
    </w:p>
    <w:p w14:paraId="44AA584C" w14:textId="029A780E" w:rsidR="00C82832" w:rsidRDefault="00C82832" w:rsidP="00C82832"/>
    <w:p w14:paraId="01B212CA" w14:textId="77777777" w:rsidR="000B6F4E" w:rsidRDefault="000B6F4E" w:rsidP="00C82832"/>
    <w:p w14:paraId="7C12E543" w14:textId="0EB7BC5E" w:rsidR="00262E63" w:rsidRDefault="00262E63" w:rsidP="00C82832"/>
    <w:p w14:paraId="631BDF55" w14:textId="77777777" w:rsidR="000B6F4E" w:rsidRDefault="000B6F4E" w:rsidP="00C82832">
      <w:pPr>
        <w:rPr>
          <w:lang w:val="el-GR"/>
        </w:rPr>
      </w:pPr>
    </w:p>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784C5C"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0A1143C1" w:rsidR="0024279E" w:rsidRPr="00D62271" w:rsidRDefault="00DD485A" w:rsidP="0031590C">
            <w:pPr>
              <w:pStyle w:val="TabletextChar"/>
              <w:rPr>
                <w:rFonts w:cs="Tahoma"/>
                <w:sz w:val="22"/>
                <w:szCs w:val="22"/>
              </w:rPr>
            </w:pPr>
            <w:r w:rsidRPr="00DD485A">
              <w:rPr>
                <w:rFonts w:cs="Tahoma"/>
                <w:sz w:val="22"/>
                <w:szCs w:val="22"/>
              </w:rPr>
              <w:t>Παροχή υπηρεσιών SOCaaS και υπηρεσιών συμμόρφωσης με την Οδηγία (ΕΕ) 2022/2555 (Οδηγία NIS2) και τον Νόμο 5160/2024</w:t>
            </w:r>
            <w:r w:rsidR="00D62271" w:rsidRPr="00D62271">
              <w:rPr>
                <w:rFonts w:cs="Tahoma"/>
                <w:sz w:val="22"/>
                <w:szCs w:val="22"/>
              </w:rPr>
              <w:t>, στην Ο.Σ.Υ Α.Ε.</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784C5C"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0C95BE21" w:rsidR="0024279E" w:rsidRPr="00603221" w:rsidRDefault="00DD485A" w:rsidP="0031590C">
            <w:pPr>
              <w:pStyle w:val="TabletextChar"/>
              <w:rPr>
                <w:rFonts w:cs="Tahoma"/>
                <w:b/>
                <w:sz w:val="22"/>
                <w:szCs w:val="22"/>
              </w:rPr>
            </w:pPr>
            <w:r w:rsidRPr="00DD485A">
              <w:rPr>
                <w:rFonts w:cs="Tahoma"/>
                <w:b/>
                <w:sz w:val="22"/>
                <w:szCs w:val="22"/>
              </w:rPr>
              <w:t>ΟΔΙΚΕΣ ΣΥΓΚΟΙΝΩΝΙΕΣ ΑΝΩΝΥΜΗ ΕΤΑΙΡΕΙΑ (Ο.ΣΥ. Α.Ε.)</w:t>
            </w:r>
          </w:p>
        </w:tc>
      </w:tr>
      <w:tr w:rsidR="0024279E" w:rsidRPr="00784C5C"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1A1C8A83" w:rsidR="0024279E" w:rsidRPr="00603221" w:rsidRDefault="00DD485A" w:rsidP="0031590C">
            <w:pPr>
              <w:pStyle w:val="TabletextChar"/>
              <w:rPr>
                <w:rFonts w:cs="Tahoma"/>
                <w:sz w:val="22"/>
                <w:szCs w:val="22"/>
              </w:rPr>
            </w:pPr>
            <w:r w:rsidRPr="0085385D">
              <w:rPr>
                <w:rFonts w:cs="Tahoma"/>
                <w:b/>
                <w:sz w:val="22"/>
                <w:szCs w:val="22"/>
              </w:rPr>
              <w:t>ΟΔΙΚΕΣ ΣΥΓΚΟΙΝΩΝΙΕΣ ΑΝΩΝΥΜΗ ΕΤΑΙΡΕΙΑ (Ο.ΣΥ. Α.Ε.)</w:t>
            </w:r>
          </w:p>
        </w:tc>
      </w:tr>
      <w:tr w:rsidR="0024279E" w:rsidRPr="00DF02B0"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2B4CE949" w:rsidR="0024279E" w:rsidRPr="00603221" w:rsidRDefault="00DD485A" w:rsidP="0031590C">
            <w:pPr>
              <w:pStyle w:val="TabletextChar"/>
              <w:rPr>
                <w:rFonts w:cs="Tahoma"/>
                <w:b/>
                <w:sz w:val="22"/>
                <w:szCs w:val="22"/>
              </w:rPr>
            </w:pPr>
            <w:r w:rsidRPr="00DD485A">
              <w:rPr>
                <w:rFonts w:cs="Tahoma"/>
                <w:b/>
                <w:sz w:val="22"/>
                <w:szCs w:val="22"/>
              </w:rPr>
              <w:t>ΥΠΟΥΡΓΕΙΟ ΨΗΦΙΑΚΗΣ ΔΙΑΚΥΒΕΡΝΗΣΗΣ</w:t>
            </w:r>
          </w:p>
        </w:tc>
      </w:tr>
      <w:tr w:rsidR="0024279E" w:rsidRPr="00784C5C"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7DEC70F5" w:rsidR="0024279E" w:rsidRPr="00603221" w:rsidRDefault="00DC589A" w:rsidP="0031590C">
            <w:pPr>
              <w:pStyle w:val="TabletextChar"/>
              <w:rPr>
                <w:rFonts w:cs="Tahoma"/>
                <w:sz w:val="22"/>
                <w:szCs w:val="22"/>
              </w:rPr>
            </w:pPr>
            <w:r>
              <w:rPr>
                <w:rFonts w:cs="Tahoma"/>
                <w:sz w:val="22"/>
                <w:szCs w:val="22"/>
              </w:rPr>
              <w:t xml:space="preserve">Εγκαταστάσεις του </w:t>
            </w:r>
            <w:r w:rsidR="00A1028A">
              <w:rPr>
                <w:rFonts w:cs="Tahoma"/>
                <w:sz w:val="22"/>
                <w:szCs w:val="22"/>
              </w:rPr>
              <w:t xml:space="preserve">Κυρίου του Έργου / </w:t>
            </w:r>
            <w:r>
              <w:rPr>
                <w:rFonts w:cs="Tahoma"/>
                <w:sz w:val="22"/>
                <w:szCs w:val="22"/>
              </w:rPr>
              <w:t xml:space="preserve">Φορέα Λειτουργίας </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058D742B" w14:textId="77777777" w:rsidR="00DD485A" w:rsidRPr="006168D8" w:rsidRDefault="00D157B7" w:rsidP="00A52BAB">
            <w:pPr>
              <w:pStyle w:val="TabletextChar"/>
              <w:jc w:val="both"/>
            </w:pPr>
            <w:r w:rsidRPr="00603221">
              <w:rPr>
                <w:rFonts w:cs="Tahoma"/>
                <w:b/>
                <w:sz w:val="22"/>
                <w:szCs w:val="22"/>
                <w:lang w:val="en-US"/>
              </w:rPr>
              <w:t>CPV</w:t>
            </w:r>
            <w:r w:rsidRPr="00603221">
              <w:rPr>
                <w:rFonts w:cs="Tahoma"/>
                <w:b/>
                <w:sz w:val="22"/>
                <w:szCs w:val="22"/>
              </w:rPr>
              <w:t>:</w:t>
            </w:r>
            <w:r w:rsidR="00DD485A">
              <w:t xml:space="preserve"> </w:t>
            </w:r>
          </w:p>
          <w:p w14:paraId="21F2B081" w14:textId="4D13A428" w:rsidR="00DD485A" w:rsidRPr="00DD485A" w:rsidRDefault="00DD485A" w:rsidP="00A52BAB">
            <w:pPr>
              <w:pStyle w:val="TabletextChar"/>
              <w:jc w:val="both"/>
              <w:rPr>
                <w:rFonts w:cs="Tahoma"/>
                <w:b/>
                <w:sz w:val="22"/>
                <w:szCs w:val="22"/>
              </w:rPr>
            </w:pPr>
            <w:r w:rsidRPr="00DD485A">
              <w:rPr>
                <w:rFonts w:cs="Tahoma"/>
                <w:b/>
                <w:sz w:val="22"/>
                <w:szCs w:val="22"/>
              </w:rPr>
              <w:t>72000000-5 - Υπηρεσίες τεχνολογίας των πληροφοριών: παροχή συμβουλών, ανάπτυξη λογισμικού, Διαδίκτυο και υποστήριξη</w:t>
            </w:r>
          </w:p>
          <w:p w14:paraId="766A0E84" w14:textId="77777777" w:rsidR="00DD485A" w:rsidRPr="00DD485A" w:rsidRDefault="00DD485A" w:rsidP="00A52BAB">
            <w:pPr>
              <w:pStyle w:val="TabletextChar"/>
              <w:jc w:val="both"/>
              <w:rPr>
                <w:rFonts w:cs="Tahoma"/>
                <w:b/>
                <w:sz w:val="22"/>
                <w:szCs w:val="22"/>
              </w:rPr>
            </w:pPr>
            <w:r w:rsidRPr="00DD485A">
              <w:rPr>
                <w:rFonts w:cs="Tahoma"/>
                <w:b/>
                <w:sz w:val="22"/>
                <w:szCs w:val="22"/>
              </w:rPr>
              <w:t>72246000-1 - Υπηρεσίες παροχής συμβουλών σε θέματα συστημάτων πληροφορικής</w:t>
            </w:r>
          </w:p>
          <w:p w14:paraId="10AE3E2C" w14:textId="5DBBCCFF" w:rsidR="0024279E" w:rsidRPr="00603221" w:rsidRDefault="00DD485A" w:rsidP="00A52BAB">
            <w:pPr>
              <w:pStyle w:val="TabletextChar"/>
              <w:jc w:val="both"/>
              <w:rPr>
                <w:rFonts w:cs="Tahoma"/>
                <w:b/>
                <w:sz w:val="22"/>
                <w:szCs w:val="22"/>
              </w:rPr>
            </w:pPr>
            <w:r w:rsidRPr="00DD485A">
              <w:rPr>
                <w:rFonts w:cs="Tahoma"/>
                <w:b/>
                <w:sz w:val="22"/>
                <w:szCs w:val="22"/>
              </w:rPr>
              <w:t>79111000-5 - Υπηρεσίες παροχής νομικών συμβουλών</w:t>
            </w:r>
          </w:p>
        </w:tc>
      </w:tr>
      <w:tr w:rsidR="0024279E" w:rsidRPr="00784C5C" w14:paraId="57505348" w14:textId="77777777" w:rsidTr="0031590C">
        <w:tc>
          <w:tcPr>
            <w:tcW w:w="3708" w:type="dxa"/>
            <w:vAlign w:val="center"/>
          </w:tcPr>
          <w:p w14:paraId="4B2840F0" w14:textId="77777777" w:rsidR="0024279E" w:rsidRPr="00603221" w:rsidRDefault="0024279E" w:rsidP="00284B42">
            <w:pPr>
              <w:pStyle w:val="TabletextChar"/>
              <w:jc w:val="both"/>
              <w:rPr>
                <w:rFonts w:cs="Tahoma"/>
                <w:b/>
                <w:sz w:val="22"/>
                <w:szCs w:val="22"/>
              </w:rPr>
            </w:pPr>
            <w:r w:rsidRPr="00603221">
              <w:rPr>
                <w:rFonts w:cs="Tahoma"/>
                <w:b/>
                <w:sz w:val="22"/>
                <w:szCs w:val="22"/>
              </w:rPr>
              <w:t>ΕΙΔΟΣ ΔΙΑΔΙΚΑΣΙΑΣ</w:t>
            </w:r>
          </w:p>
        </w:tc>
        <w:tc>
          <w:tcPr>
            <w:tcW w:w="6147" w:type="dxa"/>
            <w:vAlign w:val="center"/>
          </w:tcPr>
          <w:p w14:paraId="60CA98AF" w14:textId="1F370B23" w:rsidR="0024279E" w:rsidRPr="00603221" w:rsidRDefault="003C0732" w:rsidP="00284B42">
            <w:pPr>
              <w:pStyle w:val="TabletextChar"/>
              <w:jc w:val="both"/>
            </w:pPr>
            <w:r w:rsidRPr="00DD485A">
              <w:rPr>
                <w:rFonts w:cs="Tahoma"/>
                <w:sz w:val="22"/>
                <w:szCs w:val="22"/>
              </w:rPr>
              <w:t xml:space="preserve">Ηλεκτρονικός </w:t>
            </w:r>
            <w:r w:rsidR="0024279E" w:rsidRPr="00DD485A">
              <w:rPr>
                <w:rFonts w:cs="Tahoma"/>
                <w:sz w:val="22"/>
                <w:szCs w:val="22"/>
              </w:rPr>
              <w:t xml:space="preserve">Ανοικτός </w:t>
            </w:r>
            <w:r w:rsidR="00A406A5" w:rsidRPr="00DD485A">
              <w:rPr>
                <w:rFonts w:cs="Tahoma"/>
                <w:sz w:val="22"/>
                <w:szCs w:val="22"/>
              </w:rPr>
              <w:t xml:space="preserve">Διεθνής </w:t>
            </w:r>
            <w:r w:rsidR="00A406A5" w:rsidRPr="006168D8">
              <w:rPr>
                <w:rFonts w:cs="Tahoma"/>
                <w:sz w:val="22"/>
                <w:szCs w:val="22"/>
              </w:rPr>
              <w:t xml:space="preserve">άνω </w:t>
            </w:r>
            <w:r w:rsidR="004355E9" w:rsidRPr="006168D8">
              <w:rPr>
                <w:rFonts w:cs="Tahoma"/>
                <w:sz w:val="22"/>
                <w:szCs w:val="22"/>
              </w:rPr>
              <w:t>των ορίων</w:t>
            </w:r>
            <w:r w:rsidR="004355E9" w:rsidRPr="00DD485A">
              <w:rPr>
                <w:rFonts w:cs="Tahoma"/>
                <w:sz w:val="22"/>
                <w:szCs w:val="22"/>
              </w:rPr>
              <w:t xml:space="preserve"> </w:t>
            </w:r>
            <w:r w:rsidR="0024279E" w:rsidRPr="00DD485A">
              <w:rPr>
                <w:rFonts w:cs="Tahoma"/>
                <w:sz w:val="22"/>
                <w:szCs w:val="22"/>
              </w:rPr>
              <w:t xml:space="preserve">Διαγωνισμός με κριτήριο ανάθεσης </w:t>
            </w:r>
            <w:r w:rsidR="001E64FE" w:rsidRPr="00DD485A">
              <w:rPr>
                <w:rFonts w:cs="Tahoma"/>
                <w:sz w:val="22"/>
                <w:szCs w:val="22"/>
              </w:rPr>
              <w:t>την πλέον συμφέρουσα από οικονομική άποψη προσφορά</w:t>
            </w:r>
            <w:r w:rsidR="00284B42">
              <w:rPr>
                <w:rFonts w:cs="Tahoma"/>
                <w:sz w:val="22"/>
                <w:szCs w:val="22"/>
              </w:rPr>
              <w:t xml:space="preserve"> </w:t>
            </w:r>
            <w:r w:rsidR="001E64FE" w:rsidRPr="006168D8">
              <w:rPr>
                <w:rFonts w:cs="Tahoma"/>
                <w:sz w:val="22"/>
                <w:szCs w:val="22"/>
              </w:rPr>
              <w:t>βάσει βέλτιστης σχέσης ποιότητας – τιμής</w:t>
            </w:r>
          </w:p>
        </w:tc>
      </w:tr>
      <w:tr w:rsidR="0024279E" w:rsidRPr="00784C5C" w14:paraId="118555D2" w14:textId="77777777" w:rsidTr="0031590C">
        <w:tc>
          <w:tcPr>
            <w:tcW w:w="3708" w:type="dxa"/>
            <w:vAlign w:val="center"/>
          </w:tcPr>
          <w:p w14:paraId="3F97C59A" w14:textId="4F8B1A5D" w:rsidR="0024279E" w:rsidRPr="00603221" w:rsidRDefault="001F5F4A" w:rsidP="0031590C">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02D2A3C1" w:rsidR="001F455A" w:rsidRPr="003D1B43" w:rsidRDefault="00DD485A" w:rsidP="00AE134A">
            <w:pPr>
              <w:pStyle w:val="Tabletext"/>
              <w:spacing w:before="120" w:after="0"/>
              <w:jc w:val="both"/>
              <w:rPr>
                <w:rFonts w:cs="Tahoma"/>
                <w:sz w:val="22"/>
                <w:szCs w:val="22"/>
              </w:rPr>
            </w:pPr>
            <w:r w:rsidRPr="006168D8">
              <w:rPr>
                <w:rFonts w:cs="Tahoma"/>
                <w:sz w:val="22"/>
                <w:szCs w:val="22"/>
              </w:rPr>
              <w:t xml:space="preserve">Εκτιμώμενη αξία παρούσας σύμβασης </w:t>
            </w:r>
            <w:bookmarkStart w:id="8" w:name="_Hlk213675421"/>
            <w:r w:rsidRPr="00A46495">
              <w:rPr>
                <w:rFonts w:cs="Tahoma"/>
                <w:b/>
                <w:bCs/>
                <w:sz w:val="22"/>
                <w:szCs w:val="22"/>
              </w:rPr>
              <w:t>450.000,00</w:t>
            </w:r>
            <w:bookmarkEnd w:id="8"/>
            <w:r w:rsidR="00270E0C">
              <w:rPr>
                <w:rFonts w:cs="Tahoma"/>
                <w:b/>
                <w:bCs/>
                <w:sz w:val="22"/>
                <w:szCs w:val="22"/>
              </w:rPr>
              <w:t xml:space="preserve"> </w:t>
            </w:r>
            <w:r w:rsidRPr="00A46495">
              <w:rPr>
                <w:rFonts w:cs="Tahoma"/>
                <w:b/>
                <w:bCs/>
                <w:sz w:val="22"/>
                <w:szCs w:val="22"/>
              </w:rPr>
              <w:t>€</w:t>
            </w:r>
            <w:r w:rsidRPr="006168D8">
              <w:rPr>
                <w:rFonts w:cs="Tahoma"/>
                <w:sz w:val="22"/>
                <w:szCs w:val="22"/>
              </w:rPr>
              <w:t xml:space="preserve"> μη περιλαμβανομένου ΦΠΑ (Εκτιμώμενη αξία με ΦΠΑ: </w:t>
            </w:r>
            <w:bookmarkStart w:id="9" w:name="_Hlk213675526"/>
            <w:r w:rsidRPr="00A46495">
              <w:rPr>
                <w:rFonts w:cs="Tahoma"/>
                <w:b/>
                <w:bCs/>
                <w:sz w:val="22"/>
                <w:szCs w:val="22"/>
              </w:rPr>
              <w:t>558.000,00</w:t>
            </w:r>
            <w:bookmarkEnd w:id="9"/>
            <w:r w:rsidR="00270E0C">
              <w:rPr>
                <w:rFonts w:cs="Tahoma"/>
                <w:b/>
                <w:bCs/>
                <w:sz w:val="22"/>
                <w:szCs w:val="22"/>
              </w:rPr>
              <w:t xml:space="preserve"> </w:t>
            </w:r>
            <w:r w:rsidRPr="00A46495">
              <w:rPr>
                <w:rFonts w:cs="Tahoma"/>
                <w:b/>
                <w:bCs/>
                <w:sz w:val="22"/>
                <w:szCs w:val="22"/>
              </w:rPr>
              <w:t>€</w:t>
            </w:r>
            <w:r w:rsidRPr="006168D8">
              <w:rPr>
                <w:rFonts w:cs="Tahoma"/>
                <w:sz w:val="22"/>
                <w:szCs w:val="22"/>
              </w:rPr>
              <w:t xml:space="preserve">, ΦΠΑ 24%  </w:t>
            </w:r>
            <w:bookmarkStart w:id="10" w:name="_Hlk213675551"/>
            <w:r w:rsidRPr="00A46495">
              <w:rPr>
                <w:rFonts w:cs="Tahoma"/>
                <w:sz w:val="22"/>
                <w:szCs w:val="22"/>
              </w:rPr>
              <w:t>108.000,00</w:t>
            </w:r>
            <w:bookmarkEnd w:id="10"/>
            <w:r w:rsidR="00270E0C">
              <w:rPr>
                <w:rFonts w:cs="Tahoma"/>
                <w:sz w:val="22"/>
                <w:szCs w:val="22"/>
              </w:rPr>
              <w:t xml:space="preserve"> </w:t>
            </w:r>
            <w:r w:rsidRPr="00A46495">
              <w:rPr>
                <w:rFonts w:cs="Tahoma"/>
                <w:sz w:val="22"/>
                <w:szCs w:val="22"/>
              </w:rPr>
              <w:t>€</w:t>
            </w:r>
            <w:r w:rsidRPr="006168D8">
              <w:rPr>
                <w:rFonts w:cs="Tahoma"/>
                <w:sz w:val="22"/>
                <w:szCs w:val="22"/>
              </w:rPr>
              <w:t>)</w:t>
            </w:r>
          </w:p>
        </w:tc>
      </w:tr>
      <w:tr w:rsidR="0024279E" w:rsidRPr="00784C5C"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52B0585A" w:rsidR="00A05069" w:rsidRPr="00603221" w:rsidRDefault="0024279E" w:rsidP="00AE134A">
            <w:pPr>
              <w:pStyle w:val="TabletextChar"/>
              <w:jc w:val="both"/>
              <w:rPr>
                <w:rFonts w:cs="Tahoma"/>
                <w:sz w:val="22"/>
                <w:szCs w:val="22"/>
              </w:rPr>
            </w:pPr>
            <w:r w:rsidRPr="00603221">
              <w:rPr>
                <w:rFonts w:cs="Tahoma"/>
                <w:sz w:val="22"/>
                <w:szCs w:val="22"/>
              </w:rPr>
              <w:t xml:space="preserve">Το Έργο χρηματοδοτείται από το </w:t>
            </w:r>
            <w:r w:rsidR="003D1B43" w:rsidRPr="003D1B43">
              <w:rPr>
                <w:rFonts w:cs="Tahoma"/>
                <w:sz w:val="22"/>
                <w:szCs w:val="22"/>
              </w:rPr>
              <w:t>Τομεακό Πρόγραμμα Ανάπτυξης (ΤΠΑ) του Υπουργείου Ψηφιακής Διακυβέρνησης.</w:t>
            </w:r>
            <w:r w:rsidRPr="00603221">
              <w:rPr>
                <w:rFonts w:cs="Tahoma"/>
                <w:sz w:val="22"/>
                <w:szCs w:val="22"/>
              </w:rPr>
              <w:t xml:space="preserve"> Οι δαπάνες του Έργου θα βαρύνουν το Πρόγραμμα Δημοσίων Επενδύσεων (ΠΔΕ), και συγκεκριμένα </w:t>
            </w:r>
            <w:r w:rsidR="00DE2EF3" w:rsidRPr="00603221">
              <w:rPr>
                <w:rFonts w:cs="Tahoma"/>
                <w:sz w:val="22"/>
                <w:szCs w:val="22"/>
              </w:rPr>
              <w:t xml:space="preserve">την </w:t>
            </w:r>
            <w:r w:rsidR="007A02D2" w:rsidRPr="007A02D2">
              <w:rPr>
                <w:rFonts w:cs="Tahoma"/>
                <w:sz w:val="22"/>
                <w:szCs w:val="22"/>
              </w:rPr>
              <w:t xml:space="preserve">ΣΑΝΑ 463 </w:t>
            </w:r>
            <w:r w:rsidR="00DE2EF3" w:rsidRPr="00603221">
              <w:rPr>
                <w:rFonts w:cs="Tahoma"/>
                <w:sz w:val="22"/>
                <w:szCs w:val="22"/>
              </w:rPr>
              <w:t xml:space="preserve">με ενάριθμο κωδικό </w:t>
            </w:r>
            <w:r w:rsidR="007A02D2" w:rsidRPr="007A02D2">
              <w:rPr>
                <w:rFonts w:cs="Tahoma"/>
                <w:sz w:val="22"/>
                <w:szCs w:val="22"/>
              </w:rPr>
              <w:t>2025ΝΑ46300002</w:t>
            </w:r>
            <w:r w:rsidR="007A02D2">
              <w:rPr>
                <w:rFonts w:cs="Tahoma"/>
                <w:sz w:val="22"/>
                <w:szCs w:val="22"/>
              </w:rPr>
              <w:t>.</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555C03A1" w:rsidR="0024279E" w:rsidRPr="009567C7" w:rsidRDefault="003D1B43" w:rsidP="0031590C">
            <w:pPr>
              <w:rPr>
                <w:highlight w:val="cyan"/>
                <w:lang w:val="el-GR"/>
              </w:rPr>
            </w:pPr>
            <w:r w:rsidRPr="00232630">
              <w:rPr>
                <w:b/>
                <w:lang w:val="el-GR"/>
              </w:rPr>
              <w:t xml:space="preserve">Είκοσι </w:t>
            </w:r>
            <w:r w:rsidR="006C62BA" w:rsidRPr="00232630">
              <w:rPr>
                <w:b/>
                <w:lang w:val="el-GR"/>
              </w:rPr>
              <w:t xml:space="preserve">τέσσερις </w:t>
            </w:r>
            <w:r w:rsidR="006C62BA" w:rsidRPr="00232630">
              <w:rPr>
                <w:b/>
              </w:rPr>
              <w:t>μήνες</w:t>
            </w:r>
            <w:r w:rsidRPr="00232630">
              <w:rPr>
                <w:b/>
              </w:rPr>
              <w:t xml:space="preserve"> </w:t>
            </w:r>
            <w:r w:rsidR="00F82A8D" w:rsidRPr="00232630">
              <w:rPr>
                <w:b/>
              </w:rPr>
              <w:t>(</w:t>
            </w:r>
            <w:r w:rsidRPr="00232630">
              <w:rPr>
                <w:b/>
                <w:lang w:val="el-GR"/>
              </w:rPr>
              <w:t>24</w:t>
            </w:r>
            <w:r w:rsidR="00F82A8D" w:rsidRPr="00232630">
              <w:rPr>
                <w:b/>
              </w:rPr>
              <w:t>)</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28F63E8A" w:rsidR="00C82832" w:rsidRPr="00C82832" w:rsidRDefault="00970BF3" w:rsidP="00C82832">
            <w:pPr>
              <w:pStyle w:val="TabletextChar"/>
              <w:rPr>
                <w:rFonts w:cs="Tahoma"/>
                <w:b/>
                <w:sz w:val="22"/>
                <w:szCs w:val="24"/>
              </w:rPr>
            </w:pPr>
            <w:r>
              <w:rPr>
                <w:rFonts w:cs="Tahoma"/>
                <w:b/>
                <w:bCs/>
                <w:color w:val="000000"/>
                <w:sz w:val="22"/>
                <w:szCs w:val="22"/>
                <w:lang w:eastAsia="el-GR"/>
              </w:rPr>
              <w:t>10</w:t>
            </w:r>
            <w:r w:rsidRPr="007A02D2">
              <w:rPr>
                <w:rFonts w:cs="Tahoma"/>
                <w:b/>
                <w:bCs/>
                <w:color w:val="000000"/>
                <w:sz w:val="22"/>
                <w:szCs w:val="22"/>
                <w:lang w:eastAsia="el-GR"/>
              </w:rPr>
              <w:t>-12-2025</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4C9CA208" w:rsidR="00C82832" w:rsidRPr="00C82832" w:rsidRDefault="00403696" w:rsidP="00C82832">
            <w:pPr>
              <w:pStyle w:val="TabletextChar"/>
              <w:rPr>
                <w:rFonts w:cs="Tahoma"/>
                <w:b/>
                <w:sz w:val="22"/>
                <w:szCs w:val="24"/>
              </w:rPr>
            </w:pPr>
            <w:r w:rsidRPr="00306E6E">
              <w:rPr>
                <w:rFonts w:cs="Tahoma"/>
                <w:b/>
                <w:bCs/>
                <w:color w:val="000000"/>
                <w:sz w:val="22"/>
                <w:szCs w:val="22"/>
                <w:lang w:eastAsia="el-GR"/>
              </w:rPr>
              <w:t>29</w:t>
            </w:r>
            <w:r w:rsidR="00C82832" w:rsidRPr="00306E6E">
              <w:rPr>
                <w:rFonts w:cs="Tahoma"/>
                <w:b/>
                <w:bCs/>
                <w:color w:val="000000"/>
                <w:sz w:val="22"/>
                <w:szCs w:val="22"/>
                <w:lang w:eastAsia="el-GR"/>
              </w:rPr>
              <w:t>-</w:t>
            </w:r>
            <w:r w:rsidRPr="00306E6E">
              <w:rPr>
                <w:rFonts w:cs="Tahoma"/>
                <w:b/>
                <w:bCs/>
                <w:color w:val="000000"/>
                <w:sz w:val="22"/>
                <w:szCs w:val="22"/>
                <w:lang w:eastAsia="el-GR"/>
              </w:rPr>
              <w:t>12</w:t>
            </w:r>
            <w:r w:rsidR="00C82832" w:rsidRPr="00306E6E">
              <w:rPr>
                <w:rFonts w:cs="Tahoma"/>
                <w:b/>
                <w:bCs/>
                <w:color w:val="000000"/>
                <w:sz w:val="22"/>
                <w:szCs w:val="22"/>
                <w:lang w:eastAsia="el-GR"/>
              </w:rPr>
              <w:t>-</w:t>
            </w:r>
            <w:r w:rsidRPr="00306E6E">
              <w:rPr>
                <w:rFonts w:cs="Tahoma"/>
                <w:b/>
                <w:bCs/>
                <w:color w:val="000000"/>
                <w:sz w:val="22"/>
                <w:szCs w:val="22"/>
                <w:lang w:eastAsia="el-GR"/>
              </w:rPr>
              <w:t>2025</w:t>
            </w:r>
          </w:p>
        </w:tc>
      </w:tr>
      <w:tr w:rsidR="00DF02B0" w:rsidRPr="00FF724F"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 xml:space="preserve">ΗΜΕΡΟΜΗΝΙΑ ΈΝΑΡΞΗΣ ΗΛΕΚΤΡΟΝΙΚΗΣ ΥΠΟΒΟΛΗΣ </w:t>
            </w:r>
            <w:r w:rsidRPr="00603221">
              <w:rPr>
                <w:rFonts w:cs="Tahoma"/>
                <w:b/>
                <w:sz w:val="22"/>
                <w:szCs w:val="22"/>
              </w:rPr>
              <w:lastRenderedPageBreak/>
              <w:t>ΠΡΟΣΦΟΡΩΝ</w:t>
            </w:r>
          </w:p>
        </w:tc>
        <w:tc>
          <w:tcPr>
            <w:tcW w:w="6147" w:type="dxa"/>
            <w:vAlign w:val="center"/>
          </w:tcPr>
          <w:p w14:paraId="2D384782" w14:textId="325B3DE8" w:rsidR="00DF02B0" w:rsidRPr="00A406A5" w:rsidRDefault="00984B98" w:rsidP="00DF02B0">
            <w:pPr>
              <w:pStyle w:val="TabletextChar"/>
              <w:rPr>
                <w:rFonts w:cs="Tahoma"/>
                <w:b/>
                <w:color w:val="000000"/>
                <w:sz w:val="22"/>
                <w:szCs w:val="22"/>
                <w:highlight w:val="magenta"/>
              </w:rPr>
            </w:pPr>
            <w:r>
              <w:rPr>
                <w:rFonts w:cs="Tahoma"/>
                <w:b/>
                <w:bCs/>
                <w:color w:val="000000"/>
                <w:sz w:val="22"/>
                <w:szCs w:val="22"/>
                <w:lang w:val="en-US" w:eastAsia="el-GR"/>
              </w:rPr>
              <w:lastRenderedPageBreak/>
              <w:t>16</w:t>
            </w:r>
            <w:r w:rsidR="005165CF" w:rsidRPr="007A02D2">
              <w:rPr>
                <w:rFonts w:cs="Tahoma"/>
                <w:b/>
                <w:bCs/>
                <w:color w:val="000000"/>
                <w:sz w:val="22"/>
                <w:szCs w:val="22"/>
                <w:lang w:eastAsia="el-GR"/>
              </w:rPr>
              <w:t>-12-2025</w:t>
            </w:r>
            <w:r w:rsidR="005165CF">
              <w:rPr>
                <w:rFonts w:cs="Tahoma"/>
                <w:b/>
                <w:bCs/>
                <w:color w:val="000000"/>
                <w:sz w:val="22"/>
                <w:szCs w:val="22"/>
                <w:lang w:val="en-US" w:eastAsia="el-GR"/>
              </w:rPr>
              <w:t xml:space="preserve"> </w:t>
            </w:r>
          </w:p>
        </w:tc>
      </w:tr>
      <w:tr w:rsidR="00DF02B0" w:rsidRPr="00784C5C"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4EC34F46" w:rsidR="00DF02B0" w:rsidRPr="00433D32" w:rsidRDefault="002241C6" w:rsidP="00DF02B0">
            <w:pPr>
              <w:autoSpaceDE w:val="0"/>
              <w:autoSpaceDN w:val="0"/>
              <w:adjustRightInd w:val="0"/>
              <w:spacing w:after="0" w:line="276" w:lineRule="auto"/>
              <w:jc w:val="left"/>
              <w:rPr>
                <w:lang w:val="el-GR"/>
              </w:rPr>
            </w:pPr>
            <w:r w:rsidRPr="002241C6">
              <w:rPr>
                <w:b/>
                <w:bCs/>
                <w:lang w:val="el-GR"/>
              </w:rPr>
              <w:t>26</w:t>
            </w:r>
            <w:r w:rsidR="00A06DE8" w:rsidRPr="002241C6">
              <w:rPr>
                <w:b/>
                <w:bCs/>
                <w:lang w:val="el-GR"/>
              </w:rPr>
              <w:t>-01-2026</w:t>
            </w:r>
            <w:r w:rsidR="00A06DE8" w:rsidRPr="002241C6">
              <w:rPr>
                <w:lang w:val="el-GR"/>
              </w:rPr>
              <w:t xml:space="preserve">  </w:t>
            </w:r>
            <w:r w:rsidR="00C91AA6" w:rsidRPr="002241C6">
              <w:rPr>
                <w:color w:val="000000"/>
                <w:lang w:val="el-GR"/>
              </w:rPr>
              <w:t xml:space="preserve">Ηλεκτρονική Υποβολή, ημέρα </w:t>
            </w:r>
            <w:r>
              <w:rPr>
                <w:b/>
                <w:bCs/>
                <w:color w:val="000000"/>
                <w:lang w:val="el-GR"/>
              </w:rPr>
              <w:t>Δευτέρα</w:t>
            </w:r>
            <w:r w:rsidR="009B36B1">
              <w:rPr>
                <w:color w:val="000000"/>
                <w:lang w:val="el-GR"/>
              </w:rPr>
              <w:t xml:space="preserve"> </w:t>
            </w:r>
            <w:r w:rsidR="009B36B1" w:rsidRPr="00EB50E0">
              <w:rPr>
                <w:bCs/>
                <w:lang w:val="el-GR"/>
              </w:rPr>
              <w:t>και ώρα</w:t>
            </w:r>
            <w:r w:rsidR="009B36B1" w:rsidRPr="009B36B1">
              <w:rPr>
                <w:b/>
                <w:lang w:val="el-GR"/>
              </w:rPr>
              <w:t xml:space="preserve"> </w:t>
            </w:r>
            <w:r w:rsidR="009B36B1" w:rsidRPr="005165CF">
              <w:rPr>
                <w:b/>
                <w:szCs w:val="24"/>
                <w:lang w:val="el-GR"/>
              </w:rPr>
              <w:t>14</w:t>
            </w:r>
            <w:r w:rsidR="009B36B1" w:rsidRPr="009B36B1">
              <w:rPr>
                <w:b/>
                <w:szCs w:val="24"/>
                <w:lang w:val="el-GR"/>
              </w:rPr>
              <w:t>:</w:t>
            </w:r>
            <w:r w:rsidR="009B36B1" w:rsidRPr="005165CF">
              <w:rPr>
                <w:b/>
                <w:szCs w:val="24"/>
                <w:lang w:val="el-GR"/>
              </w:rPr>
              <w:t>00</w:t>
            </w:r>
            <w:r w:rsidR="009B36B1">
              <w:rPr>
                <w:b/>
                <w:szCs w:val="24"/>
                <w:lang w:val="el-GR"/>
              </w:rPr>
              <w:t>.</w:t>
            </w:r>
          </w:p>
        </w:tc>
      </w:tr>
      <w:tr w:rsidR="00DF02B0" w:rsidRPr="00784C5C"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0A808763" w:rsidR="00433D32" w:rsidRPr="00175500" w:rsidRDefault="00AB5C78" w:rsidP="00433D32">
            <w:pPr>
              <w:autoSpaceDE w:val="0"/>
              <w:autoSpaceDN w:val="0"/>
              <w:adjustRightInd w:val="0"/>
              <w:spacing w:after="0" w:line="276" w:lineRule="auto"/>
              <w:jc w:val="left"/>
              <w:rPr>
                <w:b/>
                <w:bCs/>
                <w:color w:val="000000"/>
              </w:rPr>
            </w:pPr>
            <w:r>
              <w:rPr>
                <w:b/>
                <w:bCs/>
                <w:lang w:val="en-US"/>
              </w:rPr>
              <w:t>16</w:t>
            </w:r>
            <w:r w:rsidR="00175500" w:rsidRPr="00175500">
              <w:rPr>
                <w:b/>
                <w:bCs/>
                <w:lang w:val="el-GR"/>
              </w:rPr>
              <w:t>-12-2025</w:t>
            </w:r>
          </w:p>
        </w:tc>
      </w:tr>
      <w:tr w:rsidR="00433D32" w:rsidRPr="00FF724F"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7749B319" w:rsidR="00433D32" w:rsidRPr="00603221" w:rsidRDefault="00CE4984" w:rsidP="00CE4984">
            <w:pPr>
              <w:autoSpaceDE w:val="0"/>
              <w:autoSpaceDN w:val="0"/>
              <w:adjustRightInd w:val="0"/>
              <w:spacing w:after="0" w:line="276" w:lineRule="auto"/>
              <w:jc w:val="left"/>
            </w:pPr>
            <w:r w:rsidRPr="00CE4984">
              <w:rPr>
                <w:b/>
                <w:bCs/>
                <w:lang w:val="el-GR"/>
              </w:rPr>
              <w:t xml:space="preserve">30-01-2026  </w:t>
            </w:r>
            <w:r w:rsidR="00433D32" w:rsidRPr="00CE4984">
              <w:rPr>
                <w:b/>
                <w:bCs/>
                <w:lang w:val="el-GR"/>
              </w:rPr>
              <w:t xml:space="preserve">και ώρα </w:t>
            </w:r>
            <w:r>
              <w:rPr>
                <w:b/>
                <w:bCs/>
                <w:lang w:val="el-GR"/>
              </w:rPr>
              <w:t>14</w:t>
            </w:r>
            <w:r w:rsidR="00433D32" w:rsidRPr="00CE4984">
              <w:rPr>
                <w:b/>
                <w:bCs/>
                <w:lang w:val="el-GR"/>
              </w:rPr>
              <w:t>:</w:t>
            </w:r>
            <w:r>
              <w:rPr>
                <w:b/>
                <w:bCs/>
                <w:lang w:val="el-GR"/>
              </w:rPr>
              <w:t>00</w:t>
            </w:r>
          </w:p>
        </w:tc>
      </w:tr>
    </w:tbl>
    <w:p w14:paraId="2BC039AE" w14:textId="2983A414"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3"/>
          <w:footerReference w:type="default" r:id="rId14"/>
          <w:headerReference w:type="first" r:id="rId15"/>
          <w:footerReference w:type="first" r:id="rId16"/>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0891A72" w14:textId="5D5416CB" w:rsidR="00B80676" w:rsidRDefault="005D601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216443826" w:history="1">
            <w:r w:rsidR="00B80676" w:rsidRPr="00E57446">
              <w:rPr>
                <w:rStyle w:val="-"/>
                <w:noProof/>
                <w:lang w:val="el-GR"/>
                <w14:scene3d>
                  <w14:camera w14:prst="orthographicFront"/>
                  <w14:lightRig w14:rig="threePt" w14:dir="t">
                    <w14:rot w14:lat="0" w14:lon="0" w14:rev="0"/>
                  </w14:lightRig>
                </w14:scene3d>
              </w:rPr>
              <w:t>1.</w:t>
            </w:r>
            <w:r w:rsidR="00B80676">
              <w:rPr>
                <w:rFonts w:asciiTheme="minorHAnsi" w:eastAsiaTheme="minorEastAsia" w:hAnsiTheme="minorHAnsi" w:cstheme="minorBidi"/>
                <w:b w:val="0"/>
                <w:bCs w:val="0"/>
                <w:caps w:val="0"/>
                <w:noProof/>
                <w:kern w:val="2"/>
                <w:sz w:val="24"/>
                <w:szCs w:val="24"/>
                <w:lang w:val="en-US" w:eastAsia="en-US"/>
                <w14:ligatures w14:val="standardContextual"/>
              </w:rPr>
              <w:tab/>
            </w:r>
            <w:r w:rsidR="00B80676" w:rsidRPr="00E57446">
              <w:rPr>
                <w:rStyle w:val="-"/>
                <w:noProof/>
                <w:lang w:val="el-GR"/>
              </w:rPr>
              <w:t>ΑΝΑΘΕΤΟΥΣΑ ΑΡΧΗ ΚΑΙ ΑΝΤΙΚΕΙΜΕΝΟ ΣΥΜΒΑΣΗΣ</w:t>
            </w:r>
            <w:r w:rsidR="00B80676">
              <w:rPr>
                <w:noProof/>
                <w:webHidden/>
              </w:rPr>
              <w:tab/>
            </w:r>
            <w:r w:rsidR="00B80676">
              <w:rPr>
                <w:noProof/>
                <w:webHidden/>
              </w:rPr>
              <w:fldChar w:fldCharType="begin"/>
            </w:r>
            <w:r w:rsidR="00B80676">
              <w:rPr>
                <w:noProof/>
                <w:webHidden/>
              </w:rPr>
              <w:instrText xml:space="preserve"> PAGEREF _Toc216443826 \h </w:instrText>
            </w:r>
            <w:r w:rsidR="00B80676">
              <w:rPr>
                <w:noProof/>
                <w:webHidden/>
              </w:rPr>
            </w:r>
            <w:r w:rsidR="00B80676">
              <w:rPr>
                <w:noProof/>
                <w:webHidden/>
              </w:rPr>
              <w:fldChar w:fldCharType="separate"/>
            </w:r>
            <w:r w:rsidR="00815A90">
              <w:rPr>
                <w:noProof/>
                <w:webHidden/>
              </w:rPr>
              <w:t>7</w:t>
            </w:r>
            <w:r w:rsidR="00B80676">
              <w:rPr>
                <w:noProof/>
                <w:webHidden/>
              </w:rPr>
              <w:fldChar w:fldCharType="end"/>
            </w:r>
          </w:hyperlink>
        </w:p>
        <w:p w14:paraId="16C85DA9" w14:textId="434DDA2B"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27" w:history="1">
            <w:r w:rsidRPr="00E57446">
              <w:rPr>
                <w:rStyle w:val="-"/>
                <w:noProof/>
                <w:lang w:val="el-GR"/>
              </w:rPr>
              <w:t>1.1</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_Toc216443827 \h </w:instrText>
            </w:r>
            <w:r>
              <w:rPr>
                <w:noProof/>
                <w:webHidden/>
              </w:rPr>
            </w:r>
            <w:r>
              <w:rPr>
                <w:noProof/>
                <w:webHidden/>
              </w:rPr>
              <w:fldChar w:fldCharType="separate"/>
            </w:r>
            <w:r w:rsidR="00815A90">
              <w:rPr>
                <w:noProof/>
                <w:webHidden/>
              </w:rPr>
              <w:t>7</w:t>
            </w:r>
            <w:r>
              <w:rPr>
                <w:noProof/>
                <w:webHidden/>
              </w:rPr>
              <w:fldChar w:fldCharType="end"/>
            </w:r>
          </w:hyperlink>
        </w:p>
        <w:p w14:paraId="1FBDD27F" w14:textId="48B36E40"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28" w:history="1">
            <w:r w:rsidRPr="00E57446">
              <w:rPr>
                <w:rStyle w:val="-"/>
                <w:noProof/>
                <w:lang w:val="el-GR"/>
              </w:rPr>
              <w:t>1.2</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_Toc216443828 \h </w:instrText>
            </w:r>
            <w:r>
              <w:rPr>
                <w:noProof/>
                <w:webHidden/>
              </w:rPr>
            </w:r>
            <w:r>
              <w:rPr>
                <w:noProof/>
                <w:webHidden/>
              </w:rPr>
              <w:fldChar w:fldCharType="separate"/>
            </w:r>
            <w:r w:rsidR="00815A90">
              <w:rPr>
                <w:noProof/>
                <w:webHidden/>
              </w:rPr>
              <w:t>7</w:t>
            </w:r>
            <w:r>
              <w:rPr>
                <w:noProof/>
                <w:webHidden/>
              </w:rPr>
              <w:fldChar w:fldCharType="end"/>
            </w:r>
          </w:hyperlink>
        </w:p>
        <w:p w14:paraId="50410B28" w14:textId="67EEF9B0"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29" w:history="1">
            <w:r w:rsidRPr="00E57446">
              <w:rPr>
                <w:rStyle w:val="-"/>
                <w:noProof/>
                <w:lang w:val="el-GR"/>
              </w:rPr>
              <w:t>1.3</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_Toc216443829 \h </w:instrText>
            </w:r>
            <w:r>
              <w:rPr>
                <w:noProof/>
                <w:webHidden/>
              </w:rPr>
            </w:r>
            <w:r>
              <w:rPr>
                <w:noProof/>
                <w:webHidden/>
              </w:rPr>
              <w:fldChar w:fldCharType="separate"/>
            </w:r>
            <w:r w:rsidR="00815A90">
              <w:rPr>
                <w:noProof/>
                <w:webHidden/>
              </w:rPr>
              <w:t>8</w:t>
            </w:r>
            <w:r>
              <w:rPr>
                <w:noProof/>
                <w:webHidden/>
              </w:rPr>
              <w:fldChar w:fldCharType="end"/>
            </w:r>
          </w:hyperlink>
        </w:p>
        <w:p w14:paraId="6A55E022" w14:textId="1BDAE882"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30" w:history="1">
            <w:r w:rsidRPr="00E57446">
              <w:rPr>
                <w:rStyle w:val="-"/>
                <w:noProof/>
                <w:lang w:val="el-GR"/>
              </w:rPr>
              <w:t>1.4</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Θεσμικό πλαίσιο</w:t>
            </w:r>
            <w:r>
              <w:rPr>
                <w:noProof/>
                <w:webHidden/>
              </w:rPr>
              <w:tab/>
            </w:r>
            <w:r>
              <w:rPr>
                <w:noProof/>
                <w:webHidden/>
              </w:rPr>
              <w:fldChar w:fldCharType="begin"/>
            </w:r>
            <w:r>
              <w:rPr>
                <w:noProof/>
                <w:webHidden/>
              </w:rPr>
              <w:instrText xml:space="preserve"> PAGEREF _Toc216443830 \h </w:instrText>
            </w:r>
            <w:r>
              <w:rPr>
                <w:noProof/>
                <w:webHidden/>
              </w:rPr>
            </w:r>
            <w:r>
              <w:rPr>
                <w:noProof/>
                <w:webHidden/>
              </w:rPr>
              <w:fldChar w:fldCharType="separate"/>
            </w:r>
            <w:r w:rsidR="00815A90">
              <w:rPr>
                <w:noProof/>
                <w:webHidden/>
              </w:rPr>
              <w:t>8</w:t>
            </w:r>
            <w:r>
              <w:rPr>
                <w:noProof/>
                <w:webHidden/>
              </w:rPr>
              <w:fldChar w:fldCharType="end"/>
            </w:r>
          </w:hyperlink>
        </w:p>
        <w:p w14:paraId="7B847A0D" w14:textId="53A068DC"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31" w:history="1">
            <w:r w:rsidRPr="00E57446">
              <w:rPr>
                <w:rStyle w:val="-"/>
                <w:noProof/>
                <w:lang w:val="el-GR"/>
              </w:rPr>
              <w:t>1.5</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_Toc216443831 \h </w:instrText>
            </w:r>
            <w:r>
              <w:rPr>
                <w:noProof/>
                <w:webHidden/>
              </w:rPr>
            </w:r>
            <w:r>
              <w:rPr>
                <w:noProof/>
                <w:webHidden/>
              </w:rPr>
              <w:fldChar w:fldCharType="separate"/>
            </w:r>
            <w:r w:rsidR="00815A90">
              <w:rPr>
                <w:noProof/>
                <w:webHidden/>
              </w:rPr>
              <w:t>13</w:t>
            </w:r>
            <w:r>
              <w:rPr>
                <w:noProof/>
                <w:webHidden/>
              </w:rPr>
              <w:fldChar w:fldCharType="end"/>
            </w:r>
          </w:hyperlink>
        </w:p>
        <w:p w14:paraId="244B2EAC" w14:textId="76F02F9A"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32" w:history="1">
            <w:r w:rsidRPr="00E57446">
              <w:rPr>
                <w:rStyle w:val="-"/>
                <w:noProof/>
                <w:lang w:val="el-GR"/>
              </w:rPr>
              <w:t>1.6</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Δημοσιότητα</w:t>
            </w:r>
            <w:r>
              <w:rPr>
                <w:noProof/>
                <w:webHidden/>
              </w:rPr>
              <w:tab/>
            </w:r>
            <w:r>
              <w:rPr>
                <w:noProof/>
                <w:webHidden/>
              </w:rPr>
              <w:fldChar w:fldCharType="begin"/>
            </w:r>
            <w:r>
              <w:rPr>
                <w:noProof/>
                <w:webHidden/>
              </w:rPr>
              <w:instrText xml:space="preserve"> PAGEREF _Toc216443832 \h </w:instrText>
            </w:r>
            <w:r>
              <w:rPr>
                <w:noProof/>
                <w:webHidden/>
              </w:rPr>
            </w:r>
            <w:r>
              <w:rPr>
                <w:noProof/>
                <w:webHidden/>
              </w:rPr>
              <w:fldChar w:fldCharType="separate"/>
            </w:r>
            <w:r w:rsidR="00815A90">
              <w:rPr>
                <w:noProof/>
                <w:webHidden/>
              </w:rPr>
              <w:t>13</w:t>
            </w:r>
            <w:r>
              <w:rPr>
                <w:noProof/>
                <w:webHidden/>
              </w:rPr>
              <w:fldChar w:fldCharType="end"/>
            </w:r>
          </w:hyperlink>
        </w:p>
        <w:p w14:paraId="734A5054" w14:textId="17231D5A"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33" w:history="1">
            <w:r w:rsidRPr="00E57446">
              <w:rPr>
                <w:rStyle w:val="-"/>
                <w:noProof/>
                <w:lang w:val="el-GR"/>
              </w:rPr>
              <w:t>1.7</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_Toc216443833 \h </w:instrText>
            </w:r>
            <w:r>
              <w:rPr>
                <w:noProof/>
                <w:webHidden/>
              </w:rPr>
            </w:r>
            <w:r>
              <w:rPr>
                <w:noProof/>
                <w:webHidden/>
              </w:rPr>
              <w:fldChar w:fldCharType="separate"/>
            </w:r>
            <w:r w:rsidR="00815A90">
              <w:rPr>
                <w:noProof/>
                <w:webHidden/>
              </w:rPr>
              <w:t>13</w:t>
            </w:r>
            <w:r>
              <w:rPr>
                <w:noProof/>
                <w:webHidden/>
              </w:rPr>
              <w:fldChar w:fldCharType="end"/>
            </w:r>
          </w:hyperlink>
        </w:p>
        <w:p w14:paraId="04F88A2D" w14:textId="12AB87E6" w:rsidR="00B80676" w:rsidRDefault="00B80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16443834" w:history="1">
            <w:r w:rsidRPr="00E57446">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E57446">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_Toc216443834 \h </w:instrText>
            </w:r>
            <w:r>
              <w:rPr>
                <w:noProof/>
                <w:webHidden/>
              </w:rPr>
            </w:r>
            <w:r>
              <w:rPr>
                <w:noProof/>
                <w:webHidden/>
              </w:rPr>
              <w:fldChar w:fldCharType="separate"/>
            </w:r>
            <w:r w:rsidR="00815A90">
              <w:rPr>
                <w:noProof/>
                <w:webHidden/>
              </w:rPr>
              <w:t>15</w:t>
            </w:r>
            <w:r>
              <w:rPr>
                <w:noProof/>
                <w:webHidden/>
              </w:rPr>
              <w:fldChar w:fldCharType="end"/>
            </w:r>
          </w:hyperlink>
        </w:p>
        <w:p w14:paraId="4DD983F0" w14:textId="00635D27"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35" w:history="1">
            <w:r w:rsidRPr="00E57446">
              <w:rPr>
                <w:rStyle w:val="-"/>
                <w:noProof/>
                <w:lang w:val="el-GR"/>
              </w:rPr>
              <w:t>2.1</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Γενικές Πληροφορίες</w:t>
            </w:r>
            <w:r>
              <w:rPr>
                <w:noProof/>
                <w:webHidden/>
              </w:rPr>
              <w:tab/>
            </w:r>
            <w:r>
              <w:rPr>
                <w:noProof/>
                <w:webHidden/>
              </w:rPr>
              <w:fldChar w:fldCharType="begin"/>
            </w:r>
            <w:r>
              <w:rPr>
                <w:noProof/>
                <w:webHidden/>
              </w:rPr>
              <w:instrText xml:space="preserve"> PAGEREF _Toc216443835 \h </w:instrText>
            </w:r>
            <w:r>
              <w:rPr>
                <w:noProof/>
                <w:webHidden/>
              </w:rPr>
            </w:r>
            <w:r>
              <w:rPr>
                <w:noProof/>
                <w:webHidden/>
              </w:rPr>
              <w:fldChar w:fldCharType="separate"/>
            </w:r>
            <w:r w:rsidR="00815A90">
              <w:rPr>
                <w:noProof/>
                <w:webHidden/>
              </w:rPr>
              <w:t>15</w:t>
            </w:r>
            <w:r>
              <w:rPr>
                <w:noProof/>
                <w:webHidden/>
              </w:rPr>
              <w:fldChar w:fldCharType="end"/>
            </w:r>
          </w:hyperlink>
        </w:p>
        <w:p w14:paraId="2CA772BE" w14:textId="3B2EB246"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36" w:history="1">
            <w:r w:rsidRPr="00E57446">
              <w:rPr>
                <w:rStyle w:val="-"/>
                <w:noProof/>
                <w:lang w:val="el-GR"/>
              </w:rPr>
              <w:t>2.1.1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Έγγραφα της σύμβασης</w:t>
            </w:r>
            <w:r>
              <w:rPr>
                <w:noProof/>
                <w:webHidden/>
              </w:rPr>
              <w:tab/>
            </w:r>
            <w:r>
              <w:rPr>
                <w:noProof/>
                <w:webHidden/>
              </w:rPr>
              <w:fldChar w:fldCharType="begin"/>
            </w:r>
            <w:r>
              <w:rPr>
                <w:noProof/>
                <w:webHidden/>
              </w:rPr>
              <w:instrText xml:space="preserve"> PAGEREF _Toc216443836 \h </w:instrText>
            </w:r>
            <w:r>
              <w:rPr>
                <w:noProof/>
                <w:webHidden/>
              </w:rPr>
            </w:r>
            <w:r>
              <w:rPr>
                <w:noProof/>
                <w:webHidden/>
              </w:rPr>
              <w:fldChar w:fldCharType="separate"/>
            </w:r>
            <w:r w:rsidR="00815A90">
              <w:rPr>
                <w:noProof/>
                <w:webHidden/>
              </w:rPr>
              <w:t>15</w:t>
            </w:r>
            <w:r>
              <w:rPr>
                <w:noProof/>
                <w:webHidden/>
              </w:rPr>
              <w:fldChar w:fldCharType="end"/>
            </w:r>
          </w:hyperlink>
        </w:p>
        <w:p w14:paraId="2EE9B3B9" w14:textId="296FBBA7"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37" w:history="1">
            <w:r w:rsidRPr="00E57446">
              <w:rPr>
                <w:rStyle w:val="-"/>
                <w:noProof/>
                <w:lang w:val="el-GR"/>
              </w:rPr>
              <w:t>2.1.2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_Toc216443837 \h </w:instrText>
            </w:r>
            <w:r>
              <w:rPr>
                <w:noProof/>
                <w:webHidden/>
              </w:rPr>
            </w:r>
            <w:r>
              <w:rPr>
                <w:noProof/>
                <w:webHidden/>
              </w:rPr>
              <w:fldChar w:fldCharType="separate"/>
            </w:r>
            <w:r w:rsidR="00815A90">
              <w:rPr>
                <w:noProof/>
                <w:webHidden/>
              </w:rPr>
              <w:t>15</w:t>
            </w:r>
            <w:r>
              <w:rPr>
                <w:noProof/>
                <w:webHidden/>
              </w:rPr>
              <w:fldChar w:fldCharType="end"/>
            </w:r>
          </w:hyperlink>
        </w:p>
        <w:p w14:paraId="56A08BBC" w14:textId="1FAC99C4"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38" w:history="1">
            <w:r w:rsidRPr="00E57446">
              <w:rPr>
                <w:rStyle w:val="-"/>
                <w:noProof/>
                <w:lang w:val="el-GR"/>
              </w:rPr>
              <w:t>2.1.3</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Παροχή Διευκρινίσεων</w:t>
            </w:r>
            <w:r>
              <w:rPr>
                <w:noProof/>
                <w:webHidden/>
              </w:rPr>
              <w:tab/>
            </w:r>
            <w:r>
              <w:rPr>
                <w:noProof/>
                <w:webHidden/>
              </w:rPr>
              <w:fldChar w:fldCharType="begin"/>
            </w:r>
            <w:r>
              <w:rPr>
                <w:noProof/>
                <w:webHidden/>
              </w:rPr>
              <w:instrText xml:space="preserve"> PAGEREF _Toc216443838 \h </w:instrText>
            </w:r>
            <w:r>
              <w:rPr>
                <w:noProof/>
                <w:webHidden/>
              </w:rPr>
            </w:r>
            <w:r>
              <w:rPr>
                <w:noProof/>
                <w:webHidden/>
              </w:rPr>
              <w:fldChar w:fldCharType="separate"/>
            </w:r>
            <w:r w:rsidR="00815A90">
              <w:rPr>
                <w:noProof/>
                <w:webHidden/>
              </w:rPr>
              <w:t>15</w:t>
            </w:r>
            <w:r>
              <w:rPr>
                <w:noProof/>
                <w:webHidden/>
              </w:rPr>
              <w:fldChar w:fldCharType="end"/>
            </w:r>
          </w:hyperlink>
        </w:p>
        <w:p w14:paraId="681D88BB" w14:textId="2D4C3096"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39" w:history="1">
            <w:r w:rsidRPr="00E57446">
              <w:rPr>
                <w:rStyle w:val="-"/>
                <w:noProof/>
                <w:lang w:val="el-GR"/>
              </w:rPr>
              <w:t>2.1.4</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Γλώσσα</w:t>
            </w:r>
            <w:r>
              <w:rPr>
                <w:noProof/>
                <w:webHidden/>
              </w:rPr>
              <w:tab/>
            </w:r>
            <w:r>
              <w:rPr>
                <w:noProof/>
                <w:webHidden/>
              </w:rPr>
              <w:fldChar w:fldCharType="begin"/>
            </w:r>
            <w:r>
              <w:rPr>
                <w:noProof/>
                <w:webHidden/>
              </w:rPr>
              <w:instrText xml:space="preserve"> PAGEREF _Toc216443839 \h </w:instrText>
            </w:r>
            <w:r>
              <w:rPr>
                <w:noProof/>
                <w:webHidden/>
              </w:rPr>
            </w:r>
            <w:r>
              <w:rPr>
                <w:noProof/>
                <w:webHidden/>
              </w:rPr>
              <w:fldChar w:fldCharType="separate"/>
            </w:r>
            <w:r w:rsidR="00815A90">
              <w:rPr>
                <w:noProof/>
                <w:webHidden/>
              </w:rPr>
              <w:t>16</w:t>
            </w:r>
            <w:r>
              <w:rPr>
                <w:noProof/>
                <w:webHidden/>
              </w:rPr>
              <w:fldChar w:fldCharType="end"/>
            </w:r>
          </w:hyperlink>
        </w:p>
        <w:p w14:paraId="50135B2E" w14:textId="559D4311"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40" w:history="1">
            <w:r w:rsidRPr="00E57446">
              <w:rPr>
                <w:rStyle w:val="-"/>
                <w:noProof/>
                <w:lang w:val="el-GR"/>
              </w:rPr>
              <w:t>2.1.5</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Εγγυήσεις</w:t>
            </w:r>
            <w:r>
              <w:rPr>
                <w:noProof/>
                <w:webHidden/>
              </w:rPr>
              <w:tab/>
            </w:r>
            <w:r>
              <w:rPr>
                <w:noProof/>
                <w:webHidden/>
              </w:rPr>
              <w:fldChar w:fldCharType="begin"/>
            </w:r>
            <w:r>
              <w:rPr>
                <w:noProof/>
                <w:webHidden/>
              </w:rPr>
              <w:instrText xml:space="preserve"> PAGEREF _Toc216443840 \h </w:instrText>
            </w:r>
            <w:r>
              <w:rPr>
                <w:noProof/>
                <w:webHidden/>
              </w:rPr>
            </w:r>
            <w:r>
              <w:rPr>
                <w:noProof/>
                <w:webHidden/>
              </w:rPr>
              <w:fldChar w:fldCharType="separate"/>
            </w:r>
            <w:r w:rsidR="00815A90">
              <w:rPr>
                <w:noProof/>
                <w:webHidden/>
              </w:rPr>
              <w:t>16</w:t>
            </w:r>
            <w:r>
              <w:rPr>
                <w:noProof/>
                <w:webHidden/>
              </w:rPr>
              <w:fldChar w:fldCharType="end"/>
            </w:r>
          </w:hyperlink>
        </w:p>
        <w:p w14:paraId="119DC71C" w14:textId="0B213874"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41" w:history="1">
            <w:r w:rsidRPr="00E57446">
              <w:rPr>
                <w:rStyle w:val="-"/>
                <w:noProof/>
                <w:lang w:val="el-GR"/>
              </w:rPr>
              <w:t>2.1.6</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_Toc216443841 \h </w:instrText>
            </w:r>
            <w:r>
              <w:rPr>
                <w:noProof/>
                <w:webHidden/>
              </w:rPr>
            </w:r>
            <w:r>
              <w:rPr>
                <w:noProof/>
                <w:webHidden/>
              </w:rPr>
              <w:fldChar w:fldCharType="separate"/>
            </w:r>
            <w:r w:rsidR="00815A90">
              <w:rPr>
                <w:noProof/>
                <w:webHidden/>
              </w:rPr>
              <w:t>17</w:t>
            </w:r>
            <w:r>
              <w:rPr>
                <w:noProof/>
                <w:webHidden/>
              </w:rPr>
              <w:fldChar w:fldCharType="end"/>
            </w:r>
          </w:hyperlink>
        </w:p>
        <w:p w14:paraId="6CEC3704" w14:textId="779D1811"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42" w:history="1">
            <w:r w:rsidRPr="00E57446">
              <w:rPr>
                <w:rStyle w:val="-"/>
                <w:noProof/>
                <w:lang w:val="el-GR"/>
              </w:rPr>
              <w:t>2.2</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_Toc216443842 \h </w:instrText>
            </w:r>
            <w:r>
              <w:rPr>
                <w:noProof/>
                <w:webHidden/>
              </w:rPr>
            </w:r>
            <w:r>
              <w:rPr>
                <w:noProof/>
                <w:webHidden/>
              </w:rPr>
              <w:fldChar w:fldCharType="separate"/>
            </w:r>
            <w:r w:rsidR="00815A90">
              <w:rPr>
                <w:noProof/>
                <w:webHidden/>
              </w:rPr>
              <w:t>18</w:t>
            </w:r>
            <w:r>
              <w:rPr>
                <w:noProof/>
                <w:webHidden/>
              </w:rPr>
              <w:fldChar w:fldCharType="end"/>
            </w:r>
          </w:hyperlink>
        </w:p>
        <w:p w14:paraId="3D0776FC" w14:textId="0B87CFC4"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43" w:history="1">
            <w:r w:rsidRPr="00E57446">
              <w:rPr>
                <w:rStyle w:val="-"/>
                <w:noProof/>
                <w:lang w:val="el-GR"/>
              </w:rPr>
              <w:t>2.2.1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Δικαιούμενοι συμμετοχής</w:t>
            </w:r>
            <w:r>
              <w:rPr>
                <w:noProof/>
                <w:webHidden/>
              </w:rPr>
              <w:tab/>
            </w:r>
            <w:r>
              <w:rPr>
                <w:noProof/>
                <w:webHidden/>
              </w:rPr>
              <w:fldChar w:fldCharType="begin"/>
            </w:r>
            <w:r>
              <w:rPr>
                <w:noProof/>
                <w:webHidden/>
              </w:rPr>
              <w:instrText xml:space="preserve"> PAGEREF _Toc216443843 \h </w:instrText>
            </w:r>
            <w:r>
              <w:rPr>
                <w:noProof/>
                <w:webHidden/>
              </w:rPr>
            </w:r>
            <w:r>
              <w:rPr>
                <w:noProof/>
                <w:webHidden/>
              </w:rPr>
              <w:fldChar w:fldCharType="separate"/>
            </w:r>
            <w:r w:rsidR="00815A90">
              <w:rPr>
                <w:noProof/>
                <w:webHidden/>
              </w:rPr>
              <w:t>18</w:t>
            </w:r>
            <w:r>
              <w:rPr>
                <w:noProof/>
                <w:webHidden/>
              </w:rPr>
              <w:fldChar w:fldCharType="end"/>
            </w:r>
          </w:hyperlink>
        </w:p>
        <w:p w14:paraId="626C75FD" w14:textId="797EE22A"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44" w:history="1">
            <w:r w:rsidRPr="00E57446">
              <w:rPr>
                <w:rStyle w:val="-"/>
                <w:noProof/>
                <w:lang w:val="el-GR"/>
              </w:rPr>
              <w:t>2.2.2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Εγγύηση συμμετοχής</w:t>
            </w:r>
            <w:r>
              <w:rPr>
                <w:noProof/>
                <w:webHidden/>
              </w:rPr>
              <w:tab/>
            </w:r>
            <w:r>
              <w:rPr>
                <w:noProof/>
                <w:webHidden/>
              </w:rPr>
              <w:fldChar w:fldCharType="begin"/>
            </w:r>
            <w:r>
              <w:rPr>
                <w:noProof/>
                <w:webHidden/>
              </w:rPr>
              <w:instrText xml:space="preserve"> PAGEREF _Toc216443844 \h </w:instrText>
            </w:r>
            <w:r>
              <w:rPr>
                <w:noProof/>
                <w:webHidden/>
              </w:rPr>
            </w:r>
            <w:r>
              <w:rPr>
                <w:noProof/>
                <w:webHidden/>
              </w:rPr>
              <w:fldChar w:fldCharType="separate"/>
            </w:r>
            <w:r w:rsidR="00815A90">
              <w:rPr>
                <w:noProof/>
                <w:webHidden/>
              </w:rPr>
              <w:t>19</w:t>
            </w:r>
            <w:r>
              <w:rPr>
                <w:noProof/>
                <w:webHidden/>
              </w:rPr>
              <w:fldChar w:fldCharType="end"/>
            </w:r>
          </w:hyperlink>
        </w:p>
        <w:p w14:paraId="75F75FF2" w14:textId="7EDBA4AE"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45" w:history="1">
            <w:r w:rsidRPr="00E57446">
              <w:rPr>
                <w:rStyle w:val="-"/>
                <w:noProof/>
                <w:lang w:val="el-GR"/>
              </w:rPr>
              <w:t>2.2.3</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Λόγοι αποκλεισμού</w:t>
            </w:r>
            <w:r>
              <w:rPr>
                <w:noProof/>
                <w:webHidden/>
              </w:rPr>
              <w:tab/>
            </w:r>
            <w:r>
              <w:rPr>
                <w:noProof/>
                <w:webHidden/>
              </w:rPr>
              <w:fldChar w:fldCharType="begin"/>
            </w:r>
            <w:r>
              <w:rPr>
                <w:noProof/>
                <w:webHidden/>
              </w:rPr>
              <w:instrText xml:space="preserve"> PAGEREF _Toc216443845 \h </w:instrText>
            </w:r>
            <w:r>
              <w:rPr>
                <w:noProof/>
                <w:webHidden/>
              </w:rPr>
            </w:r>
            <w:r>
              <w:rPr>
                <w:noProof/>
                <w:webHidden/>
              </w:rPr>
              <w:fldChar w:fldCharType="separate"/>
            </w:r>
            <w:r w:rsidR="00815A90">
              <w:rPr>
                <w:noProof/>
                <w:webHidden/>
              </w:rPr>
              <w:t>20</w:t>
            </w:r>
            <w:r>
              <w:rPr>
                <w:noProof/>
                <w:webHidden/>
              </w:rPr>
              <w:fldChar w:fldCharType="end"/>
            </w:r>
          </w:hyperlink>
        </w:p>
        <w:p w14:paraId="2E28BC7A" w14:textId="605E2538" w:rsidR="00B80676" w:rsidRDefault="00B80676">
          <w:pPr>
            <w:pStyle w:val="31"/>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46" w:history="1">
            <w:r w:rsidRPr="00E57446">
              <w:rPr>
                <w:rStyle w:val="-"/>
                <w:noProof/>
                <w:lang w:val="el-GR"/>
              </w:rPr>
              <w:t>Κριτήρια Ποιοτικής Επιλογής &amp; αποδεικτικά στοιχεία</w:t>
            </w:r>
            <w:r>
              <w:rPr>
                <w:noProof/>
                <w:webHidden/>
              </w:rPr>
              <w:tab/>
            </w:r>
            <w:r>
              <w:rPr>
                <w:noProof/>
                <w:webHidden/>
              </w:rPr>
              <w:fldChar w:fldCharType="begin"/>
            </w:r>
            <w:r>
              <w:rPr>
                <w:noProof/>
                <w:webHidden/>
              </w:rPr>
              <w:instrText xml:space="preserve"> PAGEREF _Toc216443846 \h </w:instrText>
            </w:r>
            <w:r>
              <w:rPr>
                <w:noProof/>
                <w:webHidden/>
              </w:rPr>
            </w:r>
            <w:r>
              <w:rPr>
                <w:noProof/>
                <w:webHidden/>
              </w:rPr>
              <w:fldChar w:fldCharType="separate"/>
            </w:r>
            <w:r w:rsidR="00815A90">
              <w:rPr>
                <w:noProof/>
                <w:webHidden/>
              </w:rPr>
              <w:t>25</w:t>
            </w:r>
            <w:r>
              <w:rPr>
                <w:noProof/>
                <w:webHidden/>
              </w:rPr>
              <w:fldChar w:fldCharType="end"/>
            </w:r>
          </w:hyperlink>
        </w:p>
        <w:p w14:paraId="6BD36E02" w14:textId="63FB590A"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47" w:history="1">
            <w:r w:rsidRPr="00E57446">
              <w:rPr>
                <w:rStyle w:val="-"/>
                <w:noProof/>
                <w:lang w:val="el-GR"/>
              </w:rPr>
              <w:t>2.2.4</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_Toc216443847 \h </w:instrText>
            </w:r>
            <w:r>
              <w:rPr>
                <w:noProof/>
                <w:webHidden/>
              </w:rPr>
            </w:r>
            <w:r>
              <w:rPr>
                <w:noProof/>
                <w:webHidden/>
              </w:rPr>
              <w:fldChar w:fldCharType="separate"/>
            </w:r>
            <w:r w:rsidR="00815A90">
              <w:rPr>
                <w:noProof/>
                <w:webHidden/>
              </w:rPr>
              <w:t>25</w:t>
            </w:r>
            <w:r>
              <w:rPr>
                <w:noProof/>
                <w:webHidden/>
              </w:rPr>
              <w:fldChar w:fldCharType="end"/>
            </w:r>
          </w:hyperlink>
        </w:p>
        <w:p w14:paraId="29302CD4" w14:textId="0BC0E54B"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48" w:history="1">
            <w:r w:rsidRPr="00E57446">
              <w:rPr>
                <w:rStyle w:val="-"/>
                <w:noProof/>
                <w:lang w:val="el-GR"/>
              </w:rPr>
              <w:t>2.2.5</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_Toc216443848 \h </w:instrText>
            </w:r>
            <w:r>
              <w:rPr>
                <w:noProof/>
                <w:webHidden/>
              </w:rPr>
            </w:r>
            <w:r>
              <w:rPr>
                <w:noProof/>
                <w:webHidden/>
              </w:rPr>
              <w:fldChar w:fldCharType="separate"/>
            </w:r>
            <w:r w:rsidR="00815A90">
              <w:rPr>
                <w:noProof/>
                <w:webHidden/>
              </w:rPr>
              <w:t>25</w:t>
            </w:r>
            <w:r>
              <w:rPr>
                <w:noProof/>
                <w:webHidden/>
              </w:rPr>
              <w:fldChar w:fldCharType="end"/>
            </w:r>
          </w:hyperlink>
        </w:p>
        <w:p w14:paraId="38347C49" w14:textId="7DDD34F0"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49" w:history="1">
            <w:r w:rsidRPr="00E57446">
              <w:rPr>
                <w:rStyle w:val="-"/>
                <w:noProof/>
                <w:lang w:val="el-GR"/>
              </w:rPr>
              <w:t>2.2.6</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_Toc216443849 \h </w:instrText>
            </w:r>
            <w:r>
              <w:rPr>
                <w:noProof/>
                <w:webHidden/>
              </w:rPr>
            </w:r>
            <w:r>
              <w:rPr>
                <w:noProof/>
                <w:webHidden/>
              </w:rPr>
              <w:fldChar w:fldCharType="separate"/>
            </w:r>
            <w:r w:rsidR="00815A90">
              <w:rPr>
                <w:noProof/>
                <w:webHidden/>
              </w:rPr>
              <w:t>26</w:t>
            </w:r>
            <w:r>
              <w:rPr>
                <w:noProof/>
                <w:webHidden/>
              </w:rPr>
              <w:fldChar w:fldCharType="end"/>
            </w:r>
          </w:hyperlink>
        </w:p>
        <w:p w14:paraId="5090C9FF" w14:textId="2DB2DED0"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50" w:history="1">
            <w:r w:rsidRPr="00E57446">
              <w:rPr>
                <w:rStyle w:val="-"/>
                <w:noProof/>
                <w:lang w:val="el-GR"/>
              </w:rPr>
              <w:t>2.2.7</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_Toc216443850 \h </w:instrText>
            </w:r>
            <w:r>
              <w:rPr>
                <w:noProof/>
                <w:webHidden/>
              </w:rPr>
            </w:r>
            <w:r>
              <w:rPr>
                <w:noProof/>
                <w:webHidden/>
              </w:rPr>
              <w:fldChar w:fldCharType="separate"/>
            </w:r>
            <w:r w:rsidR="00815A90">
              <w:rPr>
                <w:noProof/>
                <w:webHidden/>
              </w:rPr>
              <w:t>28</w:t>
            </w:r>
            <w:r>
              <w:rPr>
                <w:noProof/>
                <w:webHidden/>
              </w:rPr>
              <w:fldChar w:fldCharType="end"/>
            </w:r>
          </w:hyperlink>
        </w:p>
        <w:p w14:paraId="5DA20E6E" w14:textId="13510A0D"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51" w:history="1">
            <w:r w:rsidRPr="00E57446">
              <w:rPr>
                <w:rStyle w:val="-"/>
                <w:noProof/>
                <w:lang w:val="el-GR"/>
              </w:rPr>
              <w:t>2.2.8</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_Toc216443851 \h </w:instrText>
            </w:r>
            <w:r>
              <w:rPr>
                <w:noProof/>
                <w:webHidden/>
              </w:rPr>
            </w:r>
            <w:r>
              <w:rPr>
                <w:noProof/>
                <w:webHidden/>
              </w:rPr>
              <w:fldChar w:fldCharType="separate"/>
            </w:r>
            <w:r w:rsidR="00815A90">
              <w:rPr>
                <w:noProof/>
                <w:webHidden/>
              </w:rPr>
              <w:t>28</w:t>
            </w:r>
            <w:r>
              <w:rPr>
                <w:noProof/>
                <w:webHidden/>
              </w:rPr>
              <w:fldChar w:fldCharType="end"/>
            </w:r>
          </w:hyperlink>
        </w:p>
        <w:p w14:paraId="2D108726" w14:textId="128BED00"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852" w:history="1">
            <w:r w:rsidRPr="00E57446">
              <w:rPr>
                <w:rStyle w:val="-"/>
                <w:noProof/>
              </w:rPr>
              <w:t>2.2.8.1</w:t>
            </w:r>
            <w:r>
              <w:rPr>
                <w:rFonts w:asciiTheme="minorHAnsi" w:eastAsiaTheme="minorEastAsia" w:hAnsiTheme="minorHAnsi" w:cstheme="minorBidi"/>
                <w:noProof/>
                <w:kern w:val="2"/>
                <w:sz w:val="24"/>
                <w:szCs w:val="24"/>
                <w:lang w:val="en-US" w:eastAsia="en-US"/>
                <w14:ligatures w14:val="standardContextual"/>
              </w:rPr>
              <w:tab/>
            </w:r>
            <w:r w:rsidRPr="00E57446">
              <w:rPr>
                <w:rStyle w:val="-"/>
                <w:noProof/>
              </w:rPr>
              <w:t>Στήριξη στην ικανότητα τρίτων</w:t>
            </w:r>
            <w:r>
              <w:rPr>
                <w:noProof/>
                <w:webHidden/>
              </w:rPr>
              <w:tab/>
            </w:r>
            <w:r>
              <w:rPr>
                <w:noProof/>
                <w:webHidden/>
              </w:rPr>
              <w:fldChar w:fldCharType="begin"/>
            </w:r>
            <w:r>
              <w:rPr>
                <w:noProof/>
                <w:webHidden/>
              </w:rPr>
              <w:instrText xml:space="preserve"> PAGEREF _Toc216443852 \h </w:instrText>
            </w:r>
            <w:r>
              <w:rPr>
                <w:noProof/>
                <w:webHidden/>
              </w:rPr>
            </w:r>
            <w:r>
              <w:rPr>
                <w:noProof/>
                <w:webHidden/>
              </w:rPr>
              <w:fldChar w:fldCharType="separate"/>
            </w:r>
            <w:r w:rsidR="00815A90">
              <w:rPr>
                <w:noProof/>
                <w:webHidden/>
              </w:rPr>
              <w:t>28</w:t>
            </w:r>
            <w:r>
              <w:rPr>
                <w:noProof/>
                <w:webHidden/>
              </w:rPr>
              <w:fldChar w:fldCharType="end"/>
            </w:r>
          </w:hyperlink>
        </w:p>
        <w:p w14:paraId="6E1D99F0" w14:textId="062C2791"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853" w:history="1">
            <w:r w:rsidRPr="00E57446">
              <w:rPr>
                <w:rStyle w:val="-"/>
                <w:b/>
                <w:noProof/>
              </w:rPr>
              <w:t>2.2.8.2</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Υπεργολαβία</w:t>
            </w:r>
            <w:r>
              <w:rPr>
                <w:noProof/>
                <w:webHidden/>
              </w:rPr>
              <w:tab/>
            </w:r>
            <w:r>
              <w:rPr>
                <w:noProof/>
                <w:webHidden/>
              </w:rPr>
              <w:fldChar w:fldCharType="begin"/>
            </w:r>
            <w:r>
              <w:rPr>
                <w:noProof/>
                <w:webHidden/>
              </w:rPr>
              <w:instrText xml:space="preserve"> PAGEREF _Toc216443853 \h </w:instrText>
            </w:r>
            <w:r>
              <w:rPr>
                <w:noProof/>
                <w:webHidden/>
              </w:rPr>
            </w:r>
            <w:r>
              <w:rPr>
                <w:noProof/>
                <w:webHidden/>
              </w:rPr>
              <w:fldChar w:fldCharType="separate"/>
            </w:r>
            <w:r w:rsidR="00815A90">
              <w:rPr>
                <w:noProof/>
                <w:webHidden/>
              </w:rPr>
              <w:t>29</w:t>
            </w:r>
            <w:r>
              <w:rPr>
                <w:noProof/>
                <w:webHidden/>
              </w:rPr>
              <w:fldChar w:fldCharType="end"/>
            </w:r>
          </w:hyperlink>
        </w:p>
        <w:p w14:paraId="00A783ED" w14:textId="1FCE02C7"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54" w:history="1">
            <w:r w:rsidRPr="00E57446">
              <w:rPr>
                <w:rStyle w:val="-"/>
                <w:noProof/>
                <w:lang w:val="el-GR"/>
              </w:rPr>
              <w:t>2.2.9</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_Toc216443854 \h </w:instrText>
            </w:r>
            <w:r>
              <w:rPr>
                <w:noProof/>
                <w:webHidden/>
              </w:rPr>
            </w:r>
            <w:r>
              <w:rPr>
                <w:noProof/>
                <w:webHidden/>
              </w:rPr>
              <w:fldChar w:fldCharType="separate"/>
            </w:r>
            <w:r w:rsidR="00815A90">
              <w:rPr>
                <w:noProof/>
                <w:webHidden/>
              </w:rPr>
              <w:t>29</w:t>
            </w:r>
            <w:r>
              <w:rPr>
                <w:noProof/>
                <w:webHidden/>
              </w:rPr>
              <w:fldChar w:fldCharType="end"/>
            </w:r>
          </w:hyperlink>
        </w:p>
        <w:p w14:paraId="357CD8C4" w14:textId="5B79AD5C"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855" w:history="1">
            <w:r w:rsidRPr="00E57446">
              <w:rPr>
                <w:rStyle w:val="-"/>
                <w:b/>
                <w:noProof/>
              </w:rPr>
              <w:t>2.2.9.1</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_Toc216443855 \h </w:instrText>
            </w:r>
            <w:r>
              <w:rPr>
                <w:noProof/>
                <w:webHidden/>
              </w:rPr>
            </w:r>
            <w:r>
              <w:rPr>
                <w:noProof/>
                <w:webHidden/>
              </w:rPr>
              <w:fldChar w:fldCharType="separate"/>
            </w:r>
            <w:r w:rsidR="00815A90">
              <w:rPr>
                <w:noProof/>
                <w:webHidden/>
              </w:rPr>
              <w:t>30</w:t>
            </w:r>
            <w:r>
              <w:rPr>
                <w:noProof/>
                <w:webHidden/>
              </w:rPr>
              <w:fldChar w:fldCharType="end"/>
            </w:r>
          </w:hyperlink>
        </w:p>
        <w:p w14:paraId="11949D7D" w14:textId="265118CF"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856" w:history="1">
            <w:r w:rsidRPr="00E57446">
              <w:rPr>
                <w:rStyle w:val="-"/>
                <w:b/>
                <w:noProof/>
              </w:rPr>
              <w:t>2.2.9.2</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Αποδεικτικά μέσα</w:t>
            </w:r>
            <w:r w:rsidRPr="00E57446">
              <w:rPr>
                <w:rStyle w:val="-"/>
                <w:rFonts w:ascii="Calibri" w:hAnsi="Calibri"/>
                <w:b/>
                <w:noProof/>
              </w:rPr>
              <w:t xml:space="preserve"> - </w:t>
            </w:r>
            <w:r w:rsidRPr="00E57446">
              <w:rPr>
                <w:rStyle w:val="-"/>
                <w:b/>
                <w:noProof/>
              </w:rPr>
              <w:t>Δικαιολογητικά προσωρινού αναδόχου</w:t>
            </w:r>
            <w:r>
              <w:rPr>
                <w:noProof/>
                <w:webHidden/>
              </w:rPr>
              <w:tab/>
            </w:r>
            <w:r>
              <w:rPr>
                <w:noProof/>
                <w:webHidden/>
              </w:rPr>
              <w:fldChar w:fldCharType="begin"/>
            </w:r>
            <w:r>
              <w:rPr>
                <w:noProof/>
                <w:webHidden/>
              </w:rPr>
              <w:instrText xml:space="preserve"> PAGEREF _Toc216443856 \h </w:instrText>
            </w:r>
            <w:r>
              <w:rPr>
                <w:noProof/>
                <w:webHidden/>
              </w:rPr>
            </w:r>
            <w:r>
              <w:rPr>
                <w:noProof/>
                <w:webHidden/>
              </w:rPr>
              <w:fldChar w:fldCharType="separate"/>
            </w:r>
            <w:r w:rsidR="00815A90">
              <w:rPr>
                <w:noProof/>
                <w:webHidden/>
              </w:rPr>
              <w:t>32</w:t>
            </w:r>
            <w:r>
              <w:rPr>
                <w:noProof/>
                <w:webHidden/>
              </w:rPr>
              <w:fldChar w:fldCharType="end"/>
            </w:r>
          </w:hyperlink>
        </w:p>
        <w:p w14:paraId="0D6A91E4" w14:textId="58375AEB"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57" w:history="1">
            <w:r w:rsidRPr="00E57446">
              <w:rPr>
                <w:rStyle w:val="-"/>
                <w:noProof/>
                <w:lang w:val="el-GR"/>
              </w:rPr>
              <w:t>2.3</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Κριτήρια Ανάθεσης</w:t>
            </w:r>
            <w:r>
              <w:rPr>
                <w:noProof/>
                <w:webHidden/>
              </w:rPr>
              <w:tab/>
            </w:r>
            <w:r>
              <w:rPr>
                <w:noProof/>
                <w:webHidden/>
              </w:rPr>
              <w:fldChar w:fldCharType="begin"/>
            </w:r>
            <w:r>
              <w:rPr>
                <w:noProof/>
                <w:webHidden/>
              </w:rPr>
              <w:instrText xml:space="preserve"> PAGEREF _Toc216443857 \h </w:instrText>
            </w:r>
            <w:r>
              <w:rPr>
                <w:noProof/>
                <w:webHidden/>
              </w:rPr>
            </w:r>
            <w:r>
              <w:rPr>
                <w:noProof/>
                <w:webHidden/>
              </w:rPr>
              <w:fldChar w:fldCharType="separate"/>
            </w:r>
            <w:r w:rsidR="00815A90">
              <w:rPr>
                <w:noProof/>
                <w:webHidden/>
              </w:rPr>
              <w:t>40</w:t>
            </w:r>
            <w:r>
              <w:rPr>
                <w:noProof/>
                <w:webHidden/>
              </w:rPr>
              <w:fldChar w:fldCharType="end"/>
            </w:r>
          </w:hyperlink>
        </w:p>
        <w:p w14:paraId="4C6B8443" w14:textId="65B397E2"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58" w:history="1">
            <w:r w:rsidRPr="00E57446">
              <w:rPr>
                <w:rStyle w:val="-"/>
                <w:noProof/>
                <w:lang w:val="el-GR"/>
              </w:rPr>
              <w:t>2.3.1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Κριτήριο ανάθεσης</w:t>
            </w:r>
            <w:r>
              <w:rPr>
                <w:noProof/>
                <w:webHidden/>
              </w:rPr>
              <w:tab/>
            </w:r>
            <w:r>
              <w:rPr>
                <w:noProof/>
                <w:webHidden/>
              </w:rPr>
              <w:fldChar w:fldCharType="begin"/>
            </w:r>
            <w:r>
              <w:rPr>
                <w:noProof/>
                <w:webHidden/>
              </w:rPr>
              <w:instrText xml:space="preserve"> PAGEREF _Toc216443858 \h </w:instrText>
            </w:r>
            <w:r>
              <w:rPr>
                <w:noProof/>
                <w:webHidden/>
              </w:rPr>
            </w:r>
            <w:r>
              <w:rPr>
                <w:noProof/>
                <w:webHidden/>
              </w:rPr>
              <w:fldChar w:fldCharType="separate"/>
            </w:r>
            <w:r w:rsidR="00815A90">
              <w:rPr>
                <w:noProof/>
                <w:webHidden/>
              </w:rPr>
              <w:t>40</w:t>
            </w:r>
            <w:r>
              <w:rPr>
                <w:noProof/>
                <w:webHidden/>
              </w:rPr>
              <w:fldChar w:fldCharType="end"/>
            </w:r>
          </w:hyperlink>
        </w:p>
        <w:p w14:paraId="53BDCD2A" w14:textId="03D898D7"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59" w:history="1">
            <w:r w:rsidRPr="00E57446">
              <w:rPr>
                <w:rStyle w:val="-"/>
                <w:noProof/>
                <w:lang w:val="el-GR"/>
              </w:rPr>
              <w:t>2.3.2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_Toc216443859 \h </w:instrText>
            </w:r>
            <w:r>
              <w:rPr>
                <w:noProof/>
                <w:webHidden/>
              </w:rPr>
            </w:r>
            <w:r>
              <w:rPr>
                <w:noProof/>
                <w:webHidden/>
              </w:rPr>
              <w:fldChar w:fldCharType="separate"/>
            </w:r>
            <w:r w:rsidR="00815A90">
              <w:rPr>
                <w:noProof/>
                <w:webHidden/>
              </w:rPr>
              <w:t>45</w:t>
            </w:r>
            <w:r>
              <w:rPr>
                <w:noProof/>
                <w:webHidden/>
              </w:rPr>
              <w:fldChar w:fldCharType="end"/>
            </w:r>
          </w:hyperlink>
        </w:p>
        <w:p w14:paraId="3374A165" w14:textId="78B252EA"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860" w:history="1">
            <w:r w:rsidRPr="00E57446">
              <w:rPr>
                <w:rStyle w:val="-"/>
                <w:b/>
                <w:noProof/>
              </w:rPr>
              <w:t>2.3.2.1</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Βαθμολόγηση Τεχνικών Προσφορών</w:t>
            </w:r>
            <w:r>
              <w:rPr>
                <w:noProof/>
                <w:webHidden/>
              </w:rPr>
              <w:tab/>
            </w:r>
            <w:r>
              <w:rPr>
                <w:noProof/>
                <w:webHidden/>
              </w:rPr>
              <w:fldChar w:fldCharType="begin"/>
            </w:r>
            <w:r>
              <w:rPr>
                <w:noProof/>
                <w:webHidden/>
              </w:rPr>
              <w:instrText xml:space="preserve"> PAGEREF _Toc216443860 \h </w:instrText>
            </w:r>
            <w:r>
              <w:rPr>
                <w:noProof/>
                <w:webHidden/>
              </w:rPr>
            </w:r>
            <w:r>
              <w:rPr>
                <w:noProof/>
                <w:webHidden/>
              </w:rPr>
              <w:fldChar w:fldCharType="separate"/>
            </w:r>
            <w:r w:rsidR="00815A90">
              <w:rPr>
                <w:noProof/>
                <w:webHidden/>
              </w:rPr>
              <w:t>45</w:t>
            </w:r>
            <w:r>
              <w:rPr>
                <w:noProof/>
                <w:webHidden/>
              </w:rPr>
              <w:fldChar w:fldCharType="end"/>
            </w:r>
          </w:hyperlink>
        </w:p>
        <w:p w14:paraId="1C607111" w14:textId="32EBC2FD"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861" w:history="1">
            <w:r w:rsidRPr="00E57446">
              <w:rPr>
                <w:rStyle w:val="-"/>
                <w:b/>
                <w:noProof/>
              </w:rPr>
              <w:t>2.3.2.2</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Κατάταξη προσφορών</w:t>
            </w:r>
            <w:r>
              <w:rPr>
                <w:noProof/>
                <w:webHidden/>
              </w:rPr>
              <w:tab/>
            </w:r>
            <w:r>
              <w:rPr>
                <w:noProof/>
                <w:webHidden/>
              </w:rPr>
              <w:fldChar w:fldCharType="begin"/>
            </w:r>
            <w:r>
              <w:rPr>
                <w:noProof/>
                <w:webHidden/>
              </w:rPr>
              <w:instrText xml:space="preserve"> PAGEREF _Toc216443861 \h </w:instrText>
            </w:r>
            <w:r>
              <w:rPr>
                <w:noProof/>
                <w:webHidden/>
              </w:rPr>
            </w:r>
            <w:r>
              <w:rPr>
                <w:noProof/>
                <w:webHidden/>
              </w:rPr>
              <w:fldChar w:fldCharType="separate"/>
            </w:r>
            <w:r w:rsidR="00815A90">
              <w:rPr>
                <w:noProof/>
                <w:webHidden/>
              </w:rPr>
              <w:t>45</w:t>
            </w:r>
            <w:r>
              <w:rPr>
                <w:noProof/>
                <w:webHidden/>
              </w:rPr>
              <w:fldChar w:fldCharType="end"/>
            </w:r>
          </w:hyperlink>
        </w:p>
        <w:p w14:paraId="3ADE56B1" w14:textId="4B215499"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862" w:history="1">
            <w:r w:rsidRPr="00E57446">
              <w:rPr>
                <w:rStyle w:val="-"/>
                <w:b/>
                <w:noProof/>
              </w:rPr>
              <w:t>2.3.2.3</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Διαμόρφωση συγκριτικού κόστους Προσφοράς</w:t>
            </w:r>
            <w:r>
              <w:rPr>
                <w:noProof/>
                <w:webHidden/>
              </w:rPr>
              <w:tab/>
            </w:r>
            <w:r>
              <w:rPr>
                <w:noProof/>
                <w:webHidden/>
              </w:rPr>
              <w:fldChar w:fldCharType="begin"/>
            </w:r>
            <w:r>
              <w:rPr>
                <w:noProof/>
                <w:webHidden/>
              </w:rPr>
              <w:instrText xml:space="preserve"> PAGEREF _Toc216443862 \h </w:instrText>
            </w:r>
            <w:r>
              <w:rPr>
                <w:noProof/>
                <w:webHidden/>
              </w:rPr>
            </w:r>
            <w:r>
              <w:rPr>
                <w:noProof/>
                <w:webHidden/>
              </w:rPr>
              <w:fldChar w:fldCharType="separate"/>
            </w:r>
            <w:r w:rsidR="00815A90">
              <w:rPr>
                <w:noProof/>
                <w:webHidden/>
              </w:rPr>
              <w:t>45</w:t>
            </w:r>
            <w:r>
              <w:rPr>
                <w:noProof/>
                <w:webHidden/>
              </w:rPr>
              <w:fldChar w:fldCharType="end"/>
            </w:r>
          </w:hyperlink>
        </w:p>
        <w:p w14:paraId="7EB0A302" w14:textId="095F90B9"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63" w:history="1">
            <w:r w:rsidRPr="00E57446">
              <w:rPr>
                <w:rStyle w:val="-"/>
                <w:noProof/>
                <w:lang w:val="el-GR"/>
              </w:rPr>
              <w:t>2.4</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_Toc216443863 \h </w:instrText>
            </w:r>
            <w:r>
              <w:rPr>
                <w:noProof/>
                <w:webHidden/>
              </w:rPr>
            </w:r>
            <w:r>
              <w:rPr>
                <w:noProof/>
                <w:webHidden/>
              </w:rPr>
              <w:fldChar w:fldCharType="separate"/>
            </w:r>
            <w:r w:rsidR="00815A90">
              <w:rPr>
                <w:noProof/>
                <w:webHidden/>
              </w:rPr>
              <w:t>46</w:t>
            </w:r>
            <w:r>
              <w:rPr>
                <w:noProof/>
                <w:webHidden/>
              </w:rPr>
              <w:fldChar w:fldCharType="end"/>
            </w:r>
          </w:hyperlink>
        </w:p>
        <w:p w14:paraId="596A7458" w14:textId="51F15A59"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64" w:history="1">
            <w:r w:rsidRPr="00E57446">
              <w:rPr>
                <w:rStyle w:val="-"/>
                <w:noProof/>
                <w:lang w:val="el-GR"/>
              </w:rPr>
              <w:t>2.4.1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_Toc216443864 \h </w:instrText>
            </w:r>
            <w:r>
              <w:rPr>
                <w:noProof/>
                <w:webHidden/>
              </w:rPr>
            </w:r>
            <w:r>
              <w:rPr>
                <w:noProof/>
                <w:webHidden/>
              </w:rPr>
              <w:fldChar w:fldCharType="separate"/>
            </w:r>
            <w:r w:rsidR="00815A90">
              <w:rPr>
                <w:noProof/>
                <w:webHidden/>
              </w:rPr>
              <w:t>46</w:t>
            </w:r>
            <w:r>
              <w:rPr>
                <w:noProof/>
                <w:webHidden/>
              </w:rPr>
              <w:fldChar w:fldCharType="end"/>
            </w:r>
          </w:hyperlink>
        </w:p>
        <w:p w14:paraId="63FE2E1B" w14:textId="05EA1E28"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65" w:history="1">
            <w:r w:rsidRPr="00E57446">
              <w:rPr>
                <w:rStyle w:val="-"/>
                <w:noProof/>
                <w:lang w:val="el-GR"/>
              </w:rPr>
              <w:t>2.4.2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_Toc216443865 \h </w:instrText>
            </w:r>
            <w:r>
              <w:rPr>
                <w:noProof/>
                <w:webHidden/>
              </w:rPr>
            </w:r>
            <w:r>
              <w:rPr>
                <w:noProof/>
                <w:webHidden/>
              </w:rPr>
              <w:fldChar w:fldCharType="separate"/>
            </w:r>
            <w:r w:rsidR="00815A90">
              <w:rPr>
                <w:noProof/>
                <w:webHidden/>
              </w:rPr>
              <w:t>46</w:t>
            </w:r>
            <w:r>
              <w:rPr>
                <w:noProof/>
                <w:webHidden/>
              </w:rPr>
              <w:fldChar w:fldCharType="end"/>
            </w:r>
          </w:hyperlink>
        </w:p>
        <w:p w14:paraId="293BAF5B" w14:textId="1549E144"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66" w:history="1">
            <w:r w:rsidRPr="00E57446">
              <w:rPr>
                <w:rStyle w:val="-"/>
                <w:noProof/>
                <w:lang w:val="el-GR"/>
              </w:rPr>
              <w:t>2.4.3</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_Toc216443866 \h </w:instrText>
            </w:r>
            <w:r>
              <w:rPr>
                <w:noProof/>
                <w:webHidden/>
              </w:rPr>
            </w:r>
            <w:r>
              <w:rPr>
                <w:noProof/>
                <w:webHidden/>
              </w:rPr>
              <w:fldChar w:fldCharType="separate"/>
            </w:r>
            <w:r w:rsidR="00815A90">
              <w:rPr>
                <w:noProof/>
                <w:webHidden/>
              </w:rPr>
              <w:t>49</w:t>
            </w:r>
            <w:r>
              <w:rPr>
                <w:noProof/>
                <w:webHidden/>
              </w:rPr>
              <w:fldChar w:fldCharType="end"/>
            </w:r>
          </w:hyperlink>
        </w:p>
        <w:p w14:paraId="71C2FEF6" w14:textId="796C7E1B"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867" w:history="1">
            <w:r w:rsidRPr="00E57446">
              <w:rPr>
                <w:rStyle w:val="-"/>
                <w:b/>
                <w:noProof/>
              </w:rPr>
              <w:t>2.4.3.1</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Δικαιολογητικά Συμμετοχής</w:t>
            </w:r>
            <w:r>
              <w:rPr>
                <w:noProof/>
                <w:webHidden/>
              </w:rPr>
              <w:tab/>
            </w:r>
            <w:r>
              <w:rPr>
                <w:noProof/>
                <w:webHidden/>
              </w:rPr>
              <w:fldChar w:fldCharType="begin"/>
            </w:r>
            <w:r>
              <w:rPr>
                <w:noProof/>
                <w:webHidden/>
              </w:rPr>
              <w:instrText xml:space="preserve"> PAGEREF _Toc216443867 \h </w:instrText>
            </w:r>
            <w:r>
              <w:rPr>
                <w:noProof/>
                <w:webHidden/>
              </w:rPr>
            </w:r>
            <w:r>
              <w:rPr>
                <w:noProof/>
                <w:webHidden/>
              </w:rPr>
              <w:fldChar w:fldCharType="separate"/>
            </w:r>
            <w:r w:rsidR="00815A90">
              <w:rPr>
                <w:noProof/>
                <w:webHidden/>
              </w:rPr>
              <w:t>49</w:t>
            </w:r>
            <w:r>
              <w:rPr>
                <w:noProof/>
                <w:webHidden/>
              </w:rPr>
              <w:fldChar w:fldCharType="end"/>
            </w:r>
          </w:hyperlink>
        </w:p>
        <w:p w14:paraId="60BC1974" w14:textId="67A64125"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868" w:history="1">
            <w:r w:rsidRPr="00E57446">
              <w:rPr>
                <w:rStyle w:val="-"/>
                <w:b/>
                <w:noProof/>
              </w:rPr>
              <w:t>2.4.3.2</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Τεχνική Προσφορά</w:t>
            </w:r>
            <w:r>
              <w:rPr>
                <w:noProof/>
                <w:webHidden/>
              </w:rPr>
              <w:tab/>
            </w:r>
            <w:r>
              <w:rPr>
                <w:noProof/>
                <w:webHidden/>
              </w:rPr>
              <w:fldChar w:fldCharType="begin"/>
            </w:r>
            <w:r>
              <w:rPr>
                <w:noProof/>
                <w:webHidden/>
              </w:rPr>
              <w:instrText xml:space="preserve"> PAGEREF _Toc216443868 \h </w:instrText>
            </w:r>
            <w:r>
              <w:rPr>
                <w:noProof/>
                <w:webHidden/>
              </w:rPr>
            </w:r>
            <w:r>
              <w:rPr>
                <w:noProof/>
                <w:webHidden/>
              </w:rPr>
              <w:fldChar w:fldCharType="separate"/>
            </w:r>
            <w:r w:rsidR="00815A90">
              <w:rPr>
                <w:noProof/>
                <w:webHidden/>
              </w:rPr>
              <w:t>51</w:t>
            </w:r>
            <w:r>
              <w:rPr>
                <w:noProof/>
                <w:webHidden/>
              </w:rPr>
              <w:fldChar w:fldCharType="end"/>
            </w:r>
          </w:hyperlink>
        </w:p>
        <w:p w14:paraId="2B295B2C" w14:textId="4D2754D9"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69" w:history="1">
            <w:r w:rsidRPr="00E57446">
              <w:rPr>
                <w:rStyle w:val="-"/>
                <w:noProof/>
                <w:lang w:val="el-GR"/>
              </w:rPr>
              <w:t>2.4.4</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_Toc216443869 \h </w:instrText>
            </w:r>
            <w:r>
              <w:rPr>
                <w:noProof/>
                <w:webHidden/>
              </w:rPr>
            </w:r>
            <w:r>
              <w:rPr>
                <w:noProof/>
                <w:webHidden/>
              </w:rPr>
              <w:fldChar w:fldCharType="separate"/>
            </w:r>
            <w:r w:rsidR="00815A90">
              <w:rPr>
                <w:noProof/>
                <w:webHidden/>
              </w:rPr>
              <w:t>51</w:t>
            </w:r>
            <w:r>
              <w:rPr>
                <w:noProof/>
                <w:webHidden/>
              </w:rPr>
              <w:fldChar w:fldCharType="end"/>
            </w:r>
          </w:hyperlink>
        </w:p>
        <w:p w14:paraId="6C9B6D44" w14:textId="02EA4A96"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70" w:history="1">
            <w:r w:rsidRPr="00E57446">
              <w:rPr>
                <w:rStyle w:val="-"/>
                <w:noProof/>
                <w:lang w:val="el-GR"/>
              </w:rPr>
              <w:t>2.4.5</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_Toc216443870 \h </w:instrText>
            </w:r>
            <w:r>
              <w:rPr>
                <w:noProof/>
                <w:webHidden/>
              </w:rPr>
            </w:r>
            <w:r>
              <w:rPr>
                <w:noProof/>
                <w:webHidden/>
              </w:rPr>
              <w:fldChar w:fldCharType="separate"/>
            </w:r>
            <w:r w:rsidR="00815A90">
              <w:rPr>
                <w:noProof/>
                <w:webHidden/>
              </w:rPr>
              <w:t>52</w:t>
            </w:r>
            <w:r>
              <w:rPr>
                <w:noProof/>
                <w:webHidden/>
              </w:rPr>
              <w:fldChar w:fldCharType="end"/>
            </w:r>
          </w:hyperlink>
        </w:p>
        <w:p w14:paraId="21BBB215" w14:textId="28E9E703"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71" w:history="1">
            <w:r w:rsidRPr="00E57446">
              <w:rPr>
                <w:rStyle w:val="-"/>
                <w:noProof/>
                <w:lang w:val="el-GR"/>
              </w:rPr>
              <w:t>2.4.6</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_Toc216443871 \h </w:instrText>
            </w:r>
            <w:r>
              <w:rPr>
                <w:noProof/>
                <w:webHidden/>
              </w:rPr>
            </w:r>
            <w:r>
              <w:rPr>
                <w:noProof/>
                <w:webHidden/>
              </w:rPr>
              <w:fldChar w:fldCharType="separate"/>
            </w:r>
            <w:r w:rsidR="00815A90">
              <w:rPr>
                <w:noProof/>
                <w:webHidden/>
              </w:rPr>
              <w:t>52</w:t>
            </w:r>
            <w:r>
              <w:rPr>
                <w:noProof/>
                <w:webHidden/>
              </w:rPr>
              <w:fldChar w:fldCharType="end"/>
            </w:r>
          </w:hyperlink>
        </w:p>
        <w:p w14:paraId="38AB8428" w14:textId="0B936FC8" w:rsidR="00B80676" w:rsidRDefault="00B80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16443872" w:history="1">
            <w:r w:rsidRPr="00E57446">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E57446">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_Toc216443872 \h </w:instrText>
            </w:r>
            <w:r>
              <w:rPr>
                <w:noProof/>
                <w:webHidden/>
              </w:rPr>
            </w:r>
            <w:r>
              <w:rPr>
                <w:noProof/>
                <w:webHidden/>
              </w:rPr>
              <w:fldChar w:fldCharType="separate"/>
            </w:r>
            <w:r w:rsidR="00815A90">
              <w:rPr>
                <w:noProof/>
                <w:webHidden/>
              </w:rPr>
              <w:t>55</w:t>
            </w:r>
            <w:r>
              <w:rPr>
                <w:noProof/>
                <w:webHidden/>
              </w:rPr>
              <w:fldChar w:fldCharType="end"/>
            </w:r>
          </w:hyperlink>
        </w:p>
        <w:p w14:paraId="26F9B2AC" w14:textId="10090A71"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73" w:history="1">
            <w:r w:rsidRPr="00E57446">
              <w:rPr>
                <w:rStyle w:val="-"/>
                <w:noProof/>
                <w:lang w:val="el-GR"/>
              </w:rPr>
              <w:t>3.1</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_Toc216443873 \h </w:instrText>
            </w:r>
            <w:r>
              <w:rPr>
                <w:noProof/>
                <w:webHidden/>
              </w:rPr>
            </w:r>
            <w:r>
              <w:rPr>
                <w:noProof/>
                <w:webHidden/>
              </w:rPr>
              <w:fldChar w:fldCharType="separate"/>
            </w:r>
            <w:r w:rsidR="00815A90">
              <w:rPr>
                <w:noProof/>
                <w:webHidden/>
              </w:rPr>
              <w:t>55</w:t>
            </w:r>
            <w:r>
              <w:rPr>
                <w:noProof/>
                <w:webHidden/>
              </w:rPr>
              <w:fldChar w:fldCharType="end"/>
            </w:r>
          </w:hyperlink>
        </w:p>
        <w:p w14:paraId="5448368B" w14:textId="13800B53"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74" w:history="1">
            <w:r w:rsidRPr="00E57446">
              <w:rPr>
                <w:rStyle w:val="-"/>
                <w:noProof/>
                <w:lang w:val="el-GR"/>
              </w:rPr>
              <w:t>3.1.1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_Toc216443874 \h </w:instrText>
            </w:r>
            <w:r>
              <w:rPr>
                <w:noProof/>
                <w:webHidden/>
              </w:rPr>
            </w:r>
            <w:r>
              <w:rPr>
                <w:noProof/>
                <w:webHidden/>
              </w:rPr>
              <w:fldChar w:fldCharType="separate"/>
            </w:r>
            <w:r w:rsidR="00815A90">
              <w:rPr>
                <w:noProof/>
                <w:webHidden/>
              </w:rPr>
              <w:t>55</w:t>
            </w:r>
            <w:r>
              <w:rPr>
                <w:noProof/>
                <w:webHidden/>
              </w:rPr>
              <w:fldChar w:fldCharType="end"/>
            </w:r>
          </w:hyperlink>
        </w:p>
        <w:p w14:paraId="716145F7" w14:textId="39F5599C"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875" w:history="1">
            <w:r w:rsidRPr="00E57446">
              <w:rPr>
                <w:rStyle w:val="-"/>
                <w:noProof/>
                <w:lang w:val="el-GR"/>
              </w:rPr>
              <w:t>3.1.2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Αξιολόγηση προσφορών</w:t>
            </w:r>
            <w:r>
              <w:rPr>
                <w:noProof/>
                <w:webHidden/>
              </w:rPr>
              <w:tab/>
            </w:r>
            <w:r>
              <w:rPr>
                <w:noProof/>
                <w:webHidden/>
              </w:rPr>
              <w:fldChar w:fldCharType="begin"/>
            </w:r>
            <w:r>
              <w:rPr>
                <w:noProof/>
                <w:webHidden/>
              </w:rPr>
              <w:instrText xml:space="preserve"> PAGEREF _Toc216443875 \h </w:instrText>
            </w:r>
            <w:r>
              <w:rPr>
                <w:noProof/>
                <w:webHidden/>
              </w:rPr>
            </w:r>
            <w:r>
              <w:rPr>
                <w:noProof/>
                <w:webHidden/>
              </w:rPr>
              <w:fldChar w:fldCharType="separate"/>
            </w:r>
            <w:r w:rsidR="00815A90">
              <w:rPr>
                <w:noProof/>
                <w:webHidden/>
              </w:rPr>
              <w:t>55</w:t>
            </w:r>
            <w:r>
              <w:rPr>
                <w:noProof/>
                <w:webHidden/>
              </w:rPr>
              <w:fldChar w:fldCharType="end"/>
            </w:r>
          </w:hyperlink>
        </w:p>
        <w:p w14:paraId="3BC5FBE8" w14:textId="64291BA8"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76" w:history="1">
            <w:r w:rsidRPr="00E57446">
              <w:rPr>
                <w:rStyle w:val="-"/>
                <w:noProof/>
                <w:lang w:val="el-GR"/>
              </w:rPr>
              <w:t>3.2</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_Toc216443876 \h </w:instrText>
            </w:r>
            <w:r>
              <w:rPr>
                <w:noProof/>
                <w:webHidden/>
              </w:rPr>
            </w:r>
            <w:r>
              <w:rPr>
                <w:noProof/>
                <w:webHidden/>
              </w:rPr>
              <w:fldChar w:fldCharType="separate"/>
            </w:r>
            <w:r w:rsidR="00815A90">
              <w:rPr>
                <w:noProof/>
                <w:webHidden/>
              </w:rPr>
              <w:t>57</w:t>
            </w:r>
            <w:r>
              <w:rPr>
                <w:noProof/>
                <w:webHidden/>
              </w:rPr>
              <w:fldChar w:fldCharType="end"/>
            </w:r>
          </w:hyperlink>
        </w:p>
        <w:p w14:paraId="355DD1C4" w14:textId="402011C9"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77" w:history="1">
            <w:r w:rsidRPr="00E57446">
              <w:rPr>
                <w:rStyle w:val="-"/>
                <w:noProof/>
                <w:lang w:val="el-GR"/>
              </w:rPr>
              <w:t>3.3</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_Toc216443877 \h </w:instrText>
            </w:r>
            <w:r>
              <w:rPr>
                <w:noProof/>
                <w:webHidden/>
              </w:rPr>
            </w:r>
            <w:r>
              <w:rPr>
                <w:noProof/>
                <w:webHidden/>
              </w:rPr>
              <w:fldChar w:fldCharType="separate"/>
            </w:r>
            <w:r w:rsidR="00815A90">
              <w:rPr>
                <w:noProof/>
                <w:webHidden/>
              </w:rPr>
              <w:t>59</w:t>
            </w:r>
            <w:r>
              <w:rPr>
                <w:noProof/>
                <w:webHidden/>
              </w:rPr>
              <w:fldChar w:fldCharType="end"/>
            </w:r>
          </w:hyperlink>
        </w:p>
        <w:p w14:paraId="6B4527EA" w14:textId="0FEF739D"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78" w:history="1">
            <w:r w:rsidRPr="00E57446">
              <w:rPr>
                <w:rStyle w:val="-"/>
                <w:noProof/>
                <w:lang w:val="el-GR"/>
              </w:rPr>
              <w:t>3.4</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_Toc216443878 \h </w:instrText>
            </w:r>
            <w:r>
              <w:rPr>
                <w:noProof/>
                <w:webHidden/>
              </w:rPr>
            </w:r>
            <w:r>
              <w:rPr>
                <w:noProof/>
                <w:webHidden/>
              </w:rPr>
              <w:fldChar w:fldCharType="separate"/>
            </w:r>
            <w:r w:rsidR="00815A90">
              <w:rPr>
                <w:noProof/>
                <w:webHidden/>
              </w:rPr>
              <w:t>60</w:t>
            </w:r>
            <w:r>
              <w:rPr>
                <w:noProof/>
                <w:webHidden/>
              </w:rPr>
              <w:fldChar w:fldCharType="end"/>
            </w:r>
          </w:hyperlink>
        </w:p>
        <w:p w14:paraId="5719226F" w14:textId="70E1C3D8"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79" w:history="1">
            <w:r w:rsidRPr="00E57446">
              <w:rPr>
                <w:rStyle w:val="-"/>
                <w:noProof/>
                <w:lang w:val="el-GR"/>
              </w:rPr>
              <w:t>3.5</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Ματαίωση Διαδικασίας</w:t>
            </w:r>
            <w:r>
              <w:rPr>
                <w:noProof/>
                <w:webHidden/>
              </w:rPr>
              <w:tab/>
            </w:r>
            <w:r>
              <w:rPr>
                <w:noProof/>
                <w:webHidden/>
              </w:rPr>
              <w:fldChar w:fldCharType="begin"/>
            </w:r>
            <w:r>
              <w:rPr>
                <w:noProof/>
                <w:webHidden/>
              </w:rPr>
              <w:instrText xml:space="preserve"> PAGEREF _Toc216443879 \h </w:instrText>
            </w:r>
            <w:r>
              <w:rPr>
                <w:noProof/>
                <w:webHidden/>
              </w:rPr>
            </w:r>
            <w:r>
              <w:rPr>
                <w:noProof/>
                <w:webHidden/>
              </w:rPr>
              <w:fldChar w:fldCharType="separate"/>
            </w:r>
            <w:r w:rsidR="00815A90">
              <w:rPr>
                <w:noProof/>
                <w:webHidden/>
              </w:rPr>
              <w:t>63</w:t>
            </w:r>
            <w:r>
              <w:rPr>
                <w:noProof/>
                <w:webHidden/>
              </w:rPr>
              <w:fldChar w:fldCharType="end"/>
            </w:r>
          </w:hyperlink>
        </w:p>
        <w:p w14:paraId="7A4AE1D9" w14:textId="7FF76E70" w:rsidR="00B80676" w:rsidRDefault="00B80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16443880" w:history="1">
            <w:r w:rsidRPr="00E57446">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E57446">
              <w:rPr>
                <w:rStyle w:val="-"/>
                <w:noProof/>
              </w:rPr>
              <w:t>ΟΡΟΙ ΕΚΤΕΛΕΣΗΣ ΤΗΣ ΣΥΜΒΑΣΗΣ</w:t>
            </w:r>
            <w:r>
              <w:rPr>
                <w:noProof/>
                <w:webHidden/>
              </w:rPr>
              <w:tab/>
            </w:r>
            <w:r>
              <w:rPr>
                <w:noProof/>
                <w:webHidden/>
              </w:rPr>
              <w:fldChar w:fldCharType="begin"/>
            </w:r>
            <w:r>
              <w:rPr>
                <w:noProof/>
                <w:webHidden/>
              </w:rPr>
              <w:instrText xml:space="preserve"> PAGEREF _Toc216443880 \h </w:instrText>
            </w:r>
            <w:r>
              <w:rPr>
                <w:noProof/>
                <w:webHidden/>
              </w:rPr>
            </w:r>
            <w:r>
              <w:rPr>
                <w:noProof/>
                <w:webHidden/>
              </w:rPr>
              <w:fldChar w:fldCharType="separate"/>
            </w:r>
            <w:r w:rsidR="00815A90">
              <w:rPr>
                <w:noProof/>
                <w:webHidden/>
              </w:rPr>
              <w:t>65</w:t>
            </w:r>
            <w:r>
              <w:rPr>
                <w:noProof/>
                <w:webHidden/>
              </w:rPr>
              <w:fldChar w:fldCharType="end"/>
            </w:r>
          </w:hyperlink>
        </w:p>
        <w:p w14:paraId="25C746C2" w14:textId="16F2B0C0"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81" w:history="1">
            <w:r w:rsidRPr="00E57446">
              <w:rPr>
                <w:rStyle w:val="-"/>
                <w:noProof/>
                <w:lang w:val="el-GR"/>
              </w:rPr>
              <w:t>4.1</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_Toc216443881 \h </w:instrText>
            </w:r>
            <w:r>
              <w:rPr>
                <w:noProof/>
                <w:webHidden/>
              </w:rPr>
            </w:r>
            <w:r>
              <w:rPr>
                <w:noProof/>
                <w:webHidden/>
              </w:rPr>
              <w:fldChar w:fldCharType="separate"/>
            </w:r>
            <w:r w:rsidR="00815A90">
              <w:rPr>
                <w:noProof/>
                <w:webHidden/>
              </w:rPr>
              <w:t>65</w:t>
            </w:r>
            <w:r>
              <w:rPr>
                <w:noProof/>
                <w:webHidden/>
              </w:rPr>
              <w:fldChar w:fldCharType="end"/>
            </w:r>
          </w:hyperlink>
        </w:p>
        <w:p w14:paraId="68F23CF1" w14:textId="21F1C3BC"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82" w:history="1">
            <w:r w:rsidRPr="00E57446">
              <w:rPr>
                <w:rStyle w:val="-"/>
                <w:noProof/>
                <w:lang w:val="el-GR"/>
              </w:rPr>
              <w:t>4.2</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_Toc216443882 \h </w:instrText>
            </w:r>
            <w:r>
              <w:rPr>
                <w:noProof/>
                <w:webHidden/>
              </w:rPr>
            </w:r>
            <w:r>
              <w:rPr>
                <w:noProof/>
                <w:webHidden/>
              </w:rPr>
              <w:fldChar w:fldCharType="separate"/>
            </w:r>
            <w:r w:rsidR="00815A90">
              <w:rPr>
                <w:noProof/>
                <w:webHidden/>
              </w:rPr>
              <w:t>65</w:t>
            </w:r>
            <w:r>
              <w:rPr>
                <w:noProof/>
                <w:webHidden/>
              </w:rPr>
              <w:fldChar w:fldCharType="end"/>
            </w:r>
          </w:hyperlink>
        </w:p>
        <w:p w14:paraId="3018D9CB" w14:textId="2EB22FE4"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83" w:history="1">
            <w:r w:rsidRPr="00E57446">
              <w:rPr>
                <w:rStyle w:val="-"/>
                <w:noProof/>
                <w:lang w:val="el-GR"/>
              </w:rPr>
              <w:t>4.3</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_Toc216443883 \h </w:instrText>
            </w:r>
            <w:r>
              <w:rPr>
                <w:noProof/>
                <w:webHidden/>
              </w:rPr>
            </w:r>
            <w:r>
              <w:rPr>
                <w:noProof/>
                <w:webHidden/>
              </w:rPr>
              <w:fldChar w:fldCharType="separate"/>
            </w:r>
            <w:r w:rsidR="00815A90">
              <w:rPr>
                <w:noProof/>
                <w:webHidden/>
              </w:rPr>
              <w:t>66</w:t>
            </w:r>
            <w:r>
              <w:rPr>
                <w:noProof/>
                <w:webHidden/>
              </w:rPr>
              <w:fldChar w:fldCharType="end"/>
            </w:r>
          </w:hyperlink>
        </w:p>
        <w:p w14:paraId="44681E55" w14:textId="3B956201"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84" w:history="1">
            <w:r w:rsidRPr="00E57446">
              <w:rPr>
                <w:rStyle w:val="-"/>
                <w:noProof/>
                <w:lang w:val="el-GR"/>
              </w:rPr>
              <w:t>4.4</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Υπεργολαβία</w:t>
            </w:r>
            <w:r>
              <w:rPr>
                <w:noProof/>
                <w:webHidden/>
              </w:rPr>
              <w:tab/>
            </w:r>
            <w:r>
              <w:rPr>
                <w:noProof/>
                <w:webHidden/>
              </w:rPr>
              <w:fldChar w:fldCharType="begin"/>
            </w:r>
            <w:r>
              <w:rPr>
                <w:noProof/>
                <w:webHidden/>
              </w:rPr>
              <w:instrText xml:space="preserve"> PAGEREF _Toc216443884 \h </w:instrText>
            </w:r>
            <w:r>
              <w:rPr>
                <w:noProof/>
                <w:webHidden/>
              </w:rPr>
            </w:r>
            <w:r>
              <w:rPr>
                <w:noProof/>
                <w:webHidden/>
              </w:rPr>
              <w:fldChar w:fldCharType="separate"/>
            </w:r>
            <w:r w:rsidR="00815A90">
              <w:rPr>
                <w:noProof/>
                <w:webHidden/>
              </w:rPr>
              <w:t>68</w:t>
            </w:r>
            <w:r>
              <w:rPr>
                <w:noProof/>
                <w:webHidden/>
              </w:rPr>
              <w:fldChar w:fldCharType="end"/>
            </w:r>
          </w:hyperlink>
        </w:p>
        <w:p w14:paraId="696077B2" w14:textId="0A2CE8B1"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85" w:history="1">
            <w:r w:rsidRPr="00E57446">
              <w:rPr>
                <w:rStyle w:val="-"/>
                <w:noProof/>
                <w:lang w:val="el-GR"/>
              </w:rPr>
              <w:t>4.5</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_Toc216443885 \h </w:instrText>
            </w:r>
            <w:r>
              <w:rPr>
                <w:noProof/>
                <w:webHidden/>
              </w:rPr>
            </w:r>
            <w:r>
              <w:rPr>
                <w:noProof/>
                <w:webHidden/>
              </w:rPr>
              <w:fldChar w:fldCharType="separate"/>
            </w:r>
            <w:r w:rsidR="00815A90">
              <w:rPr>
                <w:noProof/>
                <w:webHidden/>
              </w:rPr>
              <w:t>69</w:t>
            </w:r>
            <w:r>
              <w:rPr>
                <w:noProof/>
                <w:webHidden/>
              </w:rPr>
              <w:fldChar w:fldCharType="end"/>
            </w:r>
          </w:hyperlink>
        </w:p>
        <w:p w14:paraId="34DCD92E" w14:textId="059E95A9"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86" w:history="1">
            <w:r w:rsidRPr="00E57446">
              <w:rPr>
                <w:rStyle w:val="-"/>
                <w:noProof/>
                <w:lang w:val="el-GR"/>
              </w:rPr>
              <w:t>4.6</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_Toc216443886 \h </w:instrText>
            </w:r>
            <w:r>
              <w:rPr>
                <w:noProof/>
                <w:webHidden/>
              </w:rPr>
            </w:r>
            <w:r>
              <w:rPr>
                <w:noProof/>
                <w:webHidden/>
              </w:rPr>
              <w:fldChar w:fldCharType="separate"/>
            </w:r>
            <w:r w:rsidR="00815A90">
              <w:rPr>
                <w:noProof/>
                <w:webHidden/>
              </w:rPr>
              <w:t>69</w:t>
            </w:r>
            <w:r>
              <w:rPr>
                <w:noProof/>
                <w:webHidden/>
              </w:rPr>
              <w:fldChar w:fldCharType="end"/>
            </w:r>
          </w:hyperlink>
        </w:p>
        <w:p w14:paraId="17849AAC" w14:textId="466EDBC9" w:rsidR="00B80676" w:rsidRDefault="00B80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16443887" w:history="1">
            <w:r w:rsidRPr="00E57446">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E57446">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_Toc216443887 \h </w:instrText>
            </w:r>
            <w:r>
              <w:rPr>
                <w:noProof/>
                <w:webHidden/>
              </w:rPr>
            </w:r>
            <w:r>
              <w:rPr>
                <w:noProof/>
                <w:webHidden/>
              </w:rPr>
              <w:fldChar w:fldCharType="separate"/>
            </w:r>
            <w:r w:rsidR="00815A90">
              <w:rPr>
                <w:noProof/>
                <w:webHidden/>
              </w:rPr>
              <w:t>71</w:t>
            </w:r>
            <w:r>
              <w:rPr>
                <w:noProof/>
                <w:webHidden/>
              </w:rPr>
              <w:fldChar w:fldCharType="end"/>
            </w:r>
          </w:hyperlink>
        </w:p>
        <w:p w14:paraId="552E6D9C" w14:textId="64EE0D9C"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88" w:history="1">
            <w:r w:rsidRPr="00E57446">
              <w:rPr>
                <w:rStyle w:val="-"/>
                <w:noProof/>
                <w:lang w:val="el-GR"/>
              </w:rPr>
              <w:t>5.1</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Τρόπος πληρωμής</w:t>
            </w:r>
            <w:r>
              <w:rPr>
                <w:noProof/>
                <w:webHidden/>
              </w:rPr>
              <w:tab/>
            </w:r>
            <w:r>
              <w:rPr>
                <w:noProof/>
                <w:webHidden/>
              </w:rPr>
              <w:fldChar w:fldCharType="begin"/>
            </w:r>
            <w:r>
              <w:rPr>
                <w:noProof/>
                <w:webHidden/>
              </w:rPr>
              <w:instrText xml:space="preserve"> PAGEREF _Toc216443888 \h </w:instrText>
            </w:r>
            <w:r>
              <w:rPr>
                <w:noProof/>
                <w:webHidden/>
              </w:rPr>
            </w:r>
            <w:r>
              <w:rPr>
                <w:noProof/>
                <w:webHidden/>
              </w:rPr>
              <w:fldChar w:fldCharType="separate"/>
            </w:r>
            <w:r w:rsidR="00815A90">
              <w:rPr>
                <w:noProof/>
                <w:webHidden/>
              </w:rPr>
              <w:t>71</w:t>
            </w:r>
            <w:r>
              <w:rPr>
                <w:noProof/>
                <w:webHidden/>
              </w:rPr>
              <w:fldChar w:fldCharType="end"/>
            </w:r>
          </w:hyperlink>
        </w:p>
        <w:p w14:paraId="712FCB31" w14:textId="0A7AADDA"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89" w:history="1">
            <w:r w:rsidRPr="00E57446">
              <w:rPr>
                <w:rStyle w:val="-"/>
                <w:noProof/>
                <w:lang w:val="el-GR"/>
              </w:rPr>
              <w:t>5.2</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_Toc216443889 \h </w:instrText>
            </w:r>
            <w:r>
              <w:rPr>
                <w:noProof/>
                <w:webHidden/>
              </w:rPr>
            </w:r>
            <w:r>
              <w:rPr>
                <w:noProof/>
                <w:webHidden/>
              </w:rPr>
              <w:fldChar w:fldCharType="separate"/>
            </w:r>
            <w:r w:rsidR="00815A90">
              <w:rPr>
                <w:noProof/>
                <w:webHidden/>
              </w:rPr>
              <w:t>73</w:t>
            </w:r>
            <w:r>
              <w:rPr>
                <w:noProof/>
                <w:webHidden/>
              </w:rPr>
              <w:fldChar w:fldCharType="end"/>
            </w:r>
          </w:hyperlink>
        </w:p>
        <w:p w14:paraId="5193089E" w14:textId="13C368A1"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90" w:history="1">
            <w:r w:rsidRPr="00E57446">
              <w:rPr>
                <w:rStyle w:val="-"/>
                <w:noProof/>
                <w:lang w:val="el-GR"/>
              </w:rPr>
              <w:t>5.3</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_Toc216443890 \h </w:instrText>
            </w:r>
            <w:r>
              <w:rPr>
                <w:noProof/>
                <w:webHidden/>
              </w:rPr>
            </w:r>
            <w:r>
              <w:rPr>
                <w:noProof/>
                <w:webHidden/>
              </w:rPr>
              <w:fldChar w:fldCharType="separate"/>
            </w:r>
            <w:r w:rsidR="00815A90">
              <w:rPr>
                <w:noProof/>
                <w:webHidden/>
              </w:rPr>
              <w:t>74</w:t>
            </w:r>
            <w:r>
              <w:rPr>
                <w:noProof/>
                <w:webHidden/>
              </w:rPr>
              <w:fldChar w:fldCharType="end"/>
            </w:r>
          </w:hyperlink>
        </w:p>
        <w:p w14:paraId="10BE6BF2" w14:textId="4E10B04D"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91" w:history="1">
            <w:r w:rsidRPr="00E57446">
              <w:rPr>
                <w:rStyle w:val="-"/>
                <w:noProof/>
                <w:lang w:val="el-GR"/>
              </w:rPr>
              <w:t>5.4</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_Toc216443891 \h </w:instrText>
            </w:r>
            <w:r>
              <w:rPr>
                <w:noProof/>
                <w:webHidden/>
              </w:rPr>
            </w:r>
            <w:r>
              <w:rPr>
                <w:noProof/>
                <w:webHidden/>
              </w:rPr>
              <w:fldChar w:fldCharType="separate"/>
            </w:r>
            <w:r w:rsidR="00815A90">
              <w:rPr>
                <w:noProof/>
                <w:webHidden/>
              </w:rPr>
              <w:t>74</w:t>
            </w:r>
            <w:r>
              <w:rPr>
                <w:noProof/>
                <w:webHidden/>
              </w:rPr>
              <w:fldChar w:fldCharType="end"/>
            </w:r>
          </w:hyperlink>
        </w:p>
        <w:p w14:paraId="743FCE85" w14:textId="7E066CC4" w:rsidR="00B80676" w:rsidRDefault="00B80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16443892" w:history="1">
            <w:r w:rsidRPr="00E57446">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E57446">
              <w:rPr>
                <w:rStyle w:val="-"/>
                <w:noProof/>
              </w:rPr>
              <w:t>ΧΡΟΝΟΣ ΚΑΙ ΤΡΟΠΟΣ ΕΚΤΕΛΕΣΗΣ</w:t>
            </w:r>
            <w:r>
              <w:rPr>
                <w:noProof/>
                <w:webHidden/>
              </w:rPr>
              <w:tab/>
            </w:r>
            <w:r>
              <w:rPr>
                <w:noProof/>
                <w:webHidden/>
              </w:rPr>
              <w:fldChar w:fldCharType="begin"/>
            </w:r>
            <w:r>
              <w:rPr>
                <w:noProof/>
                <w:webHidden/>
              </w:rPr>
              <w:instrText xml:space="preserve"> PAGEREF _Toc216443892 \h </w:instrText>
            </w:r>
            <w:r>
              <w:rPr>
                <w:noProof/>
                <w:webHidden/>
              </w:rPr>
            </w:r>
            <w:r>
              <w:rPr>
                <w:noProof/>
                <w:webHidden/>
              </w:rPr>
              <w:fldChar w:fldCharType="separate"/>
            </w:r>
            <w:r w:rsidR="00815A90">
              <w:rPr>
                <w:noProof/>
                <w:webHidden/>
              </w:rPr>
              <w:t>75</w:t>
            </w:r>
            <w:r>
              <w:rPr>
                <w:noProof/>
                <w:webHidden/>
              </w:rPr>
              <w:fldChar w:fldCharType="end"/>
            </w:r>
          </w:hyperlink>
        </w:p>
        <w:p w14:paraId="4EE2B994" w14:textId="08D4B15C"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93" w:history="1">
            <w:r w:rsidRPr="00E57446">
              <w:rPr>
                <w:rStyle w:val="-"/>
                <w:noProof/>
                <w:lang w:val="el-GR"/>
              </w:rPr>
              <w:t>6.1</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_Toc216443893 \h </w:instrText>
            </w:r>
            <w:r>
              <w:rPr>
                <w:noProof/>
                <w:webHidden/>
              </w:rPr>
            </w:r>
            <w:r>
              <w:rPr>
                <w:noProof/>
                <w:webHidden/>
              </w:rPr>
              <w:fldChar w:fldCharType="separate"/>
            </w:r>
            <w:r w:rsidR="00815A90">
              <w:rPr>
                <w:noProof/>
                <w:webHidden/>
              </w:rPr>
              <w:t>75</w:t>
            </w:r>
            <w:r>
              <w:rPr>
                <w:noProof/>
                <w:webHidden/>
              </w:rPr>
              <w:fldChar w:fldCharType="end"/>
            </w:r>
          </w:hyperlink>
        </w:p>
        <w:p w14:paraId="6AF646F1" w14:textId="662776A1"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94" w:history="1">
            <w:r w:rsidRPr="00E57446">
              <w:rPr>
                <w:rStyle w:val="-"/>
                <w:noProof/>
                <w:lang w:val="el-GR"/>
              </w:rPr>
              <w:t>6.2</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Διάρκεια σύμβασης</w:t>
            </w:r>
            <w:r>
              <w:rPr>
                <w:noProof/>
                <w:webHidden/>
              </w:rPr>
              <w:tab/>
            </w:r>
            <w:r>
              <w:rPr>
                <w:noProof/>
                <w:webHidden/>
              </w:rPr>
              <w:fldChar w:fldCharType="begin"/>
            </w:r>
            <w:r>
              <w:rPr>
                <w:noProof/>
                <w:webHidden/>
              </w:rPr>
              <w:instrText xml:space="preserve"> PAGEREF _Toc216443894 \h </w:instrText>
            </w:r>
            <w:r>
              <w:rPr>
                <w:noProof/>
                <w:webHidden/>
              </w:rPr>
            </w:r>
            <w:r>
              <w:rPr>
                <w:noProof/>
                <w:webHidden/>
              </w:rPr>
              <w:fldChar w:fldCharType="separate"/>
            </w:r>
            <w:r w:rsidR="00815A90">
              <w:rPr>
                <w:noProof/>
                <w:webHidden/>
              </w:rPr>
              <w:t>75</w:t>
            </w:r>
            <w:r>
              <w:rPr>
                <w:noProof/>
                <w:webHidden/>
              </w:rPr>
              <w:fldChar w:fldCharType="end"/>
            </w:r>
          </w:hyperlink>
        </w:p>
        <w:p w14:paraId="050C8623" w14:textId="5B527FE9"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95" w:history="1">
            <w:r w:rsidRPr="00E57446">
              <w:rPr>
                <w:rStyle w:val="-"/>
                <w:noProof/>
                <w:lang w:val="el-GR"/>
              </w:rPr>
              <w:t>6.3</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_Toc216443895 \h </w:instrText>
            </w:r>
            <w:r>
              <w:rPr>
                <w:noProof/>
                <w:webHidden/>
              </w:rPr>
            </w:r>
            <w:r>
              <w:rPr>
                <w:noProof/>
                <w:webHidden/>
              </w:rPr>
              <w:fldChar w:fldCharType="separate"/>
            </w:r>
            <w:r w:rsidR="00815A90">
              <w:rPr>
                <w:noProof/>
                <w:webHidden/>
              </w:rPr>
              <w:t>75</w:t>
            </w:r>
            <w:r>
              <w:rPr>
                <w:noProof/>
                <w:webHidden/>
              </w:rPr>
              <w:fldChar w:fldCharType="end"/>
            </w:r>
          </w:hyperlink>
        </w:p>
        <w:p w14:paraId="4C82A67C" w14:textId="728CCA03"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96" w:history="1">
            <w:r w:rsidRPr="00E57446">
              <w:rPr>
                <w:rStyle w:val="-"/>
                <w:noProof/>
                <w:lang w:val="el-GR"/>
              </w:rPr>
              <w:t>6.4</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_Toc216443896 \h </w:instrText>
            </w:r>
            <w:r>
              <w:rPr>
                <w:noProof/>
                <w:webHidden/>
              </w:rPr>
            </w:r>
            <w:r>
              <w:rPr>
                <w:noProof/>
                <w:webHidden/>
              </w:rPr>
              <w:fldChar w:fldCharType="separate"/>
            </w:r>
            <w:r w:rsidR="00815A90">
              <w:rPr>
                <w:noProof/>
                <w:webHidden/>
              </w:rPr>
              <w:t>76</w:t>
            </w:r>
            <w:r>
              <w:rPr>
                <w:noProof/>
                <w:webHidden/>
              </w:rPr>
              <w:fldChar w:fldCharType="end"/>
            </w:r>
          </w:hyperlink>
        </w:p>
        <w:p w14:paraId="4B39BE9C" w14:textId="05C7CF46"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97" w:history="1">
            <w:r w:rsidRPr="00E57446">
              <w:rPr>
                <w:rStyle w:val="-"/>
                <w:noProof/>
                <w:lang w:val="el-GR"/>
              </w:rPr>
              <w:t>6.5</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Αναπροσαρμογή τιμής</w:t>
            </w:r>
            <w:r>
              <w:rPr>
                <w:noProof/>
                <w:webHidden/>
              </w:rPr>
              <w:tab/>
            </w:r>
            <w:r>
              <w:rPr>
                <w:noProof/>
                <w:webHidden/>
              </w:rPr>
              <w:fldChar w:fldCharType="begin"/>
            </w:r>
            <w:r>
              <w:rPr>
                <w:noProof/>
                <w:webHidden/>
              </w:rPr>
              <w:instrText xml:space="preserve"> PAGEREF _Toc216443897 \h </w:instrText>
            </w:r>
            <w:r>
              <w:rPr>
                <w:noProof/>
                <w:webHidden/>
              </w:rPr>
            </w:r>
            <w:r>
              <w:rPr>
                <w:noProof/>
                <w:webHidden/>
              </w:rPr>
              <w:fldChar w:fldCharType="separate"/>
            </w:r>
            <w:r w:rsidR="00815A90">
              <w:rPr>
                <w:noProof/>
                <w:webHidden/>
              </w:rPr>
              <w:t>77</w:t>
            </w:r>
            <w:r>
              <w:rPr>
                <w:noProof/>
                <w:webHidden/>
              </w:rPr>
              <w:fldChar w:fldCharType="end"/>
            </w:r>
          </w:hyperlink>
        </w:p>
        <w:p w14:paraId="01523F2B" w14:textId="65088F14"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898" w:history="1">
            <w:r w:rsidRPr="00E57446">
              <w:rPr>
                <w:rStyle w:val="-"/>
                <w:noProof/>
                <w:lang w:val="el-GR"/>
              </w:rPr>
              <w:t>6.6</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_Toc216443898 \h </w:instrText>
            </w:r>
            <w:r>
              <w:rPr>
                <w:noProof/>
                <w:webHidden/>
              </w:rPr>
            </w:r>
            <w:r>
              <w:rPr>
                <w:noProof/>
                <w:webHidden/>
              </w:rPr>
              <w:fldChar w:fldCharType="separate"/>
            </w:r>
            <w:r w:rsidR="00815A90">
              <w:rPr>
                <w:noProof/>
                <w:webHidden/>
              </w:rPr>
              <w:t>77</w:t>
            </w:r>
            <w:r>
              <w:rPr>
                <w:noProof/>
                <w:webHidden/>
              </w:rPr>
              <w:fldChar w:fldCharType="end"/>
            </w:r>
          </w:hyperlink>
        </w:p>
        <w:p w14:paraId="4B4DF597" w14:textId="2153CDF9" w:rsidR="00B80676" w:rsidRDefault="00B80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16443899" w:history="1">
            <w:r w:rsidRPr="00E57446">
              <w:rPr>
                <w:rStyle w:val="-"/>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E57446">
              <w:rPr>
                <w:rStyle w:val="-"/>
                <w:noProof/>
              </w:rPr>
              <w:t>ΠΑΡΑΡΤΗΜΑΤΑ</w:t>
            </w:r>
            <w:r>
              <w:rPr>
                <w:noProof/>
                <w:webHidden/>
              </w:rPr>
              <w:tab/>
            </w:r>
            <w:r>
              <w:rPr>
                <w:noProof/>
                <w:webHidden/>
              </w:rPr>
              <w:fldChar w:fldCharType="begin"/>
            </w:r>
            <w:r>
              <w:rPr>
                <w:noProof/>
                <w:webHidden/>
              </w:rPr>
              <w:instrText xml:space="preserve"> PAGEREF _Toc216443899 \h </w:instrText>
            </w:r>
            <w:r>
              <w:rPr>
                <w:noProof/>
                <w:webHidden/>
              </w:rPr>
            </w:r>
            <w:r>
              <w:rPr>
                <w:noProof/>
                <w:webHidden/>
              </w:rPr>
              <w:fldChar w:fldCharType="separate"/>
            </w:r>
            <w:r w:rsidR="00815A90">
              <w:rPr>
                <w:noProof/>
                <w:webHidden/>
              </w:rPr>
              <w:t>78</w:t>
            </w:r>
            <w:r>
              <w:rPr>
                <w:noProof/>
                <w:webHidden/>
              </w:rPr>
              <w:fldChar w:fldCharType="end"/>
            </w:r>
          </w:hyperlink>
        </w:p>
        <w:p w14:paraId="08D378B4" w14:textId="6768322C" w:rsidR="00B80676" w:rsidRDefault="00B80676">
          <w:pPr>
            <w:pStyle w:val="1c"/>
            <w:tabs>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16443900" w:history="1">
            <w:r w:rsidRPr="00E57446">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_Toc216443900 \h </w:instrText>
            </w:r>
            <w:r>
              <w:rPr>
                <w:noProof/>
                <w:webHidden/>
              </w:rPr>
            </w:r>
            <w:r>
              <w:rPr>
                <w:noProof/>
                <w:webHidden/>
              </w:rPr>
              <w:fldChar w:fldCharType="separate"/>
            </w:r>
            <w:r w:rsidR="00815A90">
              <w:rPr>
                <w:noProof/>
                <w:webHidden/>
              </w:rPr>
              <w:t>78</w:t>
            </w:r>
            <w:r>
              <w:rPr>
                <w:noProof/>
                <w:webHidden/>
              </w:rPr>
              <w:fldChar w:fldCharType="end"/>
            </w:r>
          </w:hyperlink>
        </w:p>
        <w:p w14:paraId="33CA3DF9" w14:textId="426500AD" w:rsidR="00B80676" w:rsidRDefault="00B80676">
          <w:pPr>
            <w:pStyle w:val="1c"/>
            <w:tabs>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16443901" w:history="1">
            <w:r w:rsidRPr="00E57446">
              <w:rPr>
                <w:rStyle w:val="-"/>
                <w:rFonts w:eastAsia="SimSun"/>
                <w:noProof/>
                <w:lang w:val="el-GR"/>
              </w:rPr>
              <w:t>ΜΕΡΟΣ Α - ΠΕΡΙΓΡΑΦΗ ΦΥΣΙΚΟΥ ΑΝΤΙΚΕΙΜΕΝΟΥ ΤΗΣ ΣΥΜΒΑΣΗΣ</w:t>
            </w:r>
            <w:r>
              <w:rPr>
                <w:noProof/>
                <w:webHidden/>
              </w:rPr>
              <w:tab/>
            </w:r>
            <w:r>
              <w:rPr>
                <w:noProof/>
                <w:webHidden/>
              </w:rPr>
              <w:fldChar w:fldCharType="begin"/>
            </w:r>
            <w:r>
              <w:rPr>
                <w:noProof/>
                <w:webHidden/>
              </w:rPr>
              <w:instrText xml:space="preserve"> PAGEREF _Toc216443901 \h </w:instrText>
            </w:r>
            <w:r>
              <w:rPr>
                <w:noProof/>
                <w:webHidden/>
              </w:rPr>
            </w:r>
            <w:r>
              <w:rPr>
                <w:noProof/>
                <w:webHidden/>
              </w:rPr>
              <w:fldChar w:fldCharType="separate"/>
            </w:r>
            <w:r w:rsidR="00815A90">
              <w:rPr>
                <w:noProof/>
                <w:webHidden/>
              </w:rPr>
              <w:t>78</w:t>
            </w:r>
            <w:r>
              <w:rPr>
                <w:noProof/>
                <w:webHidden/>
              </w:rPr>
              <w:fldChar w:fldCharType="end"/>
            </w:r>
          </w:hyperlink>
        </w:p>
        <w:p w14:paraId="70B85637" w14:textId="69395EC6"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02" w:history="1">
            <w:r w:rsidRPr="00E57446">
              <w:rPr>
                <w:rStyle w:val="-"/>
                <w:rFonts w:eastAsia="SimSun"/>
                <w:bCs/>
                <w:noProof/>
                <w:lang w:val="el-GR"/>
              </w:rPr>
              <w:t>7.1</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rFonts w:eastAsia="SimSun"/>
                <w:noProof/>
                <w:lang w:val="el-GR"/>
              </w:rPr>
              <w:t>Περιβάλλον του Έργου</w:t>
            </w:r>
            <w:r>
              <w:rPr>
                <w:noProof/>
                <w:webHidden/>
              </w:rPr>
              <w:tab/>
            </w:r>
            <w:r>
              <w:rPr>
                <w:noProof/>
                <w:webHidden/>
              </w:rPr>
              <w:fldChar w:fldCharType="begin"/>
            </w:r>
            <w:r>
              <w:rPr>
                <w:noProof/>
                <w:webHidden/>
              </w:rPr>
              <w:instrText xml:space="preserve"> PAGEREF _Toc216443902 \h </w:instrText>
            </w:r>
            <w:r>
              <w:rPr>
                <w:noProof/>
                <w:webHidden/>
              </w:rPr>
            </w:r>
            <w:r>
              <w:rPr>
                <w:noProof/>
                <w:webHidden/>
              </w:rPr>
              <w:fldChar w:fldCharType="separate"/>
            </w:r>
            <w:r w:rsidR="00815A90">
              <w:rPr>
                <w:noProof/>
                <w:webHidden/>
              </w:rPr>
              <w:t>78</w:t>
            </w:r>
            <w:r>
              <w:rPr>
                <w:noProof/>
                <w:webHidden/>
              </w:rPr>
              <w:fldChar w:fldCharType="end"/>
            </w:r>
          </w:hyperlink>
        </w:p>
        <w:p w14:paraId="6AD0773C" w14:textId="68D61C2B"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03" w:history="1">
            <w:r w:rsidRPr="00E57446">
              <w:rPr>
                <w:rStyle w:val="-"/>
                <w:noProof/>
                <w:lang w:val="el-GR"/>
              </w:rPr>
              <w:t>7.1.1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_Toc216443903 \h </w:instrText>
            </w:r>
            <w:r>
              <w:rPr>
                <w:noProof/>
                <w:webHidden/>
              </w:rPr>
            </w:r>
            <w:r>
              <w:rPr>
                <w:noProof/>
                <w:webHidden/>
              </w:rPr>
              <w:fldChar w:fldCharType="separate"/>
            </w:r>
            <w:r w:rsidR="00815A90">
              <w:rPr>
                <w:noProof/>
                <w:webHidden/>
              </w:rPr>
              <w:t>78</w:t>
            </w:r>
            <w:r>
              <w:rPr>
                <w:noProof/>
                <w:webHidden/>
              </w:rPr>
              <w:fldChar w:fldCharType="end"/>
            </w:r>
          </w:hyperlink>
        </w:p>
        <w:p w14:paraId="5A7B315B" w14:textId="1963297E"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04" w:history="1">
            <w:r w:rsidRPr="00E57446">
              <w:rPr>
                <w:rStyle w:val="-"/>
                <w:noProof/>
                <w:lang w:val="el-GR"/>
              </w:rPr>
              <w:t>7.1.2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Φορέας Υλοποίησης – Αναθέτουσα Αρχή</w:t>
            </w:r>
            <w:r>
              <w:rPr>
                <w:noProof/>
                <w:webHidden/>
              </w:rPr>
              <w:tab/>
            </w:r>
            <w:r>
              <w:rPr>
                <w:noProof/>
                <w:webHidden/>
              </w:rPr>
              <w:fldChar w:fldCharType="begin"/>
            </w:r>
            <w:r>
              <w:rPr>
                <w:noProof/>
                <w:webHidden/>
              </w:rPr>
              <w:instrText xml:space="preserve"> PAGEREF _Toc216443904 \h </w:instrText>
            </w:r>
            <w:r>
              <w:rPr>
                <w:noProof/>
                <w:webHidden/>
              </w:rPr>
            </w:r>
            <w:r>
              <w:rPr>
                <w:noProof/>
                <w:webHidden/>
              </w:rPr>
              <w:fldChar w:fldCharType="separate"/>
            </w:r>
            <w:r w:rsidR="00815A90">
              <w:rPr>
                <w:noProof/>
                <w:webHidden/>
              </w:rPr>
              <w:t>78</w:t>
            </w:r>
            <w:r>
              <w:rPr>
                <w:noProof/>
                <w:webHidden/>
              </w:rPr>
              <w:fldChar w:fldCharType="end"/>
            </w:r>
          </w:hyperlink>
        </w:p>
        <w:p w14:paraId="432153F0" w14:textId="6334DF3F"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05" w:history="1">
            <w:r w:rsidRPr="00E57446">
              <w:rPr>
                <w:rStyle w:val="-"/>
                <w:noProof/>
                <w:lang w:val="el-GR"/>
              </w:rPr>
              <w:t>7.1.3</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Φορέας Χρηματοδότησης</w:t>
            </w:r>
            <w:r>
              <w:rPr>
                <w:noProof/>
                <w:webHidden/>
              </w:rPr>
              <w:tab/>
            </w:r>
            <w:r>
              <w:rPr>
                <w:noProof/>
                <w:webHidden/>
              </w:rPr>
              <w:fldChar w:fldCharType="begin"/>
            </w:r>
            <w:r>
              <w:rPr>
                <w:noProof/>
                <w:webHidden/>
              </w:rPr>
              <w:instrText xml:space="preserve"> PAGEREF _Toc216443905 \h </w:instrText>
            </w:r>
            <w:r>
              <w:rPr>
                <w:noProof/>
                <w:webHidden/>
              </w:rPr>
            </w:r>
            <w:r>
              <w:rPr>
                <w:noProof/>
                <w:webHidden/>
              </w:rPr>
              <w:fldChar w:fldCharType="separate"/>
            </w:r>
            <w:r w:rsidR="00815A90">
              <w:rPr>
                <w:noProof/>
                <w:webHidden/>
              </w:rPr>
              <w:t>79</w:t>
            </w:r>
            <w:r>
              <w:rPr>
                <w:noProof/>
                <w:webHidden/>
              </w:rPr>
              <w:fldChar w:fldCharType="end"/>
            </w:r>
          </w:hyperlink>
        </w:p>
        <w:p w14:paraId="709DFCE5" w14:textId="0F63AA3F"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06" w:history="1">
            <w:r w:rsidRPr="00E57446">
              <w:rPr>
                <w:rStyle w:val="-"/>
                <w:noProof/>
                <w:lang w:val="el-GR"/>
              </w:rPr>
              <w:t>7.1.4</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Κύριος του Έργου – Φορέας Λειτουργίας</w:t>
            </w:r>
            <w:r>
              <w:rPr>
                <w:noProof/>
                <w:webHidden/>
              </w:rPr>
              <w:tab/>
            </w:r>
            <w:r>
              <w:rPr>
                <w:noProof/>
                <w:webHidden/>
              </w:rPr>
              <w:fldChar w:fldCharType="begin"/>
            </w:r>
            <w:r>
              <w:rPr>
                <w:noProof/>
                <w:webHidden/>
              </w:rPr>
              <w:instrText xml:space="preserve"> PAGEREF _Toc216443906 \h </w:instrText>
            </w:r>
            <w:r>
              <w:rPr>
                <w:noProof/>
                <w:webHidden/>
              </w:rPr>
            </w:r>
            <w:r>
              <w:rPr>
                <w:noProof/>
                <w:webHidden/>
              </w:rPr>
              <w:fldChar w:fldCharType="separate"/>
            </w:r>
            <w:r w:rsidR="00815A90">
              <w:rPr>
                <w:noProof/>
                <w:webHidden/>
              </w:rPr>
              <w:t>80</w:t>
            </w:r>
            <w:r>
              <w:rPr>
                <w:noProof/>
                <w:webHidden/>
              </w:rPr>
              <w:fldChar w:fldCharType="end"/>
            </w:r>
          </w:hyperlink>
        </w:p>
        <w:p w14:paraId="77FBCDCE" w14:textId="3B34CFFA"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07" w:history="1">
            <w:r w:rsidRPr="00E57446">
              <w:rPr>
                <w:rStyle w:val="-"/>
                <w:noProof/>
                <w:lang w:val="el-GR"/>
              </w:rPr>
              <w:t>7.1.5</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Υφιστάμενη κατάσταση-υποδομές</w:t>
            </w:r>
            <w:r>
              <w:rPr>
                <w:noProof/>
                <w:webHidden/>
              </w:rPr>
              <w:tab/>
            </w:r>
            <w:r>
              <w:rPr>
                <w:noProof/>
                <w:webHidden/>
              </w:rPr>
              <w:fldChar w:fldCharType="begin"/>
            </w:r>
            <w:r>
              <w:rPr>
                <w:noProof/>
                <w:webHidden/>
              </w:rPr>
              <w:instrText xml:space="preserve"> PAGEREF _Toc216443907 \h </w:instrText>
            </w:r>
            <w:r>
              <w:rPr>
                <w:noProof/>
                <w:webHidden/>
              </w:rPr>
            </w:r>
            <w:r>
              <w:rPr>
                <w:noProof/>
                <w:webHidden/>
              </w:rPr>
              <w:fldChar w:fldCharType="separate"/>
            </w:r>
            <w:r w:rsidR="00815A90">
              <w:rPr>
                <w:noProof/>
                <w:webHidden/>
              </w:rPr>
              <w:t>81</w:t>
            </w:r>
            <w:r>
              <w:rPr>
                <w:noProof/>
                <w:webHidden/>
              </w:rPr>
              <w:fldChar w:fldCharType="end"/>
            </w:r>
          </w:hyperlink>
        </w:p>
        <w:p w14:paraId="12135857" w14:textId="5B43E258"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08" w:history="1">
            <w:r w:rsidRPr="00E57446">
              <w:rPr>
                <w:rStyle w:val="-"/>
                <w:rFonts w:eastAsia="SimSun"/>
                <w:noProof/>
                <w:lang w:val="el-GR"/>
              </w:rPr>
              <w:t>7.2</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rFonts w:eastAsia="SimSun"/>
                <w:noProof/>
                <w:lang w:val="el-GR"/>
              </w:rPr>
              <w:t>Αντικείμενο του Έργου</w:t>
            </w:r>
            <w:r>
              <w:rPr>
                <w:noProof/>
                <w:webHidden/>
              </w:rPr>
              <w:tab/>
            </w:r>
            <w:r>
              <w:rPr>
                <w:noProof/>
                <w:webHidden/>
              </w:rPr>
              <w:fldChar w:fldCharType="begin"/>
            </w:r>
            <w:r>
              <w:rPr>
                <w:noProof/>
                <w:webHidden/>
              </w:rPr>
              <w:instrText xml:space="preserve"> PAGEREF _Toc216443908 \h </w:instrText>
            </w:r>
            <w:r>
              <w:rPr>
                <w:noProof/>
                <w:webHidden/>
              </w:rPr>
            </w:r>
            <w:r>
              <w:rPr>
                <w:noProof/>
                <w:webHidden/>
              </w:rPr>
              <w:fldChar w:fldCharType="separate"/>
            </w:r>
            <w:r w:rsidR="00815A90">
              <w:rPr>
                <w:noProof/>
                <w:webHidden/>
              </w:rPr>
              <w:t>82</w:t>
            </w:r>
            <w:r>
              <w:rPr>
                <w:noProof/>
                <w:webHidden/>
              </w:rPr>
              <w:fldChar w:fldCharType="end"/>
            </w:r>
          </w:hyperlink>
        </w:p>
        <w:p w14:paraId="0B30C8DE" w14:textId="39A6D9A0"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09" w:history="1">
            <w:r w:rsidRPr="00E57446">
              <w:rPr>
                <w:rStyle w:val="-"/>
                <w:noProof/>
                <w:lang w:val="el-GR"/>
              </w:rPr>
              <w:t>7.2.1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Το Περιβάλλον του Έργου: «Παροχή υπηρεσιών SOCaaS και υπηρεσιών συμμόρφωσης με την Οδηγία (ΕΕ) 2022/2555 (Οδηγία NIS2) και τον Νόμο 5160/2024»</w:t>
            </w:r>
            <w:r>
              <w:rPr>
                <w:noProof/>
                <w:webHidden/>
              </w:rPr>
              <w:tab/>
            </w:r>
            <w:r>
              <w:rPr>
                <w:noProof/>
                <w:webHidden/>
              </w:rPr>
              <w:fldChar w:fldCharType="begin"/>
            </w:r>
            <w:r>
              <w:rPr>
                <w:noProof/>
                <w:webHidden/>
              </w:rPr>
              <w:instrText xml:space="preserve"> PAGEREF _Toc216443909 \h </w:instrText>
            </w:r>
            <w:r>
              <w:rPr>
                <w:noProof/>
                <w:webHidden/>
              </w:rPr>
            </w:r>
            <w:r>
              <w:rPr>
                <w:noProof/>
                <w:webHidden/>
              </w:rPr>
              <w:fldChar w:fldCharType="separate"/>
            </w:r>
            <w:r w:rsidR="00815A90">
              <w:rPr>
                <w:noProof/>
                <w:webHidden/>
              </w:rPr>
              <w:t>82</w:t>
            </w:r>
            <w:r>
              <w:rPr>
                <w:noProof/>
                <w:webHidden/>
              </w:rPr>
              <w:fldChar w:fldCharType="end"/>
            </w:r>
          </w:hyperlink>
        </w:p>
        <w:p w14:paraId="69969628" w14:textId="45BE3890"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10" w:history="1">
            <w:r w:rsidRPr="00E57446">
              <w:rPr>
                <w:rStyle w:val="-"/>
                <w:noProof/>
                <w:lang w:val="el-GR"/>
              </w:rPr>
              <w:t>7.2.2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Σκοπιμότητα και αναμενόμενα οφέλη</w:t>
            </w:r>
            <w:r>
              <w:rPr>
                <w:noProof/>
                <w:webHidden/>
              </w:rPr>
              <w:tab/>
            </w:r>
            <w:r>
              <w:rPr>
                <w:noProof/>
                <w:webHidden/>
              </w:rPr>
              <w:fldChar w:fldCharType="begin"/>
            </w:r>
            <w:r>
              <w:rPr>
                <w:noProof/>
                <w:webHidden/>
              </w:rPr>
              <w:instrText xml:space="preserve"> PAGEREF _Toc216443910 \h </w:instrText>
            </w:r>
            <w:r>
              <w:rPr>
                <w:noProof/>
                <w:webHidden/>
              </w:rPr>
            </w:r>
            <w:r>
              <w:rPr>
                <w:noProof/>
                <w:webHidden/>
              </w:rPr>
              <w:fldChar w:fldCharType="separate"/>
            </w:r>
            <w:r w:rsidR="00815A90">
              <w:rPr>
                <w:noProof/>
                <w:webHidden/>
              </w:rPr>
              <w:t>83</w:t>
            </w:r>
            <w:r>
              <w:rPr>
                <w:noProof/>
                <w:webHidden/>
              </w:rPr>
              <w:fldChar w:fldCharType="end"/>
            </w:r>
          </w:hyperlink>
        </w:p>
        <w:p w14:paraId="510B6E7F" w14:textId="09FFB5D9"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11" w:history="1">
            <w:r w:rsidRPr="00E57446">
              <w:rPr>
                <w:rStyle w:val="-"/>
                <w:rFonts w:eastAsia="SimSun"/>
                <w:noProof/>
                <w:lang w:val="el-GR"/>
              </w:rPr>
              <w:t>7.3</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rFonts w:eastAsia="SimSun"/>
                <w:noProof/>
                <w:lang w:val="el-GR"/>
              </w:rPr>
              <w:t>Παρεχόμενες Υπηρεσίες</w:t>
            </w:r>
            <w:r>
              <w:rPr>
                <w:noProof/>
                <w:webHidden/>
              </w:rPr>
              <w:tab/>
            </w:r>
            <w:r>
              <w:rPr>
                <w:noProof/>
                <w:webHidden/>
              </w:rPr>
              <w:fldChar w:fldCharType="begin"/>
            </w:r>
            <w:r>
              <w:rPr>
                <w:noProof/>
                <w:webHidden/>
              </w:rPr>
              <w:instrText xml:space="preserve"> PAGEREF _Toc216443911 \h </w:instrText>
            </w:r>
            <w:r>
              <w:rPr>
                <w:noProof/>
                <w:webHidden/>
              </w:rPr>
            </w:r>
            <w:r>
              <w:rPr>
                <w:noProof/>
                <w:webHidden/>
              </w:rPr>
              <w:fldChar w:fldCharType="separate"/>
            </w:r>
            <w:r w:rsidR="00815A90">
              <w:rPr>
                <w:noProof/>
                <w:webHidden/>
              </w:rPr>
              <w:t>83</w:t>
            </w:r>
            <w:r>
              <w:rPr>
                <w:noProof/>
                <w:webHidden/>
              </w:rPr>
              <w:fldChar w:fldCharType="end"/>
            </w:r>
          </w:hyperlink>
        </w:p>
        <w:p w14:paraId="3E9AE28B" w14:textId="5DB7E352"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12" w:history="1">
            <w:r w:rsidRPr="00E57446">
              <w:rPr>
                <w:rStyle w:val="-"/>
                <w:noProof/>
                <w:lang w:val="en-US"/>
              </w:rPr>
              <w:t>7.3.1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Υπηρεσίες</w:t>
            </w:r>
            <w:r w:rsidRPr="00E57446">
              <w:rPr>
                <w:rStyle w:val="-"/>
                <w:noProof/>
                <w:lang w:val="en-US"/>
              </w:rPr>
              <w:t xml:space="preserve"> SOC-as-a-Service (SOCaaS)</w:t>
            </w:r>
            <w:r>
              <w:rPr>
                <w:noProof/>
                <w:webHidden/>
              </w:rPr>
              <w:tab/>
            </w:r>
            <w:r>
              <w:rPr>
                <w:noProof/>
                <w:webHidden/>
              </w:rPr>
              <w:fldChar w:fldCharType="begin"/>
            </w:r>
            <w:r>
              <w:rPr>
                <w:noProof/>
                <w:webHidden/>
              </w:rPr>
              <w:instrText xml:space="preserve"> PAGEREF _Toc216443912 \h </w:instrText>
            </w:r>
            <w:r>
              <w:rPr>
                <w:noProof/>
                <w:webHidden/>
              </w:rPr>
            </w:r>
            <w:r>
              <w:rPr>
                <w:noProof/>
                <w:webHidden/>
              </w:rPr>
              <w:fldChar w:fldCharType="separate"/>
            </w:r>
            <w:r w:rsidR="00815A90">
              <w:rPr>
                <w:noProof/>
                <w:webHidden/>
              </w:rPr>
              <w:t>83</w:t>
            </w:r>
            <w:r>
              <w:rPr>
                <w:noProof/>
                <w:webHidden/>
              </w:rPr>
              <w:fldChar w:fldCharType="end"/>
            </w:r>
          </w:hyperlink>
        </w:p>
        <w:p w14:paraId="56F1B142" w14:textId="630968D0"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13" w:history="1">
            <w:r w:rsidRPr="00E57446">
              <w:rPr>
                <w:rStyle w:val="-"/>
                <w:b/>
                <w:noProof/>
              </w:rPr>
              <w:t>7.3.1.1</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Συλλογή και συσχέτιση αρχείων καταγραφής</w:t>
            </w:r>
            <w:r>
              <w:rPr>
                <w:noProof/>
                <w:webHidden/>
              </w:rPr>
              <w:tab/>
            </w:r>
            <w:r>
              <w:rPr>
                <w:noProof/>
                <w:webHidden/>
              </w:rPr>
              <w:fldChar w:fldCharType="begin"/>
            </w:r>
            <w:r>
              <w:rPr>
                <w:noProof/>
                <w:webHidden/>
              </w:rPr>
              <w:instrText xml:space="preserve"> PAGEREF _Toc216443913 \h </w:instrText>
            </w:r>
            <w:r>
              <w:rPr>
                <w:noProof/>
                <w:webHidden/>
              </w:rPr>
            </w:r>
            <w:r>
              <w:rPr>
                <w:noProof/>
                <w:webHidden/>
              </w:rPr>
              <w:fldChar w:fldCharType="separate"/>
            </w:r>
            <w:r w:rsidR="00815A90">
              <w:rPr>
                <w:noProof/>
                <w:webHidden/>
              </w:rPr>
              <w:t>83</w:t>
            </w:r>
            <w:r>
              <w:rPr>
                <w:noProof/>
                <w:webHidden/>
              </w:rPr>
              <w:fldChar w:fldCharType="end"/>
            </w:r>
          </w:hyperlink>
        </w:p>
        <w:p w14:paraId="112A04C0" w14:textId="53F38130"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14" w:history="1">
            <w:r w:rsidRPr="00E57446">
              <w:rPr>
                <w:rStyle w:val="-"/>
                <w:b/>
                <w:noProof/>
              </w:rPr>
              <w:t>7.3.1.2</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Ανίχνευση &amp; Παρακολούθηση Απειλών</w:t>
            </w:r>
            <w:r>
              <w:rPr>
                <w:noProof/>
                <w:webHidden/>
              </w:rPr>
              <w:tab/>
            </w:r>
            <w:r>
              <w:rPr>
                <w:noProof/>
                <w:webHidden/>
              </w:rPr>
              <w:fldChar w:fldCharType="begin"/>
            </w:r>
            <w:r>
              <w:rPr>
                <w:noProof/>
                <w:webHidden/>
              </w:rPr>
              <w:instrText xml:space="preserve"> PAGEREF _Toc216443914 \h </w:instrText>
            </w:r>
            <w:r>
              <w:rPr>
                <w:noProof/>
                <w:webHidden/>
              </w:rPr>
            </w:r>
            <w:r>
              <w:rPr>
                <w:noProof/>
                <w:webHidden/>
              </w:rPr>
              <w:fldChar w:fldCharType="separate"/>
            </w:r>
            <w:r w:rsidR="00815A90">
              <w:rPr>
                <w:noProof/>
                <w:webHidden/>
              </w:rPr>
              <w:t>84</w:t>
            </w:r>
            <w:r>
              <w:rPr>
                <w:noProof/>
                <w:webHidden/>
              </w:rPr>
              <w:fldChar w:fldCharType="end"/>
            </w:r>
          </w:hyperlink>
        </w:p>
        <w:p w14:paraId="1404F013" w14:textId="58DC4F92"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15" w:history="1">
            <w:r w:rsidRPr="00E57446">
              <w:rPr>
                <w:rStyle w:val="-"/>
                <w:b/>
                <w:noProof/>
              </w:rPr>
              <w:t>7.3.1.3</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Ανταπόκριση σε Περιστατικά (Incident Response - IR)</w:t>
            </w:r>
            <w:r>
              <w:rPr>
                <w:noProof/>
                <w:webHidden/>
              </w:rPr>
              <w:tab/>
            </w:r>
            <w:r>
              <w:rPr>
                <w:noProof/>
                <w:webHidden/>
              </w:rPr>
              <w:fldChar w:fldCharType="begin"/>
            </w:r>
            <w:r>
              <w:rPr>
                <w:noProof/>
                <w:webHidden/>
              </w:rPr>
              <w:instrText xml:space="preserve"> PAGEREF _Toc216443915 \h </w:instrText>
            </w:r>
            <w:r>
              <w:rPr>
                <w:noProof/>
                <w:webHidden/>
              </w:rPr>
            </w:r>
            <w:r>
              <w:rPr>
                <w:noProof/>
                <w:webHidden/>
              </w:rPr>
              <w:fldChar w:fldCharType="separate"/>
            </w:r>
            <w:r w:rsidR="00815A90">
              <w:rPr>
                <w:noProof/>
                <w:webHidden/>
              </w:rPr>
              <w:t>84</w:t>
            </w:r>
            <w:r>
              <w:rPr>
                <w:noProof/>
                <w:webHidden/>
              </w:rPr>
              <w:fldChar w:fldCharType="end"/>
            </w:r>
          </w:hyperlink>
        </w:p>
        <w:p w14:paraId="1C7AD6D5" w14:textId="7ADD6099"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16" w:history="1">
            <w:r w:rsidRPr="00E57446">
              <w:rPr>
                <w:rStyle w:val="-"/>
                <w:b/>
                <w:noProof/>
              </w:rPr>
              <w:t>7.3.1.4</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Αξιολόγηση Ευπαθειών (Vulnerability Management)</w:t>
            </w:r>
            <w:r>
              <w:rPr>
                <w:noProof/>
                <w:webHidden/>
              </w:rPr>
              <w:tab/>
            </w:r>
            <w:r>
              <w:rPr>
                <w:noProof/>
                <w:webHidden/>
              </w:rPr>
              <w:fldChar w:fldCharType="begin"/>
            </w:r>
            <w:r>
              <w:rPr>
                <w:noProof/>
                <w:webHidden/>
              </w:rPr>
              <w:instrText xml:space="preserve"> PAGEREF _Toc216443916 \h </w:instrText>
            </w:r>
            <w:r>
              <w:rPr>
                <w:noProof/>
                <w:webHidden/>
              </w:rPr>
            </w:r>
            <w:r>
              <w:rPr>
                <w:noProof/>
                <w:webHidden/>
              </w:rPr>
              <w:fldChar w:fldCharType="separate"/>
            </w:r>
            <w:r w:rsidR="00815A90">
              <w:rPr>
                <w:noProof/>
                <w:webHidden/>
              </w:rPr>
              <w:t>85</w:t>
            </w:r>
            <w:r>
              <w:rPr>
                <w:noProof/>
                <w:webHidden/>
              </w:rPr>
              <w:fldChar w:fldCharType="end"/>
            </w:r>
          </w:hyperlink>
        </w:p>
        <w:p w14:paraId="2F905942" w14:textId="511F8BE8"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17" w:history="1">
            <w:r w:rsidRPr="00E57446">
              <w:rPr>
                <w:rStyle w:val="-"/>
                <w:b/>
                <w:noProof/>
              </w:rPr>
              <w:t>7.3.1.5</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Πληροφορίες Απειλών (Threat Intelligence)</w:t>
            </w:r>
            <w:r>
              <w:rPr>
                <w:noProof/>
                <w:webHidden/>
              </w:rPr>
              <w:tab/>
            </w:r>
            <w:r>
              <w:rPr>
                <w:noProof/>
                <w:webHidden/>
              </w:rPr>
              <w:fldChar w:fldCharType="begin"/>
            </w:r>
            <w:r>
              <w:rPr>
                <w:noProof/>
                <w:webHidden/>
              </w:rPr>
              <w:instrText xml:space="preserve"> PAGEREF _Toc216443917 \h </w:instrText>
            </w:r>
            <w:r>
              <w:rPr>
                <w:noProof/>
                <w:webHidden/>
              </w:rPr>
            </w:r>
            <w:r>
              <w:rPr>
                <w:noProof/>
                <w:webHidden/>
              </w:rPr>
              <w:fldChar w:fldCharType="separate"/>
            </w:r>
            <w:r w:rsidR="00815A90">
              <w:rPr>
                <w:noProof/>
                <w:webHidden/>
              </w:rPr>
              <w:t>85</w:t>
            </w:r>
            <w:r>
              <w:rPr>
                <w:noProof/>
                <w:webHidden/>
              </w:rPr>
              <w:fldChar w:fldCharType="end"/>
            </w:r>
          </w:hyperlink>
        </w:p>
        <w:p w14:paraId="4FBD1570" w14:textId="403FFCE3"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18" w:history="1">
            <w:r w:rsidRPr="00E57446">
              <w:rPr>
                <w:rStyle w:val="-"/>
                <w:b/>
                <w:noProof/>
              </w:rPr>
              <w:t>7.3.1.6</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Διαχείριση Αρχείων Καταγραφής (Log Management)</w:t>
            </w:r>
            <w:r>
              <w:rPr>
                <w:noProof/>
                <w:webHidden/>
              </w:rPr>
              <w:tab/>
            </w:r>
            <w:r>
              <w:rPr>
                <w:noProof/>
                <w:webHidden/>
              </w:rPr>
              <w:fldChar w:fldCharType="begin"/>
            </w:r>
            <w:r>
              <w:rPr>
                <w:noProof/>
                <w:webHidden/>
              </w:rPr>
              <w:instrText xml:space="preserve"> PAGEREF _Toc216443918 \h </w:instrText>
            </w:r>
            <w:r>
              <w:rPr>
                <w:noProof/>
                <w:webHidden/>
              </w:rPr>
            </w:r>
            <w:r>
              <w:rPr>
                <w:noProof/>
                <w:webHidden/>
              </w:rPr>
              <w:fldChar w:fldCharType="separate"/>
            </w:r>
            <w:r w:rsidR="00815A90">
              <w:rPr>
                <w:noProof/>
                <w:webHidden/>
              </w:rPr>
              <w:t>85</w:t>
            </w:r>
            <w:r>
              <w:rPr>
                <w:noProof/>
                <w:webHidden/>
              </w:rPr>
              <w:fldChar w:fldCharType="end"/>
            </w:r>
          </w:hyperlink>
        </w:p>
        <w:p w14:paraId="23EC4913" w14:textId="22A6EC28"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19" w:history="1">
            <w:r w:rsidRPr="00E57446">
              <w:rPr>
                <w:rStyle w:val="-"/>
                <w:b/>
                <w:noProof/>
              </w:rPr>
              <w:t>7.3.1.7</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Αναφορές &amp; Analytics</w:t>
            </w:r>
            <w:r>
              <w:rPr>
                <w:noProof/>
                <w:webHidden/>
              </w:rPr>
              <w:tab/>
            </w:r>
            <w:r>
              <w:rPr>
                <w:noProof/>
                <w:webHidden/>
              </w:rPr>
              <w:fldChar w:fldCharType="begin"/>
            </w:r>
            <w:r>
              <w:rPr>
                <w:noProof/>
                <w:webHidden/>
              </w:rPr>
              <w:instrText xml:space="preserve"> PAGEREF _Toc216443919 \h </w:instrText>
            </w:r>
            <w:r>
              <w:rPr>
                <w:noProof/>
                <w:webHidden/>
              </w:rPr>
            </w:r>
            <w:r>
              <w:rPr>
                <w:noProof/>
                <w:webHidden/>
              </w:rPr>
              <w:fldChar w:fldCharType="separate"/>
            </w:r>
            <w:r w:rsidR="00815A90">
              <w:rPr>
                <w:noProof/>
                <w:webHidden/>
              </w:rPr>
              <w:t>86</w:t>
            </w:r>
            <w:r>
              <w:rPr>
                <w:noProof/>
                <w:webHidden/>
              </w:rPr>
              <w:fldChar w:fldCharType="end"/>
            </w:r>
          </w:hyperlink>
        </w:p>
        <w:p w14:paraId="3ABC1A25" w14:textId="40EA6238"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20" w:history="1">
            <w:r w:rsidRPr="00E57446">
              <w:rPr>
                <w:rStyle w:val="-"/>
                <w:b/>
                <w:noProof/>
              </w:rPr>
              <w:t>7.3.1.8</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Υποστήριξη ανάλυσης τάσεων και εντοπισμού περιοχών προς βελτίωση μέσω advanced analytics - Συνεχής Βελτίωση</w:t>
            </w:r>
            <w:r>
              <w:rPr>
                <w:noProof/>
                <w:webHidden/>
              </w:rPr>
              <w:tab/>
            </w:r>
            <w:r>
              <w:rPr>
                <w:noProof/>
                <w:webHidden/>
              </w:rPr>
              <w:fldChar w:fldCharType="begin"/>
            </w:r>
            <w:r>
              <w:rPr>
                <w:noProof/>
                <w:webHidden/>
              </w:rPr>
              <w:instrText xml:space="preserve"> PAGEREF _Toc216443920 \h </w:instrText>
            </w:r>
            <w:r>
              <w:rPr>
                <w:noProof/>
                <w:webHidden/>
              </w:rPr>
            </w:r>
            <w:r>
              <w:rPr>
                <w:noProof/>
                <w:webHidden/>
              </w:rPr>
              <w:fldChar w:fldCharType="separate"/>
            </w:r>
            <w:r w:rsidR="00815A90">
              <w:rPr>
                <w:noProof/>
                <w:webHidden/>
              </w:rPr>
              <w:t>86</w:t>
            </w:r>
            <w:r>
              <w:rPr>
                <w:noProof/>
                <w:webHidden/>
              </w:rPr>
              <w:fldChar w:fldCharType="end"/>
            </w:r>
          </w:hyperlink>
        </w:p>
        <w:p w14:paraId="5D43D8C7" w14:textId="3B2C400E"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21" w:history="1">
            <w:r w:rsidRPr="00E57446">
              <w:rPr>
                <w:rStyle w:val="-"/>
                <w:noProof/>
                <w:lang w:val="el-GR"/>
              </w:rPr>
              <w:t>7.3.2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Προδιαγραφές προτεινόμενης λύσης</w:t>
            </w:r>
            <w:r>
              <w:rPr>
                <w:noProof/>
                <w:webHidden/>
              </w:rPr>
              <w:tab/>
            </w:r>
            <w:r>
              <w:rPr>
                <w:noProof/>
                <w:webHidden/>
              </w:rPr>
              <w:fldChar w:fldCharType="begin"/>
            </w:r>
            <w:r>
              <w:rPr>
                <w:noProof/>
                <w:webHidden/>
              </w:rPr>
              <w:instrText xml:space="preserve"> PAGEREF _Toc216443921 \h </w:instrText>
            </w:r>
            <w:r>
              <w:rPr>
                <w:noProof/>
                <w:webHidden/>
              </w:rPr>
            </w:r>
            <w:r>
              <w:rPr>
                <w:noProof/>
                <w:webHidden/>
              </w:rPr>
              <w:fldChar w:fldCharType="separate"/>
            </w:r>
            <w:r w:rsidR="00815A90">
              <w:rPr>
                <w:noProof/>
                <w:webHidden/>
              </w:rPr>
              <w:t>86</w:t>
            </w:r>
            <w:r>
              <w:rPr>
                <w:noProof/>
                <w:webHidden/>
              </w:rPr>
              <w:fldChar w:fldCharType="end"/>
            </w:r>
          </w:hyperlink>
        </w:p>
        <w:p w14:paraId="0EE0343F" w14:textId="07690CB5"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22" w:history="1">
            <w:r w:rsidRPr="00E57446">
              <w:rPr>
                <w:rStyle w:val="-"/>
                <w:b/>
                <w:noProof/>
              </w:rPr>
              <w:t>7.3.2.1</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Αρχιτεκτονική της προτεινόμενης λύσης</w:t>
            </w:r>
            <w:r>
              <w:rPr>
                <w:noProof/>
                <w:webHidden/>
              </w:rPr>
              <w:tab/>
            </w:r>
            <w:r>
              <w:rPr>
                <w:noProof/>
                <w:webHidden/>
              </w:rPr>
              <w:fldChar w:fldCharType="begin"/>
            </w:r>
            <w:r>
              <w:rPr>
                <w:noProof/>
                <w:webHidden/>
              </w:rPr>
              <w:instrText xml:space="preserve"> PAGEREF _Toc216443922 \h </w:instrText>
            </w:r>
            <w:r>
              <w:rPr>
                <w:noProof/>
                <w:webHidden/>
              </w:rPr>
            </w:r>
            <w:r>
              <w:rPr>
                <w:noProof/>
                <w:webHidden/>
              </w:rPr>
              <w:fldChar w:fldCharType="separate"/>
            </w:r>
            <w:r w:rsidR="00815A90">
              <w:rPr>
                <w:noProof/>
                <w:webHidden/>
              </w:rPr>
              <w:t>86</w:t>
            </w:r>
            <w:r>
              <w:rPr>
                <w:noProof/>
                <w:webHidden/>
              </w:rPr>
              <w:fldChar w:fldCharType="end"/>
            </w:r>
          </w:hyperlink>
        </w:p>
        <w:p w14:paraId="4A410238" w14:textId="33A90DF4"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23" w:history="1">
            <w:r w:rsidRPr="00E57446">
              <w:rPr>
                <w:rStyle w:val="-"/>
                <w:b/>
                <w:noProof/>
              </w:rPr>
              <w:t>7.3.2.2</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Άδειες χρήσης</w:t>
            </w:r>
            <w:r>
              <w:rPr>
                <w:noProof/>
                <w:webHidden/>
              </w:rPr>
              <w:tab/>
            </w:r>
            <w:r>
              <w:rPr>
                <w:noProof/>
                <w:webHidden/>
              </w:rPr>
              <w:fldChar w:fldCharType="begin"/>
            </w:r>
            <w:r>
              <w:rPr>
                <w:noProof/>
                <w:webHidden/>
              </w:rPr>
              <w:instrText xml:space="preserve"> PAGEREF _Toc216443923 \h </w:instrText>
            </w:r>
            <w:r>
              <w:rPr>
                <w:noProof/>
                <w:webHidden/>
              </w:rPr>
            </w:r>
            <w:r>
              <w:rPr>
                <w:noProof/>
                <w:webHidden/>
              </w:rPr>
              <w:fldChar w:fldCharType="separate"/>
            </w:r>
            <w:r w:rsidR="00815A90">
              <w:rPr>
                <w:noProof/>
                <w:webHidden/>
              </w:rPr>
              <w:t>87</w:t>
            </w:r>
            <w:r>
              <w:rPr>
                <w:noProof/>
                <w:webHidden/>
              </w:rPr>
              <w:fldChar w:fldCharType="end"/>
            </w:r>
          </w:hyperlink>
        </w:p>
        <w:p w14:paraId="3AFEF410" w14:textId="620F03C5"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24" w:history="1">
            <w:r w:rsidRPr="00E57446">
              <w:rPr>
                <w:rStyle w:val="-"/>
                <w:noProof/>
                <w:lang w:val="el-GR"/>
              </w:rPr>
              <w:t>7.3.3</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Συμβουλευτικές Υπηρεσίες Συμμόρφωσης με NIS2 και Ν.5160/2024</w:t>
            </w:r>
            <w:r>
              <w:rPr>
                <w:noProof/>
                <w:webHidden/>
              </w:rPr>
              <w:tab/>
            </w:r>
            <w:r>
              <w:rPr>
                <w:noProof/>
                <w:webHidden/>
              </w:rPr>
              <w:fldChar w:fldCharType="begin"/>
            </w:r>
            <w:r>
              <w:rPr>
                <w:noProof/>
                <w:webHidden/>
              </w:rPr>
              <w:instrText xml:space="preserve"> PAGEREF _Toc216443924 \h </w:instrText>
            </w:r>
            <w:r>
              <w:rPr>
                <w:noProof/>
                <w:webHidden/>
              </w:rPr>
            </w:r>
            <w:r>
              <w:rPr>
                <w:noProof/>
                <w:webHidden/>
              </w:rPr>
              <w:fldChar w:fldCharType="separate"/>
            </w:r>
            <w:r w:rsidR="00815A90">
              <w:rPr>
                <w:noProof/>
                <w:webHidden/>
              </w:rPr>
              <w:t>87</w:t>
            </w:r>
            <w:r>
              <w:rPr>
                <w:noProof/>
                <w:webHidden/>
              </w:rPr>
              <w:fldChar w:fldCharType="end"/>
            </w:r>
          </w:hyperlink>
        </w:p>
        <w:p w14:paraId="61E5DBDB" w14:textId="155BB148"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25" w:history="1">
            <w:r w:rsidRPr="00E57446">
              <w:rPr>
                <w:rStyle w:val="-"/>
                <w:b/>
                <w:noProof/>
              </w:rPr>
              <w:t>7.3.3.1</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Επικαιροποίηση/ Ανάπτυξη Τεκμηρίωσης Ασφάλειας</w:t>
            </w:r>
            <w:r>
              <w:rPr>
                <w:noProof/>
                <w:webHidden/>
              </w:rPr>
              <w:tab/>
            </w:r>
            <w:r>
              <w:rPr>
                <w:noProof/>
                <w:webHidden/>
              </w:rPr>
              <w:fldChar w:fldCharType="begin"/>
            </w:r>
            <w:r>
              <w:rPr>
                <w:noProof/>
                <w:webHidden/>
              </w:rPr>
              <w:instrText xml:space="preserve"> PAGEREF _Toc216443925 \h </w:instrText>
            </w:r>
            <w:r>
              <w:rPr>
                <w:noProof/>
                <w:webHidden/>
              </w:rPr>
            </w:r>
            <w:r>
              <w:rPr>
                <w:noProof/>
                <w:webHidden/>
              </w:rPr>
              <w:fldChar w:fldCharType="separate"/>
            </w:r>
            <w:r w:rsidR="00815A90">
              <w:rPr>
                <w:noProof/>
                <w:webHidden/>
              </w:rPr>
              <w:t>87</w:t>
            </w:r>
            <w:r>
              <w:rPr>
                <w:noProof/>
                <w:webHidden/>
              </w:rPr>
              <w:fldChar w:fldCharType="end"/>
            </w:r>
          </w:hyperlink>
        </w:p>
        <w:p w14:paraId="4A305CCA" w14:textId="763F6B00"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26" w:history="1">
            <w:r w:rsidRPr="00E57446">
              <w:rPr>
                <w:rStyle w:val="-"/>
                <w:b/>
                <w:noProof/>
              </w:rPr>
              <w:t>7.3.3.2</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Διεξαγωγή Εκπαιδεύσεων</w:t>
            </w:r>
            <w:r>
              <w:rPr>
                <w:noProof/>
                <w:webHidden/>
              </w:rPr>
              <w:tab/>
            </w:r>
            <w:r>
              <w:rPr>
                <w:noProof/>
                <w:webHidden/>
              </w:rPr>
              <w:fldChar w:fldCharType="begin"/>
            </w:r>
            <w:r>
              <w:rPr>
                <w:noProof/>
                <w:webHidden/>
              </w:rPr>
              <w:instrText xml:space="preserve"> PAGEREF _Toc216443926 \h </w:instrText>
            </w:r>
            <w:r>
              <w:rPr>
                <w:noProof/>
                <w:webHidden/>
              </w:rPr>
            </w:r>
            <w:r>
              <w:rPr>
                <w:noProof/>
                <w:webHidden/>
              </w:rPr>
              <w:fldChar w:fldCharType="separate"/>
            </w:r>
            <w:r w:rsidR="00815A90">
              <w:rPr>
                <w:noProof/>
                <w:webHidden/>
              </w:rPr>
              <w:t>88</w:t>
            </w:r>
            <w:r>
              <w:rPr>
                <w:noProof/>
                <w:webHidden/>
              </w:rPr>
              <w:fldChar w:fldCharType="end"/>
            </w:r>
          </w:hyperlink>
        </w:p>
        <w:p w14:paraId="3C64915E" w14:textId="5C2D18E9"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27" w:history="1">
            <w:r w:rsidRPr="00E57446">
              <w:rPr>
                <w:rStyle w:val="-"/>
                <w:b/>
                <w:noProof/>
              </w:rPr>
              <w:t>7.3.3.3</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Αξιολόγηση Κινδύνων Κυβερνοασφάλειας (Risk Assessment)</w:t>
            </w:r>
            <w:r>
              <w:rPr>
                <w:noProof/>
                <w:webHidden/>
              </w:rPr>
              <w:tab/>
            </w:r>
            <w:r>
              <w:rPr>
                <w:noProof/>
                <w:webHidden/>
              </w:rPr>
              <w:fldChar w:fldCharType="begin"/>
            </w:r>
            <w:r>
              <w:rPr>
                <w:noProof/>
                <w:webHidden/>
              </w:rPr>
              <w:instrText xml:space="preserve"> PAGEREF _Toc216443927 \h </w:instrText>
            </w:r>
            <w:r>
              <w:rPr>
                <w:noProof/>
                <w:webHidden/>
              </w:rPr>
            </w:r>
            <w:r>
              <w:rPr>
                <w:noProof/>
                <w:webHidden/>
              </w:rPr>
              <w:fldChar w:fldCharType="separate"/>
            </w:r>
            <w:r w:rsidR="00815A90">
              <w:rPr>
                <w:noProof/>
                <w:webHidden/>
              </w:rPr>
              <w:t>88</w:t>
            </w:r>
            <w:r>
              <w:rPr>
                <w:noProof/>
                <w:webHidden/>
              </w:rPr>
              <w:fldChar w:fldCharType="end"/>
            </w:r>
          </w:hyperlink>
        </w:p>
        <w:p w14:paraId="792990C5" w14:textId="280FCBEC"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28" w:history="1">
            <w:r w:rsidRPr="00E57446">
              <w:rPr>
                <w:rStyle w:val="-"/>
                <w:b/>
                <w:noProof/>
              </w:rPr>
              <w:t>7.3.3.4</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Δοκιμές Παρείσδυσης</w:t>
            </w:r>
            <w:r>
              <w:rPr>
                <w:noProof/>
                <w:webHidden/>
              </w:rPr>
              <w:tab/>
            </w:r>
            <w:r>
              <w:rPr>
                <w:noProof/>
                <w:webHidden/>
              </w:rPr>
              <w:fldChar w:fldCharType="begin"/>
            </w:r>
            <w:r>
              <w:rPr>
                <w:noProof/>
                <w:webHidden/>
              </w:rPr>
              <w:instrText xml:space="preserve"> PAGEREF _Toc216443928 \h </w:instrText>
            </w:r>
            <w:r>
              <w:rPr>
                <w:noProof/>
                <w:webHidden/>
              </w:rPr>
            </w:r>
            <w:r>
              <w:rPr>
                <w:noProof/>
                <w:webHidden/>
              </w:rPr>
              <w:fldChar w:fldCharType="separate"/>
            </w:r>
            <w:r w:rsidR="00815A90">
              <w:rPr>
                <w:noProof/>
                <w:webHidden/>
              </w:rPr>
              <w:t>89</w:t>
            </w:r>
            <w:r>
              <w:rPr>
                <w:noProof/>
                <w:webHidden/>
              </w:rPr>
              <w:fldChar w:fldCharType="end"/>
            </w:r>
          </w:hyperlink>
        </w:p>
        <w:p w14:paraId="4AA3DCA9" w14:textId="34B786DA"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29" w:history="1">
            <w:r w:rsidRPr="00E57446">
              <w:rPr>
                <w:rStyle w:val="-"/>
                <w:b/>
                <w:noProof/>
              </w:rPr>
              <w:t>7.3.3.5</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Αποτύπωση και Ανάλυση Απαιτήσεων</w:t>
            </w:r>
            <w:r>
              <w:rPr>
                <w:noProof/>
                <w:webHidden/>
              </w:rPr>
              <w:tab/>
            </w:r>
            <w:r>
              <w:rPr>
                <w:noProof/>
                <w:webHidden/>
              </w:rPr>
              <w:fldChar w:fldCharType="begin"/>
            </w:r>
            <w:r>
              <w:rPr>
                <w:noProof/>
                <w:webHidden/>
              </w:rPr>
              <w:instrText xml:space="preserve"> PAGEREF _Toc216443929 \h </w:instrText>
            </w:r>
            <w:r>
              <w:rPr>
                <w:noProof/>
                <w:webHidden/>
              </w:rPr>
            </w:r>
            <w:r>
              <w:rPr>
                <w:noProof/>
                <w:webHidden/>
              </w:rPr>
              <w:fldChar w:fldCharType="separate"/>
            </w:r>
            <w:r w:rsidR="00815A90">
              <w:rPr>
                <w:noProof/>
                <w:webHidden/>
              </w:rPr>
              <w:t>89</w:t>
            </w:r>
            <w:r>
              <w:rPr>
                <w:noProof/>
                <w:webHidden/>
              </w:rPr>
              <w:fldChar w:fldCharType="end"/>
            </w:r>
          </w:hyperlink>
        </w:p>
        <w:p w14:paraId="0B552C6B" w14:textId="18E5B73D"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30" w:history="1">
            <w:r w:rsidRPr="00E57446">
              <w:rPr>
                <w:rStyle w:val="-"/>
                <w:rFonts w:eastAsia="SimSun"/>
                <w:noProof/>
                <w:lang w:val="el-GR"/>
              </w:rPr>
              <w:t>7.4</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rFonts w:eastAsia="SimSun"/>
                <w:noProof/>
                <w:lang w:val="el-GR"/>
              </w:rPr>
              <w:t>Χρονοδιάγραμμα υλοποίησης και παραδοτέα</w:t>
            </w:r>
            <w:r>
              <w:rPr>
                <w:noProof/>
                <w:webHidden/>
              </w:rPr>
              <w:tab/>
            </w:r>
            <w:r>
              <w:rPr>
                <w:noProof/>
                <w:webHidden/>
              </w:rPr>
              <w:fldChar w:fldCharType="begin"/>
            </w:r>
            <w:r>
              <w:rPr>
                <w:noProof/>
                <w:webHidden/>
              </w:rPr>
              <w:instrText xml:space="preserve"> PAGEREF _Toc216443930 \h </w:instrText>
            </w:r>
            <w:r>
              <w:rPr>
                <w:noProof/>
                <w:webHidden/>
              </w:rPr>
            </w:r>
            <w:r>
              <w:rPr>
                <w:noProof/>
                <w:webHidden/>
              </w:rPr>
              <w:fldChar w:fldCharType="separate"/>
            </w:r>
            <w:r w:rsidR="00815A90">
              <w:rPr>
                <w:noProof/>
                <w:webHidden/>
              </w:rPr>
              <w:t>90</w:t>
            </w:r>
            <w:r>
              <w:rPr>
                <w:noProof/>
                <w:webHidden/>
              </w:rPr>
              <w:fldChar w:fldCharType="end"/>
            </w:r>
          </w:hyperlink>
        </w:p>
        <w:p w14:paraId="5D95C35C" w14:textId="5EB23AA9"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31" w:history="1">
            <w:r w:rsidRPr="00E57446">
              <w:rPr>
                <w:rStyle w:val="-"/>
                <w:noProof/>
                <w:lang w:val="el-GR"/>
              </w:rPr>
              <w:t>7.4.1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Χρονοδιάγραμμα Έργου</w:t>
            </w:r>
            <w:r>
              <w:rPr>
                <w:noProof/>
                <w:webHidden/>
              </w:rPr>
              <w:tab/>
            </w:r>
            <w:r>
              <w:rPr>
                <w:noProof/>
                <w:webHidden/>
              </w:rPr>
              <w:fldChar w:fldCharType="begin"/>
            </w:r>
            <w:r>
              <w:rPr>
                <w:noProof/>
                <w:webHidden/>
              </w:rPr>
              <w:instrText xml:space="preserve"> PAGEREF _Toc216443931 \h </w:instrText>
            </w:r>
            <w:r>
              <w:rPr>
                <w:noProof/>
                <w:webHidden/>
              </w:rPr>
            </w:r>
            <w:r>
              <w:rPr>
                <w:noProof/>
                <w:webHidden/>
              </w:rPr>
              <w:fldChar w:fldCharType="separate"/>
            </w:r>
            <w:r w:rsidR="00815A90">
              <w:rPr>
                <w:noProof/>
                <w:webHidden/>
              </w:rPr>
              <w:t>90</w:t>
            </w:r>
            <w:r>
              <w:rPr>
                <w:noProof/>
                <w:webHidden/>
              </w:rPr>
              <w:fldChar w:fldCharType="end"/>
            </w:r>
          </w:hyperlink>
        </w:p>
        <w:p w14:paraId="55748CFE" w14:textId="5860A716"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32" w:history="1">
            <w:r w:rsidRPr="00E57446">
              <w:rPr>
                <w:rStyle w:val="-"/>
                <w:noProof/>
                <w:lang w:val="el-GR"/>
              </w:rPr>
              <w:t>7.4.2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Φάσεις Έργου</w:t>
            </w:r>
            <w:r>
              <w:rPr>
                <w:noProof/>
                <w:webHidden/>
              </w:rPr>
              <w:tab/>
            </w:r>
            <w:r>
              <w:rPr>
                <w:noProof/>
                <w:webHidden/>
              </w:rPr>
              <w:fldChar w:fldCharType="begin"/>
            </w:r>
            <w:r>
              <w:rPr>
                <w:noProof/>
                <w:webHidden/>
              </w:rPr>
              <w:instrText xml:space="preserve"> PAGEREF _Toc216443932 \h </w:instrText>
            </w:r>
            <w:r>
              <w:rPr>
                <w:noProof/>
                <w:webHidden/>
              </w:rPr>
            </w:r>
            <w:r>
              <w:rPr>
                <w:noProof/>
                <w:webHidden/>
              </w:rPr>
              <w:fldChar w:fldCharType="separate"/>
            </w:r>
            <w:r w:rsidR="00815A90">
              <w:rPr>
                <w:noProof/>
                <w:webHidden/>
              </w:rPr>
              <w:t>91</w:t>
            </w:r>
            <w:r>
              <w:rPr>
                <w:noProof/>
                <w:webHidden/>
              </w:rPr>
              <w:fldChar w:fldCharType="end"/>
            </w:r>
          </w:hyperlink>
        </w:p>
        <w:p w14:paraId="7351CDAD" w14:textId="30CFA95C"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33" w:history="1">
            <w:r w:rsidRPr="00E57446">
              <w:rPr>
                <w:rStyle w:val="-"/>
                <w:b/>
                <w:noProof/>
              </w:rPr>
              <w:t>7.4.2.1</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Φάση 0  – Διαχείριση Έργου</w:t>
            </w:r>
            <w:r>
              <w:rPr>
                <w:noProof/>
                <w:webHidden/>
              </w:rPr>
              <w:tab/>
            </w:r>
            <w:r>
              <w:rPr>
                <w:noProof/>
                <w:webHidden/>
              </w:rPr>
              <w:fldChar w:fldCharType="begin"/>
            </w:r>
            <w:r>
              <w:rPr>
                <w:noProof/>
                <w:webHidden/>
              </w:rPr>
              <w:instrText xml:space="preserve"> PAGEREF _Toc216443933 \h </w:instrText>
            </w:r>
            <w:r>
              <w:rPr>
                <w:noProof/>
                <w:webHidden/>
              </w:rPr>
            </w:r>
            <w:r>
              <w:rPr>
                <w:noProof/>
                <w:webHidden/>
              </w:rPr>
              <w:fldChar w:fldCharType="separate"/>
            </w:r>
            <w:r w:rsidR="00815A90">
              <w:rPr>
                <w:noProof/>
                <w:webHidden/>
              </w:rPr>
              <w:t>91</w:t>
            </w:r>
            <w:r>
              <w:rPr>
                <w:noProof/>
                <w:webHidden/>
              </w:rPr>
              <w:fldChar w:fldCharType="end"/>
            </w:r>
          </w:hyperlink>
        </w:p>
        <w:p w14:paraId="244C6B26" w14:textId="1DFB2FBA"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34" w:history="1">
            <w:r w:rsidRPr="00E57446">
              <w:rPr>
                <w:rStyle w:val="-"/>
                <w:b/>
                <w:noProof/>
              </w:rPr>
              <w:t>7.4.2.2</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Φάση Α.1  – Ανάλυση και Σχεδιασμός Υλοποίησης</w:t>
            </w:r>
            <w:r>
              <w:rPr>
                <w:noProof/>
                <w:webHidden/>
              </w:rPr>
              <w:tab/>
            </w:r>
            <w:r>
              <w:rPr>
                <w:noProof/>
                <w:webHidden/>
              </w:rPr>
              <w:fldChar w:fldCharType="begin"/>
            </w:r>
            <w:r>
              <w:rPr>
                <w:noProof/>
                <w:webHidden/>
              </w:rPr>
              <w:instrText xml:space="preserve"> PAGEREF _Toc216443934 \h </w:instrText>
            </w:r>
            <w:r>
              <w:rPr>
                <w:noProof/>
                <w:webHidden/>
              </w:rPr>
            </w:r>
            <w:r>
              <w:rPr>
                <w:noProof/>
                <w:webHidden/>
              </w:rPr>
              <w:fldChar w:fldCharType="separate"/>
            </w:r>
            <w:r w:rsidR="00815A90">
              <w:rPr>
                <w:noProof/>
                <w:webHidden/>
              </w:rPr>
              <w:t>92</w:t>
            </w:r>
            <w:r>
              <w:rPr>
                <w:noProof/>
                <w:webHidden/>
              </w:rPr>
              <w:fldChar w:fldCharType="end"/>
            </w:r>
          </w:hyperlink>
        </w:p>
        <w:p w14:paraId="22B749AD" w14:textId="0D3DD861"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35" w:history="1">
            <w:r w:rsidRPr="00E57446">
              <w:rPr>
                <w:rStyle w:val="-"/>
                <w:b/>
                <w:noProof/>
              </w:rPr>
              <w:t>7.4.2.3</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Φάση Α.2  – Εγκατάσταση και Παραμετροποίηση Υπηρεσίας</w:t>
            </w:r>
            <w:r>
              <w:rPr>
                <w:noProof/>
                <w:webHidden/>
              </w:rPr>
              <w:tab/>
            </w:r>
            <w:r>
              <w:rPr>
                <w:noProof/>
                <w:webHidden/>
              </w:rPr>
              <w:fldChar w:fldCharType="begin"/>
            </w:r>
            <w:r>
              <w:rPr>
                <w:noProof/>
                <w:webHidden/>
              </w:rPr>
              <w:instrText xml:space="preserve"> PAGEREF _Toc216443935 \h </w:instrText>
            </w:r>
            <w:r>
              <w:rPr>
                <w:noProof/>
                <w:webHidden/>
              </w:rPr>
            </w:r>
            <w:r>
              <w:rPr>
                <w:noProof/>
                <w:webHidden/>
              </w:rPr>
              <w:fldChar w:fldCharType="separate"/>
            </w:r>
            <w:r w:rsidR="00815A90">
              <w:rPr>
                <w:noProof/>
                <w:webHidden/>
              </w:rPr>
              <w:t>93</w:t>
            </w:r>
            <w:r>
              <w:rPr>
                <w:noProof/>
                <w:webHidden/>
              </w:rPr>
              <w:fldChar w:fldCharType="end"/>
            </w:r>
          </w:hyperlink>
        </w:p>
        <w:p w14:paraId="6C924684" w14:textId="330778A8"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36" w:history="1">
            <w:r w:rsidRPr="00E57446">
              <w:rPr>
                <w:rStyle w:val="-"/>
                <w:b/>
                <w:noProof/>
              </w:rPr>
              <w:t>7.4.2.4</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Φάση Α.3  – Ενεργοποίηση υπηρεσίας και συνεχής βελτίωση</w:t>
            </w:r>
            <w:r>
              <w:rPr>
                <w:noProof/>
                <w:webHidden/>
              </w:rPr>
              <w:tab/>
            </w:r>
            <w:r>
              <w:rPr>
                <w:noProof/>
                <w:webHidden/>
              </w:rPr>
              <w:fldChar w:fldCharType="begin"/>
            </w:r>
            <w:r>
              <w:rPr>
                <w:noProof/>
                <w:webHidden/>
              </w:rPr>
              <w:instrText xml:space="preserve"> PAGEREF _Toc216443936 \h </w:instrText>
            </w:r>
            <w:r>
              <w:rPr>
                <w:noProof/>
                <w:webHidden/>
              </w:rPr>
            </w:r>
            <w:r>
              <w:rPr>
                <w:noProof/>
                <w:webHidden/>
              </w:rPr>
              <w:fldChar w:fldCharType="separate"/>
            </w:r>
            <w:r w:rsidR="00815A90">
              <w:rPr>
                <w:noProof/>
                <w:webHidden/>
              </w:rPr>
              <w:t>94</w:t>
            </w:r>
            <w:r>
              <w:rPr>
                <w:noProof/>
                <w:webHidden/>
              </w:rPr>
              <w:fldChar w:fldCharType="end"/>
            </w:r>
          </w:hyperlink>
        </w:p>
        <w:p w14:paraId="42A81988" w14:textId="378037E5"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37" w:history="1">
            <w:r w:rsidRPr="00E57446">
              <w:rPr>
                <w:rStyle w:val="-"/>
                <w:b/>
                <w:noProof/>
              </w:rPr>
              <w:t>7.4.2.5</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Φάση Β.1  – Επικαιροποίηση/ Ανάπτυξη Τεκμηρίωσης Ασφάλειας</w:t>
            </w:r>
            <w:r>
              <w:rPr>
                <w:noProof/>
                <w:webHidden/>
              </w:rPr>
              <w:tab/>
            </w:r>
            <w:r>
              <w:rPr>
                <w:noProof/>
                <w:webHidden/>
              </w:rPr>
              <w:fldChar w:fldCharType="begin"/>
            </w:r>
            <w:r>
              <w:rPr>
                <w:noProof/>
                <w:webHidden/>
              </w:rPr>
              <w:instrText xml:space="preserve"> PAGEREF _Toc216443937 \h </w:instrText>
            </w:r>
            <w:r>
              <w:rPr>
                <w:noProof/>
                <w:webHidden/>
              </w:rPr>
            </w:r>
            <w:r>
              <w:rPr>
                <w:noProof/>
                <w:webHidden/>
              </w:rPr>
              <w:fldChar w:fldCharType="separate"/>
            </w:r>
            <w:r w:rsidR="00815A90">
              <w:rPr>
                <w:noProof/>
                <w:webHidden/>
              </w:rPr>
              <w:t>94</w:t>
            </w:r>
            <w:r>
              <w:rPr>
                <w:noProof/>
                <w:webHidden/>
              </w:rPr>
              <w:fldChar w:fldCharType="end"/>
            </w:r>
          </w:hyperlink>
        </w:p>
        <w:p w14:paraId="45E85FAE" w14:textId="3E942CB4"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38" w:history="1">
            <w:r w:rsidRPr="00E57446">
              <w:rPr>
                <w:rStyle w:val="-"/>
                <w:b/>
                <w:noProof/>
              </w:rPr>
              <w:t>7.4.2.6</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Φάση Β.2  – Διεξαγωγή Εκπαιδεύσεων</w:t>
            </w:r>
            <w:r>
              <w:rPr>
                <w:noProof/>
                <w:webHidden/>
              </w:rPr>
              <w:tab/>
            </w:r>
            <w:r>
              <w:rPr>
                <w:noProof/>
                <w:webHidden/>
              </w:rPr>
              <w:fldChar w:fldCharType="begin"/>
            </w:r>
            <w:r>
              <w:rPr>
                <w:noProof/>
                <w:webHidden/>
              </w:rPr>
              <w:instrText xml:space="preserve"> PAGEREF _Toc216443938 \h </w:instrText>
            </w:r>
            <w:r>
              <w:rPr>
                <w:noProof/>
                <w:webHidden/>
              </w:rPr>
            </w:r>
            <w:r>
              <w:rPr>
                <w:noProof/>
                <w:webHidden/>
              </w:rPr>
              <w:fldChar w:fldCharType="separate"/>
            </w:r>
            <w:r w:rsidR="00815A90">
              <w:rPr>
                <w:noProof/>
                <w:webHidden/>
              </w:rPr>
              <w:t>95</w:t>
            </w:r>
            <w:r>
              <w:rPr>
                <w:noProof/>
                <w:webHidden/>
              </w:rPr>
              <w:fldChar w:fldCharType="end"/>
            </w:r>
          </w:hyperlink>
        </w:p>
        <w:p w14:paraId="7EAB77EA" w14:textId="3AE5F0CC"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39" w:history="1">
            <w:r w:rsidRPr="00E57446">
              <w:rPr>
                <w:rStyle w:val="-"/>
                <w:b/>
                <w:noProof/>
              </w:rPr>
              <w:t>7.4.2.7</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Φάση Β.3  – Αξιολόγηση Κινδύνων Κυβερνοασφάλειας (Risk Assessment)</w:t>
            </w:r>
            <w:r>
              <w:rPr>
                <w:noProof/>
                <w:webHidden/>
              </w:rPr>
              <w:tab/>
            </w:r>
            <w:r>
              <w:rPr>
                <w:noProof/>
                <w:webHidden/>
              </w:rPr>
              <w:fldChar w:fldCharType="begin"/>
            </w:r>
            <w:r>
              <w:rPr>
                <w:noProof/>
                <w:webHidden/>
              </w:rPr>
              <w:instrText xml:space="preserve"> PAGEREF _Toc216443939 \h </w:instrText>
            </w:r>
            <w:r>
              <w:rPr>
                <w:noProof/>
                <w:webHidden/>
              </w:rPr>
            </w:r>
            <w:r>
              <w:rPr>
                <w:noProof/>
                <w:webHidden/>
              </w:rPr>
              <w:fldChar w:fldCharType="separate"/>
            </w:r>
            <w:r w:rsidR="00815A90">
              <w:rPr>
                <w:noProof/>
                <w:webHidden/>
              </w:rPr>
              <w:t>96</w:t>
            </w:r>
            <w:r>
              <w:rPr>
                <w:noProof/>
                <w:webHidden/>
              </w:rPr>
              <w:fldChar w:fldCharType="end"/>
            </w:r>
          </w:hyperlink>
        </w:p>
        <w:p w14:paraId="132446D1" w14:textId="7D953F4E"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40" w:history="1">
            <w:r w:rsidRPr="00E57446">
              <w:rPr>
                <w:rStyle w:val="-"/>
                <w:b/>
                <w:noProof/>
              </w:rPr>
              <w:t>7.4.2.8</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Φάση Β.4  – Δοκιμές Παρείσδυσης</w:t>
            </w:r>
            <w:r>
              <w:rPr>
                <w:noProof/>
                <w:webHidden/>
              </w:rPr>
              <w:tab/>
            </w:r>
            <w:r>
              <w:rPr>
                <w:noProof/>
                <w:webHidden/>
              </w:rPr>
              <w:fldChar w:fldCharType="begin"/>
            </w:r>
            <w:r>
              <w:rPr>
                <w:noProof/>
                <w:webHidden/>
              </w:rPr>
              <w:instrText xml:space="preserve"> PAGEREF _Toc216443940 \h </w:instrText>
            </w:r>
            <w:r>
              <w:rPr>
                <w:noProof/>
                <w:webHidden/>
              </w:rPr>
            </w:r>
            <w:r>
              <w:rPr>
                <w:noProof/>
                <w:webHidden/>
              </w:rPr>
              <w:fldChar w:fldCharType="separate"/>
            </w:r>
            <w:r w:rsidR="00815A90">
              <w:rPr>
                <w:noProof/>
                <w:webHidden/>
              </w:rPr>
              <w:t>96</w:t>
            </w:r>
            <w:r>
              <w:rPr>
                <w:noProof/>
                <w:webHidden/>
              </w:rPr>
              <w:fldChar w:fldCharType="end"/>
            </w:r>
          </w:hyperlink>
        </w:p>
        <w:p w14:paraId="71BD8EAC" w14:textId="69C251AB" w:rsidR="00B80676" w:rsidRDefault="00B8067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216443941" w:history="1">
            <w:r w:rsidRPr="00E57446">
              <w:rPr>
                <w:rStyle w:val="-"/>
                <w:b/>
                <w:noProof/>
              </w:rPr>
              <w:t>7.4.2.9</w:t>
            </w:r>
            <w:r>
              <w:rPr>
                <w:rFonts w:asciiTheme="minorHAnsi" w:eastAsiaTheme="minorEastAsia" w:hAnsiTheme="minorHAnsi" w:cstheme="minorBidi"/>
                <w:noProof/>
                <w:kern w:val="2"/>
                <w:sz w:val="24"/>
                <w:szCs w:val="24"/>
                <w:lang w:val="en-US" w:eastAsia="en-US"/>
                <w14:ligatures w14:val="standardContextual"/>
              </w:rPr>
              <w:tab/>
            </w:r>
            <w:r w:rsidRPr="00E57446">
              <w:rPr>
                <w:rStyle w:val="-"/>
                <w:b/>
                <w:noProof/>
              </w:rPr>
              <w:t>Φάση Β.5  – Αποτύπωση και Ανάλυση Απαιτήσεων</w:t>
            </w:r>
            <w:r>
              <w:rPr>
                <w:noProof/>
                <w:webHidden/>
              </w:rPr>
              <w:tab/>
            </w:r>
            <w:r>
              <w:rPr>
                <w:noProof/>
                <w:webHidden/>
              </w:rPr>
              <w:fldChar w:fldCharType="begin"/>
            </w:r>
            <w:r>
              <w:rPr>
                <w:noProof/>
                <w:webHidden/>
              </w:rPr>
              <w:instrText xml:space="preserve"> PAGEREF _Toc216443941 \h </w:instrText>
            </w:r>
            <w:r>
              <w:rPr>
                <w:noProof/>
                <w:webHidden/>
              </w:rPr>
            </w:r>
            <w:r>
              <w:rPr>
                <w:noProof/>
                <w:webHidden/>
              </w:rPr>
              <w:fldChar w:fldCharType="separate"/>
            </w:r>
            <w:r w:rsidR="00815A90">
              <w:rPr>
                <w:noProof/>
                <w:webHidden/>
              </w:rPr>
              <w:t>97</w:t>
            </w:r>
            <w:r>
              <w:rPr>
                <w:noProof/>
                <w:webHidden/>
              </w:rPr>
              <w:fldChar w:fldCharType="end"/>
            </w:r>
          </w:hyperlink>
        </w:p>
        <w:p w14:paraId="10175905" w14:textId="1FADB871"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42" w:history="1">
            <w:r w:rsidRPr="00E57446">
              <w:rPr>
                <w:rStyle w:val="-"/>
                <w:noProof/>
                <w:lang w:val="el-GR"/>
              </w:rPr>
              <w:t>7.4.3</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Πίνακας Φάσεων – Παραδοτέων</w:t>
            </w:r>
            <w:r>
              <w:rPr>
                <w:noProof/>
                <w:webHidden/>
              </w:rPr>
              <w:tab/>
            </w:r>
            <w:r>
              <w:rPr>
                <w:noProof/>
                <w:webHidden/>
              </w:rPr>
              <w:fldChar w:fldCharType="begin"/>
            </w:r>
            <w:r>
              <w:rPr>
                <w:noProof/>
                <w:webHidden/>
              </w:rPr>
              <w:instrText xml:space="preserve"> PAGEREF _Toc216443942 \h </w:instrText>
            </w:r>
            <w:r>
              <w:rPr>
                <w:noProof/>
                <w:webHidden/>
              </w:rPr>
            </w:r>
            <w:r>
              <w:rPr>
                <w:noProof/>
                <w:webHidden/>
              </w:rPr>
              <w:fldChar w:fldCharType="separate"/>
            </w:r>
            <w:r w:rsidR="00815A90">
              <w:rPr>
                <w:noProof/>
                <w:webHidden/>
              </w:rPr>
              <w:t>97</w:t>
            </w:r>
            <w:r>
              <w:rPr>
                <w:noProof/>
                <w:webHidden/>
              </w:rPr>
              <w:fldChar w:fldCharType="end"/>
            </w:r>
          </w:hyperlink>
        </w:p>
        <w:p w14:paraId="6ABEC418" w14:textId="468F97CA" w:rsidR="00B80676" w:rsidRDefault="00B8067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43" w:history="1">
            <w:r w:rsidRPr="00E57446">
              <w:rPr>
                <w:rStyle w:val="-"/>
                <w:rFonts w:eastAsia="SimSun"/>
                <w:noProof/>
                <w:lang w:val="el-GR"/>
              </w:rPr>
              <w:t>7.5</w:t>
            </w:r>
            <w:r>
              <w:rPr>
                <w:rFonts w:asciiTheme="minorHAnsi" w:eastAsiaTheme="minorEastAsia" w:hAnsiTheme="minorHAnsi" w:cstheme="minorBidi"/>
                <w:smallCaps w:val="0"/>
                <w:noProof/>
                <w:kern w:val="2"/>
                <w:sz w:val="24"/>
                <w:szCs w:val="24"/>
                <w:lang w:val="en-US" w:eastAsia="en-US"/>
                <w14:ligatures w14:val="standardContextual"/>
              </w:rPr>
              <w:tab/>
            </w:r>
            <w:r w:rsidRPr="00E57446">
              <w:rPr>
                <w:rStyle w:val="-"/>
                <w:rFonts w:eastAsia="SimSun"/>
                <w:noProof/>
                <w:lang w:val="el-GR"/>
              </w:rPr>
              <w:t>Μεθοδολογία Διοίκησης και Υλοποίησης Έργου</w:t>
            </w:r>
            <w:r>
              <w:rPr>
                <w:noProof/>
                <w:webHidden/>
              </w:rPr>
              <w:tab/>
            </w:r>
            <w:r>
              <w:rPr>
                <w:noProof/>
                <w:webHidden/>
              </w:rPr>
              <w:fldChar w:fldCharType="begin"/>
            </w:r>
            <w:r>
              <w:rPr>
                <w:noProof/>
                <w:webHidden/>
              </w:rPr>
              <w:instrText xml:space="preserve"> PAGEREF _Toc216443943 \h </w:instrText>
            </w:r>
            <w:r>
              <w:rPr>
                <w:noProof/>
                <w:webHidden/>
              </w:rPr>
            </w:r>
            <w:r>
              <w:rPr>
                <w:noProof/>
                <w:webHidden/>
              </w:rPr>
              <w:fldChar w:fldCharType="separate"/>
            </w:r>
            <w:r w:rsidR="00815A90">
              <w:rPr>
                <w:noProof/>
                <w:webHidden/>
              </w:rPr>
              <w:t>99</w:t>
            </w:r>
            <w:r>
              <w:rPr>
                <w:noProof/>
                <w:webHidden/>
              </w:rPr>
              <w:fldChar w:fldCharType="end"/>
            </w:r>
          </w:hyperlink>
        </w:p>
        <w:p w14:paraId="3375BE29" w14:textId="70956544"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44" w:history="1">
            <w:r w:rsidRPr="00E57446">
              <w:rPr>
                <w:rStyle w:val="-"/>
                <w:noProof/>
                <w:lang w:val="el-GR"/>
              </w:rPr>
              <w:t>7.5.1</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Μεθοδολογία Διοίκησης Έργου</w:t>
            </w:r>
            <w:r>
              <w:rPr>
                <w:noProof/>
                <w:webHidden/>
              </w:rPr>
              <w:tab/>
            </w:r>
            <w:r>
              <w:rPr>
                <w:noProof/>
                <w:webHidden/>
              </w:rPr>
              <w:fldChar w:fldCharType="begin"/>
            </w:r>
            <w:r>
              <w:rPr>
                <w:noProof/>
                <w:webHidden/>
              </w:rPr>
              <w:instrText xml:space="preserve"> PAGEREF _Toc216443944 \h </w:instrText>
            </w:r>
            <w:r>
              <w:rPr>
                <w:noProof/>
                <w:webHidden/>
              </w:rPr>
            </w:r>
            <w:r>
              <w:rPr>
                <w:noProof/>
                <w:webHidden/>
              </w:rPr>
              <w:fldChar w:fldCharType="separate"/>
            </w:r>
            <w:r w:rsidR="00815A90">
              <w:rPr>
                <w:noProof/>
                <w:webHidden/>
              </w:rPr>
              <w:t>99</w:t>
            </w:r>
            <w:r>
              <w:rPr>
                <w:noProof/>
                <w:webHidden/>
              </w:rPr>
              <w:fldChar w:fldCharType="end"/>
            </w:r>
          </w:hyperlink>
        </w:p>
        <w:p w14:paraId="470D04E2" w14:textId="6F9C32D2"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45" w:history="1">
            <w:r w:rsidRPr="00E57446">
              <w:rPr>
                <w:rStyle w:val="-"/>
                <w:noProof/>
                <w:lang w:val="el-GR"/>
              </w:rPr>
              <w:t>7.5.2</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Σχήμα Διοίκησης Έργου</w:t>
            </w:r>
            <w:r>
              <w:rPr>
                <w:noProof/>
                <w:webHidden/>
              </w:rPr>
              <w:tab/>
            </w:r>
            <w:r>
              <w:rPr>
                <w:noProof/>
                <w:webHidden/>
              </w:rPr>
              <w:fldChar w:fldCharType="begin"/>
            </w:r>
            <w:r>
              <w:rPr>
                <w:noProof/>
                <w:webHidden/>
              </w:rPr>
              <w:instrText xml:space="preserve"> PAGEREF _Toc216443945 \h </w:instrText>
            </w:r>
            <w:r>
              <w:rPr>
                <w:noProof/>
                <w:webHidden/>
              </w:rPr>
            </w:r>
            <w:r>
              <w:rPr>
                <w:noProof/>
                <w:webHidden/>
              </w:rPr>
              <w:fldChar w:fldCharType="separate"/>
            </w:r>
            <w:r w:rsidR="00815A90">
              <w:rPr>
                <w:noProof/>
                <w:webHidden/>
              </w:rPr>
              <w:t>99</w:t>
            </w:r>
            <w:r>
              <w:rPr>
                <w:noProof/>
                <w:webHidden/>
              </w:rPr>
              <w:fldChar w:fldCharType="end"/>
            </w:r>
          </w:hyperlink>
        </w:p>
        <w:p w14:paraId="598131B5" w14:textId="53F5357C" w:rsidR="00B80676" w:rsidRDefault="00B80676">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46" w:history="1">
            <w:r w:rsidRPr="00E57446">
              <w:rPr>
                <w:rStyle w:val="-"/>
                <w:noProof/>
                <w:lang w:val="el-GR"/>
              </w:rPr>
              <w:t>7.5.3</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Μεθοδολογία υλοποίησης Έργου</w:t>
            </w:r>
            <w:r>
              <w:rPr>
                <w:noProof/>
                <w:webHidden/>
              </w:rPr>
              <w:tab/>
            </w:r>
            <w:r>
              <w:rPr>
                <w:noProof/>
                <w:webHidden/>
              </w:rPr>
              <w:fldChar w:fldCharType="begin"/>
            </w:r>
            <w:r>
              <w:rPr>
                <w:noProof/>
                <w:webHidden/>
              </w:rPr>
              <w:instrText xml:space="preserve"> PAGEREF _Toc216443946 \h </w:instrText>
            </w:r>
            <w:r>
              <w:rPr>
                <w:noProof/>
                <w:webHidden/>
              </w:rPr>
            </w:r>
            <w:r>
              <w:rPr>
                <w:noProof/>
                <w:webHidden/>
              </w:rPr>
              <w:fldChar w:fldCharType="separate"/>
            </w:r>
            <w:r w:rsidR="00815A90">
              <w:rPr>
                <w:noProof/>
                <w:webHidden/>
              </w:rPr>
              <w:t>100</w:t>
            </w:r>
            <w:r>
              <w:rPr>
                <w:noProof/>
                <w:webHidden/>
              </w:rPr>
              <w:fldChar w:fldCharType="end"/>
            </w:r>
          </w:hyperlink>
        </w:p>
        <w:p w14:paraId="4C5CE444" w14:textId="1E088F7A" w:rsidR="00B80676" w:rsidRDefault="00B80676">
          <w:pPr>
            <w:pStyle w:val="1c"/>
            <w:tabs>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16443947" w:history="1">
            <w:r w:rsidRPr="00E57446">
              <w:rPr>
                <w:rStyle w:val="-"/>
                <w:rFonts w:eastAsia="SimSun"/>
                <w:noProof/>
                <w:lang w:val="el-GR"/>
              </w:rPr>
              <w:t>ΜΕΡΟΣ Β - ΟΙΚΟΝΟΜΙΚΟ ΑΝΤΙΚΕΙΜΕΝΟ ΤΗΣ ΣΥΜΒΑΣΗΣ</w:t>
            </w:r>
            <w:r>
              <w:rPr>
                <w:noProof/>
                <w:webHidden/>
              </w:rPr>
              <w:tab/>
            </w:r>
            <w:r>
              <w:rPr>
                <w:noProof/>
                <w:webHidden/>
              </w:rPr>
              <w:fldChar w:fldCharType="begin"/>
            </w:r>
            <w:r>
              <w:rPr>
                <w:noProof/>
                <w:webHidden/>
              </w:rPr>
              <w:instrText xml:space="preserve"> PAGEREF _Toc216443947 \h </w:instrText>
            </w:r>
            <w:r>
              <w:rPr>
                <w:noProof/>
                <w:webHidden/>
              </w:rPr>
            </w:r>
            <w:r>
              <w:rPr>
                <w:noProof/>
                <w:webHidden/>
              </w:rPr>
              <w:fldChar w:fldCharType="separate"/>
            </w:r>
            <w:r w:rsidR="00815A90">
              <w:rPr>
                <w:noProof/>
                <w:webHidden/>
              </w:rPr>
              <w:t>101</w:t>
            </w:r>
            <w:r>
              <w:rPr>
                <w:noProof/>
                <w:webHidden/>
              </w:rPr>
              <w:fldChar w:fldCharType="end"/>
            </w:r>
          </w:hyperlink>
        </w:p>
        <w:p w14:paraId="22ADD3AE" w14:textId="276CB49A" w:rsidR="00B80676" w:rsidRDefault="00B80676">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48" w:history="1">
            <w:r w:rsidRPr="00E57446">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_Toc216443948 \h </w:instrText>
            </w:r>
            <w:r>
              <w:rPr>
                <w:noProof/>
                <w:webHidden/>
              </w:rPr>
            </w:r>
            <w:r>
              <w:rPr>
                <w:noProof/>
                <w:webHidden/>
              </w:rPr>
              <w:fldChar w:fldCharType="separate"/>
            </w:r>
            <w:r w:rsidR="00815A90">
              <w:rPr>
                <w:noProof/>
                <w:webHidden/>
              </w:rPr>
              <w:t>102</w:t>
            </w:r>
            <w:r>
              <w:rPr>
                <w:noProof/>
                <w:webHidden/>
              </w:rPr>
              <w:fldChar w:fldCharType="end"/>
            </w:r>
          </w:hyperlink>
        </w:p>
        <w:p w14:paraId="019E7EED" w14:textId="4AD79DE5" w:rsidR="00B80676" w:rsidRDefault="00B80676">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49" w:history="1">
            <w:r w:rsidRPr="00E57446">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_Toc216443949 \h </w:instrText>
            </w:r>
            <w:r>
              <w:rPr>
                <w:noProof/>
                <w:webHidden/>
              </w:rPr>
            </w:r>
            <w:r>
              <w:rPr>
                <w:noProof/>
                <w:webHidden/>
              </w:rPr>
              <w:fldChar w:fldCharType="separate"/>
            </w:r>
            <w:r w:rsidR="00815A90">
              <w:rPr>
                <w:noProof/>
                <w:webHidden/>
              </w:rPr>
              <w:t>104</w:t>
            </w:r>
            <w:r>
              <w:rPr>
                <w:noProof/>
                <w:webHidden/>
              </w:rPr>
              <w:fldChar w:fldCharType="end"/>
            </w:r>
          </w:hyperlink>
        </w:p>
        <w:p w14:paraId="3877ECDD" w14:textId="0F41DA0A" w:rsidR="00B80676" w:rsidRDefault="00B80676">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50" w:history="1">
            <w:r w:rsidRPr="00E57446">
              <w:rPr>
                <w:rStyle w:val="-"/>
                <w:noProof/>
                <w:lang w:val="el-GR"/>
              </w:rPr>
              <w:t>ΠΑΡΑΡΤΗΜΑ Ι</w:t>
            </w:r>
            <w:r w:rsidRPr="00E57446">
              <w:rPr>
                <w:rStyle w:val="-"/>
                <w:noProof/>
              </w:rPr>
              <w:t>V</w:t>
            </w:r>
            <w:r w:rsidRPr="00E57446">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_Toc216443950 \h </w:instrText>
            </w:r>
            <w:r>
              <w:rPr>
                <w:noProof/>
                <w:webHidden/>
              </w:rPr>
            </w:r>
            <w:r>
              <w:rPr>
                <w:noProof/>
                <w:webHidden/>
              </w:rPr>
              <w:fldChar w:fldCharType="separate"/>
            </w:r>
            <w:r w:rsidR="00815A90">
              <w:rPr>
                <w:noProof/>
                <w:webHidden/>
              </w:rPr>
              <w:t>105</w:t>
            </w:r>
            <w:r>
              <w:rPr>
                <w:noProof/>
                <w:webHidden/>
              </w:rPr>
              <w:fldChar w:fldCharType="end"/>
            </w:r>
          </w:hyperlink>
        </w:p>
        <w:p w14:paraId="6BC6BEEA" w14:textId="4C433462" w:rsidR="00B80676" w:rsidRDefault="00B80676">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51" w:history="1">
            <w:r w:rsidRPr="00E57446">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_Toc216443951 \h </w:instrText>
            </w:r>
            <w:r>
              <w:rPr>
                <w:noProof/>
                <w:webHidden/>
              </w:rPr>
            </w:r>
            <w:r>
              <w:rPr>
                <w:noProof/>
                <w:webHidden/>
              </w:rPr>
              <w:fldChar w:fldCharType="separate"/>
            </w:r>
            <w:r w:rsidR="00815A90">
              <w:rPr>
                <w:noProof/>
                <w:webHidden/>
              </w:rPr>
              <w:t>108</w:t>
            </w:r>
            <w:r>
              <w:rPr>
                <w:noProof/>
                <w:webHidden/>
              </w:rPr>
              <w:fldChar w:fldCharType="end"/>
            </w:r>
          </w:hyperlink>
        </w:p>
        <w:p w14:paraId="4296FA23" w14:textId="54C497E9" w:rsidR="00B80676" w:rsidRDefault="00B80676">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52" w:history="1">
            <w:r w:rsidRPr="00E57446">
              <w:rPr>
                <w:rStyle w:val="-"/>
                <w:noProof/>
                <w:lang w:val="el-GR"/>
              </w:rPr>
              <w:t xml:space="preserve">ΠΑΡΑΡΤΗΜΑ </w:t>
            </w:r>
            <w:r w:rsidRPr="00E57446">
              <w:rPr>
                <w:rStyle w:val="-"/>
                <w:noProof/>
              </w:rPr>
              <w:t>VI</w:t>
            </w:r>
            <w:r w:rsidRPr="00E57446">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_Toc216443952 \h </w:instrText>
            </w:r>
            <w:r>
              <w:rPr>
                <w:noProof/>
                <w:webHidden/>
              </w:rPr>
            </w:r>
            <w:r>
              <w:rPr>
                <w:noProof/>
                <w:webHidden/>
              </w:rPr>
              <w:fldChar w:fldCharType="separate"/>
            </w:r>
            <w:r w:rsidR="00815A90">
              <w:rPr>
                <w:noProof/>
                <w:webHidden/>
              </w:rPr>
              <w:t>109</w:t>
            </w:r>
            <w:r>
              <w:rPr>
                <w:noProof/>
                <w:webHidden/>
              </w:rPr>
              <w:fldChar w:fldCharType="end"/>
            </w:r>
          </w:hyperlink>
        </w:p>
        <w:p w14:paraId="3506F68B" w14:textId="703009A5" w:rsidR="00B80676" w:rsidRDefault="00B80676">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53" w:history="1">
            <w:r w:rsidRPr="00E57446">
              <w:rPr>
                <w:rStyle w:val="-"/>
                <w:noProof/>
                <w:lang w:val="el-GR"/>
              </w:rPr>
              <w:t>ΠΑΡΑΡΤΗΜΑ VIΙ – Άλλες Δηλώσεις</w:t>
            </w:r>
            <w:r>
              <w:rPr>
                <w:noProof/>
                <w:webHidden/>
              </w:rPr>
              <w:tab/>
            </w:r>
            <w:r>
              <w:rPr>
                <w:noProof/>
                <w:webHidden/>
              </w:rPr>
              <w:fldChar w:fldCharType="begin"/>
            </w:r>
            <w:r>
              <w:rPr>
                <w:noProof/>
                <w:webHidden/>
              </w:rPr>
              <w:instrText xml:space="preserve"> PAGEREF _Toc216443953 \h </w:instrText>
            </w:r>
            <w:r>
              <w:rPr>
                <w:noProof/>
                <w:webHidden/>
              </w:rPr>
            </w:r>
            <w:r>
              <w:rPr>
                <w:noProof/>
                <w:webHidden/>
              </w:rPr>
              <w:fldChar w:fldCharType="separate"/>
            </w:r>
            <w:r w:rsidR="00815A90">
              <w:rPr>
                <w:noProof/>
                <w:webHidden/>
              </w:rPr>
              <w:t>111</w:t>
            </w:r>
            <w:r>
              <w:rPr>
                <w:noProof/>
                <w:webHidden/>
              </w:rPr>
              <w:fldChar w:fldCharType="end"/>
            </w:r>
          </w:hyperlink>
        </w:p>
        <w:p w14:paraId="672D0690" w14:textId="50FEEB62" w:rsidR="00B80676" w:rsidRDefault="00B80676">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54" w:history="1">
            <w:r w:rsidRPr="00E57446">
              <w:rPr>
                <w:rStyle w:val="-"/>
                <w:noProof/>
                <w:lang w:val="el-GR"/>
              </w:rPr>
              <w:t xml:space="preserve">ΠΑΡΑΡΤΗΜΑ </w:t>
            </w:r>
            <w:r w:rsidRPr="00E57446">
              <w:rPr>
                <w:rStyle w:val="-"/>
                <w:noProof/>
              </w:rPr>
              <w:t>VIII</w:t>
            </w:r>
            <w:r w:rsidRPr="00E57446">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_Toc216443954 \h </w:instrText>
            </w:r>
            <w:r>
              <w:rPr>
                <w:noProof/>
                <w:webHidden/>
              </w:rPr>
            </w:r>
            <w:r>
              <w:rPr>
                <w:noProof/>
                <w:webHidden/>
              </w:rPr>
              <w:fldChar w:fldCharType="separate"/>
            </w:r>
            <w:r w:rsidR="00815A90">
              <w:rPr>
                <w:noProof/>
                <w:webHidden/>
              </w:rPr>
              <w:t>112</w:t>
            </w:r>
            <w:r>
              <w:rPr>
                <w:noProof/>
                <w:webHidden/>
              </w:rPr>
              <w:fldChar w:fldCharType="end"/>
            </w:r>
          </w:hyperlink>
        </w:p>
        <w:p w14:paraId="4561BADF" w14:textId="2B64C55D" w:rsidR="00B80676" w:rsidRDefault="00B80676">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55" w:history="1">
            <w:r w:rsidRPr="00E57446">
              <w:rPr>
                <w:rStyle w:val="-"/>
                <w:noProof/>
                <w:lang w:val="el-GR"/>
              </w:rPr>
              <w:t>I.</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_Toc216443955 \h </w:instrText>
            </w:r>
            <w:r>
              <w:rPr>
                <w:noProof/>
                <w:webHidden/>
              </w:rPr>
            </w:r>
            <w:r>
              <w:rPr>
                <w:noProof/>
                <w:webHidden/>
              </w:rPr>
              <w:fldChar w:fldCharType="separate"/>
            </w:r>
            <w:r w:rsidR="00815A90">
              <w:rPr>
                <w:noProof/>
                <w:webHidden/>
              </w:rPr>
              <w:t>112</w:t>
            </w:r>
            <w:r>
              <w:rPr>
                <w:noProof/>
                <w:webHidden/>
              </w:rPr>
              <w:fldChar w:fldCharType="end"/>
            </w:r>
          </w:hyperlink>
        </w:p>
        <w:p w14:paraId="514AE0D1" w14:textId="5BA53314" w:rsidR="00B80676" w:rsidRDefault="00B80676">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216443956" w:history="1">
            <w:r w:rsidRPr="00E57446">
              <w:rPr>
                <w:rStyle w:val="-"/>
                <w:noProof/>
                <w:lang w:val="el-GR"/>
              </w:rPr>
              <w:t>II.</w:t>
            </w:r>
            <w:r>
              <w:rPr>
                <w:rFonts w:asciiTheme="minorHAnsi" w:eastAsiaTheme="minorEastAsia" w:hAnsiTheme="minorHAnsi" w:cstheme="minorBidi"/>
                <w:i w:val="0"/>
                <w:iCs w:val="0"/>
                <w:noProof/>
                <w:kern w:val="2"/>
                <w:sz w:val="24"/>
                <w:szCs w:val="24"/>
                <w:lang w:val="en-US" w:eastAsia="en-US"/>
                <w14:ligatures w14:val="standardContextual"/>
              </w:rPr>
              <w:tab/>
            </w:r>
            <w:r w:rsidRPr="00E57446">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_Toc216443956 \h </w:instrText>
            </w:r>
            <w:r>
              <w:rPr>
                <w:noProof/>
                <w:webHidden/>
              </w:rPr>
            </w:r>
            <w:r>
              <w:rPr>
                <w:noProof/>
                <w:webHidden/>
              </w:rPr>
              <w:fldChar w:fldCharType="separate"/>
            </w:r>
            <w:r w:rsidR="00815A90">
              <w:rPr>
                <w:noProof/>
                <w:webHidden/>
              </w:rPr>
              <w:t>113</w:t>
            </w:r>
            <w:r>
              <w:rPr>
                <w:noProof/>
                <w:webHidden/>
              </w:rPr>
              <w:fldChar w:fldCharType="end"/>
            </w:r>
          </w:hyperlink>
        </w:p>
        <w:p w14:paraId="409F89AB" w14:textId="43CEED2F" w:rsidR="00B80676" w:rsidRDefault="00B80676">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57" w:history="1">
            <w:r w:rsidRPr="00E57446">
              <w:rPr>
                <w:rStyle w:val="-"/>
                <w:noProof/>
                <w:lang w:val="el-GR"/>
              </w:rPr>
              <w:t xml:space="preserve">ΠΑΡΑΡΤΗΜΑ </w:t>
            </w:r>
            <w:r w:rsidRPr="00E57446">
              <w:rPr>
                <w:rStyle w:val="-"/>
                <w:noProof/>
                <w:lang w:val="en-US"/>
              </w:rPr>
              <w:t>IX</w:t>
            </w:r>
            <w:r w:rsidRPr="00E57446">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_Toc216443957 \h </w:instrText>
            </w:r>
            <w:r>
              <w:rPr>
                <w:noProof/>
                <w:webHidden/>
              </w:rPr>
            </w:r>
            <w:r>
              <w:rPr>
                <w:noProof/>
                <w:webHidden/>
              </w:rPr>
              <w:fldChar w:fldCharType="separate"/>
            </w:r>
            <w:r w:rsidR="00815A90">
              <w:rPr>
                <w:noProof/>
                <w:webHidden/>
              </w:rPr>
              <w:t>114</w:t>
            </w:r>
            <w:r>
              <w:rPr>
                <w:noProof/>
                <w:webHidden/>
              </w:rPr>
              <w:fldChar w:fldCharType="end"/>
            </w:r>
          </w:hyperlink>
        </w:p>
        <w:p w14:paraId="4371337F" w14:textId="3D4DADAD" w:rsidR="00B80676" w:rsidRDefault="00B80676">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216443958" w:history="1">
            <w:r w:rsidRPr="00E57446">
              <w:rPr>
                <w:rStyle w:val="-"/>
                <w:noProof/>
                <w:lang w:val="el-GR"/>
              </w:rPr>
              <w:t>ΠΑΡΑΡΤΗΜΑ X – Ρήτρα Ακεραιότητας</w:t>
            </w:r>
            <w:r>
              <w:rPr>
                <w:noProof/>
                <w:webHidden/>
              </w:rPr>
              <w:tab/>
            </w:r>
            <w:r>
              <w:rPr>
                <w:noProof/>
                <w:webHidden/>
              </w:rPr>
              <w:fldChar w:fldCharType="begin"/>
            </w:r>
            <w:r>
              <w:rPr>
                <w:noProof/>
                <w:webHidden/>
              </w:rPr>
              <w:instrText xml:space="preserve"> PAGEREF _Toc216443958 \h </w:instrText>
            </w:r>
            <w:r>
              <w:rPr>
                <w:noProof/>
                <w:webHidden/>
              </w:rPr>
            </w:r>
            <w:r>
              <w:rPr>
                <w:noProof/>
                <w:webHidden/>
              </w:rPr>
              <w:fldChar w:fldCharType="separate"/>
            </w:r>
            <w:r w:rsidR="00815A90">
              <w:rPr>
                <w:noProof/>
                <w:webHidden/>
              </w:rPr>
              <w:t>115</w:t>
            </w:r>
            <w:r>
              <w:rPr>
                <w:noProof/>
                <w:webHidden/>
              </w:rPr>
              <w:fldChar w:fldCharType="end"/>
            </w:r>
          </w:hyperlink>
        </w:p>
        <w:p w14:paraId="25698511" w14:textId="68D168D3"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583597">
          <w:pgSz w:w="11906" w:h="16838"/>
          <w:pgMar w:top="1134" w:right="1134" w:bottom="1134" w:left="1134" w:header="720" w:footer="709" w:gutter="0"/>
          <w:cols w:space="720"/>
          <w:docGrid w:linePitch="360"/>
        </w:sectPr>
      </w:pPr>
    </w:p>
    <w:p w14:paraId="55CD7CD3" w14:textId="77777777" w:rsidR="008338F0" w:rsidRPr="003329FF" w:rsidRDefault="003355E7" w:rsidP="00BA73EE">
      <w:pPr>
        <w:pStyle w:val="1"/>
        <w:numPr>
          <w:ilvl w:val="0"/>
          <w:numId w:val="13"/>
        </w:numPr>
        <w:rPr>
          <w:lang w:val="el-GR"/>
        </w:rPr>
      </w:pPr>
      <w:bookmarkStart w:id="12" w:name="_Toc97194404"/>
      <w:bookmarkStart w:id="13" w:name="_Toc216443826"/>
      <w:r w:rsidRPr="003329FF">
        <w:rPr>
          <w:lang w:val="el-GR"/>
        </w:rPr>
        <w:t>ΑΝΑΘΕΤΟΥΣΑ ΑΡΧΗ ΚΑΙ ΑΝΤΙΚΕΙΜΕΝΟ ΣΥΜΒΑΣΗΣ</w:t>
      </w:r>
      <w:bookmarkEnd w:id="12"/>
      <w:bookmarkEnd w:id="13"/>
    </w:p>
    <w:p w14:paraId="473A9C05" w14:textId="77777777" w:rsidR="008338F0" w:rsidRPr="0032146B" w:rsidRDefault="003355E7" w:rsidP="00BA73EE">
      <w:pPr>
        <w:pStyle w:val="2"/>
        <w:numPr>
          <w:ilvl w:val="1"/>
          <w:numId w:val="14"/>
        </w:numPr>
        <w:rPr>
          <w:lang w:val="el-GR"/>
        </w:rPr>
      </w:pPr>
      <w:bookmarkStart w:id="14" w:name="_Toc97194256"/>
      <w:bookmarkStart w:id="15" w:name="_Toc97194405"/>
      <w:bookmarkStart w:id="16" w:name="_Toc216443827"/>
      <w:r w:rsidRPr="0032146B">
        <w:rPr>
          <w:lang w:val="el-GR"/>
        </w:rPr>
        <w:t>Στοιχεία Αναθέτουσας Αρχής</w:t>
      </w:r>
      <w:bookmarkEnd w:id="14"/>
      <w:bookmarkEnd w:id="15"/>
      <w:bookmarkEnd w:id="16"/>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784C5C" w14:paraId="1271556F" w14:textId="77777777">
        <w:tc>
          <w:tcPr>
            <w:tcW w:w="5245" w:type="dxa"/>
            <w:tcBorders>
              <w:top w:val="single" w:sz="4" w:space="0" w:color="000000"/>
              <w:left w:val="single" w:sz="4" w:space="0" w:color="000000"/>
              <w:bottom w:val="single" w:sz="4" w:space="0" w:color="000000"/>
            </w:tcBorders>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tcPr>
          <w:p w14:paraId="4D62442F" w14:textId="5903591F" w:rsidR="004D0444" w:rsidRPr="00603221" w:rsidRDefault="004D0444" w:rsidP="004D0444">
            <w:pPr>
              <w:pStyle w:val="normalwithoutspacing"/>
            </w:pPr>
            <w:r w:rsidRPr="00F04160">
              <w:t xml:space="preserve">Κωδικός </w:t>
            </w:r>
            <w:r w:rsidR="007113DC">
              <w:t>Αναθέτουσας Αρχής για την η</w:t>
            </w:r>
            <w:r w:rsidRPr="00F04160">
              <w:t xml:space="preserve">λεκτρονική </w:t>
            </w:r>
            <w:r w:rsidR="007113DC">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tcPr>
          <w:p w14:paraId="4DDEA37A" w14:textId="31983779" w:rsidR="004D0444" w:rsidRPr="00603221" w:rsidRDefault="004D0444" w:rsidP="004D0444">
            <w:pPr>
              <w:pStyle w:val="normalwithoutspacing"/>
              <w:snapToGrid w:val="0"/>
            </w:pPr>
            <w:r w:rsidRPr="00782EAD">
              <w:t>1053.E00553.00</w:t>
            </w:r>
            <w:r w:rsidR="00556654">
              <w:rPr>
                <w:lang w:val="en-US"/>
              </w:rPr>
              <w:t>0</w:t>
            </w:r>
            <w:r w:rsidR="00495D17">
              <w:t>1</w:t>
            </w:r>
          </w:p>
        </w:tc>
      </w:tr>
      <w:tr w:rsidR="008338F0" w:rsidRPr="00DF02B0" w14:paraId="6B71AA81" w14:textId="77777777">
        <w:tc>
          <w:tcPr>
            <w:tcW w:w="5245" w:type="dxa"/>
            <w:tcBorders>
              <w:top w:val="single" w:sz="4" w:space="0" w:color="000000"/>
              <w:left w:val="single" w:sz="4" w:space="0" w:color="000000"/>
              <w:bottom w:val="single" w:sz="4" w:space="0" w:color="000000"/>
            </w:tcBorders>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tcPr>
          <w:p w14:paraId="7ED2F1A7" w14:textId="4C74CB81"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tcPr>
          <w:p w14:paraId="537E91E5" w14:textId="49D4E05C"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7DD1BD7C" w14:textId="4171F162" w:rsidR="008338F0" w:rsidRPr="00603221" w:rsidRDefault="00E817D9">
            <w:pPr>
              <w:pStyle w:val="normalwithoutspacing"/>
              <w:snapToGrid w:val="0"/>
              <w:rPr>
                <w:lang w:val="en-US"/>
              </w:rPr>
            </w:pPr>
            <w:hyperlink r:id="rId17" w:history="1">
              <w:r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210A5084" w14:textId="38E76514" w:rsidR="008338F0" w:rsidRPr="00CE4984" w:rsidRDefault="00CE4984">
            <w:pPr>
              <w:pStyle w:val="normalwithoutspacing"/>
              <w:snapToGrid w:val="0"/>
              <w:rPr>
                <w:highlight w:val="magenta"/>
              </w:rPr>
            </w:pPr>
            <w:r w:rsidRPr="00CE4984">
              <w:rPr>
                <w:lang w:val="en-US"/>
              </w:rPr>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tcPr>
          <w:p w14:paraId="75C5E03C" w14:textId="4B462726" w:rsidR="008338F0" w:rsidRPr="00603221" w:rsidRDefault="00E817D9">
            <w:pPr>
              <w:pStyle w:val="normalwithoutspacing"/>
              <w:snapToGrid w:val="0"/>
            </w:pPr>
            <w:hyperlink r:id="rId18" w:history="1">
              <w:r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rsidP="00A45B1F">
      <w:pPr>
        <w:pStyle w:val="normalwithoutspacing"/>
        <w:spacing w:before="120" w:after="0"/>
      </w:pPr>
      <w:r w:rsidRPr="00603221">
        <w:rPr>
          <w:b/>
        </w:rPr>
        <w:t xml:space="preserve">Είδος Αναθέτουσας Αρχής </w:t>
      </w:r>
    </w:p>
    <w:p w14:paraId="44146439" w14:textId="77777777" w:rsidR="008338F0" w:rsidRPr="00603221" w:rsidRDefault="003355E7" w:rsidP="00A45B1F">
      <w:pPr>
        <w:pStyle w:val="normalwithoutspacing"/>
        <w:spacing w:before="120" w:after="0"/>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rsidP="00A45B1F">
      <w:pPr>
        <w:pStyle w:val="normalwithoutspacing"/>
        <w:spacing w:before="120" w:after="0"/>
      </w:pPr>
      <w:r w:rsidRPr="00603221">
        <w:rPr>
          <w:b/>
        </w:rPr>
        <w:t>Κύρια δραστηριότητα Α.Α.</w:t>
      </w:r>
    </w:p>
    <w:p w14:paraId="39CCC49B" w14:textId="77777777" w:rsidR="008338F0" w:rsidRPr="00603221" w:rsidRDefault="003355E7" w:rsidP="00A45B1F">
      <w:pPr>
        <w:pStyle w:val="normalwithoutspacing"/>
        <w:spacing w:before="120" w:after="0"/>
      </w:pPr>
      <w:r w:rsidRPr="00603221">
        <w:t xml:space="preserve">Η κύρια δραστηριότητα της Αναθέτουσας Αρχής είναι </w:t>
      </w:r>
      <w:r w:rsidR="00EB0718" w:rsidRPr="00603221">
        <w:t>«Γενικές Δημόσιες Υπηρεσίες».</w:t>
      </w:r>
    </w:p>
    <w:p w14:paraId="7F9F39E8" w14:textId="4E1DCCD6" w:rsidR="008338F0" w:rsidRPr="00603221" w:rsidRDefault="003355E7" w:rsidP="00A45B1F">
      <w:pPr>
        <w:pStyle w:val="normalwithoutspacing"/>
        <w:spacing w:before="120" w:after="0"/>
      </w:pPr>
      <w:r w:rsidRPr="00603221">
        <w:t>Εφαρμοστέο εθνικό δίκαιο</w:t>
      </w:r>
      <w:r w:rsidR="00E1337D" w:rsidRPr="00603221">
        <w:t xml:space="preserve"> </w:t>
      </w:r>
      <w:r w:rsidRPr="00603221">
        <w:t xml:space="preserve">είναι το </w:t>
      </w:r>
      <w:r w:rsidR="00DB2700" w:rsidRPr="00603221">
        <w:t>Ελληνικό</w:t>
      </w:r>
      <w:r w:rsidRPr="00603221">
        <w:t xml:space="preserve">: </w:t>
      </w:r>
    </w:p>
    <w:p w14:paraId="1A7D840D" w14:textId="77777777" w:rsidR="008338F0" w:rsidRPr="00603221" w:rsidRDefault="003355E7" w:rsidP="00A45B1F">
      <w:pPr>
        <w:suppressAutoHyphens w:val="0"/>
        <w:spacing w:before="120" w:after="0"/>
        <w:jc w:val="left"/>
        <w:rPr>
          <w:lang w:val="el-GR"/>
        </w:rPr>
      </w:pPr>
      <w:r w:rsidRPr="00603221">
        <w:rPr>
          <w:b/>
          <w:lang w:val="el-GR"/>
        </w:rPr>
        <w:t xml:space="preserve">Στοιχεία Επικοινωνίας </w:t>
      </w:r>
    </w:p>
    <w:p w14:paraId="5C3FA97B" w14:textId="4E286945" w:rsidR="002E1FDE" w:rsidRDefault="003355E7" w:rsidP="00A45B1F">
      <w:pPr>
        <w:pStyle w:val="normalwithoutspacing"/>
        <w:spacing w:before="120" w:after="0"/>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rsidRPr="00603221">
        <w:t>Ε.Σ.Η.ΔΗ.Σ.</w:t>
      </w:r>
      <w:r w:rsidR="002E1FDE" w:rsidRPr="00603221">
        <w:t xml:space="preserve"> και μέσω της διαδικτυακής πύλης της Αναθέτουσας Αρχής </w:t>
      </w:r>
      <w:hyperlink r:id="rId19" w:history="1">
        <w:r w:rsidR="00154623" w:rsidRPr="009344C5">
          <w:rPr>
            <w:rStyle w:val="-"/>
          </w:rPr>
          <w:t>http://www.ktpae.gr</w:t>
        </w:r>
      </w:hyperlink>
    </w:p>
    <w:p w14:paraId="1155CDD2" w14:textId="7F5B5C32" w:rsidR="00154623" w:rsidRPr="00EC13C7" w:rsidRDefault="00154623" w:rsidP="00A45B1F">
      <w:pPr>
        <w:pStyle w:val="normalwithoutspacing"/>
        <w:spacing w:before="120" w:after="0"/>
        <w:ind w:left="567"/>
      </w:pPr>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προσβάσιμο από τη Διαδικτυακή Πύλη (</w:t>
      </w:r>
      <w:hyperlink r:id="rId20" w:history="1">
        <w:r w:rsidR="00EC13C7" w:rsidRPr="00603221">
          <w:rPr>
            <w:rStyle w:val="-"/>
            <w:shd w:val="clear" w:color="auto" w:fill="FFFFFF"/>
          </w:rPr>
          <w:t>www.promitheus.gov.gr</w:t>
        </w:r>
      </w:hyperlink>
      <w:r w:rsidR="00EC13C7">
        <w:t>)</w:t>
      </w:r>
      <w:r w:rsidR="00EC13C7" w:rsidRPr="006168D8">
        <w:t xml:space="preserve"> </w:t>
      </w:r>
      <w:r w:rsidR="00EC13C7">
        <w:t>του Ο.Π.Σ. Ε.Σ.Η.ΔΗ.Σ.</w:t>
      </w:r>
    </w:p>
    <w:p w14:paraId="23C5A79D" w14:textId="3112D637" w:rsidR="008338F0" w:rsidRDefault="003355E7" w:rsidP="00A45B1F">
      <w:pPr>
        <w:pStyle w:val="normalwithoutspacing"/>
        <w:spacing w:before="120" w:after="0"/>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1"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7" w:name="_Ref89085315"/>
      <w:bookmarkStart w:id="18" w:name="_Toc97194257"/>
      <w:bookmarkStart w:id="19" w:name="_Toc97194406"/>
      <w:bookmarkStart w:id="20" w:name="_Toc216443828"/>
      <w:r w:rsidRPr="00603221">
        <w:rPr>
          <w:rFonts w:cs="Tahoma"/>
          <w:lang w:val="el-GR"/>
        </w:rPr>
        <w:t>Στοιχεία Διαδικασίας - Χρηματοδότηση</w:t>
      </w:r>
      <w:bookmarkEnd w:id="17"/>
      <w:bookmarkEnd w:id="18"/>
      <w:bookmarkEnd w:id="19"/>
      <w:bookmarkEnd w:id="20"/>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0206CAB6" w14:textId="4F871BAA" w:rsidR="00C72A33" w:rsidRPr="00D66A67" w:rsidRDefault="00C72A33" w:rsidP="003D1B43">
      <w:pPr>
        <w:spacing w:before="120" w:after="0"/>
        <w:rPr>
          <w:lang w:val="el-GR" w:eastAsia="ar-SA"/>
        </w:rPr>
      </w:pPr>
      <w:r w:rsidRPr="00D66A67">
        <w:rPr>
          <w:lang w:val="el-GR"/>
        </w:rPr>
        <w:t>Φορέας χρηματοδότησης της παρούσας σύμβασης είναι τ</w:t>
      </w:r>
      <w:r w:rsidR="00D2673A">
        <w:rPr>
          <w:lang w:val="el-GR"/>
        </w:rPr>
        <w:t>ο Υπουργείο Ψηφιακής Διακυβέρνησης.</w:t>
      </w:r>
    </w:p>
    <w:p w14:paraId="72B9BCD7" w14:textId="4893E2C3" w:rsidR="003D1B43" w:rsidRPr="005F4DE6" w:rsidRDefault="003D1B43" w:rsidP="003D1B43">
      <w:pPr>
        <w:spacing w:before="120" w:after="0"/>
        <w:rPr>
          <w:lang w:val="el-GR" w:eastAsia="ar-SA"/>
        </w:rPr>
      </w:pPr>
      <w:r w:rsidRPr="005F4DE6">
        <w:rPr>
          <w:lang w:val="el-GR" w:eastAsia="ar-SA"/>
        </w:rPr>
        <w:t xml:space="preserve">Η σύμβαση περιλαμβάνεται στο Υποέργο 1 «Παροχή υπηρεσιών SOCaaS και υπηρεσιών συμμόρφωσης με την Οδηγία (ΕΕ) 2022/2555 (Οδηγία NIS2) και τον Νόμο 5160/2024» της ενταγμένης Πράξης με τίτλο «Παροχή υπηρεσιών SOCaaS και υπηρεσιών συμμόρφωσης με την Οδηγία (ΕΕ) 2022/2555 (Οδηγία NIS2) και τον Νόμο 5160/2024» με κωδικό ΟΠΣ </w:t>
      </w:r>
      <w:r w:rsidR="00941FF4" w:rsidRPr="00941FF4">
        <w:rPr>
          <w:color w:val="323E4F" w:themeColor="text2" w:themeShade="BF"/>
          <w:lang w:val="el-GR"/>
        </w:rPr>
        <w:t xml:space="preserve">5227365 </w:t>
      </w:r>
      <w:r w:rsidRPr="005F4DE6">
        <w:rPr>
          <w:lang w:val="el-GR" w:eastAsia="ar-SA"/>
        </w:rPr>
        <w:t xml:space="preserve">στο «ΤΠΑ ΨΗΦΙΑΚΗΣ ΔΙΑΚΥΒΕΡΝΗΣΗΣ 2021-2025», σύμφωνα με την υπ' αριθμόν </w:t>
      </w:r>
      <w:r w:rsidR="00941FF4" w:rsidRPr="00941FF4">
        <w:rPr>
          <w:color w:val="323E4F" w:themeColor="text2" w:themeShade="BF"/>
          <w:lang w:val="el-GR"/>
        </w:rPr>
        <w:t>26435/07-11-2025</w:t>
      </w:r>
      <w:r w:rsidRPr="005F4DE6">
        <w:rPr>
          <w:lang w:val="el-GR" w:eastAsia="ar-SA"/>
        </w:rPr>
        <w:t xml:space="preserve"> (ΑΔΑ: </w:t>
      </w:r>
      <w:r w:rsidR="00941FF4" w:rsidRPr="00941FF4">
        <w:rPr>
          <w:lang w:val="el-GR" w:eastAsia="ar-SA"/>
        </w:rPr>
        <w:t>ΕΒΣΓ46ΜΤΛΠ-ΑΦΧ</w:t>
      </w:r>
      <w:r w:rsidRPr="00941FF4">
        <w:rPr>
          <w:lang w:val="el-GR" w:eastAsia="ar-SA"/>
        </w:rPr>
        <w:t>) Απόφαση</w:t>
      </w:r>
      <w:r w:rsidRPr="005F4DE6">
        <w:rPr>
          <w:lang w:val="el-GR" w:eastAsia="ar-SA"/>
        </w:rPr>
        <w:t xml:space="preserve"> Ένταξης του Υπουργού Ψηφιακής Διακυβέρνησης.</w:t>
      </w:r>
    </w:p>
    <w:p w14:paraId="5A8E8B46" w14:textId="249B1DFD" w:rsidR="003D1B43" w:rsidRPr="005F4DE6" w:rsidRDefault="003D1B43" w:rsidP="003D1B43">
      <w:pPr>
        <w:spacing w:before="120" w:after="0"/>
        <w:rPr>
          <w:lang w:val="el-GR" w:eastAsia="ar-SA"/>
        </w:rPr>
      </w:pPr>
      <w:r w:rsidRPr="005F4DE6">
        <w:rPr>
          <w:lang w:val="el-GR" w:eastAsia="ar-SA"/>
        </w:rPr>
        <w:t xml:space="preserve">Η παρούσα σύμβαση χρηματοδοτείται από Πιστώσεις του Προγράμματος «ΤΠΑ ΨΗΦΙΑΚΗΣ ΔΙΑΚΥΒΕΡΝΗΣΗΣ» του Υπουργείου Ψηφιακής Διακυβέρνησης, στον άξονα προτεραιότητας 4.9 «Ψηφιοποίηση μεταφορών», μέσω του Αναπτυξιακού Προγράμματος Δημοσίων Επενδύσεων ΑΠΔΕ (Κωδ. Πράξης </w:t>
      </w:r>
      <w:r w:rsidR="00D32C18" w:rsidRPr="00D32C18">
        <w:rPr>
          <w:lang w:val="el-GR" w:eastAsia="ar-SA"/>
        </w:rPr>
        <w:t>ΣΑΝΑ 463</w:t>
      </w:r>
      <w:r w:rsidRPr="00872227">
        <w:rPr>
          <w:lang w:val="el-GR" w:eastAsia="ar-SA"/>
        </w:rPr>
        <w:t>,</w:t>
      </w:r>
      <w:r w:rsidRPr="005F4DE6">
        <w:rPr>
          <w:lang w:val="el-GR" w:eastAsia="ar-SA"/>
        </w:rPr>
        <w:t xml:space="preserve"> Κωδ. Ενάριθμου </w:t>
      </w:r>
      <w:r w:rsidR="00D32C18" w:rsidRPr="00D32C18">
        <w:rPr>
          <w:lang w:val="el-GR" w:eastAsia="ar-SA"/>
        </w:rPr>
        <w:t>2025ΝΑ46300002</w:t>
      </w:r>
      <w:r w:rsidRPr="00872227">
        <w:rPr>
          <w:lang w:val="el-GR" w:eastAsia="ar-SA"/>
        </w:rPr>
        <w:t>).</w:t>
      </w:r>
      <w:r w:rsidRPr="005F4DE6">
        <w:rPr>
          <w:lang w:val="el-GR" w:eastAsia="ar-SA"/>
        </w:rPr>
        <w:t xml:space="preserve"> </w:t>
      </w:r>
    </w:p>
    <w:p w14:paraId="6A85E427" w14:textId="1C6A9639" w:rsidR="00295C2E" w:rsidRPr="00AB3462" w:rsidRDefault="00295C2E" w:rsidP="00295C2E">
      <w:pPr>
        <w:rPr>
          <w:lang w:val="el-GR"/>
        </w:rPr>
      </w:pPr>
    </w:p>
    <w:p w14:paraId="15E727EF" w14:textId="77777777" w:rsidR="008338F0" w:rsidRPr="00603221" w:rsidRDefault="003355E7" w:rsidP="003A109E">
      <w:pPr>
        <w:pStyle w:val="2"/>
        <w:rPr>
          <w:rFonts w:cs="Tahoma"/>
          <w:lang w:val="el-GR"/>
        </w:rPr>
      </w:pPr>
      <w:r w:rsidRPr="00603221">
        <w:rPr>
          <w:rFonts w:cs="Tahoma"/>
          <w:lang w:val="el-GR"/>
        </w:rPr>
        <w:tab/>
      </w:r>
      <w:bookmarkStart w:id="21" w:name="_Toc97194258"/>
      <w:bookmarkStart w:id="22" w:name="_Toc97194407"/>
      <w:bookmarkStart w:id="23" w:name="_Toc216443829"/>
      <w:r w:rsidRPr="00603221">
        <w:rPr>
          <w:rFonts w:cs="Tahoma"/>
          <w:lang w:val="el-GR"/>
        </w:rPr>
        <w:t>Συνοπτική Περιγραφή φυσικού και οικονομικού αντικειμένου της σύμβασης</w:t>
      </w:r>
      <w:bookmarkEnd w:id="21"/>
      <w:bookmarkEnd w:id="22"/>
      <w:bookmarkEnd w:id="23"/>
      <w:r w:rsidRPr="00603221">
        <w:rPr>
          <w:rFonts w:cs="Tahoma"/>
          <w:lang w:val="el-GR"/>
        </w:rPr>
        <w:t xml:space="preserve"> </w:t>
      </w:r>
    </w:p>
    <w:p w14:paraId="6EF3272E" w14:textId="77777777" w:rsidR="00BC242F" w:rsidRDefault="00BC242F" w:rsidP="00BC242F">
      <w:pPr>
        <w:rPr>
          <w:lang w:val="el-GR"/>
        </w:rPr>
      </w:pPr>
      <w:r>
        <w:rPr>
          <w:lang w:val="el-GR"/>
        </w:rPr>
        <w:t xml:space="preserve">Αντικείμενο της σύμβασης  είναι η </w:t>
      </w:r>
      <w:r w:rsidRPr="00E8664D">
        <w:rPr>
          <w:lang w:val="el-GR"/>
        </w:rPr>
        <w:t>παροχή υπηρεσιών Security Operations Center as a service (SOCaaS) και υπηρεσιών συμμόρφωσης με την Οδηγία (ΕΕ) 2022/2555 (Οδηγία NIS2) και τον Νόμο 5160/2024</w:t>
      </w:r>
      <w:r>
        <w:rPr>
          <w:lang w:val="el-GR"/>
        </w:rPr>
        <w:t xml:space="preserve">, με στόχο την </w:t>
      </w:r>
      <w:r w:rsidRPr="00E8664D">
        <w:rPr>
          <w:lang w:val="el-GR"/>
        </w:rPr>
        <w:t>ενίσχυση της ωριμότητας της Ανώνυμης Εταιρείας Οδικές Συγκοινωνίες</w:t>
      </w:r>
      <w:r>
        <w:rPr>
          <w:lang w:val="el-GR"/>
        </w:rPr>
        <w:t xml:space="preserve"> (</w:t>
      </w:r>
      <w:r w:rsidRPr="00E8664D">
        <w:rPr>
          <w:lang w:val="el-GR"/>
        </w:rPr>
        <w:t>Ο.ΣΥ. Α.Ε</w:t>
      </w:r>
      <w:r>
        <w:rPr>
          <w:lang w:val="el-GR"/>
        </w:rPr>
        <w:t>)</w:t>
      </w:r>
      <w:r w:rsidRPr="00E8664D">
        <w:rPr>
          <w:lang w:val="el-GR"/>
        </w:rPr>
        <w:t>, σε θέματα κυβερνοασφάλειας, καθώς και συμμόρφωσης της με το κανονιστικό πλαίσιο κυβερνοασφάλειας</w:t>
      </w:r>
      <w:r>
        <w:rPr>
          <w:lang w:val="el-GR"/>
        </w:rPr>
        <w:t>.</w:t>
      </w:r>
    </w:p>
    <w:p w14:paraId="1F58115C" w14:textId="77777777" w:rsidR="00BC242F" w:rsidRDefault="00BC242F" w:rsidP="00BC242F">
      <w:pPr>
        <w:pStyle w:val="ae"/>
        <w:rPr>
          <w:lang w:val="el-GR"/>
        </w:rPr>
      </w:pPr>
      <w:bookmarkStart w:id="24" w:name="_Hlk213674415"/>
      <w:r w:rsidRPr="006A67F5">
        <w:rPr>
          <w:lang w:val="el-GR"/>
        </w:rPr>
        <w:t xml:space="preserve">Οι παρεχόμενες υπηρεσίες κατατάσσονται στους ακόλουθους κωδικούς του Κοινού Λεξιλογίου δημοσίων συμβάσεων (CPV) : </w:t>
      </w:r>
    </w:p>
    <w:p w14:paraId="109EBDC2" w14:textId="77777777" w:rsidR="00BC242F" w:rsidRPr="006A67F5" w:rsidRDefault="00BC242F" w:rsidP="00EB3FFF">
      <w:pPr>
        <w:pStyle w:val="ae"/>
        <w:numPr>
          <w:ilvl w:val="0"/>
          <w:numId w:val="47"/>
        </w:numPr>
        <w:rPr>
          <w:lang w:val="el-GR"/>
        </w:rPr>
      </w:pPr>
      <w:r w:rsidRPr="006A67F5">
        <w:rPr>
          <w:lang w:val="el-GR"/>
        </w:rPr>
        <w:t>72000000-5: Υπηρεσίες τεχνολογίας των πληροφοριών: παροχή συμβουλών, ανάπτυξη λογισμικού, Διαδίκτυο και υποστήριξη</w:t>
      </w:r>
    </w:p>
    <w:p w14:paraId="34E27775" w14:textId="77777777" w:rsidR="00BC242F" w:rsidRPr="006A67F5" w:rsidRDefault="00BC242F" w:rsidP="00EB3FFF">
      <w:pPr>
        <w:pStyle w:val="ae"/>
        <w:numPr>
          <w:ilvl w:val="0"/>
          <w:numId w:val="47"/>
        </w:numPr>
        <w:rPr>
          <w:lang w:val="el-GR"/>
        </w:rPr>
      </w:pPr>
      <w:r w:rsidRPr="006A67F5">
        <w:rPr>
          <w:lang w:val="el-GR"/>
        </w:rPr>
        <w:t>72246000-1 - Υπηρεσίες παροχής συμβουλών σε θέματα συστημάτων πληροφορικής</w:t>
      </w:r>
    </w:p>
    <w:p w14:paraId="6F0D99A2" w14:textId="77777777" w:rsidR="00BC242F" w:rsidRPr="00A60760" w:rsidRDefault="00BC242F" w:rsidP="00EB3FFF">
      <w:pPr>
        <w:pStyle w:val="ae"/>
        <w:numPr>
          <w:ilvl w:val="0"/>
          <w:numId w:val="47"/>
        </w:numPr>
        <w:spacing w:after="120"/>
        <w:rPr>
          <w:lang w:val="el-GR"/>
        </w:rPr>
      </w:pPr>
      <w:r w:rsidRPr="006A67F5">
        <w:rPr>
          <w:lang w:val="el-GR"/>
        </w:rPr>
        <w:t>79111000-5 - Υπηρεσίες παροχής νομικών συμβουλών</w:t>
      </w:r>
    </w:p>
    <w:bookmarkEnd w:id="24"/>
    <w:p w14:paraId="77CBC10A" w14:textId="77777777" w:rsidR="00BC242F" w:rsidRPr="006A67F5" w:rsidRDefault="00BC242F" w:rsidP="00AF445B">
      <w:pPr>
        <w:pStyle w:val="ae"/>
        <w:spacing w:after="120"/>
        <w:rPr>
          <w:lang w:val="el-GR"/>
        </w:rPr>
      </w:pPr>
      <w:r w:rsidRPr="00AA01CB">
        <w:rPr>
          <w:lang w:val="el-GR"/>
        </w:rPr>
        <w:t xml:space="preserve">Το αντικείμενο της παρούσας σύμβασης δεν υποδιαιρείται σε τμήματα, λόγω της αλληλοσυσχέτισης και της συμπληρωματικότητας του έργου που αφορά. </w:t>
      </w:r>
    </w:p>
    <w:p w14:paraId="5EB9957E" w14:textId="33F62359" w:rsidR="00BC242F" w:rsidRDefault="00BC242F" w:rsidP="00BC242F">
      <w:pPr>
        <w:pStyle w:val="normalwithoutspacing"/>
        <w:spacing w:before="240"/>
      </w:pPr>
      <w:r>
        <w:t>Η εκτιμώμενη αξία της σύμβασης ανέρχεται στο ποσό των τετρακοσίων πενήντα χιλιάδων ευρώ (</w:t>
      </w:r>
      <w:r w:rsidRPr="0046680E">
        <w:rPr>
          <w:b/>
          <w:bCs/>
        </w:rPr>
        <w:t>450.000,00</w:t>
      </w:r>
      <w:r>
        <w:t xml:space="preserve">€) μη περιλαμβανομένου ΦΠΑ (Προϋπολογισμός με ΦΠΑ: 558.000,00€, ΦΠΑ 24% 108.000,00€)  </w:t>
      </w:r>
    </w:p>
    <w:p w14:paraId="10A8DC2B" w14:textId="77777777" w:rsidR="00BC242F" w:rsidRDefault="00BC242F" w:rsidP="00BC242F">
      <w:pPr>
        <w:pStyle w:val="normalwithoutspacing"/>
        <w:spacing w:before="240"/>
      </w:pPr>
      <w:r>
        <w:t xml:space="preserve">Η διάρκεια της σύμβασης ορίζεται σε </w:t>
      </w:r>
      <w:r w:rsidRPr="00A45B1F">
        <w:rPr>
          <w:b/>
          <w:bCs/>
        </w:rPr>
        <w:t>είκοσι τέσσερις (24) μήνες</w:t>
      </w:r>
      <w:r>
        <w:t xml:space="preserve">, από την υπογραφή της σχετικής σύμβασης συμπεριλαμβανομένης της διαδικασίας ελέγχου και παραλαβής παραδοτέων. </w:t>
      </w:r>
    </w:p>
    <w:p w14:paraId="3913057C" w14:textId="77777777" w:rsidR="00BC242F" w:rsidRDefault="00BC242F" w:rsidP="00BC242F">
      <w:pPr>
        <w:pStyle w:val="normalwithoutspacing"/>
        <w:spacing w:before="240"/>
      </w:pPr>
      <w:r>
        <w:t xml:space="preserve">Αναλυτική περιγραφή του φυσικού και οικονομικού αντικειμένου της σύμβασης δίδεται στο </w:t>
      </w:r>
      <w:r w:rsidRPr="00AD5FF2">
        <w:rPr>
          <w:b/>
          <w:bCs/>
        </w:rPr>
        <w:t>Παράρτημα Ι</w:t>
      </w:r>
      <w:r>
        <w:t xml:space="preserve"> – Αναλυτική Περιγραφή Φυσικού και Οικονομικού Αντικειμένου του Έργου. </w:t>
      </w:r>
    </w:p>
    <w:p w14:paraId="29C631CD" w14:textId="77777777" w:rsidR="00BC242F" w:rsidRDefault="00BC242F" w:rsidP="00BC242F">
      <w:pPr>
        <w:pStyle w:val="normalwithoutspacing"/>
        <w:spacing w:before="240"/>
      </w:pPr>
      <w:r>
        <w:t xml:space="preserve">Η σύμβαση θα ανατεθεί με το κριτήριο της πλέον συμφέρουσας από οικονομική άποψη προσφοράς, βάσει της βέλτιστης σχέσης ποιότητας – τιμής. </w:t>
      </w:r>
    </w:p>
    <w:p w14:paraId="5EFA290C" w14:textId="77777777" w:rsidR="008338F0" w:rsidRPr="00603221" w:rsidRDefault="003355E7" w:rsidP="003A109E">
      <w:pPr>
        <w:pStyle w:val="2"/>
        <w:rPr>
          <w:rFonts w:cs="Tahoma"/>
          <w:lang w:val="el-GR"/>
        </w:rPr>
      </w:pPr>
      <w:r w:rsidRPr="00603221">
        <w:rPr>
          <w:rFonts w:cs="Tahoma"/>
          <w:lang w:val="el-GR"/>
        </w:rPr>
        <w:tab/>
      </w:r>
      <w:bookmarkStart w:id="25" w:name="_Toc97194259"/>
      <w:bookmarkStart w:id="26" w:name="_Toc97194408"/>
      <w:bookmarkStart w:id="27" w:name="_Toc216443830"/>
      <w:r w:rsidRPr="00603221">
        <w:rPr>
          <w:rFonts w:cs="Tahoma"/>
          <w:lang w:val="el-GR"/>
        </w:rPr>
        <w:t>Θεσμικό πλαίσιο</w:t>
      </w:r>
      <w:bookmarkEnd w:id="25"/>
      <w:bookmarkEnd w:id="26"/>
      <w:bookmarkEnd w:id="27"/>
      <w:r w:rsidRPr="00603221">
        <w:rPr>
          <w:rFonts w:cs="Tahoma"/>
          <w:lang w:val="el-GR"/>
        </w:rPr>
        <w:t xml:space="preserve"> </w:t>
      </w:r>
    </w:p>
    <w:p w14:paraId="598925E7" w14:textId="5ADDEE15" w:rsidR="00BC242F" w:rsidRDefault="00BC242F" w:rsidP="00BC242F">
      <w:pPr>
        <w:rPr>
          <w:lang w:val="el-GR"/>
        </w:rPr>
      </w:pPr>
      <w:r w:rsidRPr="006A67F5">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r w:rsidR="00162144">
        <w:rPr>
          <w:lang w:val="el-GR"/>
        </w:rPr>
        <w:t>:</w:t>
      </w:r>
    </w:p>
    <w:p w14:paraId="6D704550" w14:textId="77777777" w:rsidR="003C2ABB" w:rsidRPr="003C2ABB" w:rsidRDefault="003C2ABB" w:rsidP="003C2ABB">
      <w:pPr>
        <w:numPr>
          <w:ilvl w:val="0"/>
          <w:numId w:val="49"/>
        </w:numPr>
        <w:ind w:left="425" w:hanging="426"/>
        <w:rPr>
          <w:bCs/>
          <w:lang w:val="el-GR"/>
        </w:rPr>
      </w:pPr>
      <w:r w:rsidRPr="003C2ABB">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7200A39" w14:textId="77777777" w:rsidR="003C2ABB" w:rsidRPr="003C2ABB" w:rsidRDefault="003C2ABB" w:rsidP="003C2ABB">
      <w:pPr>
        <w:numPr>
          <w:ilvl w:val="0"/>
          <w:numId w:val="49"/>
        </w:numPr>
        <w:ind w:left="425" w:hanging="426"/>
        <w:rPr>
          <w:bCs/>
          <w:lang w:val="el-GR"/>
        </w:rPr>
      </w:pPr>
      <w:r w:rsidRPr="003C2ABB">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7334DF6E" w14:textId="77777777" w:rsidR="003C2ABB" w:rsidRPr="003C2ABB" w:rsidRDefault="003C2ABB" w:rsidP="003C2ABB">
      <w:pPr>
        <w:numPr>
          <w:ilvl w:val="0"/>
          <w:numId w:val="49"/>
        </w:numPr>
        <w:ind w:left="425" w:hanging="426"/>
        <w:rPr>
          <w:bCs/>
          <w:lang w:val="el-GR"/>
        </w:rPr>
      </w:pPr>
      <w:r w:rsidRPr="003C2ABB">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4E6C7E0A" w14:textId="77777777" w:rsidR="003C2ABB" w:rsidRPr="003C2ABB" w:rsidRDefault="003C2ABB" w:rsidP="003C2ABB">
      <w:pPr>
        <w:numPr>
          <w:ilvl w:val="0"/>
          <w:numId w:val="49"/>
        </w:numPr>
        <w:ind w:left="425" w:hanging="426"/>
        <w:rPr>
          <w:bCs/>
          <w:lang w:val="el-GR"/>
        </w:rPr>
      </w:pPr>
      <w:r w:rsidRPr="003C2ABB">
        <w:rPr>
          <w:bCs/>
          <w:lang w:val="el-GR"/>
        </w:rPr>
        <w:t>Τον Ν. 4152/2013 «Επείγοντα μέτρα εφαρμογής των νόμων 4046/2012, 4093/2012 και 4127/2013» (ΦΕΚ 107/Α/09-05-2013), όπως τροποποιήθηκε και ισχύει.</w:t>
      </w:r>
    </w:p>
    <w:p w14:paraId="332C21DF" w14:textId="77777777" w:rsidR="003C2ABB" w:rsidRPr="003C2ABB" w:rsidRDefault="003C2ABB" w:rsidP="003C2ABB">
      <w:pPr>
        <w:numPr>
          <w:ilvl w:val="0"/>
          <w:numId w:val="49"/>
        </w:numPr>
        <w:ind w:left="425" w:hanging="426"/>
        <w:rPr>
          <w:bCs/>
          <w:lang w:val="el-GR"/>
        </w:rPr>
      </w:pPr>
      <w:r w:rsidRPr="003C2ABB">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3F1C327E" w14:textId="77777777" w:rsidR="003C2ABB" w:rsidRPr="003C2ABB" w:rsidRDefault="003C2ABB" w:rsidP="003C2ABB">
      <w:pPr>
        <w:numPr>
          <w:ilvl w:val="0"/>
          <w:numId w:val="49"/>
        </w:numPr>
        <w:ind w:left="425" w:hanging="426"/>
        <w:rPr>
          <w:bCs/>
          <w:lang w:val="el-GR"/>
        </w:rPr>
      </w:pPr>
      <w:r w:rsidRPr="003C2ABB">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37C9D461" w14:textId="77777777" w:rsidR="003C2ABB" w:rsidRPr="003C2ABB" w:rsidRDefault="003C2ABB" w:rsidP="003C2ABB">
      <w:pPr>
        <w:numPr>
          <w:ilvl w:val="0"/>
          <w:numId w:val="49"/>
        </w:numPr>
        <w:ind w:left="425" w:hanging="426"/>
        <w:rPr>
          <w:bCs/>
          <w:lang w:val="el-GR"/>
        </w:rPr>
      </w:pPr>
      <w:r w:rsidRPr="003C2ABB">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54E56773" w14:textId="77777777" w:rsidR="003C2ABB" w:rsidRPr="003C2ABB" w:rsidRDefault="003C2ABB" w:rsidP="003C2ABB">
      <w:pPr>
        <w:numPr>
          <w:ilvl w:val="0"/>
          <w:numId w:val="49"/>
        </w:numPr>
        <w:ind w:left="425" w:hanging="426"/>
        <w:rPr>
          <w:bCs/>
          <w:lang w:val="el-GR"/>
        </w:rPr>
      </w:pPr>
      <w:r w:rsidRPr="003C2ABB">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7FBE9B4A" w14:textId="77777777" w:rsidR="003C2ABB" w:rsidRPr="003C2ABB" w:rsidRDefault="003C2ABB" w:rsidP="003C2ABB">
      <w:pPr>
        <w:numPr>
          <w:ilvl w:val="0"/>
          <w:numId w:val="49"/>
        </w:numPr>
        <w:ind w:left="425" w:hanging="426"/>
        <w:rPr>
          <w:bCs/>
          <w:lang w:val="el-GR"/>
        </w:rPr>
      </w:pPr>
      <w:r w:rsidRPr="003C2ABB">
        <w:rPr>
          <w:bCs/>
          <w:lang w:val="el-GR"/>
        </w:rPr>
        <w:t>Την Εγκύκλιο Οδηγιών για την Έγκριση και Χρηματοδότηση του ΠΔΕ 2021 και τον Προγραμματισμό Δαπανών ΠΔΕ 2022 - 2024 (ΑΔΑ: 64ΦΖ46ΜΤΛΠ-ΜΧ9).</w:t>
      </w:r>
    </w:p>
    <w:p w14:paraId="4E585108" w14:textId="77777777" w:rsidR="003C2ABB" w:rsidRPr="003C2ABB" w:rsidRDefault="003C2ABB" w:rsidP="003C2ABB">
      <w:pPr>
        <w:numPr>
          <w:ilvl w:val="0"/>
          <w:numId w:val="49"/>
        </w:numPr>
        <w:ind w:left="425" w:hanging="426"/>
        <w:rPr>
          <w:bCs/>
          <w:lang w:val="el-GR"/>
        </w:rPr>
      </w:pPr>
      <w:r w:rsidRPr="003C2ABB">
        <w:rPr>
          <w:bCs/>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2D297028" w14:textId="77777777" w:rsidR="003C2ABB" w:rsidRPr="003C2ABB" w:rsidRDefault="003C2ABB" w:rsidP="003C2ABB">
      <w:pPr>
        <w:numPr>
          <w:ilvl w:val="0"/>
          <w:numId w:val="49"/>
        </w:numPr>
        <w:ind w:left="425" w:hanging="426"/>
        <w:rPr>
          <w:bCs/>
          <w:lang w:val="el-GR"/>
        </w:rPr>
      </w:pPr>
      <w:r w:rsidRPr="003C2ABB">
        <w:rPr>
          <w:bCs/>
          <w:lang w:val="el-GR"/>
        </w:rPr>
        <w:t>Την Εγκύκλιο Οδηγιών για την Έγκριση και Χρηματοδότηση του ΠΔΕ 2023 και τον Προγραμματισμό Δαπανών ΠΔΕ 2024 - 2026 (ΑΔΑ: 6ΣΥΠ46ΜΤΛΡ-ΥΔΧ).</w:t>
      </w:r>
    </w:p>
    <w:p w14:paraId="29C0769D" w14:textId="77777777" w:rsidR="003C2ABB" w:rsidRPr="003C2ABB" w:rsidRDefault="003C2ABB" w:rsidP="003C2ABB">
      <w:pPr>
        <w:numPr>
          <w:ilvl w:val="0"/>
          <w:numId w:val="49"/>
        </w:numPr>
        <w:ind w:left="425" w:hanging="426"/>
        <w:rPr>
          <w:bCs/>
          <w:lang w:val="el-GR"/>
        </w:rPr>
      </w:pPr>
      <w:r w:rsidRPr="003C2ABB">
        <w:rPr>
          <w:bCs/>
          <w:lang w:val="el-GR"/>
        </w:rPr>
        <w:t>Την Εγκύκλιο Οδηγιών για την Έγκριση και Χρηματοδότηση του ΠΔΕ 2024 και τον Προγραμματισμό Δαπανών ΠΔΕ 2025 - 2028 (ΑΔΑ: ΨΤΡΥΗ-Ζ2Λ)</w:t>
      </w:r>
    </w:p>
    <w:p w14:paraId="579334D5" w14:textId="77777777" w:rsidR="003C2ABB" w:rsidRPr="003C2ABB" w:rsidRDefault="003C2ABB" w:rsidP="003C2ABB">
      <w:pPr>
        <w:numPr>
          <w:ilvl w:val="0"/>
          <w:numId w:val="49"/>
        </w:numPr>
        <w:ind w:left="425" w:hanging="426"/>
        <w:rPr>
          <w:bCs/>
          <w:lang w:val="el-GR"/>
        </w:rPr>
      </w:pPr>
      <w:r w:rsidRPr="003C2ABB">
        <w:rPr>
          <w:bCs/>
          <w:lang w:val="el-GR"/>
        </w:rPr>
        <w:t>Το Εγχειρίδιο Διαδικασιών ΣΔΕ ΠΔΕ / ΕΠΑ.</w:t>
      </w:r>
    </w:p>
    <w:p w14:paraId="455EBA60" w14:textId="77777777" w:rsidR="003C2ABB" w:rsidRPr="003C2ABB" w:rsidRDefault="003C2ABB" w:rsidP="003C2ABB">
      <w:pPr>
        <w:numPr>
          <w:ilvl w:val="0"/>
          <w:numId w:val="49"/>
        </w:numPr>
        <w:ind w:left="425" w:hanging="426"/>
        <w:rPr>
          <w:bCs/>
          <w:lang w:val="el-GR"/>
        </w:rPr>
      </w:pPr>
      <w:r w:rsidRPr="003C2ABB">
        <w:rPr>
          <w:bCs/>
          <w:lang w:val="el-GR"/>
        </w:rPr>
        <w:t>Τον Προϋπολογισμό Δημοσίων Επενδύσεων ετών 2024 - 2025.</w:t>
      </w:r>
    </w:p>
    <w:p w14:paraId="5E20DD66" w14:textId="77777777" w:rsidR="003C2ABB" w:rsidRPr="003C2ABB" w:rsidRDefault="003C2ABB" w:rsidP="003C2ABB">
      <w:pPr>
        <w:numPr>
          <w:ilvl w:val="0"/>
          <w:numId w:val="49"/>
        </w:numPr>
        <w:ind w:left="425" w:hanging="426"/>
        <w:rPr>
          <w:bCs/>
          <w:lang w:val="el-GR"/>
        </w:rPr>
      </w:pPr>
      <w:r w:rsidRPr="003C2ABB">
        <w:rPr>
          <w:bCs/>
          <w:lang w:val="el-GR"/>
        </w:rPr>
        <w:t>Το Α.88 του Ν. 1892/1990 «Για τον εκσυγχρονισμό και την ανάπτυξη και άλλες διατάξεις» (ΦΕΚ 101/Α/31-07-1990), όπως ισχύει.</w:t>
      </w:r>
    </w:p>
    <w:p w14:paraId="2DDA7ACE" w14:textId="77777777" w:rsidR="003C2ABB" w:rsidRPr="0075298E" w:rsidRDefault="003C2ABB" w:rsidP="003C2ABB">
      <w:pPr>
        <w:numPr>
          <w:ilvl w:val="0"/>
          <w:numId w:val="49"/>
        </w:numPr>
        <w:ind w:left="425" w:hanging="426"/>
        <w:rPr>
          <w:bCs/>
        </w:rPr>
      </w:pPr>
      <w:r w:rsidRPr="003C2ABB">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75298E">
        <w:rPr>
          <w:bCs/>
        </w:rPr>
        <w:t>(ΦΕΚ 133/Α/07-08-2019), όπως τροποποιήθηκε και ισχύει.</w:t>
      </w:r>
    </w:p>
    <w:p w14:paraId="31A60821" w14:textId="77777777" w:rsidR="003C2ABB" w:rsidRPr="003C2ABB" w:rsidRDefault="003C2ABB" w:rsidP="003C2ABB">
      <w:pPr>
        <w:numPr>
          <w:ilvl w:val="0"/>
          <w:numId w:val="49"/>
        </w:numPr>
        <w:ind w:left="425" w:hanging="426"/>
        <w:rPr>
          <w:bCs/>
          <w:lang w:val="el-GR"/>
        </w:rPr>
      </w:pPr>
      <w:r w:rsidRPr="003C2ABB">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4992A4EB" w14:textId="77777777" w:rsidR="003C2ABB" w:rsidRPr="0075298E" w:rsidRDefault="003C2ABB" w:rsidP="003C2ABB">
      <w:pPr>
        <w:numPr>
          <w:ilvl w:val="0"/>
          <w:numId w:val="49"/>
        </w:numPr>
        <w:ind w:left="425" w:hanging="426"/>
        <w:rPr>
          <w:bCs/>
        </w:rPr>
      </w:pPr>
      <w:r w:rsidRPr="003C2ABB">
        <w:rPr>
          <w:bCs/>
          <w:lang w:val="el-GR"/>
        </w:rPr>
        <w:t xml:space="preserve">Την με Αρ. 3902/2021 Απόφαση του Υπουργού Ψηφιακής Διακυβέρνησης “Καθορισμός της αρμόδιας οργανικής μονάδας, της διαδικασίας και του τρόπου υποβολής αιτήσεων από αναθέτουσες αρχές και των απαραίτητων δικαιολογητικών για την επεξεργασία των αιτήσεων για την κατά παρέκκλιση της παρ. 1 του άρθρου 118 του ν. 4412/2016 (Α’ 167) προσφυγή στη διαδικασία της απευθείας ανάθεσης για έργα Τεχνολογιών Πληροφορικής και Επικοινωνιών (Τ.Π.Ε.).” </w:t>
      </w:r>
      <w:r w:rsidRPr="0075298E">
        <w:rPr>
          <w:bCs/>
        </w:rPr>
        <w:t>(ΦΕΚ 3442/Β/29-07-2021), όπως ισχύει.</w:t>
      </w:r>
    </w:p>
    <w:p w14:paraId="19CD976D" w14:textId="77777777" w:rsidR="003C2ABB" w:rsidRPr="003C2ABB" w:rsidRDefault="003C2ABB" w:rsidP="003C2ABB">
      <w:pPr>
        <w:numPr>
          <w:ilvl w:val="0"/>
          <w:numId w:val="49"/>
        </w:numPr>
        <w:ind w:left="425" w:hanging="426"/>
        <w:rPr>
          <w:bCs/>
          <w:lang w:val="el-GR"/>
        </w:rPr>
      </w:pPr>
      <w:r w:rsidRPr="003C2ABB">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7F36F215" w14:textId="77777777" w:rsidR="003C2ABB" w:rsidRPr="003C2ABB" w:rsidRDefault="003C2ABB" w:rsidP="003C2ABB">
      <w:pPr>
        <w:numPr>
          <w:ilvl w:val="0"/>
          <w:numId w:val="49"/>
        </w:numPr>
        <w:ind w:left="425" w:hanging="426"/>
        <w:rPr>
          <w:bCs/>
          <w:lang w:val="el-GR"/>
        </w:rPr>
      </w:pPr>
      <w:r w:rsidRPr="003C2ABB">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9F20663" w14:textId="77777777" w:rsidR="003C2ABB" w:rsidRPr="003C2ABB" w:rsidRDefault="003C2ABB" w:rsidP="003C2ABB">
      <w:pPr>
        <w:numPr>
          <w:ilvl w:val="0"/>
          <w:numId w:val="49"/>
        </w:numPr>
        <w:ind w:left="425" w:hanging="426"/>
        <w:rPr>
          <w:bCs/>
          <w:lang w:val="el-GR"/>
        </w:rPr>
      </w:pPr>
      <w:r w:rsidRPr="003C2ABB">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54EC006B" w14:textId="77777777" w:rsidR="003C2ABB" w:rsidRPr="003C2ABB" w:rsidRDefault="003C2ABB" w:rsidP="003C2ABB">
      <w:pPr>
        <w:numPr>
          <w:ilvl w:val="0"/>
          <w:numId w:val="49"/>
        </w:numPr>
        <w:ind w:left="425" w:hanging="426"/>
        <w:rPr>
          <w:bCs/>
          <w:lang w:val="el-GR"/>
        </w:rPr>
      </w:pPr>
      <w:r w:rsidRPr="0075298E">
        <w:rPr>
          <w:bCs/>
        </w:rPr>
        <w:t>To</w:t>
      </w:r>
      <w:r w:rsidRPr="003C2ABB">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7CD8FDD5" w14:textId="77777777" w:rsidR="003C2ABB" w:rsidRPr="003C2ABB" w:rsidRDefault="003C2ABB" w:rsidP="003C2ABB">
      <w:pPr>
        <w:numPr>
          <w:ilvl w:val="0"/>
          <w:numId w:val="49"/>
        </w:numPr>
        <w:ind w:left="425" w:hanging="426"/>
        <w:rPr>
          <w:bCs/>
          <w:lang w:val="el-GR"/>
        </w:rPr>
      </w:pPr>
      <w:r w:rsidRPr="003C2ABB">
        <w:rPr>
          <w:bCs/>
          <w:lang w:val="el-GR"/>
        </w:rPr>
        <w:t>Τον Ν. 2121/1993 “Πνευματική Ιδιοκτησία, Συγγενικά Δικαιώματα και Πολιτιστικά Θέματα”, (ΦΕΚ 25/Α/04-03-1993), όπως τροποποιήθηκε και ισχύει.</w:t>
      </w:r>
    </w:p>
    <w:p w14:paraId="2B8EC2FA" w14:textId="77777777" w:rsidR="003C2ABB" w:rsidRPr="003C2ABB" w:rsidRDefault="003C2ABB" w:rsidP="003C2ABB">
      <w:pPr>
        <w:numPr>
          <w:ilvl w:val="0"/>
          <w:numId w:val="49"/>
        </w:numPr>
        <w:ind w:left="425" w:hanging="426"/>
        <w:rPr>
          <w:bCs/>
          <w:lang w:val="el-GR"/>
        </w:rPr>
      </w:pPr>
      <w:r w:rsidRPr="003C2ABB">
        <w:rPr>
          <w:bCs/>
          <w:lang w:val="el-GR"/>
        </w:rPr>
        <w:t>Το Π.Δ. 80/2016 «Ανάληψη υποχρεώσεων από τους Διατάκτες» (ΦΕΚ 145/Α/05-08-2016), όπως τροποποιήθηκε και ισχύει.</w:t>
      </w:r>
    </w:p>
    <w:p w14:paraId="1EDAA832" w14:textId="77777777" w:rsidR="003C2ABB" w:rsidRPr="003C2ABB" w:rsidRDefault="003C2ABB" w:rsidP="003C2ABB">
      <w:pPr>
        <w:numPr>
          <w:ilvl w:val="0"/>
          <w:numId w:val="49"/>
        </w:numPr>
        <w:ind w:left="425" w:hanging="426"/>
        <w:rPr>
          <w:bCs/>
          <w:lang w:val="el-GR"/>
        </w:rPr>
      </w:pPr>
      <w:r w:rsidRPr="003C2ABB">
        <w:rPr>
          <w:bCs/>
          <w:lang w:val="el-GR"/>
        </w:rPr>
        <w:t>Τον Ν. 4912/2022 Ενιαία Αρχή Δημοσίων Συμβάσεων και άλλες διατάξεις του Υπουργείου Δικαιοσύνης” (ΦΕΚ 59/</w:t>
      </w:r>
      <w:r w:rsidRPr="0075298E">
        <w:rPr>
          <w:bCs/>
        </w:rPr>
        <w:t>A</w:t>
      </w:r>
      <w:r w:rsidRPr="003C2ABB">
        <w:rPr>
          <w:bCs/>
          <w:lang w:val="el-GR"/>
        </w:rPr>
        <w:t>/17-03-2022), όπως ισχύει.</w:t>
      </w:r>
    </w:p>
    <w:p w14:paraId="4573428E" w14:textId="77777777" w:rsidR="003C2ABB" w:rsidRPr="003C2ABB" w:rsidRDefault="003C2ABB" w:rsidP="003C2ABB">
      <w:pPr>
        <w:numPr>
          <w:ilvl w:val="0"/>
          <w:numId w:val="49"/>
        </w:numPr>
        <w:ind w:left="425" w:hanging="426"/>
        <w:rPr>
          <w:bCs/>
          <w:lang w:val="el-GR"/>
        </w:rPr>
      </w:pPr>
      <w:r w:rsidRPr="003C2ABB">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71CD2ADC" w14:textId="77777777" w:rsidR="003C2ABB" w:rsidRPr="003C2ABB" w:rsidRDefault="003C2ABB" w:rsidP="003C2ABB">
      <w:pPr>
        <w:numPr>
          <w:ilvl w:val="0"/>
          <w:numId w:val="49"/>
        </w:numPr>
        <w:ind w:left="425" w:hanging="426"/>
        <w:rPr>
          <w:bCs/>
          <w:lang w:val="el-GR"/>
        </w:rPr>
      </w:pPr>
      <w:r w:rsidRPr="003C2ABB">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66F21BA0" w14:textId="77777777" w:rsidR="003C2ABB" w:rsidRPr="003C2ABB" w:rsidRDefault="003C2ABB" w:rsidP="003C2ABB">
      <w:pPr>
        <w:numPr>
          <w:ilvl w:val="0"/>
          <w:numId w:val="49"/>
        </w:numPr>
        <w:ind w:left="425" w:hanging="426"/>
        <w:rPr>
          <w:bCs/>
          <w:lang w:val="el-GR"/>
        </w:rPr>
      </w:pPr>
      <w:r w:rsidRPr="003C2ABB">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711AC3EE" w14:textId="77777777" w:rsidR="003C2ABB" w:rsidRPr="003C2ABB" w:rsidRDefault="003C2ABB" w:rsidP="003C2ABB">
      <w:pPr>
        <w:numPr>
          <w:ilvl w:val="0"/>
          <w:numId w:val="49"/>
        </w:numPr>
        <w:ind w:left="425" w:hanging="426"/>
        <w:rPr>
          <w:bCs/>
          <w:lang w:val="el-GR"/>
        </w:rPr>
      </w:pPr>
      <w:r w:rsidRPr="003C2ABB">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ADB7680" w14:textId="77777777" w:rsidR="003C2ABB" w:rsidRPr="003C2ABB" w:rsidRDefault="003C2ABB" w:rsidP="003C2ABB">
      <w:pPr>
        <w:numPr>
          <w:ilvl w:val="0"/>
          <w:numId w:val="49"/>
        </w:numPr>
        <w:ind w:left="425" w:hanging="426"/>
        <w:rPr>
          <w:bCs/>
          <w:lang w:val="el-GR"/>
        </w:rPr>
      </w:pPr>
      <w:r w:rsidRPr="003C2ABB">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05DDBD9" w14:textId="77777777" w:rsidR="003C2ABB" w:rsidRPr="003C2ABB" w:rsidRDefault="003C2ABB" w:rsidP="003C2ABB">
      <w:pPr>
        <w:numPr>
          <w:ilvl w:val="0"/>
          <w:numId w:val="49"/>
        </w:numPr>
        <w:ind w:left="425" w:hanging="426"/>
        <w:rPr>
          <w:bCs/>
          <w:lang w:val="el-GR"/>
        </w:rPr>
      </w:pPr>
      <w:r w:rsidRPr="003C2ABB">
        <w:rPr>
          <w:bCs/>
          <w:lang w:val="el-GR"/>
        </w:rPr>
        <w:t>Τον Ν. 4635/2019 (ιδίως των άρθρων 85 επ.) “Επενδύω στην Ελλάδα και άλλες διατάξεις” (ΦΕΚ 167/Α/30-10-2019), όπως τροποποιήθηκε και ισχύει.</w:t>
      </w:r>
    </w:p>
    <w:p w14:paraId="6BC7FB61" w14:textId="77777777" w:rsidR="003C2ABB" w:rsidRPr="003C2ABB" w:rsidRDefault="003C2ABB" w:rsidP="003C2ABB">
      <w:pPr>
        <w:numPr>
          <w:ilvl w:val="0"/>
          <w:numId w:val="49"/>
        </w:numPr>
        <w:ind w:left="425" w:hanging="426"/>
        <w:rPr>
          <w:bCs/>
          <w:lang w:val="el-GR"/>
        </w:rPr>
      </w:pPr>
      <w:r w:rsidRPr="003C2ABB">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7203B97D" w14:textId="77777777" w:rsidR="003C2ABB" w:rsidRPr="003C2ABB" w:rsidRDefault="003C2ABB" w:rsidP="003C2ABB">
      <w:pPr>
        <w:numPr>
          <w:ilvl w:val="0"/>
          <w:numId w:val="49"/>
        </w:numPr>
        <w:ind w:left="425" w:hanging="426"/>
        <w:rPr>
          <w:bCs/>
          <w:lang w:val="el-GR"/>
        </w:rPr>
      </w:pPr>
      <w:r w:rsidRPr="003C2ABB">
        <w:rPr>
          <w:bCs/>
          <w:lang w:val="el-GR"/>
        </w:rPr>
        <w:t>Τον Ν. 5144/2024 Κώδικας Φόρου Προστιθέμενης Αξίας (ΦΕΚ 162/</w:t>
      </w:r>
      <w:r w:rsidRPr="0075298E">
        <w:rPr>
          <w:bCs/>
        </w:rPr>
        <w:t>A</w:t>
      </w:r>
      <w:r w:rsidRPr="003C2ABB">
        <w:rPr>
          <w:bCs/>
          <w:lang w:val="el-GR"/>
        </w:rPr>
        <w:t>/11-10-2024).</w:t>
      </w:r>
    </w:p>
    <w:p w14:paraId="13EFD6FD" w14:textId="77777777" w:rsidR="003C2ABB" w:rsidRPr="003C2ABB" w:rsidRDefault="003C2ABB" w:rsidP="003C2ABB">
      <w:pPr>
        <w:numPr>
          <w:ilvl w:val="0"/>
          <w:numId w:val="49"/>
        </w:numPr>
        <w:ind w:left="425" w:hanging="426"/>
        <w:rPr>
          <w:bCs/>
          <w:lang w:val="el-GR"/>
        </w:rPr>
      </w:pPr>
      <w:r w:rsidRPr="003C2ABB">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75298E">
        <w:rPr>
          <w:bCs/>
        </w:rPr>
        <w:t>A</w:t>
      </w:r>
      <w:r w:rsidRPr="003C2ABB">
        <w:rPr>
          <w:bCs/>
          <w:lang w:val="el-GR"/>
        </w:rPr>
        <w:t xml:space="preserve">/29-06-2020), όπως τροποποιήθηκε και ισχύει. </w:t>
      </w:r>
    </w:p>
    <w:p w14:paraId="73177502" w14:textId="77777777" w:rsidR="003C2ABB" w:rsidRPr="003C2ABB" w:rsidRDefault="003C2ABB" w:rsidP="003C2ABB">
      <w:pPr>
        <w:numPr>
          <w:ilvl w:val="0"/>
          <w:numId w:val="49"/>
        </w:numPr>
        <w:ind w:left="425" w:hanging="426"/>
        <w:rPr>
          <w:bCs/>
          <w:lang w:val="el-GR"/>
        </w:rPr>
      </w:pPr>
      <w:r w:rsidRPr="003C2ABB">
        <w:rPr>
          <w:bCs/>
          <w:lang w:val="el-GR"/>
        </w:rPr>
        <w:t>Τον Ν. 5140/2024 “Νέο Αναπτυξιακό Πρόγραμμα Δημοσίων Επενδύσεων και συμπληρωματικές διατάξεις” (ΦΕΚ 154/Α/30-09-2024).</w:t>
      </w:r>
    </w:p>
    <w:p w14:paraId="65F0CA68" w14:textId="77777777" w:rsidR="003C2ABB" w:rsidRPr="0075298E" w:rsidRDefault="003C2ABB" w:rsidP="003C2ABB">
      <w:pPr>
        <w:numPr>
          <w:ilvl w:val="0"/>
          <w:numId w:val="49"/>
        </w:numPr>
        <w:ind w:left="425" w:hanging="426"/>
        <w:rPr>
          <w:bCs/>
        </w:rPr>
      </w:pPr>
      <w:r w:rsidRPr="003C2ABB">
        <w:rPr>
          <w:bCs/>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75298E">
        <w:rPr>
          <w:bCs/>
        </w:rPr>
        <w:t>(ΦΕΚ Α 45/28-02-2023), όπως ισχύει.</w:t>
      </w:r>
    </w:p>
    <w:p w14:paraId="6191DB36" w14:textId="77777777" w:rsidR="003C2ABB" w:rsidRPr="003C2ABB" w:rsidRDefault="003C2ABB" w:rsidP="003C2ABB">
      <w:pPr>
        <w:numPr>
          <w:ilvl w:val="0"/>
          <w:numId w:val="49"/>
        </w:numPr>
        <w:ind w:left="425" w:hanging="426"/>
        <w:rPr>
          <w:bCs/>
          <w:lang w:val="el-GR"/>
        </w:rPr>
      </w:pPr>
      <w:r w:rsidRPr="003C2ABB">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75298E">
        <w:rPr>
          <w:bCs/>
        </w:rPr>
        <w:t>L</w:t>
      </w:r>
      <w:r w:rsidRPr="003C2ABB">
        <w:rPr>
          <w:bCs/>
          <w:lang w:val="el-GR"/>
        </w:rPr>
        <w:t xml:space="preserve"> 119), όπως τροποποιήθηκε και ισχύει. </w:t>
      </w:r>
    </w:p>
    <w:p w14:paraId="339381E2" w14:textId="77777777" w:rsidR="003C2ABB" w:rsidRPr="003C2ABB" w:rsidRDefault="003C2ABB" w:rsidP="003C2ABB">
      <w:pPr>
        <w:numPr>
          <w:ilvl w:val="0"/>
          <w:numId w:val="49"/>
        </w:numPr>
        <w:ind w:left="425" w:hanging="426"/>
        <w:rPr>
          <w:bCs/>
          <w:lang w:val="el-GR"/>
        </w:rPr>
      </w:pPr>
      <w:r w:rsidRPr="003C2ABB">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CEA77B8" w14:textId="77777777" w:rsidR="003C2ABB" w:rsidRPr="0075298E" w:rsidRDefault="003C2ABB" w:rsidP="003C2ABB">
      <w:pPr>
        <w:numPr>
          <w:ilvl w:val="0"/>
          <w:numId w:val="49"/>
        </w:numPr>
        <w:ind w:left="425" w:hanging="426"/>
        <w:rPr>
          <w:bCs/>
        </w:rPr>
      </w:pPr>
      <w:r w:rsidRPr="003C2ABB">
        <w:rPr>
          <w:bCs/>
          <w:lang w:val="el-GR"/>
        </w:rPr>
        <w:t xml:space="preserve">Τον </w:t>
      </w:r>
      <w:r w:rsidRPr="0075298E">
        <w:rPr>
          <w:bCs/>
        </w:rPr>
        <w:t>N</w:t>
      </w:r>
      <w:r w:rsidRPr="003C2ABB">
        <w:rPr>
          <w:bCs/>
          <w:lang w:val="el-GR"/>
        </w:rPr>
        <w:t xml:space="preserve">. 3429/2005 «Δημόσιες Επιχειρήσεις και Οργανισμοί (Δ.Ε.Κ.Ο.).» </w:t>
      </w:r>
      <w:r w:rsidRPr="0075298E">
        <w:rPr>
          <w:bCs/>
        </w:rPr>
        <w:t>ΦΕΚ (314/Α/27-12-2005), όπως τροποποιήθηκε από τον Ν. 4972/2022.</w:t>
      </w:r>
      <w:r w:rsidRPr="0075298E">
        <w:rPr>
          <w:bCs/>
        </w:rPr>
        <w:tab/>
      </w:r>
    </w:p>
    <w:p w14:paraId="09FFA5AA" w14:textId="77777777" w:rsidR="003C2ABB" w:rsidRPr="003C2ABB" w:rsidRDefault="003C2ABB" w:rsidP="003C2ABB">
      <w:pPr>
        <w:numPr>
          <w:ilvl w:val="0"/>
          <w:numId w:val="49"/>
        </w:numPr>
        <w:ind w:left="425" w:hanging="426"/>
        <w:rPr>
          <w:bCs/>
          <w:lang w:val="el-GR"/>
        </w:rPr>
      </w:pPr>
      <w:r w:rsidRPr="003C2ABB">
        <w:rPr>
          <w:bCs/>
          <w:lang w:val="el-GR"/>
        </w:rPr>
        <w:t xml:space="preserve">Τον </w:t>
      </w:r>
      <w:r w:rsidRPr="0075298E">
        <w:rPr>
          <w:bCs/>
        </w:rPr>
        <w:t>N</w:t>
      </w:r>
      <w:r w:rsidRPr="003C2ABB">
        <w:rPr>
          <w:bCs/>
          <w:lang w:val="el-GR"/>
        </w:rPr>
        <w:t>. 4972/2022 “Εταιρική διακυβέρνηση των Ανωνύμων Εταιρειών του Δημοσίου” (ΦΕΚ 181/</w:t>
      </w:r>
      <w:r w:rsidRPr="0075298E">
        <w:rPr>
          <w:bCs/>
        </w:rPr>
        <w:t>A</w:t>
      </w:r>
      <w:r w:rsidRPr="003C2ABB">
        <w:rPr>
          <w:bCs/>
          <w:lang w:val="el-GR"/>
        </w:rPr>
        <w:t>/23-09-2022), ως ισχύει.</w:t>
      </w:r>
    </w:p>
    <w:p w14:paraId="2F8319BD" w14:textId="77777777" w:rsidR="003C2ABB" w:rsidRPr="003C2ABB" w:rsidRDefault="003C2ABB" w:rsidP="003C2ABB">
      <w:pPr>
        <w:numPr>
          <w:ilvl w:val="0"/>
          <w:numId w:val="49"/>
        </w:numPr>
        <w:ind w:left="425" w:hanging="426"/>
        <w:rPr>
          <w:bCs/>
          <w:lang w:val="el-GR"/>
        </w:rPr>
      </w:pPr>
      <w:r w:rsidRPr="003C2ABB">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537F3D3A" w14:textId="77777777" w:rsidR="003C2ABB" w:rsidRPr="0075298E" w:rsidRDefault="003C2ABB" w:rsidP="003C2ABB">
      <w:pPr>
        <w:numPr>
          <w:ilvl w:val="0"/>
          <w:numId w:val="49"/>
        </w:numPr>
        <w:ind w:left="425" w:hanging="426"/>
        <w:rPr>
          <w:bCs/>
        </w:rPr>
      </w:pPr>
      <w:r w:rsidRPr="003C2ABB">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75298E">
        <w:rPr>
          <w:bCs/>
        </w:rPr>
        <w:t>(ΦΕΚ 119/Α/08-07-2019), όπως ισχύει.</w:t>
      </w:r>
    </w:p>
    <w:p w14:paraId="535CC48B" w14:textId="77777777" w:rsidR="003C2ABB" w:rsidRPr="003C2ABB" w:rsidRDefault="003C2ABB" w:rsidP="003C2ABB">
      <w:pPr>
        <w:numPr>
          <w:ilvl w:val="0"/>
          <w:numId w:val="49"/>
        </w:numPr>
        <w:ind w:left="425" w:hanging="426"/>
        <w:rPr>
          <w:bCs/>
          <w:lang w:val="el-GR"/>
        </w:rPr>
      </w:pPr>
      <w:r w:rsidRPr="003C2ABB">
        <w:rPr>
          <w:bCs/>
          <w:lang w:val="el-GR"/>
        </w:rPr>
        <w:t>Το Α.39 του Ν. 4578/2018 «Μείωση ασφαλιστικών εισφορών και άλλες διατάξεις» (ΦΕΚ 200/Α/03-12-2018), όπως ισχύει.</w:t>
      </w:r>
    </w:p>
    <w:p w14:paraId="28ECE69C" w14:textId="77777777" w:rsidR="003C2ABB" w:rsidRPr="0075298E" w:rsidRDefault="003C2ABB" w:rsidP="003C2ABB">
      <w:pPr>
        <w:numPr>
          <w:ilvl w:val="0"/>
          <w:numId w:val="49"/>
        </w:numPr>
        <w:ind w:left="425" w:hanging="426"/>
        <w:rPr>
          <w:bCs/>
        </w:rPr>
      </w:pPr>
      <w:r w:rsidRPr="003C2ABB">
        <w:rPr>
          <w:bCs/>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75298E">
        <w:rPr>
          <w:bCs/>
        </w:rPr>
        <w:t>Πρωτ. Γ.Ε.ΜΗ.: 3437047/11-11-2024.</w:t>
      </w:r>
    </w:p>
    <w:p w14:paraId="2357A78B" w14:textId="77777777" w:rsidR="003C2ABB" w:rsidRPr="0075298E" w:rsidRDefault="003C2ABB" w:rsidP="003C2ABB">
      <w:pPr>
        <w:numPr>
          <w:ilvl w:val="0"/>
          <w:numId w:val="49"/>
        </w:numPr>
        <w:ind w:left="425" w:hanging="426"/>
        <w:rPr>
          <w:bCs/>
        </w:rPr>
      </w:pPr>
      <w:r w:rsidRPr="003C2ABB">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75298E">
        <w:rPr>
          <w:bCs/>
        </w:rPr>
        <w:t>(Β’ 164)» ΦΕΚ 2060/Β’/2021))» (ΦΕΚ 5807/Β/10-12-2021).</w:t>
      </w:r>
    </w:p>
    <w:p w14:paraId="74C3542A" w14:textId="77777777" w:rsidR="003C2ABB" w:rsidRPr="0075298E" w:rsidRDefault="003C2ABB" w:rsidP="003C2ABB">
      <w:pPr>
        <w:numPr>
          <w:ilvl w:val="0"/>
          <w:numId w:val="49"/>
        </w:numPr>
        <w:ind w:left="425" w:hanging="426"/>
        <w:rPr>
          <w:bCs/>
        </w:rPr>
      </w:pPr>
      <w:r w:rsidRPr="003C2ABB">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75298E">
        <w:rPr>
          <w:bCs/>
        </w:rPr>
        <w:t>(ΦΕΚ 752/ΥΟΔΔ/24-08-2022).</w:t>
      </w:r>
    </w:p>
    <w:p w14:paraId="0480B2D7" w14:textId="77777777" w:rsidR="003C2ABB" w:rsidRPr="003C2ABB" w:rsidRDefault="003C2ABB" w:rsidP="003C2ABB">
      <w:pPr>
        <w:numPr>
          <w:ilvl w:val="0"/>
          <w:numId w:val="49"/>
        </w:numPr>
        <w:ind w:left="425" w:hanging="426"/>
        <w:rPr>
          <w:bCs/>
          <w:lang w:val="el-GR"/>
        </w:rPr>
      </w:pPr>
      <w:r w:rsidRPr="003C2ABB">
        <w:rPr>
          <w:bCs/>
          <w:lang w:val="el-GR"/>
        </w:rPr>
        <w:t xml:space="preserve">Την υπ’ αριθμ. ΓΔΟΔΥ/404/2025/ 2.7.2025 (κωδ. Πρόσκλησης: Π79-66) Πρόσκληση με τίτλο «Παροχή υπηρεσιών </w:t>
      </w:r>
      <w:r w:rsidRPr="0075298E">
        <w:rPr>
          <w:bCs/>
        </w:rPr>
        <w:t>SOCaaS</w:t>
      </w:r>
      <w:r w:rsidRPr="003C2ABB">
        <w:rPr>
          <w:bCs/>
          <w:lang w:val="el-GR"/>
        </w:rPr>
        <w:t xml:space="preserve"> και υπηρεσιών συμμόρφωσης με την Οδηγία (ΕΕ) 2022/2555 (Οδηγία </w:t>
      </w:r>
      <w:r w:rsidRPr="0075298E">
        <w:rPr>
          <w:bCs/>
        </w:rPr>
        <w:t>NIS</w:t>
      </w:r>
      <w:r w:rsidRPr="003C2ABB">
        <w:rPr>
          <w:bCs/>
          <w:lang w:val="el-GR"/>
        </w:rPr>
        <w:t>2) και τον Νόμο 5160/2024» του Υπουργείου Ψηφιακής Διακυβέρνησης για την υποβολή προτάσεων στο «Εθνικό Πρόγραμμα Ανάπτυξης 2021-2025» (ΑΔΑ: ΡΒΚΗ46ΜΤΛΠ-Υ3Ψ).</w:t>
      </w:r>
    </w:p>
    <w:p w14:paraId="5859A504" w14:textId="77777777" w:rsidR="003C2ABB" w:rsidRPr="003C2ABB" w:rsidRDefault="003C2ABB" w:rsidP="003C2ABB">
      <w:pPr>
        <w:numPr>
          <w:ilvl w:val="0"/>
          <w:numId w:val="49"/>
        </w:numPr>
        <w:ind w:left="425" w:hanging="426"/>
        <w:rPr>
          <w:bCs/>
          <w:lang w:val="el-GR"/>
        </w:rPr>
      </w:pPr>
      <w:r w:rsidRPr="003C2ABB">
        <w:rPr>
          <w:bCs/>
          <w:lang w:val="el-GR"/>
        </w:rPr>
        <w:t xml:space="preserve">Την με αρ. πρωτ. 26435/07-11-2025 (ΑΔΑ: ΕΒΣΓ46ΜΤΛΠ-ΑΦΧ) Απόφαση Ένταξης της Πράξης με τίτλο «Παροχή υπηρεσιών </w:t>
      </w:r>
      <w:r w:rsidRPr="0075298E">
        <w:rPr>
          <w:bCs/>
        </w:rPr>
        <w:t>SOCaaS</w:t>
      </w:r>
      <w:r w:rsidRPr="003C2ABB">
        <w:rPr>
          <w:bCs/>
          <w:lang w:val="el-GR"/>
        </w:rPr>
        <w:t xml:space="preserve"> και υπηρεσιών συμμόρφωσης με την Οδηγία (ΕΕ) 2022/2555 (Οδηγία </w:t>
      </w:r>
      <w:r w:rsidRPr="0075298E">
        <w:rPr>
          <w:bCs/>
        </w:rPr>
        <w:t>NIS</w:t>
      </w:r>
      <w:r w:rsidRPr="003C2ABB">
        <w:rPr>
          <w:bCs/>
          <w:lang w:val="el-GR"/>
        </w:rPr>
        <w:t xml:space="preserve">2) και τον Νόμο 5160/2024 (ΟΣΥ)», με </w:t>
      </w:r>
      <w:r w:rsidRPr="0075298E">
        <w:rPr>
          <w:bCs/>
        </w:rPr>
        <w:t>MIS</w:t>
      </w:r>
      <w:r w:rsidRPr="003C2ABB">
        <w:rPr>
          <w:bCs/>
          <w:lang w:val="el-GR"/>
        </w:rPr>
        <w:t xml:space="preserve"> 5227365 στο ΤΠΑ ΨΗΦΙΑΚΗΣ ΔΙΑΚΥΒΕΡΝΗΣΗΣ 2021-2025,</w:t>
      </w:r>
    </w:p>
    <w:p w14:paraId="021C6C2A" w14:textId="77777777" w:rsidR="003C2ABB" w:rsidRPr="003C2ABB" w:rsidRDefault="003C2ABB" w:rsidP="003C2ABB">
      <w:pPr>
        <w:numPr>
          <w:ilvl w:val="0"/>
          <w:numId w:val="49"/>
        </w:numPr>
        <w:ind w:left="425" w:hanging="426"/>
        <w:rPr>
          <w:bCs/>
          <w:lang w:val="el-GR"/>
        </w:rPr>
      </w:pPr>
      <w:r w:rsidRPr="0075298E">
        <w:rPr>
          <w:bCs/>
        </w:rPr>
        <w:t>T</w:t>
      </w:r>
      <w:r w:rsidRPr="003C2ABB">
        <w:rPr>
          <w:bCs/>
          <w:lang w:val="el-GR"/>
        </w:rPr>
        <w:t xml:space="preserve">ην από 12-06-2025 υπογεγραμμένη προγραμματική Συμφωνία μεταξύ της Ανώνυμης εταιρείας με την επωνυμία «Οδικές Συγκοινωνίες Α.Ε. (ΟΣΥ </w:t>
      </w:r>
      <w:proofErr w:type="gramStart"/>
      <w:r w:rsidRPr="003C2ABB">
        <w:rPr>
          <w:bCs/>
          <w:lang w:val="el-GR"/>
        </w:rPr>
        <w:t>ΑΕ)»</w:t>
      </w:r>
      <w:proofErr w:type="gramEnd"/>
      <w:r w:rsidRPr="003C2ABB">
        <w:rPr>
          <w:bCs/>
          <w:lang w:val="el-GR"/>
        </w:rPr>
        <w:t xml:space="preserve">, του Υπουργείου Ψηφιακής Διακυβέρνησης και της ΚτΠ ΜΑΕ για το έργο: «Παροχή υπηρεσιών </w:t>
      </w:r>
      <w:r w:rsidRPr="0075298E">
        <w:rPr>
          <w:bCs/>
        </w:rPr>
        <w:t>SOCaaS</w:t>
      </w:r>
      <w:r w:rsidRPr="003C2ABB">
        <w:rPr>
          <w:bCs/>
          <w:lang w:val="el-GR"/>
        </w:rPr>
        <w:t xml:space="preserve"> και υπηρεσιών συμμόρφωσης με την Οδηγία (ΕΕ) 2022/2555 (Οδηγία </w:t>
      </w:r>
      <w:r w:rsidRPr="0075298E">
        <w:rPr>
          <w:bCs/>
        </w:rPr>
        <w:t>NIS</w:t>
      </w:r>
      <w:r w:rsidRPr="003C2ABB">
        <w:rPr>
          <w:bCs/>
          <w:lang w:val="el-GR"/>
        </w:rPr>
        <w:t>2) και τον Νόμο 5160/2024 στην Ο.Σ.Υ Α.Ε.».</w:t>
      </w:r>
    </w:p>
    <w:p w14:paraId="176E3557" w14:textId="77777777" w:rsidR="003C2ABB" w:rsidRPr="003C2ABB" w:rsidRDefault="003C2ABB" w:rsidP="003C2ABB">
      <w:pPr>
        <w:numPr>
          <w:ilvl w:val="0"/>
          <w:numId w:val="49"/>
        </w:numPr>
        <w:ind w:left="425" w:hanging="426"/>
        <w:rPr>
          <w:bCs/>
          <w:lang w:val="el-GR"/>
        </w:rPr>
      </w:pPr>
      <w:r w:rsidRPr="003C2ABB">
        <w:rPr>
          <w:bCs/>
          <w:lang w:val="el-GR"/>
        </w:rPr>
        <w:t xml:space="preserve">Την υπ’ αρ. 5497 Απόφαση του Υπουργείου Εθνικής Οικονομίας και Οικονομικών, με την οποία εγκρίθηκε η ένταξη στο Αναπτυξιακό Πρόγραμμα Δημοσίων Επενδύσεων (ΑΠΔΕ) 2025, στη ΣΑ ΝΑ463, του έργου «Παροχή υπηρεσιών </w:t>
      </w:r>
      <w:r w:rsidRPr="0075298E">
        <w:rPr>
          <w:bCs/>
        </w:rPr>
        <w:t>SOCaaS</w:t>
      </w:r>
      <w:r w:rsidRPr="003C2ABB">
        <w:rPr>
          <w:bCs/>
          <w:lang w:val="el-GR"/>
        </w:rPr>
        <w:t xml:space="preserve"> και υπηρεσιών συμμόρφωσης με την Οδηγία (ΕΕ) 2022/2555 (Οδηγία </w:t>
      </w:r>
      <w:r w:rsidRPr="0075298E">
        <w:rPr>
          <w:bCs/>
        </w:rPr>
        <w:t>NIS</w:t>
      </w:r>
      <w:r w:rsidRPr="003C2ABB">
        <w:rPr>
          <w:bCs/>
          <w:lang w:val="el-GR"/>
        </w:rPr>
        <w:t>2) και τον Νόμο 5160/2024  (Ο.Σ.Υ)» με Κωδικό Έργου: 2025</w:t>
      </w:r>
      <w:r w:rsidRPr="0075298E">
        <w:rPr>
          <w:bCs/>
        </w:rPr>
        <w:t>NA</w:t>
      </w:r>
      <w:r w:rsidRPr="003C2ABB">
        <w:rPr>
          <w:bCs/>
          <w:lang w:val="el-GR"/>
        </w:rPr>
        <w:t>46300002 5227365.</w:t>
      </w:r>
    </w:p>
    <w:p w14:paraId="7A011948" w14:textId="77777777" w:rsidR="003C2ABB" w:rsidRPr="003C2ABB" w:rsidRDefault="003C2ABB" w:rsidP="003C2ABB">
      <w:pPr>
        <w:numPr>
          <w:ilvl w:val="0"/>
          <w:numId w:val="49"/>
        </w:numPr>
        <w:ind w:left="425" w:hanging="426"/>
        <w:rPr>
          <w:bCs/>
          <w:lang w:val="el-GR"/>
        </w:rPr>
      </w:pPr>
      <w:r w:rsidRPr="003C2ABB">
        <w:rPr>
          <w:bCs/>
          <w:lang w:val="el-GR"/>
        </w:rPr>
        <w:t xml:space="preserve">Το Τεχνικό Δελτίο του Έργου: «Παροχή υπηρεσιών </w:t>
      </w:r>
      <w:r w:rsidRPr="0075298E">
        <w:rPr>
          <w:bCs/>
        </w:rPr>
        <w:t>SOCaaS</w:t>
      </w:r>
      <w:r w:rsidRPr="003C2ABB">
        <w:rPr>
          <w:bCs/>
          <w:lang w:val="el-GR"/>
        </w:rPr>
        <w:t xml:space="preserve"> και υπηρεσιών συμμόρφωσης με την Οδηγία (ΕΕ) 2022/2555 (Οδηγία </w:t>
      </w:r>
      <w:r w:rsidRPr="0075298E">
        <w:rPr>
          <w:bCs/>
        </w:rPr>
        <w:t>NIS</w:t>
      </w:r>
      <w:r w:rsidRPr="003C2ABB">
        <w:rPr>
          <w:bCs/>
          <w:lang w:val="el-GR"/>
        </w:rPr>
        <w:t>2) και τον Νόμο 5160/2024 στην Ο.Σ.Υ Α.Ε.», με Κωδικό Έργου: 5227365, του ΤΠΑ ΨΗΦΙΑΚΗΣ ΔΙΑΚΥΒΕΡΝΗΣΗΣ 2021-2025.</w:t>
      </w:r>
    </w:p>
    <w:p w14:paraId="1733C55C" w14:textId="77777777" w:rsidR="003C2ABB" w:rsidRPr="003C2ABB" w:rsidRDefault="003C2ABB" w:rsidP="003C2ABB">
      <w:pPr>
        <w:numPr>
          <w:ilvl w:val="0"/>
          <w:numId w:val="49"/>
        </w:numPr>
        <w:ind w:left="425" w:hanging="426"/>
        <w:rPr>
          <w:bCs/>
          <w:lang w:val="el-GR"/>
        </w:rPr>
      </w:pPr>
      <w:r w:rsidRPr="003C2ABB">
        <w:rPr>
          <w:bCs/>
          <w:lang w:val="el-GR"/>
        </w:rPr>
        <w:t xml:space="preserve">Την υπ’ αρ. 95502/18.11.2025 (με Αρ. Πρωτ. ΚτΠ Μ.Α.Ε.: 27220/18-11-2025) Έγκριση του Κυρίου του Έργου: «Παροχή υπηρεσιών </w:t>
      </w:r>
      <w:r w:rsidRPr="0075298E">
        <w:rPr>
          <w:bCs/>
        </w:rPr>
        <w:t>SOCaaS</w:t>
      </w:r>
      <w:r w:rsidRPr="003C2ABB">
        <w:rPr>
          <w:bCs/>
          <w:lang w:val="el-GR"/>
        </w:rPr>
        <w:t xml:space="preserve"> και υπηρεσιών συμμόρφωσης με την Οδηγία (ΕΕ) 2022/2555 (Οδηγία </w:t>
      </w:r>
      <w:r w:rsidRPr="0075298E">
        <w:rPr>
          <w:bCs/>
        </w:rPr>
        <w:t>NIS</w:t>
      </w:r>
      <w:r w:rsidRPr="003C2ABB">
        <w:rPr>
          <w:bCs/>
          <w:lang w:val="el-GR"/>
        </w:rPr>
        <w:t>2) και τον Νόμο 5160/2024 στην Ο.Σ.Υ Α.Ε.», με Κωδικό Έργου: 5227365.</w:t>
      </w:r>
    </w:p>
    <w:p w14:paraId="38272AF8" w14:textId="77777777" w:rsidR="003C2ABB" w:rsidRPr="003C2ABB" w:rsidRDefault="003C2ABB" w:rsidP="003C2ABB">
      <w:pPr>
        <w:numPr>
          <w:ilvl w:val="0"/>
          <w:numId w:val="49"/>
        </w:numPr>
        <w:ind w:left="425" w:hanging="426"/>
        <w:rPr>
          <w:bCs/>
          <w:lang w:val="el-GR"/>
        </w:rPr>
      </w:pPr>
      <w:r w:rsidRPr="003C2ABB">
        <w:rPr>
          <w:bCs/>
          <w:lang w:val="el-GR"/>
        </w:rPr>
        <w:t>Την Απόφαση του ΔΣ της ΚτΠ Μ.Α.Ε. κατά την υπ’ αρ. 856/25-08-2022 Συνεδρίασή του, με θέμα Εκλογή Διευθύνοντος Συμβούλου (Θέμα 1).</w:t>
      </w:r>
    </w:p>
    <w:p w14:paraId="51A8500C" w14:textId="77777777" w:rsidR="003C2ABB" w:rsidRPr="003C2ABB" w:rsidRDefault="003C2ABB" w:rsidP="003C2ABB">
      <w:pPr>
        <w:numPr>
          <w:ilvl w:val="0"/>
          <w:numId w:val="49"/>
        </w:numPr>
        <w:ind w:left="425" w:hanging="426"/>
        <w:rPr>
          <w:bCs/>
          <w:lang w:val="el-GR"/>
        </w:rPr>
      </w:pPr>
      <w:r w:rsidRPr="003C2ABB">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bookmarkStart w:id="28" w:name="_Hlk116556054"/>
    </w:p>
    <w:bookmarkEnd w:id="28"/>
    <w:p w14:paraId="4113C20A" w14:textId="77777777" w:rsidR="003C2ABB" w:rsidRPr="003C2ABB" w:rsidRDefault="003C2ABB" w:rsidP="003C2ABB">
      <w:pPr>
        <w:numPr>
          <w:ilvl w:val="0"/>
          <w:numId w:val="49"/>
        </w:numPr>
        <w:ind w:left="425" w:hanging="426"/>
        <w:rPr>
          <w:bCs/>
          <w:lang w:val="el-GR"/>
        </w:rPr>
      </w:pPr>
      <w:r w:rsidRPr="003C2ABB">
        <w:rPr>
          <w:bCs/>
          <w:lang w:val="el-GR"/>
        </w:rPr>
        <w:t>Την Απόφαση του Διευθύνοντος Συμβούλου της ΚτΠ Μ.Α.Ε. με αρ. πρωτ. 26061/18-11-2024 με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2E07BFC4" w14:textId="77777777" w:rsidR="003C2ABB" w:rsidRPr="003C2ABB" w:rsidRDefault="003C2ABB" w:rsidP="003C2ABB">
      <w:pPr>
        <w:numPr>
          <w:ilvl w:val="0"/>
          <w:numId w:val="49"/>
        </w:numPr>
        <w:ind w:left="425" w:hanging="426"/>
        <w:rPr>
          <w:bCs/>
          <w:lang w:val="el-GR"/>
        </w:rPr>
      </w:pPr>
      <w:r w:rsidRPr="003C2ABB">
        <w:rPr>
          <w:bCs/>
          <w:lang w:val="el-GR"/>
        </w:rPr>
        <w:t>Την Απόφαση του Διευθύνοντος Συμβούλου της ΚτΠ Μ.Α.Ε. με Αρ. Πρωτ. 29756/27-12-2024 με θέμα «Ανάθεση προσωρινά και εκτάκτως καθηκόντων Γενικού Διευθυντή Λειτουργίας» και της υπ’ αρ. 26882/13-11-2025 Απόφασης παράτασης ισχύος της.</w:t>
      </w:r>
    </w:p>
    <w:p w14:paraId="7A549CA3" w14:textId="77777777" w:rsidR="003C2ABB" w:rsidRPr="003C2ABB" w:rsidRDefault="003C2ABB" w:rsidP="003C2ABB">
      <w:pPr>
        <w:numPr>
          <w:ilvl w:val="0"/>
          <w:numId w:val="49"/>
        </w:numPr>
        <w:ind w:left="425" w:hanging="426"/>
        <w:rPr>
          <w:bCs/>
          <w:lang w:val="el-GR"/>
        </w:rPr>
      </w:pPr>
      <w:r w:rsidRPr="003C2ABB">
        <w:rPr>
          <w:bCs/>
          <w:lang w:val="el-GR"/>
        </w:rPr>
        <w:t>Την Απόφαση του ΔΣ της ΚτΠ Μ.Α.Ε. κατά την υπ’ αρ. 1096/26-11-2025 Συνεδρίασή του (Θέμα 5.5).</w:t>
      </w:r>
    </w:p>
    <w:p w14:paraId="0D60A7E5" w14:textId="57C7FC03" w:rsidR="008338F0" w:rsidRPr="00603221" w:rsidRDefault="003355E7" w:rsidP="003A109E">
      <w:pPr>
        <w:pStyle w:val="2"/>
        <w:rPr>
          <w:rFonts w:cs="Tahoma"/>
          <w:lang w:val="el-GR"/>
        </w:rPr>
      </w:pPr>
      <w:r w:rsidRPr="006168D8">
        <w:rPr>
          <w:rFonts w:cs="Tahoma"/>
          <w:lang w:val="el-GR"/>
        </w:rPr>
        <w:tab/>
      </w:r>
      <w:bookmarkStart w:id="29" w:name="_Ref40979373"/>
      <w:bookmarkStart w:id="30" w:name="_Toc97194260"/>
      <w:bookmarkStart w:id="31" w:name="_Toc97194409"/>
      <w:bookmarkStart w:id="32" w:name="_Toc216443831"/>
      <w:r w:rsidRPr="00603221">
        <w:rPr>
          <w:rFonts w:cs="Tahoma"/>
          <w:lang w:val="el-GR"/>
        </w:rPr>
        <w:t>Προθεσμία παραλαβής προσφορών και διενέργεια διαγωνισμού</w:t>
      </w:r>
      <w:bookmarkEnd w:id="29"/>
      <w:bookmarkEnd w:id="30"/>
      <w:bookmarkEnd w:id="31"/>
      <w:bookmarkEnd w:id="32"/>
      <w:r w:rsidRPr="00603221">
        <w:rPr>
          <w:rFonts w:cs="Tahoma"/>
          <w:lang w:val="el-GR"/>
        </w:rPr>
        <w:t xml:space="preserve"> </w:t>
      </w:r>
    </w:p>
    <w:p w14:paraId="5015ABFF" w14:textId="0C993C62" w:rsidR="00B65D70" w:rsidRPr="0051096C" w:rsidRDefault="003355E7" w:rsidP="00B8545D">
      <w:pPr>
        <w:spacing w:before="240"/>
        <w:rPr>
          <w:b/>
          <w:bCs/>
          <w:color w:val="000000"/>
          <w:lang w:val="el-GR"/>
        </w:rPr>
      </w:pPr>
      <w:r w:rsidRPr="00603221">
        <w:rPr>
          <w:lang w:val="el-GR" w:eastAsia="el-GR"/>
        </w:rPr>
        <w:t xml:space="preserve">Η καταληκτική ημερομηνία παραλαβής των προσφορών είναι η </w:t>
      </w:r>
      <w:r w:rsidR="0046680E" w:rsidRPr="00071BD1">
        <w:rPr>
          <w:b/>
          <w:bCs/>
          <w:lang w:val="el-GR"/>
        </w:rPr>
        <w:t>26-01-2026</w:t>
      </w:r>
      <w:r w:rsidR="0046680E" w:rsidRPr="0046680E">
        <w:rPr>
          <w:lang w:val="el-GR"/>
        </w:rPr>
        <w:t xml:space="preserve"> </w:t>
      </w:r>
      <w:r w:rsidR="0046680E">
        <w:rPr>
          <w:lang w:val="el-GR"/>
        </w:rPr>
        <w:t xml:space="preserve"> </w:t>
      </w:r>
      <w:r w:rsidRPr="00603221">
        <w:rPr>
          <w:lang w:val="el-GR" w:eastAsia="el-GR"/>
        </w:rPr>
        <w:t xml:space="preserve">και ώρα </w:t>
      </w:r>
      <w:r w:rsidR="00071BD1" w:rsidRPr="00071BD1">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FE51FB" w:rsidRPr="00FE51FB">
        <w:rPr>
          <w:b/>
          <w:bCs/>
          <w:lang w:val="el-GR"/>
        </w:rPr>
        <w:t>16</w:t>
      </w:r>
      <w:r w:rsidR="0051096C" w:rsidRPr="0051096C">
        <w:rPr>
          <w:b/>
          <w:bCs/>
          <w:lang w:val="el-GR"/>
        </w:rPr>
        <w:t>-12-2025.</w:t>
      </w:r>
    </w:p>
    <w:p w14:paraId="6A742B21" w14:textId="13D070B4" w:rsidR="001C673F" w:rsidRPr="00603221" w:rsidRDefault="001560F3" w:rsidP="001C673F">
      <w:pPr>
        <w:rPr>
          <w:lang w:val="el-GR"/>
        </w:rPr>
      </w:pPr>
      <w:bookmarkStart w:id="33"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2" w:history="1">
        <w:r w:rsidRPr="001560F3">
          <w:rPr>
            <w:rStyle w:val="-"/>
            <w:lang w:val="el-GR" w:eastAsia="el-GR"/>
          </w:rPr>
          <w:t>www.promitheus.gov.gr</w:t>
        </w:r>
      </w:hyperlink>
      <w:r w:rsidRPr="001560F3">
        <w:rPr>
          <w:lang w:val="el-GR" w:eastAsia="el-GR"/>
        </w:rPr>
        <w:t xml:space="preserve">) </w:t>
      </w:r>
      <w:hyperlink r:id="rId23" w:history="1">
        <w:r w:rsidRPr="001560F3">
          <w:rPr>
            <w:rStyle w:val="-"/>
            <w:lang w:val="el-GR" w:eastAsia="el-GR"/>
          </w:rPr>
          <w:t>https://portal.eprocurement.gov.gr/webcenter/portal/TestPortal</w:t>
        </w:r>
      </w:hyperlink>
      <w:bookmarkEnd w:id="33"/>
      <w:r>
        <w:rPr>
          <w:lang w:val="el-GR" w:eastAsia="el-GR"/>
        </w:rPr>
        <w:t xml:space="preserve"> </w:t>
      </w:r>
      <w:r w:rsidR="003355E7" w:rsidRPr="00603221">
        <w:rPr>
          <w:lang w:val="el-GR" w:eastAsia="el-GR"/>
        </w:rPr>
        <w:t xml:space="preserve">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002218" w:rsidRPr="00002218">
        <w:rPr>
          <w:b/>
          <w:lang w:val="el-GR"/>
        </w:rPr>
        <w:t>30</w:t>
      </w:r>
      <w:r w:rsidR="001C673F" w:rsidRPr="00603221">
        <w:rPr>
          <w:b/>
          <w:lang w:val="el-GR"/>
        </w:rPr>
        <w:t>-</w:t>
      </w:r>
      <w:r w:rsidR="00002218" w:rsidRPr="00002218">
        <w:rPr>
          <w:b/>
          <w:lang w:val="el-GR"/>
        </w:rPr>
        <w:t>01</w:t>
      </w:r>
      <w:r w:rsidR="001C673F" w:rsidRPr="00603221">
        <w:rPr>
          <w:b/>
          <w:lang w:val="el-GR"/>
        </w:rPr>
        <w:t>-</w:t>
      </w:r>
      <w:r w:rsidR="00002218" w:rsidRPr="00002218">
        <w:rPr>
          <w:b/>
          <w:lang w:val="el-GR"/>
        </w:rPr>
        <w:t>2026</w:t>
      </w:r>
      <w:r w:rsidR="001C673F" w:rsidRPr="00603221">
        <w:rPr>
          <w:b/>
          <w:lang w:val="el-GR"/>
        </w:rPr>
        <w:t xml:space="preserve"> και ώρα </w:t>
      </w:r>
      <w:r w:rsidR="00002218" w:rsidRPr="00002218">
        <w:rPr>
          <w:b/>
          <w:lang w:val="el-GR"/>
        </w:rPr>
        <w:t>14</w:t>
      </w:r>
      <w:r w:rsidR="001C673F" w:rsidRPr="00603221">
        <w:rPr>
          <w:b/>
          <w:lang w:val="el-GR"/>
        </w:rPr>
        <w:t>:</w:t>
      </w:r>
      <w:r w:rsidR="00002218" w:rsidRPr="00002218">
        <w:rPr>
          <w:b/>
          <w:lang w:val="el-GR"/>
        </w:rPr>
        <w:t>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216443832"/>
      <w:r w:rsidRPr="00603221">
        <w:rPr>
          <w:rFonts w:cs="Tahoma"/>
          <w:lang w:val="el-GR"/>
        </w:rPr>
        <w:t>Δημοσιότητα</w:t>
      </w:r>
      <w:bookmarkEnd w:id="34"/>
      <w:bookmarkEnd w:id="35"/>
      <w:bookmarkEnd w:id="36"/>
      <w:bookmarkEnd w:id="37"/>
      <w:bookmarkEnd w:id="38"/>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3EEC986C" w:rsidR="008338F0" w:rsidRPr="0065753F"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002218" w:rsidRPr="00002218">
        <w:rPr>
          <w:b/>
          <w:bCs/>
          <w:lang w:val="el-GR"/>
        </w:rPr>
        <w:t>11-12-2025</w:t>
      </w:r>
      <w:r w:rsidRPr="00603221">
        <w:rPr>
          <w:lang w:val="el-GR"/>
        </w:rPr>
        <w:t xml:space="preserve"> στην Υπηρεσία Εκδόσεων της Ευρωπαϊκής Ένωσης</w:t>
      </w:r>
      <w:r w:rsidR="0065753F" w:rsidRPr="0065753F">
        <w:rPr>
          <w:lang w:val="el-GR"/>
        </w:rPr>
        <w:t xml:space="preserve"> </w:t>
      </w:r>
      <w:r w:rsidR="0065753F" w:rsidRPr="0070107C">
        <w:rPr>
          <w:lang w:val="el-GR"/>
        </w:rPr>
        <w:t xml:space="preserve">και δημοσιεύθηκε στις </w:t>
      </w:r>
      <w:r w:rsidR="0070107C">
        <w:rPr>
          <w:b/>
          <w:bCs/>
          <w:lang w:val="el-GR"/>
        </w:rPr>
        <w:t>12</w:t>
      </w:r>
      <w:r w:rsidR="0070107C" w:rsidRPr="00002218">
        <w:rPr>
          <w:b/>
          <w:bCs/>
          <w:lang w:val="el-GR"/>
        </w:rPr>
        <w:t>-12-2025</w:t>
      </w:r>
      <w:r w:rsidR="000E2EDE">
        <w:rPr>
          <w:b/>
          <w:bCs/>
          <w:lang w:val="el-GR"/>
        </w:rPr>
        <w:t>.</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4F5DF488"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bookmarkStart w:id="39" w:name="_Hlk216431520"/>
      <w:r w:rsidR="00CE40C6" w:rsidRPr="00CE40C6">
        <w:rPr>
          <w:b/>
          <w:bCs/>
          <w:lang w:val="el-GR"/>
        </w:rPr>
        <w:t>16</w:t>
      </w:r>
      <w:r w:rsidR="00F72F54" w:rsidRPr="00F72F54">
        <w:rPr>
          <w:b/>
          <w:bCs/>
          <w:lang w:val="el-GR"/>
        </w:rPr>
        <w:t>-12-2025</w:t>
      </w:r>
      <w:bookmarkEnd w:id="39"/>
      <w:r w:rsidR="00F72F54" w:rsidRPr="00F72F54">
        <w:rPr>
          <w:lang w:val="el-GR"/>
        </w:rPr>
        <w:t>.</w:t>
      </w:r>
      <w:r w:rsidR="003355E7" w:rsidRPr="00603221">
        <w:rPr>
          <w:lang w:val="el-GR"/>
        </w:rPr>
        <w:t xml:space="preserve"> </w:t>
      </w:r>
    </w:p>
    <w:p w14:paraId="56087BCF" w14:textId="2597E192" w:rsidR="00C04BE6" w:rsidRDefault="00821852" w:rsidP="00C04BE6">
      <w:pPr>
        <w:rPr>
          <w:rFonts w:ascii="Aptos" w:hAnsi="Aptos" w:cs="Aptos"/>
          <w:lang w:val="el-GR" w:eastAsia="el-GR"/>
        </w:rPr>
      </w:pPr>
      <w:r w:rsidRPr="006B3C5C">
        <w:rPr>
          <w:lang w:val="el-GR"/>
        </w:rPr>
        <w:t xml:space="preserve">Τα έγγραφα της σύμβασης </w:t>
      </w:r>
      <w:bookmarkStart w:id="40" w:name="_Hlk75874003"/>
      <w:r w:rsidRPr="006B3C5C">
        <w:rPr>
          <w:lang w:val="el-GR"/>
        </w:rPr>
        <w:t xml:space="preserve">της παρούσας Διακήρυξης καταχωρήθηκαν </w:t>
      </w:r>
      <w:bookmarkEnd w:id="40"/>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CE40C6" w:rsidRPr="00CE40C6">
        <w:rPr>
          <w:b/>
          <w:bCs/>
          <w:lang w:val="el-GR"/>
        </w:rPr>
        <w:t>16</w:t>
      </w:r>
      <w:r w:rsidR="00F72F54" w:rsidRPr="00F72F54">
        <w:rPr>
          <w:b/>
          <w:bCs/>
          <w:lang w:val="el-GR"/>
        </w:rPr>
        <w:t>-12-2025</w:t>
      </w:r>
      <w:r w:rsidRPr="006B3C5C">
        <w:rPr>
          <w:lang w:val="el-GR"/>
        </w:rPr>
        <w:t>, η οποία έλαβε Συστημικό Αύξοντα Αριθμό</w:t>
      </w:r>
      <w:bookmarkStart w:id="41" w:name="_Hlk75874030"/>
      <w:r w:rsidRPr="006B3C5C">
        <w:rPr>
          <w:lang w:val="el-GR"/>
        </w:rPr>
        <w:t xml:space="preserve">:  </w:t>
      </w:r>
      <w:r w:rsidR="00F72F54" w:rsidRPr="00F72F54">
        <w:rPr>
          <w:b/>
          <w:bCs/>
          <w:lang w:val="el-GR"/>
        </w:rPr>
        <w:t>387601</w:t>
      </w:r>
      <w:bookmarkEnd w:id="41"/>
      <w:r w:rsidR="00F72F54" w:rsidRPr="00F72F54">
        <w:rPr>
          <w:lang w:val="el-GR"/>
        </w:rPr>
        <w:t xml:space="preserve">, </w:t>
      </w:r>
      <w:r w:rsidRPr="006B3C5C">
        <w:rPr>
          <w:lang w:val="el-GR"/>
        </w:rPr>
        <w:t>και αναρτήθηκαν στη Διαδικτυακή Πύλη (</w:t>
      </w:r>
      <w:hyperlink r:id="rId24" w:history="1">
        <w:r w:rsidRPr="00012FAE">
          <w:rPr>
            <w:rStyle w:val="-"/>
            <w:lang w:val="el-GR"/>
          </w:rPr>
          <w:t>www.promitheus.gov.gr</w:t>
        </w:r>
      </w:hyperlink>
      <w:r w:rsidRPr="006B3C5C">
        <w:rPr>
          <w:lang w:val="el-GR"/>
        </w:rPr>
        <w:t>) του ΟΠΣ ΕΣΗΔΗΣ</w:t>
      </w:r>
      <w:r w:rsidR="00C04BE6">
        <w:rPr>
          <w:lang w:val="el-GR"/>
        </w:rPr>
        <w:t xml:space="preserve">, </w:t>
      </w:r>
      <w:r w:rsidR="00C04BE6" w:rsidRPr="006168D8">
        <w:rPr>
          <w:lang w:val="el-GR"/>
        </w:rPr>
        <w:t>στη διεύθυνση (</w:t>
      </w:r>
      <w:r w:rsidR="00C04BE6" w:rsidRPr="006168D8">
        <w:t>URL</w:t>
      </w:r>
      <w:r w:rsidR="00C04BE6" w:rsidRPr="006168D8">
        <w:rPr>
          <w:lang w:val="el-GR"/>
        </w:rPr>
        <w:t xml:space="preserve">) </w:t>
      </w:r>
      <w:hyperlink r:id="rId25" w:history="1">
        <w:r w:rsidR="00C04BE6" w:rsidRPr="006168D8">
          <w:rPr>
            <w:rStyle w:val="-"/>
          </w:rPr>
          <w:t>https</w:t>
        </w:r>
        <w:r w:rsidR="00C04BE6" w:rsidRPr="006168D8">
          <w:rPr>
            <w:rStyle w:val="-"/>
            <w:lang w:val="el-GR"/>
          </w:rPr>
          <w:t>://</w:t>
        </w:r>
        <w:r w:rsidR="00C04BE6" w:rsidRPr="006168D8">
          <w:rPr>
            <w:rStyle w:val="-"/>
          </w:rPr>
          <w:t>nepps</w:t>
        </w:r>
        <w:r w:rsidR="00C04BE6" w:rsidRPr="006168D8">
          <w:rPr>
            <w:rStyle w:val="-"/>
            <w:lang w:val="el-GR"/>
          </w:rPr>
          <w:t>-</w:t>
        </w:r>
        <w:r w:rsidR="00C04BE6" w:rsidRPr="006168D8">
          <w:rPr>
            <w:rStyle w:val="-"/>
          </w:rPr>
          <w:t>search</w:t>
        </w:r>
        <w:r w:rsidR="00C04BE6" w:rsidRPr="006168D8">
          <w:rPr>
            <w:rStyle w:val="-"/>
            <w:lang w:val="el-GR"/>
          </w:rPr>
          <w:t>.</w:t>
        </w:r>
        <w:r w:rsidR="00C04BE6" w:rsidRPr="006168D8">
          <w:rPr>
            <w:rStyle w:val="-"/>
          </w:rPr>
          <w:t>eprocurement</w:t>
        </w:r>
        <w:r w:rsidR="00C04BE6" w:rsidRPr="006168D8">
          <w:rPr>
            <w:rStyle w:val="-"/>
            <w:lang w:val="el-GR"/>
          </w:rPr>
          <w:t>.</w:t>
        </w:r>
        <w:r w:rsidR="00C04BE6" w:rsidRPr="006168D8">
          <w:rPr>
            <w:rStyle w:val="-"/>
          </w:rPr>
          <w:t>gov</w:t>
        </w:r>
        <w:r w:rsidR="00C04BE6" w:rsidRPr="006168D8">
          <w:rPr>
            <w:rStyle w:val="-"/>
            <w:lang w:val="el-GR"/>
          </w:rPr>
          <w:t>.</w:t>
        </w:r>
        <w:r w:rsidR="00C04BE6" w:rsidRPr="006168D8">
          <w:rPr>
            <w:rStyle w:val="-"/>
          </w:rPr>
          <w:t>gr</w:t>
        </w:r>
        <w:r w:rsidR="00C04BE6" w:rsidRPr="006168D8">
          <w:rPr>
            <w:rStyle w:val="-"/>
            <w:lang w:val="el-GR"/>
          </w:rPr>
          <w:t>/</w:t>
        </w:r>
        <w:r w:rsidR="00C04BE6" w:rsidRPr="006168D8">
          <w:rPr>
            <w:rStyle w:val="-"/>
          </w:rPr>
          <w:t>actSearch</w:t>
        </w:r>
        <w:r w:rsidR="00C04BE6" w:rsidRPr="006168D8">
          <w:rPr>
            <w:rStyle w:val="-"/>
            <w:lang w:val="el-GR"/>
          </w:rPr>
          <w:t>/</w:t>
        </w:r>
        <w:r w:rsidR="00C04BE6" w:rsidRPr="006168D8">
          <w:rPr>
            <w:rStyle w:val="-"/>
          </w:rPr>
          <w:t>resources</w:t>
        </w:r>
        <w:r w:rsidR="00C04BE6" w:rsidRPr="006168D8">
          <w:rPr>
            <w:rStyle w:val="-"/>
            <w:lang w:val="el-GR"/>
          </w:rPr>
          <w:t>/</w:t>
        </w:r>
        <w:r w:rsidR="00C04BE6" w:rsidRPr="006168D8">
          <w:rPr>
            <w:rStyle w:val="-"/>
          </w:rPr>
          <w:t>search</w:t>
        </w:r>
        <w:r w:rsidR="00C04BE6" w:rsidRPr="006168D8">
          <w:rPr>
            <w:rStyle w:val="-"/>
            <w:lang w:val="el-GR"/>
          </w:rPr>
          <w:t>/</w:t>
        </w:r>
        <w:r w:rsidR="00F72F54" w:rsidRPr="00F72F54">
          <w:rPr>
            <w:rStyle w:val="-"/>
            <w:lang w:val="el-GR"/>
          </w:rPr>
          <w:t>387601</w:t>
        </w:r>
      </w:hyperlink>
      <w:r w:rsidR="00C04BE6" w:rsidRPr="006168D8">
        <w:rPr>
          <w:lang w:val="el-GR"/>
        </w:rPr>
        <w:t>.</w:t>
      </w:r>
      <w:r w:rsidR="00C04BE6" w:rsidRPr="00E03FA9">
        <w:rPr>
          <w:i/>
          <w:iCs/>
          <w:lang w:val="el-GR"/>
        </w:rPr>
        <w:t xml:space="preserve"> </w:t>
      </w:r>
    </w:p>
    <w:p w14:paraId="55015F6A" w14:textId="6FE80293" w:rsidR="00181C40" w:rsidRPr="00AC5636" w:rsidRDefault="008537D1" w:rsidP="00A45B1F">
      <w:pPr>
        <w:rPr>
          <w:lang w:val="el-GR"/>
        </w:rPr>
      </w:pPr>
      <w:r>
        <w:rPr>
          <w:lang w:val="el-GR"/>
        </w:rPr>
        <w:t>Η παρούσα</w:t>
      </w:r>
      <w:r w:rsidRPr="00181C40">
        <w:rPr>
          <w:lang w:val="el-GR"/>
        </w:rPr>
        <w:t xml:space="preserve"> </w:t>
      </w:r>
      <w:r w:rsidR="00181C40" w:rsidRPr="00181C40">
        <w:rPr>
          <w:lang w:val="el-GR"/>
        </w:rPr>
        <w:t xml:space="preserve">Διακήρυξη όπως προβλέπεται στην περίπτωση </w:t>
      </w:r>
      <w:bookmarkStart w:id="42" w:name="_Hlk75874098"/>
      <w:r w:rsidR="00181C40" w:rsidRPr="00181C40">
        <w:rPr>
          <w:lang w:val="el-GR"/>
        </w:rPr>
        <w:t xml:space="preserve">(ιστ) </w:t>
      </w:r>
      <w:bookmarkEnd w:id="42"/>
      <w:r w:rsidR="00181C40" w:rsidRPr="00181C40">
        <w:rPr>
          <w:lang w:val="el-GR"/>
        </w:rPr>
        <w:t xml:space="preserve">της παραγράφου 3 του άρθρου 76 του Ν.4727/23-09-2020 (ΦΕΚ/Α/184/23.09.2020), </w:t>
      </w:r>
      <w:r>
        <w:rPr>
          <w:lang w:val="el-GR"/>
        </w:rPr>
        <w:t>όπως ισχύει μετά το άρθρο 18 του ν. 5218/2025</w:t>
      </w:r>
      <w:r w:rsidRPr="006168D8">
        <w:rPr>
          <w:lang w:val="el-GR"/>
        </w:rPr>
        <w:t xml:space="preserve">, </w:t>
      </w:r>
      <w:r w:rsidR="00181C40" w:rsidRPr="00181C40">
        <w:rPr>
          <w:lang w:val="el-GR"/>
        </w:rPr>
        <w:t xml:space="preserve">αναρτήθηκε στο διαδίκτυο, στον ιστότοπο http://et.diavgeia.gov.gr/ (ΠΡΟΓΡΑΜΜΑ ΔΙΑΥΓΕΙΑ) </w:t>
      </w:r>
      <w:r w:rsidR="00181C40" w:rsidRPr="00603221">
        <w:rPr>
          <w:lang w:val="el-GR"/>
        </w:rPr>
        <w:t xml:space="preserve">στις </w:t>
      </w:r>
      <w:r w:rsidR="00CE40C6" w:rsidRPr="00CE40C6">
        <w:rPr>
          <w:b/>
          <w:bCs/>
          <w:lang w:val="el-GR"/>
        </w:rPr>
        <w:t>16</w:t>
      </w:r>
      <w:r w:rsidR="00AC5636" w:rsidRPr="00F72F54">
        <w:rPr>
          <w:b/>
          <w:bCs/>
          <w:lang w:val="el-GR"/>
        </w:rPr>
        <w:t>-12-2025</w:t>
      </w:r>
      <w:r w:rsidR="00AC5636" w:rsidRPr="00AC5636">
        <w:rPr>
          <w:b/>
          <w:bCs/>
          <w:lang w:val="el-GR"/>
        </w:rPr>
        <w:t>.</w:t>
      </w:r>
    </w:p>
    <w:p w14:paraId="5A0DD1FC" w14:textId="0AFDA6A1"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6"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CE40C6" w:rsidRPr="00CE40C6">
        <w:rPr>
          <w:b/>
          <w:bCs/>
        </w:rPr>
        <w:t>16</w:t>
      </w:r>
      <w:r w:rsidR="00AC5636" w:rsidRPr="00F72F54">
        <w:rPr>
          <w:b/>
          <w:bCs/>
        </w:rPr>
        <w:t>-12-2025</w:t>
      </w:r>
      <w:r w:rsidR="00AC5636" w:rsidRPr="00AC5636">
        <w:rPr>
          <w:b/>
          <w:bCs/>
        </w:rPr>
        <w:t>.</w:t>
      </w:r>
      <w:r w:rsidRPr="00603221">
        <w:rPr>
          <w:i/>
          <w:iCs/>
          <w:color w:val="5B9BD5"/>
          <w:kern w:val="1"/>
        </w:rPr>
        <w:t xml:space="preserve"> </w:t>
      </w:r>
    </w:p>
    <w:p w14:paraId="5F3DA8A8" w14:textId="77777777" w:rsidR="00441D66" w:rsidRPr="00745634" w:rsidRDefault="00441D66"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3" w:name="_Toc97194262"/>
      <w:bookmarkStart w:id="44" w:name="_Toc97194411"/>
      <w:bookmarkStart w:id="45" w:name="_Toc216443833"/>
      <w:r w:rsidRPr="00603221">
        <w:rPr>
          <w:rFonts w:cs="Tahoma"/>
          <w:lang w:val="el-GR"/>
        </w:rPr>
        <w:t>Αρχές εφαρμοζόμενες στη διαδικασία σύναψης</w:t>
      </w:r>
      <w:bookmarkEnd w:id="43"/>
      <w:bookmarkEnd w:id="44"/>
      <w:bookmarkEnd w:id="45"/>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52F5E6B3"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4A0E36">
        <w:rPr>
          <w:lang w:val="el-GR"/>
        </w:rPr>
        <w:t>τ</w:t>
      </w:r>
      <w:r w:rsidRPr="00603221">
        <w:rPr>
          <w:lang w:val="el-GR"/>
        </w:rPr>
        <w:t>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tab/>
      </w:r>
      <w:bookmarkStart w:id="46" w:name="_Toc97194412"/>
      <w:bookmarkStart w:id="47" w:name="_Toc216443834"/>
      <w:r w:rsidRPr="00603221">
        <w:rPr>
          <w:rFonts w:cs="Tahoma"/>
          <w:sz w:val="22"/>
          <w:szCs w:val="22"/>
        </w:rPr>
        <w:t>ΓΕΝΙΚΟΙ ΚΑΙ ΕΙΔΙΚΟΙ ΟΡΟΙ ΣΥΜΜΕΤΟΧΗΣ</w:t>
      </w:r>
      <w:bookmarkEnd w:id="46"/>
      <w:bookmarkEnd w:id="47"/>
    </w:p>
    <w:p w14:paraId="240D7CED" w14:textId="77777777" w:rsidR="00092ADB" w:rsidRPr="00603221" w:rsidRDefault="00092ADB" w:rsidP="003A109E">
      <w:pPr>
        <w:pStyle w:val="2"/>
        <w:rPr>
          <w:rFonts w:cs="Tahoma"/>
          <w:lang w:val="el-GR"/>
        </w:rPr>
      </w:pPr>
      <w:bookmarkStart w:id="48" w:name="__RefHeading___Toc491949729"/>
      <w:bookmarkStart w:id="49" w:name="__RefHeading___Toc491949730"/>
      <w:bookmarkStart w:id="50" w:name="_Hlk494445205"/>
      <w:bookmarkEnd w:id="48"/>
      <w:bookmarkEnd w:id="49"/>
      <w:r w:rsidRPr="00603221">
        <w:rPr>
          <w:rFonts w:cs="Tahoma"/>
          <w:lang w:val="el-GR"/>
        </w:rPr>
        <w:tab/>
      </w:r>
      <w:bookmarkStart w:id="51" w:name="_Toc97194263"/>
      <w:bookmarkStart w:id="52" w:name="_Toc97194413"/>
      <w:bookmarkStart w:id="53" w:name="_Toc216443835"/>
      <w:r w:rsidRPr="00603221">
        <w:rPr>
          <w:rFonts w:cs="Tahoma"/>
          <w:lang w:val="el-GR"/>
        </w:rPr>
        <w:t>Γενικές Πληροφορίες</w:t>
      </w:r>
      <w:bookmarkEnd w:id="51"/>
      <w:bookmarkEnd w:id="52"/>
      <w:bookmarkEnd w:id="53"/>
    </w:p>
    <w:p w14:paraId="347E50D6" w14:textId="77777777" w:rsidR="008338F0" w:rsidRPr="00603221" w:rsidRDefault="003355E7" w:rsidP="000631F7">
      <w:pPr>
        <w:pStyle w:val="3"/>
        <w:ind w:left="1276"/>
        <w:rPr>
          <w:lang w:val="el-GR"/>
        </w:rPr>
      </w:pPr>
      <w:bookmarkStart w:id="54" w:name="_Toc97194264"/>
      <w:bookmarkStart w:id="55" w:name="_Toc97194414"/>
      <w:bookmarkStart w:id="56" w:name="_Toc216443836"/>
      <w:bookmarkEnd w:id="50"/>
      <w:r w:rsidRPr="00603221">
        <w:rPr>
          <w:lang w:val="el-GR"/>
        </w:rPr>
        <w:t>Έγγραφα της σύμβασης</w:t>
      </w:r>
      <w:bookmarkEnd w:id="54"/>
      <w:bookmarkEnd w:id="55"/>
      <w:bookmarkEnd w:id="56"/>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61BB783A" w:rsidR="008338F0" w:rsidRPr="00A46495" w:rsidRDefault="00767047" w:rsidP="00607F50">
      <w:pPr>
        <w:numPr>
          <w:ilvl w:val="0"/>
          <w:numId w:val="3"/>
        </w:numPr>
        <w:spacing w:after="40"/>
        <w:ind w:left="567" w:hanging="567"/>
        <w:rPr>
          <w:lang w:val="el-GR"/>
        </w:rPr>
      </w:pPr>
      <w:r w:rsidRPr="00603221">
        <w:rPr>
          <w:lang w:val="el-GR"/>
        </w:rPr>
        <w:t>η από Προκήρυξη της Σύμβασης</w:t>
      </w:r>
      <w:r w:rsidRPr="00327061">
        <w:rPr>
          <w:lang w:val="el-GR"/>
        </w:rPr>
        <w:t>,</w:t>
      </w:r>
      <w:r w:rsidRPr="00603221">
        <w:rPr>
          <w:lang w:val="el-GR"/>
        </w:rPr>
        <w:t xml:space="preserve"> όπως αυτή έχει σταλεί για </w:t>
      </w:r>
      <w:r w:rsidR="009567C7" w:rsidRPr="00603221">
        <w:rPr>
          <w:lang w:val="el-GR"/>
        </w:rPr>
        <w:t>δημοσ</w:t>
      </w:r>
      <w:r w:rsidR="009567C7">
        <w:rPr>
          <w:lang w:val="el-GR"/>
        </w:rPr>
        <w:t>ί</w:t>
      </w:r>
      <w:r w:rsidR="009567C7" w:rsidRPr="00603221">
        <w:rPr>
          <w:lang w:val="el-GR"/>
        </w:rPr>
        <w:t>ευση</w:t>
      </w:r>
      <w:r w:rsidRPr="00603221">
        <w:rPr>
          <w:lang w:val="el-GR"/>
        </w:rPr>
        <w:t xml:space="preserve"> στην Επίσημη Εφημερίδα της Ευρωπαϊκής Ένωσης </w:t>
      </w:r>
    </w:p>
    <w:p w14:paraId="61B446C3" w14:textId="70002142" w:rsidR="008338F0" w:rsidRPr="00603221" w:rsidRDefault="003355E7" w:rsidP="00607F50">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5C0B8E50" w14:textId="05B7B2FB" w:rsidR="008338F0" w:rsidRPr="00603221" w:rsidRDefault="003355E7" w:rsidP="00607F50">
      <w:pPr>
        <w:numPr>
          <w:ilvl w:val="0"/>
          <w:numId w:val="3"/>
        </w:numPr>
        <w:spacing w:after="40"/>
        <w:ind w:left="567" w:hanging="567"/>
        <w:rPr>
          <w:lang w:val="el-GR"/>
        </w:rPr>
      </w:pPr>
      <w:bookmarkStart w:id="57" w:name="_Hlk164960880"/>
      <w:r w:rsidRPr="00603221">
        <w:rPr>
          <w:lang w:val="el-GR"/>
        </w:rPr>
        <w:t>το</w:t>
      </w:r>
      <w:r w:rsidR="00E1337D" w:rsidRPr="00603221">
        <w:rPr>
          <w:lang w:val="el-GR"/>
        </w:rPr>
        <w:t xml:space="preserve"> </w:t>
      </w:r>
      <w:r w:rsidRPr="00603221">
        <w:rPr>
          <w:lang w:val="el-GR"/>
        </w:rPr>
        <w:t>Ευρωπαϊκό Ενιαίο Έγγραφο Σύμβασης [ΕΕΕΣ]</w:t>
      </w:r>
    </w:p>
    <w:bookmarkEnd w:id="57"/>
    <w:p w14:paraId="425F8D58" w14:textId="13A6E6A4" w:rsidR="008338F0" w:rsidRPr="00603221" w:rsidRDefault="003355E7" w:rsidP="00607F50">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8" w:name="_Toc97194265"/>
      <w:bookmarkStart w:id="59" w:name="_Toc97194415"/>
      <w:bookmarkStart w:id="60" w:name="_Toc216443837"/>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8"/>
      <w:bookmarkEnd w:id="59"/>
      <w:bookmarkEnd w:id="60"/>
    </w:p>
    <w:p w14:paraId="59977BE9" w14:textId="1E0FBD2F"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Pr>
          <w:lang w:val="el-GR"/>
        </w:rPr>
        <w:t>.</w:t>
      </w:r>
      <w:r w:rsidRPr="004C145A">
        <w:rPr>
          <w:lang w:val="el-GR"/>
        </w:rPr>
        <w:t>Σ</w:t>
      </w:r>
      <w:r w:rsidR="00B37628">
        <w:rPr>
          <w:lang w:val="el-GR"/>
        </w:rPr>
        <w:t>.</w:t>
      </w:r>
      <w:r w:rsidRPr="004C145A">
        <w:rPr>
          <w:lang w:val="el-GR"/>
        </w:rPr>
        <w:t>Η</w:t>
      </w:r>
      <w:r w:rsidR="00B37628">
        <w:rPr>
          <w:lang w:val="el-GR"/>
        </w:rPr>
        <w:t>.</w:t>
      </w:r>
      <w:r w:rsidRPr="004C145A">
        <w:rPr>
          <w:lang w:val="el-GR"/>
        </w:rPr>
        <w:t>ΔΗ</w:t>
      </w:r>
      <w:r w:rsidR="00B37628">
        <w:rPr>
          <w:lang w:val="el-GR"/>
        </w:rPr>
        <w:t>.</w:t>
      </w:r>
      <w:r w:rsidRPr="004C145A">
        <w:rPr>
          <w:lang w:val="el-GR"/>
        </w:rPr>
        <w:t>Σ</w:t>
      </w:r>
      <w:r w:rsidR="00B37628">
        <w:rPr>
          <w:lang w:val="el-GR"/>
        </w:rPr>
        <w:t>.</w:t>
      </w:r>
      <w:r w:rsidRPr="004C145A">
        <w:rPr>
          <w:lang w:val="el-GR"/>
        </w:rPr>
        <w:t>), η οποία είναι προσβάσιμη μέσω της Διαδικτυακής πύλης (</w:t>
      </w:r>
      <w:hyperlink r:id="rId27"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61" w:name="_Ref75870613"/>
      <w:bookmarkStart w:id="62" w:name="_Toc97194266"/>
      <w:bookmarkStart w:id="63" w:name="_Toc97194416"/>
      <w:bookmarkStart w:id="64" w:name="_Toc216443838"/>
      <w:r w:rsidRPr="00603221">
        <w:rPr>
          <w:lang w:val="el-GR"/>
        </w:rPr>
        <w:t>Παροχή Διευκρινίσεων</w:t>
      </w:r>
      <w:bookmarkEnd w:id="61"/>
      <w:bookmarkEnd w:id="62"/>
      <w:bookmarkEnd w:id="63"/>
      <w:bookmarkEnd w:id="64"/>
    </w:p>
    <w:p w14:paraId="04A6955A" w14:textId="2F2F0C02"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774ADB" w:rsidRPr="00774ADB">
        <w:rPr>
          <w:b/>
          <w:bCs/>
          <w:lang w:val="el-GR"/>
        </w:rPr>
        <w:t>29</w:t>
      </w:r>
      <w:r w:rsidR="003A3A7B" w:rsidRPr="003A3A7B">
        <w:rPr>
          <w:b/>
          <w:bCs/>
          <w:lang w:val="el-GR"/>
        </w:rPr>
        <w:t>-</w:t>
      </w:r>
      <w:r w:rsidR="00774ADB" w:rsidRPr="00774ADB">
        <w:rPr>
          <w:b/>
          <w:lang w:val="el-GR"/>
        </w:rPr>
        <w:t>12</w:t>
      </w:r>
      <w:r w:rsidR="003A3A7B" w:rsidRPr="003A3A7B">
        <w:rPr>
          <w:b/>
          <w:lang w:val="el-GR"/>
        </w:rPr>
        <w:t>-</w:t>
      </w:r>
      <w:r w:rsidR="00774ADB" w:rsidRPr="00774ADB">
        <w:rPr>
          <w:b/>
          <w:lang w:val="el-GR"/>
        </w:rPr>
        <w:t>2025</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8"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Pr>
          <w:lang w:val="el-GR"/>
        </w:rPr>
        <w:t>ί</w:t>
      </w:r>
      <w:r w:rsidRPr="00603221">
        <w:rPr>
          <w:lang w:val="el-GR"/>
        </w:rPr>
        <w:t>σεων που υποβάλλονται είτε με άλλο</w:t>
      </w:r>
      <w:r w:rsidR="00282DC8">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2662E110" w14:textId="15EEA19A"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sidR="00282DC8" w:rsidRPr="00282DC8">
        <w:rPr>
          <w:vertAlign w:val="superscript"/>
          <w:lang w:val="el-GR"/>
        </w:rPr>
        <w:footnoteReference w:id="1"/>
      </w:r>
      <w:r w:rsidRPr="00603221">
        <w:rPr>
          <w:lang w:val="el-GR"/>
        </w:rPr>
        <w:t>:</w:t>
      </w:r>
    </w:p>
    <w:p w14:paraId="3A60D82A" w14:textId="40FD2477"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4A6CCCA9" w:rsidR="00784CFD" w:rsidRDefault="00784CFD" w:rsidP="00784CFD">
      <w:pPr>
        <w:rPr>
          <w:lang w:val="el-GR"/>
        </w:rPr>
      </w:pPr>
      <w:r>
        <w:rPr>
          <w:lang w:val="el-GR"/>
        </w:rPr>
        <w:t>Η διάρκεια της παράτασης θα είναι ανάλογη με τη σπουδαιότητα των πληροφοριών ή των αλλαγών.</w:t>
      </w:r>
    </w:p>
    <w:p w14:paraId="43900F56" w14:textId="77777777" w:rsidR="00C277E3" w:rsidRDefault="00C277E3" w:rsidP="00C277E3">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DB82AB4" w14:textId="77777777" w:rsidR="00BB6963" w:rsidRPr="00945A48" w:rsidRDefault="00BB6963" w:rsidP="00BB6963">
      <w:pPr>
        <w:rPr>
          <w:lang w:val="el-GR"/>
        </w:rPr>
      </w:pPr>
      <w:bookmarkStart w:id="66"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bookmarkEnd w:id="66"/>
    <w:p w14:paraId="08A9382D"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8A3546">
      <w:pPr>
        <w:rPr>
          <w:lang w:val="el-GR"/>
        </w:rPr>
      </w:pPr>
    </w:p>
    <w:p w14:paraId="359253A7" w14:textId="77777777" w:rsidR="008338F0" w:rsidRPr="00603221" w:rsidRDefault="003355E7" w:rsidP="000631F7">
      <w:pPr>
        <w:pStyle w:val="3"/>
        <w:ind w:left="1276"/>
        <w:rPr>
          <w:lang w:val="el-GR"/>
        </w:rPr>
      </w:pPr>
      <w:bookmarkStart w:id="67" w:name="_Ref75870681"/>
      <w:bookmarkStart w:id="68" w:name="_Toc97194267"/>
      <w:bookmarkStart w:id="69" w:name="_Toc97194417"/>
      <w:bookmarkStart w:id="70" w:name="_Toc216443839"/>
      <w:r w:rsidRPr="00603221">
        <w:rPr>
          <w:lang w:val="el-GR"/>
        </w:rPr>
        <w:t>Γλώσσα</w:t>
      </w:r>
      <w:bookmarkEnd w:id="67"/>
      <w:bookmarkEnd w:id="68"/>
      <w:bookmarkEnd w:id="69"/>
      <w:bookmarkEnd w:id="70"/>
    </w:p>
    <w:p w14:paraId="499FF885" w14:textId="1BF09095" w:rsidR="00C931A2" w:rsidRPr="00603221" w:rsidRDefault="003355E7" w:rsidP="005A6D30">
      <w:pPr>
        <w:rPr>
          <w:lang w:val="el-GR"/>
        </w:rPr>
      </w:pPr>
      <w:r w:rsidRPr="00603221">
        <w:rPr>
          <w:lang w:val="el-GR"/>
        </w:rPr>
        <w:t>Τα έγγραφα της σύμβασης έχουν</w:t>
      </w:r>
      <w:r w:rsidR="00D7486E">
        <w:rPr>
          <w:lang w:val="el-GR"/>
        </w:rPr>
        <w:t xml:space="preserve"> συνταχθεί στην ελληνική γλώσσα</w:t>
      </w:r>
      <w:r w:rsidR="00601749"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57C38C93"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5272F04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0F66C0FD"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003459FB"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sidR="00F12FBD">
        <w:rPr>
          <w:color w:val="000000"/>
          <w:lang w:val="el-GR"/>
        </w:rPr>
        <w:t>σε άλλη</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72" w:name="_Ref496624630"/>
      <w:bookmarkStart w:id="73" w:name="_Ref496624815"/>
      <w:bookmarkStart w:id="74" w:name="_Ref496625091"/>
      <w:bookmarkStart w:id="75" w:name="_Toc97194268"/>
      <w:bookmarkStart w:id="76" w:name="_Toc97194418"/>
      <w:bookmarkStart w:id="77" w:name="_Toc216443840"/>
      <w:r w:rsidRPr="00603221">
        <w:rPr>
          <w:lang w:val="el-GR"/>
        </w:rPr>
        <w:t>Εγγυήσεις</w:t>
      </w:r>
      <w:bookmarkEnd w:id="72"/>
      <w:bookmarkEnd w:id="73"/>
      <w:bookmarkEnd w:id="74"/>
      <w:bookmarkEnd w:id="75"/>
      <w:bookmarkEnd w:id="76"/>
      <w:bookmarkEnd w:id="77"/>
    </w:p>
    <w:p w14:paraId="00B15F19" w14:textId="77777777" w:rsidR="008338F0" w:rsidRDefault="006771AF" w:rsidP="0054025C">
      <w:pPr>
        <w:rPr>
          <w:color w:val="000000"/>
          <w:lang w:val="el-GR"/>
        </w:rPr>
      </w:pPr>
      <w:bookmarkStart w:id="7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9"/>
    </w:p>
    <w:p w14:paraId="401DC43E" w14:textId="56CDED08"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BA4A48">
        <w:rPr>
          <w:color w:val="000000"/>
          <w:lang w:val="el-GR"/>
        </w:rPr>
        <w:t>ζ) το</w:t>
      </w:r>
      <w:r w:rsidR="00BA4A48" w:rsidRPr="006168D8">
        <w:rPr>
          <w:color w:val="000000"/>
          <w:lang w:val="el-GR"/>
        </w:rPr>
        <w:t>ν</w:t>
      </w:r>
      <w:r w:rsidRPr="00BA4A48">
        <w:rPr>
          <w:color w:val="000000"/>
          <w:lang w:val="el-GR"/>
        </w:rPr>
        <w:t xml:space="preserve"> όρο ότι</w:t>
      </w:r>
      <w:r w:rsidR="00BA4A48">
        <w:rPr>
          <w:color w:val="000000"/>
          <w:lang w:val="el-GR"/>
        </w:rPr>
        <w:t xml:space="preserve"> </w:t>
      </w:r>
      <w:r w:rsidRPr="00BA4A48">
        <w:rPr>
          <w:color w:val="000000"/>
          <w:lang w:val="el-GR"/>
        </w:rPr>
        <w:t>η εγγύηση παρέχεται ανέκκλητα και ανεπιφύλακτα, ο δε εκδότης παραιτείται του δικαιώματος της διαιρέσεως και της διζήσεως</w:t>
      </w:r>
      <w:r w:rsidR="00BA4A48" w:rsidRPr="006168D8">
        <w:rPr>
          <w:color w:val="000000"/>
          <w:lang w:val="el-GR"/>
        </w:rPr>
        <w:t xml:space="preserve"> </w:t>
      </w:r>
      <w:r w:rsidRPr="00603221">
        <w:rPr>
          <w:color w:val="000000"/>
          <w:lang w:val="el-GR"/>
        </w:rPr>
        <w:t xml:space="preserve">η) τα στοιχεία της σχετικής </w:t>
      </w:r>
      <w:r w:rsidR="00416282">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485F744C"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7E12CF">
        <w:rPr>
          <w:color w:val="000000"/>
          <w:lang w:val="en-US"/>
        </w:rPr>
        <w:t>VIII</w:t>
      </w:r>
      <w:r w:rsidR="007E12CF" w:rsidRPr="007E12CF">
        <w:rPr>
          <w:color w:val="000000"/>
          <w:lang w:val="el-GR"/>
        </w:rPr>
        <w:t xml:space="preserve"> </w:t>
      </w:r>
      <w:r w:rsidRPr="00603221">
        <w:rPr>
          <w:color w:val="000000"/>
          <w:lang w:val="el-GR"/>
        </w:rPr>
        <w:t>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80" w:name="_Toc97194269"/>
      <w:bookmarkStart w:id="81" w:name="_Toc97194419"/>
      <w:bookmarkStart w:id="82" w:name="_Toc216443841"/>
      <w:r w:rsidRPr="000A60A0">
        <w:rPr>
          <w:lang w:val="el-GR"/>
        </w:rPr>
        <w:t>Προστασία Προσωπικών Δεδομένων</w:t>
      </w:r>
      <w:bookmarkEnd w:id="80"/>
      <w:bookmarkEnd w:id="81"/>
      <w:bookmarkEnd w:id="82"/>
      <w:r w:rsidRPr="000A60A0">
        <w:rPr>
          <w:lang w:val="el-GR"/>
        </w:rPr>
        <w:t xml:space="preserve"> </w:t>
      </w:r>
    </w:p>
    <w:p w14:paraId="3BC1122F" w14:textId="755BE85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Pr>
          <w:lang w:val="el-GR"/>
        </w:rPr>
        <w:t>ο</w:t>
      </w:r>
      <w:r w:rsidRPr="00C11E79">
        <w:rPr>
          <w:lang w:val="el-GR"/>
        </w:rPr>
        <w:t>ρρ</w:t>
      </w:r>
      <w:r w:rsidR="00416282">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344D93">
        <w:rPr>
          <w:lang w:val="en-US"/>
        </w:rPr>
        <w:t>X</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bookmarkEnd w:id="78"/>
    <w:p w14:paraId="0A47A717" w14:textId="77777777" w:rsidR="008338F0" w:rsidRPr="00603221" w:rsidRDefault="003355E7" w:rsidP="003A109E">
      <w:pPr>
        <w:pStyle w:val="2"/>
        <w:rPr>
          <w:rFonts w:cs="Tahoma"/>
          <w:lang w:val="el-GR"/>
        </w:rPr>
      </w:pPr>
      <w:r w:rsidRPr="00603221">
        <w:rPr>
          <w:rFonts w:cs="Tahoma"/>
          <w:lang w:val="el-GR"/>
        </w:rPr>
        <w:tab/>
      </w:r>
      <w:bookmarkStart w:id="83" w:name="_Toc97194270"/>
      <w:bookmarkStart w:id="84" w:name="_Toc97194420"/>
      <w:bookmarkStart w:id="85" w:name="_Toc216443842"/>
      <w:r w:rsidRPr="00603221">
        <w:rPr>
          <w:rFonts w:cs="Tahoma"/>
          <w:lang w:val="el-GR"/>
        </w:rPr>
        <w:t>Δικαίωμα Συμμετοχής - Κριτήρια Ποιοτικής Επιλογής</w:t>
      </w:r>
      <w:bookmarkEnd w:id="83"/>
      <w:bookmarkEnd w:id="84"/>
      <w:bookmarkEnd w:id="85"/>
    </w:p>
    <w:p w14:paraId="79E1C284" w14:textId="77777777" w:rsidR="008338F0" w:rsidRPr="00603221" w:rsidRDefault="003355E7" w:rsidP="0072750F">
      <w:pPr>
        <w:pStyle w:val="3"/>
        <w:ind w:left="1276"/>
        <w:rPr>
          <w:lang w:val="el-GR"/>
        </w:rPr>
      </w:pPr>
      <w:bookmarkStart w:id="86" w:name="_Ref496541397"/>
      <w:bookmarkStart w:id="87" w:name="_Toc97194271"/>
      <w:bookmarkStart w:id="88" w:name="_Toc97194421"/>
      <w:bookmarkStart w:id="89" w:name="_Toc216443843"/>
      <w:r w:rsidRPr="00603221">
        <w:rPr>
          <w:lang w:val="el-GR"/>
        </w:rPr>
        <w:t>Δικαιούμενοι συμμετοχής</w:t>
      </w:r>
      <w:bookmarkEnd w:id="86"/>
      <w:bookmarkEnd w:id="87"/>
      <w:bookmarkEnd w:id="88"/>
      <w:bookmarkEnd w:id="89"/>
      <w:r w:rsidRPr="00603221">
        <w:rPr>
          <w:lang w:val="el-GR"/>
        </w:rPr>
        <w:t xml:space="preserve"> </w:t>
      </w:r>
    </w:p>
    <w:p w14:paraId="64F045C0" w14:textId="77777777" w:rsidR="008338F0" w:rsidRPr="00603221" w:rsidRDefault="003355E7" w:rsidP="00B8545D">
      <w:pPr>
        <w:spacing w:before="240"/>
        <w:rPr>
          <w:lang w:val="el-GR"/>
        </w:rPr>
      </w:pPr>
      <w:bookmarkStart w:id="90" w:name="_Hlk213678447"/>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3C89DEC4" w:rsidR="008338F0" w:rsidRPr="00603221" w:rsidRDefault="003355E7">
      <w:pPr>
        <w:rPr>
          <w:lang w:val="el-GR"/>
        </w:rPr>
      </w:pPr>
      <w:r w:rsidRPr="00603221">
        <w:rPr>
          <w:lang w:val="el-GR"/>
        </w:rPr>
        <w:t>γ) τρίτες χώρες που έχουν υπογράψει και κυρώσει τη ΣΔΣ, στο</w:t>
      </w:r>
      <w:r w:rsidR="00D81F52">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44C1EE4B" w:rsidR="008338F0" w:rsidRDefault="003355E7">
      <w:pPr>
        <w:rPr>
          <w:lang w:val="el-GR"/>
        </w:rPr>
      </w:pPr>
      <w:r w:rsidRPr="00603221">
        <w:rPr>
          <w:lang w:val="el-GR"/>
        </w:rPr>
        <w:t>δ)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26E3D07A" w:rsidR="00CD3B0E" w:rsidRDefault="00CD3B0E">
      <w:pPr>
        <w:rPr>
          <w:lang w:val="el-GR"/>
        </w:rPr>
      </w:pPr>
      <w:r w:rsidRPr="00303AE1">
        <w:rPr>
          <w:lang w:val="el-GR"/>
        </w:rPr>
        <w:t>Στο</w:t>
      </w:r>
      <w:r w:rsidR="00D81F52">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632217">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2A29223E" w14:textId="2A2B63BD" w:rsidR="008207F2" w:rsidRPr="00811D42" w:rsidRDefault="008207F2" w:rsidP="008207F2">
      <w:pPr>
        <w:spacing w:before="120"/>
        <w:rPr>
          <w:lang w:val="el-GR"/>
        </w:rPr>
      </w:pPr>
      <w:bookmarkStart w:id="92" w:name="_Hlk118712403"/>
      <w:r w:rsidRPr="00811D42">
        <w:rPr>
          <w:b/>
          <w:lang w:val="el-GR"/>
        </w:rPr>
        <w:t>2.</w:t>
      </w:r>
      <w:r w:rsidRPr="00811D42">
        <w:rPr>
          <w:lang w:val="el-GR"/>
        </w:rPr>
        <w:t xml:space="preserve"> </w:t>
      </w:r>
      <w:bookmarkStart w:id="93" w:name="_Hlk180589310"/>
      <w:r w:rsidRPr="00811D42">
        <w:rPr>
          <w:lang w:val="el-GR"/>
        </w:rPr>
        <w:t xml:space="preserve">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w:t>
      </w:r>
      <w:r w:rsidR="00412C11">
        <w:rPr>
          <w:lang w:val="el-GR"/>
        </w:rPr>
        <w:t>α αν ο οικονομικός φορέας είναι</w:t>
      </w:r>
      <w:r w:rsidRPr="00811D42">
        <w:rPr>
          <w:lang w:val="el-GR"/>
        </w:rPr>
        <w:t>:</w:t>
      </w:r>
    </w:p>
    <w:p w14:paraId="07137C91" w14:textId="400F4B53"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w:t>
      </w:r>
      <w:r w:rsidR="006A327C">
        <w:rPr>
          <w:lang w:val="el-GR"/>
        </w:rPr>
        <w:t>ς</w:t>
      </w:r>
      <w:r w:rsidRPr="00811D42">
        <w:rPr>
          <w:lang w:val="el-GR"/>
        </w:rPr>
        <w:t xml:space="preserve"> που έχει την έδρα του στη Ρωσία,</w:t>
      </w:r>
    </w:p>
    <w:p w14:paraId="119E8A90"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w:t>
      </w:r>
      <w:bookmarkStart w:id="94" w:name="_Hlk202775736"/>
      <w:r>
        <w:rPr>
          <w:lang w:val="el-GR"/>
        </w:rPr>
        <w:t>2014/24 και του ν. 4412/2016.</w:t>
      </w:r>
    </w:p>
    <w:bookmarkEnd w:id="94"/>
    <w:p w14:paraId="7FDABAFF" w14:textId="625964C4" w:rsidR="009F688B" w:rsidRPr="002A09CC" w:rsidRDefault="009F688B" w:rsidP="008207F2">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815A90">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815A90" w:rsidRPr="00603221">
        <w:rPr>
          <w:lang w:val="el-GR"/>
        </w:rPr>
        <w:t xml:space="preserve">ΠΑΡΑΡΤΗΜΑ </w:t>
      </w:r>
      <w:r w:rsidR="00815A90" w:rsidRPr="005856F8">
        <w:rPr>
          <w:lang w:val="el-GR"/>
        </w:rPr>
        <w:t>VI</w:t>
      </w:r>
      <w:r w:rsidR="00815A90" w:rsidRPr="00603221">
        <w:rPr>
          <w:lang w:val="el-GR"/>
        </w:rPr>
        <w:t>Ι – Άλλες Δηλώσεις</w:t>
      </w:r>
      <w:r>
        <w:rPr>
          <w:lang w:val="el-GR"/>
        </w:rPr>
        <w:fldChar w:fldCharType="end"/>
      </w:r>
      <w:r>
        <w:rPr>
          <w:lang w:val="el-GR"/>
        </w:rPr>
        <w:t xml:space="preserve"> </w:t>
      </w:r>
      <w:r w:rsidRPr="009710CF">
        <w:rPr>
          <w:lang w:val="el-GR"/>
        </w:rPr>
        <w:t>της παρούσας».</w:t>
      </w:r>
      <w:r w:rsidRPr="002A09CC">
        <w:rPr>
          <w:lang w:val="el-GR"/>
        </w:rPr>
        <w:t xml:space="preserve"> </w:t>
      </w:r>
    </w:p>
    <w:bookmarkEnd w:id="92"/>
    <w:bookmarkEnd w:id="93"/>
    <w:p w14:paraId="5EBAA89E" w14:textId="30E54BDD"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CBE0904" w14:textId="5D9E0DC5" w:rsidR="00CD3B0E" w:rsidRPr="00412C11" w:rsidRDefault="003355E7">
      <w:pPr>
        <w:rPr>
          <w:vertAlign w:val="superscript"/>
          <w:lang w:val="el-GR"/>
        </w:rPr>
      </w:pPr>
      <w:r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w:t>
      </w:r>
      <w:bookmarkStart w:id="95" w:name="_Hlk202775824"/>
      <w:r w:rsidRPr="00603221">
        <w:rPr>
          <w:lang w:val="el-GR"/>
        </w:rPr>
        <w:t>αλληλ</w:t>
      </w:r>
      <w:r w:rsidR="00D81F52">
        <w:rPr>
          <w:lang w:val="el-GR"/>
        </w:rPr>
        <w:t>ε</w:t>
      </w:r>
      <w:r w:rsidRPr="00603221">
        <w:rPr>
          <w:lang w:val="el-GR"/>
        </w:rPr>
        <w:t>γγ</w:t>
      </w:r>
      <w:r w:rsidR="00D81F52">
        <w:rPr>
          <w:lang w:val="el-GR"/>
        </w:rPr>
        <w:t>ύως</w:t>
      </w:r>
      <w:r w:rsidRPr="00603221">
        <w:rPr>
          <w:lang w:val="el-GR"/>
        </w:rPr>
        <w:t xml:space="preserve"> </w:t>
      </w:r>
      <w:bookmarkEnd w:id="95"/>
      <w:r w:rsidRPr="00603221">
        <w:rPr>
          <w:lang w:val="el-GR"/>
        </w:rPr>
        <w:t>και εις ολόκληρον.</w:t>
      </w:r>
      <w:r w:rsidR="00E1337D" w:rsidRPr="00603221">
        <w:rPr>
          <w:rStyle w:val="FootnoteReference2"/>
          <w:lang w:val="el-GR"/>
        </w:rPr>
        <w:t xml:space="preserve"> </w:t>
      </w:r>
    </w:p>
    <w:bookmarkEnd w:id="90"/>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96" w:name="_Ref496542081"/>
      <w:bookmarkStart w:id="97" w:name="_Toc97194272"/>
      <w:bookmarkStart w:id="98" w:name="_Toc97194422"/>
      <w:bookmarkStart w:id="99" w:name="_Toc216443844"/>
      <w:r w:rsidRPr="00603221">
        <w:rPr>
          <w:lang w:val="el-GR"/>
        </w:rPr>
        <w:t>Εγγύηση συμμετοχής</w:t>
      </w:r>
      <w:bookmarkEnd w:id="96"/>
      <w:bookmarkEnd w:id="97"/>
      <w:bookmarkEnd w:id="98"/>
      <w:bookmarkEnd w:id="99"/>
    </w:p>
    <w:p w14:paraId="075B8B68" w14:textId="54750D92" w:rsidR="00C960CF" w:rsidRPr="00603221" w:rsidRDefault="003355E7" w:rsidP="00211443">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211443" w:rsidRPr="00211443">
        <w:rPr>
          <w:lang w:val="el-GR"/>
        </w:rPr>
        <w:t>«ΠΑΡΑΡΤΗΜΑ VIII – Υποδείγματα Εγγυητικών Επιστολών» της παρούσας.</w:t>
      </w:r>
    </w:p>
    <w:p w14:paraId="37E366F6" w14:textId="3801E3AC" w:rsidR="00DF0C2D" w:rsidRPr="00603221" w:rsidRDefault="00DF0C2D" w:rsidP="003329FF">
      <w:pPr>
        <w:pStyle w:val="aff"/>
        <w:tabs>
          <w:tab w:val="left" w:pos="0"/>
          <w:tab w:val="left" w:pos="1134"/>
        </w:tabs>
        <w:spacing w:before="240"/>
        <w:ind w:left="0"/>
        <w:rPr>
          <w:lang w:val="el-GR"/>
        </w:rPr>
      </w:pPr>
      <w:r w:rsidRPr="00E03075">
        <w:rPr>
          <w:lang w:val="el-GR"/>
        </w:rPr>
        <w:t xml:space="preserve">Το ποσό της εγγυητικής επιστολής θα πρέπει να καλύπτει σε ευρώ (€) ποσοστό </w:t>
      </w:r>
      <w:r w:rsidR="00E03075" w:rsidRPr="006168D8">
        <w:rPr>
          <w:b/>
          <w:bCs/>
          <w:lang w:val="el-GR"/>
        </w:rPr>
        <w:t>2</w:t>
      </w:r>
      <w:r w:rsidR="00E03075" w:rsidRPr="00E03075">
        <w:rPr>
          <w:b/>
          <w:lang w:val="el-GR"/>
        </w:rPr>
        <w:t>%</w:t>
      </w:r>
      <w:r w:rsidRPr="006168D8">
        <w:rPr>
          <w:lang w:val="el-GR"/>
        </w:rPr>
        <w:t xml:space="preserve"> του προϋπολογισμού του Έργου (μη συμπεριλαμβανομένου ΦΠΑ), ήτοι ποσό </w:t>
      </w:r>
      <w:r w:rsidR="00E21758">
        <w:rPr>
          <w:b/>
          <w:bCs/>
          <w:lang w:val="el-GR"/>
        </w:rPr>
        <w:t>εννέα</w:t>
      </w:r>
      <w:r w:rsidR="00E03075" w:rsidRPr="006168D8">
        <w:rPr>
          <w:b/>
          <w:bCs/>
          <w:lang w:val="el-GR"/>
        </w:rPr>
        <w:t xml:space="preserve"> </w:t>
      </w:r>
      <w:r w:rsidR="00E21758">
        <w:rPr>
          <w:b/>
          <w:bCs/>
          <w:lang w:val="el-GR"/>
        </w:rPr>
        <w:t>χιλιάδων</w:t>
      </w:r>
      <w:r w:rsidR="00E03075" w:rsidRPr="006168D8">
        <w:rPr>
          <w:b/>
          <w:bCs/>
          <w:lang w:val="el-GR"/>
        </w:rPr>
        <w:t xml:space="preserve"> </w:t>
      </w:r>
      <w:r w:rsidR="00E21758">
        <w:rPr>
          <w:b/>
          <w:bCs/>
          <w:lang w:val="el-GR"/>
        </w:rPr>
        <w:t>ευρώ</w:t>
      </w:r>
      <w:r w:rsidR="00E03075" w:rsidRPr="006168D8">
        <w:rPr>
          <w:lang w:val="el-GR"/>
        </w:rPr>
        <w:t xml:space="preserve"> </w:t>
      </w:r>
      <w:r w:rsidRPr="006168D8">
        <w:rPr>
          <w:lang w:val="el-GR"/>
        </w:rPr>
        <w:t>(</w:t>
      </w:r>
      <w:r w:rsidR="00E03075" w:rsidRPr="006168D8">
        <w:rPr>
          <w:b/>
          <w:bCs/>
          <w:lang w:val="el-GR"/>
        </w:rPr>
        <w:t>9.000,00</w:t>
      </w:r>
      <w:r w:rsidR="00E03075" w:rsidRPr="00E03075">
        <w:rPr>
          <w:lang w:val="el-GR"/>
        </w:rPr>
        <w:t>€</w:t>
      </w:r>
      <w:r w:rsidRPr="006168D8">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B623B0B"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815A90">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αναθέτουσα αρχή μπορεί, πριν τη λήξη της προσφοράς, να </w:t>
      </w:r>
      <w:bookmarkStart w:id="100" w:name="_Hlk202775893"/>
      <w:r w:rsidRPr="00603221">
        <w:rPr>
          <w:bCs/>
          <w:lang w:val="el-GR"/>
        </w:rPr>
        <w:t>ζητ</w:t>
      </w:r>
      <w:r w:rsidR="00E23534">
        <w:rPr>
          <w:bCs/>
          <w:lang w:val="el-GR"/>
        </w:rPr>
        <w:t>εί</w:t>
      </w:r>
      <w:r w:rsidRPr="00603221">
        <w:rPr>
          <w:bCs/>
          <w:lang w:val="el-GR"/>
        </w:rPr>
        <w:t xml:space="preserve"> </w:t>
      </w:r>
      <w:bookmarkEnd w:id="100"/>
      <w:r w:rsidRPr="00603221">
        <w:rPr>
          <w:bCs/>
          <w:lang w:val="el-GR"/>
        </w:rPr>
        <w:t>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05194A1B"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815A90">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5F198E5"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4"/>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650609D0"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15A90">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15A90">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815A90">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15A90">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15A90">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815A90">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102" w:name="_Ref496541356"/>
      <w:bookmarkStart w:id="103" w:name="_Ref496541742"/>
      <w:bookmarkStart w:id="104" w:name="_Ref496541775"/>
      <w:bookmarkStart w:id="105" w:name="_Ref496541863"/>
      <w:bookmarkStart w:id="106" w:name="_Toc97194273"/>
      <w:bookmarkStart w:id="107" w:name="_Toc97194423"/>
      <w:bookmarkStart w:id="108" w:name="_Toc216443845"/>
      <w:r w:rsidRPr="00603221">
        <w:rPr>
          <w:lang w:val="el-GR"/>
        </w:rPr>
        <w:t>Λόγοι αποκλεισμού</w:t>
      </w:r>
      <w:bookmarkEnd w:id="102"/>
      <w:bookmarkEnd w:id="103"/>
      <w:bookmarkEnd w:id="104"/>
      <w:bookmarkEnd w:id="105"/>
      <w:bookmarkEnd w:id="106"/>
      <w:bookmarkEnd w:id="107"/>
      <w:bookmarkEnd w:id="108"/>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5C83D130" w:rsidR="008338F0" w:rsidRPr="00603221" w:rsidRDefault="003355E7" w:rsidP="00BA73EE">
      <w:pPr>
        <w:pStyle w:val="aff"/>
        <w:numPr>
          <w:ilvl w:val="3"/>
          <w:numId w:val="9"/>
        </w:numPr>
        <w:spacing w:before="240"/>
        <w:ind w:left="0" w:firstLine="0"/>
        <w:rPr>
          <w:lang w:val="el-GR"/>
        </w:rPr>
      </w:pPr>
      <w:bookmarkStart w:id="109" w:name="_Ref496540567"/>
      <w:bookmarkStart w:id="110"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09"/>
      <w:bookmarkEnd w:id="110"/>
      <w:r w:rsidRPr="00603221">
        <w:rPr>
          <w:lang w:val="el-GR"/>
        </w:rPr>
        <w:t xml:space="preserve"> </w:t>
      </w:r>
    </w:p>
    <w:p w14:paraId="255B9049" w14:textId="1E55698E"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A41D61">
        <w:rPr>
          <w:lang w:val="el-GR"/>
        </w:rPr>
        <w:t>)</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6ED5FB89"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w:t>
      </w:r>
      <w:r w:rsidR="00A41D61">
        <w:rPr>
          <w:lang w:val="el-GR"/>
        </w:rPr>
        <w:t>,</w:t>
      </w:r>
      <w:r w:rsidR="00105242" w:rsidRPr="00105242">
        <w:rPr>
          <w:lang w:val="el-GR"/>
        </w:rPr>
        <w:t xml:space="preserve">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32FEC827" w:rsidR="008338F0" w:rsidRPr="00603221" w:rsidRDefault="008338F0">
      <w:pPr>
        <w:rPr>
          <w:lang w:val="el-GR"/>
        </w:rPr>
      </w:pPr>
    </w:p>
    <w:p w14:paraId="5C678F2D" w14:textId="11F277F1" w:rsidR="00105242" w:rsidRPr="00105242" w:rsidRDefault="003355E7" w:rsidP="00105242">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00105242">
        <w:rPr>
          <w:lang w:val="el-GR"/>
        </w:rPr>
        <w:t>πλαίσιο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3C719782"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5C66BD9A"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030216C0" w:rsidR="009A3D76" w:rsidRPr="009A3D76" w:rsidRDefault="009A3D76" w:rsidP="009A3D76">
      <w:pPr>
        <w:rPr>
          <w:lang w:val="el-GR"/>
        </w:rPr>
      </w:pPr>
      <w:r w:rsidRPr="009A3D76">
        <w:rPr>
          <w:lang w:val="el-GR"/>
        </w:rPr>
        <w:t xml:space="preserve">- σε όλες τις </w:t>
      </w:r>
      <w:bookmarkStart w:id="111" w:name="_Hlk202776218"/>
      <w:r w:rsidRPr="009A3D76">
        <w:rPr>
          <w:lang w:val="el-GR"/>
        </w:rPr>
        <w:t>λοιπ</w:t>
      </w:r>
      <w:r w:rsidR="007207B7">
        <w:rPr>
          <w:lang w:val="el-GR"/>
        </w:rPr>
        <w:t>έ</w:t>
      </w:r>
      <w:r w:rsidRPr="009A3D76">
        <w:rPr>
          <w:lang w:val="el-GR"/>
        </w:rPr>
        <w:t xml:space="preserve">ς </w:t>
      </w:r>
      <w:bookmarkEnd w:id="111"/>
      <w:r w:rsidRPr="009A3D76">
        <w:rPr>
          <w:lang w:val="el-GR"/>
        </w:rPr>
        <w:t>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BA73EE">
      <w:pPr>
        <w:pStyle w:val="aff"/>
        <w:numPr>
          <w:ilvl w:val="3"/>
          <w:numId w:val="9"/>
        </w:numPr>
        <w:tabs>
          <w:tab w:val="left" w:pos="0"/>
          <w:tab w:val="left" w:pos="709"/>
          <w:tab w:val="left" w:pos="1134"/>
        </w:tabs>
        <w:spacing w:before="240"/>
        <w:ind w:left="0" w:firstLine="0"/>
        <w:rPr>
          <w:lang w:val="el-GR"/>
        </w:rPr>
      </w:pPr>
      <w:bookmarkStart w:id="112" w:name="_Ref503518036"/>
      <w:r w:rsidRPr="00603221">
        <w:rPr>
          <w:lang w:val="el-GR"/>
        </w:rPr>
        <w:t>Σ</w:t>
      </w:r>
      <w:r w:rsidR="005A0ACC" w:rsidRPr="00603221">
        <w:rPr>
          <w:lang w:val="el-GR"/>
        </w:rPr>
        <w:t>τις ακόλουθες περιπτώσεις</w:t>
      </w:r>
      <w:bookmarkEnd w:id="112"/>
      <w:r w:rsidR="005A0ACC" w:rsidRPr="00603221">
        <w:rPr>
          <w:lang w:val="el-GR"/>
        </w:rPr>
        <w:t xml:space="preserve"> </w:t>
      </w:r>
    </w:p>
    <w:p w14:paraId="252A9A52" w14:textId="0EC49CEB"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bookmarkStart w:id="113" w:name="_Hlk202776245"/>
      <w:r w:rsidR="007207B7">
        <w:rPr>
          <w:lang w:val="el-GR"/>
        </w:rPr>
        <w:t>σχετικά με την</w:t>
      </w:r>
      <w:r>
        <w:rPr>
          <w:lang w:val="el-GR"/>
        </w:rPr>
        <w:t xml:space="preserve"> </w:t>
      </w:r>
      <w:bookmarkEnd w:id="113"/>
      <w:r>
        <w:rPr>
          <w:lang w:val="el-GR"/>
        </w:rPr>
        <w:t xml:space="preserve">καταβολή φόρων ή εισφορών κοινωνικής ασφάλισης και αυτό έχει διαπιστωθεί </w:t>
      </w:r>
      <w:r w:rsidR="007207B7">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27C4A516"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377D92FA" w:rsidR="00B04AF3" w:rsidRPr="00603221" w:rsidRDefault="003355E7" w:rsidP="00BA73EE">
      <w:pPr>
        <w:pStyle w:val="aff"/>
        <w:numPr>
          <w:ilvl w:val="3"/>
          <w:numId w:val="9"/>
        </w:numPr>
        <w:tabs>
          <w:tab w:val="left" w:pos="0"/>
          <w:tab w:val="left" w:pos="709"/>
          <w:tab w:val="left" w:pos="1134"/>
        </w:tabs>
        <w:spacing w:before="240"/>
        <w:ind w:left="0" w:firstLine="0"/>
        <w:rPr>
          <w:i/>
          <w:color w:val="5B9BD5"/>
          <w:lang w:val="el-GR"/>
        </w:rPr>
      </w:pPr>
      <w:bookmarkStart w:id="114"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14"/>
      <w:r w:rsidRPr="00603221">
        <w:rPr>
          <w:lang w:val="el-GR"/>
        </w:rPr>
        <w:t xml:space="preserve"> </w:t>
      </w:r>
    </w:p>
    <w:p w14:paraId="0E1EDDD9" w14:textId="0B9EB5BC"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0EE172FF"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1BA86261"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3DFDFBEF"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123846">
        <w:rPr>
          <w:lang w:val="el-GR"/>
        </w:rPr>
        <w:t>τ</w:t>
      </w:r>
      <w:r w:rsidRPr="00603221">
        <w:rPr>
          <w:lang w:val="el-GR"/>
        </w:rPr>
        <w:t xml:space="preserve">εί αποτελεσματικά με άλλα, λιγότερο παρεμβατικά, μέσα, </w:t>
      </w:r>
    </w:p>
    <w:p w14:paraId="09503BF9" w14:textId="53B6C97A" w:rsidR="008338F0" w:rsidRDefault="003355E7" w:rsidP="00C3218F">
      <w:pPr>
        <w:shd w:val="clear" w:color="auto" w:fill="FFFFFF" w:themeFill="background1"/>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123846">
        <w:rPr>
          <w:lang w:val="el-GR"/>
        </w:rPr>
        <w:t>τ</w:t>
      </w:r>
      <w:r w:rsidRPr="00603221">
        <w:rPr>
          <w:lang w:val="el-GR"/>
        </w:rPr>
        <w:t xml:space="preserve">εί με άλλα, λιγότερο παρεμβατικά, μέσα, </w:t>
      </w:r>
    </w:p>
    <w:p w14:paraId="15F1AFBF" w14:textId="53C22EE0" w:rsidR="001F3B35" w:rsidRPr="00C3218F" w:rsidRDefault="001F3B35" w:rsidP="00C3218F">
      <w:pPr>
        <w:shd w:val="clear" w:color="auto" w:fill="FFFFFF" w:themeFill="background1"/>
        <w:rPr>
          <w:lang w:val="el-GR"/>
        </w:rPr>
      </w:pPr>
      <w:r w:rsidRPr="00C3218F">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w:t>
      </w:r>
      <w:r w:rsidR="008537D1" w:rsidRPr="00C3218F">
        <w:rPr>
          <w:lang w:val="el-GR"/>
        </w:rPr>
        <w:t>ως αποτέλεσμα την πρόωρη καταγγελία της προηγούμενης σύμβασης, αποζημιώσεις ή άλλες παρόμοιες κυρώσεις. Κυρώσεις που επιβλήθηκαν σε προηγούμενες συμβάσεις με βάση τα άρθρα 206, 207, 208, 213, 218, 219 και 220 του ν. 442/2016 και τις αντίστοιχες προβλέψεις των οικείων συμβάσεων, συνολικού ύψους που δεν ξεπερνά τις δύο εκατοστιαίες μονάδες (2%), επί της αξίας της σύμβασης στο πλαίσιο της οποίας επιβλήθηκαν για την πλημμελή εκτέλεση απαίτησης σε οικονομικό φορέα δεν θεωρούνται σοβαρή πλημμέλεια για την εφαρμογή του παρόντος εδαφίου, εφόσον 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 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 από την αρμόδια Επιτροπή της παρ. 9 του άρθρου 73 του ν. 4412/2016</w:t>
      </w:r>
    </w:p>
    <w:p w14:paraId="46385F35" w14:textId="1B68323F" w:rsidR="008338F0" w:rsidRPr="00C3218F" w:rsidRDefault="003355E7">
      <w:pPr>
        <w:rPr>
          <w:lang w:val="el-GR"/>
        </w:rPr>
      </w:pPr>
      <w:r w:rsidRPr="00C3218F">
        <w:rPr>
          <w:lang w:val="el-GR"/>
        </w:rPr>
        <w:t xml:space="preserve">(ζ) </w:t>
      </w:r>
      <w:r w:rsidR="00A23EAB" w:rsidRPr="00C3218F">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15" w:name="_Hlk126489824"/>
      <w:r w:rsidR="00A23EAB" w:rsidRPr="00C3218F">
        <w:rPr>
          <w:lang w:val="el-GR"/>
        </w:rPr>
        <w:t xml:space="preserve">της παραγράφου </w:t>
      </w:r>
      <w:r w:rsidR="00C8339C" w:rsidRPr="00C3218F">
        <w:rPr>
          <w:lang w:val="el-GR"/>
        </w:rPr>
        <w:fldChar w:fldCharType="begin"/>
      </w:r>
      <w:r w:rsidR="00C8339C" w:rsidRPr="00C3218F">
        <w:rPr>
          <w:lang w:val="el-GR"/>
        </w:rPr>
        <w:instrText xml:space="preserve"> REF _Ref40957856 \r \h </w:instrText>
      </w:r>
      <w:r w:rsidR="00631FED" w:rsidRPr="00C3218F">
        <w:rPr>
          <w:lang w:val="el-GR"/>
        </w:rPr>
        <w:instrText xml:space="preserve"> \* MERGEFORMAT </w:instrText>
      </w:r>
      <w:r w:rsidR="00C8339C" w:rsidRPr="00C3218F">
        <w:rPr>
          <w:lang w:val="el-GR"/>
        </w:rPr>
      </w:r>
      <w:r w:rsidR="00C8339C" w:rsidRPr="00C3218F">
        <w:rPr>
          <w:lang w:val="el-GR"/>
        </w:rPr>
        <w:fldChar w:fldCharType="separate"/>
      </w:r>
      <w:r w:rsidR="00815A90">
        <w:rPr>
          <w:lang w:val="el-GR"/>
        </w:rPr>
        <w:t>2.2.9.2</w:t>
      </w:r>
      <w:r w:rsidR="00C8339C" w:rsidRPr="00C3218F">
        <w:rPr>
          <w:lang w:val="el-GR"/>
        </w:rPr>
        <w:fldChar w:fldCharType="end"/>
      </w:r>
      <w:r w:rsidR="00E403E0" w:rsidRPr="00C3218F">
        <w:rPr>
          <w:lang w:val="el-GR"/>
        </w:rPr>
        <w:t xml:space="preserve"> </w:t>
      </w:r>
      <w:r w:rsidR="00E403E0" w:rsidRPr="00C3218F">
        <w:rPr>
          <w:lang w:val="el-GR"/>
        </w:rPr>
        <w:fldChar w:fldCharType="begin"/>
      </w:r>
      <w:r w:rsidR="00E403E0" w:rsidRPr="00C3218F">
        <w:rPr>
          <w:lang w:val="el-GR"/>
        </w:rPr>
        <w:instrText xml:space="preserve"> REF _Ref40957856 \h </w:instrText>
      </w:r>
      <w:r w:rsidR="00631FED" w:rsidRPr="00C3218F">
        <w:rPr>
          <w:lang w:val="el-GR"/>
        </w:rPr>
        <w:instrText xml:space="preserve"> \* MERGEFORMAT </w:instrText>
      </w:r>
      <w:r w:rsidR="00E403E0" w:rsidRPr="00C3218F">
        <w:rPr>
          <w:lang w:val="el-GR"/>
        </w:rPr>
      </w:r>
      <w:r w:rsidR="00E403E0" w:rsidRPr="00C3218F">
        <w:rPr>
          <w:lang w:val="el-GR"/>
        </w:rPr>
        <w:fldChar w:fldCharType="separate"/>
      </w:r>
      <w:r w:rsidR="00815A90" w:rsidRPr="00815A90">
        <w:rPr>
          <w:lang w:val="el-GR"/>
        </w:rPr>
        <w:t>Αποδεικτικά μέσα - Δικαιολογητικά προσωρινού αναδόχου</w:t>
      </w:r>
      <w:r w:rsidR="00E403E0" w:rsidRPr="00C3218F">
        <w:rPr>
          <w:lang w:val="el-GR"/>
        </w:rPr>
        <w:fldChar w:fldCharType="end"/>
      </w:r>
      <w:r w:rsidR="00A9669D" w:rsidRPr="00C3218F">
        <w:rPr>
          <w:lang w:val="el-GR"/>
        </w:rPr>
        <w:t xml:space="preserve"> </w:t>
      </w:r>
      <w:r w:rsidR="00B941FC" w:rsidRPr="00C3218F">
        <w:rPr>
          <w:lang w:val="el-GR"/>
        </w:rPr>
        <w:t xml:space="preserve">της παρούσας. </w:t>
      </w:r>
    </w:p>
    <w:bookmarkEnd w:id="115"/>
    <w:p w14:paraId="2A733164" w14:textId="5AD24BF3" w:rsidR="008338F0" w:rsidRPr="00603221" w:rsidRDefault="003355E7">
      <w:pPr>
        <w:rPr>
          <w:lang w:val="el-GR"/>
        </w:rPr>
      </w:pPr>
      <w:r w:rsidRPr="00C3218F">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C3218F">
        <w:rPr>
          <w:lang w:val="el-GR"/>
        </w:rPr>
        <w:t>με απατηλό τρόπο</w:t>
      </w:r>
      <w:r w:rsidRPr="00C3218F">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w:t>
      </w:r>
      <w:r w:rsidRPr="00603221">
        <w:rPr>
          <w:lang w:val="el-GR"/>
        </w:rPr>
        <w:t xml:space="preserve"> </w:t>
      </w:r>
    </w:p>
    <w:p w14:paraId="203A9130" w14:textId="3E5592B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3E91CF19" w14:textId="77777777" w:rsidR="00C85361" w:rsidRPr="00707771" w:rsidRDefault="00C85361" w:rsidP="00C85361">
      <w:pPr>
        <w:rPr>
          <w:lang w:val="el-GR"/>
        </w:rPr>
      </w:pPr>
      <w:bookmarkStart w:id="116" w:name="_Hlk202776560"/>
      <w:r w:rsidRPr="00707771">
        <w:rPr>
          <w:lang w:val="el-GR"/>
        </w:rPr>
        <w:t xml:space="preserve">Διευκρινίζεται ότι οι οικονομικοί  φορείς συμπληρώνουν το ΕΕΕΣ και δεσμεύονται για τους λόγους αποκλεισμού </w:t>
      </w:r>
      <w:r w:rsidRPr="00707771">
        <w:rPr>
          <w:b/>
          <w:bCs/>
          <w:lang w:val="el-GR"/>
        </w:rPr>
        <w:t>και μόνο</w:t>
      </w:r>
      <w:r w:rsidRPr="00707771">
        <w:rPr>
          <w:lang w:val="el-GR"/>
        </w:rPr>
        <w:t xml:space="preserve"> που περιλαμβάνονται στην εν λόγω παράγραφο</w:t>
      </w:r>
      <w:r>
        <w:rPr>
          <w:lang w:val="el-GR"/>
        </w:rPr>
        <w:t xml:space="preserve"> της παρούσας διακήρυξης</w:t>
      </w:r>
      <w:r w:rsidRPr="00707771">
        <w:rPr>
          <w:lang w:val="el-GR"/>
        </w:rPr>
        <w:t xml:space="preserve">. </w:t>
      </w:r>
    </w:p>
    <w:bookmarkEnd w:id="116"/>
    <w:p w14:paraId="335F6C35" w14:textId="77777777" w:rsidR="00BE17EA" w:rsidRDefault="00BE17EA">
      <w:pPr>
        <w:rPr>
          <w:b/>
          <w:bCs/>
          <w:lang w:val="el-GR"/>
        </w:rPr>
      </w:pPr>
    </w:p>
    <w:p w14:paraId="01E09956" w14:textId="2720E0DE"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39465691" w14:textId="2113553F" w:rsidR="008338F0" w:rsidRPr="00E46F67" w:rsidRDefault="001D0C1B" w:rsidP="00BA73EE">
      <w:pPr>
        <w:pStyle w:val="aff"/>
        <w:numPr>
          <w:ilvl w:val="3"/>
          <w:numId w:val="9"/>
        </w:numPr>
        <w:tabs>
          <w:tab w:val="left" w:pos="0"/>
          <w:tab w:val="left" w:pos="709"/>
          <w:tab w:val="left" w:pos="1134"/>
        </w:tabs>
        <w:spacing w:before="240"/>
        <w:ind w:left="0" w:firstLine="0"/>
        <w:rPr>
          <w:iCs/>
          <w:lang w:val="el-GR"/>
        </w:rPr>
      </w:pPr>
      <w:bookmarkStart w:id="117" w:name="_Ref74508082"/>
      <w:r w:rsidRPr="00E46F67">
        <w:rPr>
          <w:iCs/>
          <w:lang w:val="el-GR"/>
        </w:rPr>
        <w:t>[</w:t>
      </w:r>
      <w:r w:rsidR="0052111A" w:rsidRPr="00E46F67">
        <w:rPr>
          <w:iCs/>
          <w:lang w:val="el-GR"/>
        </w:rPr>
        <w:t>Διατηρείται για λόγους αρίθμησης</w:t>
      </w:r>
      <w:r w:rsidRPr="00E46F67">
        <w:rPr>
          <w:iCs/>
          <w:lang w:val="el-GR"/>
        </w:rPr>
        <w:t xml:space="preserve">] </w:t>
      </w:r>
      <w:bookmarkEnd w:id="117"/>
      <w:r w:rsidRPr="00E46F67">
        <w:rPr>
          <w:iCs/>
          <w:lang w:val="el-GR"/>
        </w:rPr>
        <w:t xml:space="preserve">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BA73EE">
      <w:pPr>
        <w:pStyle w:val="aff"/>
        <w:numPr>
          <w:ilvl w:val="3"/>
          <w:numId w:val="9"/>
        </w:numPr>
        <w:tabs>
          <w:tab w:val="left" w:pos="0"/>
          <w:tab w:val="left" w:pos="709"/>
          <w:tab w:val="left" w:pos="1134"/>
        </w:tabs>
        <w:spacing w:before="240"/>
        <w:ind w:left="0" w:firstLine="0"/>
        <w:rPr>
          <w:lang w:val="el-GR"/>
        </w:rPr>
      </w:pPr>
      <w:bookmarkStart w:id="118"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18"/>
    </w:p>
    <w:p w14:paraId="30461056" w14:textId="60560F82" w:rsidR="002A631D" w:rsidRPr="002A631D" w:rsidRDefault="002A631D" w:rsidP="00835B35">
      <w:pPr>
        <w:suppressAutoHyphens w:val="0"/>
        <w:spacing w:after="160" w:line="252" w:lineRule="auto"/>
        <w:rPr>
          <w:lang w:val="el-GR"/>
        </w:rPr>
      </w:pPr>
      <w:bookmarkStart w:id="119" w:name="_Hlk180590806"/>
      <w:r w:rsidRPr="002A631D">
        <w:rPr>
          <w:b/>
          <w:bCs/>
          <w:lang w:val="el-GR"/>
        </w:rPr>
        <w:t>2.2.3.5.α</w:t>
      </w:r>
      <w:r w:rsidRPr="002A631D">
        <w:rPr>
          <w:lang w:val="el-GR"/>
        </w:rPr>
        <w:t xml:space="preserve">  Απαγορεύεται η ανάθεση της παρούσας σύμβασης, σε:</w:t>
      </w:r>
    </w:p>
    <w:p w14:paraId="0AED7E06" w14:textId="77777777" w:rsidR="002A631D" w:rsidRPr="002A631D" w:rsidRDefault="002A631D" w:rsidP="00835B35">
      <w:pPr>
        <w:suppressAutoHyphens w:val="0"/>
        <w:spacing w:after="160" w:line="252" w:lineRule="auto"/>
        <w:rPr>
          <w:lang w:val="el-GR"/>
        </w:rPr>
      </w:pPr>
      <w:r w:rsidRPr="002A631D">
        <w:rPr>
          <w:lang w:val="el-GR"/>
        </w:rPr>
        <w:t xml:space="preserve">α) Ρώσο υπήκοο ή φυσικό ή νομικό πρόσωπο, οντότητα ή φορέα που έχει την έδρα του στη Ρωσία  </w:t>
      </w:r>
    </w:p>
    <w:p w14:paraId="54086A4B" w14:textId="5B80D684" w:rsidR="002A631D" w:rsidRPr="002A631D" w:rsidRDefault="002A631D" w:rsidP="00835B35">
      <w:pPr>
        <w:suppressAutoHyphens w:val="0"/>
        <w:spacing w:after="160"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1E2AF56" w14:textId="77777777" w:rsidR="002A631D" w:rsidRPr="002A631D" w:rsidRDefault="002A631D" w:rsidP="00835B35">
      <w:pPr>
        <w:suppressAutoHyphens w:val="0"/>
        <w:spacing w:after="160" w:line="252" w:lineRule="auto"/>
        <w:rPr>
          <w:b/>
          <w:bCs/>
          <w:lang w:val="el-GR"/>
        </w:rPr>
      </w:pPr>
      <w:r w:rsidRPr="002A631D">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bookmarkEnd w:id="119"/>
    <w:p w14:paraId="4D484DE4" w14:textId="3AEAAA27" w:rsidR="00002DC2" w:rsidRPr="00C229F3" w:rsidRDefault="00002DC2" w:rsidP="00BA73EE">
      <w:pPr>
        <w:pStyle w:val="aff"/>
        <w:numPr>
          <w:ilvl w:val="3"/>
          <w:numId w:val="9"/>
        </w:numPr>
        <w:tabs>
          <w:tab w:val="left" w:pos="0"/>
          <w:tab w:val="left" w:pos="709"/>
          <w:tab w:val="left" w:pos="1134"/>
        </w:tabs>
        <w:spacing w:before="240"/>
        <w:ind w:left="0" w:firstLine="0"/>
        <w:rPr>
          <w:lang w:val="el-GR"/>
        </w:rPr>
      </w:pPr>
      <w:r>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3B60EF3D" w:rsidR="002A7C7B" w:rsidRPr="002A7C7B" w:rsidRDefault="003355E7" w:rsidP="00BA73EE">
      <w:pPr>
        <w:pStyle w:val="aff"/>
        <w:numPr>
          <w:ilvl w:val="3"/>
          <w:numId w:val="9"/>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815A90">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815A90">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5EB38C06" w14:textId="030A5B61" w:rsidR="00841F47" w:rsidRDefault="00841F47" w:rsidP="00BA73EE">
      <w:pPr>
        <w:pStyle w:val="aff"/>
        <w:numPr>
          <w:ilvl w:val="3"/>
          <w:numId w:val="9"/>
        </w:numPr>
        <w:tabs>
          <w:tab w:val="left" w:pos="0"/>
          <w:tab w:val="left" w:pos="709"/>
          <w:tab w:val="left" w:pos="1134"/>
        </w:tabs>
        <w:spacing w:before="240"/>
        <w:ind w:left="0" w:firstLine="0"/>
        <w:rPr>
          <w:lang w:val="el-GR"/>
        </w:rPr>
      </w:pPr>
      <w:bookmarkStart w:id="120" w:name="_Ref151369188"/>
      <w:r>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6168D8">
        <w:footnoteReference w:id="5"/>
      </w:r>
      <w:r>
        <w:rPr>
          <w:lang w:val="el-GR"/>
        </w:rPr>
        <w:t xml:space="preserve">, </w:t>
      </w:r>
      <w:bookmarkStart w:id="121" w:name="_Hlk180590997"/>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6168D8">
        <w:rPr>
          <w:lang w:val="el-GR"/>
        </w:rPr>
        <w:t>«Ρύθμιση θεμάτων σχετικά με την εξέταση επανορθωτικών μέτρων από την Επιτροπή της παρ.  9 του άρθρου 73 του ν. 4412/2016».</w:t>
      </w:r>
    </w:p>
    <w:p w14:paraId="574E7893" w14:textId="77777777" w:rsidR="00841F47" w:rsidRDefault="00841F47" w:rsidP="00841F47">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29"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787475A4" w14:textId="77777777" w:rsidR="00841F47" w:rsidRDefault="00841F47" w:rsidP="00841F47">
      <w:pPr>
        <w:suppressAutoHyphens w:val="0"/>
        <w:autoSpaceDE w:val="0"/>
        <w:autoSpaceDN w:val="0"/>
        <w:adjustRightInd w:val="0"/>
        <w:spacing w:after="0"/>
        <w:rPr>
          <w:lang w:val="el-GR"/>
        </w:rPr>
      </w:pPr>
    </w:p>
    <w:p w14:paraId="26D21768" w14:textId="77777777" w:rsidR="00841F47" w:rsidRDefault="00841F47" w:rsidP="00841F47">
      <w:pPr>
        <w:suppressAutoHyphens w:val="0"/>
        <w:autoSpaceDE w:val="0"/>
        <w:autoSpaceDN w:val="0"/>
        <w:adjustRightInd w:val="0"/>
        <w:spacing w:after="0"/>
        <w:rPr>
          <w:lang w:val="el-GR"/>
        </w:rPr>
      </w:pPr>
      <w:bookmarkStart w:id="122" w:name="_Hlk202776781"/>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(εκδοθείσες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64D8A9F3" w14:textId="77777777" w:rsidR="00841F47" w:rsidRDefault="00841F47" w:rsidP="00841F47">
      <w:pPr>
        <w:suppressAutoHyphens w:val="0"/>
        <w:autoSpaceDE w:val="0"/>
        <w:autoSpaceDN w:val="0"/>
        <w:adjustRightInd w:val="0"/>
        <w:spacing w:after="0"/>
        <w:rPr>
          <w:lang w:val="el-GR"/>
        </w:rPr>
      </w:pPr>
    </w:p>
    <w:p w14:paraId="66FCBFD1" w14:textId="77777777" w:rsidR="00841F47" w:rsidRDefault="00841F47" w:rsidP="00841F47">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0957AE63" w14:textId="77777777" w:rsidR="00841F47" w:rsidRDefault="00841F47" w:rsidP="00841F47">
      <w:pPr>
        <w:suppressAutoHyphens w:val="0"/>
        <w:autoSpaceDE w:val="0"/>
        <w:autoSpaceDN w:val="0"/>
        <w:adjustRightInd w:val="0"/>
        <w:spacing w:after="0"/>
        <w:rPr>
          <w:lang w:val="el-GR"/>
        </w:rPr>
      </w:pPr>
    </w:p>
    <w:p w14:paraId="03C9D04E" w14:textId="77777777" w:rsidR="00841F47" w:rsidRDefault="00841F47" w:rsidP="00841F47">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7048E69F" w14:textId="77777777" w:rsidR="00841F47" w:rsidRDefault="00841F47" w:rsidP="00841F47">
      <w:pPr>
        <w:suppressAutoHyphens w:val="0"/>
        <w:autoSpaceDE w:val="0"/>
        <w:autoSpaceDN w:val="0"/>
        <w:adjustRightInd w:val="0"/>
        <w:spacing w:after="0"/>
        <w:rPr>
          <w:lang w:val="el-GR"/>
        </w:rPr>
      </w:pPr>
    </w:p>
    <w:p w14:paraId="37C45AFF" w14:textId="77777777" w:rsidR="00841F47" w:rsidRDefault="00841F47" w:rsidP="00841F47">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5E2CF4">
        <w:rPr>
          <w:bCs/>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76131AB7" w14:textId="77777777" w:rsidR="00841F47" w:rsidRPr="00990B68" w:rsidRDefault="00841F47" w:rsidP="00841F47">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(οψιγενής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55F4CE5A" w14:textId="77777777" w:rsidR="00841F47" w:rsidRDefault="00841F47" w:rsidP="00841F47">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bookmarkEnd w:id="121"/>
    </w:p>
    <w:bookmarkEnd w:id="120"/>
    <w:bookmarkEnd w:id="122"/>
    <w:p w14:paraId="25F03DA6" w14:textId="77777777" w:rsidR="00C535AC" w:rsidRPr="007E61C0" w:rsidRDefault="00C535AC" w:rsidP="007E61C0">
      <w:pPr>
        <w:rPr>
          <w:b/>
          <w:bCs/>
          <w:color w:val="000000"/>
          <w:lang w:val="el-GR"/>
        </w:rPr>
      </w:pPr>
    </w:p>
    <w:p w14:paraId="0C79C613" w14:textId="46D9D6EF" w:rsidR="008338F0" w:rsidRPr="00821852" w:rsidRDefault="003355E7" w:rsidP="00BA73EE">
      <w:pPr>
        <w:pStyle w:val="aff"/>
        <w:numPr>
          <w:ilvl w:val="3"/>
          <w:numId w:val="9"/>
        </w:numPr>
        <w:tabs>
          <w:tab w:val="left" w:pos="0"/>
          <w:tab w:val="left" w:pos="709"/>
          <w:tab w:val="left" w:pos="1134"/>
        </w:tabs>
        <w:spacing w:before="240"/>
        <w:ind w:left="0" w:firstLine="0"/>
        <w:rPr>
          <w:lang w:val="el-GR"/>
        </w:rPr>
      </w:pPr>
      <w:r w:rsidRPr="00821852">
        <w:rPr>
          <w:lang w:val="el-GR"/>
        </w:rPr>
        <w:t xml:space="preserve"> </w:t>
      </w:r>
      <w:bookmarkStart w:id="123" w:name="_Ref496540821"/>
      <w:r w:rsidR="001E5DE0" w:rsidRPr="00821852">
        <w:rPr>
          <w:lang w:val="el-GR"/>
        </w:rPr>
        <w:t xml:space="preserve">Οικονομικός φορέας, </w:t>
      </w:r>
      <w:r w:rsidR="00DF1F52">
        <w:rPr>
          <w:lang w:val="el-GR"/>
        </w:rPr>
        <w:t>εις</w:t>
      </w:r>
      <w:r w:rsidR="001E5DE0"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23"/>
    </w:p>
    <w:p w14:paraId="36B0864B" w14:textId="77777777" w:rsidR="00D93C0C" w:rsidRPr="00603221" w:rsidRDefault="00D93C0C" w:rsidP="00603221">
      <w:pPr>
        <w:pStyle w:val="aff"/>
        <w:rPr>
          <w:color w:val="000000"/>
          <w:lang w:val="el-GR"/>
        </w:rPr>
      </w:pPr>
    </w:p>
    <w:p w14:paraId="2D1CB859" w14:textId="54965590" w:rsidR="008338F0" w:rsidRPr="00603221" w:rsidRDefault="003355E7" w:rsidP="003329FF">
      <w:pPr>
        <w:pStyle w:val="3"/>
        <w:numPr>
          <w:ilvl w:val="0"/>
          <w:numId w:val="0"/>
        </w:numPr>
        <w:ind w:left="720" w:hanging="720"/>
        <w:rPr>
          <w:rFonts w:cs="Tahoma"/>
          <w:szCs w:val="22"/>
          <w:lang w:val="el-GR"/>
        </w:rPr>
      </w:pPr>
      <w:bookmarkStart w:id="124" w:name="_Toc97194274"/>
      <w:bookmarkStart w:id="125" w:name="_Toc97194424"/>
      <w:bookmarkStart w:id="126" w:name="_Toc216443846"/>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w:t>
      </w:r>
      <w:r w:rsidR="00374407">
        <w:rPr>
          <w:rFonts w:cs="Tahoma"/>
          <w:szCs w:val="22"/>
          <w:lang w:val="el-GR"/>
        </w:rPr>
        <w:t>ικ</w:t>
      </w:r>
      <w:r w:rsidR="00F11417" w:rsidRPr="00603221">
        <w:rPr>
          <w:rFonts w:cs="Tahoma"/>
          <w:szCs w:val="22"/>
          <w:lang w:val="el-GR"/>
        </w:rPr>
        <w:t>ά στοιχεία</w:t>
      </w:r>
      <w:bookmarkEnd w:id="124"/>
      <w:bookmarkEnd w:id="125"/>
      <w:bookmarkEnd w:id="126"/>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27" w:name="_Ref74510337"/>
      <w:bookmarkStart w:id="128" w:name="_Toc97194275"/>
      <w:bookmarkStart w:id="129" w:name="_Toc97194425"/>
      <w:bookmarkStart w:id="130" w:name="_Toc216443847"/>
      <w:r w:rsidRPr="00603221" w:rsidDel="00893E05">
        <w:rPr>
          <w:lang w:val="el-GR"/>
        </w:rPr>
        <w:t>Καταλληλόλητα άσκησης επαγγελματικής δραστηριότητας</w:t>
      </w:r>
      <w:bookmarkEnd w:id="127"/>
      <w:bookmarkEnd w:id="128"/>
      <w:bookmarkEnd w:id="129"/>
      <w:bookmarkEnd w:id="130"/>
      <w:r w:rsidRPr="00603221" w:rsidDel="00893E05">
        <w:rPr>
          <w:lang w:val="el-GR"/>
        </w:rPr>
        <w:t xml:space="preserve"> </w:t>
      </w:r>
    </w:p>
    <w:p w14:paraId="7A2B028E" w14:textId="1256CB38" w:rsidR="002F2E92" w:rsidRPr="003B0DD4" w:rsidDel="00893E05" w:rsidRDefault="00F86B7A" w:rsidP="00086782">
      <w:pPr>
        <w:rPr>
          <w:lang w:val="el-GR"/>
        </w:rPr>
      </w:pPr>
      <w:bookmarkStart w:id="131" w:name="_Toc97194276"/>
      <w:r w:rsidRPr="003B0DD4"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52111A" w:rsidRPr="003B0DD4">
        <w:rPr>
          <w:lang w:val="el-GR"/>
        </w:rPr>
        <w:t xml:space="preserve"> Παροχή συμβουλευτικών υπηρεσιών σε θέματα Τεχνολογιών Πληροφορικής και παροχή υπηρεσιών συμβούλου νομικής υποστήριξης</w:t>
      </w:r>
      <w:bookmarkEnd w:id="131"/>
      <w:r w:rsidR="00412C11" w:rsidRPr="003B0DD4">
        <w:rPr>
          <w:lang w:val="el-GR"/>
        </w:rPr>
        <w:t>.</w:t>
      </w:r>
    </w:p>
    <w:p w14:paraId="38C6245A" w14:textId="5CAC5075"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12C93B87" w:rsidR="00722D14" w:rsidRDefault="00BE6F4C" w:rsidP="00086782">
      <w:pPr>
        <w:pStyle w:val="aff"/>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49EC4D6A"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32" w:name="_Toc74566826"/>
      <w:bookmarkStart w:id="133" w:name="_Ref496541309"/>
      <w:bookmarkStart w:id="134" w:name="_Ref496541508"/>
      <w:bookmarkStart w:id="135" w:name="_Toc97194277"/>
      <w:bookmarkStart w:id="136" w:name="_Toc97194426"/>
      <w:bookmarkStart w:id="137" w:name="_Toc216443848"/>
      <w:bookmarkEnd w:id="132"/>
      <w:r w:rsidRPr="00603221">
        <w:rPr>
          <w:lang w:val="el-GR"/>
        </w:rPr>
        <w:t>Οικονομική και χρηματοοικονομική επάρκεια</w:t>
      </w:r>
      <w:bookmarkEnd w:id="133"/>
      <w:bookmarkEnd w:id="134"/>
      <w:bookmarkEnd w:id="135"/>
      <w:bookmarkEnd w:id="136"/>
      <w:bookmarkEnd w:id="137"/>
    </w:p>
    <w:p w14:paraId="7BECDAAB" w14:textId="77777777" w:rsidR="006C62BA" w:rsidRPr="006168D8" w:rsidRDefault="006C62BA" w:rsidP="006C62BA">
      <w:pPr>
        <w:rPr>
          <w:lang w:val="el-GR"/>
        </w:rPr>
      </w:pPr>
      <w:bookmarkStart w:id="138" w:name="_Toc97194278"/>
      <w:r w:rsidRPr="006168D8">
        <w:rPr>
          <w:lang w:val="el-GR"/>
        </w:rPr>
        <w:t xml:space="preserve">Όσον αφορά την οικονομική και χρηματοοικονομική επάρκεια για την παρούσα διαδικασία σύναψης σύμβασης, οι οικονομικοί φορείς απαιτείται να διαθέτουν: </w:t>
      </w:r>
    </w:p>
    <w:p w14:paraId="488DBE9E" w14:textId="77777777" w:rsidR="006C62BA" w:rsidRPr="006168D8" w:rsidRDefault="006C62BA" w:rsidP="006C62BA">
      <w:pPr>
        <w:rPr>
          <w:lang w:val="el-GR"/>
        </w:rPr>
      </w:pPr>
      <w:r w:rsidRPr="006168D8">
        <w:rPr>
          <w:lang w:val="el-GR"/>
        </w:rPr>
        <w:t xml:space="preserve">Μέσο γενικό ετήσιο κύκλο εργασιών, για τις τρεις (3) τελευταίες κλεισμένες οικονομικές χρήσεις (2022, 2023, 2024), ίσο ή μεγαλύτερο του 150% του εκτιμώμενου προϋπολογισμού (χωρίς ΦΠΑ) της παρούσας Διακήρυξης. </w:t>
      </w:r>
    </w:p>
    <w:p w14:paraId="00D68DD7" w14:textId="77777777" w:rsidR="006C62BA" w:rsidRPr="006168D8" w:rsidRDefault="006C62BA" w:rsidP="006C62BA">
      <w:pPr>
        <w:rPr>
          <w:lang w:val="el-GR"/>
        </w:rPr>
      </w:pPr>
      <w:r w:rsidRPr="006168D8">
        <w:rPr>
          <w:lang w:val="el-GR"/>
        </w:rPr>
        <w:t xml:space="preserve">Σε περίπτωση που ο οικονομικός φορέας, δραστηριοποιείται για χρονικό διάστημα μικρότερο των τριών αναφερόμενων ανωτέρω οικονομικών ετών, τότε τα ανωτέρω στοιχεία αναφέρονται για όσα οικονομικά έτη δραστηριοποιείται. </w:t>
      </w:r>
    </w:p>
    <w:p w14:paraId="6F5DCEA9" w14:textId="420C2DCC" w:rsidR="006C62BA" w:rsidRPr="006168D8" w:rsidRDefault="006C62BA" w:rsidP="006C62BA">
      <w:pPr>
        <w:rPr>
          <w:lang w:val="el-GR"/>
        </w:rPr>
      </w:pPr>
      <w:r w:rsidRPr="006168D8">
        <w:rPr>
          <w:lang w:val="el-GR"/>
        </w:rPr>
        <w:t>Σε περίπτωση ένωσης οικονομικών φορέων, οι παραπάνω ελάχιστες απαιτήσεις καλύπτονται αθροιστικά από τα μέλη της ένωσης.</w:t>
      </w:r>
    </w:p>
    <w:p w14:paraId="6651E130" w14:textId="77777777" w:rsidR="008338F0" w:rsidRPr="00603221" w:rsidRDefault="003355E7" w:rsidP="00086782">
      <w:pPr>
        <w:pStyle w:val="3"/>
        <w:ind w:left="1276"/>
        <w:rPr>
          <w:lang w:val="el-GR"/>
        </w:rPr>
      </w:pPr>
      <w:bookmarkStart w:id="139" w:name="_Ref496541329"/>
      <w:bookmarkStart w:id="140" w:name="_Ref496541556"/>
      <w:bookmarkStart w:id="141" w:name="_Toc97194279"/>
      <w:bookmarkStart w:id="142" w:name="_Toc97194427"/>
      <w:bookmarkStart w:id="143" w:name="_Toc216443849"/>
      <w:bookmarkEnd w:id="138"/>
      <w:r w:rsidRPr="00603221">
        <w:rPr>
          <w:lang w:val="el-GR"/>
        </w:rPr>
        <w:t>Τεχνική και επαγγελματική ικανότητα</w:t>
      </w:r>
      <w:bookmarkEnd w:id="139"/>
      <w:bookmarkEnd w:id="140"/>
      <w:bookmarkEnd w:id="141"/>
      <w:bookmarkEnd w:id="142"/>
      <w:bookmarkEnd w:id="143"/>
      <w:r w:rsidR="0071303E" w:rsidRPr="00603221">
        <w:rPr>
          <w:lang w:val="el-GR"/>
        </w:rPr>
        <w:t xml:space="preserve"> </w:t>
      </w:r>
    </w:p>
    <w:p w14:paraId="18253E7E" w14:textId="77777777" w:rsidR="006C62BA" w:rsidRPr="006C62BA" w:rsidRDefault="006C62BA" w:rsidP="006C62BA">
      <w:pPr>
        <w:rPr>
          <w:bCs/>
          <w:lang w:val="el-GR"/>
        </w:rPr>
      </w:pPr>
      <w:bookmarkStart w:id="144" w:name="_Ref40965350"/>
      <w:r w:rsidRPr="006C62BA">
        <w:rPr>
          <w:bCs/>
          <w:lang w:val="el-GR"/>
        </w:rPr>
        <w:t xml:space="preserve">Όσον αφορά στην τεχνική και επαγγελματική ικανότητα για την παρούσα διαδικασία σύναψης σύμβασης , οι οικονομικοί φορείς απαιτείται: </w:t>
      </w:r>
    </w:p>
    <w:p w14:paraId="67DB2643" w14:textId="0FF911D6" w:rsidR="006C62BA" w:rsidRPr="006C62BA" w:rsidRDefault="006C62BA" w:rsidP="006C62BA">
      <w:pPr>
        <w:rPr>
          <w:bCs/>
          <w:lang w:val="el-GR"/>
        </w:rPr>
      </w:pPr>
      <w:r w:rsidRPr="006C62BA">
        <w:rPr>
          <w:b/>
          <w:bCs/>
          <w:lang w:val="el-GR"/>
        </w:rPr>
        <w:t>α)</w:t>
      </w:r>
      <w:r w:rsidRPr="006C62BA">
        <w:rPr>
          <w:bCs/>
          <w:lang w:val="el-GR"/>
        </w:rPr>
        <w:t xml:space="preserve"> </w:t>
      </w:r>
      <w:r w:rsidRPr="006C62BA">
        <w:rPr>
          <w:bCs/>
          <w:lang w:val="en-US"/>
        </w:rPr>
        <w:t>i</w:t>
      </w:r>
      <w:r w:rsidRPr="006C62BA">
        <w:rPr>
          <w:bCs/>
          <w:lang w:val="el-GR"/>
        </w:rPr>
        <w:t xml:space="preserve">. Κατά τα τελευταία πέντε (5) έτη (πριν την ημερομηνία υποβολής της προσφοράς) να έχουν εκτελέσει (ολοκληρώσει) επιτυχώς τουλάχιστον τρία (3) έργα ή να εκτελούν τουλάχιστον τρία (3) έργα τα οποία βρίσκονται σε στάδιο παραγωγικής λειτουργίας, παροχής υπηρεσιών Security Operations Center as a service (SOCaaS), αθροιστικού συνολικού προϋπολογισμού ίσου ή μεγαλύτερου των 1.500.000 Ευρώ. </w:t>
      </w:r>
    </w:p>
    <w:p w14:paraId="5D57C4E9" w14:textId="77777777" w:rsidR="006C62BA" w:rsidRPr="006C62BA" w:rsidRDefault="006C62BA" w:rsidP="006C62BA">
      <w:pPr>
        <w:rPr>
          <w:bCs/>
          <w:lang w:val="el-GR"/>
        </w:rPr>
      </w:pPr>
      <w:r w:rsidRPr="006C62BA">
        <w:rPr>
          <w:bCs/>
          <w:lang w:val="el-GR"/>
        </w:rPr>
        <w:t>Ειδικότερα απαιτείται:</w:t>
      </w:r>
    </w:p>
    <w:p w14:paraId="0B2A000E" w14:textId="77777777" w:rsidR="006C62BA" w:rsidRPr="006C62BA" w:rsidRDefault="006C62BA" w:rsidP="00BA73EE">
      <w:pPr>
        <w:numPr>
          <w:ilvl w:val="0"/>
          <w:numId w:val="22"/>
        </w:numPr>
        <w:rPr>
          <w:bCs/>
          <w:lang w:val="el-GR"/>
        </w:rPr>
      </w:pPr>
      <w:r w:rsidRPr="006C62BA">
        <w:rPr>
          <w:b/>
          <w:bCs/>
          <w:lang w:val="el-GR"/>
        </w:rPr>
        <w:t>τουλάχιστον δύο (2)</w:t>
      </w:r>
      <w:r w:rsidRPr="006C62BA">
        <w:rPr>
          <w:bCs/>
          <w:lang w:val="el-GR"/>
        </w:rPr>
        <w:t xml:space="preserve"> από τα ανωτέρω έργα να έχει/ουν υλοποιηθεί ή να υλοποιείται/ούνται και να βρίσκεται/ονται σε στάδιο παραγωγικής λειτουργίας σε δημόσιους ή ιδιωτικούς φορείς με δραστηριότητα συναφή με τις δημόσιες συγκοινωνίες, και</w:t>
      </w:r>
    </w:p>
    <w:p w14:paraId="6550D1A8" w14:textId="77777777" w:rsidR="006C62BA" w:rsidRPr="006C62BA" w:rsidRDefault="006C62BA" w:rsidP="00BA73EE">
      <w:pPr>
        <w:numPr>
          <w:ilvl w:val="0"/>
          <w:numId w:val="22"/>
        </w:numPr>
        <w:rPr>
          <w:bCs/>
          <w:lang w:val="el-GR"/>
        </w:rPr>
      </w:pPr>
      <w:r w:rsidRPr="006C62BA">
        <w:rPr>
          <w:b/>
          <w:bCs/>
          <w:lang w:val="el-GR"/>
        </w:rPr>
        <w:t>τουλάχιστον ένα (1)</w:t>
      </w:r>
      <w:r w:rsidRPr="006C62BA">
        <w:rPr>
          <w:bCs/>
          <w:lang w:val="el-GR"/>
        </w:rPr>
        <w:t xml:space="preserve"> από τα ανωτέρω έργα να έχει/ουν υλοποιηθεί ή να υλοποιείται/ούνται και να  βρίσκεται/ονται σε στάδιο παραγωγικής λειτουργίας με αντικείμενο </w:t>
      </w:r>
      <w:r w:rsidRPr="006C62BA">
        <w:rPr>
          <w:b/>
          <w:bCs/>
          <w:lang w:val="el-GR"/>
        </w:rPr>
        <w:t xml:space="preserve">τεχνολογίες </w:t>
      </w:r>
      <w:r w:rsidRPr="006C62BA">
        <w:rPr>
          <w:b/>
          <w:bCs/>
          <w:lang w:val="en-US"/>
        </w:rPr>
        <w:t>Microsoft</w:t>
      </w:r>
      <w:r w:rsidRPr="006C62BA">
        <w:rPr>
          <w:b/>
          <w:bCs/>
          <w:lang w:val="el-GR"/>
        </w:rPr>
        <w:t xml:space="preserve"> </w:t>
      </w:r>
      <w:r w:rsidRPr="006C62BA">
        <w:rPr>
          <w:b/>
          <w:bCs/>
          <w:lang w:val="en-US"/>
        </w:rPr>
        <w:t>Sentinel</w:t>
      </w:r>
      <w:r w:rsidRPr="006C62BA">
        <w:rPr>
          <w:b/>
          <w:bCs/>
          <w:lang w:val="el-GR"/>
        </w:rPr>
        <w:t xml:space="preserve"> &amp; </w:t>
      </w:r>
      <w:r w:rsidRPr="006C62BA">
        <w:rPr>
          <w:b/>
          <w:bCs/>
          <w:lang w:val="en-US"/>
        </w:rPr>
        <w:t>Defender</w:t>
      </w:r>
      <w:r w:rsidRPr="006C62BA">
        <w:rPr>
          <w:b/>
          <w:bCs/>
          <w:lang w:val="el-GR"/>
        </w:rPr>
        <w:t xml:space="preserve"> </w:t>
      </w:r>
      <w:r w:rsidRPr="006C62BA">
        <w:rPr>
          <w:bCs/>
          <w:lang w:val="el-GR"/>
        </w:rPr>
        <w:t xml:space="preserve">και με τη χρήση </w:t>
      </w:r>
      <w:r w:rsidRPr="006C62BA">
        <w:rPr>
          <w:b/>
          <w:bCs/>
          <w:lang w:val="el-GR"/>
        </w:rPr>
        <w:t xml:space="preserve">τεχνολογίας τεχνητής νοημοσύνης </w:t>
      </w:r>
      <w:r w:rsidRPr="006C62BA">
        <w:rPr>
          <w:b/>
          <w:bCs/>
          <w:lang w:val="en-US"/>
        </w:rPr>
        <w:t>Copilot</w:t>
      </w:r>
      <w:r w:rsidRPr="006C62BA">
        <w:rPr>
          <w:b/>
          <w:bCs/>
          <w:lang w:val="el-GR"/>
        </w:rPr>
        <w:t xml:space="preserve"> </w:t>
      </w:r>
      <w:r w:rsidRPr="006C62BA">
        <w:rPr>
          <w:b/>
          <w:bCs/>
          <w:lang w:val="en-US"/>
        </w:rPr>
        <w:t>Security</w:t>
      </w:r>
      <w:r w:rsidRPr="006C62BA">
        <w:rPr>
          <w:bCs/>
          <w:lang w:val="el-GR"/>
        </w:rPr>
        <w:t>.</w:t>
      </w:r>
    </w:p>
    <w:p w14:paraId="6887F930" w14:textId="77777777" w:rsidR="006C62BA" w:rsidRPr="006C62BA" w:rsidRDefault="006C62BA" w:rsidP="006C62BA">
      <w:pPr>
        <w:rPr>
          <w:bCs/>
          <w:lang w:val="el-GR"/>
        </w:rPr>
      </w:pPr>
      <w:r w:rsidRPr="006C62BA">
        <w:rPr>
          <w:bCs/>
          <w:lang w:val="en-US"/>
        </w:rPr>
        <w:t>ii</w:t>
      </w:r>
      <w:r w:rsidRPr="006C62BA">
        <w:rPr>
          <w:bCs/>
          <w:lang w:val="el-GR"/>
        </w:rPr>
        <w:t xml:space="preserve">. Κατά τα τελευταία τρία (3) έτη (πριν την ημερομηνία υποβολής της προσφοράς) να έχουν εκτελέσει (ολοκληρώσει) επιτυχώς, τουλάχιστον </w:t>
      </w:r>
      <w:r w:rsidRPr="006C62BA">
        <w:rPr>
          <w:b/>
          <w:bCs/>
          <w:lang w:val="el-GR"/>
        </w:rPr>
        <w:t>τέσσερα (4) έργα</w:t>
      </w:r>
      <w:r w:rsidRPr="006C62BA">
        <w:rPr>
          <w:bCs/>
          <w:lang w:val="el-GR"/>
        </w:rPr>
        <w:t xml:space="preserve"> παροχής υπηρεσιών συμμόρφωσης με την Οδηγία (ΕΕ) 2022/2555 (Οδηγία </w:t>
      </w:r>
      <w:r w:rsidRPr="006C62BA">
        <w:rPr>
          <w:bCs/>
          <w:lang w:val="en-US"/>
        </w:rPr>
        <w:t>NIS</w:t>
      </w:r>
      <w:r w:rsidRPr="006C62BA">
        <w:rPr>
          <w:bCs/>
          <w:lang w:val="el-GR"/>
        </w:rPr>
        <w:t>2).</w:t>
      </w:r>
    </w:p>
    <w:p w14:paraId="436F9A80" w14:textId="77777777" w:rsidR="006C62BA" w:rsidRPr="006C62BA" w:rsidRDefault="006C62BA" w:rsidP="006C62BA">
      <w:pPr>
        <w:rPr>
          <w:bCs/>
          <w:lang w:val="el-GR"/>
        </w:rPr>
      </w:pPr>
      <w:r w:rsidRPr="006C62BA">
        <w:rPr>
          <w:bCs/>
          <w:lang w:val="el-GR"/>
        </w:rPr>
        <w:t>Σε περίπτωση που οι οικονομικοί φορείς συμμετείχαν ή συμμετέχουν στην υλοποίηση των ανωτέρω έργων  σε ένωση ή κοινοπραξία, λαμβάνεται υπόψη μόνο το ποσοστό που αντιστοιχεί στη συμμετοχή τους.</w:t>
      </w:r>
    </w:p>
    <w:p w14:paraId="76527559" w14:textId="77777777" w:rsidR="006C62BA" w:rsidRPr="006C62BA" w:rsidRDefault="006C62BA" w:rsidP="006C62BA">
      <w:pPr>
        <w:rPr>
          <w:bCs/>
          <w:lang w:val="el-GR"/>
        </w:rPr>
      </w:pPr>
      <w:r w:rsidRPr="006C62BA">
        <w:rPr>
          <w:b/>
          <w:bCs/>
          <w:lang w:val="el-GR"/>
        </w:rPr>
        <w:t>β)</w:t>
      </w:r>
      <w:r w:rsidRPr="006C62BA">
        <w:rPr>
          <w:bCs/>
          <w:lang w:val="el-GR"/>
        </w:rPr>
        <w:t xml:space="preserve"> να κατέχουν πιστοποίηση </w:t>
      </w:r>
      <w:r w:rsidRPr="006C62BA">
        <w:rPr>
          <w:b/>
          <w:bCs/>
          <w:lang w:val="en-US"/>
        </w:rPr>
        <w:t>Security</w:t>
      </w:r>
      <w:r w:rsidRPr="006C62BA">
        <w:rPr>
          <w:b/>
          <w:bCs/>
          <w:lang w:val="el-GR"/>
        </w:rPr>
        <w:t xml:space="preserve"> </w:t>
      </w:r>
      <w:r w:rsidRPr="006C62BA">
        <w:rPr>
          <w:b/>
          <w:bCs/>
          <w:lang w:val="en-US"/>
        </w:rPr>
        <w:t>Specialization</w:t>
      </w:r>
      <w:r w:rsidRPr="006C62BA">
        <w:rPr>
          <w:bCs/>
          <w:lang w:val="el-GR"/>
        </w:rPr>
        <w:t xml:space="preserve"> από τον πάροχο της υποδομής δημοσίου υπολογιστικού νέφους </w:t>
      </w:r>
      <w:r w:rsidRPr="006C62BA">
        <w:rPr>
          <w:bCs/>
          <w:lang w:val="en-US"/>
        </w:rPr>
        <w:t>Microsoft</w:t>
      </w:r>
      <w:r w:rsidRPr="006C62BA">
        <w:rPr>
          <w:bCs/>
          <w:lang w:val="el-GR"/>
        </w:rPr>
        <w:t xml:space="preserve"> κατ’ ελάχιστον στις παρακάτω περιοχές:</w:t>
      </w:r>
    </w:p>
    <w:p w14:paraId="546CDBF4" w14:textId="77777777" w:rsidR="006C62BA" w:rsidRPr="006C62BA" w:rsidRDefault="006C62BA" w:rsidP="00BA73EE">
      <w:pPr>
        <w:numPr>
          <w:ilvl w:val="0"/>
          <w:numId w:val="21"/>
        </w:numPr>
        <w:rPr>
          <w:bCs/>
          <w:lang w:val="en-US"/>
        </w:rPr>
      </w:pPr>
      <w:r w:rsidRPr="006C62BA">
        <w:rPr>
          <w:bCs/>
          <w:lang w:val="en-US"/>
        </w:rPr>
        <w:t>Threat Protection</w:t>
      </w:r>
    </w:p>
    <w:p w14:paraId="6F3F0CF5" w14:textId="77777777" w:rsidR="006C62BA" w:rsidRPr="006C62BA" w:rsidRDefault="006C62BA" w:rsidP="00BA73EE">
      <w:pPr>
        <w:numPr>
          <w:ilvl w:val="0"/>
          <w:numId w:val="21"/>
        </w:numPr>
        <w:rPr>
          <w:bCs/>
          <w:lang w:val="en-US"/>
        </w:rPr>
      </w:pPr>
      <w:r w:rsidRPr="006C62BA">
        <w:rPr>
          <w:bCs/>
          <w:lang w:val="en-US"/>
        </w:rPr>
        <w:t>Cloud Security</w:t>
      </w:r>
    </w:p>
    <w:p w14:paraId="60E113BB" w14:textId="77777777" w:rsidR="006C62BA" w:rsidRPr="006C62BA" w:rsidRDefault="006C62BA" w:rsidP="00BA73EE">
      <w:pPr>
        <w:numPr>
          <w:ilvl w:val="0"/>
          <w:numId w:val="21"/>
        </w:numPr>
        <w:rPr>
          <w:bCs/>
          <w:lang w:val="en-US"/>
        </w:rPr>
      </w:pPr>
      <w:r w:rsidRPr="006C62BA">
        <w:rPr>
          <w:bCs/>
          <w:lang w:val="en-US"/>
        </w:rPr>
        <w:t>Id &amp; Access Management</w:t>
      </w:r>
    </w:p>
    <w:p w14:paraId="35BEC92C" w14:textId="77777777" w:rsidR="006C62BA" w:rsidRPr="006C62BA" w:rsidRDefault="006C62BA" w:rsidP="006C62BA">
      <w:pPr>
        <w:rPr>
          <w:bCs/>
          <w:lang w:val="el-GR"/>
        </w:rPr>
      </w:pPr>
      <w:r w:rsidRPr="006C62BA">
        <w:rPr>
          <w:b/>
          <w:bCs/>
          <w:lang w:val="el-GR"/>
        </w:rPr>
        <w:t>γ)</w:t>
      </w:r>
      <w:r w:rsidRPr="006C62BA">
        <w:rPr>
          <w:bCs/>
          <w:lang w:val="el-GR"/>
        </w:rPr>
        <w:t xml:space="preserve"> να διαθέτουν ομάδα έργου αποτελούμενη από στελέχη επαρκή σε πλήθος και δεξιότητες για την ανάληψη του Έργου η οποία να αποτελείται τουλάχιστον από τα ακόλουθα βασικά στελέχη (</w:t>
      </w:r>
      <w:r w:rsidRPr="006C62BA">
        <w:rPr>
          <w:bCs/>
          <w:lang w:val="en-US"/>
        </w:rPr>
        <w:t>key</w:t>
      </w:r>
      <w:r w:rsidRPr="006C62BA">
        <w:rPr>
          <w:bCs/>
          <w:lang w:val="el-GR"/>
        </w:rPr>
        <w:t xml:space="preserve"> </w:t>
      </w:r>
      <w:r w:rsidRPr="006C62BA">
        <w:rPr>
          <w:bCs/>
          <w:lang w:val="en-US"/>
        </w:rPr>
        <w:t>experts</w:t>
      </w:r>
      <w:r w:rsidRPr="006C62BA">
        <w:rPr>
          <w:bCs/>
          <w:lang w:val="el-GR"/>
        </w:rPr>
        <w:t>):</w:t>
      </w:r>
    </w:p>
    <w:p w14:paraId="73386776" w14:textId="77777777" w:rsidR="006C62BA" w:rsidRPr="006C62BA" w:rsidRDefault="006C62BA" w:rsidP="00BA73EE">
      <w:pPr>
        <w:numPr>
          <w:ilvl w:val="0"/>
          <w:numId w:val="20"/>
        </w:numPr>
        <w:rPr>
          <w:bCs/>
          <w:lang w:val="el-GR"/>
        </w:rPr>
      </w:pPr>
      <w:r w:rsidRPr="006C62BA">
        <w:rPr>
          <w:b/>
          <w:bCs/>
          <w:lang w:val="el-GR"/>
        </w:rPr>
        <w:t>έναν (1) Υπεύθυνο Έργου</w:t>
      </w:r>
      <w:r w:rsidRPr="006C62BA">
        <w:rPr>
          <w:bCs/>
          <w:lang w:val="el-GR"/>
        </w:rPr>
        <w:t xml:space="preserve">, ο οποίος να διαθέτει Τίτλο Σπουδών Τριτοβάθμιας Εκπαίδευσης  θετικής ή τεχνολογικής κατεύθυνσης ή διοίκησης επιχειρήσεων και τουλάχιστον δεκαετή  επαγγελματική εμπειρία σε Διαχείριση Έργων Πληροφορικής. Να διαθέτει, εν ισχύ κατά την ημερομηνία διενέργειας του διαγωνισμού, πιστοποίηση στη διαχείριση έργων Project Management Professional (PMP) Certification | PMI ή </w:t>
      </w:r>
      <w:r w:rsidRPr="006C62BA">
        <w:rPr>
          <w:bCs/>
        </w:rPr>
        <w:t>PRINCE</w:t>
      </w:r>
      <w:r w:rsidRPr="006C62BA">
        <w:rPr>
          <w:bCs/>
          <w:lang w:val="el-GR"/>
        </w:rPr>
        <w:t>2.</w:t>
      </w:r>
    </w:p>
    <w:p w14:paraId="55E608D6" w14:textId="77777777" w:rsidR="006C62BA" w:rsidRPr="006C62BA" w:rsidRDefault="006C62BA" w:rsidP="00BA73EE">
      <w:pPr>
        <w:numPr>
          <w:ilvl w:val="0"/>
          <w:numId w:val="20"/>
        </w:numPr>
        <w:rPr>
          <w:bCs/>
          <w:lang w:val="el-GR"/>
        </w:rPr>
      </w:pPr>
      <w:r w:rsidRPr="006C62BA">
        <w:rPr>
          <w:b/>
          <w:bCs/>
          <w:lang w:val="el-GR"/>
        </w:rPr>
        <w:t>έναν (1) αναπληρωτή Υπεύθυνο Έργου</w:t>
      </w:r>
      <w:r w:rsidRPr="006C62BA">
        <w:rPr>
          <w:bCs/>
          <w:lang w:val="el-GR"/>
        </w:rPr>
        <w:t xml:space="preserve">, ο οποίος να διαθέτει Τίτλο Σπουδών Τριτοβάθμιας Εκπαίδευσης  θετικής ή τεχνολογικής κατεύθυνσης ή διοίκησης επιχειρήσεων και τουλάχιστον επταετή επαγγελματική εμπειρία σε Διαχείριση Έργων Πληροφορικής. Να διαθέτει, εν ισχύ κατά την ημερομηνία διενέργειας του διαγωνισμού, πιστοποίηση στη διαχείριση έργων Project Management Professional (PMP) Certification | PMI ή </w:t>
      </w:r>
      <w:r w:rsidRPr="006C62BA">
        <w:rPr>
          <w:bCs/>
        </w:rPr>
        <w:t>PRINCE</w:t>
      </w:r>
      <w:r w:rsidRPr="006C62BA">
        <w:rPr>
          <w:bCs/>
          <w:lang w:val="el-GR"/>
        </w:rPr>
        <w:t>2 ή Certified Associate in Project Management (PMI - CAPM).</w:t>
      </w:r>
    </w:p>
    <w:p w14:paraId="74EDD407" w14:textId="77777777" w:rsidR="006C62BA" w:rsidRPr="006C62BA" w:rsidRDefault="006C62BA" w:rsidP="00BA73EE">
      <w:pPr>
        <w:numPr>
          <w:ilvl w:val="0"/>
          <w:numId w:val="20"/>
        </w:numPr>
        <w:rPr>
          <w:bCs/>
          <w:lang w:val="el-GR"/>
        </w:rPr>
      </w:pPr>
      <w:r w:rsidRPr="006C62BA">
        <w:rPr>
          <w:b/>
          <w:bCs/>
          <w:lang w:val="el-GR"/>
        </w:rPr>
        <w:t>τέσσερα (4) στελέχη Πληροφορικής</w:t>
      </w:r>
      <w:r w:rsidRPr="006C62BA">
        <w:rPr>
          <w:bCs/>
          <w:lang w:val="el-GR"/>
        </w:rPr>
        <w:t xml:space="preserve">, τα οποία να διαθέτουν τουλάχιστον πενταετή επαγγελματική εμπειρία στην Ασφάλεια των Πληροφοριών και να κατέχουν την πιστοποίηση </w:t>
      </w:r>
      <w:r w:rsidRPr="006C62BA">
        <w:rPr>
          <w:bCs/>
          <w:lang w:val="en-US"/>
        </w:rPr>
        <w:t>SC</w:t>
      </w:r>
      <w:r w:rsidRPr="006C62BA">
        <w:rPr>
          <w:bCs/>
          <w:lang w:val="el-GR"/>
        </w:rPr>
        <w:t>-200 (</w:t>
      </w:r>
      <w:r w:rsidRPr="006C62BA">
        <w:rPr>
          <w:bCs/>
          <w:lang w:val="en-US"/>
        </w:rPr>
        <w:t>Microsoft</w:t>
      </w:r>
      <w:r w:rsidRPr="006C62BA">
        <w:rPr>
          <w:bCs/>
          <w:lang w:val="el-GR"/>
        </w:rPr>
        <w:t xml:space="preserve"> </w:t>
      </w:r>
      <w:r w:rsidRPr="006C62BA">
        <w:rPr>
          <w:bCs/>
          <w:lang w:val="en-US"/>
        </w:rPr>
        <w:t>Certified</w:t>
      </w:r>
      <w:r w:rsidRPr="006C62BA">
        <w:rPr>
          <w:bCs/>
          <w:lang w:val="el-GR"/>
        </w:rPr>
        <w:t xml:space="preserve">: </w:t>
      </w:r>
      <w:r w:rsidRPr="006C62BA">
        <w:rPr>
          <w:bCs/>
          <w:lang w:val="en-US"/>
        </w:rPr>
        <w:t>Security</w:t>
      </w:r>
      <w:r w:rsidRPr="006C62BA">
        <w:rPr>
          <w:bCs/>
          <w:lang w:val="el-GR"/>
        </w:rPr>
        <w:t xml:space="preserve"> </w:t>
      </w:r>
      <w:r w:rsidRPr="006C62BA">
        <w:rPr>
          <w:bCs/>
          <w:lang w:val="en-US"/>
        </w:rPr>
        <w:t>Operations</w:t>
      </w:r>
      <w:r w:rsidRPr="006C62BA">
        <w:rPr>
          <w:bCs/>
          <w:lang w:val="el-GR"/>
        </w:rPr>
        <w:t xml:space="preserve"> </w:t>
      </w:r>
      <w:r w:rsidRPr="006C62BA">
        <w:rPr>
          <w:bCs/>
          <w:lang w:val="en-US"/>
        </w:rPr>
        <w:t>Analyst</w:t>
      </w:r>
      <w:r w:rsidRPr="006C62BA">
        <w:rPr>
          <w:bCs/>
          <w:lang w:val="el-GR"/>
        </w:rPr>
        <w:t>).</w:t>
      </w:r>
    </w:p>
    <w:p w14:paraId="62EC0C06" w14:textId="77777777" w:rsidR="006C62BA" w:rsidRPr="006C62BA" w:rsidRDefault="006C62BA" w:rsidP="00BA73EE">
      <w:pPr>
        <w:numPr>
          <w:ilvl w:val="0"/>
          <w:numId w:val="20"/>
        </w:numPr>
        <w:rPr>
          <w:bCs/>
          <w:lang w:val="el-GR"/>
        </w:rPr>
      </w:pPr>
      <w:r w:rsidRPr="006C62BA">
        <w:rPr>
          <w:b/>
          <w:bCs/>
          <w:lang w:val="el-GR"/>
        </w:rPr>
        <w:t>τρεις (3) μηχανικούς Ασφάλειας Πληροφοριακών Συστημάτων</w:t>
      </w:r>
      <w:r w:rsidRPr="006C62BA">
        <w:rPr>
          <w:bCs/>
          <w:lang w:val="el-GR"/>
        </w:rPr>
        <w:t xml:space="preserve">, οι οποίοι να διαθέτουν τουλάχιστον πενταετή επαγγελματική εμπειρία σε ασφάλεια πληροφοριακών συστημάτων. Να διαθέτουν την πιστοποίηση στον τομέα της ασφάλειας πληροφοριών της </w:t>
      </w:r>
      <w:r w:rsidRPr="006C62BA">
        <w:rPr>
          <w:bCs/>
          <w:lang w:val="en-US"/>
        </w:rPr>
        <w:t>Microsoft</w:t>
      </w:r>
      <w:r w:rsidRPr="006C62BA">
        <w:rPr>
          <w:bCs/>
          <w:lang w:val="el-GR"/>
        </w:rPr>
        <w:t xml:space="preserve"> </w:t>
      </w:r>
      <w:r w:rsidRPr="006C62BA">
        <w:rPr>
          <w:bCs/>
          <w:lang w:val="en-US"/>
        </w:rPr>
        <w:t>AZ</w:t>
      </w:r>
      <w:r w:rsidRPr="006C62BA">
        <w:rPr>
          <w:bCs/>
          <w:lang w:val="el-GR"/>
        </w:rPr>
        <w:t>-500 (</w:t>
      </w:r>
      <w:r w:rsidRPr="006C62BA">
        <w:rPr>
          <w:bCs/>
          <w:lang w:val="en-US"/>
        </w:rPr>
        <w:t>Microsoft</w:t>
      </w:r>
      <w:r w:rsidRPr="006C62BA">
        <w:rPr>
          <w:bCs/>
          <w:lang w:val="el-GR"/>
        </w:rPr>
        <w:t xml:space="preserve"> </w:t>
      </w:r>
      <w:r w:rsidRPr="006C62BA">
        <w:rPr>
          <w:bCs/>
          <w:lang w:val="en-US"/>
        </w:rPr>
        <w:t>Azure</w:t>
      </w:r>
      <w:r w:rsidRPr="006C62BA">
        <w:rPr>
          <w:bCs/>
          <w:lang w:val="el-GR"/>
        </w:rPr>
        <w:t xml:space="preserve"> </w:t>
      </w:r>
      <w:r w:rsidRPr="006C62BA">
        <w:rPr>
          <w:bCs/>
          <w:lang w:val="en-US"/>
        </w:rPr>
        <w:t>Security</w:t>
      </w:r>
      <w:r w:rsidRPr="006C62BA">
        <w:rPr>
          <w:bCs/>
          <w:lang w:val="el-GR"/>
        </w:rPr>
        <w:t xml:space="preserve"> </w:t>
      </w:r>
      <w:r w:rsidRPr="006C62BA">
        <w:rPr>
          <w:bCs/>
          <w:lang w:val="en-US"/>
        </w:rPr>
        <w:t>Technologies</w:t>
      </w:r>
      <w:r w:rsidRPr="006C62BA">
        <w:rPr>
          <w:bCs/>
          <w:lang w:val="el-GR"/>
        </w:rPr>
        <w:t>).</w:t>
      </w:r>
    </w:p>
    <w:p w14:paraId="14962936" w14:textId="77777777" w:rsidR="006C62BA" w:rsidRPr="006C62BA" w:rsidRDefault="006C62BA" w:rsidP="00BA73EE">
      <w:pPr>
        <w:numPr>
          <w:ilvl w:val="0"/>
          <w:numId w:val="20"/>
        </w:numPr>
        <w:rPr>
          <w:bCs/>
          <w:lang w:val="el-GR"/>
        </w:rPr>
      </w:pPr>
      <w:r w:rsidRPr="006C62BA">
        <w:rPr>
          <w:b/>
          <w:bCs/>
          <w:lang w:val="el-GR"/>
        </w:rPr>
        <w:t>Έναν (1) υπεύθυνο σχεδιασμού και υλοποίησης</w:t>
      </w:r>
      <w:r w:rsidRPr="006C62BA">
        <w:rPr>
          <w:bCs/>
          <w:lang w:val="el-GR"/>
        </w:rPr>
        <w:t xml:space="preserve">, ο οποίος να διαθέτει Τίτλο Σπουδών Τριτοβάθμιας Εκπαίδευσης θετικής ή τεχνολογικής κατεύθυνσης με εμπειρία σε τουλάχιστον ένα έργο αντίστοιχο με το προκηρυσσόμενο και τουλάχιστον επταετή επαγγελματική εμπειρία στην Ασφάλεια των Πληροφοριών και πιο συγκεκριμένα γύρω από τον Αρχιτεκτονικό Σχεδιασμό Συστημάτων Ασφάλειας Πληροφοριών. Να διαθέτει την πιστοποίηση στον τομέα της ασφάλειας πληροφοριών της </w:t>
      </w:r>
      <w:r w:rsidRPr="006C62BA">
        <w:rPr>
          <w:bCs/>
          <w:lang w:val="en-US"/>
        </w:rPr>
        <w:t>Microsoft</w:t>
      </w:r>
      <w:r w:rsidRPr="006C62BA">
        <w:rPr>
          <w:bCs/>
          <w:lang w:val="el-GR"/>
        </w:rPr>
        <w:t xml:space="preserve"> </w:t>
      </w:r>
      <w:r w:rsidRPr="006C62BA">
        <w:rPr>
          <w:bCs/>
          <w:lang w:val="en-US"/>
        </w:rPr>
        <w:t>SC</w:t>
      </w:r>
      <w:r w:rsidRPr="006C62BA">
        <w:rPr>
          <w:bCs/>
          <w:lang w:val="el-GR"/>
        </w:rPr>
        <w:t>-100 (</w:t>
      </w:r>
      <w:r w:rsidRPr="006C62BA">
        <w:rPr>
          <w:bCs/>
          <w:lang w:val="en-US"/>
        </w:rPr>
        <w:t>Microsoft</w:t>
      </w:r>
      <w:r w:rsidRPr="006C62BA">
        <w:rPr>
          <w:bCs/>
          <w:lang w:val="el-GR"/>
        </w:rPr>
        <w:t xml:space="preserve"> </w:t>
      </w:r>
      <w:r w:rsidRPr="006C62BA">
        <w:rPr>
          <w:bCs/>
          <w:lang w:val="en-US"/>
        </w:rPr>
        <w:t>Cybersecurity</w:t>
      </w:r>
      <w:r w:rsidRPr="006C62BA">
        <w:rPr>
          <w:bCs/>
          <w:lang w:val="el-GR"/>
        </w:rPr>
        <w:t xml:space="preserve"> </w:t>
      </w:r>
      <w:r w:rsidRPr="006C62BA">
        <w:rPr>
          <w:bCs/>
          <w:lang w:val="en-US"/>
        </w:rPr>
        <w:t>Architect</w:t>
      </w:r>
      <w:r w:rsidRPr="006C62BA">
        <w:rPr>
          <w:bCs/>
          <w:lang w:val="el-GR"/>
        </w:rPr>
        <w:t>)</w:t>
      </w:r>
    </w:p>
    <w:p w14:paraId="5FB7A6BA" w14:textId="77777777" w:rsidR="006C62BA" w:rsidRPr="006C62BA" w:rsidRDefault="006C62BA" w:rsidP="00BA73EE">
      <w:pPr>
        <w:numPr>
          <w:ilvl w:val="0"/>
          <w:numId w:val="20"/>
        </w:numPr>
        <w:rPr>
          <w:bCs/>
          <w:lang w:val="el-GR"/>
        </w:rPr>
      </w:pPr>
      <w:r w:rsidRPr="006C62BA">
        <w:rPr>
          <w:b/>
          <w:bCs/>
          <w:lang w:val="el-GR"/>
        </w:rPr>
        <w:t>ένα (1) έμπειρο στέλεχος ασφάλειας πληροφοριακών συστημάτων</w:t>
      </w:r>
      <w:r w:rsidRPr="006C62BA">
        <w:rPr>
          <w:bCs/>
          <w:lang w:val="el-GR"/>
        </w:rPr>
        <w:t xml:space="preserve">, με τίτλο σπουδών τριτοβάθμιας εκπαίδευσης και μεταπτυχιακό τίτλο σπουδών. Ένας εκ των δύο απαιτούμενων τίτλων σπουδών απαιτείται να αφορά στον τομέα της πληροφορικής. Να διαθέτει τουλάχιστον οκταετή  επαγγελματική εμπειρία σε έργα σχετικά με την ασφάλεια πληροφοριακών συστημάτων. Επιπλέον απαιτείται να  διαθέτει κατ' ελάχιστον τις ακόλουθες πιστοποιήσεις:  CISM, CISSP, ΙSO 27001 και τέλος να διαθέτει εμπειρία στην παροχή υπηρεσιών συμμόρφωσης με την Οδηγία (ΕΕ) 2022/2555 (Οδηγία </w:t>
      </w:r>
      <w:r w:rsidRPr="006C62BA">
        <w:rPr>
          <w:bCs/>
          <w:lang w:val="en-US"/>
        </w:rPr>
        <w:t>NIS</w:t>
      </w:r>
      <w:r w:rsidRPr="006C62BA">
        <w:rPr>
          <w:bCs/>
          <w:lang w:val="el-GR"/>
        </w:rPr>
        <w:t xml:space="preserve">2), που να αποδεικνύεται με την συμμετοχή του σε κατ’ ελάχιστον πέντε (5) έργα συμμόρφωσης με την Οδηγία </w:t>
      </w:r>
      <w:r w:rsidRPr="006C62BA">
        <w:rPr>
          <w:bCs/>
          <w:lang w:val="en-US"/>
        </w:rPr>
        <w:t>NIS</w:t>
      </w:r>
      <w:r w:rsidRPr="006C62BA">
        <w:rPr>
          <w:bCs/>
          <w:lang w:val="el-GR"/>
        </w:rPr>
        <w:t>2.</w:t>
      </w:r>
    </w:p>
    <w:p w14:paraId="23840A8F" w14:textId="77777777" w:rsidR="006C62BA" w:rsidRPr="006C62BA" w:rsidRDefault="006C62BA" w:rsidP="00BA73EE">
      <w:pPr>
        <w:numPr>
          <w:ilvl w:val="0"/>
          <w:numId w:val="20"/>
        </w:numPr>
        <w:rPr>
          <w:bCs/>
          <w:lang w:val="el-GR"/>
        </w:rPr>
      </w:pPr>
      <w:r w:rsidRPr="006C62BA">
        <w:rPr>
          <w:b/>
          <w:bCs/>
          <w:lang w:val="el-GR"/>
        </w:rPr>
        <w:t>τρία (3) εξειδικευμένα στελέχη ασφάλειας πληροφοριακών συστημάτων</w:t>
      </w:r>
      <w:r w:rsidRPr="006C62BA">
        <w:rPr>
          <w:bCs/>
          <w:lang w:val="el-GR"/>
        </w:rPr>
        <w:t xml:space="preserve">, με τίτλο σπουδών τριτοβάθμιας εκπαίδευσης και μεταπτυχιακό τίτλο σπουδών. Ένας εκ των δύο απαιτούμενων τίτλων σπουδών απαιτείται να αφορά στον τομέα της πληροφορικής. Να διαθέτουν τουλάχιστον επταετή  επαγγελματική εμπειρία σε έργα σχετικά με την ασφάλεια πληροφοριακών συστημάτων. Τα εν λόγω στελέχη απαιτείται να διαθέτουν κατ’ ελάχιστον δύο (2) από τις ακόλουθες πιστοποιήσεις: CISA, CISM, CISSP, ΙSO 27001 και τέλος να διαθέτουν εμπειρία στην παροχή υπηρεσιών συμμόρφωσης με την Οδηγία (ΕΕ) 2022/2555 (Οδηγία </w:t>
      </w:r>
      <w:r w:rsidRPr="006C62BA">
        <w:rPr>
          <w:bCs/>
          <w:lang w:val="en-US"/>
        </w:rPr>
        <w:t>NIS</w:t>
      </w:r>
      <w:r w:rsidRPr="006C62BA">
        <w:rPr>
          <w:bCs/>
          <w:lang w:val="el-GR"/>
        </w:rPr>
        <w:t xml:space="preserve">2), που να αποδεικνύεται με την συμμετοχή τους σε κατ’ ελάχιστον πέντε (5) έργα συμμόρφωσης με την Οδηγία </w:t>
      </w:r>
      <w:r w:rsidRPr="006C62BA">
        <w:rPr>
          <w:bCs/>
          <w:lang w:val="en-US"/>
        </w:rPr>
        <w:t>NIS</w:t>
      </w:r>
      <w:r w:rsidRPr="006C62BA">
        <w:rPr>
          <w:bCs/>
          <w:lang w:val="el-GR"/>
        </w:rPr>
        <w:t>2.</w:t>
      </w:r>
    </w:p>
    <w:p w14:paraId="1B95D363" w14:textId="77777777" w:rsidR="006C62BA" w:rsidRPr="006C62BA" w:rsidRDefault="006C62BA" w:rsidP="00BA73EE">
      <w:pPr>
        <w:numPr>
          <w:ilvl w:val="0"/>
          <w:numId w:val="20"/>
        </w:numPr>
        <w:rPr>
          <w:bCs/>
          <w:lang w:val="el-GR"/>
        </w:rPr>
      </w:pPr>
      <w:r w:rsidRPr="006C62BA">
        <w:rPr>
          <w:b/>
          <w:bCs/>
          <w:lang w:val="el-GR"/>
        </w:rPr>
        <w:t>δύο (2) έμπειρους τεχνικούς δοκιμών παρείσδυσης,</w:t>
      </w:r>
      <w:r w:rsidRPr="006C62BA">
        <w:rPr>
          <w:bCs/>
          <w:lang w:val="el-GR"/>
        </w:rPr>
        <w:t xml:space="preserve"> με τίτλο σπουδών τριτοβάθμιας εκπαίδευσης και μεταπτυχιακό τίτλο σπουδών. Ένας εκ των δύο απαιτούμενων τίτλων σπουδών απαιτείται να αφορά στον τομέα της πληροφορικής.   Να διαθέτει τουλάχιστον τριετή επαγγελματική εμπειρία σε έργα ελέγχων τρωτότητας και παρείσδυσης. Τα εν λόγω στελέχη θα πρέπει να διαθέτουν κατ' ελάχιστον μια (1) από τις ακόλουθες πιστοποιήσεις: OSCP, OSWE, OSEP.</w:t>
      </w:r>
    </w:p>
    <w:p w14:paraId="5DDB42B9" w14:textId="77777777" w:rsidR="006C62BA" w:rsidRPr="006C62BA" w:rsidRDefault="006C62BA" w:rsidP="00BA73EE">
      <w:pPr>
        <w:numPr>
          <w:ilvl w:val="0"/>
          <w:numId w:val="20"/>
        </w:numPr>
        <w:rPr>
          <w:bCs/>
          <w:lang w:val="el-GR"/>
        </w:rPr>
      </w:pPr>
      <w:r w:rsidRPr="006C62BA">
        <w:rPr>
          <w:b/>
          <w:bCs/>
          <w:lang w:val="el-GR"/>
        </w:rPr>
        <w:t>ένα (1) νομικό σύμβουλο</w:t>
      </w:r>
      <w:r w:rsidRPr="006C62BA">
        <w:rPr>
          <w:bCs/>
          <w:lang w:val="el-GR"/>
        </w:rPr>
        <w:t>, με πτυχίο νομικής και μεταπτυχιακό τίτλο σπουδών, ο οποίος απαιτείται να διαθέτει τουλάχιστον εικοσαετή γενική επαγγελματική εμπειρία εκ της οποίας τουλάχιστον δεκαετή επαγγελματική εμπειρία  στην παροχή νομικών υπηρεσιών στο κλάδο του δικαίου πληροφορικής και επικοινωνιών.</w:t>
      </w:r>
    </w:p>
    <w:p w14:paraId="3F9B912B" w14:textId="77777777" w:rsidR="006C62BA" w:rsidRPr="006C62BA" w:rsidRDefault="006C62BA" w:rsidP="006C62BA">
      <w:pPr>
        <w:rPr>
          <w:bCs/>
          <w:lang w:val="el-GR"/>
        </w:rPr>
      </w:pPr>
      <w:r w:rsidRPr="006C62BA">
        <w:rPr>
          <w:bCs/>
          <w:lang w:val="en-US"/>
        </w:rPr>
        <w:t>T</w:t>
      </w:r>
      <w:r w:rsidRPr="006C62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w:t>
      </w:r>
    </w:p>
    <w:p w14:paraId="4E1CEFEB" w14:textId="77777777" w:rsidR="006C62BA" w:rsidRPr="006C62BA" w:rsidRDefault="006C62BA" w:rsidP="006C62BA">
      <w:pPr>
        <w:rPr>
          <w:bCs/>
          <w:lang w:val="el-GR"/>
        </w:rPr>
      </w:pPr>
      <w:r w:rsidRPr="006C62BA">
        <w:rPr>
          <w:bCs/>
          <w:lang w:val="el-GR"/>
        </w:rPr>
        <w:t>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472CE748" w14:textId="77777777" w:rsidR="006C62BA" w:rsidRPr="006C62BA" w:rsidRDefault="006C62BA" w:rsidP="006C62BA">
      <w:pPr>
        <w:rPr>
          <w:bCs/>
          <w:lang w:val="el-GR"/>
        </w:rPr>
      </w:pPr>
      <w:r w:rsidRPr="006C62BA">
        <w:rPr>
          <w:bCs/>
          <w:lang w:val="el-GR"/>
        </w:rPr>
        <w:t>Σε περίπτωση ένωσης οικονομικών φορέων, οι παραπάνω ελάχιστες απαιτήσεις καλύπτονται αθροιστικά από τα μέλη της ένωσης.</w:t>
      </w:r>
    </w:p>
    <w:p w14:paraId="33C2B840" w14:textId="4F3E8649" w:rsidR="008338F0" w:rsidRPr="001F4428" w:rsidRDefault="003355E7" w:rsidP="00086782">
      <w:pPr>
        <w:pStyle w:val="3"/>
        <w:ind w:left="1276"/>
        <w:rPr>
          <w:lang w:val="el-GR"/>
        </w:rPr>
      </w:pPr>
      <w:bookmarkStart w:id="145" w:name="_Toc216443850"/>
      <w:bookmarkStart w:id="146" w:name="_Ref496541343"/>
      <w:bookmarkStart w:id="147" w:name="_Ref496541651"/>
      <w:bookmarkStart w:id="148" w:name="_Toc97194282"/>
      <w:bookmarkStart w:id="149" w:name="_Toc97194428"/>
      <w:bookmarkEnd w:id="144"/>
      <w:r w:rsidRPr="001F4428">
        <w:rPr>
          <w:lang w:val="el-GR"/>
        </w:rPr>
        <w:t>Πρότυπα διασφάλισης ποιότητας</w:t>
      </w:r>
      <w:bookmarkEnd w:id="145"/>
      <w:r w:rsidRPr="001F4428">
        <w:rPr>
          <w:lang w:val="el-GR"/>
        </w:rPr>
        <w:t xml:space="preserve"> </w:t>
      </w:r>
      <w:bookmarkEnd w:id="146"/>
      <w:bookmarkEnd w:id="147"/>
      <w:bookmarkEnd w:id="148"/>
      <w:bookmarkEnd w:id="149"/>
    </w:p>
    <w:p w14:paraId="1705A7E1" w14:textId="77777777" w:rsidR="006C62BA" w:rsidRPr="005B6DA1" w:rsidRDefault="006C62BA" w:rsidP="006C62BA">
      <w:pPr>
        <w:rPr>
          <w:lang w:val="el-GR"/>
        </w:rPr>
      </w:pPr>
      <w:r w:rsidRPr="005B6DA1">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εν ισχύ, τα παρακάτω οργανωμένα συστήματα διαχείρισης Ποιότητας ή ισοδύναμα:</w:t>
      </w:r>
    </w:p>
    <w:p w14:paraId="4F060E92" w14:textId="77777777" w:rsidR="006C62BA" w:rsidRPr="00FD3512" w:rsidRDefault="006C62BA" w:rsidP="00BA73EE">
      <w:pPr>
        <w:pStyle w:val="aff"/>
        <w:numPr>
          <w:ilvl w:val="1"/>
          <w:numId w:val="21"/>
        </w:numPr>
        <w:spacing w:after="200"/>
        <w:ind w:left="567" w:hanging="283"/>
        <w:rPr>
          <w:lang w:val="el-GR"/>
        </w:rPr>
      </w:pPr>
      <w:r w:rsidRPr="00FD3512">
        <w:rPr>
          <w:lang w:val="el-GR"/>
        </w:rPr>
        <w:t>ISO 9001:2015 για τη Διαχείριση της Ποιότητας, ή ισοδύναμο, εν ισχύ, με πεδίο εφαρμογής συμβουλευτικές υπηρεσίες από διαπιστευμένο οργανισμό</w:t>
      </w:r>
    </w:p>
    <w:p w14:paraId="3669DAD8" w14:textId="77777777" w:rsidR="006C62BA" w:rsidRPr="00FD3512" w:rsidRDefault="006C62BA" w:rsidP="00BA73EE">
      <w:pPr>
        <w:pStyle w:val="aff"/>
        <w:numPr>
          <w:ilvl w:val="1"/>
          <w:numId w:val="21"/>
        </w:numPr>
        <w:spacing w:after="200"/>
        <w:ind w:left="567" w:hanging="283"/>
        <w:rPr>
          <w:lang w:val="el-GR"/>
        </w:rPr>
      </w:pPr>
      <w:r w:rsidRPr="00FD3512">
        <w:rPr>
          <w:lang w:val="el-GR"/>
        </w:rPr>
        <w:t>ISO 37001:2016 για την εφαρμογή Συστήματος Διαχείρισης καταπολέμησης της δωροδοκίας και της Διαφθοράς</w:t>
      </w:r>
    </w:p>
    <w:p w14:paraId="15FD6836" w14:textId="77777777" w:rsidR="006C62BA" w:rsidRPr="00FD3512" w:rsidRDefault="006C62BA" w:rsidP="00BA73EE">
      <w:pPr>
        <w:pStyle w:val="aff"/>
        <w:numPr>
          <w:ilvl w:val="1"/>
          <w:numId w:val="21"/>
        </w:numPr>
        <w:spacing w:after="200"/>
        <w:ind w:left="567" w:hanging="283"/>
        <w:rPr>
          <w:lang w:val="el-GR"/>
        </w:rPr>
      </w:pPr>
      <w:r w:rsidRPr="00FD3512">
        <w:rPr>
          <w:lang w:val="el-GR"/>
        </w:rPr>
        <w:t>ISO 27001:2013 για την Ασφάλεια των Πληροφοριών, ή ισοδύναμο, εν ισχύ, από διαπιστευμένο οργανισμό</w:t>
      </w:r>
    </w:p>
    <w:p w14:paraId="3593ADFE" w14:textId="77777777" w:rsidR="006C62BA" w:rsidRPr="00FD3512" w:rsidRDefault="006C62BA" w:rsidP="00BA73EE">
      <w:pPr>
        <w:pStyle w:val="aff"/>
        <w:numPr>
          <w:ilvl w:val="1"/>
          <w:numId w:val="21"/>
        </w:numPr>
        <w:spacing w:after="200"/>
        <w:ind w:left="567" w:hanging="283"/>
        <w:rPr>
          <w:lang w:val="el-GR"/>
        </w:rPr>
      </w:pPr>
      <w:r w:rsidRPr="00FD3512">
        <w:rPr>
          <w:lang w:val="el-GR"/>
        </w:rPr>
        <w:t>ISO 27701:2019 για τη Διαχείριση Πληροφοριών Απορρήτου ή ισοδύναμο, εν ισχύ, από διαπιστευμένο οργανισμό</w:t>
      </w:r>
    </w:p>
    <w:p w14:paraId="7D86C2F6" w14:textId="77777777" w:rsidR="006C62BA" w:rsidRPr="00FD3512" w:rsidRDefault="006C62BA" w:rsidP="00BA73EE">
      <w:pPr>
        <w:pStyle w:val="aff"/>
        <w:numPr>
          <w:ilvl w:val="1"/>
          <w:numId w:val="21"/>
        </w:numPr>
        <w:spacing w:after="200"/>
        <w:ind w:left="567" w:hanging="283"/>
        <w:rPr>
          <w:lang w:val="el-GR"/>
        </w:rPr>
      </w:pPr>
      <w:r w:rsidRPr="00FD3512">
        <w:rPr>
          <w:lang w:val="el-GR"/>
        </w:rPr>
        <w:t>ISO 22301:2019 για την εφαρμογή Συστήματος Διαχείρισης της Επιχειρησιακής Συνέχειας (Business Continuity Management Systems) ή ισοδύναμο, εν ισχύ, από διαπιστευμένο οργανισμό.</w:t>
      </w:r>
    </w:p>
    <w:p w14:paraId="35F24177" w14:textId="77777777" w:rsidR="006C62BA" w:rsidRPr="005B6DA1" w:rsidRDefault="006C62BA" w:rsidP="006C62BA">
      <w:pPr>
        <w:rPr>
          <w:lang w:val="el-GR"/>
        </w:rPr>
      </w:pPr>
      <w:r w:rsidRPr="005B6DA1">
        <w:rPr>
          <w:lang w:val="el-GR"/>
        </w:rPr>
        <w:t>Σε περίπτωση ένωσης οικονομικών φορέων, οι παραπάνω απαιτήσεις θα πρέπει να καλύπτονται αθροιστικά από τα μέλη της ένωσης</w:t>
      </w:r>
    </w:p>
    <w:p w14:paraId="0F80FDB3" w14:textId="60F1EABD" w:rsidR="00236896" w:rsidRDefault="00C70B7E" w:rsidP="006C62BA">
      <w:pPr>
        <w:rPr>
          <w:lang w:val="el-GR"/>
        </w:rPr>
      </w:pPr>
      <w:r w:rsidRPr="008A366B">
        <w:rPr>
          <w:lang w:val="el-GR"/>
        </w:rPr>
        <w:t>Η αναθέτουσα αρχή αναγνωρίζει ισοδύναμα πιστοποιητικά που έχουν εκδοθεί από ισοδύναμους Οργανισμούς</w:t>
      </w:r>
      <w:r w:rsidR="00236896">
        <w:rPr>
          <w:lang w:val="el-GR"/>
        </w:rPr>
        <w:t xml:space="preserve">. Ως ισοδύναμος θεωρείται ο οργανισμός </w:t>
      </w:r>
      <w:r w:rsidR="00236896" w:rsidRPr="00301911">
        <w:rPr>
          <w:lang w:val="el-GR"/>
        </w:rPr>
        <w:t>αξιολόγησης της συμμόρφωσης: α) που είναι εγκατεστημένος σε κράτος, που δεν είναι κράτος μέλος της Ευρωπαϊκής Ένωσης, β) είναι διαπιστευμένος από εθνικό οργανισμό διαπίστευσης, που δεν είναι εγκατεστημένος σε κράτος μέλος της Ευρωπαϊκής Ένωσης και είναι μέλος της Ευρωπαϊκής Συνεργασίας για τη Διαπίστευση (European Accreditation Multilateral Agreement - EA MLA) ή του Διεθνούς Οργανισμού Διαπίστευσης Εργαστηρίων (International Laboratory Accreditation Cooperation - ILAC) ή της Συμφωνίας Αμοιβαίας Αναγνώρισης του Διεθνούς Φόρουμ Διαπίστευσης (International Accreditation Forum Multilateral Recognition Agreement - IAF MRA).»</w:t>
      </w:r>
      <w:bookmarkStart w:id="150" w:name="_Hlk202777377"/>
      <w:r w:rsidRPr="008A366B">
        <w:rPr>
          <w:lang w:val="el-GR"/>
        </w:rPr>
        <w:t xml:space="preserve">. </w:t>
      </w:r>
    </w:p>
    <w:p w14:paraId="70ACF795" w14:textId="029F7591" w:rsidR="00C70B7E" w:rsidRPr="008A366B" w:rsidRDefault="00C70B7E" w:rsidP="006C62BA">
      <w:pPr>
        <w:rPr>
          <w:lang w:val="el-GR"/>
        </w:rPr>
      </w:pPr>
      <w:r w:rsidRPr="008A366B">
        <w:rPr>
          <w:lang w:val="el-GR"/>
        </w:rPr>
        <w:t xml:space="preserve">Επίσης, </w:t>
      </w:r>
      <w:r w:rsidR="00236896">
        <w:rPr>
          <w:lang w:val="el-GR"/>
        </w:rPr>
        <w:t xml:space="preserve">η Αναθέτουσα Αρχή </w:t>
      </w:r>
      <w:r w:rsidRPr="008A366B">
        <w:rPr>
          <w:lang w:val="el-GR"/>
        </w:rPr>
        <w:t>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ACDD6DF" w14:textId="77777777" w:rsidR="008338F0" w:rsidRDefault="003355E7" w:rsidP="00086782">
      <w:pPr>
        <w:pStyle w:val="3"/>
        <w:ind w:left="1276"/>
        <w:rPr>
          <w:lang w:val="el-GR"/>
        </w:rPr>
      </w:pPr>
      <w:bookmarkStart w:id="151" w:name="_Ref496541185"/>
      <w:bookmarkStart w:id="152" w:name="_Ref496541244"/>
      <w:bookmarkStart w:id="153" w:name="_Ref496541410"/>
      <w:bookmarkStart w:id="154" w:name="_Ref496541700"/>
      <w:bookmarkStart w:id="155" w:name="_Ref74505980"/>
      <w:bookmarkStart w:id="156" w:name="_Toc97194283"/>
      <w:bookmarkStart w:id="157" w:name="_Toc97194429"/>
      <w:bookmarkStart w:id="158" w:name="_Toc216443851"/>
      <w:bookmarkEnd w:id="150"/>
      <w:r w:rsidRPr="00DD72A9">
        <w:rPr>
          <w:lang w:val="el-GR"/>
        </w:rPr>
        <w:t>Στήριξη στην ικανότητα τρίτων</w:t>
      </w:r>
      <w:bookmarkEnd w:id="151"/>
      <w:bookmarkEnd w:id="152"/>
      <w:bookmarkEnd w:id="153"/>
      <w:bookmarkEnd w:id="154"/>
      <w:r w:rsidRPr="00DD72A9">
        <w:rPr>
          <w:lang w:val="el-GR"/>
        </w:rPr>
        <w:t xml:space="preserve"> </w:t>
      </w:r>
      <w:r w:rsidR="0049631E" w:rsidRPr="00821852">
        <w:rPr>
          <w:lang w:val="el-GR"/>
        </w:rPr>
        <w:t>– Υπεργολαβία</w:t>
      </w:r>
      <w:bookmarkEnd w:id="155"/>
      <w:bookmarkEnd w:id="156"/>
      <w:bookmarkEnd w:id="157"/>
      <w:bookmarkEnd w:id="158"/>
    </w:p>
    <w:p w14:paraId="65B8F417" w14:textId="5D7D3583" w:rsidR="0049631E" w:rsidRPr="00D66A67" w:rsidRDefault="0049631E" w:rsidP="007638F3">
      <w:pPr>
        <w:pStyle w:val="4"/>
      </w:pPr>
      <w:bookmarkStart w:id="159" w:name="_Toc97194284"/>
      <w:bookmarkStart w:id="160" w:name="_Toc216443852"/>
      <w:r w:rsidRPr="00D66A67">
        <w:t xml:space="preserve">Στήριξη στην ικανότητα </w:t>
      </w:r>
      <w:r w:rsidR="008E4CAF" w:rsidRPr="00D66A67">
        <w:t>τρίτων</w:t>
      </w:r>
      <w:r w:rsidR="008E4CAF" w:rsidRPr="00D66A67">
        <w:rPr>
          <w:rStyle w:val="ab"/>
          <w:b/>
          <w:bCs w:val="0"/>
        </w:rPr>
        <w:footnoteReference w:id="6"/>
      </w:r>
      <w:bookmarkEnd w:id="159"/>
      <w:bookmarkEnd w:id="160"/>
    </w:p>
    <w:p w14:paraId="0378F059" w14:textId="01385D82"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15A90">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815A90">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01CA849C" w:rsidR="008338F0" w:rsidRPr="00603221" w:rsidRDefault="003355E7">
      <w:pPr>
        <w:rPr>
          <w:lang w:val="el-GR"/>
        </w:rPr>
      </w:pPr>
      <w:r w:rsidRPr="00603221">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27B80A84" w14:textId="3C995BE6" w:rsidR="00124EDD" w:rsidRDefault="00124EDD" w:rsidP="00124EDD">
      <w:pPr>
        <w:rPr>
          <w:i/>
          <w:color w:val="5B9BD5"/>
          <w:lang w:val="el-GR"/>
        </w:rPr>
      </w:pPr>
      <w:bookmarkStart w:id="161" w:name="_Hlk180592352"/>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6C62BA">
        <w:rPr>
          <w:lang w:val="el-GR"/>
        </w:rPr>
        <w:t>κατά την παρ. 2.2.6.</w:t>
      </w:r>
      <w:r w:rsidR="00DB1137" w:rsidRPr="006168D8">
        <w:rPr>
          <w:lang w:val="el-GR"/>
        </w:rPr>
        <w:t>2</w:t>
      </w:r>
      <w:r w:rsidR="00DB1137" w:rsidRPr="006168D8" w:rsidDel="00DB1137">
        <w:rPr>
          <w:lang w:val="el-GR"/>
        </w:rPr>
        <w:t xml:space="preserve"> </w:t>
      </w:r>
      <w:r w:rsidRPr="006168D8">
        <w:rPr>
          <w:lang w:val="el-GR"/>
        </w:rPr>
        <w:t xml:space="preserve"> της παρούσας</w:t>
      </w:r>
      <w:r w:rsidRPr="00F66CA0">
        <w:rPr>
          <w:lang w:val="el-GR"/>
        </w:rPr>
        <w:t xml:space="preserve">,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00F66CA0">
        <w:rPr>
          <w:lang w:val="el-GR"/>
        </w:rPr>
        <w:t>παρούσα.</w:t>
      </w:r>
      <w:r w:rsidR="008E4CAF" w:rsidRPr="00255761">
        <w:rPr>
          <w:rStyle w:val="FootnoteReference2"/>
        </w:rPr>
        <w:footnoteReference w:id="7"/>
      </w:r>
      <w:r w:rsidRPr="00F66CA0">
        <w:rPr>
          <w:lang w:val="el-GR"/>
        </w:rPr>
        <w:t>.</w:t>
      </w:r>
    </w:p>
    <w:bookmarkEnd w:id="161"/>
    <w:p w14:paraId="64F8E1E9" w14:textId="5705E5EC"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6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62"/>
    <w:p w14:paraId="67DFCF77" w14:textId="303D9596"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815A90">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D66A67" w:rsidRDefault="00111D5A" w:rsidP="007638F3">
      <w:pPr>
        <w:pStyle w:val="4"/>
        <w:rPr>
          <w:b/>
          <w:bCs w:val="0"/>
        </w:rPr>
      </w:pPr>
      <w:bookmarkStart w:id="163" w:name="_Toc97194285"/>
      <w:bookmarkStart w:id="164" w:name="_Toc216443853"/>
      <w:r w:rsidRPr="00D66A67">
        <w:rPr>
          <w:b/>
          <w:bCs w:val="0"/>
        </w:rPr>
        <w:t>Υπεργολαβία</w:t>
      </w:r>
      <w:bookmarkEnd w:id="163"/>
      <w:bookmarkEnd w:id="164"/>
      <w:r w:rsidRPr="00D66A67">
        <w:rPr>
          <w:b/>
          <w:bCs w:val="0"/>
        </w:rPr>
        <w:t xml:space="preserve"> </w:t>
      </w:r>
    </w:p>
    <w:p w14:paraId="633050B2" w14:textId="528908E5"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15A90">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15A90">
        <w:rPr>
          <w:bCs/>
          <w:lang w:val="el-GR"/>
        </w:rPr>
        <w:t>2.2.3</w:t>
      </w:r>
      <w:r w:rsidR="00111D5A">
        <w:rPr>
          <w:bCs/>
          <w:lang w:val="el-GR"/>
        </w:rPr>
        <w:fldChar w:fldCharType="end"/>
      </w:r>
      <w:r>
        <w:rPr>
          <w:bCs/>
          <w:lang w:val="el-GR"/>
        </w:rPr>
        <w:t xml:space="preserve">.  </w:t>
      </w:r>
    </w:p>
    <w:p w14:paraId="16C851B7" w14:textId="77777777" w:rsidR="008338F0" w:rsidRDefault="003355E7" w:rsidP="00086782">
      <w:pPr>
        <w:pStyle w:val="3"/>
        <w:ind w:left="1276"/>
        <w:rPr>
          <w:lang w:val="el-GR"/>
        </w:rPr>
      </w:pPr>
      <w:bookmarkStart w:id="165" w:name="_Toc97194286"/>
      <w:bookmarkStart w:id="166" w:name="_Toc97194430"/>
      <w:bookmarkStart w:id="167" w:name="_Toc216443854"/>
      <w:r w:rsidRPr="00603221">
        <w:rPr>
          <w:lang w:val="el-GR"/>
        </w:rPr>
        <w:t>Κανόνες απόδειξης ποιοτικής επιλογής</w:t>
      </w:r>
      <w:bookmarkEnd w:id="165"/>
      <w:bookmarkEnd w:id="166"/>
      <w:bookmarkEnd w:id="167"/>
    </w:p>
    <w:p w14:paraId="1DF38431" w14:textId="7ACCE757" w:rsidR="00A817FC" w:rsidRPr="0049623E" w:rsidRDefault="00A817FC" w:rsidP="006168D8">
      <w:pPr>
        <w:shd w:val="clear" w:color="auto" w:fill="FFFFFF" w:themeFill="background1"/>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sidR="007968DF">
        <w:rPr>
          <w:bCs/>
          <w:lang w:val="el-GR" w:eastAsia="ar-SA"/>
        </w:rPr>
        <w:instrText xml:space="preserve"> \* MERGEFORMAT </w:instrText>
      </w:r>
      <w:r>
        <w:rPr>
          <w:bCs/>
          <w:lang w:val="el-GR" w:eastAsia="ar-SA"/>
        </w:rPr>
      </w:r>
      <w:r>
        <w:rPr>
          <w:bCs/>
          <w:lang w:val="el-GR" w:eastAsia="ar-SA"/>
        </w:rPr>
        <w:fldChar w:fldCharType="separate"/>
      </w:r>
      <w:r w:rsidR="00815A90">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sidR="007968DF">
        <w:rPr>
          <w:bCs/>
          <w:lang w:val="el-GR" w:eastAsia="ar-SA"/>
        </w:rPr>
        <w:instrText xml:space="preserve"> \* MERGEFORMAT </w:instrText>
      </w:r>
      <w:r>
        <w:rPr>
          <w:bCs/>
          <w:lang w:val="el-GR" w:eastAsia="ar-SA"/>
        </w:rPr>
      </w:r>
      <w:r>
        <w:rPr>
          <w:bCs/>
          <w:lang w:val="el-GR" w:eastAsia="ar-SA"/>
        </w:rPr>
        <w:fldChar w:fldCharType="separate"/>
      </w:r>
      <w:r w:rsidR="00815A90">
        <w:rPr>
          <w:bCs/>
          <w:lang w:val="el-GR" w:eastAsia="ar-SA"/>
        </w:rPr>
        <w:t>2.2.8</w:t>
      </w:r>
      <w:r>
        <w:rPr>
          <w:bCs/>
          <w:lang w:val="el-GR" w:eastAsia="ar-SA"/>
        </w:rPr>
        <w:fldChar w:fldCharType="end"/>
      </w:r>
      <w:r w:rsidRPr="0049623E">
        <w:rPr>
          <w:bCs/>
          <w:lang w:val="el-GR" w:eastAsia="ar-SA"/>
        </w:rPr>
        <w:t>, κρίνονται κατά την υποβολή της προσφοράς δια του ΕΕΕΣ</w:t>
      </w:r>
      <w:r w:rsidR="00715C12">
        <w:rPr>
          <w:bCs/>
          <w:lang w:val="el-GR" w:eastAsia="ar-SA"/>
        </w:rPr>
        <w:t xml:space="preserve"> σύμφωνα με</w:t>
      </w:r>
      <w:r w:rsidRPr="0049623E">
        <w:rPr>
          <w:bCs/>
          <w:lang w:val="el-GR" w:eastAsia="ar-SA"/>
        </w:rPr>
        <w:t xml:space="preserve"> τα οριζόμενα στην παράγραφο </w:t>
      </w:r>
      <w:r>
        <w:rPr>
          <w:bCs/>
          <w:lang w:val="el-GR" w:eastAsia="ar-SA"/>
        </w:rPr>
        <w:fldChar w:fldCharType="begin"/>
      </w:r>
      <w:r>
        <w:rPr>
          <w:bCs/>
          <w:lang w:val="el-GR" w:eastAsia="ar-SA"/>
        </w:rPr>
        <w:instrText xml:space="preserve"> REF _Ref74505997 \r \h </w:instrText>
      </w:r>
      <w:r w:rsidR="007968DF">
        <w:rPr>
          <w:bCs/>
          <w:lang w:val="el-GR" w:eastAsia="ar-SA"/>
        </w:rPr>
        <w:instrText xml:space="preserve"> \* MERGEFORMAT </w:instrText>
      </w:r>
      <w:r>
        <w:rPr>
          <w:bCs/>
          <w:lang w:val="el-GR" w:eastAsia="ar-SA"/>
        </w:rPr>
      </w:r>
      <w:r>
        <w:rPr>
          <w:bCs/>
          <w:lang w:val="el-GR" w:eastAsia="ar-SA"/>
        </w:rPr>
        <w:fldChar w:fldCharType="separate"/>
      </w:r>
      <w:r w:rsidR="00815A90">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7968DF">
        <w:rPr>
          <w:bCs/>
          <w:lang w:val="el-GR" w:eastAsia="ar-SA"/>
        </w:rPr>
        <w:instrText xml:space="preserve"> \* MERGEFORMAT </w:instrText>
      </w:r>
      <w:r w:rsidR="00E72FB5">
        <w:rPr>
          <w:bCs/>
          <w:lang w:val="el-GR" w:eastAsia="ar-SA"/>
        </w:rPr>
      </w:r>
      <w:r w:rsidR="00E72FB5">
        <w:rPr>
          <w:bCs/>
          <w:lang w:val="el-GR" w:eastAsia="ar-SA"/>
        </w:rPr>
        <w:fldChar w:fldCharType="separate"/>
      </w:r>
      <w:r w:rsidR="00815A90">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w:t>
      </w:r>
      <w:r w:rsidR="00A16BD9">
        <w:rPr>
          <w:bCs/>
          <w:lang w:val="el-GR" w:eastAsia="ar-SA"/>
        </w:rPr>
        <w:t xml:space="preserve">, 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222313CF" w14:textId="3B7954DC" w:rsidR="00E72FB5" w:rsidRPr="0049623E" w:rsidRDefault="00E72FB5" w:rsidP="006168D8">
      <w:pPr>
        <w:shd w:val="clear" w:color="auto" w:fill="FFFFFF" w:themeFill="background1"/>
        <w:rPr>
          <w:bCs/>
          <w:lang w:val="el-GR" w:eastAsia="ar-SA"/>
        </w:rPr>
      </w:pPr>
      <w:bookmarkStart w:id="168" w:name="_Hlk180592688"/>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sidR="007968DF">
        <w:rPr>
          <w:bCs/>
          <w:lang w:val="el-GR" w:eastAsia="ar-SA"/>
        </w:rPr>
        <w:instrText xml:space="preserve"> \* MERGEFORMAT </w:instrText>
      </w:r>
      <w:r>
        <w:rPr>
          <w:bCs/>
          <w:lang w:val="el-GR" w:eastAsia="ar-SA"/>
        </w:rPr>
      </w:r>
      <w:r>
        <w:rPr>
          <w:bCs/>
          <w:lang w:val="el-GR" w:eastAsia="ar-SA"/>
        </w:rPr>
        <w:fldChar w:fldCharType="separate"/>
      </w:r>
      <w:r w:rsidR="00815A90">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sidR="007968DF">
        <w:rPr>
          <w:bCs/>
          <w:lang w:val="el-GR" w:eastAsia="ar-SA"/>
        </w:rPr>
        <w:instrText xml:space="preserve"> \* MERGEFORMAT </w:instrText>
      </w:r>
      <w:r>
        <w:rPr>
          <w:bCs/>
          <w:lang w:val="el-GR" w:eastAsia="ar-SA"/>
        </w:rPr>
      </w:r>
      <w:r>
        <w:rPr>
          <w:bCs/>
          <w:lang w:val="el-GR" w:eastAsia="ar-SA"/>
        </w:rPr>
        <w:fldChar w:fldCharType="separate"/>
      </w:r>
      <w:r w:rsidR="00815A90">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sidR="007968DF">
        <w:rPr>
          <w:bCs/>
          <w:lang w:val="el-GR" w:eastAsia="ar-SA"/>
        </w:rPr>
        <w:instrText xml:space="preserve"> \* MERGEFORMAT </w:instrText>
      </w:r>
      <w:r>
        <w:rPr>
          <w:bCs/>
          <w:lang w:val="el-GR" w:eastAsia="ar-SA"/>
        </w:rPr>
      </w:r>
      <w:r>
        <w:rPr>
          <w:bCs/>
          <w:lang w:val="el-GR" w:eastAsia="ar-SA"/>
        </w:rPr>
        <w:fldChar w:fldCharType="separate"/>
      </w:r>
      <w:r w:rsidR="00815A90">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sidR="007968DF">
        <w:rPr>
          <w:lang w:val="el-GR" w:eastAsia="ar-SA"/>
        </w:rPr>
        <w:instrText xml:space="preserve"> \* MERGEFORMAT </w:instrText>
      </w:r>
      <w:r>
        <w:rPr>
          <w:lang w:val="el-GR" w:eastAsia="ar-SA"/>
        </w:rPr>
      </w:r>
      <w:r>
        <w:rPr>
          <w:lang w:val="el-GR" w:eastAsia="ar-SA"/>
        </w:rPr>
        <w:fldChar w:fldCharType="separate"/>
      </w:r>
      <w:r w:rsidR="00815A90">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sidR="007968DF">
        <w:rPr>
          <w:bCs/>
          <w:lang w:val="el-GR" w:eastAsia="ar-SA"/>
        </w:rPr>
        <w:instrText xml:space="preserve"> \* MERGEFORMAT </w:instrText>
      </w:r>
      <w:r>
        <w:rPr>
          <w:bCs/>
          <w:lang w:val="el-GR" w:eastAsia="ar-SA"/>
        </w:rPr>
      </w:r>
      <w:r>
        <w:rPr>
          <w:bCs/>
          <w:lang w:val="el-GR" w:eastAsia="ar-SA"/>
        </w:rPr>
        <w:fldChar w:fldCharType="separate"/>
      </w:r>
      <w:r w:rsidR="00815A90">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bookmarkEnd w:id="168"/>
    <w:p w14:paraId="36BBB508" w14:textId="6C9E98BD"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15A90">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815A90">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15A90">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1BCAAD7A" w:rsidR="00E72FB5" w:rsidRPr="0049623E" w:rsidRDefault="00A215A7" w:rsidP="00E72FB5">
      <w:pPr>
        <w:suppressAutoHyphens w:val="0"/>
        <w:spacing w:after="160" w:line="259" w:lineRule="auto"/>
        <w:rPr>
          <w:rFonts w:eastAsia="Calibri" w:cs="Times New Roman"/>
          <w:lang w:val="el-GR" w:eastAsia="en-US"/>
        </w:rPr>
      </w:pPr>
      <w:bookmarkStart w:id="169" w:name="_Hlk180592791"/>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bookmarkEnd w:id="169"/>
      <w:r w:rsidRPr="0049623E">
        <w:rPr>
          <w:rFonts w:eastAsia="Calibri" w:cs="Times New Roman"/>
          <w:lang w:val="el-GR" w:eastAsia="en-US"/>
        </w:rPr>
        <w:t xml:space="preserve">. </w:t>
      </w:r>
    </w:p>
    <w:p w14:paraId="6022CBC4" w14:textId="77777777" w:rsidR="008338F0" w:rsidRPr="00D66A67" w:rsidRDefault="003355E7" w:rsidP="007638F3">
      <w:pPr>
        <w:pStyle w:val="4"/>
        <w:rPr>
          <w:b/>
          <w:bCs w:val="0"/>
        </w:rPr>
      </w:pPr>
      <w:bookmarkStart w:id="170" w:name="_Toc210839276"/>
      <w:bookmarkStart w:id="171" w:name="_Toc210840631"/>
      <w:bookmarkStart w:id="172" w:name="_Ref74505997"/>
      <w:bookmarkStart w:id="173" w:name="_Toc97194287"/>
      <w:bookmarkStart w:id="174" w:name="_Toc216443855"/>
      <w:bookmarkEnd w:id="170"/>
      <w:bookmarkEnd w:id="171"/>
      <w:r w:rsidRPr="00D66A67">
        <w:rPr>
          <w:b/>
          <w:bCs w:val="0"/>
        </w:rPr>
        <w:t>Προκαταρκτική απόδειξη κατά την υποβολή προσφορών</w:t>
      </w:r>
      <w:bookmarkEnd w:id="172"/>
      <w:bookmarkEnd w:id="173"/>
      <w:bookmarkEnd w:id="174"/>
      <w:r w:rsidRPr="00D66A67">
        <w:rPr>
          <w:b/>
          <w:bCs w:val="0"/>
        </w:rPr>
        <w:t xml:space="preserve"> </w:t>
      </w:r>
    </w:p>
    <w:p w14:paraId="50FEA1EB" w14:textId="3D5CB7B1" w:rsidR="00E337D7" w:rsidRDefault="003355E7" w:rsidP="002D261F">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15A90">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815A90">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15A90">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15A90">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15A90">
        <w:rPr>
          <w:lang w:val="el-GR"/>
        </w:rPr>
        <w:t>2.2.7</w:t>
      </w:r>
      <w:r w:rsidR="00B622FA" w:rsidRPr="00603221">
        <w:rPr>
          <w:lang w:val="el-GR"/>
        </w:rPr>
        <w:fldChar w:fldCharType="end"/>
      </w:r>
      <w:r w:rsidRPr="00603221">
        <w:rPr>
          <w:lang w:val="el-GR"/>
        </w:rPr>
        <w:t xml:space="preserve"> της παρούσ</w:t>
      </w:r>
      <w:r w:rsidR="002D261F">
        <w:rPr>
          <w:lang w:val="el-GR"/>
        </w:rPr>
        <w:t>α</w:t>
      </w:r>
      <w:r w:rsidRPr="00603221">
        <w:rPr>
          <w:lang w:val="el-GR"/>
        </w:rPr>
        <w:t>ς,</w:t>
      </w:r>
      <w:r w:rsidRPr="00603221">
        <w:rPr>
          <w:rFonts w:eastAsia="SimSun"/>
          <w:lang w:val="el-GR"/>
        </w:rPr>
        <w:t xml:space="preserve"> </w:t>
      </w:r>
      <w:r w:rsidRPr="00603221">
        <w:rPr>
          <w:lang w:val="el-GR"/>
        </w:rPr>
        <w:t>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w:t>
      </w:r>
      <w:r w:rsidR="00801986">
        <w:rPr>
          <w:lang w:val="el-GR"/>
        </w:rPr>
        <w:t xml:space="preserve"> </w:t>
      </w:r>
      <w:r w:rsidR="00801986" w:rsidRPr="00801986">
        <w:rPr>
          <w:lang w:val="el-GR"/>
        </w:rPr>
        <w:t>ΕΥΡΩΠΑΙΚΟ ΕΝΙΑΙΟ ΕΓΓΡΑΦΟ ΣΥΜΒΑΣΗΣ (ΕΕΕΣ) - ΠΑΡΑΡΤΗΜΑ ΙΙI – ΕΥΡΩΠΑΙΚΟ ΕΝΙΑΙΟ ΕΓΓΡΑΦΟ ΣΥΜΒΑΣΗΣ (ΕΕΕΣ)</w:t>
      </w:r>
      <w:r w:rsidRPr="003B0DD4">
        <w:rPr>
          <w:i/>
          <w:lang w:val="el-GR"/>
        </w:rPr>
        <w:t>,</w:t>
      </w:r>
      <w:r w:rsidRPr="003B0DD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E337D7">
        <w:rPr>
          <w:lang w:val="el-GR"/>
        </w:rPr>
        <w:t xml:space="preserve"> </w:t>
      </w:r>
      <w:bookmarkStart w:id="175" w:name="_Hlk180592914"/>
      <w:r w:rsidR="00E337D7">
        <w:rPr>
          <w:lang w:val="el-GR"/>
        </w:rPr>
        <w:t xml:space="preserve">και </w:t>
      </w:r>
      <w:bookmarkStart w:id="176" w:name="_Hlk202777778"/>
      <w:r w:rsidR="00E337D7">
        <w:rPr>
          <w:lang w:val="el-GR"/>
        </w:rPr>
        <w:t>λ</w:t>
      </w:r>
      <w:r w:rsidR="00E337D7" w:rsidRPr="001943E8">
        <w:rPr>
          <w:lang w:val="el-GR"/>
        </w:rPr>
        <w:t xml:space="preserve">ειτουργεί </w:t>
      </w:r>
      <w:r w:rsidR="00E337D7">
        <w:rPr>
          <w:lang w:val="el-GR"/>
        </w:rPr>
        <w:t xml:space="preserve">μόνο </w:t>
      </w:r>
      <w:r w:rsidR="00E337D7" w:rsidRPr="001943E8">
        <w:rPr>
          <w:lang w:val="el-GR"/>
        </w:rPr>
        <w:t>ως προκαταρκτική απόδειξη προς αντικατάσταση των πιστοποιητικών που εκδίδουν δημόσιες αρχές ή τρίτα μέρη</w:t>
      </w:r>
      <w:bookmarkEnd w:id="176"/>
      <w:r w:rsidR="00E337D7" w:rsidRPr="001943E8">
        <w:rPr>
          <w:lang w:val="el-GR"/>
        </w:rPr>
        <w:t>.</w:t>
      </w:r>
    </w:p>
    <w:bookmarkEnd w:id="175"/>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BB72871"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Pr>
          <w:bCs/>
          <w:iCs/>
          <w:lang w:val="el-GR"/>
        </w:rPr>
        <w:t>αυτό</w:t>
      </w:r>
      <w:r>
        <w:rPr>
          <w:bCs/>
          <w:iCs/>
          <w:lang w:val="el-GR"/>
        </w:rPr>
        <w:t>.</w:t>
      </w:r>
    </w:p>
    <w:p w14:paraId="5D6BA7A4" w14:textId="17C161A4" w:rsidR="00F64037" w:rsidRDefault="00F64037" w:rsidP="00F64037">
      <w:pPr>
        <w:rPr>
          <w:lang w:val="el-GR"/>
        </w:rPr>
      </w:pPr>
      <w:r w:rsidRPr="003D62F0">
        <w:rPr>
          <w:lang w:val="el-GR"/>
        </w:rPr>
        <w:t>Κατά την υποβολή του ΕΕΕΣ, καθώς και της συνοδευτικής υπεύθυνης δήλωσης, είναι δυνατή, με μόνη την υπογραφή το</w:t>
      </w:r>
      <w:r w:rsidR="004F7D3D">
        <w:rPr>
          <w:lang w:val="el-GR"/>
        </w:rPr>
        <w:t>ύ</w:t>
      </w:r>
      <w:r w:rsidRPr="003D62F0">
        <w:rPr>
          <w:lang w:val="el-GR"/>
        </w:rPr>
        <w:t xml:space="preserve"> κατά περίπτωση εκπροσώπου το</w:t>
      </w:r>
      <w:r w:rsidR="004F7D3D">
        <w:rPr>
          <w:lang w:val="el-GR"/>
        </w:rPr>
        <w:t>ύ</w:t>
      </w:r>
      <w:r w:rsidRPr="003D62F0">
        <w:rPr>
          <w:lang w:val="el-GR"/>
        </w:rPr>
        <w:t xml:space="preserve">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Pr>
          <w:lang w:val="el-GR"/>
        </w:rPr>
        <w:t>ν</w:t>
      </w:r>
      <w:r>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8393FF2"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4F86609E" w14:textId="0A83DE0F"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Pr>
          <w:rFonts w:eastAsia="Calibri" w:cs="Times New Roman"/>
          <w:lang w:val="el-GR" w:eastAsia="en-US"/>
        </w:rPr>
        <w:t>σ</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37D1673F"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4D7E5D43"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4324901F" w:rsidR="00BE6996" w:rsidRPr="00F62DBC" w:rsidRDefault="00BE6996" w:rsidP="00BE6996">
      <w:pPr>
        <w:suppressAutoHyphens w:val="0"/>
        <w:spacing w:after="0" w:line="259" w:lineRule="auto"/>
        <w:rPr>
          <w:rFonts w:eastAsia="Calibri" w:cs="Times New Roman"/>
          <w:lang w:val="el-GR" w:eastAsia="en-US"/>
        </w:rPr>
      </w:pPr>
      <w:bookmarkStart w:id="177" w:name="_Hlk202777947"/>
      <w:bookmarkStart w:id="178" w:name="_Hlk180593219"/>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FB7666E" w14:textId="77777777" w:rsidR="00BE6996" w:rsidRDefault="00BE6996" w:rsidP="00BE6996">
      <w:pPr>
        <w:suppressAutoHyphens w:val="0"/>
        <w:spacing w:after="0" w:line="259" w:lineRule="auto"/>
        <w:rPr>
          <w:rFonts w:eastAsia="Calibri" w:cs="Times New Roman"/>
          <w:lang w:val="el-GR" w:eastAsia="en-US"/>
        </w:rPr>
      </w:pPr>
    </w:p>
    <w:p w14:paraId="19E17795"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B55F00" w14:textId="77777777" w:rsidR="00BE6996" w:rsidRPr="00F62DBC" w:rsidRDefault="00BE6996" w:rsidP="00BE6996">
      <w:pPr>
        <w:suppressAutoHyphens w:val="0"/>
        <w:spacing w:after="0" w:line="259" w:lineRule="auto"/>
        <w:rPr>
          <w:rFonts w:eastAsia="Calibri" w:cs="Times New Roman"/>
          <w:lang w:val="el-GR" w:eastAsia="en-US"/>
        </w:rPr>
      </w:pPr>
    </w:p>
    <w:p w14:paraId="32360C36" w14:textId="03CCB3A0"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DF1B84">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5E7F3D58" w14:textId="77777777" w:rsidR="00BE6996" w:rsidRPr="00F62DBC" w:rsidRDefault="00BE6996" w:rsidP="00BE6996">
      <w:pPr>
        <w:suppressAutoHyphens w:val="0"/>
        <w:spacing w:after="0" w:line="259" w:lineRule="auto"/>
        <w:rPr>
          <w:rFonts w:eastAsia="Calibri" w:cs="Times New Roman"/>
          <w:lang w:val="el-GR" w:eastAsia="en-US"/>
        </w:rPr>
      </w:pPr>
    </w:p>
    <w:p w14:paraId="52614EFB"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1FD03E" w14:textId="77777777" w:rsidR="00BE6996" w:rsidRDefault="00BE6996" w:rsidP="00BE6996">
      <w:pPr>
        <w:suppressAutoHyphens w:val="0"/>
        <w:spacing w:after="0" w:line="259" w:lineRule="auto"/>
        <w:rPr>
          <w:rFonts w:eastAsia="Calibri" w:cs="Times New Roman"/>
          <w:lang w:val="el-GR" w:eastAsia="en-US"/>
        </w:rPr>
      </w:pPr>
    </w:p>
    <w:p w14:paraId="3184CB4B" w14:textId="77777777" w:rsidR="00BE6996" w:rsidRPr="001C57FC" w:rsidRDefault="00BE6996" w:rsidP="00BE6996">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bookmarkEnd w:id="177"/>
    <w:p w14:paraId="4E77BDF5" w14:textId="77777777" w:rsidR="00BE6996" w:rsidRPr="001C57FC" w:rsidRDefault="00BE6996" w:rsidP="00BE6996">
      <w:pPr>
        <w:suppressAutoHyphens w:val="0"/>
        <w:spacing w:after="160" w:line="259" w:lineRule="auto"/>
        <w:rPr>
          <w:rFonts w:eastAsia="Calibri" w:cs="Times New Roman"/>
          <w:lang w:val="el-GR" w:eastAsia="en-US"/>
        </w:rPr>
      </w:pPr>
    </w:p>
    <w:p w14:paraId="62BF454E" w14:textId="5CA1F726" w:rsidR="00BE6996" w:rsidRPr="000649DF" w:rsidRDefault="00BE6996" w:rsidP="00BE6996">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2A3AA1">
        <w:rPr>
          <w:rFonts w:eastAsia="Calibri" w:cs="Times New Roman"/>
          <w:lang w:val="el-GR" w:eastAsia="en-US"/>
        </w:rPr>
      </w:r>
      <w:r w:rsidR="002A3AA1">
        <w:rPr>
          <w:rFonts w:eastAsia="Calibri" w:cs="Times New Roman"/>
          <w:lang w:val="el-GR" w:eastAsia="en-US"/>
        </w:rPr>
        <w:fldChar w:fldCharType="separate"/>
      </w:r>
      <w:r w:rsidR="00815A90" w:rsidRPr="00603221">
        <w:rPr>
          <w:lang w:val="el-GR"/>
        </w:rPr>
        <w:t xml:space="preserve">ΠΑΡΑΡΤΗΜΑ </w:t>
      </w:r>
      <w:r w:rsidR="00815A90" w:rsidRPr="005856F8">
        <w:rPr>
          <w:lang w:val="el-GR"/>
        </w:rPr>
        <w:t>VI</w:t>
      </w:r>
      <w:r w:rsidR="00815A90" w:rsidRPr="00603221">
        <w:rPr>
          <w:lang w:val="el-GR"/>
        </w:rPr>
        <w:t>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bookmarkEnd w:id="178"/>
    <w:p w14:paraId="4D4D9B8D" w14:textId="77777777" w:rsidR="00F64037" w:rsidRPr="00821852" w:rsidRDefault="00F64037" w:rsidP="00B739BB">
      <w:pPr>
        <w:rPr>
          <w:iCs/>
          <w:color w:val="5B9BD5"/>
          <w:lang w:val="el-GR"/>
        </w:rPr>
      </w:pPr>
    </w:p>
    <w:p w14:paraId="35555693" w14:textId="55D081A4" w:rsidR="00C0210C" w:rsidRPr="00D66A67" w:rsidRDefault="00C0210C" w:rsidP="007638F3">
      <w:pPr>
        <w:pStyle w:val="4"/>
        <w:rPr>
          <w:rFonts w:ascii="Calibri" w:hAnsi="Calibri" w:cs="Calibri"/>
          <w:b/>
          <w:bCs w:val="0"/>
        </w:rPr>
      </w:pPr>
      <w:bookmarkStart w:id="179" w:name="_Toc74566838"/>
      <w:bookmarkStart w:id="180" w:name="_Toc74566839"/>
      <w:bookmarkStart w:id="181" w:name="_Toc74566840"/>
      <w:bookmarkStart w:id="182" w:name="_Toc74566841"/>
      <w:bookmarkStart w:id="183" w:name="_Toc74566842"/>
      <w:bookmarkStart w:id="184" w:name="_Toc74566843"/>
      <w:bookmarkStart w:id="185" w:name="_Toc74566844"/>
      <w:bookmarkStart w:id="186" w:name="_Toc74566845"/>
      <w:bookmarkStart w:id="187" w:name="_Toc74566846"/>
      <w:bookmarkStart w:id="188" w:name="_Toc74566847"/>
      <w:bookmarkStart w:id="189" w:name="_Toc74566848"/>
      <w:bookmarkStart w:id="190" w:name="_Toc74566849"/>
      <w:bookmarkStart w:id="191" w:name="_Hlk35420523"/>
      <w:bookmarkStart w:id="192" w:name="_Ref40957856"/>
      <w:bookmarkStart w:id="193" w:name="_Toc97194288"/>
      <w:bookmarkStart w:id="194" w:name="_Toc216443856"/>
      <w:bookmarkEnd w:id="179"/>
      <w:bookmarkEnd w:id="180"/>
      <w:bookmarkEnd w:id="181"/>
      <w:bookmarkEnd w:id="182"/>
      <w:bookmarkEnd w:id="183"/>
      <w:bookmarkEnd w:id="184"/>
      <w:bookmarkEnd w:id="185"/>
      <w:bookmarkEnd w:id="186"/>
      <w:bookmarkEnd w:id="187"/>
      <w:bookmarkEnd w:id="188"/>
      <w:bookmarkEnd w:id="189"/>
      <w:bookmarkEnd w:id="190"/>
      <w:r w:rsidRPr="00D66A67">
        <w:rPr>
          <w:b/>
          <w:bCs w:val="0"/>
        </w:rPr>
        <w:t>Αποδεικτικά μέσα</w:t>
      </w:r>
      <w:r w:rsidRPr="00D66A67">
        <w:rPr>
          <w:rFonts w:ascii="Calibri" w:hAnsi="Calibri"/>
          <w:b/>
          <w:bCs w:val="0"/>
        </w:rPr>
        <w:t xml:space="preserve"> </w:t>
      </w:r>
      <w:bookmarkEnd w:id="191"/>
      <w:r w:rsidRPr="00D66A67">
        <w:rPr>
          <w:rFonts w:ascii="Calibri" w:hAnsi="Calibri"/>
          <w:b/>
          <w:bCs w:val="0"/>
        </w:rPr>
        <w:t xml:space="preserve">- </w:t>
      </w:r>
      <w:r w:rsidRPr="00D66A67">
        <w:rPr>
          <w:b/>
          <w:bCs w:val="0"/>
        </w:rPr>
        <w:t>Δικαιολογητικά προσωρινού αναδόχου</w:t>
      </w:r>
      <w:bookmarkEnd w:id="192"/>
      <w:bookmarkEnd w:id="193"/>
      <w:bookmarkEnd w:id="194"/>
    </w:p>
    <w:p w14:paraId="25E723E4" w14:textId="330B3072" w:rsidR="008338F0" w:rsidRPr="006F27B1" w:rsidRDefault="003355E7" w:rsidP="006168D8">
      <w:pPr>
        <w:shd w:val="clear" w:color="auto" w:fill="FFFFFF" w:themeFill="background1"/>
        <w:rPr>
          <w:bCs/>
          <w:strike/>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w:t>
      </w:r>
      <w:r w:rsidR="00B9111A" w:rsidRPr="006F27B1">
        <w:rPr>
          <w:bCs/>
          <w:lang w:val="el-GR"/>
        </w:rPr>
        <w:t xml:space="preserve">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6F27B1">
        <w:rPr>
          <w:bCs/>
          <w:lang w:val="el-GR"/>
        </w:rPr>
        <w:fldChar w:fldCharType="begin"/>
      </w:r>
      <w:r w:rsidR="00B9111A" w:rsidRPr="006F27B1">
        <w:rPr>
          <w:bCs/>
          <w:lang w:val="el-GR"/>
        </w:rPr>
        <w:instrText xml:space="preserve"> REF _Ref67613215 \r \h </w:instrText>
      </w:r>
      <w:r w:rsidR="0074724C" w:rsidRPr="006F27B1">
        <w:rPr>
          <w:bCs/>
          <w:lang w:val="el-GR"/>
        </w:rPr>
        <w:instrText xml:space="preserve"> \* MERGEFORMAT </w:instrText>
      </w:r>
      <w:r w:rsidR="00B9111A" w:rsidRPr="006F27B1">
        <w:rPr>
          <w:bCs/>
          <w:lang w:val="el-GR"/>
        </w:rPr>
      </w:r>
      <w:r w:rsidR="00B9111A" w:rsidRPr="006F27B1">
        <w:rPr>
          <w:bCs/>
          <w:lang w:val="el-GR"/>
        </w:rPr>
        <w:fldChar w:fldCharType="separate"/>
      </w:r>
      <w:r w:rsidR="00815A90">
        <w:rPr>
          <w:bCs/>
          <w:lang w:val="el-GR"/>
        </w:rPr>
        <w:t>3.2</w:t>
      </w:r>
      <w:r w:rsidR="00B9111A" w:rsidRPr="006F27B1">
        <w:rPr>
          <w:bCs/>
          <w:lang w:val="el-GR"/>
        </w:rPr>
        <w:fldChar w:fldCharType="end"/>
      </w:r>
      <w:r w:rsidR="00B9111A" w:rsidRPr="006F27B1">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sidRPr="006F27B1">
        <w:rPr>
          <w:bCs/>
          <w:lang w:val="el-GR"/>
        </w:rPr>
        <w:t xml:space="preserve"> </w:t>
      </w:r>
      <w:bookmarkStart w:id="195" w:name="_Hlk202778010"/>
    </w:p>
    <w:bookmarkEnd w:id="195"/>
    <w:p w14:paraId="2F58972E" w14:textId="77777777" w:rsidR="00B9111A" w:rsidRDefault="00B9111A" w:rsidP="00B9111A">
      <w:pPr>
        <w:rPr>
          <w:bCs/>
          <w:lang w:val="el-GR"/>
        </w:rPr>
      </w:pPr>
      <w:r w:rsidRPr="006F27B1">
        <w:rPr>
          <w:bCs/>
          <w:lang w:val="el-GR"/>
        </w:rPr>
        <w:t>Οι οικονομικοί φορείς δεν υποχρεούνται να υποβάλλουν δικαιολογητικά ή άλλα αποδεικτικά στοιχεία,</w:t>
      </w:r>
      <w:r>
        <w:rPr>
          <w:bCs/>
          <w:lang w:val="el-GR"/>
        </w:rPr>
        <w:t xml:space="preserve">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A89CABB"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815A90">
        <w:rPr>
          <w:bCs/>
          <w:lang w:val="el-GR"/>
        </w:rPr>
        <w:t>3.2</w:t>
      </w:r>
      <w:r>
        <w:rPr>
          <w:bCs/>
          <w:lang w:val="el-GR"/>
        </w:rPr>
        <w:fldChar w:fldCharType="end"/>
      </w:r>
      <w:r w:rsidRPr="00B76605">
        <w:rPr>
          <w:bCs/>
          <w:lang w:val="el-GR"/>
        </w:rPr>
        <w:t xml:space="preserve"> της παρούσας.</w:t>
      </w:r>
    </w:p>
    <w:p w14:paraId="014AEB59" w14:textId="31ECE5D8" w:rsidR="00B9111A" w:rsidRPr="00BB06B6" w:rsidRDefault="005B4B64"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3C5BA98C"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815A90">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1D4A7482" w14:textId="0D5C3CD4" w:rsidR="00187EA5" w:rsidRPr="00C229F3" w:rsidRDefault="00187EA5" w:rsidP="00B9111A">
      <w:pPr>
        <w:rPr>
          <w:lang w:val="el-GR"/>
        </w:rPr>
      </w:pPr>
      <w:bookmarkStart w:id="196" w:name="_Hlk180593429"/>
      <w:r>
        <w:rPr>
          <w:lang w:val="el-GR"/>
        </w:rPr>
        <w:t xml:space="preserve">Τα εν λόγω πιστοποιητικά υποβάλλονται μαζί με τα υπόλοιπα αποδεικτικά μέσα </w:t>
      </w:r>
      <w:r w:rsidR="00E97D1B">
        <w:rPr>
          <w:lang w:val="el-GR"/>
        </w:rPr>
        <w:t>της παραγράφου 3.2 της παρούσας,</w:t>
      </w:r>
      <w:r w:rsidR="00E97D1B"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r w:rsidR="0061792C">
        <w:rPr>
          <w:lang w:val="el-GR"/>
        </w:rPr>
        <w:t>.</w:t>
      </w:r>
    </w:p>
    <w:bookmarkEnd w:id="196"/>
    <w:p w14:paraId="7790D2A8" w14:textId="29B06246"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15A90">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15A90">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8369090"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815A90">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30FB0E4B" w:rsidR="00C27CEC"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815A90">
        <w:rPr>
          <w:lang w:val="el-GR"/>
        </w:rPr>
        <w:t>2.2.3.1</w:t>
      </w:r>
      <w:r w:rsidRPr="00821852">
        <w:rPr>
          <w:lang w:val="el-GR"/>
        </w:rPr>
        <w:fldChar w:fldCharType="end"/>
      </w:r>
      <w:r w:rsidR="003126D7">
        <w:rPr>
          <w:color w:val="000000"/>
          <w:lang w:val="el-GR"/>
        </w:rPr>
        <w:t>.</w:t>
      </w:r>
    </w:p>
    <w:p w14:paraId="34C88E40" w14:textId="77777777" w:rsidR="003126D7" w:rsidRPr="005D30C2" w:rsidRDefault="003126D7" w:rsidP="003126D7">
      <w:pPr>
        <w:rPr>
          <w:b/>
          <w:bCs/>
          <w:lang w:val="el-GR"/>
        </w:rPr>
      </w:pPr>
      <w:r w:rsidRPr="006168D8">
        <w:rPr>
          <w:b/>
          <w:bCs/>
          <w:lang w:val="el-GR"/>
        </w:rPr>
        <w:t xml:space="preserve">ΠΡΟΣΟΧΗ: Επιπλέον των ανωτέρω, </w:t>
      </w:r>
      <w:r w:rsidRPr="006168D8">
        <w:rPr>
          <w:b/>
          <w:bCs/>
          <w:u w:val="single"/>
          <w:lang w:val="el-GR"/>
        </w:rPr>
        <w:t>ειδικά οι οικονομικοί φορείς νομικά πρόσωπα ή οντότητες που έχουν την εγκατάστασή τους στην Ελλάδα</w:t>
      </w:r>
      <w:r w:rsidRPr="006168D8">
        <w:rPr>
          <w:b/>
          <w:bCs/>
          <w:lang w:val="el-GR"/>
        </w:rPr>
        <w:t xml:space="preserve">, προσκομίζουν </w:t>
      </w:r>
      <w:r w:rsidRPr="006168D8">
        <w:rPr>
          <w:b/>
          <w:bCs/>
          <w:u w:val="single"/>
          <w:lang w:val="el-GR"/>
        </w:rPr>
        <w:t>ένορκη βεβαίωση</w:t>
      </w:r>
      <w:r w:rsidRPr="006168D8">
        <w:rPr>
          <w:b/>
          <w:bCs/>
          <w:lang w:val="el-GR"/>
        </w:rPr>
        <w:t>, κατ’ εφαρμογή του άρθρου 80, παρ.2, του ν.4412/2016 περί μη έκδοσης αμετάκλητης ποινικής απόφασης επιβολής εις βάρος τους κυρώσεων του άρθρου 134 του ν. 5090/2024 (Α΄30). Επισημαίνεται ότι αυτή αποτελεί επαρκή απόδειξη περί του ότι δεν εμπίπτει σε καμία από τις περιπτώσεις των αδικημάτων δωροδοκίας που αναφέρονται στο άρθρο 73, παρ.1, καθώς δεν έχει ακόμη προβλεφθεί η τήρηση ποινικού μητρώου για τα νομικά πρόσωπα ή οντότητες, ούτε η έκδοση ισοδύναμου με το απόσπασμα ποινικού μητρώου εγγράφου (Έγγραφο ΕΑΔΗΣΥ με αρ. πρωτ. 5868/07-06-2024 με τίτλο: «Αποκλεισμός νομικών προσώπων και οντοτήτων από τις δημόσιες συμβάσεις και συμβάσεις παραχώρησης, ΑΔΑ: ΡΝΑ1ΟΞΤΒ-ΗΩ0).</w:t>
      </w:r>
    </w:p>
    <w:p w14:paraId="0FE55007" w14:textId="425048F9"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815A90">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5F652F">
        <w:rPr>
          <w:color w:val="000000"/>
          <w:lang w:val="el-GR"/>
        </w:rPr>
        <w:t>σε</w:t>
      </w:r>
      <w:r w:rsidRPr="005609B2">
        <w:rPr>
          <w:color w:val="000000"/>
          <w:lang w:val="el-GR"/>
        </w:rPr>
        <w:t xml:space="preserve"> ισχύ κατά το</w:t>
      </w:r>
      <w:r w:rsidR="005F652F">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00853720">
        <w:rPr>
          <w:color w:val="000000"/>
          <w:lang w:val="el-GR"/>
        </w:rPr>
        <w:t>.</w:t>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7B736E26"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815A90">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r w:rsidR="003126D7">
        <w:rPr>
          <w:color w:val="000000"/>
          <w:lang w:val="el-GR"/>
        </w:rPr>
        <w:t>Α.Α.Δ.Ε.</w:t>
      </w:r>
    </w:p>
    <w:p w14:paraId="436458C7" w14:textId="71122FEA"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815A90">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6078BB0E"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815A90">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75F27CFC" w14:textId="0D1C3602"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815A90">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52B3138F" w:rsidR="008E444E" w:rsidRDefault="008E444E" w:rsidP="008E444E">
      <w:pPr>
        <w:rPr>
          <w:b/>
          <w:lang w:val="el-GR"/>
        </w:rPr>
      </w:pPr>
      <w:bookmarkStart w:id="19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9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98"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98"/>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04035BC4" w:rsidR="008E444E" w:rsidRDefault="00101772" w:rsidP="008E444E">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43F1F829"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w:t>
      </w:r>
      <w:r w:rsidR="00101772">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15A90">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76CA0C1"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815A90">
        <w:rPr>
          <w:lang w:val="el-GR"/>
        </w:rPr>
        <w:t>2.2.3.9</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10177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4E4C28F0" w14:textId="449D1A97" w:rsidR="00614898" w:rsidRDefault="00614898" w:rsidP="006168D8">
      <w:pPr>
        <w:tabs>
          <w:tab w:val="left" w:pos="1980"/>
        </w:tabs>
        <w:rPr>
          <w:color w:val="000000"/>
          <w:lang w:val="el-GR"/>
        </w:rPr>
      </w:pPr>
      <w:r w:rsidRPr="00FA08C7">
        <w:rPr>
          <w:b/>
          <w:color w:val="000000"/>
          <w:lang w:val="el-GR"/>
        </w:rPr>
        <w:t>στ)</w:t>
      </w:r>
      <w:r>
        <w:rPr>
          <w:color w:val="000000"/>
          <w:lang w:val="el-GR"/>
        </w:rPr>
        <w:t xml:space="preserve"> </w:t>
      </w:r>
      <w:r w:rsidR="003126D7">
        <w:rPr>
          <w:color w:val="000000"/>
          <w:lang w:val="el-GR"/>
        </w:rPr>
        <w:t>διατηρείται για λόγους αρίθμησης</w:t>
      </w:r>
    </w:p>
    <w:p w14:paraId="7E2D7986" w14:textId="5A11F323" w:rsidR="00981F81" w:rsidRDefault="00981F81" w:rsidP="00614898">
      <w:pPr>
        <w:rPr>
          <w:color w:val="000000"/>
          <w:lang w:val="el-GR"/>
        </w:rPr>
      </w:pPr>
      <w:bookmarkStart w:id="199" w:name="_Hlk180594897"/>
      <w:r w:rsidRPr="00981F81">
        <w:rPr>
          <w:b/>
          <w:bCs/>
          <w:color w:val="000000"/>
          <w:lang w:val="el-GR"/>
        </w:rPr>
        <w:t>ζ)</w:t>
      </w:r>
      <w:r w:rsidRPr="00981F81">
        <w:rPr>
          <w:bCs/>
          <w:color w:val="000000"/>
          <w:lang w:val="el-GR"/>
        </w:rPr>
        <w:t xml:space="preserve"> 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Παράρτημα </w:t>
      </w:r>
      <w:r w:rsidR="007E12CF">
        <w:rPr>
          <w:bCs/>
          <w:i/>
          <w:color w:val="000000"/>
          <w:lang w:val="en-US"/>
        </w:rPr>
        <w:t>V</w:t>
      </w:r>
      <w:r w:rsidRPr="00981F81">
        <w:rPr>
          <w:bCs/>
          <w:i/>
          <w:color w:val="000000"/>
          <w:lang w:val="el-GR"/>
        </w:rPr>
        <w:t>ΙΙ 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bookmarkEnd w:id="199"/>
    <w:p w14:paraId="5ACB4F36" w14:textId="77777777" w:rsidR="004D042A" w:rsidRPr="00DD1A4B" w:rsidRDefault="004D042A">
      <w:pPr>
        <w:rPr>
          <w:b/>
          <w:bCs/>
          <w:lang w:val="el-GR"/>
        </w:rPr>
      </w:pPr>
    </w:p>
    <w:p w14:paraId="44AAA428" w14:textId="52CEF5C5"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815A90">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00" w:name="_Hlk67663604"/>
      <w:r w:rsidR="00A61AA7" w:rsidRPr="00603221">
        <w:rPr>
          <w:b/>
          <w:lang w:val="el-GR"/>
        </w:rPr>
        <w:t xml:space="preserve">οι οικονομικοί φορείς </w:t>
      </w:r>
      <w:bookmarkEnd w:id="200"/>
      <w:r w:rsidR="00A61AA7" w:rsidRPr="00603221">
        <w:rPr>
          <w:b/>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84C5C"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7DAD29C8" w:rsidR="00915C7C" w:rsidRPr="00603221" w:rsidRDefault="00D56132" w:rsidP="00915C7C">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6F27B1" w:rsidRPr="00603221">
              <w:rPr>
                <w:rFonts w:cs="Tahoma"/>
                <w:b/>
                <w:bCs/>
                <w:sz w:val="22"/>
                <w:szCs w:val="22"/>
              </w:rPr>
              <w:t>ήτοι Παροχή</w:t>
            </w:r>
            <w:r w:rsidR="006F27B1" w:rsidRPr="006F27B1">
              <w:rPr>
                <w:rFonts w:cs="Tahoma"/>
                <w:b/>
                <w:sz w:val="22"/>
                <w:szCs w:val="22"/>
              </w:rPr>
              <w:t xml:space="preserve"> συμβουλευτικών υπηρεσιών σε θέματα Τεχνολογιών Πληροφορικής και παροχή υπηρεσιών συμβούλου νομικής υποστήριξης.</w:t>
            </w:r>
            <w:r w:rsidR="00915C7C" w:rsidRPr="00603221">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84C5C"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98880EE" w14:textId="40BD8D72" w:rsidR="00264DF8" w:rsidRDefault="00872F65">
            <w:pPr>
              <w:rPr>
                <w:rFonts w:eastAsia="Calibri"/>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00CD77AE">
              <w:rPr>
                <w:rFonts w:eastAsia="Calibri"/>
                <w:lang w:val="el-GR"/>
              </w:rPr>
              <w:t xml:space="preserve">   </w:t>
            </w:r>
          </w:p>
          <w:p w14:paraId="775B0F79" w14:textId="5CA0DED2" w:rsidR="00D05C7B" w:rsidRPr="00603221" w:rsidRDefault="00CD77AE" w:rsidP="006F27B1">
            <w:pPr>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00872F65" w:rsidRPr="00872F65">
              <w:rPr>
                <w:lang w:val="el-GR"/>
              </w:rPr>
              <w:t xml:space="preserve"> </w:t>
            </w:r>
          </w:p>
        </w:tc>
      </w:tr>
    </w:tbl>
    <w:p w14:paraId="3370B521" w14:textId="77777777" w:rsidR="0041248A" w:rsidRDefault="0041248A">
      <w:pPr>
        <w:rPr>
          <w:b/>
          <w:lang w:val="el-GR"/>
        </w:rPr>
      </w:pPr>
    </w:p>
    <w:p w14:paraId="05E17FF2" w14:textId="2290F702" w:rsidR="00282306" w:rsidRPr="0041248A" w:rsidRDefault="00282306" w:rsidP="00282306">
      <w:pPr>
        <w:rPr>
          <w:bCs/>
          <w:lang w:val="el-GR"/>
        </w:rPr>
      </w:pPr>
      <w:bookmarkStart w:id="201"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01"/>
    <w:p w14:paraId="36F608EF" w14:textId="77777777" w:rsidR="00270326" w:rsidRPr="00603221" w:rsidRDefault="00270326">
      <w:pPr>
        <w:rPr>
          <w:lang w:val="el-GR"/>
        </w:rPr>
      </w:pPr>
    </w:p>
    <w:p w14:paraId="17C17E23" w14:textId="5E256583"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815A90">
        <w:rPr>
          <w:b/>
          <w:lang w:val="el-GR"/>
        </w:rPr>
        <w:t>2.2.5</w:t>
      </w:r>
      <w:r w:rsidR="00B622FA" w:rsidRPr="00603221">
        <w:rPr>
          <w:b/>
          <w:lang w:val="el-GR"/>
        </w:rPr>
        <w:fldChar w:fldCharType="end"/>
      </w:r>
      <w:r w:rsidRPr="00603221">
        <w:rPr>
          <w:b/>
          <w:lang w:val="el-GR"/>
        </w:rPr>
        <w:t xml:space="preserve"> </w:t>
      </w:r>
      <w:bookmarkStart w:id="202"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84C5C" w14:paraId="364D20BB" w14:textId="77777777" w:rsidTr="009C5EA6">
        <w:trPr>
          <w:trHeight w:val="711"/>
        </w:trPr>
        <w:tc>
          <w:tcPr>
            <w:tcW w:w="675" w:type="dxa"/>
            <w:shd w:val="clear" w:color="auto" w:fill="D9D9D9"/>
          </w:tcPr>
          <w:bookmarkEnd w:id="202"/>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79D6EFEA"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w:t>
            </w:r>
            <w:r w:rsidR="006F27B1">
              <w:rPr>
                <w:b/>
                <w:lang w:val="el-GR" w:eastAsia="el-GR"/>
              </w:rPr>
              <w:t xml:space="preserve">κλεισμένες </w:t>
            </w:r>
            <w:r w:rsidRPr="00603221">
              <w:rPr>
                <w:b/>
                <w:lang w:val="el-GR" w:eastAsia="el-GR"/>
              </w:rPr>
              <w:t xml:space="preserve">οικονομικές χρήσεις ή, τις οικονομικές χρήσεις κατά τις οποίες ο οικονομικός φορέας δραστηριοποιείται, αν είναι λιγότερες από τρεις </w:t>
            </w:r>
            <w:r w:rsidRPr="006168D8">
              <w:rPr>
                <w:b/>
                <w:lang w:val="el-GR" w:eastAsia="el-GR"/>
              </w:rPr>
              <w:t>(</w:t>
            </w:r>
            <w:r w:rsidR="006F27B1" w:rsidRPr="006168D8">
              <w:rPr>
                <w:b/>
                <w:lang w:val="el-GR" w:eastAsia="el-GR"/>
              </w:rPr>
              <w:t>2022</w:t>
            </w:r>
            <w:r w:rsidRPr="006168D8">
              <w:rPr>
                <w:b/>
                <w:lang w:val="el-GR" w:eastAsia="el-GR"/>
              </w:rPr>
              <w:t>-</w:t>
            </w:r>
            <w:r w:rsidR="006F27B1" w:rsidRPr="006168D8">
              <w:rPr>
                <w:b/>
                <w:lang w:val="el-GR" w:eastAsia="el-GR"/>
              </w:rPr>
              <w:t>2023</w:t>
            </w:r>
            <w:r w:rsidRPr="006168D8">
              <w:rPr>
                <w:b/>
                <w:lang w:val="el-GR" w:eastAsia="el-GR"/>
              </w:rPr>
              <w:t>-</w:t>
            </w:r>
            <w:r w:rsidR="006F27B1" w:rsidRPr="006168D8">
              <w:rPr>
                <w:b/>
                <w:lang w:val="el-GR" w:eastAsia="el-GR"/>
              </w:rPr>
              <w:t>2024</w:t>
            </w:r>
            <w:r w:rsidRPr="006168D8">
              <w:rPr>
                <w:b/>
                <w:lang w:val="el-GR" w:eastAsia="el-GR"/>
              </w:rPr>
              <w:t>)</w:t>
            </w:r>
            <w:r w:rsidR="00916110" w:rsidRPr="00603221">
              <w:rPr>
                <w:b/>
                <w:lang w:val="el-GR" w:eastAsia="el-GR"/>
              </w:rPr>
              <w:t xml:space="preserve">, </w:t>
            </w:r>
            <w:r w:rsidR="00B8696A" w:rsidRPr="00B8696A">
              <w:rPr>
                <w:b/>
                <w:lang w:val="el-GR" w:eastAsia="el-GR"/>
              </w:rPr>
              <w:t xml:space="preserve">ίσο ή μεγαλύτερο </w:t>
            </w:r>
            <w:r w:rsidR="00966FED" w:rsidRPr="006168D8">
              <w:rPr>
                <w:b/>
                <w:lang w:val="el-GR" w:eastAsia="el-GR"/>
              </w:rPr>
              <w:t xml:space="preserve">από το </w:t>
            </w:r>
            <w:r w:rsidR="006F27B1" w:rsidRPr="006168D8">
              <w:rPr>
                <w:b/>
                <w:lang w:val="el-GR" w:eastAsia="el-GR"/>
              </w:rPr>
              <w:t>150</w:t>
            </w:r>
            <w:r w:rsidR="00966FED" w:rsidRPr="006168D8">
              <w:rPr>
                <w:b/>
                <w:lang w:val="el-GR" w:eastAsia="el-GR"/>
              </w:rPr>
              <w:t xml:space="preserve">% </w:t>
            </w:r>
            <w:r w:rsidR="00014B60">
              <w:rPr>
                <w:b/>
                <w:lang w:val="el-GR" w:eastAsia="el-GR"/>
              </w:rPr>
              <w:t xml:space="preserve">της εκτιμώμενης αξίας </w:t>
            </w:r>
            <w:r w:rsidR="007D511A">
              <w:rPr>
                <w:b/>
                <w:lang w:val="el-GR" w:eastAsia="el-GR"/>
              </w:rPr>
              <w:t xml:space="preserve">(χωρίς ΦΠΑ) </w:t>
            </w:r>
            <w:r w:rsidR="00014B60">
              <w:rPr>
                <w:b/>
                <w:lang w:val="el-GR" w:eastAsia="el-GR"/>
              </w:rPr>
              <w:t xml:space="preserve">της </w:t>
            </w:r>
            <w:r w:rsidRPr="00966FED">
              <w:rPr>
                <w:b/>
                <w:lang w:val="el-GR" w:eastAsia="el-GR"/>
              </w:rPr>
              <w:t xml:space="preserve">υπό ανάθεση </w:t>
            </w:r>
            <w:r w:rsidR="00014B60">
              <w:rPr>
                <w:b/>
                <w:lang w:val="el-GR" w:eastAsia="el-GR"/>
              </w:rPr>
              <w:t>σύμβασης</w:t>
            </w:r>
            <w:r w:rsidRPr="00966FED">
              <w:rPr>
                <w:b/>
                <w:lang w:val="el-GR" w:eastAsia="el-GR"/>
              </w:rPr>
              <w:t>, για το οπο</w:t>
            </w:r>
            <w:r w:rsidR="00621A10" w:rsidRPr="00966FED">
              <w:rPr>
                <w:b/>
                <w:lang w:val="el-GR" w:eastAsia="el-GR"/>
              </w:rPr>
              <w:t>ίο</w:t>
            </w:r>
            <w:r w:rsidRPr="00966FED">
              <w:rPr>
                <w:b/>
                <w:lang w:val="el-GR" w:eastAsia="el-GR"/>
              </w:rPr>
              <w:t xml:space="preserve"> υποβάλλει προσφορά</w:t>
            </w:r>
            <w:r w:rsidRPr="00603221">
              <w:rPr>
                <w:b/>
                <w:lang w:val="el-GR" w:eastAsia="el-GR"/>
              </w:rPr>
              <w:t>.</w:t>
            </w:r>
            <w:r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84C5C"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tcPr>
          <w:p w14:paraId="7A99BFA3" w14:textId="782DF8B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3E5897D3" w:rsidR="00D56132" w:rsidRPr="00603221" w:rsidRDefault="00540A73" w:rsidP="006F27B1">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2C4410AD"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815A90">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784C5C"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269A80E2"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815A90">
              <w:rPr>
                <w:rFonts w:cs="Tahoma"/>
                <w:b/>
                <w:sz w:val="22"/>
                <w:szCs w:val="22"/>
              </w:rPr>
              <w:t>0</w:t>
            </w:r>
            <w:r w:rsidR="002A37B5">
              <w:rPr>
                <w:rFonts w:cs="Tahoma"/>
                <w:b/>
                <w:sz w:val="22"/>
                <w:szCs w:val="22"/>
              </w:rPr>
              <w:fldChar w:fldCharType="end"/>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784C5C" w14:paraId="22AA5E17" w14:textId="77777777" w:rsidTr="007D511A">
        <w:trPr>
          <w:trHeight w:val="630"/>
        </w:trPr>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4189CCF8" w14:textId="363E68AB" w:rsidR="003126D7" w:rsidRPr="00D93265" w:rsidRDefault="003126D7" w:rsidP="003126D7">
            <w:pPr>
              <w:rPr>
                <w:lang w:val="el-GR"/>
              </w:rPr>
            </w:pPr>
            <w:r>
              <w:rPr>
                <w:lang w:val="el-GR"/>
              </w:rPr>
              <w:t>α) Για την απαίτηση της παρ. 2.2.6</w:t>
            </w:r>
            <w:r w:rsidR="007D511A">
              <w:rPr>
                <w:lang w:val="el-GR"/>
              </w:rPr>
              <w:t>.</w:t>
            </w:r>
            <w:r>
              <w:rPr>
                <w:lang w:val="el-GR"/>
              </w:rPr>
              <w:t>α κ</w:t>
            </w:r>
            <w:r w:rsidRPr="00511B0B">
              <w:rPr>
                <w:lang w:val="el-GR"/>
              </w:rPr>
              <w:t>ατάλογο των κυριότερων συναφών έργων που υλοποίησε</w:t>
            </w:r>
            <w:r>
              <w:rPr>
                <w:lang w:val="el-GR"/>
              </w:rPr>
              <w:t xml:space="preserve"> ή υλοποιεί (σύμφωνα με την παρ. 2.2.6.α </w:t>
            </w:r>
            <w:r w:rsidRPr="005B6DA1">
              <w:rPr>
                <w:lang w:val="el-GR"/>
              </w:rPr>
              <w:t>)</w:t>
            </w:r>
            <w:r w:rsidRPr="00511B0B">
              <w:rPr>
                <w:lang w:val="el-GR"/>
              </w:rPr>
              <w:t xml:space="preserve"> επιτυχώς ή συμμετείχε ως μέλος ένωσης σύμφωνα με τα απαιτούμενα στην παρ. 2.2.6.</w:t>
            </w:r>
            <w:r>
              <w:rPr>
                <w:lang w:val="el-GR"/>
              </w:rPr>
              <w:t>α</w:t>
            </w:r>
            <w:r w:rsidRPr="005B6DA1">
              <w:rPr>
                <w:lang w:val="el-GR"/>
              </w:rPr>
              <w:t xml:space="preserve">, </w:t>
            </w:r>
            <w:r>
              <w:rPr>
                <w:lang w:val="el-GR"/>
              </w:rPr>
              <w:t>σύμφωνα με το</w:t>
            </w:r>
            <w:r w:rsidRPr="00511B0B">
              <w:rPr>
                <w:lang w:val="el-GR"/>
              </w:rPr>
              <w:t xml:space="preserve"> ακόλουθο υπόδειγμα:</w:t>
            </w:r>
          </w:p>
          <w:tbl>
            <w:tblPr>
              <w:tblStyle w:val="aff0"/>
              <w:tblW w:w="0" w:type="auto"/>
              <w:tblLayout w:type="fixed"/>
              <w:tblLook w:val="04A0" w:firstRow="1" w:lastRow="0" w:firstColumn="1" w:lastColumn="0" w:noHBand="0" w:noVBand="1"/>
            </w:tblPr>
            <w:tblGrid>
              <w:gridCol w:w="1203"/>
              <w:gridCol w:w="1203"/>
              <w:gridCol w:w="1203"/>
              <w:gridCol w:w="1204"/>
              <w:gridCol w:w="1204"/>
              <w:gridCol w:w="1204"/>
              <w:gridCol w:w="1204"/>
              <w:gridCol w:w="1204"/>
            </w:tblGrid>
            <w:tr w:rsidR="003126D7" w:rsidRPr="00784C5C" w14:paraId="67BB6DFA" w14:textId="77777777" w:rsidTr="00B17F28">
              <w:tc>
                <w:tcPr>
                  <w:tcW w:w="1203" w:type="dxa"/>
                  <w:shd w:val="clear" w:color="auto" w:fill="E7E6E6" w:themeFill="background2"/>
                  <w:vAlign w:val="center"/>
                </w:tcPr>
                <w:p w14:paraId="5E8914FE" w14:textId="77777777" w:rsidR="003126D7" w:rsidRDefault="003126D7" w:rsidP="003126D7">
                  <w:pPr>
                    <w:rPr>
                      <w:lang w:val="en-US"/>
                    </w:rPr>
                  </w:pPr>
                  <w:r w:rsidRPr="00511B0B">
                    <w:rPr>
                      <w:lang w:val="el-GR"/>
                    </w:rPr>
                    <w:t>Α/Α</w:t>
                  </w:r>
                </w:p>
              </w:tc>
              <w:tc>
                <w:tcPr>
                  <w:tcW w:w="1203" w:type="dxa"/>
                  <w:shd w:val="clear" w:color="auto" w:fill="E7E6E6" w:themeFill="background2"/>
                  <w:vAlign w:val="center"/>
                </w:tcPr>
                <w:p w14:paraId="4BF743D7" w14:textId="77777777" w:rsidR="003126D7" w:rsidRDefault="003126D7" w:rsidP="003126D7">
                  <w:pPr>
                    <w:rPr>
                      <w:lang w:val="en-US"/>
                    </w:rPr>
                  </w:pPr>
                  <w:r w:rsidRPr="00511B0B">
                    <w:rPr>
                      <w:lang w:val="el-GR"/>
                    </w:rPr>
                    <w:t>ΠΕΛΑΤΗΣ</w:t>
                  </w:r>
                </w:p>
              </w:tc>
              <w:tc>
                <w:tcPr>
                  <w:tcW w:w="1203" w:type="dxa"/>
                  <w:shd w:val="clear" w:color="auto" w:fill="E7E6E6" w:themeFill="background2"/>
                  <w:vAlign w:val="center"/>
                </w:tcPr>
                <w:p w14:paraId="67F27AB3" w14:textId="77777777" w:rsidR="003126D7" w:rsidRDefault="003126D7" w:rsidP="003126D7">
                  <w:pPr>
                    <w:rPr>
                      <w:lang w:val="en-US"/>
                    </w:rPr>
                  </w:pPr>
                  <w:r w:rsidRPr="00511B0B">
                    <w:rPr>
                      <w:lang w:val="el-GR"/>
                    </w:rPr>
                    <w:t>ΣΥΝΤΟΜΗ ΠΕΡΙΓΡΑΦΗ ΤΟΥ ΕΡΓΟΥ</w:t>
                  </w:r>
                </w:p>
              </w:tc>
              <w:tc>
                <w:tcPr>
                  <w:tcW w:w="1204" w:type="dxa"/>
                  <w:shd w:val="clear" w:color="auto" w:fill="E7E6E6" w:themeFill="background2"/>
                  <w:vAlign w:val="center"/>
                </w:tcPr>
                <w:p w14:paraId="5C5A1EEF" w14:textId="77777777" w:rsidR="003126D7" w:rsidRDefault="003126D7" w:rsidP="003126D7">
                  <w:pPr>
                    <w:rPr>
                      <w:lang w:val="en-US"/>
                    </w:rPr>
                  </w:pPr>
                  <w:r w:rsidRPr="00511B0B">
                    <w:rPr>
                      <w:lang w:val="el-GR"/>
                    </w:rPr>
                    <w:t>ΔΙΑΡΚΕΙΑ ΕΚΤΕΛΕΣΗΣ ΕΡΓΟΥ</w:t>
                  </w:r>
                </w:p>
              </w:tc>
              <w:tc>
                <w:tcPr>
                  <w:tcW w:w="1204" w:type="dxa"/>
                  <w:shd w:val="clear" w:color="auto" w:fill="E7E6E6" w:themeFill="background2"/>
                  <w:vAlign w:val="center"/>
                </w:tcPr>
                <w:p w14:paraId="0861A4F9" w14:textId="77777777" w:rsidR="003126D7" w:rsidRDefault="003126D7" w:rsidP="003126D7">
                  <w:pPr>
                    <w:rPr>
                      <w:lang w:val="en-US"/>
                    </w:rPr>
                  </w:pPr>
                  <w:r w:rsidRPr="00511B0B">
                    <w:rPr>
                      <w:lang w:val="el-GR"/>
                    </w:rPr>
                    <w:t>Π/Υ</w:t>
                  </w:r>
                </w:p>
              </w:tc>
              <w:tc>
                <w:tcPr>
                  <w:tcW w:w="1204" w:type="dxa"/>
                  <w:shd w:val="clear" w:color="auto" w:fill="E7E6E6" w:themeFill="background2"/>
                  <w:vAlign w:val="center"/>
                </w:tcPr>
                <w:p w14:paraId="25029862" w14:textId="77777777" w:rsidR="003126D7" w:rsidRPr="00263B84" w:rsidRDefault="003126D7" w:rsidP="003126D7">
                  <w:pPr>
                    <w:rPr>
                      <w:lang w:val="el-GR"/>
                    </w:rPr>
                  </w:pPr>
                  <w:r w:rsidRPr="00511B0B">
                    <w:rPr>
                      <w:lang w:val="el-GR"/>
                    </w:rPr>
                    <w:t>ΣΥΝΟΠΤΙΚΗ ΠΕΡΙΓΡΑΦΗ ΣΥΝΕΙΣΦΟΡΑΣ ΣΤΟ ΕΡΓΟ (αντικείμενο)</w:t>
                  </w:r>
                </w:p>
              </w:tc>
              <w:tc>
                <w:tcPr>
                  <w:tcW w:w="1204" w:type="dxa"/>
                  <w:shd w:val="clear" w:color="auto" w:fill="E7E6E6" w:themeFill="background2"/>
                  <w:vAlign w:val="center"/>
                </w:tcPr>
                <w:p w14:paraId="6F9CBCB8" w14:textId="77777777" w:rsidR="003126D7" w:rsidRPr="00263B84" w:rsidRDefault="003126D7" w:rsidP="003126D7">
                  <w:pPr>
                    <w:rPr>
                      <w:lang w:val="el-GR"/>
                    </w:rPr>
                  </w:pPr>
                  <w:r w:rsidRPr="00511B0B">
                    <w:rPr>
                      <w:lang w:val="el-GR"/>
                    </w:rPr>
                    <w:t>ΠΟΣΟΣΤΟ ΣΥΜΜΕΤΟΧΗΣ ΣΤΟ ΕΡΓΟ (προϋπολογισμός)</w:t>
                  </w:r>
                </w:p>
              </w:tc>
              <w:tc>
                <w:tcPr>
                  <w:tcW w:w="1204" w:type="dxa"/>
                  <w:shd w:val="clear" w:color="auto" w:fill="E7E6E6" w:themeFill="background2"/>
                  <w:vAlign w:val="center"/>
                </w:tcPr>
                <w:p w14:paraId="6B00C5DE" w14:textId="77777777" w:rsidR="003126D7" w:rsidRPr="00511B0B" w:rsidRDefault="003126D7" w:rsidP="003126D7">
                  <w:pPr>
                    <w:rPr>
                      <w:lang w:val="el-GR"/>
                    </w:rPr>
                  </w:pPr>
                  <w:r w:rsidRPr="00511B0B">
                    <w:rPr>
                      <w:lang w:val="el-GR"/>
                    </w:rPr>
                    <w:t>ΣΤΟΙΧΕΙΟ ΤΕΚΜΗΡΙΩΣΗΣ</w:t>
                  </w:r>
                </w:p>
                <w:p w14:paraId="17B3CC90" w14:textId="77777777" w:rsidR="003126D7" w:rsidRPr="003126D7" w:rsidRDefault="003126D7" w:rsidP="003126D7">
                  <w:pPr>
                    <w:rPr>
                      <w:lang w:val="el-GR"/>
                    </w:rPr>
                  </w:pPr>
                  <w:r w:rsidRPr="00511B0B">
                    <w:rPr>
                      <w:lang w:val="el-GR"/>
                    </w:rPr>
                    <w:t>(τύπος &amp; ημερομηνία)</w:t>
                  </w:r>
                </w:p>
              </w:tc>
            </w:tr>
            <w:tr w:rsidR="003126D7" w:rsidRPr="00784C5C" w14:paraId="3FD09EF7" w14:textId="77777777" w:rsidTr="00B17F28">
              <w:tc>
                <w:tcPr>
                  <w:tcW w:w="1203" w:type="dxa"/>
                </w:tcPr>
                <w:p w14:paraId="1C76FC78" w14:textId="77777777" w:rsidR="003126D7" w:rsidRPr="003126D7" w:rsidRDefault="003126D7" w:rsidP="003126D7">
                  <w:pPr>
                    <w:rPr>
                      <w:lang w:val="el-GR"/>
                    </w:rPr>
                  </w:pPr>
                </w:p>
              </w:tc>
              <w:tc>
                <w:tcPr>
                  <w:tcW w:w="1203" w:type="dxa"/>
                </w:tcPr>
                <w:p w14:paraId="1BC0499C" w14:textId="77777777" w:rsidR="003126D7" w:rsidRPr="003126D7" w:rsidRDefault="003126D7" w:rsidP="003126D7">
                  <w:pPr>
                    <w:rPr>
                      <w:lang w:val="el-GR"/>
                    </w:rPr>
                  </w:pPr>
                </w:p>
              </w:tc>
              <w:tc>
                <w:tcPr>
                  <w:tcW w:w="1203" w:type="dxa"/>
                </w:tcPr>
                <w:p w14:paraId="3AD49A1F" w14:textId="77777777" w:rsidR="003126D7" w:rsidRPr="003126D7" w:rsidRDefault="003126D7" w:rsidP="003126D7">
                  <w:pPr>
                    <w:rPr>
                      <w:lang w:val="el-GR"/>
                    </w:rPr>
                  </w:pPr>
                </w:p>
              </w:tc>
              <w:tc>
                <w:tcPr>
                  <w:tcW w:w="1204" w:type="dxa"/>
                </w:tcPr>
                <w:p w14:paraId="092976CD" w14:textId="77777777" w:rsidR="003126D7" w:rsidRPr="003126D7" w:rsidRDefault="003126D7" w:rsidP="003126D7">
                  <w:pPr>
                    <w:rPr>
                      <w:lang w:val="el-GR"/>
                    </w:rPr>
                  </w:pPr>
                </w:p>
              </w:tc>
              <w:tc>
                <w:tcPr>
                  <w:tcW w:w="1204" w:type="dxa"/>
                </w:tcPr>
                <w:p w14:paraId="16BF3A4B" w14:textId="77777777" w:rsidR="003126D7" w:rsidRPr="003126D7" w:rsidRDefault="003126D7" w:rsidP="003126D7">
                  <w:pPr>
                    <w:rPr>
                      <w:lang w:val="el-GR"/>
                    </w:rPr>
                  </w:pPr>
                </w:p>
              </w:tc>
              <w:tc>
                <w:tcPr>
                  <w:tcW w:w="1204" w:type="dxa"/>
                </w:tcPr>
                <w:p w14:paraId="412BFBFB" w14:textId="77777777" w:rsidR="003126D7" w:rsidRPr="003126D7" w:rsidRDefault="003126D7" w:rsidP="003126D7">
                  <w:pPr>
                    <w:rPr>
                      <w:lang w:val="el-GR"/>
                    </w:rPr>
                  </w:pPr>
                </w:p>
              </w:tc>
              <w:tc>
                <w:tcPr>
                  <w:tcW w:w="1204" w:type="dxa"/>
                </w:tcPr>
                <w:p w14:paraId="4F6E9085" w14:textId="77777777" w:rsidR="003126D7" w:rsidRPr="003126D7" w:rsidRDefault="003126D7" w:rsidP="003126D7">
                  <w:pPr>
                    <w:rPr>
                      <w:lang w:val="el-GR"/>
                    </w:rPr>
                  </w:pPr>
                </w:p>
              </w:tc>
              <w:tc>
                <w:tcPr>
                  <w:tcW w:w="1204" w:type="dxa"/>
                </w:tcPr>
                <w:p w14:paraId="5FAB0AF7" w14:textId="77777777" w:rsidR="003126D7" w:rsidRPr="003126D7" w:rsidRDefault="003126D7" w:rsidP="003126D7">
                  <w:pPr>
                    <w:rPr>
                      <w:lang w:val="el-GR"/>
                    </w:rPr>
                  </w:pPr>
                </w:p>
              </w:tc>
            </w:tr>
            <w:tr w:rsidR="003126D7" w:rsidRPr="00784C5C" w14:paraId="7E30FA4F" w14:textId="77777777" w:rsidTr="00B17F28">
              <w:tc>
                <w:tcPr>
                  <w:tcW w:w="1203" w:type="dxa"/>
                </w:tcPr>
                <w:p w14:paraId="416F3F86" w14:textId="77777777" w:rsidR="003126D7" w:rsidRPr="003126D7" w:rsidRDefault="003126D7" w:rsidP="003126D7">
                  <w:pPr>
                    <w:rPr>
                      <w:lang w:val="el-GR"/>
                    </w:rPr>
                  </w:pPr>
                </w:p>
              </w:tc>
              <w:tc>
                <w:tcPr>
                  <w:tcW w:w="1203" w:type="dxa"/>
                </w:tcPr>
                <w:p w14:paraId="63E4D0B1" w14:textId="77777777" w:rsidR="003126D7" w:rsidRPr="003126D7" w:rsidRDefault="003126D7" w:rsidP="003126D7">
                  <w:pPr>
                    <w:rPr>
                      <w:lang w:val="el-GR"/>
                    </w:rPr>
                  </w:pPr>
                </w:p>
              </w:tc>
              <w:tc>
                <w:tcPr>
                  <w:tcW w:w="1203" w:type="dxa"/>
                </w:tcPr>
                <w:p w14:paraId="5C270E69" w14:textId="77777777" w:rsidR="003126D7" w:rsidRPr="003126D7" w:rsidRDefault="003126D7" w:rsidP="003126D7">
                  <w:pPr>
                    <w:rPr>
                      <w:lang w:val="el-GR"/>
                    </w:rPr>
                  </w:pPr>
                </w:p>
              </w:tc>
              <w:tc>
                <w:tcPr>
                  <w:tcW w:w="1204" w:type="dxa"/>
                </w:tcPr>
                <w:p w14:paraId="6160B280" w14:textId="77777777" w:rsidR="003126D7" w:rsidRPr="003126D7" w:rsidRDefault="003126D7" w:rsidP="003126D7">
                  <w:pPr>
                    <w:rPr>
                      <w:lang w:val="el-GR"/>
                    </w:rPr>
                  </w:pPr>
                </w:p>
              </w:tc>
              <w:tc>
                <w:tcPr>
                  <w:tcW w:w="1204" w:type="dxa"/>
                </w:tcPr>
                <w:p w14:paraId="55ACC8F7" w14:textId="77777777" w:rsidR="003126D7" w:rsidRPr="003126D7" w:rsidRDefault="003126D7" w:rsidP="003126D7">
                  <w:pPr>
                    <w:rPr>
                      <w:lang w:val="el-GR"/>
                    </w:rPr>
                  </w:pPr>
                </w:p>
              </w:tc>
              <w:tc>
                <w:tcPr>
                  <w:tcW w:w="1204" w:type="dxa"/>
                </w:tcPr>
                <w:p w14:paraId="60A69E38" w14:textId="77777777" w:rsidR="003126D7" w:rsidRPr="003126D7" w:rsidRDefault="003126D7" w:rsidP="003126D7">
                  <w:pPr>
                    <w:rPr>
                      <w:lang w:val="el-GR"/>
                    </w:rPr>
                  </w:pPr>
                </w:p>
              </w:tc>
              <w:tc>
                <w:tcPr>
                  <w:tcW w:w="1204" w:type="dxa"/>
                </w:tcPr>
                <w:p w14:paraId="7310B929" w14:textId="77777777" w:rsidR="003126D7" w:rsidRPr="003126D7" w:rsidRDefault="003126D7" w:rsidP="003126D7">
                  <w:pPr>
                    <w:rPr>
                      <w:lang w:val="el-GR"/>
                    </w:rPr>
                  </w:pPr>
                </w:p>
              </w:tc>
              <w:tc>
                <w:tcPr>
                  <w:tcW w:w="1204" w:type="dxa"/>
                </w:tcPr>
                <w:p w14:paraId="639C4C88" w14:textId="77777777" w:rsidR="003126D7" w:rsidRPr="003126D7" w:rsidRDefault="003126D7" w:rsidP="003126D7">
                  <w:pPr>
                    <w:rPr>
                      <w:lang w:val="el-GR"/>
                    </w:rPr>
                  </w:pPr>
                </w:p>
              </w:tc>
            </w:tr>
          </w:tbl>
          <w:p w14:paraId="37FFA109" w14:textId="77777777" w:rsidR="003126D7" w:rsidRPr="003126D7" w:rsidRDefault="003126D7" w:rsidP="003126D7">
            <w:pPr>
              <w:rPr>
                <w:lang w:val="el-GR"/>
              </w:rPr>
            </w:pPr>
          </w:p>
          <w:p w14:paraId="64D1A551" w14:textId="77777777" w:rsidR="003126D7" w:rsidRPr="00511B0B" w:rsidRDefault="003126D7" w:rsidP="003126D7">
            <w:pPr>
              <w:rPr>
                <w:lang w:val="el-GR"/>
              </w:rPr>
            </w:pPr>
            <w:r w:rsidRPr="00511B0B">
              <w:rPr>
                <w:lang w:val="el-GR"/>
              </w:rPr>
              <w:t>Όπου «ΣΤΟΙΧΕΙΟ ΤΕΚΜΗΡΙΩΣΗΣ»:</w:t>
            </w:r>
          </w:p>
          <w:p w14:paraId="59C00677" w14:textId="77777777" w:rsidR="003126D7" w:rsidRPr="00511B0B" w:rsidRDefault="003126D7" w:rsidP="003126D7">
            <w:pPr>
              <w:rPr>
                <w:lang w:val="el-GR"/>
              </w:rPr>
            </w:pPr>
            <w:r w:rsidRPr="00511B0B">
              <w:rPr>
                <w:lang w:val="el-GR"/>
              </w:rPr>
              <w:t>- 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w:t>
            </w:r>
          </w:p>
          <w:p w14:paraId="57DBB48D" w14:textId="19F5D330" w:rsidR="007340CA" w:rsidRPr="003126D7" w:rsidRDefault="003126D7" w:rsidP="003126D7">
            <w:pPr>
              <w:rPr>
                <w:lang w:val="el-GR"/>
              </w:rPr>
            </w:pPr>
            <w:r w:rsidRPr="00511B0B">
              <w:rPr>
                <w:lang w:val="el-GR"/>
              </w:rPr>
              <w:t xml:space="preserve">- </w:t>
            </w:r>
            <w:r w:rsidRPr="00A46495">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A46495" w:rsidRPr="00A46495">
              <w:rPr>
                <w:lang w:val="el-GR"/>
              </w:rPr>
              <w:t>.</w:t>
            </w:r>
          </w:p>
        </w:tc>
      </w:tr>
      <w:tr w:rsidR="00135A3A" w:rsidRPr="00784C5C"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7EB6E147" w14:textId="211C3E95" w:rsidR="007D511A" w:rsidRPr="00603221" w:rsidRDefault="00135A3A" w:rsidP="00A46495">
            <w:pPr>
              <w:autoSpaceDE w:val="0"/>
              <w:autoSpaceDN w:val="0"/>
              <w:adjustRightInd w:val="0"/>
              <w:spacing w:after="0"/>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AD462B">
              <w:rPr>
                <w:b/>
                <w:bCs/>
                <w:lang w:val="el-GR" w:eastAsia="el-GR"/>
              </w:rPr>
              <w:t>2.2.6.γ</w:t>
            </w:r>
          </w:p>
          <w:p w14:paraId="41DF397C" w14:textId="77777777" w:rsidR="00135A3A" w:rsidRPr="006E16C2" w:rsidRDefault="00135A3A" w:rsidP="006168D8">
            <w:pPr>
              <w:autoSpaceDE w:val="0"/>
              <w:autoSpaceDN w:val="0"/>
              <w:adjustRightInd w:val="0"/>
              <w:spacing w:after="0"/>
              <w:rPr>
                <w:lang w:val="el-GR"/>
              </w:rPr>
            </w:pPr>
            <w:r w:rsidRPr="00D66A67">
              <w:rPr>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784C5C"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784C5C"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w:t>
                  </w:r>
                  <w:r w:rsidRPr="00603221">
                    <w:rPr>
                      <w:lang w:val="el-GR"/>
                    </w:rPr>
                    <w:cr/>
                    <w:t>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84C5C"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784C5C"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784C5C"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784C5C"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784C5C"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w:t>
                  </w:r>
                  <w:r w:rsidRPr="00603221">
                    <w:rPr>
                      <w:lang w:val="el-GR"/>
                    </w:rPr>
                    <w:cr/>
                    <w:t>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784C5C"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784C5C"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784C5C"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784C5C"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784C5C"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84C5C"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784C5C"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784C5C"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784C5C"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7D4CA4BC"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603221" w:rsidRDefault="00A825D8" w:rsidP="00135A3A">
            <w:pPr>
              <w:autoSpaceDE w:val="0"/>
              <w:autoSpaceDN w:val="0"/>
              <w:adjustRightInd w:val="0"/>
              <w:spacing w:after="70"/>
              <w:rPr>
                <w:b/>
                <w:bCs/>
                <w:lang w:val="el-GR" w:eastAsia="el-GR"/>
              </w:rPr>
            </w:pPr>
            <w:r w:rsidRPr="00D23996">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D23996">
              <w:rPr>
                <w:lang w:val="el-GR"/>
              </w:rPr>
              <w:t xml:space="preserve">και σύμφωνα με την παρ. 2.2.6.2 θεωρούνται ίδιοι πόροι του οικονομικού φορέα, </w:t>
            </w:r>
            <w:r w:rsidRPr="00D23996">
              <w:rPr>
                <w:lang w:val="el-GR"/>
              </w:rPr>
              <w:t xml:space="preserve">θα πρέπει να προσκομιστούν οι συμβάσεις </w:t>
            </w:r>
            <w:r w:rsidR="004E05E3" w:rsidRPr="00D23996">
              <w:rPr>
                <w:lang w:val="el-GR"/>
              </w:rPr>
              <w:t>ανεξάρτητων υπηρεσιών κατά την έννοια του άρθρου 39 παρ. 9 του Ν. 4387/2016 (Α 85)</w:t>
            </w:r>
            <w:r w:rsidRPr="00D23996">
              <w:rPr>
                <w:lang w:val="el-GR"/>
              </w:rPr>
              <w:t>.</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t>4</w:t>
            </w:r>
            <w:r w:rsidRPr="00603221">
              <w:t>.2</w:t>
            </w:r>
          </w:p>
        </w:tc>
        <w:tc>
          <w:tcPr>
            <w:tcW w:w="9180" w:type="dxa"/>
          </w:tcPr>
          <w:p w14:paraId="13EDE606" w14:textId="0C4F9CCD"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815A90" w:rsidRPr="00603221">
              <w:rPr>
                <w:lang w:val="el-GR"/>
              </w:rPr>
              <w:t xml:space="preserve">ΠΑΡΑΡΤΗΜΑ </w:t>
            </w:r>
            <w:r w:rsidR="00815A90" w:rsidRPr="00815A90">
              <w:t>Ι</w:t>
            </w:r>
            <w:r w:rsidR="00815A90" w:rsidRPr="00603221">
              <w:t>V</w:t>
            </w:r>
            <w:r w:rsidR="00815A90"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421EC496"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815A90">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784C5C"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79DC9596" w14:textId="77777777" w:rsidR="003126D7" w:rsidRDefault="00BD358F" w:rsidP="009C5EA6">
            <w:pPr>
              <w:autoSpaceDE w:val="0"/>
              <w:autoSpaceDN w:val="0"/>
              <w:adjustRightInd w:val="0"/>
              <w:rPr>
                <w:b/>
                <w:bCs/>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3126D7">
              <w:rPr>
                <w:b/>
                <w:bCs/>
                <w:lang w:val="el-GR"/>
              </w:rPr>
              <w:t>:</w:t>
            </w:r>
          </w:p>
          <w:p w14:paraId="146C78BC" w14:textId="77777777" w:rsidR="003126D7" w:rsidRPr="00FD3512" w:rsidRDefault="003126D7" w:rsidP="00BA73EE">
            <w:pPr>
              <w:pStyle w:val="aff"/>
              <w:numPr>
                <w:ilvl w:val="1"/>
                <w:numId w:val="21"/>
              </w:numPr>
              <w:spacing w:after="200"/>
              <w:ind w:left="567" w:hanging="283"/>
              <w:rPr>
                <w:lang w:val="el-GR"/>
              </w:rPr>
            </w:pPr>
            <w:r w:rsidRPr="00FD3512">
              <w:rPr>
                <w:lang w:val="el-GR"/>
              </w:rPr>
              <w:t>ISO 9001:2015 για τη Διαχείριση της Ποιότητας, ή ισοδύναμο, εν ισχύ, με πεδίο εφαρμογής συμβουλευτικές υπηρεσίες από διαπιστευμένο οργανισμό</w:t>
            </w:r>
          </w:p>
          <w:p w14:paraId="20608197" w14:textId="77777777" w:rsidR="003126D7" w:rsidRPr="00FD3512" w:rsidRDefault="003126D7" w:rsidP="00BA73EE">
            <w:pPr>
              <w:pStyle w:val="aff"/>
              <w:numPr>
                <w:ilvl w:val="1"/>
                <w:numId w:val="21"/>
              </w:numPr>
              <w:spacing w:after="200"/>
              <w:ind w:left="567" w:hanging="283"/>
              <w:rPr>
                <w:lang w:val="el-GR"/>
              </w:rPr>
            </w:pPr>
            <w:r w:rsidRPr="00FD3512">
              <w:rPr>
                <w:lang w:val="el-GR"/>
              </w:rPr>
              <w:t>ISO 37001:2016 για την εφαρμογή Συστήματος Διαχείρισης καταπολέμησης της δωροδοκίας και της Διαφθοράς</w:t>
            </w:r>
          </w:p>
          <w:p w14:paraId="315847A9" w14:textId="77777777" w:rsidR="003126D7" w:rsidRPr="00FD3512" w:rsidRDefault="003126D7" w:rsidP="00BA73EE">
            <w:pPr>
              <w:pStyle w:val="aff"/>
              <w:numPr>
                <w:ilvl w:val="1"/>
                <w:numId w:val="21"/>
              </w:numPr>
              <w:spacing w:after="200"/>
              <w:ind w:left="567" w:hanging="283"/>
              <w:rPr>
                <w:lang w:val="el-GR"/>
              </w:rPr>
            </w:pPr>
            <w:r w:rsidRPr="00FD3512">
              <w:rPr>
                <w:lang w:val="el-GR"/>
              </w:rPr>
              <w:t>ISO 27001:2013 για την Ασφάλεια των Πληροφοριών, ή ισοδύναμο, εν ισχύ, από διαπιστευμένο οργανισμό</w:t>
            </w:r>
          </w:p>
          <w:p w14:paraId="22C1F504" w14:textId="77777777" w:rsidR="003126D7" w:rsidRPr="00FD3512" w:rsidRDefault="003126D7" w:rsidP="00BA73EE">
            <w:pPr>
              <w:pStyle w:val="aff"/>
              <w:numPr>
                <w:ilvl w:val="1"/>
                <w:numId w:val="21"/>
              </w:numPr>
              <w:spacing w:after="200"/>
              <w:ind w:left="567" w:hanging="283"/>
              <w:rPr>
                <w:lang w:val="el-GR"/>
              </w:rPr>
            </w:pPr>
            <w:r w:rsidRPr="00FD3512">
              <w:rPr>
                <w:lang w:val="el-GR"/>
              </w:rPr>
              <w:t>ISO 27701:2019 για τη Διαχείριση Πληροφοριών Απορρήτου ή ισοδύναμο, εν ισχύ, από διαπιστευμένο οργανισμό</w:t>
            </w:r>
          </w:p>
          <w:p w14:paraId="05E14D09" w14:textId="77777777" w:rsidR="003126D7" w:rsidRPr="00FD3512" w:rsidRDefault="003126D7" w:rsidP="00BA73EE">
            <w:pPr>
              <w:pStyle w:val="aff"/>
              <w:numPr>
                <w:ilvl w:val="1"/>
                <w:numId w:val="21"/>
              </w:numPr>
              <w:spacing w:after="200"/>
              <w:ind w:left="567" w:hanging="283"/>
              <w:rPr>
                <w:lang w:val="el-GR"/>
              </w:rPr>
            </w:pPr>
            <w:r w:rsidRPr="00FD3512">
              <w:rPr>
                <w:lang w:val="el-GR"/>
              </w:rPr>
              <w:t>ISO 22301:2019 για την εφαρμογή Συστήματος Διαχείρισης της Επιχειρησιακής Συνέχειας (Business Continuity Management Systems) ή ισοδύναμο, εν ισχύ, από διαπιστευμένο οργανισμό.</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784C5C"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038992E5"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0428E275"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0374B84">
        <w:rPr>
          <w:lang w:val="el-GR"/>
        </w:rPr>
        <w:t>ΓΕΜΗ</w:t>
      </w:r>
      <w:r w:rsidRPr="00374B84">
        <w:rPr>
          <w:lang w:val="el-GR"/>
        </w:rPr>
        <w:t>,</w:t>
      </w:r>
      <w:r w:rsidR="00224FC8">
        <w:rPr>
          <w:lang w:val="el-GR"/>
        </w:rPr>
        <w:t xml:space="preserve"> </w:t>
      </w:r>
      <w:r w:rsidRPr="00374B84">
        <w:rPr>
          <w:lang w:val="el-GR"/>
        </w:rPr>
        <w:t xml:space="preserve">προσκομίζει σχετικό πιστοποιητικό </w:t>
      </w:r>
      <w:r w:rsidR="00B46541" w:rsidRPr="00374B84">
        <w:rPr>
          <w:lang w:val="el-GR"/>
        </w:rPr>
        <w:t>ισχύουσας εκπροσώπησης</w:t>
      </w:r>
      <w:r w:rsidRPr="00374B84">
        <w:rPr>
          <w:lang w:val="el-GR"/>
        </w:rPr>
        <w:t xml:space="preserve">,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59E2ED68"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5609B2">
        <w:rPr>
          <w:color w:val="000000"/>
          <w:lang w:val="el-GR"/>
        </w:rPr>
        <w:t>τους</w:t>
      </w:r>
      <w:r w:rsidRPr="005609B2">
        <w:rPr>
          <w:color w:val="000000"/>
          <w:lang w:val="el-GR"/>
        </w:rPr>
        <w:t>.</w:t>
      </w:r>
    </w:p>
    <w:p w14:paraId="55DBA36C" w14:textId="5C23239C"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Pr>
          <w:color w:val="000000"/>
          <w:lang w:val="el-GR"/>
        </w:rPr>
        <w:t>ό</w:t>
      </w:r>
      <w:r>
        <w:rPr>
          <w:color w:val="000000"/>
          <w:lang w:val="el-GR"/>
        </w:rPr>
        <w:t>δ</w:t>
      </w:r>
      <w:r w:rsidR="00224FC8">
        <w:rPr>
          <w:color w:val="000000"/>
          <w:lang w:val="el-GR"/>
        </w:rPr>
        <w:t>ι</w:t>
      </w:r>
      <w:r>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629A5">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4B19F8EE"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3629A5">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20C2743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27DFA463" w:rsidR="002B2F6A" w:rsidRDefault="003355E7" w:rsidP="00014B60">
      <w:pPr>
        <w:tabs>
          <w:tab w:val="left" w:pos="3544"/>
        </w:tabs>
        <w:rPr>
          <w:lang w:val="el-GR"/>
        </w:rPr>
      </w:pPr>
      <w:bookmarkStart w:id="203" w:name="msgfield"/>
      <w:bookmarkStart w:id="204" w:name="preformat"/>
      <w:bookmarkEnd w:id="203"/>
      <w:bookmarkEnd w:id="204"/>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Pr>
          <w:lang w:val="el-GR"/>
        </w:rPr>
        <w:t>ό</w:t>
      </w:r>
      <w:r w:rsidR="002B2F6A" w:rsidRPr="002B2F6A">
        <w:rPr>
          <w:lang w:val="el-GR"/>
        </w:rPr>
        <w:t>δ</w:t>
      </w:r>
      <w:r w:rsidR="003629A5">
        <w:rPr>
          <w:lang w:val="el-GR"/>
        </w:rPr>
        <w:t>ι</w:t>
      </w:r>
      <w:r w:rsidR="002B2F6A"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Pr>
          <w:lang w:val="el-GR"/>
        </w:rPr>
        <w:t>ο</w:t>
      </w:r>
      <w:r w:rsidR="002B2F6A" w:rsidRPr="002B2F6A">
        <w:rPr>
          <w:lang w:val="el-GR"/>
        </w:rPr>
        <w:t>μ</w:t>
      </w:r>
      <w:r w:rsidR="003629A5">
        <w:rPr>
          <w:lang w:val="el-GR"/>
        </w:rPr>
        <w:t>έ</w:t>
      </w:r>
      <w:r w:rsidR="002B2F6A" w:rsidRPr="002B2F6A">
        <w:rPr>
          <w:lang w:val="el-GR"/>
        </w:rPr>
        <w:t xml:space="preserve">νου  για την εκτέλεση της </w:t>
      </w:r>
      <w:r w:rsidR="003629A5">
        <w:rPr>
          <w:lang w:val="el-GR"/>
        </w:rPr>
        <w:t>σ</w:t>
      </w:r>
      <w:r w:rsidR="002B2F6A" w:rsidRPr="002B2F6A">
        <w:rPr>
          <w:lang w:val="el-GR"/>
        </w:rPr>
        <w:t xml:space="preserve">ύμβασης. </w:t>
      </w:r>
    </w:p>
    <w:p w14:paraId="5B2E37C4" w14:textId="23C7F81A" w:rsidR="002B2F6A" w:rsidRDefault="002B2F6A" w:rsidP="002B2F6A">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Pr>
          <w:lang w:val="el-GR"/>
        </w:rPr>
        <w:t>με</w:t>
      </w:r>
      <w:r w:rsidR="003629A5" w:rsidRPr="002B2F6A">
        <w:rPr>
          <w:lang w:val="el-GR"/>
        </w:rPr>
        <w:t xml:space="preserve"> </w:t>
      </w:r>
      <w:r w:rsidRPr="002B2F6A">
        <w:rPr>
          <w:lang w:val="el-GR"/>
        </w:rPr>
        <w:t>το</w:t>
      </w:r>
      <w:r w:rsidR="003629A5">
        <w:rPr>
          <w:lang w:val="el-GR"/>
        </w:rPr>
        <w:t>ν</w:t>
      </w:r>
      <w:r w:rsidRPr="002B2F6A">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636A33D"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607F50">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4985B3C5" w:rsidR="00C40FB9" w:rsidRPr="003126D7" w:rsidRDefault="002B2F6A" w:rsidP="00607F50">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D16A59">
        <w:rPr>
          <w:b/>
          <w:bCs/>
          <w:lang w:val="el-GR"/>
        </w:rPr>
        <w:t>τους</w:t>
      </w:r>
    </w:p>
    <w:p w14:paraId="1536F716" w14:textId="77777777" w:rsidR="00D16A59" w:rsidRPr="00D16A59" w:rsidRDefault="00D16A59" w:rsidP="003126D7">
      <w:pPr>
        <w:shd w:val="clear" w:color="auto" w:fill="FFFFFF" w:themeFill="background1"/>
        <w:rPr>
          <w:b/>
          <w:bCs/>
          <w:lang w:val="el-GR"/>
        </w:rPr>
      </w:pPr>
      <w:r w:rsidRPr="003126D7">
        <w:rPr>
          <w:b/>
          <w:bCs/>
          <w:lang w:val="el-GR"/>
        </w:rPr>
        <w:t xml:space="preserve">Β12. </w:t>
      </w:r>
      <w:r w:rsidRPr="003126D7">
        <w:rPr>
          <w:lang w:val="el-GR"/>
        </w:rPr>
        <w:t>Τα αποδεικτικά μέσα που γίνονται αποδεκτά κατά τις ανωτέρω παραγράφους θεωρείται ότι ισχύουν και κατά τον χρόνο υπογραφής του Ευρωπαϊκού Ενιαίου Έγγραφου Σύμβασης (Ε.Ε.Ε.Σ.) του προσωρινού αναδόχου,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του ν. 4412/2016, αποδείξει ότι τα αναφερόμενα σε αυτά δεν ίσχυαν κατά τον χρόνο υπογραφής του Ε.Ε.Ε.Σ.</w:t>
      </w:r>
    </w:p>
    <w:p w14:paraId="32AC8FAE" w14:textId="77777777" w:rsidR="00D16A59" w:rsidRPr="00603221" w:rsidRDefault="00D16A59" w:rsidP="003126D7">
      <w:pPr>
        <w:rPr>
          <w:lang w:val="el-GR"/>
        </w:rPr>
      </w:pPr>
    </w:p>
    <w:p w14:paraId="601D999A" w14:textId="77777777" w:rsidR="00C33C73" w:rsidRPr="00603221" w:rsidRDefault="00C33C73" w:rsidP="003A109E">
      <w:pPr>
        <w:pStyle w:val="2"/>
        <w:rPr>
          <w:rFonts w:cs="Tahoma"/>
          <w:lang w:val="el-GR"/>
        </w:rPr>
      </w:pPr>
      <w:r w:rsidRPr="00603221">
        <w:rPr>
          <w:rFonts w:cs="Tahoma"/>
          <w:lang w:val="el-GR"/>
        </w:rPr>
        <w:tab/>
      </w:r>
      <w:bookmarkStart w:id="205" w:name="_Toc97194289"/>
      <w:bookmarkStart w:id="206" w:name="_Toc97194431"/>
      <w:bookmarkStart w:id="207" w:name="_Toc216443857"/>
      <w:r w:rsidRPr="00603221">
        <w:rPr>
          <w:rFonts w:cs="Tahoma"/>
          <w:lang w:val="el-GR"/>
        </w:rPr>
        <w:t>Κριτήρια Ανάθεσης</w:t>
      </w:r>
      <w:bookmarkEnd w:id="205"/>
      <w:bookmarkEnd w:id="206"/>
      <w:bookmarkEnd w:id="207"/>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208" w:name="_Ref496542191"/>
      <w:bookmarkStart w:id="209" w:name="_Toc97194290"/>
      <w:bookmarkStart w:id="210" w:name="_Toc97194432"/>
      <w:bookmarkStart w:id="211" w:name="_Toc216443858"/>
      <w:r w:rsidRPr="00603221">
        <w:rPr>
          <w:lang w:val="el-GR"/>
        </w:rPr>
        <w:t>Κριτήριο ανάθεσης</w:t>
      </w:r>
      <w:bookmarkEnd w:id="208"/>
      <w:bookmarkEnd w:id="209"/>
      <w:bookmarkEnd w:id="210"/>
      <w:bookmarkEnd w:id="211"/>
    </w:p>
    <w:p w14:paraId="512CA1CD" w14:textId="77777777" w:rsidR="007D511A" w:rsidRPr="007D511A" w:rsidRDefault="007D511A" w:rsidP="007D511A">
      <w:pPr>
        <w:rPr>
          <w:lang w:val="el-GR"/>
        </w:rPr>
      </w:pPr>
      <w:bookmarkStart w:id="212" w:name="_Hlk213679071"/>
      <w:r w:rsidRPr="007D511A">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3848038C" w14:textId="77777777" w:rsidR="007D511A" w:rsidRPr="007D511A" w:rsidRDefault="007D511A" w:rsidP="007D511A">
      <w:pPr>
        <w:rPr>
          <w:b/>
          <w:u w:val="single"/>
          <w:lang w:val="el-GR"/>
        </w:rPr>
      </w:pPr>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5"/>
        <w:gridCol w:w="4436"/>
        <w:gridCol w:w="1833"/>
        <w:gridCol w:w="2565"/>
      </w:tblGrid>
      <w:tr w:rsidR="007D511A" w:rsidRPr="00784C5C" w14:paraId="34F9D9C2" w14:textId="77777777" w:rsidTr="00B17F28">
        <w:trPr>
          <w:trHeight w:val="653"/>
          <w:tblHeader/>
          <w:jc w:val="center"/>
        </w:trPr>
        <w:tc>
          <w:tcPr>
            <w:tcW w:w="609" w:type="pct"/>
            <w:shd w:val="clear" w:color="auto" w:fill="B3B3B3"/>
          </w:tcPr>
          <w:p w14:paraId="3DBCF60A" w14:textId="77777777" w:rsidR="007D511A" w:rsidRPr="007D511A" w:rsidRDefault="007D511A" w:rsidP="007D511A">
            <w:pPr>
              <w:rPr>
                <w:b/>
                <w:sz w:val="18"/>
                <w:szCs w:val="18"/>
                <w:lang w:val="el-GR"/>
              </w:rPr>
            </w:pPr>
            <w:r w:rsidRPr="007D511A">
              <w:rPr>
                <w:b/>
                <w:sz w:val="18"/>
                <w:szCs w:val="18"/>
                <w:lang w:val="el-GR"/>
              </w:rPr>
              <w:t>Κριτήριο</w:t>
            </w:r>
          </w:p>
        </w:tc>
        <w:tc>
          <w:tcPr>
            <w:tcW w:w="2205" w:type="pct"/>
            <w:shd w:val="clear" w:color="auto" w:fill="B3B3B3"/>
          </w:tcPr>
          <w:p w14:paraId="1537B1DB" w14:textId="77777777" w:rsidR="007D511A" w:rsidRPr="007D511A" w:rsidRDefault="007D511A" w:rsidP="007D511A">
            <w:pPr>
              <w:rPr>
                <w:b/>
                <w:sz w:val="18"/>
                <w:szCs w:val="18"/>
                <w:lang w:val="el-GR"/>
              </w:rPr>
            </w:pPr>
            <w:r w:rsidRPr="007D511A">
              <w:rPr>
                <w:b/>
                <w:sz w:val="18"/>
                <w:szCs w:val="18"/>
                <w:lang w:val="el-GR"/>
              </w:rPr>
              <w:t>Περιγραφή</w:t>
            </w:r>
          </w:p>
        </w:tc>
        <w:tc>
          <w:tcPr>
            <w:tcW w:w="911" w:type="pct"/>
            <w:shd w:val="clear" w:color="auto" w:fill="B3B3B3"/>
          </w:tcPr>
          <w:p w14:paraId="14AED855" w14:textId="77777777" w:rsidR="007D511A" w:rsidRPr="007D511A" w:rsidRDefault="007D511A" w:rsidP="007D511A">
            <w:pPr>
              <w:rPr>
                <w:b/>
                <w:sz w:val="18"/>
                <w:szCs w:val="18"/>
                <w:lang w:val="el-GR"/>
              </w:rPr>
            </w:pPr>
            <w:r w:rsidRPr="007D511A">
              <w:rPr>
                <w:b/>
                <w:sz w:val="18"/>
                <w:szCs w:val="18"/>
                <w:lang w:val="el-GR"/>
              </w:rPr>
              <w:t>Συντελεστής Βαρύτητας</w:t>
            </w:r>
          </w:p>
        </w:tc>
        <w:tc>
          <w:tcPr>
            <w:tcW w:w="1275" w:type="pct"/>
            <w:shd w:val="clear" w:color="auto" w:fill="B3B3B3"/>
          </w:tcPr>
          <w:p w14:paraId="12ADEA15" w14:textId="77777777" w:rsidR="007D511A" w:rsidRPr="007D511A" w:rsidRDefault="007D511A" w:rsidP="007D511A">
            <w:pPr>
              <w:rPr>
                <w:b/>
                <w:sz w:val="18"/>
                <w:szCs w:val="18"/>
                <w:lang w:val="el-GR"/>
              </w:rPr>
            </w:pPr>
            <w:r w:rsidRPr="007D511A">
              <w:rPr>
                <w:b/>
                <w:sz w:val="18"/>
                <w:szCs w:val="18"/>
                <w:lang w:val="el-GR"/>
              </w:rPr>
              <w:t>Παραπομπή σε παρ. απαίτησης της διακήρυξης</w:t>
            </w:r>
          </w:p>
        </w:tc>
      </w:tr>
      <w:tr w:rsidR="007D511A" w:rsidRPr="007D511A" w14:paraId="04035694" w14:textId="77777777" w:rsidTr="00B17F28">
        <w:trPr>
          <w:trHeight w:val="510"/>
          <w:jc w:val="center"/>
        </w:trPr>
        <w:tc>
          <w:tcPr>
            <w:tcW w:w="609" w:type="pct"/>
            <w:shd w:val="clear" w:color="auto" w:fill="F7CAAC" w:themeFill="accent2" w:themeFillTint="66"/>
            <w:vAlign w:val="center"/>
          </w:tcPr>
          <w:p w14:paraId="7023AECE" w14:textId="77777777" w:rsidR="007D511A" w:rsidRPr="007D511A" w:rsidRDefault="007D511A" w:rsidP="007D511A">
            <w:pPr>
              <w:rPr>
                <w:b/>
                <w:sz w:val="18"/>
                <w:szCs w:val="18"/>
                <w:lang w:val="el-GR"/>
              </w:rPr>
            </w:pPr>
            <w:r w:rsidRPr="007D511A">
              <w:rPr>
                <w:b/>
                <w:sz w:val="18"/>
                <w:szCs w:val="18"/>
                <w:lang w:val="el-GR"/>
              </w:rPr>
              <w:t>Α</w:t>
            </w:r>
          </w:p>
        </w:tc>
        <w:tc>
          <w:tcPr>
            <w:tcW w:w="2205" w:type="pct"/>
            <w:shd w:val="clear" w:color="auto" w:fill="F7CAAC" w:themeFill="accent2" w:themeFillTint="66"/>
            <w:vAlign w:val="center"/>
          </w:tcPr>
          <w:p w14:paraId="23F6120B" w14:textId="77777777" w:rsidR="007D511A" w:rsidRPr="007D511A" w:rsidRDefault="007D511A" w:rsidP="007D511A">
            <w:pPr>
              <w:rPr>
                <w:b/>
                <w:sz w:val="18"/>
                <w:szCs w:val="18"/>
                <w:lang w:val="el-GR"/>
              </w:rPr>
            </w:pPr>
            <w:r w:rsidRPr="007D511A">
              <w:rPr>
                <w:b/>
                <w:sz w:val="18"/>
                <w:szCs w:val="18"/>
                <w:lang w:val="el-GR"/>
              </w:rPr>
              <w:t>Γενικές Αρχές &amp; Απαιτήσεις</w:t>
            </w:r>
          </w:p>
        </w:tc>
        <w:tc>
          <w:tcPr>
            <w:tcW w:w="911" w:type="pct"/>
            <w:shd w:val="clear" w:color="auto" w:fill="F7CAAC" w:themeFill="accent2" w:themeFillTint="66"/>
            <w:vAlign w:val="center"/>
          </w:tcPr>
          <w:p w14:paraId="321EF78E" w14:textId="77777777" w:rsidR="007D511A" w:rsidRPr="007D511A" w:rsidRDefault="007D511A" w:rsidP="007D511A">
            <w:pPr>
              <w:rPr>
                <w:b/>
                <w:bCs/>
                <w:sz w:val="18"/>
                <w:szCs w:val="18"/>
                <w:lang w:val="en-US"/>
              </w:rPr>
            </w:pPr>
            <w:r w:rsidRPr="007D511A">
              <w:rPr>
                <w:b/>
                <w:bCs/>
                <w:sz w:val="18"/>
                <w:szCs w:val="18"/>
                <w:lang w:val="en-US"/>
              </w:rPr>
              <w:t>5%</w:t>
            </w:r>
          </w:p>
        </w:tc>
        <w:tc>
          <w:tcPr>
            <w:tcW w:w="1275" w:type="pct"/>
            <w:shd w:val="clear" w:color="auto" w:fill="F7CAAC" w:themeFill="accent2" w:themeFillTint="66"/>
          </w:tcPr>
          <w:p w14:paraId="690BC7F8" w14:textId="77777777" w:rsidR="007D511A" w:rsidRPr="007D511A" w:rsidRDefault="007D511A" w:rsidP="007D511A">
            <w:pPr>
              <w:rPr>
                <w:b/>
                <w:sz w:val="18"/>
                <w:szCs w:val="18"/>
                <w:lang w:val="el-GR"/>
              </w:rPr>
            </w:pPr>
          </w:p>
        </w:tc>
      </w:tr>
      <w:tr w:rsidR="007D511A" w:rsidRPr="007D511A" w14:paraId="3099F477" w14:textId="77777777" w:rsidTr="00B17F28">
        <w:trPr>
          <w:trHeight w:val="543"/>
          <w:jc w:val="center"/>
        </w:trPr>
        <w:tc>
          <w:tcPr>
            <w:tcW w:w="609" w:type="pct"/>
            <w:vAlign w:val="center"/>
          </w:tcPr>
          <w:p w14:paraId="0F1D2B4F" w14:textId="77777777" w:rsidR="007D511A" w:rsidRPr="007D511A" w:rsidRDefault="007D511A" w:rsidP="007D511A">
            <w:pPr>
              <w:rPr>
                <w:b/>
                <w:sz w:val="18"/>
                <w:szCs w:val="18"/>
                <w:lang w:val="el-GR"/>
              </w:rPr>
            </w:pPr>
            <w:r w:rsidRPr="007D511A">
              <w:rPr>
                <w:b/>
                <w:sz w:val="18"/>
                <w:szCs w:val="18"/>
                <w:lang w:val="el-GR"/>
              </w:rPr>
              <w:t>Α1</w:t>
            </w:r>
          </w:p>
        </w:tc>
        <w:tc>
          <w:tcPr>
            <w:tcW w:w="2205" w:type="pct"/>
            <w:vAlign w:val="center"/>
          </w:tcPr>
          <w:p w14:paraId="6D132A5F" w14:textId="77777777" w:rsidR="007D511A" w:rsidRPr="007D511A" w:rsidRDefault="007D511A" w:rsidP="007D511A">
            <w:pPr>
              <w:rPr>
                <w:sz w:val="18"/>
                <w:szCs w:val="18"/>
                <w:lang w:val="el-GR"/>
              </w:rPr>
            </w:pPr>
            <w:r w:rsidRPr="007D511A">
              <w:rPr>
                <w:sz w:val="18"/>
                <w:szCs w:val="18"/>
                <w:lang w:val="el-GR"/>
              </w:rPr>
              <w:t>Κατανόηση περιβάλλοντος και ειδικών απαιτήσεων έργου</w:t>
            </w:r>
          </w:p>
        </w:tc>
        <w:tc>
          <w:tcPr>
            <w:tcW w:w="911" w:type="pct"/>
            <w:vAlign w:val="center"/>
          </w:tcPr>
          <w:p w14:paraId="134D72F4" w14:textId="77777777" w:rsidR="007D511A" w:rsidRPr="007D511A" w:rsidRDefault="007D511A" w:rsidP="007D511A">
            <w:pPr>
              <w:rPr>
                <w:sz w:val="18"/>
                <w:szCs w:val="18"/>
                <w:lang w:val="en-US"/>
              </w:rPr>
            </w:pPr>
            <w:r w:rsidRPr="007D511A">
              <w:rPr>
                <w:sz w:val="18"/>
                <w:szCs w:val="18"/>
                <w:lang w:val="el-GR"/>
              </w:rPr>
              <w:t>5</w:t>
            </w:r>
            <w:r w:rsidRPr="007D511A">
              <w:rPr>
                <w:sz w:val="18"/>
                <w:szCs w:val="18"/>
                <w:lang w:val="en-US"/>
              </w:rPr>
              <w:t>%</w:t>
            </w:r>
          </w:p>
        </w:tc>
        <w:tc>
          <w:tcPr>
            <w:tcW w:w="1275" w:type="pct"/>
          </w:tcPr>
          <w:p w14:paraId="1D3FB89C" w14:textId="77777777" w:rsidR="007D511A" w:rsidRPr="007D511A" w:rsidRDefault="007D511A" w:rsidP="007D511A">
            <w:pPr>
              <w:rPr>
                <w:sz w:val="18"/>
                <w:szCs w:val="18"/>
                <w:lang w:val="el-GR"/>
              </w:rPr>
            </w:pPr>
            <w:r w:rsidRPr="007D511A">
              <w:rPr>
                <w:b/>
                <w:bCs/>
                <w:sz w:val="18"/>
                <w:szCs w:val="18"/>
                <w:lang w:val="el-GR"/>
              </w:rPr>
              <w:t>Παράρτημα Ι παράγραφος 7.2</w:t>
            </w:r>
          </w:p>
        </w:tc>
      </w:tr>
      <w:tr w:rsidR="007D511A" w:rsidRPr="007D511A" w14:paraId="71727ECC" w14:textId="77777777" w:rsidTr="00B17F28">
        <w:trPr>
          <w:trHeight w:val="380"/>
          <w:jc w:val="center"/>
        </w:trPr>
        <w:tc>
          <w:tcPr>
            <w:tcW w:w="609" w:type="pct"/>
            <w:shd w:val="clear" w:color="auto" w:fill="F7CAAC" w:themeFill="accent2" w:themeFillTint="66"/>
            <w:vAlign w:val="center"/>
          </w:tcPr>
          <w:p w14:paraId="1D445120" w14:textId="77777777" w:rsidR="007D511A" w:rsidRPr="007D511A" w:rsidRDefault="007D511A" w:rsidP="007D511A">
            <w:pPr>
              <w:rPr>
                <w:b/>
                <w:sz w:val="18"/>
                <w:szCs w:val="18"/>
                <w:lang w:val="el-GR"/>
              </w:rPr>
            </w:pPr>
            <w:r w:rsidRPr="007D511A">
              <w:rPr>
                <w:b/>
                <w:sz w:val="18"/>
                <w:szCs w:val="18"/>
                <w:lang w:val="el-GR"/>
              </w:rPr>
              <w:t>Β</w:t>
            </w:r>
          </w:p>
        </w:tc>
        <w:tc>
          <w:tcPr>
            <w:tcW w:w="2205" w:type="pct"/>
            <w:shd w:val="clear" w:color="auto" w:fill="F7CAAC" w:themeFill="accent2" w:themeFillTint="66"/>
            <w:vAlign w:val="center"/>
          </w:tcPr>
          <w:p w14:paraId="60E8EE92" w14:textId="77777777" w:rsidR="007D511A" w:rsidRPr="007D511A" w:rsidRDefault="007D511A" w:rsidP="007D511A">
            <w:pPr>
              <w:rPr>
                <w:b/>
                <w:sz w:val="18"/>
                <w:szCs w:val="18"/>
                <w:lang w:val="el-GR"/>
              </w:rPr>
            </w:pPr>
            <w:r w:rsidRPr="007D511A">
              <w:rPr>
                <w:b/>
                <w:sz w:val="18"/>
                <w:szCs w:val="18"/>
                <w:lang w:val="el-GR"/>
              </w:rPr>
              <w:t>Προσφερόμενες υπηρεσίες</w:t>
            </w:r>
          </w:p>
        </w:tc>
        <w:tc>
          <w:tcPr>
            <w:tcW w:w="911" w:type="pct"/>
            <w:shd w:val="clear" w:color="auto" w:fill="F7CAAC" w:themeFill="accent2" w:themeFillTint="66"/>
            <w:vAlign w:val="center"/>
          </w:tcPr>
          <w:p w14:paraId="63154ED9" w14:textId="593AE7B3" w:rsidR="007D511A" w:rsidRPr="007D511A" w:rsidRDefault="00227567" w:rsidP="007D511A">
            <w:pPr>
              <w:rPr>
                <w:b/>
                <w:bCs/>
                <w:sz w:val="18"/>
                <w:szCs w:val="18"/>
                <w:lang w:val="en-US"/>
              </w:rPr>
            </w:pPr>
            <w:r>
              <w:rPr>
                <w:b/>
                <w:bCs/>
                <w:sz w:val="18"/>
                <w:szCs w:val="18"/>
                <w:lang w:val="el-GR"/>
              </w:rPr>
              <w:t>8</w:t>
            </w:r>
            <w:r w:rsidR="007D511A" w:rsidRPr="007D511A">
              <w:rPr>
                <w:b/>
                <w:bCs/>
                <w:sz w:val="18"/>
                <w:szCs w:val="18"/>
                <w:lang w:val="el-GR"/>
              </w:rPr>
              <w:t>0</w:t>
            </w:r>
            <w:r w:rsidR="007D511A" w:rsidRPr="007D511A">
              <w:rPr>
                <w:b/>
                <w:bCs/>
                <w:sz w:val="18"/>
                <w:szCs w:val="18"/>
                <w:lang w:val="en-US"/>
              </w:rPr>
              <w:t>%</w:t>
            </w:r>
          </w:p>
        </w:tc>
        <w:tc>
          <w:tcPr>
            <w:tcW w:w="1275" w:type="pct"/>
            <w:shd w:val="clear" w:color="auto" w:fill="F7CAAC" w:themeFill="accent2" w:themeFillTint="66"/>
          </w:tcPr>
          <w:p w14:paraId="437EC5AE" w14:textId="77777777" w:rsidR="007D511A" w:rsidRPr="007D511A" w:rsidRDefault="007D511A" w:rsidP="007D511A">
            <w:pPr>
              <w:rPr>
                <w:b/>
                <w:sz w:val="18"/>
                <w:szCs w:val="18"/>
                <w:lang w:val="el-GR"/>
              </w:rPr>
            </w:pPr>
          </w:p>
        </w:tc>
      </w:tr>
      <w:tr w:rsidR="007D511A" w:rsidRPr="007D511A" w14:paraId="0B3C40FE" w14:textId="77777777" w:rsidTr="00B17F28">
        <w:trPr>
          <w:trHeight w:val="421"/>
          <w:jc w:val="center"/>
        </w:trPr>
        <w:tc>
          <w:tcPr>
            <w:tcW w:w="5000" w:type="pct"/>
            <w:gridSpan w:val="4"/>
            <w:shd w:val="clear" w:color="auto" w:fill="E7E6E6" w:themeFill="background2"/>
            <w:vAlign w:val="center"/>
          </w:tcPr>
          <w:p w14:paraId="5077491A" w14:textId="77777777" w:rsidR="007D511A" w:rsidRPr="007D511A" w:rsidRDefault="007D511A" w:rsidP="007D511A">
            <w:pPr>
              <w:rPr>
                <w:b/>
                <w:bCs/>
                <w:sz w:val="18"/>
                <w:szCs w:val="18"/>
                <w:lang w:val="en-US"/>
              </w:rPr>
            </w:pPr>
            <w:r w:rsidRPr="007D511A">
              <w:rPr>
                <w:b/>
                <w:bCs/>
                <w:sz w:val="18"/>
                <w:szCs w:val="18"/>
                <w:lang w:val="el-GR"/>
              </w:rPr>
              <w:t>Υπηρεσίες</w:t>
            </w:r>
            <w:r w:rsidRPr="007D511A">
              <w:rPr>
                <w:b/>
                <w:bCs/>
                <w:sz w:val="18"/>
                <w:szCs w:val="18"/>
                <w:lang w:val="en-US"/>
              </w:rPr>
              <w:t xml:space="preserve"> SOC-as-a-Service (SOCaaS)</w:t>
            </w:r>
          </w:p>
        </w:tc>
      </w:tr>
      <w:tr w:rsidR="007D511A" w:rsidRPr="007D511A" w14:paraId="075748B5" w14:textId="77777777" w:rsidTr="00B17F28">
        <w:trPr>
          <w:trHeight w:val="657"/>
          <w:jc w:val="center"/>
        </w:trPr>
        <w:tc>
          <w:tcPr>
            <w:tcW w:w="609" w:type="pct"/>
            <w:vAlign w:val="center"/>
          </w:tcPr>
          <w:p w14:paraId="2195FBE2" w14:textId="77777777" w:rsidR="007D511A" w:rsidRPr="007D511A" w:rsidRDefault="007D511A" w:rsidP="007D511A">
            <w:pPr>
              <w:rPr>
                <w:b/>
                <w:sz w:val="18"/>
                <w:szCs w:val="18"/>
                <w:lang w:val="el-GR"/>
              </w:rPr>
            </w:pPr>
            <w:r w:rsidRPr="007D511A">
              <w:rPr>
                <w:b/>
                <w:sz w:val="18"/>
                <w:szCs w:val="18"/>
                <w:lang w:val="el-GR"/>
              </w:rPr>
              <w:t>Β1</w:t>
            </w:r>
          </w:p>
        </w:tc>
        <w:tc>
          <w:tcPr>
            <w:tcW w:w="2205" w:type="pct"/>
            <w:vAlign w:val="center"/>
          </w:tcPr>
          <w:p w14:paraId="11ECDC01" w14:textId="77777777" w:rsidR="007D511A" w:rsidRPr="007D511A" w:rsidRDefault="007D511A" w:rsidP="007D511A">
            <w:pPr>
              <w:rPr>
                <w:sz w:val="18"/>
                <w:szCs w:val="18"/>
                <w:lang w:val="el-GR"/>
              </w:rPr>
            </w:pPr>
            <w:r w:rsidRPr="007D511A">
              <w:rPr>
                <w:sz w:val="18"/>
                <w:szCs w:val="18"/>
                <w:lang w:val="el-GR"/>
              </w:rPr>
              <w:t>Υπηρεσίες SOC-as-a-Service - Συλλογή και συσχέτιση αρχείων καταγραφής</w:t>
            </w:r>
          </w:p>
        </w:tc>
        <w:tc>
          <w:tcPr>
            <w:tcW w:w="911" w:type="pct"/>
            <w:vAlign w:val="center"/>
          </w:tcPr>
          <w:p w14:paraId="46C0D01B" w14:textId="77777777" w:rsidR="007D511A" w:rsidRPr="007D511A" w:rsidRDefault="007D511A" w:rsidP="007D511A">
            <w:pPr>
              <w:rPr>
                <w:sz w:val="18"/>
                <w:szCs w:val="18"/>
                <w:lang w:val="en-US"/>
              </w:rPr>
            </w:pPr>
            <w:r w:rsidRPr="007D511A">
              <w:rPr>
                <w:sz w:val="18"/>
                <w:szCs w:val="18"/>
                <w:lang w:val="en-US"/>
              </w:rPr>
              <w:t>2%</w:t>
            </w:r>
          </w:p>
        </w:tc>
        <w:tc>
          <w:tcPr>
            <w:tcW w:w="1275" w:type="pct"/>
          </w:tcPr>
          <w:p w14:paraId="6DFC690F" w14:textId="77777777" w:rsidR="007D511A" w:rsidRPr="007D511A" w:rsidRDefault="007D511A" w:rsidP="007D511A">
            <w:pPr>
              <w:rPr>
                <w:sz w:val="18"/>
                <w:szCs w:val="18"/>
                <w:lang w:val="el-GR"/>
              </w:rPr>
            </w:pPr>
            <w:r w:rsidRPr="007D511A">
              <w:rPr>
                <w:b/>
                <w:bCs/>
                <w:sz w:val="18"/>
                <w:szCs w:val="18"/>
                <w:lang w:val="el-GR"/>
              </w:rPr>
              <w:t>Παράρτημα Ι παράγραφος 7.3.1.1</w:t>
            </w:r>
          </w:p>
        </w:tc>
      </w:tr>
      <w:tr w:rsidR="007D511A" w:rsidRPr="007D511A" w14:paraId="37F2FA3F" w14:textId="77777777" w:rsidTr="00B17F28">
        <w:trPr>
          <w:trHeight w:val="657"/>
          <w:jc w:val="center"/>
        </w:trPr>
        <w:tc>
          <w:tcPr>
            <w:tcW w:w="609" w:type="pct"/>
            <w:vAlign w:val="center"/>
          </w:tcPr>
          <w:p w14:paraId="3A8CFCBB" w14:textId="77777777" w:rsidR="007D511A" w:rsidRPr="007D511A" w:rsidRDefault="007D511A" w:rsidP="007D511A">
            <w:pPr>
              <w:rPr>
                <w:b/>
                <w:sz w:val="18"/>
                <w:szCs w:val="18"/>
                <w:lang w:val="el-GR"/>
              </w:rPr>
            </w:pPr>
            <w:r w:rsidRPr="007D511A">
              <w:rPr>
                <w:b/>
                <w:sz w:val="18"/>
                <w:szCs w:val="18"/>
                <w:lang w:val="el-GR"/>
              </w:rPr>
              <w:t>Β2</w:t>
            </w:r>
          </w:p>
        </w:tc>
        <w:tc>
          <w:tcPr>
            <w:tcW w:w="2205" w:type="pct"/>
            <w:vAlign w:val="center"/>
          </w:tcPr>
          <w:p w14:paraId="4DC85585" w14:textId="77777777" w:rsidR="007D511A" w:rsidRPr="007D511A" w:rsidRDefault="007D511A" w:rsidP="007D511A">
            <w:pPr>
              <w:rPr>
                <w:sz w:val="18"/>
                <w:szCs w:val="18"/>
                <w:lang w:val="el-GR"/>
              </w:rPr>
            </w:pPr>
            <w:r w:rsidRPr="007D511A">
              <w:rPr>
                <w:sz w:val="18"/>
                <w:szCs w:val="18"/>
                <w:lang w:val="el-GR"/>
              </w:rPr>
              <w:t xml:space="preserve">Υπηρεσίες </w:t>
            </w:r>
            <w:r w:rsidRPr="007D511A">
              <w:rPr>
                <w:sz w:val="18"/>
                <w:szCs w:val="18"/>
              </w:rPr>
              <w:t>SOC</w:t>
            </w:r>
            <w:r w:rsidRPr="007D511A">
              <w:rPr>
                <w:sz w:val="18"/>
                <w:szCs w:val="18"/>
                <w:lang w:val="el-GR"/>
              </w:rPr>
              <w:t>-</w:t>
            </w:r>
            <w:r w:rsidRPr="007D511A">
              <w:rPr>
                <w:sz w:val="18"/>
                <w:szCs w:val="18"/>
              </w:rPr>
              <w:t>as</w:t>
            </w:r>
            <w:r w:rsidRPr="007D511A">
              <w:rPr>
                <w:sz w:val="18"/>
                <w:szCs w:val="18"/>
                <w:lang w:val="el-GR"/>
              </w:rPr>
              <w:t>-</w:t>
            </w:r>
            <w:r w:rsidRPr="007D511A">
              <w:rPr>
                <w:sz w:val="18"/>
                <w:szCs w:val="18"/>
              </w:rPr>
              <w:t>a</w:t>
            </w:r>
            <w:r w:rsidRPr="007D511A">
              <w:rPr>
                <w:sz w:val="18"/>
                <w:szCs w:val="18"/>
                <w:lang w:val="el-GR"/>
              </w:rPr>
              <w:t>-</w:t>
            </w:r>
            <w:r w:rsidRPr="007D511A">
              <w:rPr>
                <w:sz w:val="18"/>
                <w:szCs w:val="18"/>
              </w:rPr>
              <w:t>Service</w:t>
            </w:r>
            <w:r w:rsidRPr="007D511A">
              <w:rPr>
                <w:sz w:val="18"/>
                <w:szCs w:val="18"/>
                <w:lang w:val="el-GR"/>
              </w:rPr>
              <w:t xml:space="preserve"> - Ανίχνευση &amp; Παρακολούθηση Απειλών</w:t>
            </w:r>
            <w:r w:rsidRPr="007D511A">
              <w:rPr>
                <w:sz w:val="18"/>
                <w:szCs w:val="18"/>
              </w:rPr>
              <w:t> </w:t>
            </w:r>
          </w:p>
        </w:tc>
        <w:tc>
          <w:tcPr>
            <w:tcW w:w="911" w:type="pct"/>
            <w:vAlign w:val="center"/>
          </w:tcPr>
          <w:p w14:paraId="1985A304" w14:textId="77777777" w:rsidR="007D511A" w:rsidRPr="007D511A" w:rsidRDefault="007D511A" w:rsidP="007D511A">
            <w:pPr>
              <w:rPr>
                <w:sz w:val="18"/>
                <w:szCs w:val="18"/>
                <w:lang w:val="en-US"/>
              </w:rPr>
            </w:pPr>
            <w:r w:rsidRPr="007D511A">
              <w:rPr>
                <w:sz w:val="18"/>
                <w:szCs w:val="18"/>
                <w:lang w:val="en-US"/>
              </w:rPr>
              <w:t>8%</w:t>
            </w:r>
          </w:p>
        </w:tc>
        <w:tc>
          <w:tcPr>
            <w:tcW w:w="1275" w:type="pct"/>
          </w:tcPr>
          <w:p w14:paraId="36CB7FCF" w14:textId="77777777" w:rsidR="007D511A" w:rsidRPr="007D511A" w:rsidRDefault="007D511A" w:rsidP="007D511A">
            <w:pPr>
              <w:rPr>
                <w:sz w:val="18"/>
                <w:szCs w:val="18"/>
                <w:lang w:val="el-GR"/>
              </w:rPr>
            </w:pPr>
            <w:r w:rsidRPr="007D511A">
              <w:rPr>
                <w:b/>
                <w:bCs/>
                <w:sz w:val="18"/>
                <w:szCs w:val="18"/>
                <w:lang w:val="el-GR"/>
              </w:rPr>
              <w:t>Παράρτημα Ι παράγραφος 7.3.1.2</w:t>
            </w:r>
          </w:p>
        </w:tc>
      </w:tr>
      <w:tr w:rsidR="007D511A" w:rsidRPr="007D511A" w14:paraId="105B6BE3" w14:textId="77777777" w:rsidTr="00B17F28">
        <w:trPr>
          <w:trHeight w:val="657"/>
          <w:jc w:val="center"/>
        </w:trPr>
        <w:tc>
          <w:tcPr>
            <w:tcW w:w="609" w:type="pct"/>
            <w:vAlign w:val="center"/>
          </w:tcPr>
          <w:p w14:paraId="7F7718C0" w14:textId="77777777" w:rsidR="007D511A" w:rsidRPr="007D511A" w:rsidRDefault="007D511A" w:rsidP="007D511A">
            <w:pPr>
              <w:rPr>
                <w:b/>
                <w:sz w:val="18"/>
                <w:szCs w:val="18"/>
                <w:lang w:val="el-GR"/>
              </w:rPr>
            </w:pPr>
            <w:r w:rsidRPr="007D511A">
              <w:rPr>
                <w:b/>
                <w:sz w:val="18"/>
                <w:szCs w:val="18"/>
                <w:lang w:val="el-GR"/>
              </w:rPr>
              <w:t>Β3</w:t>
            </w:r>
          </w:p>
        </w:tc>
        <w:tc>
          <w:tcPr>
            <w:tcW w:w="2205" w:type="pct"/>
            <w:vAlign w:val="center"/>
          </w:tcPr>
          <w:p w14:paraId="16FD8419" w14:textId="77777777" w:rsidR="007D511A" w:rsidRPr="007D511A" w:rsidRDefault="007D511A" w:rsidP="007D511A">
            <w:pPr>
              <w:rPr>
                <w:sz w:val="18"/>
                <w:szCs w:val="18"/>
                <w:lang w:val="en-US"/>
              </w:rPr>
            </w:pPr>
            <w:r w:rsidRPr="007D511A">
              <w:rPr>
                <w:sz w:val="18"/>
                <w:szCs w:val="18"/>
                <w:lang w:val="el-GR"/>
              </w:rPr>
              <w:t>Υπηρεσίες</w:t>
            </w:r>
            <w:r w:rsidRPr="007D511A">
              <w:rPr>
                <w:sz w:val="18"/>
                <w:szCs w:val="18"/>
                <w:lang w:val="en-US"/>
              </w:rPr>
              <w:t xml:space="preserve"> SOC-as-a-Service - </w:t>
            </w:r>
            <w:r w:rsidRPr="007D511A">
              <w:rPr>
                <w:sz w:val="18"/>
                <w:szCs w:val="18"/>
                <w:lang w:val="el-GR"/>
              </w:rPr>
              <w:t>Ανταπόκριση</w:t>
            </w:r>
            <w:r w:rsidRPr="007D511A">
              <w:rPr>
                <w:sz w:val="18"/>
                <w:szCs w:val="18"/>
                <w:lang w:val="en-US"/>
              </w:rPr>
              <w:t xml:space="preserve"> </w:t>
            </w:r>
            <w:r w:rsidRPr="007D511A">
              <w:rPr>
                <w:sz w:val="18"/>
                <w:szCs w:val="18"/>
                <w:lang w:val="el-GR"/>
              </w:rPr>
              <w:t>σε</w:t>
            </w:r>
            <w:r w:rsidRPr="007D511A">
              <w:rPr>
                <w:sz w:val="18"/>
                <w:szCs w:val="18"/>
                <w:lang w:val="en-US"/>
              </w:rPr>
              <w:t xml:space="preserve"> </w:t>
            </w:r>
            <w:r w:rsidRPr="007D511A">
              <w:rPr>
                <w:sz w:val="18"/>
                <w:szCs w:val="18"/>
                <w:lang w:val="el-GR"/>
              </w:rPr>
              <w:t>Περιστατικά</w:t>
            </w:r>
            <w:r w:rsidRPr="007D511A">
              <w:rPr>
                <w:sz w:val="18"/>
                <w:szCs w:val="18"/>
                <w:lang w:val="en-US"/>
              </w:rPr>
              <w:t xml:space="preserve"> (Incident Response - IR)</w:t>
            </w:r>
          </w:p>
        </w:tc>
        <w:tc>
          <w:tcPr>
            <w:tcW w:w="911" w:type="pct"/>
            <w:vAlign w:val="center"/>
          </w:tcPr>
          <w:p w14:paraId="16C180C9" w14:textId="77777777" w:rsidR="007D511A" w:rsidRPr="007D511A" w:rsidRDefault="007D511A" w:rsidP="007D511A">
            <w:pPr>
              <w:rPr>
                <w:sz w:val="18"/>
                <w:szCs w:val="18"/>
                <w:lang w:val="en-US"/>
              </w:rPr>
            </w:pPr>
            <w:r w:rsidRPr="007D511A">
              <w:rPr>
                <w:sz w:val="18"/>
                <w:szCs w:val="18"/>
                <w:lang w:val="en-US"/>
              </w:rPr>
              <w:t>6%</w:t>
            </w:r>
          </w:p>
        </w:tc>
        <w:tc>
          <w:tcPr>
            <w:tcW w:w="1275" w:type="pct"/>
          </w:tcPr>
          <w:p w14:paraId="1876605C" w14:textId="77777777" w:rsidR="007D511A" w:rsidRPr="007D511A" w:rsidRDefault="007D511A" w:rsidP="007D511A">
            <w:pPr>
              <w:rPr>
                <w:sz w:val="18"/>
                <w:szCs w:val="18"/>
                <w:lang w:val="el-GR"/>
              </w:rPr>
            </w:pPr>
            <w:r w:rsidRPr="007D511A">
              <w:rPr>
                <w:b/>
                <w:bCs/>
                <w:sz w:val="18"/>
                <w:szCs w:val="18"/>
                <w:lang w:val="el-GR"/>
              </w:rPr>
              <w:t>Παράρτημα Ι παράγραφος 7.3.1.3</w:t>
            </w:r>
          </w:p>
        </w:tc>
      </w:tr>
      <w:tr w:rsidR="007D511A" w:rsidRPr="007D511A" w14:paraId="3462234C" w14:textId="77777777" w:rsidTr="00B17F28">
        <w:trPr>
          <w:trHeight w:val="657"/>
          <w:jc w:val="center"/>
        </w:trPr>
        <w:tc>
          <w:tcPr>
            <w:tcW w:w="609" w:type="pct"/>
            <w:vAlign w:val="center"/>
          </w:tcPr>
          <w:p w14:paraId="1E469B5D" w14:textId="77777777" w:rsidR="007D511A" w:rsidRPr="007D511A" w:rsidRDefault="007D511A" w:rsidP="007D511A">
            <w:pPr>
              <w:rPr>
                <w:b/>
                <w:sz w:val="18"/>
                <w:szCs w:val="18"/>
                <w:lang w:val="en-US"/>
              </w:rPr>
            </w:pPr>
            <w:r w:rsidRPr="007D511A">
              <w:rPr>
                <w:b/>
                <w:sz w:val="18"/>
                <w:szCs w:val="18"/>
                <w:lang w:val="el-GR"/>
              </w:rPr>
              <w:t>Β</w:t>
            </w:r>
            <w:r w:rsidRPr="007D511A">
              <w:rPr>
                <w:b/>
                <w:sz w:val="18"/>
                <w:szCs w:val="18"/>
                <w:lang w:val="en-US"/>
              </w:rPr>
              <w:t>4</w:t>
            </w:r>
          </w:p>
        </w:tc>
        <w:tc>
          <w:tcPr>
            <w:tcW w:w="2205" w:type="pct"/>
            <w:vAlign w:val="center"/>
          </w:tcPr>
          <w:p w14:paraId="15C30598" w14:textId="77777777" w:rsidR="007D511A" w:rsidRPr="007D511A" w:rsidRDefault="007D511A" w:rsidP="007D511A">
            <w:pPr>
              <w:rPr>
                <w:sz w:val="18"/>
                <w:szCs w:val="18"/>
                <w:lang w:val="el-GR"/>
              </w:rPr>
            </w:pPr>
            <w:r w:rsidRPr="007D511A">
              <w:rPr>
                <w:sz w:val="18"/>
                <w:szCs w:val="18"/>
                <w:lang w:val="el-GR"/>
              </w:rPr>
              <w:t>Υπηρεσίες SOC-as-a-Service -  Αξιολόγηση Ευπαθειών</w:t>
            </w:r>
          </w:p>
        </w:tc>
        <w:tc>
          <w:tcPr>
            <w:tcW w:w="911" w:type="pct"/>
            <w:vAlign w:val="center"/>
          </w:tcPr>
          <w:p w14:paraId="75BA64A5" w14:textId="77777777" w:rsidR="007D511A" w:rsidRPr="007D511A" w:rsidRDefault="007D511A" w:rsidP="007D511A">
            <w:pPr>
              <w:rPr>
                <w:sz w:val="18"/>
                <w:szCs w:val="18"/>
                <w:lang w:val="en-US"/>
              </w:rPr>
            </w:pPr>
            <w:r w:rsidRPr="007D511A">
              <w:rPr>
                <w:sz w:val="18"/>
                <w:szCs w:val="18"/>
                <w:lang w:val="en-US"/>
              </w:rPr>
              <w:t>2</w:t>
            </w:r>
            <w:r w:rsidRPr="007D511A">
              <w:rPr>
                <w:sz w:val="18"/>
                <w:szCs w:val="18"/>
                <w:lang w:val="el-GR"/>
              </w:rPr>
              <w:t>%</w:t>
            </w:r>
          </w:p>
        </w:tc>
        <w:tc>
          <w:tcPr>
            <w:tcW w:w="1275" w:type="pct"/>
          </w:tcPr>
          <w:p w14:paraId="0AB3F246" w14:textId="77777777" w:rsidR="007D511A" w:rsidRPr="007D511A" w:rsidRDefault="007D511A" w:rsidP="007D511A">
            <w:pPr>
              <w:rPr>
                <w:sz w:val="18"/>
                <w:szCs w:val="18"/>
                <w:lang w:val="el-GR"/>
              </w:rPr>
            </w:pPr>
            <w:r w:rsidRPr="007D511A">
              <w:rPr>
                <w:b/>
                <w:bCs/>
                <w:sz w:val="18"/>
                <w:szCs w:val="18"/>
                <w:lang w:val="el-GR"/>
              </w:rPr>
              <w:t>Παράρτημα Ι παράγραφος 7.3.1.4</w:t>
            </w:r>
          </w:p>
        </w:tc>
      </w:tr>
      <w:tr w:rsidR="007D511A" w:rsidRPr="007D511A" w14:paraId="465E8362" w14:textId="77777777" w:rsidTr="00B17F28">
        <w:trPr>
          <w:trHeight w:val="657"/>
          <w:jc w:val="center"/>
        </w:trPr>
        <w:tc>
          <w:tcPr>
            <w:tcW w:w="609" w:type="pct"/>
            <w:vAlign w:val="center"/>
          </w:tcPr>
          <w:p w14:paraId="33F0F978" w14:textId="77777777" w:rsidR="007D511A" w:rsidRPr="007D511A" w:rsidRDefault="007D511A" w:rsidP="007D511A">
            <w:pPr>
              <w:rPr>
                <w:b/>
                <w:sz w:val="18"/>
                <w:szCs w:val="18"/>
                <w:lang w:val="en-US"/>
              </w:rPr>
            </w:pPr>
            <w:r w:rsidRPr="007D511A">
              <w:rPr>
                <w:b/>
                <w:sz w:val="18"/>
                <w:szCs w:val="18"/>
                <w:lang w:val="en-US"/>
              </w:rPr>
              <w:t>B5</w:t>
            </w:r>
          </w:p>
        </w:tc>
        <w:tc>
          <w:tcPr>
            <w:tcW w:w="2205" w:type="pct"/>
            <w:vAlign w:val="center"/>
          </w:tcPr>
          <w:p w14:paraId="3E9F48C9" w14:textId="77777777" w:rsidR="007D511A" w:rsidRPr="007D511A" w:rsidRDefault="007D511A" w:rsidP="007D511A">
            <w:pPr>
              <w:rPr>
                <w:sz w:val="18"/>
                <w:szCs w:val="18"/>
                <w:lang w:val="el-GR"/>
              </w:rPr>
            </w:pPr>
            <w:r w:rsidRPr="007D511A">
              <w:rPr>
                <w:sz w:val="18"/>
                <w:szCs w:val="18"/>
                <w:lang w:val="el-GR"/>
              </w:rPr>
              <w:t>Υπηρεσίες SOC-as-a-Service - Πληροφορίες Απειλών</w:t>
            </w:r>
          </w:p>
        </w:tc>
        <w:tc>
          <w:tcPr>
            <w:tcW w:w="911" w:type="pct"/>
            <w:vAlign w:val="center"/>
          </w:tcPr>
          <w:p w14:paraId="7FB818D6" w14:textId="77777777" w:rsidR="007D511A" w:rsidRPr="007D511A" w:rsidRDefault="007D511A" w:rsidP="007D511A">
            <w:pPr>
              <w:rPr>
                <w:sz w:val="18"/>
                <w:szCs w:val="18"/>
                <w:lang w:val="en-US"/>
              </w:rPr>
            </w:pPr>
            <w:r w:rsidRPr="007D511A">
              <w:rPr>
                <w:sz w:val="18"/>
                <w:szCs w:val="18"/>
                <w:lang w:val="en-US"/>
              </w:rPr>
              <w:t>2%</w:t>
            </w:r>
          </w:p>
        </w:tc>
        <w:tc>
          <w:tcPr>
            <w:tcW w:w="1275" w:type="pct"/>
          </w:tcPr>
          <w:p w14:paraId="549DD76E" w14:textId="77777777" w:rsidR="007D511A" w:rsidRPr="007D511A" w:rsidRDefault="007D511A" w:rsidP="007D511A">
            <w:pPr>
              <w:rPr>
                <w:sz w:val="18"/>
                <w:szCs w:val="18"/>
                <w:lang w:val="el-GR"/>
              </w:rPr>
            </w:pPr>
            <w:r w:rsidRPr="007D511A">
              <w:rPr>
                <w:b/>
                <w:bCs/>
                <w:sz w:val="18"/>
                <w:szCs w:val="18"/>
                <w:lang w:val="el-GR"/>
              </w:rPr>
              <w:t>Παράρτημα Ι παράγραφος 7.3.1.5</w:t>
            </w:r>
          </w:p>
        </w:tc>
      </w:tr>
      <w:tr w:rsidR="007D511A" w:rsidRPr="007D511A" w14:paraId="3907BF96" w14:textId="77777777" w:rsidTr="00B17F28">
        <w:trPr>
          <w:trHeight w:val="657"/>
          <w:jc w:val="center"/>
        </w:trPr>
        <w:tc>
          <w:tcPr>
            <w:tcW w:w="609" w:type="pct"/>
            <w:vAlign w:val="center"/>
          </w:tcPr>
          <w:p w14:paraId="32E31A13" w14:textId="77777777" w:rsidR="007D511A" w:rsidRPr="007D511A" w:rsidRDefault="007D511A" w:rsidP="007D511A">
            <w:pPr>
              <w:rPr>
                <w:b/>
                <w:sz w:val="18"/>
                <w:szCs w:val="18"/>
                <w:lang w:val="en-US"/>
              </w:rPr>
            </w:pPr>
            <w:r w:rsidRPr="007D511A">
              <w:rPr>
                <w:b/>
                <w:sz w:val="18"/>
                <w:szCs w:val="18"/>
                <w:lang w:val="en-US"/>
              </w:rPr>
              <w:t>B6</w:t>
            </w:r>
          </w:p>
        </w:tc>
        <w:tc>
          <w:tcPr>
            <w:tcW w:w="2205" w:type="pct"/>
            <w:vAlign w:val="center"/>
          </w:tcPr>
          <w:p w14:paraId="4D6C0BB7" w14:textId="77777777" w:rsidR="007D511A" w:rsidRPr="007D511A" w:rsidRDefault="007D511A" w:rsidP="007D511A">
            <w:pPr>
              <w:rPr>
                <w:sz w:val="18"/>
                <w:szCs w:val="18"/>
                <w:lang w:val="el-GR"/>
              </w:rPr>
            </w:pPr>
            <w:r w:rsidRPr="007D511A">
              <w:rPr>
                <w:sz w:val="18"/>
                <w:szCs w:val="18"/>
                <w:lang w:val="el-GR"/>
              </w:rPr>
              <w:t>Υπηρεσίες SOC-as-a-Service - Διαχείριση Αρχείων Καταγραφής</w:t>
            </w:r>
          </w:p>
        </w:tc>
        <w:tc>
          <w:tcPr>
            <w:tcW w:w="911" w:type="pct"/>
            <w:vAlign w:val="center"/>
          </w:tcPr>
          <w:p w14:paraId="450A49E4" w14:textId="77777777" w:rsidR="007D511A" w:rsidRPr="007D511A" w:rsidRDefault="007D511A" w:rsidP="007D511A">
            <w:pPr>
              <w:rPr>
                <w:sz w:val="18"/>
                <w:szCs w:val="18"/>
                <w:lang w:val="en-US"/>
              </w:rPr>
            </w:pPr>
            <w:r w:rsidRPr="007D511A">
              <w:rPr>
                <w:sz w:val="18"/>
                <w:szCs w:val="18"/>
                <w:lang w:val="en-US"/>
              </w:rPr>
              <w:t>8%</w:t>
            </w:r>
          </w:p>
        </w:tc>
        <w:tc>
          <w:tcPr>
            <w:tcW w:w="1275" w:type="pct"/>
          </w:tcPr>
          <w:p w14:paraId="36C18493" w14:textId="77777777" w:rsidR="007D511A" w:rsidRPr="007D511A" w:rsidRDefault="007D511A" w:rsidP="007D511A">
            <w:pPr>
              <w:rPr>
                <w:sz w:val="18"/>
                <w:szCs w:val="18"/>
                <w:lang w:val="el-GR"/>
              </w:rPr>
            </w:pPr>
            <w:r w:rsidRPr="007D511A">
              <w:rPr>
                <w:b/>
                <w:bCs/>
                <w:sz w:val="18"/>
                <w:szCs w:val="18"/>
                <w:lang w:val="el-GR"/>
              </w:rPr>
              <w:t>Παράρτημα Ι παράγραφος 7.3.1.6</w:t>
            </w:r>
          </w:p>
        </w:tc>
      </w:tr>
      <w:tr w:rsidR="007D511A" w:rsidRPr="007D511A" w14:paraId="5CE85F71" w14:textId="77777777" w:rsidTr="00B17F28">
        <w:trPr>
          <w:trHeight w:val="657"/>
          <w:jc w:val="center"/>
        </w:trPr>
        <w:tc>
          <w:tcPr>
            <w:tcW w:w="609" w:type="pct"/>
            <w:vAlign w:val="center"/>
          </w:tcPr>
          <w:p w14:paraId="794DC291" w14:textId="77777777" w:rsidR="007D511A" w:rsidRPr="007D511A" w:rsidRDefault="007D511A" w:rsidP="007D511A">
            <w:pPr>
              <w:rPr>
                <w:b/>
                <w:sz w:val="18"/>
                <w:szCs w:val="18"/>
                <w:lang w:val="en-US"/>
              </w:rPr>
            </w:pPr>
            <w:r w:rsidRPr="007D511A">
              <w:rPr>
                <w:b/>
                <w:sz w:val="18"/>
                <w:szCs w:val="18"/>
                <w:lang w:val="en-US"/>
              </w:rPr>
              <w:t>B7</w:t>
            </w:r>
          </w:p>
        </w:tc>
        <w:tc>
          <w:tcPr>
            <w:tcW w:w="2205" w:type="pct"/>
            <w:vAlign w:val="center"/>
          </w:tcPr>
          <w:p w14:paraId="372E3627" w14:textId="77777777" w:rsidR="007D511A" w:rsidRPr="007D511A" w:rsidRDefault="007D511A" w:rsidP="007D511A">
            <w:pPr>
              <w:rPr>
                <w:sz w:val="18"/>
                <w:szCs w:val="18"/>
                <w:lang w:val="en-US"/>
              </w:rPr>
            </w:pPr>
            <w:r w:rsidRPr="007D511A">
              <w:rPr>
                <w:sz w:val="18"/>
                <w:szCs w:val="18"/>
                <w:lang w:val="el-GR"/>
              </w:rPr>
              <w:t>Υπηρεσίες</w:t>
            </w:r>
            <w:r w:rsidRPr="007D511A">
              <w:rPr>
                <w:sz w:val="18"/>
                <w:szCs w:val="18"/>
                <w:lang w:val="en-US"/>
              </w:rPr>
              <w:t xml:space="preserve"> SOC-as-a-Service - A</w:t>
            </w:r>
            <w:r w:rsidRPr="007D511A">
              <w:rPr>
                <w:sz w:val="18"/>
                <w:szCs w:val="18"/>
                <w:lang w:val="el-GR"/>
              </w:rPr>
              <w:t>ναφορές</w:t>
            </w:r>
            <w:r w:rsidRPr="007D511A">
              <w:rPr>
                <w:sz w:val="18"/>
                <w:szCs w:val="18"/>
                <w:lang w:val="en-US"/>
              </w:rPr>
              <w:t xml:space="preserve"> &amp; Analytics</w:t>
            </w:r>
          </w:p>
        </w:tc>
        <w:tc>
          <w:tcPr>
            <w:tcW w:w="911" w:type="pct"/>
            <w:vAlign w:val="center"/>
          </w:tcPr>
          <w:p w14:paraId="02E04B37" w14:textId="77777777" w:rsidR="007D511A" w:rsidRPr="007D511A" w:rsidRDefault="007D511A" w:rsidP="007D511A">
            <w:pPr>
              <w:rPr>
                <w:sz w:val="18"/>
                <w:szCs w:val="18"/>
                <w:lang w:val="en-US"/>
              </w:rPr>
            </w:pPr>
            <w:r w:rsidRPr="007D511A">
              <w:rPr>
                <w:sz w:val="18"/>
                <w:szCs w:val="18"/>
                <w:lang w:val="en-US"/>
              </w:rPr>
              <w:t>4%</w:t>
            </w:r>
          </w:p>
        </w:tc>
        <w:tc>
          <w:tcPr>
            <w:tcW w:w="1275" w:type="pct"/>
          </w:tcPr>
          <w:p w14:paraId="71B236AC" w14:textId="77777777" w:rsidR="007D511A" w:rsidRPr="007D511A" w:rsidRDefault="007D511A" w:rsidP="007D511A">
            <w:pPr>
              <w:rPr>
                <w:sz w:val="18"/>
                <w:szCs w:val="18"/>
                <w:lang w:val="en-US"/>
              </w:rPr>
            </w:pPr>
            <w:r w:rsidRPr="007D511A">
              <w:rPr>
                <w:b/>
                <w:bCs/>
                <w:sz w:val="18"/>
                <w:szCs w:val="18"/>
                <w:lang w:val="el-GR"/>
              </w:rPr>
              <w:t>Παράρτημα Ι παράγραφος 7.3.1.7</w:t>
            </w:r>
          </w:p>
        </w:tc>
      </w:tr>
      <w:tr w:rsidR="007D511A" w:rsidRPr="007D511A" w14:paraId="50FE66C6" w14:textId="77777777" w:rsidTr="00B17F28">
        <w:trPr>
          <w:trHeight w:val="657"/>
          <w:jc w:val="center"/>
        </w:trPr>
        <w:tc>
          <w:tcPr>
            <w:tcW w:w="609" w:type="pct"/>
            <w:vAlign w:val="center"/>
          </w:tcPr>
          <w:p w14:paraId="59A265AA" w14:textId="77777777" w:rsidR="007D511A" w:rsidRPr="007D511A" w:rsidRDefault="007D511A" w:rsidP="007D511A">
            <w:pPr>
              <w:rPr>
                <w:b/>
                <w:sz w:val="18"/>
                <w:szCs w:val="18"/>
                <w:lang w:val="en-US"/>
              </w:rPr>
            </w:pPr>
            <w:r w:rsidRPr="007D511A">
              <w:rPr>
                <w:b/>
                <w:sz w:val="18"/>
                <w:szCs w:val="18"/>
                <w:lang w:val="en-US"/>
              </w:rPr>
              <w:t>B8</w:t>
            </w:r>
          </w:p>
        </w:tc>
        <w:tc>
          <w:tcPr>
            <w:tcW w:w="2205" w:type="pct"/>
            <w:vAlign w:val="center"/>
          </w:tcPr>
          <w:p w14:paraId="46230F03" w14:textId="77777777" w:rsidR="007D511A" w:rsidRPr="007D511A" w:rsidRDefault="007D511A" w:rsidP="007D511A">
            <w:pPr>
              <w:rPr>
                <w:sz w:val="18"/>
                <w:szCs w:val="18"/>
                <w:lang w:val="el-GR"/>
              </w:rPr>
            </w:pPr>
            <w:r w:rsidRPr="007D511A">
              <w:rPr>
                <w:sz w:val="18"/>
                <w:szCs w:val="18"/>
                <w:lang w:val="el-GR"/>
              </w:rPr>
              <w:t>Υπηρεσίες SOC-as-a-Service - Συνεχής Βελτίωση</w:t>
            </w:r>
          </w:p>
        </w:tc>
        <w:tc>
          <w:tcPr>
            <w:tcW w:w="911" w:type="pct"/>
            <w:vAlign w:val="center"/>
          </w:tcPr>
          <w:p w14:paraId="4A03C147" w14:textId="77777777" w:rsidR="007D511A" w:rsidRPr="007D511A" w:rsidRDefault="007D511A" w:rsidP="007D511A">
            <w:pPr>
              <w:rPr>
                <w:sz w:val="18"/>
                <w:szCs w:val="18"/>
                <w:lang w:val="en-US"/>
              </w:rPr>
            </w:pPr>
            <w:r w:rsidRPr="007D511A">
              <w:rPr>
                <w:sz w:val="18"/>
                <w:szCs w:val="18"/>
                <w:lang w:val="en-US"/>
              </w:rPr>
              <w:t>8%</w:t>
            </w:r>
          </w:p>
        </w:tc>
        <w:tc>
          <w:tcPr>
            <w:tcW w:w="1275" w:type="pct"/>
          </w:tcPr>
          <w:p w14:paraId="0D1A9CCF" w14:textId="77777777" w:rsidR="007D511A" w:rsidRPr="007D511A" w:rsidRDefault="007D511A" w:rsidP="007D511A">
            <w:pPr>
              <w:rPr>
                <w:sz w:val="18"/>
                <w:szCs w:val="18"/>
                <w:lang w:val="en-US"/>
              </w:rPr>
            </w:pPr>
            <w:r w:rsidRPr="007D511A">
              <w:rPr>
                <w:b/>
                <w:bCs/>
                <w:sz w:val="18"/>
                <w:szCs w:val="18"/>
                <w:lang w:val="el-GR"/>
              </w:rPr>
              <w:t>Παράρτημα Ι παράγραφος 7.3.1.</w:t>
            </w:r>
            <w:r w:rsidRPr="007D511A">
              <w:rPr>
                <w:b/>
                <w:bCs/>
                <w:sz w:val="18"/>
                <w:szCs w:val="18"/>
                <w:lang w:val="en-US"/>
              </w:rPr>
              <w:t>8</w:t>
            </w:r>
          </w:p>
        </w:tc>
      </w:tr>
      <w:tr w:rsidR="007D511A" w:rsidRPr="007D511A" w14:paraId="7093868B" w14:textId="77777777" w:rsidTr="00B17F28">
        <w:trPr>
          <w:trHeight w:val="658"/>
          <w:jc w:val="center"/>
        </w:trPr>
        <w:tc>
          <w:tcPr>
            <w:tcW w:w="609" w:type="pct"/>
            <w:vAlign w:val="center"/>
          </w:tcPr>
          <w:p w14:paraId="4AB98EE6" w14:textId="77777777" w:rsidR="007D511A" w:rsidRPr="007D511A" w:rsidRDefault="007D511A" w:rsidP="007D511A">
            <w:pPr>
              <w:rPr>
                <w:b/>
                <w:sz w:val="18"/>
                <w:szCs w:val="18"/>
                <w:lang w:val="en-US"/>
              </w:rPr>
            </w:pPr>
            <w:r w:rsidRPr="007D511A">
              <w:rPr>
                <w:b/>
                <w:sz w:val="18"/>
                <w:szCs w:val="18"/>
                <w:lang w:val="en-US"/>
              </w:rPr>
              <w:t>B9</w:t>
            </w:r>
          </w:p>
        </w:tc>
        <w:tc>
          <w:tcPr>
            <w:tcW w:w="2205" w:type="pct"/>
            <w:vAlign w:val="center"/>
          </w:tcPr>
          <w:p w14:paraId="4BABE6A5" w14:textId="77777777" w:rsidR="007D511A" w:rsidRPr="007D511A" w:rsidRDefault="007D511A" w:rsidP="007D511A">
            <w:pPr>
              <w:rPr>
                <w:sz w:val="18"/>
                <w:szCs w:val="18"/>
                <w:lang w:val="el-GR"/>
              </w:rPr>
            </w:pPr>
            <w:r w:rsidRPr="007D511A">
              <w:rPr>
                <w:sz w:val="18"/>
                <w:szCs w:val="18"/>
                <w:lang w:val="el-GR"/>
              </w:rPr>
              <w:t>Υπηρεσίες SOC-as-a-Service - Επίδειξη λειτουργικότητας (demonstration)</w:t>
            </w:r>
          </w:p>
        </w:tc>
        <w:tc>
          <w:tcPr>
            <w:tcW w:w="911" w:type="pct"/>
            <w:vAlign w:val="center"/>
          </w:tcPr>
          <w:p w14:paraId="1CBC20A9" w14:textId="77777777" w:rsidR="007D511A" w:rsidRPr="007D511A" w:rsidRDefault="007D511A" w:rsidP="007D511A">
            <w:pPr>
              <w:rPr>
                <w:sz w:val="18"/>
                <w:szCs w:val="18"/>
                <w:lang w:val="en-US"/>
              </w:rPr>
            </w:pPr>
            <w:r w:rsidRPr="007D511A">
              <w:rPr>
                <w:sz w:val="18"/>
                <w:szCs w:val="18"/>
                <w:lang w:val="en-US"/>
              </w:rPr>
              <w:t>20%</w:t>
            </w:r>
          </w:p>
        </w:tc>
        <w:tc>
          <w:tcPr>
            <w:tcW w:w="1275" w:type="pct"/>
          </w:tcPr>
          <w:p w14:paraId="783DA944" w14:textId="77777777" w:rsidR="007D511A" w:rsidRPr="007D511A" w:rsidRDefault="007D511A" w:rsidP="007D511A">
            <w:pPr>
              <w:rPr>
                <w:b/>
                <w:bCs/>
                <w:sz w:val="18"/>
                <w:szCs w:val="18"/>
                <w:lang w:val="el-GR"/>
              </w:rPr>
            </w:pPr>
            <w:r w:rsidRPr="007D511A">
              <w:rPr>
                <w:b/>
                <w:bCs/>
                <w:sz w:val="18"/>
                <w:szCs w:val="18"/>
                <w:lang w:val="el-GR"/>
              </w:rPr>
              <w:t>Ως σχετικό κριτήριο αξιολόγησης</w:t>
            </w:r>
          </w:p>
        </w:tc>
      </w:tr>
      <w:tr w:rsidR="007D511A" w:rsidRPr="00784C5C" w14:paraId="411C7C43" w14:textId="77777777" w:rsidTr="00B17F28">
        <w:trPr>
          <w:trHeight w:val="421"/>
          <w:jc w:val="center"/>
        </w:trPr>
        <w:tc>
          <w:tcPr>
            <w:tcW w:w="5000" w:type="pct"/>
            <w:gridSpan w:val="4"/>
            <w:shd w:val="clear" w:color="auto" w:fill="E7E6E6" w:themeFill="background2"/>
            <w:vAlign w:val="center"/>
          </w:tcPr>
          <w:p w14:paraId="669D719D" w14:textId="77777777" w:rsidR="007D511A" w:rsidRPr="007D511A" w:rsidRDefault="007D511A" w:rsidP="007D511A">
            <w:pPr>
              <w:rPr>
                <w:b/>
                <w:bCs/>
                <w:sz w:val="18"/>
                <w:szCs w:val="18"/>
                <w:lang w:val="el-GR"/>
              </w:rPr>
            </w:pPr>
            <w:r w:rsidRPr="007D511A">
              <w:rPr>
                <w:b/>
                <w:bCs/>
                <w:sz w:val="18"/>
                <w:szCs w:val="18"/>
                <w:lang w:val="el-GR"/>
              </w:rPr>
              <w:t>Συμβουλευτικές Υπηρεσίες Συμμόρφωσης με NIS2 και Ν.5160/2024</w:t>
            </w:r>
          </w:p>
        </w:tc>
      </w:tr>
      <w:tr w:rsidR="007D511A" w:rsidRPr="007D511A" w14:paraId="4E96D0C5" w14:textId="77777777" w:rsidTr="00B17F28">
        <w:trPr>
          <w:trHeight w:val="624"/>
          <w:jc w:val="center"/>
        </w:trPr>
        <w:tc>
          <w:tcPr>
            <w:tcW w:w="609" w:type="pct"/>
            <w:vAlign w:val="center"/>
          </w:tcPr>
          <w:p w14:paraId="7CD7E336" w14:textId="77777777" w:rsidR="007D511A" w:rsidRPr="007D511A" w:rsidRDefault="007D511A" w:rsidP="007D511A">
            <w:pPr>
              <w:rPr>
                <w:b/>
                <w:sz w:val="18"/>
                <w:szCs w:val="18"/>
                <w:lang w:val="en-US"/>
              </w:rPr>
            </w:pPr>
            <w:r w:rsidRPr="007D511A">
              <w:rPr>
                <w:b/>
                <w:sz w:val="18"/>
                <w:szCs w:val="18"/>
                <w:lang w:val="en-US"/>
              </w:rPr>
              <w:t>B10</w:t>
            </w:r>
          </w:p>
        </w:tc>
        <w:tc>
          <w:tcPr>
            <w:tcW w:w="2205" w:type="pct"/>
            <w:vAlign w:val="center"/>
          </w:tcPr>
          <w:p w14:paraId="01349CC3" w14:textId="77777777" w:rsidR="007D511A" w:rsidRPr="007D511A" w:rsidRDefault="007D511A" w:rsidP="007D511A">
            <w:pPr>
              <w:rPr>
                <w:sz w:val="18"/>
                <w:szCs w:val="18"/>
                <w:lang w:val="el-GR"/>
              </w:rPr>
            </w:pPr>
            <w:r w:rsidRPr="007D511A">
              <w:rPr>
                <w:sz w:val="18"/>
                <w:szCs w:val="18"/>
                <w:lang w:val="el-GR"/>
              </w:rPr>
              <w:t>Συμβουλευτικές Υπηρεσίες Συμμόρφωσης - Επικαιροποίηση/ Ανάπτυξη Τεκμηρίωσης Ασφάλειας</w:t>
            </w:r>
          </w:p>
        </w:tc>
        <w:tc>
          <w:tcPr>
            <w:tcW w:w="911" w:type="pct"/>
            <w:vAlign w:val="center"/>
          </w:tcPr>
          <w:p w14:paraId="5A6E87FB" w14:textId="77777777" w:rsidR="007D511A" w:rsidRPr="007D511A" w:rsidRDefault="007D511A" w:rsidP="007D511A">
            <w:pPr>
              <w:rPr>
                <w:sz w:val="18"/>
                <w:szCs w:val="18"/>
                <w:lang w:val="el-GR"/>
              </w:rPr>
            </w:pPr>
            <w:r w:rsidRPr="007D511A">
              <w:rPr>
                <w:sz w:val="18"/>
                <w:szCs w:val="18"/>
                <w:lang w:val="el-GR"/>
              </w:rPr>
              <w:t>5%</w:t>
            </w:r>
          </w:p>
        </w:tc>
        <w:tc>
          <w:tcPr>
            <w:tcW w:w="1275" w:type="pct"/>
          </w:tcPr>
          <w:p w14:paraId="5D63894A" w14:textId="77777777" w:rsidR="007D511A" w:rsidRPr="007D511A" w:rsidRDefault="007D511A" w:rsidP="007D511A">
            <w:pPr>
              <w:rPr>
                <w:sz w:val="18"/>
                <w:szCs w:val="18"/>
                <w:lang w:val="en-US"/>
              </w:rPr>
            </w:pPr>
            <w:r w:rsidRPr="007D511A">
              <w:rPr>
                <w:b/>
                <w:bCs/>
                <w:sz w:val="18"/>
                <w:szCs w:val="18"/>
                <w:lang w:val="el-GR"/>
              </w:rPr>
              <w:t>Παράρτημα Ι παράγραφος 7.3.3.</w:t>
            </w:r>
            <w:r w:rsidRPr="007D511A">
              <w:rPr>
                <w:b/>
                <w:bCs/>
                <w:sz w:val="18"/>
                <w:szCs w:val="18"/>
                <w:lang w:val="en-US"/>
              </w:rPr>
              <w:t>1</w:t>
            </w:r>
          </w:p>
        </w:tc>
      </w:tr>
      <w:tr w:rsidR="007D511A" w:rsidRPr="007D511A" w14:paraId="614871F6" w14:textId="77777777" w:rsidTr="00B17F28">
        <w:trPr>
          <w:trHeight w:val="624"/>
          <w:jc w:val="center"/>
        </w:trPr>
        <w:tc>
          <w:tcPr>
            <w:tcW w:w="609" w:type="pct"/>
            <w:vAlign w:val="center"/>
          </w:tcPr>
          <w:p w14:paraId="0AD3FD32" w14:textId="77777777" w:rsidR="007D511A" w:rsidRPr="007D511A" w:rsidRDefault="007D511A" w:rsidP="007D511A">
            <w:pPr>
              <w:rPr>
                <w:b/>
                <w:sz w:val="18"/>
                <w:szCs w:val="18"/>
                <w:lang w:val="en-US"/>
              </w:rPr>
            </w:pPr>
            <w:r w:rsidRPr="007D511A">
              <w:rPr>
                <w:b/>
                <w:sz w:val="18"/>
                <w:szCs w:val="18"/>
                <w:lang w:val="en-US"/>
              </w:rPr>
              <w:t>B11</w:t>
            </w:r>
          </w:p>
        </w:tc>
        <w:tc>
          <w:tcPr>
            <w:tcW w:w="2205" w:type="pct"/>
            <w:vAlign w:val="center"/>
          </w:tcPr>
          <w:p w14:paraId="01A522A9" w14:textId="2BBCB6AE" w:rsidR="007D511A" w:rsidRPr="007D511A" w:rsidRDefault="007D511A" w:rsidP="007D511A">
            <w:pPr>
              <w:rPr>
                <w:sz w:val="18"/>
                <w:szCs w:val="18"/>
                <w:lang w:val="el-GR"/>
              </w:rPr>
            </w:pPr>
            <w:r w:rsidRPr="007D511A">
              <w:rPr>
                <w:sz w:val="18"/>
                <w:szCs w:val="18"/>
                <w:lang w:val="el-GR"/>
              </w:rPr>
              <w:t>Συμβουλευτικές Υπηρεσίες Συμμόρφωσης -</w:t>
            </w:r>
            <w:r w:rsidR="00C07BB5">
              <w:rPr>
                <w:sz w:val="18"/>
                <w:szCs w:val="18"/>
                <w:lang w:val="el-GR"/>
              </w:rPr>
              <w:t xml:space="preserve"> </w:t>
            </w:r>
            <w:r w:rsidRPr="007D511A">
              <w:rPr>
                <w:sz w:val="18"/>
                <w:szCs w:val="18"/>
                <w:lang w:val="el-GR"/>
              </w:rPr>
              <w:t>Διεξαγωγή Εκπαιδεύσεων</w:t>
            </w:r>
          </w:p>
        </w:tc>
        <w:tc>
          <w:tcPr>
            <w:tcW w:w="911" w:type="pct"/>
            <w:vAlign w:val="center"/>
          </w:tcPr>
          <w:p w14:paraId="372F696A" w14:textId="77777777" w:rsidR="007D511A" w:rsidRPr="007D511A" w:rsidRDefault="007D511A" w:rsidP="007D511A">
            <w:pPr>
              <w:rPr>
                <w:sz w:val="18"/>
                <w:szCs w:val="18"/>
                <w:lang w:val="el-GR"/>
              </w:rPr>
            </w:pPr>
            <w:r w:rsidRPr="007D511A">
              <w:rPr>
                <w:sz w:val="18"/>
                <w:szCs w:val="18"/>
                <w:lang w:val="el-GR"/>
              </w:rPr>
              <w:t>4%</w:t>
            </w:r>
          </w:p>
        </w:tc>
        <w:tc>
          <w:tcPr>
            <w:tcW w:w="1275" w:type="pct"/>
          </w:tcPr>
          <w:p w14:paraId="30EBCDF1" w14:textId="77777777" w:rsidR="007D511A" w:rsidRPr="007D511A" w:rsidRDefault="007D511A" w:rsidP="007D511A">
            <w:pPr>
              <w:rPr>
                <w:sz w:val="18"/>
                <w:szCs w:val="18"/>
                <w:lang w:val="el-GR"/>
              </w:rPr>
            </w:pPr>
            <w:r w:rsidRPr="007D511A">
              <w:rPr>
                <w:b/>
                <w:bCs/>
                <w:sz w:val="18"/>
                <w:szCs w:val="18"/>
                <w:lang w:val="el-GR"/>
              </w:rPr>
              <w:t>Παράρτημα Ι παράγραφος 7.3.3.2</w:t>
            </w:r>
          </w:p>
        </w:tc>
      </w:tr>
      <w:tr w:rsidR="007D511A" w:rsidRPr="007D511A" w14:paraId="5850EE9E" w14:textId="77777777" w:rsidTr="00B17F28">
        <w:trPr>
          <w:trHeight w:val="624"/>
          <w:jc w:val="center"/>
        </w:trPr>
        <w:tc>
          <w:tcPr>
            <w:tcW w:w="609" w:type="pct"/>
            <w:vAlign w:val="center"/>
          </w:tcPr>
          <w:p w14:paraId="3348DB49" w14:textId="77777777" w:rsidR="007D511A" w:rsidRPr="007D511A" w:rsidRDefault="007D511A" w:rsidP="007D511A">
            <w:pPr>
              <w:rPr>
                <w:b/>
                <w:sz w:val="18"/>
                <w:szCs w:val="18"/>
                <w:lang w:val="en-US"/>
              </w:rPr>
            </w:pPr>
            <w:r w:rsidRPr="007D511A">
              <w:rPr>
                <w:b/>
                <w:sz w:val="18"/>
                <w:szCs w:val="18"/>
                <w:lang w:val="en-US"/>
              </w:rPr>
              <w:t>B12</w:t>
            </w:r>
          </w:p>
        </w:tc>
        <w:tc>
          <w:tcPr>
            <w:tcW w:w="2205" w:type="pct"/>
            <w:vAlign w:val="center"/>
          </w:tcPr>
          <w:p w14:paraId="0D114F19" w14:textId="77777777" w:rsidR="007D511A" w:rsidRPr="007D511A" w:rsidRDefault="007D511A" w:rsidP="007D511A">
            <w:pPr>
              <w:rPr>
                <w:sz w:val="18"/>
                <w:szCs w:val="18"/>
                <w:lang w:val="el-GR"/>
              </w:rPr>
            </w:pPr>
            <w:r w:rsidRPr="007D511A">
              <w:rPr>
                <w:sz w:val="18"/>
                <w:szCs w:val="18"/>
                <w:lang w:val="el-GR"/>
              </w:rPr>
              <w:t>Συμβουλευτικές Υπηρεσίες Συμμόρφωσης - Αξιολόγηση Κινδύνων Κυβερνοασφάλειας (Risk Assessment)</w:t>
            </w:r>
          </w:p>
        </w:tc>
        <w:tc>
          <w:tcPr>
            <w:tcW w:w="911" w:type="pct"/>
            <w:vAlign w:val="center"/>
          </w:tcPr>
          <w:p w14:paraId="6C1421CF" w14:textId="77777777" w:rsidR="007D511A" w:rsidRPr="007D511A" w:rsidRDefault="007D511A" w:rsidP="007D511A">
            <w:pPr>
              <w:rPr>
                <w:sz w:val="18"/>
                <w:szCs w:val="18"/>
                <w:lang w:val="el-GR"/>
              </w:rPr>
            </w:pPr>
            <w:r w:rsidRPr="007D511A">
              <w:rPr>
                <w:sz w:val="18"/>
                <w:szCs w:val="18"/>
                <w:lang w:val="el-GR"/>
              </w:rPr>
              <w:t>3%</w:t>
            </w:r>
          </w:p>
        </w:tc>
        <w:tc>
          <w:tcPr>
            <w:tcW w:w="1275" w:type="pct"/>
          </w:tcPr>
          <w:p w14:paraId="5B61F716" w14:textId="77777777" w:rsidR="007D511A" w:rsidRPr="007D511A" w:rsidRDefault="007D511A" w:rsidP="007D511A">
            <w:pPr>
              <w:rPr>
                <w:sz w:val="18"/>
                <w:szCs w:val="18"/>
                <w:lang w:val="el-GR"/>
              </w:rPr>
            </w:pPr>
            <w:r w:rsidRPr="007D511A">
              <w:rPr>
                <w:b/>
                <w:bCs/>
                <w:sz w:val="18"/>
                <w:szCs w:val="18"/>
                <w:lang w:val="el-GR"/>
              </w:rPr>
              <w:t>Παράρτημα Ι παράγραφος 7.3.3.3</w:t>
            </w:r>
          </w:p>
        </w:tc>
      </w:tr>
      <w:tr w:rsidR="007D511A" w:rsidRPr="007D511A" w14:paraId="749E9CFA" w14:textId="77777777" w:rsidTr="00B17F28">
        <w:trPr>
          <w:trHeight w:val="657"/>
          <w:jc w:val="center"/>
        </w:trPr>
        <w:tc>
          <w:tcPr>
            <w:tcW w:w="609" w:type="pct"/>
            <w:vAlign w:val="center"/>
          </w:tcPr>
          <w:p w14:paraId="33DF0541" w14:textId="77777777" w:rsidR="007D511A" w:rsidRPr="007D511A" w:rsidRDefault="007D511A" w:rsidP="007D511A">
            <w:pPr>
              <w:rPr>
                <w:b/>
                <w:sz w:val="18"/>
                <w:szCs w:val="18"/>
                <w:lang w:val="en-US"/>
              </w:rPr>
            </w:pPr>
            <w:r w:rsidRPr="007D511A">
              <w:rPr>
                <w:b/>
                <w:sz w:val="18"/>
                <w:szCs w:val="18"/>
                <w:lang w:val="en-US"/>
              </w:rPr>
              <w:t>B13</w:t>
            </w:r>
          </w:p>
        </w:tc>
        <w:tc>
          <w:tcPr>
            <w:tcW w:w="2205" w:type="pct"/>
            <w:vAlign w:val="center"/>
          </w:tcPr>
          <w:p w14:paraId="0DD970FF" w14:textId="77777777" w:rsidR="007D511A" w:rsidRPr="007D511A" w:rsidRDefault="007D511A" w:rsidP="007D511A">
            <w:pPr>
              <w:rPr>
                <w:sz w:val="18"/>
                <w:szCs w:val="18"/>
                <w:lang w:val="el-GR"/>
              </w:rPr>
            </w:pPr>
            <w:r w:rsidRPr="007D511A">
              <w:rPr>
                <w:sz w:val="18"/>
                <w:szCs w:val="18"/>
                <w:lang w:val="el-GR"/>
              </w:rPr>
              <w:t>Συμβουλευτικές Υπηρεσίες Συμμόρφωσης – Δοκιμές Παρείσδυσης</w:t>
            </w:r>
          </w:p>
        </w:tc>
        <w:tc>
          <w:tcPr>
            <w:tcW w:w="911" w:type="pct"/>
            <w:vAlign w:val="center"/>
          </w:tcPr>
          <w:p w14:paraId="69D0AD11" w14:textId="77777777" w:rsidR="007D511A" w:rsidRPr="007D511A" w:rsidRDefault="007D511A" w:rsidP="007D511A">
            <w:pPr>
              <w:rPr>
                <w:sz w:val="18"/>
                <w:szCs w:val="18"/>
                <w:lang w:val="el-GR"/>
              </w:rPr>
            </w:pPr>
            <w:r w:rsidRPr="007D511A">
              <w:rPr>
                <w:sz w:val="18"/>
                <w:szCs w:val="18"/>
                <w:lang w:val="el-GR"/>
              </w:rPr>
              <w:t>3%</w:t>
            </w:r>
          </w:p>
        </w:tc>
        <w:tc>
          <w:tcPr>
            <w:tcW w:w="1275" w:type="pct"/>
          </w:tcPr>
          <w:p w14:paraId="058C5B7E" w14:textId="77777777" w:rsidR="007D511A" w:rsidRPr="007D511A" w:rsidRDefault="007D511A" w:rsidP="007D511A">
            <w:pPr>
              <w:rPr>
                <w:sz w:val="18"/>
                <w:szCs w:val="18"/>
                <w:lang w:val="el-GR"/>
              </w:rPr>
            </w:pPr>
            <w:r w:rsidRPr="007D511A">
              <w:rPr>
                <w:b/>
                <w:bCs/>
                <w:sz w:val="18"/>
                <w:szCs w:val="18"/>
                <w:lang w:val="el-GR"/>
              </w:rPr>
              <w:t>Παράρτημα Ι παράγραφος 7.3.3.4</w:t>
            </w:r>
          </w:p>
        </w:tc>
      </w:tr>
      <w:tr w:rsidR="007D511A" w:rsidRPr="007D511A" w14:paraId="4CE5FA88" w14:textId="77777777" w:rsidTr="00B17F28">
        <w:trPr>
          <w:trHeight w:val="657"/>
          <w:jc w:val="center"/>
        </w:trPr>
        <w:tc>
          <w:tcPr>
            <w:tcW w:w="609" w:type="pct"/>
            <w:vAlign w:val="center"/>
          </w:tcPr>
          <w:p w14:paraId="03F92978" w14:textId="77777777" w:rsidR="007D511A" w:rsidRPr="007D511A" w:rsidRDefault="007D511A" w:rsidP="007D511A">
            <w:pPr>
              <w:rPr>
                <w:b/>
                <w:sz w:val="18"/>
                <w:szCs w:val="18"/>
                <w:lang w:val="el-GR"/>
              </w:rPr>
            </w:pPr>
            <w:r w:rsidRPr="007D511A">
              <w:rPr>
                <w:b/>
                <w:sz w:val="18"/>
                <w:szCs w:val="18"/>
                <w:lang w:val="el-GR"/>
              </w:rPr>
              <w:t>Β14</w:t>
            </w:r>
          </w:p>
        </w:tc>
        <w:tc>
          <w:tcPr>
            <w:tcW w:w="2205" w:type="pct"/>
            <w:vAlign w:val="center"/>
          </w:tcPr>
          <w:p w14:paraId="08B8A3CF" w14:textId="77777777" w:rsidR="007D511A" w:rsidRPr="007D511A" w:rsidRDefault="007D511A" w:rsidP="007D511A">
            <w:pPr>
              <w:rPr>
                <w:sz w:val="18"/>
                <w:szCs w:val="18"/>
                <w:lang w:val="el-GR"/>
              </w:rPr>
            </w:pPr>
            <w:r w:rsidRPr="007D511A">
              <w:rPr>
                <w:sz w:val="18"/>
                <w:szCs w:val="18"/>
                <w:lang w:val="el-GR"/>
              </w:rPr>
              <w:t>Συμβουλευτικές Υπηρεσίες Συμμόρφωσης - Αποτύπωση και Ανάλυση Απαιτήσεων</w:t>
            </w:r>
          </w:p>
        </w:tc>
        <w:tc>
          <w:tcPr>
            <w:tcW w:w="911" w:type="pct"/>
            <w:vAlign w:val="center"/>
          </w:tcPr>
          <w:p w14:paraId="2E70ED0E" w14:textId="77777777" w:rsidR="007D511A" w:rsidRPr="007D511A" w:rsidRDefault="007D511A" w:rsidP="007D511A">
            <w:pPr>
              <w:rPr>
                <w:sz w:val="18"/>
                <w:szCs w:val="18"/>
                <w:lang w:val="el-GR"/>
              </w:rPr>
            </w:pPr>
            <w:r w:rsidRPr="007D511A">
              <w:rPr>
                <w:sz w:val="18"/>
                <w:szCs w:val="18"/>
                <w:lang w:val="el-GR"/>
              </w:rPr>
              <w:t>5%</w:t>
            </w:r>
          </w:p>
        </w:tc>
        <w:tc>
          <w:tcPr>
            <w:tcW w:w="1275" w:type="pct"/>
          </w:tcPr>
          <w:p w14:paraId="3D42F60C" w14:textId="77777777" w:rsidR="007D511A" w:rsidRPr="007D511A" w:rsidRDefault="007D511A" w:rsidP="007D511A">
            <w:pPr>
              <w:rPr>
                <w:sz w:val="18"/>
                <w:szCs w:val="18"/>
                <w:lang w:val="el-GR"/>
              </w:rPr>
            </w:pPr>
            <w:r w:rsidRPr="007D511A">
              <w:rPr>
                <w:b/>
                <w:bCs/>
                <w:sz w:val="18"/>
                <w:szCs w:val="18"/>
                <w:lang w:val="el-GR"/>
              </w:rPr>
              <w:t>Παράρτημα Ι παράγραφος 7.3.3.5</w:t>
            </w:r>
          </w:p>
        </w:tc>
      </w:tr>
      <w:tr w:rsidR="007D511A" w:rsidRPr="007D511A" w14:paraId="4B85954A" w14:textId="77777777" w:rsidTr="00B17F28">
        <w:trPr>
          <w:trHeight w:val="512"/>
          <w:jc w:val="center"/>
        </w:trPr>
        <w:tc>
          <w:tcPr>
            <w:tcW w:w="609" w:type="pct"/>
            <w:shd w:val="clear" w:color="auto" w:fill="F7CAAC" w:themeFill="accent2" w:themeFillTint="66"/>
            <w:vAlign w:val="center"/>
          </w:tcPr>
          <w:p w14:paraId="2DC91AE2" w14:textId="77777777" w:rsidR="007D511A" w:rsidRPr="007D511A" w:rsidRDefault="007D511A" w:rsidP="007D511A">
            <w:pPr>
              <w:rPr>
                <w:b/>
                <w:sz w:val="18"/>
                <w:szCs w:val="18"/>
                <w:lang w:val="el-GR"/>
              </w:rPr>
            </w:pPr>
            <w:r w:rsidRPr="007D511A">
              <w:rPr>
                <w:b/>
                <w:sz w:val="18"/>
                <w:szCs w:val="18"/>
                <w:lang w:val="el-GR"/>
              </w:rPr>
              <w:t>Γ</w:t>
            </w:r>
          </w:p>
        </w:tc>
        <w:tc>
          <w:tcPr>
            <w:tcW w:w="2205" w:type="pct"/>
            <w:shd w:val="clear" w:color="auto" w:fill="F7CAAC" w:themeFill="accent2" w:themeFillTint="66"/>
            <w:vAlign w:val="center"/>
          </w:tcPr>
          <w:p w14:paraId="17192406" w14:textId="77777777" w:rsidR="007D511A" w:rsidRPr="007D511A" w:rsidRDefault="007D511A" w:rsidP="007D511A">
            <w:pPr>
              <w:rPr>
                <w:sz w:val="18"/>
                <w:szCs w:val="18"/>
                <w:lang w:val="el-GR"/>
              </w:rPr>
            </w:pPr>
            <w:r w:rsidRPr="007D511A">
              <w:rPr>
                <w:b/>
                <w:bCs/>
                <w:sz w:val="18"/>
                <w:szCs w:val="18"/>
                <w:lang w:val="el-GR"/>
              </w:rPr>
              <w:t>Μεθοδολογία Διοίκησης</w:t>
            </w:r>
            <w:r w:rsidRPr="007D511A">
              <w:rPr>
                <w:b/>
                <w:bCs/>
                <w:sz w:val="18"/>
                <w:szCs w:val="18"/>
                <w:lang w:val="en-US"/>
              </w:rPr>
              <w:t xml:space="preserve"> </w:t>
            </w:r>
            <w:r w:rsidRPr="007D511A">
              <w:rPr>
                <w:b/>
                <w:bCs/>
                <w:sz w:val="18"/>
                <w:szCs w:val="18"/>
                <w:lang w:val="el-GR"/>
              </w:rPr>
              <w:t>Και Υλοποίησης</w:t>
            </w:r>
          </w:p>
        </w:tc>
        <w:tc>
          <w:tcPr>
            <w:tcW w:w="911" w:type="pct"/>
            <w:shd w:val="clear" w:color="auto" w:fill="F7CAAC" w:themeFill="accent2" w:themeFillTint="66"/>
            <w:vAlign w:val="center"/>
          </w:tcPr>
          <w:p w14:paraId="3A87BE71" w14:textId="77777777" w:rsidR="007D511A" w:rsidRPr="007D511A" w:rsidRDefault="007D511A" w:rsidP="007D511A">
            <w:pPr>
              <w:rPr>
                <w:b/>
                <w:sz w:val="18"/>
                <w:szCs w:val="18"/>
                <w:lang w:val="en-US"/>
              </w:rPr>
            </w:pPr>
            <w:r w:rsidRPr="007D511A">
              <w:rPr>
                <w:b/>
                <w:sz w:val="18"/>
                <w:szCs w:val="18"/>
                <w:lang w:val="el-GR"/>
              </w:rPr>
              <w:t>15</w:t>
            </w:r>
            <w:r w:rsidRPr="007D511A">
              <w:rPr>
                <w:b/>
                <w:sz w:val="18"/>
                <w:szCs w:val="18"/>
                <w:lang w:val="en-US"/>
              </w:rPr>
              <w:t>%</w:t>
            </w:r>
          </w:p>
        </w:tc>
        <w:tc>
          <w:tcPr>
            <w:tcW w:w="1275" w:type="pct"/>
            <w:shd w:val="clear" w:color="auto" w:fill="F7CAAC" w:themeFill="accent2" w:themeFillTint="66"/>
          </w:tcPr>
          <w:p w14:paraId="04A1BABD" w14:textId="77777777" w:rsidR="007D511A" w:rsidRPr="007D511A" w:rsidRDefault="007D511A" w:rsidP="007D511A">
            <w:pPr>
              <w:rPr>
                <w:b/>
                <w:sz w:val="18"/>
                <w:szCs w:val="18"/>
                <w:lang w:val="el-GR"/>
              </w:rPr>
            </w:pPr>
          </w:p>
        </w:tc>
      </w:tr>
      <w:tr w:rsidR="007D511A" w:rsidRPr="007D511A" w14:paraId="6F5F92F6" w14:textId="77777777" w:rsidTr="00B17F28">
        <w:trPr>
          <w:trHeight w:val="624"/>
          <w:jc w:val="center"/>
        </w:trPr>
        <w:tc>
          <w:tcPr>
            <w:tcW w:w="609" w:type="pct"/>
            <w:vAlign w:val="center"/>
          </w:tcPr>
          <w:p w14:paraId="5EBD0D4D" w14:textId="77777777" w:rsidR="007D511A" w:rsidRPr="007D511A" w:rsidRDefault="007D511A" w:rsidP="007D511A">
            <w:pPr>
              <w:rPr>
                <w:b/>
                <w:sz w:val="18"/>
                <w:szCs w:val="18"/>
                <w:lang w:val="en-US"/>
              </w:rPr>
            </w:pPr>
            <w:r w:rsidRPr="007D511A">
              <w:rPr>
                <w:b/>
                <w:sz w:val="18"/>
                <w:szCs w:val="18"/>
                <w:lang w:val="en-US"/>
              </w:rPr>
              <w:t>Γ1</w:t>
            </w:r>
          </w:p>
        </w:tc>
        <w:tc>
          <w:tcPr>
            <w:tcW w:w="2205" w:type="pct"/>
            <w:vAlign w:val="center"/>
          </w:tcPr>
          <w:p w14:paraId="15B41F83" w14:textId="77777777" w:rsidR="007D511A" w:rsidRPr="007D511A" w:rsidRDefault="007D511A" w:rsidP="007D511A">
            <w:pPr>
              <w:rPr>
                <w:sz w:val="18"/>
                <w:szCs w:val="18"/>
                <w:lang w:val="el-GR"/>
              </w:rPr>
            </w:pPr>
            <w:r w:rsidRPr="007D511A">
              <w:rPr>
                <w:sz w:val="18"/>
                <w:szCs w:val="18"/>
                <w:lang w:val="el-GR"/>
              </w:rPr>
              <w:t>Οργάνωση Υλοποίησης Έργου</w:t>
            </w:r>
          </w:p>
        </w:tc>
        <w:tc>
          <w:tcPr>
            <w:tcW w:w="911" w:type="pct"/>
            <w:vAlign w:val="center"/>
          </w:tcPr>
          <w:p w14:paraId="3A29A494" w14:textId="77777777" w:rsidR="007D511A" w:rsidRPr="007D511A" w:rsidRDefault="007D511A" w:rsidP="007D511A">
            <w:pPr>
              <w:rPr>
                <w:sz w:val="18"/>
                <w:szCs w:val="18"/>
                <w:lang w:val="en-US"/>
              </w:rPr>
            </w:pPr>
            <w:r w:rsidRPr="007D511A">
              <w:rPr>
                <w:sz w:val="18"/>
                <w:szCs w:val="18"/>
                <w:lang w:val="el-GR"/>
              </w:rPr>
              <w:t>6</w:t>
            </w:r>
            <w:r w:rsidRPr="007D511A">
              <w:rPr>
                <w:sz w:val="18"/>
                <w:szCs w:val="18"/>
                <w:lang w:val="en-US"/>
              </w:rPr>
              <w:t>%</w:t>
            </w:r>
          </w:p>
        </w:tc>
        <w:tc>
          <w:tcPr>
            <w:tcW w:w="1275" w:type="pct"/>
          </w:tcPr>
          <w:p w14:paraId="6A9BA03F" w14:textId="77777777" w:rsidR="007D511A" w:rsidRPr="007D511A" w:rsidRDefault="007D511A" w:rsidP="007D511A">
            <w:pPr>
              <w:rPr>
                <w:sz w:val="18"/>
                <w:szCs w:val="18"/>
                <w:lang w:val="el-GR"/>
              </w:rPr>
            </w:pPr>
          </w:p>
        </w:tc>
      </w:tr>
      <w:tr w:rsidR="007D511A" w:rsidRPr="007D511A" w14:paraId="314D042A" w14:textId="77777777" w:rsidTr="00B17F28">
        <w:trPr>
          <w:trHeight w:val="624"/>
          <w:jc w:val="center"/>
        </w:trPr>
        <w:tc>
          <w:tcPr>
            <w:tcW w:w="609" w:type="pct"/>
            <w:vAlign w:val="center"/>
          </w:tcPr>
          <w:p w14:paraId="4095CDCB" w14:textId="77777777" w:rsidR="007D511A" w:rsidRPr="007D511A" w:rsidRDefault="007D511A" w:rsidP="007D511A">
            <w:pPr>
              <w:rPr>
                <w:b/>
                <w:sz w:val="18"/>
                <w:szCs w:val="18"/>
                <w:lang w:val="en-US"/>
              </w:rPr>
            </w:pPr>
            <w:r w:rsidRPr="007D511A">
              <w:rPr>
                <w:b/>
                <w:sz w:val="18"/>
                <w:szCs w:val="18"/>
                <w:lang w:val="en-US"/>
              </w:rPr>
              <w:t>Γ2</w:t>
            </w:r>
          </w:p>
        </w:tc>
        <w:tc>
          <w:tcPr>
            <w:tcW w:w="2205" w:type="pct"/>
            <w:vAlign w:val="center"/>
          </w:tcPr>
          <w:p w14:paraId="4E04CA46" w14:textId="77777777" w:rsidR="007D511A" w:rsidRPr="007D511A" w:rsidRDefault="007D511A" w:rsidP="007D511A">
            <w:pPr>
              <w:rPr>
                <w:b/>
                <w:sz w:val="18"/>
                <w:szCs w:val="18"/>
                <w:lang w:val="el-GR"/>
              </w:rPr>
            </w:pPr>
            <w:r w:rsidRPr="007D511A">
              <w:rPr>
                <w:sz w:val="18"/>
                <w:szCs w:val="18"/>
                <w:lang w:val="el-GR"/>
              </w:rPr>
              <w:t>Μεθοδολογία Διοίκησης και Υλοποίησης Έργου - Προτεινόμενο σχήμα Διοίκησης Έργου</w:t>
            </w:r>
          </w:p>
        </w:tc>
        <w:tc>
          <w:tcPr>
            <w:tcW w:w="911" w:type="pct"/>
            <w:vAlign w:val="center"/>
          </w:tcPr>
          <w:p w14:paraId="28D0BDFE" w14:textId="77777777" w:rsidR="007D511A" w:rsidRPr="007D511A" w:rsidRDefault="007D511A" w:rsidP="007D511A">
            <w:pPr>
              <w:rPr>
                <w:sz w:val="18"/>
                <w:szCs w:val="18"/>
                <w:lang w:val="en-US"/>
              </w:rPr>
            </w:pPr>
            <w:r w:rsidRPr="007D511A">
              <w:rPr>
                <w:sz w:val="18"/>
                <w:szCs w:val="18"/>
                <w:lang w:val="el-GR"/>
              </w:rPr>
              <w:t>9</w:t>
            </w:r>
            <w:r w:rsidRPr="007D511A">
              <w:rPr>
                <w:sz w:val="18"/>
                <w:szCs w:val="18"/>
                <w:lang w:val="en-US"/>
              </w:rPr>
              <w:t>%</w:t>
            </w:r>
          </w:p>
        </w:tc>
        <w:tc>
          <w:tcPr>
            <w:tcW w:w="1275" w:type="pct"/>
          </w:tcPr>
          <w:p w14:paraId="6B157597" w14:textId="77777777" w:rsidR="007D511A" w:rsidRPr="007D511A" w:rsidRDefault="007D511A" w:rsidP="007D511A">
            <w:pPr>
              <w:rPr>
                <w:sz w:val="18"/>
                <w:szCs w:val="18"/>
                <w:lang w:val="el-GR"/>
              </w:rPr>
            </w:pPr>
            <w:r w:rsidRPr="007D511A">
              <w:rPr>
                <w:b/>
                <w:bCs/>
                <w:sz w:val="18"/>
                <w:szCs w:val="18"/>
                <w:lang w:val="el-GR"/>
              </w:rPr>
              <w:t>Παράρτημα Ι παράγραφος 7.</w:t>
            </w:r>
            <w:r w:rsidRPr="007D511A">
              <w:rPr>
                <w:b/>
                <w:bCs/>
                <w:sz w:val="18"/>
                <w:szCs w:val="18"/>
                <w:lang w:val="en-US"/>
              </w:rPr>
              <w:t>5</w:t>
            </w:r>
            <w:r w:rsidRPr="007D511A">
              <w:rPr>
                <w:b/>
                <w:bCs/>
                <w:sz w:val="18"/>
                <w:szCs w:val="18"/>
                <w:lang w:val="el-GR"/>
              </w:rPr>
              <w:t>.</w:t>
            </w:r>
            <w:r w:rsidRPr="007D511A">
              <w:rPr>
                <w:b/>
                <w:bCs/>
                <w:sz w:val="18"/>
                <w:szCs w:val="18"/>
                <w:lang w:val="en-US"/>
              </w:rPr>
              <w:t xml:space="preserve">1 </w:t>
            </w:r>
            <w:r w:rsidRPr="007D511A">
              <w:rPr>
                <w:b/>
                <w:bCs/>
                <w:sz w:val="18"/>
                <w:szCs w:val="18"/>
                <w:lang w:val="el-GR"/>
              </w:rPr>
              <w:t>και 7.5.3</w:t>
            </w:r>
          </w:p>
        </w:tc>
      </w:tr>
      <w:tr w:rsidR="007D511A" w:rsidRPr="007D511A" w14:paraId="45B73975" w14:textId="77777777" w:rsidTr="00B17F28">
        <w:trPr>
          <w:trHeight w:val="421"/>
          <w:jc w:val="center"/>
        </w:trPr>
        <w:tc>
          <w:tcPr>
            <w:tcW w:w="2814" w:type="pct"/>
            <w:gridSpan w:val="2"/>
            <w:shd w:val="clear" w:color="auto" w:fill="C0C0C0"/>
          </w:tcPr>
          <w:p w14:paraId="72A57EB8" w14:textId="77777777" w:rsidR="007D511A" w:rsidRPr="007D511A" w:rsidRDefault="007D511A" w:rsidP="007D511A">
            <w:pPr>
              <w:rPr>
                <w:b/>
                <w:sz w:val="18"/>
                <w:szCs w:val="18"/>
                <w:lang w:val="el-GR"/>
              </w:rPr>
            </w:pPr>
            <w:r w:rsidRPr="007D511A">
              <w:rPr>
                <w:b/>
                <w:sz w:val="18"/>
                <w:szCs w:val="18"/>
                <w:lang w:val="el-GR"/>
              </w:rPr>
              <w:t xml:space="preserve">ΣΥΝΟΛΟ </w:t>
            </w:r>
          </w:p>
        </w:tc>
        <w:tc>
          <w:tcPr>
            <w:tcW w:w="911" w:type="pct"/>
            <w:shd w:val="clear" w:color="auto" w:fill="C0C0C0"/>
          </w:tcPr>
          <w:p w14:paraId="51FB5347" w14:textId="77777777" w:rsidR="007D511A" w:rsidRPr="007D511A" w:rsidRDefault="007D511A" w:rsidP="007D511A">
            <w:pPr>
              <w:rPr>
                <w:b/>
                <w:sz w:val="18"/>
                <w:szCs w:val="18"/>
                <w:lang w:val="el-GR"/>
              </w:rPr>
            </w:pPr>
            <w:r w:rsidRPr="007D511A">
              <w:rPr>
                <w:b/>
                <w:sz w:val="18"/>
                <w:szCs w:val="18"/>
                <w:lang w:val="el-GR"/>
              </w:rPr>
              <w:t>100%</w:t>
            </w:r>
          </w:p>
        </w:tc>
        <w:tc>
          <w:tcPr>
            <w:tcW w:w="1275" w:type="pct"/>
            <w:shd w:val="clear" w:color="auto" w:fill="C0C0C0"/>
          </w:tcPr>
          <w:p w14:paraId="31B69D24" w14:textId="77777777" w:rsidR="007D511A" w:rsidRPr="007D511A" w:rsidRDefault="007D511A" w:rsidP="007D511A">
            <w:pPr>
              <w:rPr>
                <w:b/>
                <w:sz w:val="18"/>
                <w:szCs w:val="18"/>
                <w:lang w:val="el-GR"/>
              </w:rPr>
            </w:pPr>
          </w:p>
        </w:tc>
      </w:tr>
    </w:tbl>
    <w:p w14:paraId="21240D01" w14:textId="77777777" w:rsidR="007D511A" w:rsidRDefault="007D511A" w:rsidP="007D511A">
      <w:pPr>
        <w:rPr>
          <w:lang w:val="en-US"/>
        </w:rPr>
      </w:pPr>
    </w:p>
    <w:p w14:paraId="14F945A0" w14:textId="77777777" w:rsidR="004E6484" w:rsidRPr="007D511A" w:rsidRDefault="004E6484" w:rsidP="007D511A">
      <w:pPr>
        <w:rPr>
          <w:lang w:val="en-US"/>
        </w:rPr>
      </w:pPr>
    </w:p>
    <w:p w14:paraId="7F13AE7C" w14:textId="77777777" w:rsidR="007D511A" w:rsidRPr="004E6484" w:rsidRDefault="007D511A" w:rsidP="007D511A">
      <w:pPr>
        <w:rPr>
          <w:b/>
          <w:u w:val="single"/>
          <w:lang w:val="el-GR"/>
        </w:rPr>
      </w:pPr>
      <w:r w:rsidRPr="004E6484">
        <w:rPr>
          <w:b/>
          <w:u w:val="single"/>
          <w:lang w:val="el-GR"/>
        </w:rPr>
        <w:t xml:space="preserve">Επεξήγηση Κριτηρίων: </w:t>
      </w:r>
    </w:p>
    <w:p w14:paraId="3119C40F" w14:textId="77777777" w:rsidR="007D511A" w:rsidRDefault="007D511A" w:rsidP="007D511A">
      <w:pPr>
        <w:rPr>
          <w:lang w:val="el-GR"/>
        </w:rPr>
      </w:pPr>
      <w:r w:rsidRPr="007D511A">
        <w:rPr>
          <w:lang w:val="el-GR"/>
        </w:rPr>
        <w:t>Ανά κατηγορία και κριτήριο αξιολογούνται:</w:t>
      </w:r>
    </w:p>
    <w:p w14:paraId="0D97A49D" w14:textId="77777777" w:rsidR="006168D8" w:rsidRPr="007D511A" w:rsidRDefault="006168D8" w:rsidP="007D511A">
      <w:pPr>
        <w:rPr>
          <w:lang w:val="el-GR"/>
        </w:rPr>
      </w:pPr>
    </w:p>
    <w:tbl>
      <w:tblPr>
        <w:tblW w:w="9855" w:type="dxa"/>
        <w:tblLayout w:type="fixed"/>
        <w:tblLook w:val="01E0" w:firstRow="1" w:lastRow="1" w:firstColumn="1" w:lastColumn="1" w:noHBand="0" w:noVBand="0"/>
      </w:tblPr>
      <w:tblGrid>
        <w:gridCol w:w="9855"/>
      </w:tblGrid>
      <w:tr w:rsidR="007D511A" w:rsidRPr="00784C5C" w14:paraId="787E8C7D" w14:textId="77777777" w:rsidTr="00B17F28">
        <w:trPr>
          <w:trHeight w:val="393"/>
        </w:trPr>
        <w:tc>
          <w:tcPr>
            <w:tcW w:w="9855" w:type="dxa"/>
            <w:shd w:val="clear" w:color="auto" w:fill="E6E6E6"/>
          </w:tcPr>
          <w:p w14:paraId="44833469" w14:textId="512C9C49" w:rsidR="007D511A" w:rsidRPr="007D511A" w:rsidRDefault="007D511A" w:rsidP="007D511A">
            <w:pPr>
              <w:rPr>
                <w:u w:val="single"/>
                <w:lang w:val="el-GR"/>
              </w:rPr>
            </w:pPr>
            <w:r w:rsidRPr="007D511A">
              <w:rPr>
                <w:u w:val="single"/>
                <w:lang w:val="el-GR"/>
              </w:rPr>
              <w:br w:type="page"/>
            </w:r>
            <w:r w:rsidRPr="007D511A">
              <w:rPr>
                <w:b/>
                <w:lang w:val="el-GR"/>
              </w:rPr>
              <w:t xml:space="preserve">Ομάδα Α - </w:t>
            </w:r>
            <w:r w:rsidR="006D4CD2" w:rsidRPr="006D4CD2">
              <w:rPr>
                <w:b/>
                <w:lang w:val="el-GR"/>
              </w:rPr>
              <w:t>Γενικές Αρχές &amp; Απαιτήσεις</w:t>
            </w:r>
          </w:p>
        </w:tc>
      </w:tr>
      <w:tr w:rsidR="007D511A" w:rsidRPr="00784C5C" w14:paraId="0F46D166" w14:textId="77777777" w:rsidTr="00B17F28">
        <w:tc>
          <w:tcPr>
            <w:tcW w:w="9855" w:type="dxa"/>
          </w:tcPr>
          <w:p w14:paraId="29E08A47" w14:textId="230F016B" w:rsidR="007D511A" w:rsidRPr="007D511A" w:rsidRDefault="007D511A" w:rsidP="007D511A">
            <w:pPr>
              <w:rPr>
                <w:lang w:val="el-GR"/>
              </w:rPr>
            </w:pPr>
            <w:r w:rsidRPr="007D511A">
              <w:rPr>
                <w:b/>
                <w:lang w:val="el-GR"/>
              </w:rPr>
              <w:t>Α1</w:t>
            </w:r>
            <w:r w:rsidR="00936162">
              <w:rPr>
                <w:b/>
                <w:lang w:val="el-GR"/>
              </w:rPr>
              <w:t>.</w:t>
            </w:r>
            <w:r w:rsidRPr="007D511A">
              <w:rPr>
                <w:b/>
                <w:lang w:val="el-GR"/>
              </w:rPr>
              <w:t xml:space="preserve"> </w:t>
            </w:r>
            <w:r w:rsidR="00936162" w:rsidRPr="00936162">
              <w:rPr>
                <w:b/>
                <w:lang w:val="el-GR"/>
              </w:rPr>
              <w:t>Κατανόηση περιβάλλοντος και ειδικών απαιτήσεων έργου</w:t>
            </w:r>
          </w:p>
          <w:p w14:paraId="13A07F78" w14:textId="68AB68DE" w:rsidR="007D511A" w:rsidRPr="007D511A" w:rsidRDefault="007D511A" w:rsidP="00936162">
            <w:pPr>
              <w:rPr>
                <w:lang w:val="el-GR"/>
              </w:rPr>
            </w:pPr>
            <w:r w:rsidRPr="007D511A">
              <w:rPr>
                <w:lang w:val="el-GR"/>
              </w:rPr>
              <w:t>Το κριτήριο Α1 αξιολογεί το βαθμό της κατανόησης των ειδικών απαιτήσεων του πλαισίου (context), τη στοχευμένη προσέγγιση στις ιδιαιτερότητες και την αναγνώριση-ανάλυση των ειδικών θεμάτων (κίνδυνοι, κρίσιμοι παράγοντες) που σχετίζονται με το συγκεκριμένο έργο.</w:t>
            </w:r>
          </w:p>
        </w:tc>
      </w:tr>
      <w:tr w:rsidR="007D511A" w:rsidRPr="007C3904" w14:paraId="527B0DFD" w14:textId="77777777" w:rsidTr="00B17F28">
        <w:tc>
          <w:tcPr>
            <w:tcW w:w="9855" w:type="dxa"/>
            <w:shd w:val="clear" w:color="auto" w:fill="D9D9D9" w:themeFill="background1" w:themeFillShade="D9"/>
          </w:tcPr>
          <w:p w14:paraId="2ADBEF60" w14:textId="69676EC4" w:rsidR="007D511A" w:rsidRPr="007D511A" w:rsidRDefault="007D511A" w:rsidP="007D511A">
            <w:pPr>
              <w:rPr>
                <w:b/>
                <w:lang w:val="el-GR"/>
              </w:rPr>
            </w:pPr>
            <w:r w:rsidRPr="007D511A">
              <w:rPr>
                <w:b/>
                <w:lang w:val="el-GR"/>
              </w:rPr>
              <w:t>Ομάδα Β</w:t>
            </w:r>
            <w:r w:rsidR="00E27E8C">
              <w:rPr>
                <w:b/>
                <w:lang w:val="el-GR"/>
              </w:rPr>
              <w:t xml:space="preserve"> </w:t>
            </w:r>
            <w:r w:rsidR="00E27E8C" w:rsidRPr="007D511A">
              <w:rPr>
                <w:b/>
                <w:lang w:val="el-GR"/>
              </w:rPr>
              <w:t>-</w:t>
            </w:r>
            <w:r w:rsidRPr="007D511A">
              <w:rPr>
                <w:b/>
                <w:lang w:val="el-GR"/>
              </w:rPr>
              <w:t xml:space="preserve"> </w:t>
            </w:r>
            <w:r w:rsidR="00E27E8C" w:rsidRPr="00E27E8C">
              <w:rPr>
                <w:b/>
                <w:lang w:val="el-GR"/>
              </w:rPr>
              <w:t>Προσφερόμενες υπηρεσίες</w:t>
            </w:r>
          </w:p>
        </w:tc>
      </w:tr>
      <w:tr w:rsidR="007D511A" w:rsidRPr="00784C5C" w14:paraId="78BD4A92" w14:textId="77777777" w:rsidTr="00B17F28">
        <w:tc>
          <w:tcPr>
            <w:tcW w:w="9855" w:type="dxa"/>
          </w:tcPr>
          <w:p w14:paraId="55D49420" w14:textId="77777777" w:rsidR="007D511A" w:rsidRPr="007D511A" w:rsidRDefault="007D511A" w:rsidP="007D511A">
            <w:pPr>
              <w:rPr>
                <w:b/>
                <w:bCs/>
                <w:lang w:val="el-GR"/>
              </w:rPr>
            </w:pPr>
            <w:r w:rsidRPr="007D511A">
              <w:rPr>
                <w:b/>
                <w:bCs/>
                <w:lang w:val="el-GR"/>
              </w:rPr>
              <w:t>Β1. Υπηρεσίες SOC-as-a-Service - Συλλογή και συσχέτιση αρχείων καταγραφής  </w:t>
            </w:r>
          </w:p>
          <w:p w14:paraId="57437B12" w14:textId="77777777" w:rsidR="007D511A" w:rsidRPr="007D511A" w:rsidRDefault="007D511A" w:rsidP="007D511A">
            <w:pPr>
              <w:rPr>
                <w:lang w:val="el-GR"/>
              </w:rPr>
            </w:pPr>
            <w:r w:rsidRPr="007D511A">
              <w:rPr>
                <w:lang w:val="el-GR"/>
              </w:rPr>
              <w:t>Το κριτήριο Β1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7.3.1.1 του Παραρτήματος I της διακήρυξης.</w:t>
            </w:r>
          </w:p>
          <w:p w14:paraId="52D54D83" w14:textId="77777777" w:rsidR="007D511A" w:rsidRPr="007D511A" w:rsidRDefault="007D511A" w:rsidP="007D511A">
            <w:pPr>
              <w:rPr>
                <w:b/>
                <w:bCs/>
                <w:lang w:val="el-GR"/>
              </w:rPr>
            </w:pPr>
            <w:r w:rsidRPr="007D511A">
              <w:rPr>
                <w:b/>
                <w:bCs/>
                <w:lang w:val="el-GR"/>
              </w:rPr>
              <w:t>Β2. Υπηρεσίες SOC-as-a-Service - Ανίχνευση &amp; Παρακολούθηση Απειλών  </w:t>
            </w:r>
          </w:p>
          <w:p w14:paraId="5C0B6A9D" w14:textId="77777777" w:rsidR="007D511A" w:rsidRPr="007D511A" w:rsidRDefault="007D511A" w:rsidP="007D511A">
            <w:pPr>
              <w:rPr>
                <w:lang w:val="el-GR"/>
              </w:rPr>
            </w:pPr>
            <w:r w:rsidRPr="007D511A">
              <w:rPr>
                <w:lang w:val="el-GR"/>
              </w:rPr>
              <w:t>Αξιολογείται η κάλυψη των προδιαγραφών του κεφαλαίου 7.3.1.2  του Παραρτήματος Ι της διακήρυξης.</w:t>
            </w:r>
          </w:p>
          <w:p w14:paraId="3D05E293" w14:textId="77777777" w:rsidR="007D511A" w:rsidRPr="007D511A" w:rsidRDefault="007D511A" w:rsidP="007D511A">
            <w:pPr>
              <w:rPr>
                <w:lang w:val="el-GR"/>
              </w:rPr>
            </w:pPr>
            <w:r w:rsidRPr="007D511A">
              <w:rPr>
                <w:lang w:val="el-GR"/>
              </w:rPr>
              <w:t>Το κριτήριο Β2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και ειδικότερα η τεκμηρίωση για τη συνεχή τροφοδότηση του συστήματος με διαφορετικά Threat Intelligence feeds. </w:t>
            </w:r>
          </w:p>
          <w:p w14:paraId="25D1FD91" w14:textId="77777777" w:rsidR="007D511A" w:rsidRPr="007D511A" w:rsidRDefault="007D511A" w:rsidP="007D511A">
            <w:pPr>
              <w:rPr>
                <w:b/>
                <w:bCs/>
                <w:lang w:val="en-US"/>
              </w:rPr>
            </w:pPr>
            <w:r w:rsidRPr="007D511A">
              <w:rPr>
                <w:b/>
                <w:bCs/>
                <w:lang w:val="el-GR"/>
              </w:rPr>
              <w:t>Β</w:t>
            </w:r>
            <w:r w:rsidRPr="007D511A">
              <w:rPr>
                <w:b/>
                <w:bCs/>
                <w:lang w:val="en-US"/>
              </w:rPr>
              <w:t xml:space="preserve">3. </w:t>
            </w:r>
            <w:r w:rsidRPr="007D511A">
              <w:rPr>
                <w:b/>
                <w:bCs/>
                <w:lang w:val="el-GR"/>
              </w:rPr>
              <w:t>Υπηρεσίες</w:t>
            </w:r>
            <w:r w:rsidRPr="007D511A">
              <w:rPr>
                <w:b/>
                <w:bCs/>
                <w:lang w:val="en-US"/>
              </w:rPr>
              <w:t xml:space="preserve"> SOC-as-a-Service - </w:t>
            </w:r>
            <w:r w:rsidRPr="007D511A">
              <w:rPr>
                <w:b/>
                <w:bCs/>
                <w:lang w:val="el-GR"/>
              </w:rPr>
              <w:t>Ανταπόκριση</w:t>
            </w:r>
            <w:r w:rsidRPr="007D511A">
              <w:rPr>
                <w:b/>
                <w:bCs/>
                <w:lang w:val="en-US"/>
              </w:rPr>
              <w:t xml:space="preserve"> </w:t>
            </w:r>
            <w:r w:rsidRPr="007D511A">
              <w:rPr>
                <w:b/>
                <w:bCs/>
                <w:lang w:val="el-GR"/>
              </w:rPr>
              <w:t>σε</w:t>
            </w:r>
            <w:r w:rsidRPr="007D511A">
              <w:rPr>
                <w:b/>
                <w:bCs/>
                <w:lang w:val="en-US"/>
              </w:rPr>
              <w:t xml:space="preserve"> </w:t>
            </w:r>
            <w:r w:rsidRPr="007D511A">
              <w:rPr>
                <w:b/>
                <w:bCs/>
                <w:lang w:val="el-GR"/>
              </w:rPr>
              <w:t>Περιστατικά</w:t>
            </w:r>
            <w:r w:rsidRPr="007D511A">
              <w:rPr>
                <w:b/>
                <w:bCs/>
                <w:lang w:val="en-US"/>
              </w:rPr>
              <w:t xml:space="preserve"> (Incident Response - IR)  </w:t>
            </w:r>
          </w:p>
          <w:p w14:paraId="03F96731" w14:textId="77777777" w:rsidR="007D511A" w:rsidRPr="007D511A" w:rsidRDefault="007D511A" w:rsidP="007D511A">
            <w:pPr>
              <w:rPr>
                <w:lang w:val="el-GR"/>
              </w:rPr>
            </w:pPr>
            <w:r w:rsidRPr="007D511A">
              <w:rPr>
                <w:lang w:val="el-GR"/>
              </w:rPr>
              <w:t>Το κριτήριο Β3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7.3.1.3 του Παραρτήματος I της διακήρυξης.</w:t>
            </w:r>
          </w:p>
          <w:p w14:paraId="11F8692B" w14:textId="77777777" w:rsidR="007D511A" w:rsidRPr="007D511A" w:rsidRDefault="007D511A" w:rsidP="007D511A">
            <w:pPr>
              <w:rPr>
                <w:b/>
                <w:bCs/>
                <w:lang w:val="el-GR"/>
              </w:rPr>
            </w:pPr>
            <w:r w:rsidRPr="007D511A">
              <w:rPr>
                <w:b/>
                <w:bCs/>
                <w:lang w:val="el-GR"/>
              </w:rPr>
              <w:t>Β4. Υπηρεσίες SOC-as-a-Service -  Αξιολόγηση Ευπαθειών  </w:t>
            </w:r>
          </w:p>
          <w:p w14:paraId="01E74A1A" w14:textId="77777777" w:rsidR="007D511A" w:rsidRPr="007D511A" w:rsidRDefault="007D511A" w:rsidP="007D511A">
            <w:pPr>
              <w:rPr>
                <w:lang w:val="el-GR"/>
              </w:rPr>
            </w:pPr>
            <w:r w:rsidRPr="007D511A">
              <w:rPr>
                <w:lang w:val="el-GR"/>
              </w:rPr>
              <w:t>Το κριτήριο Β4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7.3.1.4 του Παραρτήματος I της διακήρυξης.</w:t>
            </w:r>
          </w:p>
          <w:p w14:paraId="211272C2" w14:textId="77777777" w:rsidR="007D511A" w:rsidRPr="007D511A" w:rsidRDefault="007D511A" w:rsidP="007D511A">
            <w:pPr>
              <w:rPr>
                <w:b/>
                <w:bCs/>
                <w:lang w:val="el-GR"/>
              </w:rPr>
            </w:pPr>
            <w:r w:rsidRPr="007D511A">
              <w:rPr>
                <w:b/>
                <w:bCs/>
                <w:lang w:val="el-GR"/>
              </w:rPr>
              <w:t>Β5. Υπηρεσίες SOC-as-a-Service -  Πληροφορίες Απειλών</w:t>
            </w:r>
          </w:p>
          <w:p w14:paraId="5BC92F81" w14:textId="77777777" w:rsidR="007D511A" w:rsidRPr="007D511A" w:rsidRDefault="007D511A" w:rsidP="007D511A">
            <w:pPr>
              <w:rPr>
                <w:lang w:val="el-GR"/>
              </w:rPr>
            </w:pPr>
            <w:r w:rsidRPr="007D511A">
              <w:rPr>
                <w:lang w:val="el-GR"/>
              </w:rPr>
              <w:t>Το κριτήριο Β5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7.3.1.5 του Παραρτήματος I της διακήρυξης.</w:t>
            </w:r>
          </w:p>
          <w:p w14:paraId="50304D17" w14:textId="77777777" w:rsidR="007D511A" w:rsidRPr="007D511A" w:rsidRDefault="007D511A" w:rsidP="007D511A">
            <w:pPr>
              <w:rPr>
                <w:b/>
                <w:bCs/>
                <w:lang w:val="el-GR"/>
              </w:rPr>
            </w:pPr>
            <w:r w:rsidRPr="007D511A">
              <w:rPr>
                <w:b/>
                <w:bCs/>
              </w:rPr>
              <w:t>B</w:t>
            </w:r>
            <w:r w:rsidRPr="007D511A">
              <w:rPr>
                <w:b/>
                <w:bCs/>
                <w:lang w:val="el-GR"/>
              </w:rPr>
              <w:t xml:space="preserve">6. Υπηρεσίες </w:t>
            </w:r>
            <w:r w:rsidRPr="007D511A">
              <w:rPr>
                <w:b/>
                <w:bCs/>
              </w:rPr>
              <w:t>SOC</w:t>
            </w:r>
            <w:r w:rsidRPr="007D511A">
              <w:rPr>
                <w:b/>
                <w:bCs/>
                <w:lang w:val="el-GR"/>
              </w:rPr>
              <w:t>-</w:t>
            </w:r>
            <w:r w:rsidRPr="007D511A">
              <w:rPr>
                <w:b/>
                <w:bCs/>
              </w:rPr>
              <w:t>as</w:t>
            </w:r>
            <w:r w:rsidRPr="007D511A">
              <w:rPr>
                <w:b/>
                <w:bCs/>
                <w:lang w:val="el-GR"/>
              </w:rPr>
              <w:t>-</w:t>
            </w:r>
            <w:r w:rsidRPr="007D511A">
              <w:rPr>
                <w:b/>
                <w:bCs/>
              </w:rPr>
              <w:t>a</w:t>
            </w:r>
            <w:r w:rsidRPr="007D511A">
              <w:rPr>
                <w:b/>
                <w:bCs/>
                <w:lang w:val="el-GR"/>
              </w:rPr>
              <w:t>-</w:t>
            </w:r>
            <w:r w:rsidRPr="007D511A">
              <w:rPr>
                <w:b/>
                <w:bCs/>
              </w:rPr>
              <w:t>Service</w:t>
            </w:r>
            <w:r w:rsidRPr="007D511A">
              <w:rPr>
                <w:b/>
                <w:bCs/>
                <w:lang w:val="el-GR"/>
              </w:rPr>
              <w:t xml:space="preserve"> -</w:t>
            </w:r>
            <w:r w:rsidRPr="007D511A">
              <w:rPr>
                <w:b/>
                <w:bCs/>
              </w:rPr>
              <w:t> </w:t>
            </w:r>
            <w:r w:rsidRPr="007D511A">
              <w:rPr>
                <w:b/>
                <w:bCs/>
                <w:lang w:val="el-GR"/>
              </w:rPr>
              <w:t>Διαχείριση Αρχείων Καταγραφής </w:t>
            </w:r>
          </w:p>
          <w:p w14:paraId="680A5467" w14:textId="77777777" w:rsidR="007D511A" w:rsidRPr="007D511A" w:rsidRDefault="007D511A" w:rsidP="007D511A">
            <w:pPr>
              <w:rPr>
                <w:lang w:val="el-GR"/>
              </w:rPr>
            </w:pPr>
            <w:r w:rsidRPr="007D511A">
              <w:rPr>
                <w:lang w:val="el-GR"/>
              </w:rPr>
              <w:t>Αξιολογείται η κάλυψη των προδιαγραφών του κεφαλαίου 7.3.1.6  του Παραρτήματος Ι της διακήρυξης.</w:t>
            </w:r>
          </w:p>
          <w:p w14:paraId="6F54E695" w14:textId="77777777" w:rsidR="007D511A" w:rsidRPr="007D511A" w:rsidRDefault="007D511A" w:rsidP="007D511A">
            <w:pPr>
              <w:rPr>
                <w:lang w:val="el-GR"/>
              </w:rPr>
            </w:pPr>
            <w:r w:rsidRPr="007D511A">
              <w:rPr>
                <w:lang w:val="el-GR"/>
              </w:rPr>
              <w:t>Tο κριτήριο Β6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και ειδικότερα η τεκμηρίωση αναφορά στη μεθοδολογία για την εξασφάλιση της ακεραιότητας και της εμπιστευτικότητας των αρχείων καταγραφής, και η αναφορά των κατάλληλων μηχανισμών πρόσβασης και ελέγχου που θα εφαρμοστούν.  </w:t>
            </w:r>
          </w:p>
          <w:p w14:paraId="271EC2F0" w14:textId="77777777" w:rsidR="007D511A" w:rsidRPr="007D511A" w:rsidRDefault="007D511A" w:rsidP="007D511A">
            <w:pPr>
              <w:rPr>
                <w:b/>
                <w:bCs/>
                <w:lang w:val="en-US"/>
              </w:rPr>
            </w:pPr>
            <w:r w:rsidRPr="007D511A">
              <w:rPr>
                <w:b/>
                <w:bCs/>
                <w:lang w:val="el-GR"/>
              </w:rPr>
              <w:t>Β</w:t>
            </w:r>
            <w:r w:rsidRPr="007D511A">
              <w:rPr>
                <w:b/>
                <w:bCs/>
                <w:lang w:val="en-US"/>
              </w:rPr>
              <w:t xml:space="preserve">7. </w:t>
            </w:r>
            <w:r w:rsidRPr="007D511A">
              <w:rPr>
                <w:b/>
                <w:bCs/>
                <w:lang w:val="el-GR"/>
              </w:rPr>
              <w:t>Υπηρεσίες</w:t>
            </w:r>
            <w:r w:rsidRPr="007D511A">
              <w:rPr>
                <w:b/>
                <w:bCs/>
                <w:lang w:val="en-US"/>
              </w:rPr>
              <w:t xml:space="preserve"> SOC-as-a-Service - A</w:t>
            </w:r>
            <w:r w:rsidRPr="007D511A">
              <w:rPr>
                <w:b/>
                <w:bCs/>
                <w:lang w:val="el-GR"/>
              </w:rPr>
              <w:t>ναφορές</w:t>
            </w:r>
            <w:r w:rsidRPr="007D511A">
              <w:rPr>
                <w:b/>
                <w:bCs/>
                <w:lang w:val="en-US"/>
              </w:rPr>
              <w:t xml:space="preserve"> &amp; Analytics</w:t>
            </w:r>
          </w:p>
          <w:p w14:paraId="62293EBD" w14:textId="77777777" w:rsidR="007D511A" w:rsidRPr="007D511A" w:rsidRDefault="007D511A" w:rsidP="007D511A">
            <w:pPr>
              <w:rPr>
                <w:lang w:val="el-GR"/>
              </w:rPr>
            </w:pPr>
            <w:r w:rsidRPr="007D511A">
              <w:rPr>
                <w:lang w:val="el-GR"/>
              </w:rPr>
              <w:t>Το κριτήριο Β7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7.3.1.7 του Παραρτήματος I της διακήρυξης.</w:t>
            </w:r>
          </w:p>
          <w:p w14:paraId="6358B26C" w14:textId="77777777" w:rsidR="007D511A" w:rsidRPr="007D511A" w:rsidRDefault="007D511A" w:rsidP="007D511A">
            <w:pPr>
              <w:rPr>
                <w:b/>
                <w:bCs/>
                <w:lang w:val="el-GR"/>
              </w:rPr>
            </w:pPr>
            <w:r w:rsidRPr="007D511A">
              <w:rPr>
                <w:b/>
                <w:bCs/>
              </w:rPr>
              <w:t>B</w:t>
            </w:r>
            <w:r w:rsidRPr="007D511A">
              <w:rPr>
                <w:b/>
                <w:bCs/>
                <w:lang w:val="el-GR"/>
              </w:rPr>
              <w:t>8.</w:t>
            </w:r>
            <w:r w:rsidRPr="007D511A">
              <w:rPr>
                <w:b/>
                <w:bCs/>
              </w:rPr>
              <w:t> </w:t>
            </w:r>
            <w:r w:rsidRPr="007D511A">
              <w:rPr>
                <w:b/>
                <w:bCs/>
                <w:lang w:val="el-GR"/>
              </w:rPr>
              <w:t xml:space="preserve">Υπηρεσίες </w:t>
            </w:r>
            <w:r w:rsidRPr="007D511A">
              <w:rPr>
                <w:b/>
                <w:bCs/>
              </w:rPr>
              <w:t>SOC</w:t>
            </w:r>
            <w:r w:rsidRPr="007D511A">
              <w:rPr>
                <w:b/>
                <w:bCs/>
                <w:lang w:val="el-GR"/>
              </w:rPr>
              <w:t>-</w:t>
            </w:r>
            <w:r w:rsidRPr="007D511A">
              <w:rPr>
                <w:b/>
                <w:bCs/>
              </w:rPr>
              <w:t>as</w:t>
            </w:r>
            <w:r w:rsidRPr="007D511A">
              <w:rPr>
                <w:b/>
                <w:bCs/>
                <w:lang w:val="el-GR"/>
              </w:rPr>
              <w:t>-</w:t>
            </w:r>
            <w:r w:rsidRPr="007D511A">
              <w:rPr>
                <w:b/>
                <w:bCs/>
              </w:rPr>
              <w:t>a</w:t>
            </w:r>
            <w:r w:rsidRPr="007D511A">
              <w:rPr>
                <w:b/>
                <w:bCs/>
                <w:lang w:val="el-GR"/>
              </w:rPr>
              <w:t>-</w:t>
            </w:r>
            <w:r w:rsidRPr="007D511A">
              <w:rPr>
                <w:b/>
                <w:bCs/>
              </w:rPr>
              <w:t>Service</w:t>
            </w:r>
            <w:r w:rsidRPr="007D511A">
              <w:rPr>
                <w:b/>
                <w:bCs/>
                <w:lang w:val="el-GR"/>
              </w:rPr>
              <w:t xml:space="preserve"> -</w:t>
            </w:r>
            <w:r w:rsidRPr="007D511A">
              <w:rPr>
                <w:b/>
                <w:bCs/>
              </w:rPr>
              <w:t> </w:t>
            </w:r>
            <w:r w:rsidRPr="007D511A">
              <w:rPr>
                <w:b/>
                <w:bCs/>
                <w:lang w:val="el-GR"/>
              </w:rPr>
              <w:t>Υποστήριξη ανάλυσης τάσεων και εντοπισμού περιοχών προς βελτίωση μέσω advanced analytics - Συνεχής Βελτίωση</w:t>
            </w:r>
          </w:p>
          <w:p w14:paraId="5CC1CA4D" w14:textId="77777777" w:rsidR="007D511A" w:rsidRPr="007D511A" w:rsidRDefault="007D511A" w:rsidP="007D511A">
            <w:pPr>
              <w:rPr>
                <w:lang w:val="el-GR"/>
              </w:rPr>
            </w:pPr>
            <w:r w:rsidRPr="007D511A">
              <w:rPr>
                <w:lang w:val="el-GR"/>
              </w:rPr>
              <w:t>Αξιολογείται η κάλυψη των προδιαγραφών του κεφαλαίου 7.3.1.8  του Παραρτήματος Ι της διακήρυξης.</w:t>
            </w:r>
          </w:p>
          <w:p w14:paraId="117AC97D" w14:textId="77777777" w:rsidR="007D511A" w:rsidRPr="007D511A" w:rsidRDefault="007D511A" w:rsidP="007D511A">
            <w:pPr>
              <w:rPr>
                <w:lang w:val="el-GR"/>
              </w:rPr>
            </w:pPr>
            <w:r w:rsidRPr="007D511A">
              <w:rPr>
                <w:lang w:val="el-GR"/>
              </w:rPr>
              <w:t>Tο κριτήριο Β8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και ειδικότερα οι μεθοδολογίες που θα προταθούν για</w:t>
            </w:r>
          </w:p>
          <w:p w14:paraId="2E9067E6" w14:textId="77777777" w:rsidR="007D511A" w:rsidRPr="007D511A" w:rsidRDefault="007D511A" w:rsidP="00BA73EE">
            <w:pPr>
              <w:numPr>
                <w:ilvl w:val="0"/>
                <w:numId w:val="24"/>
              </w:numPr>
              <w:tabs>
                <w:tab w:val="num" w:pos="604"/>
                <w:tab w:val="num" w:pos="720"/>
              </w:tabs>
              <w:rPr>
                <w:lang w:val="el-GR"/>
              </w:rPr>
            </w:pPr>
            <w:r w:rsidRPr="007D511A">
              <w:rPr>
                <w:lang w:val="el-GR"/>
              </w:rPr>
              <w:t>Τακτική αναθεώρηση και επικαιροποίηση των κανόνων ανίχνευσης και των σεναρίων απειλών.</w:t>
            </w:r>
          </w:p>
          <w:p w14:paraId="74EEB1D3" w14:textId="77777777" w:rsidR="007D511A" w:rsidRPr="007D511A" w:rsidRDefault="007D511A" w:rsidP="00BA73EE">
            <w:pPr>
              <w:numPr>
                <w:ilvl w:val="0"/>
                <w:numId w:val="24"/>
              </w:numPr>
              <w:tabs>
                <w:tab w:val="num" w:pos="604"/>
              </w:tabs>
              <w:rPr>
                <w:lang w:val="el-GR"/>
              </w:rPr>
            </w:pPr>
            <w:r w:rsidRPr="007D511A">
              <w:rPr>
                <w:lang w:val="el-GR"/>
              </w:rPr>
              <w:t>Ανάπτυξη νέων use cases και playbooks βάσει των παρατηρούμενων τάσεων και των lessons learned από πραγματικά περιστατικά.</w:t>
            </w:r>
          </w:p>
          <w:p w14:paraId="0428F29A" w14:textId="77777777" w:rsidR="007D511A" w:rsidRPr="007D511A" w:rsidRDefault="007D511A" w:rsidP="007D511A">
            <w:pPr>
              <w:rPr>
                <w:b/>
                <w:bCs/>
                <w:lang w:val="el-GR"/>
              </w:rPr>
            </w:pPr>
            <w:r w:rsidRPr="007D511A">
              <w:rPr>
                <w:b/>
                <w:bCs/>
              </w:rPr>
              <w:t>B</w:t>
            </w:r>
            <w:r w:rsidRPr="007D511A">
              <w:rPr>
                <w:b/>
                <w:bCs/>
                <w:lang w:val="el-GR"/>
              </w:rPr>
              <w:t>9.</w:t>
            </w:r>
            <w:r w:rsidRPr="007D511A">
              <w:rPr>
                <w:b/>
                <w:bCs/>
              </w:rPr>
              <w:t> </w:t>
            </w:r>
            <w:r w:rsidRPr="007D511A">
              <w:rPr>
                <w:b/>
                <w:bCs/>
                <w:lang w:val="el-GR"/>
              </w:rPr>
              <w:t xml:space="preserve">Υπηρεσίες </w:t>
            </w:r>
            <w:r w:rsidRPr="007D511A">
              <w:rPr>
                <w:b/>
                <w:bCs/>
              </w:rPr>
              <w:t>SOC</w:t>
            </w:r>
            <w:r w:rsidRPr="007D511A">
              <w:rPr>
                <w:b/>
                <w:bCs/>
                <w:lang w:val="el-GR"/>
              </w:rPr>
              <w:t>-</w:t>
            </w:r>
            <w:r w:rsidRPr="007D511A">
              <w:rPr>
                <w:b/>
                <w:bCs/>
              </w:rPr>
              <w:t>as</w:t>
            </w:r>
            <w:r w:rsidRPr="007D511A">
              <w:rPr>
                <w:b/>
                <w:bCs/>
                <w:lang w:val="el-GR"/>
              </w:rPr>
              <w:t>-</w:t>
            </w:r>
            <w:r w:rsidRPr="007D511A">
              <w:rPr>
                <w:b/>
                <w:bCs/>
              </w:rPr>
              <w:t>a</w:t>
            </w:r>
            <w:r w:rsidRPr="007D511A">
              <w:rPr>
                <w:b/>
                <w:bCs/>
                <w:lang w:val="el-GR"/>
              </w:rPr>
              <w:t>-</w:t>
            </w:r>
            <w:r w:rsidRPr="007D511A">
              <w:rPr>
                <w:b/>
                <w:bCs/>
              </w:rPr>
              <w:t>Service</w:t>
            </w:r>
            <w:r w:rsidRPr="007D511A">
              <w:rPr>
                <w:b/>
                <w:bCs/>
                <w:lang w:val="el-GR"/>
              </w:rPr>
              <w:t xml:space="preserve"> -</w:t>
            </w:r>
            <w:r w:rsidRPr="007D511A">
              <w:rPr>
                <w:b/>
                <w:bCs/>
              </w:rPr>
              <w:t>  </w:t>
            </w:r>
            <w:r w:rsidRPr="007D511A">
              <w:rPr>
                <w:b/>
                <w:bCs/>
                <w:lang w:val="el-GR"/>
              </w:rPr>
              <w:t>Επίδειξη λειτουργικότητας (demonstration) </w:t>
            </w:r>
          </w:p>
          <w:p w14:paraId="31EFB6AB" w14:textId="77777777" w:rsidR="007D511A" w:rsidRPr="007D511A" w:rsidRDefault="007D511A" w:rsidP="007D511A">
            <w:pPr>
              <w:rPr>
                <w:lang w:val="el-GR"/>
              </w:rPr>
            </w:pPr>
            <w:r w:rsidRPr="007D511A">
              <w:rPr>
                <w:lang w:val="el-GR"/>
              </w:rPr>
              <w:t>Κατά τη διάρκεια της αξιολόγησης των τεχνικών προσφορών, οι διαγωνιζόμενοι, που δεν έχουν αποκλειστεί οριστικά σε προηγούμενο στάδιο του διαγωνισμού, θα κληθούν να τεκμηριώσουν (on site demo) την ετοιμότητα της προσφερόμενης λύσης τους  σχετικά με τη διαχείριση των περιστατικών ασφαλείας  από την αρχική αξιολόγηση έως την τελική διαχείριση αποκατάστασης  με τη χρήση  τεχνολογίας ασφάλειας με τεχνητή νοημοσύνη. </w:t>
            </w:r>
          </w:p>
          <w:p w14:paraId="543F84DA" w14:textId="77777777" w:rsidR="007D511A" w:rsidRPr="007D511A" w:rsidRDefault="007D511A" w:rsidP="007D511A">
            <w:pPr>
              <w:rPr>
                <w:lang w:val="el-GR"/>
              </w:rPr>
            </w:pPr>
            <w:r w:rsidRPr="007D511A">
              <w:rPr>
                <w:lang w:val="el-GR"/>
              </w:rPr>
              <w:t>Οι προσφέροντες θα ειδοποιηθούν εγκαίρως κατ’ ελάχιστον μία (1) εβδομάδα νωρίτερα από την Αναθέτουσα Αρχή για τον προγραμματισμό και τον τόπο διεξαγωγής της παρουσίασης. </w:t>
            </w:r>
          </w:p>
          <w:p w14:paraId="23D88B05" w14:textId="77777777" w:rsidR="007D511A" w:rsidRPr="007D511A" w:rsidRDefault="007D511A" w:rsidP="007D511A">
            <w:pPr>
              <w:rPr>
                <w:b/>
                <w:bCs/>
                <w:lang w:val="el-GR"/>
              </w:rPr>
            </w:pPr>
            <w:r w:rsidRPr="007D511A">
              <w:rPr>
                <w:b/>
                <w:bCs/>
                <w:lang w:val="en-US"/>
              </w:rPr>
              <w:t>B</w:t>
            </w:r>
            <w:r w:rsidRPr="007D511A">
              <w:rPr>
                <w:b/>
                <w:bCs/>
                <w:lang w:val="el-GR"/>
              </w:rPr>
              <w:t>10. Συμβουλευτικές Υπηρεσίες Συμμόρφωσης - Επικαιροποίηση/ Ανάπτυξη Τεκμηρίωσης Ασφάλειας</w:t>
            </w:r>
          </w:p>
          <w:p w14:paraId="455A00E7" w14:textId="77777777" w:rsidR="007D511A" w:rsidRPr="007D511A" w:rsidRDefault="007D511A" w:rsidP="007D511A">
            <w:pPr>
              <w:rPr>
                <w:lang w:val="el-GR"/>
              </w:rPr>
            </w:pPr>
            <w:r w:rsidRPr="007D511A">
              <w:rPr>
                <w:lang w:val="el-GR"/>
              </w:rPr>
              <w:t xml:space="preserve">Αξιολογείται η κάλυψη των προδιαγραφών του κεφαλαίου 7.3.3.1 του Παραρτήματος Ι της διακήρυξης. Ο εκτιμώμενος, βάσει της μεθοδολογίας του υποψηφίου αναδόχου, βαθμός πληρότητας των εγγράφων που θα προταθούν. Ο σχεδιασμός και η ανάπτυξη των εγγράφων θα πρέπει να επιτυγχάνει τη συμμόρφωση ως προς την Οδηγία (ΕΕ) 2022/2555 (NIS 2) και τον Ν.5160/2024, καθώς και ευθυγράμμιση με διεθνή πρότυπα. </w:t>
            </w:r>
          </w:p>
          <w:p w14:paraId="28E17FB3" w14:textId="77777777" w:rsidR="007D511A" w:rsidRPr="007D511A" w:rsidRDefault="007D511A" w:rsidP="007D511A">
            <w:pPr>
              <w:rPr>
                <w:b/>
                <w:bCs/>
                <w:lang w:val="el-GR"/>
              </w:rPr>
            </w:pPr>
            <w:r w:rsidRPr="007D511A">
              <w:rPr>
                <w:b/>
                <w:bCs/>
                <w:lang w:val="el-GR"/>
              </w:rPr>
              <w:t>Β11. Συμβουλευτικές Υπηρεσίες Συμμόρφωσης - Διεξαγωγή Εκπαιδεύσεων</w:t>
            </w:r>
          </w:p>
          <w:p w14:paraId="6DECD170" w14:textId="77777777" w:rsidR="007D511A" w:rsidRPr="007D511A" w:rsidRDefault="007D511A" w:rsidP="007D511A">
            <w:pPr>
              <w:rPr>
                <w:lang w:val="el-GR"/>
              </w:rPr>
            </w:pPr>
            <w:r w:rsidRPr="007D511A">
              <w:rPr>
                <w:lang w:val="el-GR"/>
              </w:rPr>
              <w:t xml:space="preserve">Αξιολογείται η κάλυψη των προδιαγραφών του κεφαλαίου 7.3.3.2 του Παραρτήματος Ι της διακήρυξης. Ειδικότερα, αξιολογείται η πληρότητα και η επάρκεια της προσέγγισης του αναδόχου σχετικά με τα εξής: </w:t>
            </w:r>
          </w:p>
          <w:p w14:paraId="312BA69B" w14:textId="77777777" w:rsidR="007D511A" w:rsidRPr="007D511A" w:rsidRDefault="007D511A" w:rsidP="00BA73EE">
            <w:pPr>
              <w:numPr>
                <w:ilvl w:val="0"/>
                <w:numId w:val="25"/>
              </w:numPr>
              <w:rPr>
                <w:lang w:val="el-GR"/>
              </w:rPr>
            </w:pPr>
            <w:r w:rsidRPr="007D511A">
              <w:rPr>
                <w:lang w:val="el-GR"/>
              </w:rPr>
              <w:t xml:space="preserve">Ο βαθμός καταλληλότητας της προτεινόμενης μεθόδου εκπαίδευσης για τις ειδικές ανάγκες υιοθέτησης και χρήσης των παραγόμενων υπηρεσιών από το έργο. Αξιολογείται επιπλέον ο βαθμός συμβατότητας της μεθόδου παροχής των υπηρεσιών με τις συνθήκες λειτουργίας του Φορέα. </w:t>
            </w:r>
          </w:p>
          <w:p w14:paraId="72A357F4" w14:textId="77777777" w:rsidR="007D511A" w:rsidRPr="007D511A" w:rsidRDefault="007D511A" w:rsidP="00BA73EE">
            <w:pPr>
              <w:numPr>
                <w:ilvl w:val="0"/>
                <w:numId w:val="25"/>
              </w:numPr>
              <w:rPr>
                <w:lang w:val="el-GR"/>
              </w:rPr>
            </w:pPr>
            <w:r w:rsidRPr="007D511A">
              <w:rPr>
                <w:lang w:val="el-GR"/>
              </w:rPr>
              <w:t xml:space="preserve">Το προτεινόμενο πλάνο εκπαίδευσης και η στελέχωση της ομάδας των εκπαιδευτών. </w:t>
            </w:r>
          </w:p>
          <w:p w14:paraId="7F722F10" w14:textId="77777777" w:rsidR="007D511A" w:rsidRPr="007D511A" w:rsidRDefault="007D511A" w:rsidP="00BA73EE">
            <w:pPr>
              <w:numPr>
                <w:ilvl w:val="0"/>
                <w:numId w:val="25"/>
              </w:numPr>
              <w:rPr>
                <w:lang w:val="el-GR"/>
              </w:rPr>
            </w:pPr>
            <w:r w:rsidRPr="007D511A">
              <w:rPr>
                <w:lang w:val="el-GR"/>
              </w:rPr>
              <w:t>Η προσφορά σχετικών υπηρεσιών πέραν των ζητούμενων στην παρούσα.</w:t>
            </w:r>
          </w:p>
          <w:p w14:paraId="5A8469BA" w14:textId="77777777" w:rsidR="007D511A" w:rsidRPr="007D511A" w:rsidRDefault="007D511A" w:rsidP="007D511A">
            <w:pPr>
              <w:rPr>
                <w:b/>
                <w:bCs/>
                <w:lang w:val="el-GR"/>
              </w:rPr>
            </w:pPr>
            <w:r w:rsidRPr="007D511A">
              <w:rPr>
                <w:b/>
                <w:bCs/>
                <w:lang w:val="el-GR"/>
              </w:rPr>
              <w:t>Β12. Συμβουλευτικές Υπηρεσίες Συμμόρφωσης - Αξιολόγηση Κινδύνων Κυβερνοασφάλειας (Risk Assessment)</w:t>
            </w:r>
          </w:p>
          <w:p w14:paraId="24D8FA96" w14:textId="77777777" w:rsidR="007D511A" w:rsidRPr="007D511A" w:rsidRDefault="007D511A" w:rsidP="007D511A">
            <w:pPr>
              <w:rPr>
                <w:lang w:val="el-GR"/>
              </w:rPr>
            </w:pPr>
            <w:r w:rsidRPr="007D511A">
              <w:rPr>
                <w:lang w:val="el-GR"/>
              </w:rPr>
              <w:t>Αξιολογείται η κάλυψη των προδιαγραφών του κεφαλαίου 7.3.3.3 του Παραρτήματος Ι της διακήρυξης. Η προτεινόμενη μεθοδολογία για την αξιολόγηση και της διαχείριση των κινδύνων κυβερνοασφάλειας, σε σχέση με τις απαιτήσεις του έργου και την εφικτότητα της προσέγγισης σε σχέση με το περιβάλλον του Φορέα. Αξιολογείται επίσης, η προσφορά σχετικών υπηρεσιών πέραν των ζητούμενων στην παρούσα.</w:t>
            </w:r>
          </w:p>
          <w:p w14:paraId="33120331" w14:textId="77777777" w:rsidR="007D511A" w:rsidRPr="007D511A" w:rsidRDefault="007D511A" w:rsidP="007D511A">
            <w:pPr>
              <w:rPr>
                <w:b/>
                <w:bCs/>
                <w:lang w:val="el-GR"/>
              </w:rPr>
            </w:pPr>
            <w:r w:rsidRPr="007D511A">
              <w:rPr>
                <w:b/>
                <w:bCs/>
                <w:lang w:val="el-GR"/>
              </w:rPr>
              <w:t>Β13. Συμβουλευτικές Υπηρεσίες Συμμόρφωσης – Δοκιμές Παρείσδυσης</w:t>
            </w:r>
          </w:p>
          <w:p w14:paraId="55113934" w14:textId="77777777" w:rsidR="007D511A" w:rsidRPr="007D511A" w:rsidRDefault="007D511A" w:rsidP="007D511A">
            <w:pPr>
              <w:rPr>
                <w:lang w:val="el-GR"/>
              </w:rPr>
            </w:pPr>
            <w:r w:rsidRPr="007D511A">
              <w:rPr>
                <w:lang w:val="el-GR"/>
              </w:rPr>
              <w:t>Αξιολογείται η κάλυψη των προδιαγραφών του κεφαλαίου 7.3.3.4 του Παραρτήματος Ι της διακήρυξης. Η προτεινόμενη μεθοδολογία για την διεξαγωγή των δοκιμών παρείσδυσης, σε σχέση με τις απαιτήσεις του έργου και την εφικτότητα της προσέγγισης σε σχέση με το περιβάλλον του Φορέα. Αξιολογείται επίσης, η προσφορά σχετικών υπηρεσιών πέραν των ζητούμενων στην παρούσα.</w:t>
            </w:r>
          </w:p>
          <w:p w14:paraId="10CC67E5" w14:textId="77777777" w:rsidR="007D511A" w:rsidRPr="007D511A" w:rsidRDefault="007D511A" w:rsidP="007D511A">
            <w:pPr>
              <w:rPr>
                <w:lang w:val="el-GR"/>
              </w:rPr>
            </w:pPr>
            <w:r w:rsidRPr="007D511A">
              <w:rPr>
                <w:b/>
                <w:bCs/>
                <w:lang w:val="el-GR"/>
              </w:rPr>
              <w:t>Β14. Συμβουλευτικές Υπηρεσίες Συμμόρφωσης - Αποτύπωση και Ανάλυση Απαιτήσεων</w:t>
            </w:r>
          </w:p>
          <w:p w14:paraId="0CBA742B" w14:textId="77777777" w:rsidR="007D511A" w:rsidRPr="007D511A" w:rsidRDefault="007D511A" w:rsidP="007D511A">
            <w:pPr>
              <w:rPr>
                <w:lang w:val="el-GR"/>
              </w:rPr>
            </w:pPr>
            <w:r w:rsidRPr="007D511A">
              <w:rPr>
                <w:lang w:val="el-GR"/>
              </w:rPr>
              <w:t xml:space="preserve">Αξιολογείται η κάλυψη των προδιαγραφών του κεφαλαίου 7.3.3.5 του Παραρτήματος Ι της διακήρυξης. Η προτεινόμενη μεθοδολογία για την αποτύπωση και ανάλυση απαιτήσεων, σε σχέση με τις απαιτήσεις του έργου και την εφικτότητα της προσέγγισης σε σχέση με το περιβάλλον του Φορέα. </w:t>
            </w:r>
          </w:p>
          <w:p w14:paraId="68073D08" w14:textId="77777777" w:rsidR="007D511A" w:rsidRPr="007D511A" w:rsidRDefault="007D511A" w:rsidP="007D511A">
            <w:pPr>
              <w:rPr>
                <w:lang w:val="el-GR"/>
              </w:rPr>
            </w:pPr>
          </w:p>
        </w:tc>
      </w:tr>
      <w:tr w:rsidR="007D511A" w:rsidRPr="00784C5C" w14:paraId="6809C071" w14:textId="77777777" w:rsidTr="00B17F28">
        <w:trPr>
          <w:trHeight w:val="364"/>
        </w:trPr>
        <w:tc>
          <w:tcPr>
            <w:tcW w:w="9855" w:type="dxa"/>
            <w:shd w:val="clear" w:color="auto" w:fill="D9D9D9" w:themeFill="background1" w:themeFillShade="D9"/>
          </w:tcPr>
          <w:p w14:paraId="10E2CE1C" w14:textId="77777777" w:rsidR="007D511A" w:rsidRPr="007D511A" w:rsidRDefault="007D511A" w:rsidP="007D511A">
            <w:pPr>
              <w:rPr>
                <w:b/>
                <w:lang w:val="el-GR"/>
              </w:rPr>
            </w:pPr>
            <w:r w:rsidRPr="007D511A">
              <w:rPr>
                <w:b/>
                <w:lang w:val="el-GR"/>
              </w:rPr>
              <w:br w:type="page"/>
              <w:t xml:space="preserve">Ομάδα Γ – </w:t>
            </w:r>
            <w:r w:rsidRPr="007D511A">
              <w:rPr>
                <w:b/>
                <w:bCs/>
                <w:lang w:val="el-GR"/>
              </w:rPr>
              <w:t>ΜΕΘΟΔΟΛΟΓΙΑ ΥΛΟΠΟΙΗΣΗΣ – ΔΙΟΙΚΗΣΗΣ</w:t>
            </w:r>
          </w:p>
        </w:tc>
      </w:tr>
      <w:tr w:rsidR="007D511A" w:rsidRPr="00784C5C" w14:paraId="0E9862A5" w14:textId="77777777" w:rsidTr="00B17F28">
        <w:tc>
          <w:tcPr>
            <w:tcW w:w="9855" w:type="dxa"/>
          </w:tcPr>
          <w:p w14:paraId="592898B3" w14:textId="77777777" w:rsidR="007D511A" w:rsidRPr="007D511A" w:rsidRDefault="007D511A" w:rsidP="007D511A">
            <w:pPr>
              <w:rPr>
                <w:b/>
                <w:lang w:val="el-GR"/>
              </w:rPr>
            </w:pPr>
            <w:r w:rsidRPr="007D511A">
              <w:rPr>
                <w:b/>
                <w:lang w:val="el-GR"/>
              </w:rPr>
              <w:t>Γ1: Οργάνωση Υλοποίησης Έργου</w:t>
            </w:r>
          </w:p>
          <w:p w14:paraId="0576E937" w14:textId="77777777" w:rsidR="007D511A" w:rsidRPr="007D511A" w:rsidRDefault="007D511A" w:rsidP="007D511A">
            <w:pPr>
              <w:rPr>
                <w:b/>
                <w:lang w:val="el-GR"/>
              </w:rPr>
            </w:pPr>
            <w:r w:rsidRPr="007D511A">
              <w:rPr>
                <w:lang w:val="el-GR"/>
              </w:rPr>
              <w:t>Στα πλαίσια του κριτηρίου Γ1 αξιολογούνται:</w:t>
            </w:r>
          </w:p>
          <w:p w14:paraId="3DDDA2D2" w14:textId="77777777" w:rsidR="007D511A" w:rsidRPr="007D511A" w:rsidRDefault="007D511A" w:rsidP="00BA73EE">
            <w:pPr>
              <w:numPr>
                <w:ilvl w:val="0"/>
                <w:numId w:val="23"/>
              </w:numPr>
              <w:rPr>
                <w:lang w:val="el-GR"/>
              </w:rPr>
            </w:pPr>
            <w:r w:rsidRPr="007D511A">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7ABC22D5" w14:textId="77777777" w:rsidR="007D511A" w:rsidRPr="007D511A" w:rsidRDefault="007D511A" w:rsidP="00BA73EE">
            <w:pPr>
              <w:numPr>
                <w:ilvl w:val="0"/>
                <w:numId w:val="23"/>
              </w:numPr>
              <w:rPr>
                <w:lang w:val="el-GR"/>
              </w:rPr>
            </w:pPr>
            <w:r w:rsidRPr="007D511A">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1E914FB3" w14:textId="77777777" w:rsidR="007D511A" w:rsidRPr="007D511A" w:rsidRDefault="007D511A" w:rsidP="00BA73EE">
            <w:pPr>
              <w:numPr>
                <w:ilvl w:val="0"/>
                <w:numId w:val="23"/>
              </w:numPr>
              <w:rPr>
                <w:lang w:val="el-GR"/>
              </w:rPr>
            </w:pPr>
            <w:r w:rsidRPr="007D511A">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47AB457E" w14:textId="77777777" w:rsidR="007D511A" w:rsidRPr="007D511A" w:rsidRDefault="007D511A" w:rsidP="00BA73EE">
            <w:pPr>
              <w:numPr>
                <w:ilvl w:val="0"/>
                <w:numId w:val="23"/>
              </w:numPr>
              <w:rPr>
                <w:lang w:val="el-GR"/>
              </w:rPr>
            </w:pPr>
            <w:r w:rsidRPr="007D511A">
              <w:rPr>
                <w:lang w:val="el-GR"/>
              </w:rPr>
              <w:t>η λίστα με τα ορόσημα του Έργου, που αφορούν κρίσιμα σημεία/στιγμιότυπα του χρονοδιαγράμματος του Έργου, στα οποία το Έργο απομπλέκεται από κάποιο σημαντικό ρίσκο ή/και επιτυγχάνει κάποιο σημαντικό (ενδιάμεσο) στόχο.</w:t>
            </w:r>
          </w:p>
          <w:p w14:paraId="1095C6D9" w14:textId="77777777" w:rsidR="007D511A" w:rsidRPr="007D511A" w:rsidRDefault="007D511A" w:rsidP="007D511A">
            <w:pPr>
              <w:rPr>
                <w:b/>
                <w:lang w:val="el-GR"/>
              </w:rPr>
            </w:pPr>
            <w:r w:rsidRPr="007D511A">
              <w:rPr>
                <w:b/>
                <w:lang w:val="el-GR"/>
              </w:rPr>
              <w:t>Γ2: Μεθοδολογία Διοίκησης και Υλοποίησης Έργου - Προτεινόμενο σχήμα Διοίκησης Έργου</w:t>
            </w:r>
          </w:p>
          <w:p w14:paraId="5CFA1EAA" w14:textId="77777777" w:rsidR="007D511A" w:rsidRPr="007D511A" w:rsidRDefault="007D511A" w:rsidP="007D511A">
            <w:pPr>
              <w:rPr>
                <w:lang w:val="el-GR"/>
              </w:rPr>
            </w:pPr>
            <w:r w:rsidRPr="007D511A">
              <w:rPr>
                <w:lang w:val="el-GR"/>
              </w:rPr>
              <w:t>Στα πλαίσια του κριτηρίου Γ2 αξιολογούνται:</w:t>
            </w:r>
          </w:p>
          <w:p w14:paraId="02774391" w14:textId="77777777" w:rsidR="007D511A" w:rsidRPr="007D511A" w:rsidRDefault="007D511A" w:rsidP="00BA73EE">
            <w:pPr>
              <w:numPr>
                <w:ilvl w:val="0"/>
                <w:numId w:val="23"/>
              </w:numPr>
              <w:rPr>
                <w:lang w:val="el-GR"/>
              </w:rPr>
            </w:pPr>
            <w:r w:rsidRPr="007D511A">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3467C30E" w14:textId="77777777" w:rsidR="007D511A" w:rsidRPr="007D511A" w:rsidRDefault="007D511A" w:rsidP="00BA73EE">
            <w:pPr>
              <w:numPr>
                <w:ilvl w:val="0"/>
                <w:numId w:val="23"/>
              </w:numPr>
              <w:rPr>
                <w:lang w:val="el-GR"/>
              </w:rPr>
            </w:pPr>
            <w:r w:rsidRPr="007D511A">
              <w:rPr>
                <w:lang w:val="el-GR"/>
              </w:rPr>
              <w:t>το επίπεδο ανάλυσης της κατανομής του ανθρωποχρόνου έκαστου μέλους της Ομάδας Υλοποίησης,</w:t>
            </w:r>
          </w:p>
          <w:p w14:paraId="0BB2BE77" w14:textId="77777777" w:rsidR="007D511A" w:rsidRPr="007D511A" w:rsidRDefault="007D511A" w:rsidP="00BA73EE">
            <w:pPr>
              <w:numPr>
                <w:ilvl w:val="0"/>
                <w:numId w:val="23"/>
              </w:numPr>
              <w:rPr>
                <w:lang w:val="el-GR"/>
              </w:rPr>
            </w:pPr>
            <w:r w:rsidRPr="007D511A">
              <w:rPr>
                <w:lang w:val="el-GR"/>
              </w:rPr>
              <w:t>η καταλληλότητα και η επάρκεια των διαδικασιών και των μηχανισμών επικοινωνίας της Ομάδας Έργου με τα αρμόδια εμπλεκόμενα τμήματα/μονάδες, με στόχο τόσο τη μεταφορά τεχνογνωσίας όσο και την αποτελεσματικότερη υλοποίηση του έργου,</w:t>
            </w:r>
          </w:p>
          <w:p w14:paraId="6341A58F" w14:textId="77777777" w:rsidR="007D511A" w:rsidRPr="007D511A" w:rsidRDefault="007D511A" w:rsidP="00BA73EE">
            <w:pPr>
              <w:numPr>
                <w:ilvl w:val="0"/>
                <w:numId w:val="23"/>
              </w:numPr>
              <w:rPr>
                <w:lang w:val="el-GR"/>
              </w:rPr>
            </w:pPr>
            <w:r w:rsidRPr="007D511A">
              <w:rPr>
                <w:lang w:val="el-GR"/>
              </w:rPr>
              <w:t>η αποτελεσματικότητα της προτεινόμενης μεθοδολογίας διοίκησης και διασφάλισης ποιότητας.</w:t>
            </w:r>
          </w:p>
          <w:p w14:paraId="68793FFB" w14:textId="77777777" w:rsidR="007D511A" w:rsidRPr="007D511A" w:rsidRDefault="007D511A" w:rsidP="00BA73EE">
            <w:pPr>
              <w:numPr>
                <w:ilvl w:val="0"/>
                <w:numId w:val="23"/>
              </w:numPr>
              <w:rPr>
                <w:lang w:val="el-GR"/>
              </w:rPr>
            </w:pPr>
            <w:r w:rsidRPr="007D511A">
              <w:rPr>
                <w:lang w:val="el-GR"/>
              </w:rPr>
              <w:t>τα προσόντα και η εμπειρία των μελών της ομάδας έργου, καθόσον η ποιότητα αυτού έχει σημαντική επίδραση στο επίπεδο εκτέλεσης της σύμβασης επίσης κρίνεται ο βαθμός εμπλοκής (ποσοστό απασχόλησης) των βασικών στελεχών (στο σύνολο της ομάδας έργου) και η εμπειρία πέραν της ελάχιστης ζητούμενης (έτη).</w:t>
            </w:r>
          </w:p>
        </w:tc>
      </w:tr>
      <w:tr w:rsidR="00B11217" w:rsidRPr="00784C5C" w14:paraId="5A2ED2BB" w14:textId="77777777" w:rsidTr="00F41119">
        <w:tc>
          <w:tcPr>
            <w:tcW w:w="9855" w:type="dxa"/>
          </w:tcPr>
          <w:p w14:paraId="3A228AAD" w14:textId="77777777" w:rsidR="00B11217" w:rsidRPr="005C2F1E" w:rsidRDefault="00B11217" w:rsidP="007D511A">
            <w:pPr>
              <w:suppressAutoHyphens w:val="0"/>
              <w:spacing w:after="0"/>
              <w:jc w:val="left"/>
              <w:rPr>
                <w:b/>
                <w:lang w:val="el-GR"/>
              </w:rPr>
            </w:pPr>
          </w:p>
        </w:tc>
      </w:tr>
    </w:tbl>
    <w:p w14:paraId="1B2BFD19" w14:textId="77777777" w:rsidR="008338F0" w:rsidRPr="005A1609" w:rsidRDefault="003355E7" w:rsidP="005A1609">
      <w:pPr>
        <w:pStyle w:val="3"/>
        <w:ind w:left="709" w:hanging="709"/>
        <w:rPr>
          <w:lang w:val="el-GR"/>
        </w:rPr>
      </w:pPr>
      <w:bookmarkStart w:id="213" w:name="_Toc97194291"/>
      <w:bookmarkStart w:id="214" w:name="_Toc97194433"/>
      <w:bookmarkStart w:id="215" w:name="_Toc216443859"/>
      <w:r w:rsidRPr="00603221">
        <w:rPr>
          <w:lang w:val="el-GR"/>
        </w:rPr>
        <w:t>Βαθμολόγηση και κατάταξη προσφορών</w:t>
      </w:r>
      <w:bookmarkEnd w:id="213"/>
      <w:bookmarkEnd w:id="214"/>
      <w:bookmarkEnd w:id="215"/>
      <w:r w:rsidRPr="00603221">
        <w:rPr>
          <w:lang w:val="el-GR"/>
        </w:rPr>
        <w:t xml:space="preserve"> </w:t>
      </w:r>
    </w:p>
    <w:p w14:paraId="78289744" w14:textId="77777777" w:rsidR="004717A5" w:rsidRPr="00D66A67" w:rsidRDefault="004717A5" w:rsidP="007638F3">
      <w:pPr>
        <w:pStyle w:val="4"/>
        <w:rPr>
          <w:b/>
          <w:bCs w:val="0"/>
        </w:rPr>
      </w:pPr>
      <w:bookmarkStart w:id="216" w:name="_Toc210839282"/>
      <w:bookmarkStart w:id="217" w:name="_Toc210840637"/>
      <w:bookmarkStart w:id="218" w:name="_Toc97194292"/>
      <w:bookmarkStart w:id="219" w:name="_Toc216443860"/>
      <w:bookmarkEnd w:id="216"/>
      <w:bookmarkEnd w:id="217"/>
      <w:r w:rsidRPr="00D66A67">
        <w:rPr>
          <w:b/>
          <w:bCs w:val="0"/>
        </w:rPr>
        <w:t>Βαθμολόγηση Τεχνικών Προσφορών</w:t>
      </w:r>
      <w:bookmarkEnd w:id="218"/>
      <w:bookmarkEnd w:id="219"/>
      <w:r w:rsidRPr="00D66A67">
        <w:rPr>
          <w:b/>
          <w:bCs w:val="0"/>
        </w:rPr>
        <w:t xml:space="preserve"> </w:t>
      </w:r>
    </w:p>
    <w:p w14:paraId="1DB5FBD8" w14:textId="77777777" w:rsidR="002F5239" w:rsidRPr="002F5239" w:rsidRDefault="002F5239" w:rsidP="002F5239">
      <w:pPr>
        <w:rPr>
          <w:lang w:val="el-GR"/>
        </w:rPr>
      </w:pPr>
      <w:r w:rsidRPr="002F5239">
        <w:rPr>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698B53D3" w14:textId="77777777" w:rsidR="002F5239" w:rsidRPr="002F5239" w:rsidRDefault="002F5239" w:rsidP="002F5239">
      <w:pPr>
        <w:rPr>
          <w:lang w:val="el-GR"/>
        </w:rPr>
      </w:pPr>
      <w:r w:rsidRPr="002F5239">
        <w:rPr>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14:paraId="211BB4FF" w14:textId="77777777" w:rsidR="002F5239" w:rsidRPr="002F5239" w:rsidRDefault="002F5239" w:rsidP="002F5239">
      <w:pPr>
        <w:rPr>
          <w:lang w:val="el-GR"/>
        </w:rPr>
      </w:pPr>
      <w:r w:rsidRPr="002F5239">
        <w:rPr>
          <w:lang w:val="el-GR"/>
        </w:rPr>
        <w:t xml:space="preserve">Κάθε κριτήριο αξιολόγησης βαθμολογείται αυτόνομα με βάση τα στοιχεία της προσφοράς. </w:t>
      </w:r>
    </w:p>
    <w:p w14:paraId="3EFB7154" w14:textId="77777777" w:rsidR="002F5239" w:rsidRPr="002F5239" w:rsidRDefault="002F5239" w:rsidP="002F5239">
      <w:pPr>
        <w:rPr>
          <w:lang w:val="el-GR"/>
        </w:rPr>
      </w:pPr>
      <w:r w:rsidRPr="002F5239">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4F37836C" w14:textId="77777777" w:rsidR="002F5239" w:rsidRPr="002F5239" w:rsidRDefault="002F5239" w:rsidP="002F5239">
      <w:pPr>
        <w:rPr>
          <w:lang w:val="el-GR"/>
        </w:rPr>
      </w:pPr>
      <w:r w:rsidRPr="002F5239">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(Βi) θα προκύπτει από το άθροισμα των σταθμισμένων βαθμολογιών όλων των κριτηρίων.</w:t>
      </w:r>
    </w:p>
    <w:p w14:paraId="1FB9B342" w14:textId="77777777" w:rsidR="002F5239" w:rsidRPr="002F5239" w:rsidRDefault="002F5239" w:rsidP="002F5239">
      <w:pPr>
        <w:rPr>
          <w:lang w:val="el-GR"/>
        </w:rPr>
      </w:pPr>
      <w:r w:rsidRPr="002F5239">
        <w:rPr>
          <w:lang w:val="el-GR"/>
        </w:rPr>
        <w:t xml:space="preserve">Η συνολική βαθμολογία της τεχνικής προσφοράς υπολογίζεται με βάση τον παρακάτω τύπο : </w:t>
      </w:r>
    </w:p>
    <w:p w14:paraId="3F12D971" w14:textId="321EA978" w:rsidR="002F5239" w:rsidRDefault="002F5239" w:rsidP="00474E6A">
      <w:pPr>
        <w:jc w:val="center"/>
        <w:rPr>
          <w:lang w:val="el-GR"/>
        </w:rPr>
      </w:pPr>
      <w:r w:rsidRPr="002F5239">
        <w:rPr>
          <w:lang w:val="el-GR"/>
        </w:rPr>
        <w:t>Β = σ1χΚ1 + σ2χΚ2 +……+σνχΚν</w:t>
      </w:r>
    </w:p>
    <w:p w14:paraId="0960A668" w14:textId="0E10FA3D" w:rsidR="0001217D" w:rsidRPr="00D66A67" w:rsidRDefault="0001217D" w:rsidP="007638F3">
      <w:pPr>
        <w:pStyle w:val="4"/>
        <w:rPr>
          <w:b/>
          <w:bCs w:val="0"/>
        </w:rPr>
      </w:pPr>
      <w:bookmarkStart w:id="220" w:name="_Toc97194293"/>
      <w:bookmarkStart w:id="221" w:name="_Toc216443861"/>
      <w:bookmarkEnd w:id="212"/>
      <w:r w:rsidRPr="00D66A67">
        <w:rPr>
          <w:b/>
          <w:bCs w:val="0"/>
        </w:rPr>
        <w:t>Κατάταξη προσφορών</w:t>
      </w:r>
      <w:bookmarkEnd w:id="220"/>
      <w:bookmarkEnd w:id="221"/>
      <w:r w:rsidRPr="00D66A67">
        <w:rPr>
          <w:b/>
          <w:bCs w:val="0"/>
        </w:rPr>
        <w:t xml:space="preserve"> </w:t>
      </w:r>
    </w:p>
    <w:p w14:paraId="25651963" w14:textId="77777777" w:rsidR="00EA362C" w:rsidRPr="00603221" w:rsidRDefault="00EA362C" w:rsidP="00EA362C">
      <w:pPr>
        <w:rPr>
          <w:lang w:val="el-GR"/>
        </w:rPr>
      </w:pPr>
      <w:bookmarkStart w:id="222" w:name="_Hlk213679161"/>
      <w:r w:rsidRPr="00603221">
        <w:rPr>
          <w:lang w:val="el-GR"/>
        </w:rPr>
        <w:t>Πλέον συμφέρουσα από οικονομική άποψη προσφορά είναι εκείνη που παρουσιάζει το μεγαλύτερο Λ</w:t>
      </w:r>
      <w:r>
        <w:rPr>
          <w:lang w:val="en-US"/>
        </w:rPr>
        <w:t>i</w:t>
      </w:r>
      <w:r w:rsidRPr="00603221">
        <w:rPr>
          <w:lang w:val="el-GR"/>
        </w:rPr>
        <w:t xml:space="preserve"> ο οποίος υπολογίζεται με βάση τον παρακάτω τύπο:</w:t>
      </w:r>
    </w:p>
    <w:p w14:paraId="328BA9FB" w14:textId="73DF85A0" w:rsidR="00EA362C" w:rsidRPr="00474E6A" w:rsidRDefault="00EA362C" w:rsidP="00EA362C">
      <w:pPr>
        <w:jc w:val="center"/>
        <w:rPr>
          <w:b/>
          <w:bCs/>
          <w:lang w:val="nl-NL"/>
        </w:rPr>
      </w:pPr>
      <w:r w:rsidRPr="00474E6A">
        <w:rPr>
          <w:b/>
          <w:bCs/>
          <w:lang w:val="el-GR"/>
        </w:rPr>
        <w:t>Λ</w:t>
      </w:r>
      <w:r w:rsidRPr="00474E6A">
        <w:rPr>
          <w:b/>
          <w:bCs/>
          <w:vertAlign w:val="subscript"/>
          <w:lang w:val="nl-NL"/>
        </w:rPr>
        <w:t>i</w:t>
      </w:r>
      <w:r w:rsidRPr="00474E6A">
        <w:rPr>
          <w:b/>
          <w:bCs/>
          <w:lang w:val="nl-NL"/>
        </w:rPr>
        <w:t xml:space="preserve"> = </w:t>
      </w:r>
      <w:r w:rsidRPr="00D32C18">
        <w:rPr>
          <w:b/>
          <w:bCs/>
          <w:lang w:val="en-US"/>
        </w:rPr>
        <w:t>80</w:t>
      </w:r>
      <w:r w:rsidRPr="00474E6A">
        <w:rPr>
          <w:b/>
          <w:bCs/>
          <w:lang w:val="nl-NL"/>
        </w:rPr>
        <w:t xml:space="preserve"> * ( </w:t>
      </w:r>
      <w:r w:rsidRPr="00474E6A">
        <w:rPr>
          <w:b/>
          <w:bCs/>
          <w:lang w:val="el-GR"/>
        </w:rPr>
        <w:t>Β</w:t>
      </w:r>
      <w:r w:rsidRPr="00474E6A">
        <w:rPr>
          <w:b/>
          <w:bCs/>
          <w:vertAlign w:val="subscript"/>
          <w:lang w:val="nl-NL"/>
        </w:rPr>
        <w:t xml:space="preserve">i </w:t>
      </w:r>
      <w:r w:rsidRPr="00474E6A">
        <w:rPr>
          <w:b/>
          <w:bCs/>
          <w:lang w:val="nl-NL"/>
        </w:rPr>
        <w:t xml:space="preserve">/ </w:t>
      </w:r>
      <w:r w:rsidRPr="00474E6A">
        <w:rPr>
          <w:b/>
          <w:bCs/>
          <w:lang w:val="el-GR"/>
        </w:rPr>
        <w:t>Β</w:t>
      </w:r>
      <w:r w:rsidRPr="00474E6A">
        <w:rPr>
          <w:b/>
          <w:bCs/>
          <w:vertAlign w:val="subscript"/>
          <w:lang w:val="nl-NL"/>
        </w:rPr>
        <w:t xml:space="preserve">max </w:t>
      </w:r>
      <w:r w:rsidRPr="00474E6A">
        <w:rPr>
          <w:b/>
          <w:bCs/>
          <w:lang w:val="nl-NL"/>
        </w:rPr>
        <w:t xml:space="preserve">) + </w:t>
      </w:r>
      <w:r w:rsidRPr="00D32C18">
        <w:rPr>
          <w:b/>
          <w:bCs/>
          <w:lang w:val="en-US"/>
        </w:rPr>
        <w:t>20</w:t>
      </w:r>
      <w:r w:rsidRPr="00474E6A">
        <w:rPr>
          <w:b/>
          <w:bCs/>
          <w:lang w:val="nl-NL"/>
        </w:rPr>
        <w:t xml:space="preserve"> * (K</w:t>
      </w:r>
      <w:r w:rsidRPr="00474E6A">
        <w:rPr>
          <w:b/>
          <w:bCs/>
          <w:vertAlign w:val="subscript"/>
          <w:lang w:val="nl-NL"/>
        </w:rPr>
        <w:t>min</w:t>
      </w:r>
      <w:r w:rsidRPr="00474E6A">
        <w:rPr>
          <w:b/>
          <w:bCs/>
          <w:lang w:val="nl-NL"/>
        </w:rPr>
        <w:t>/K</w:t>
      </w:r>
      <w:r w:rsidRPr="00474E6A">
        <w:rPr>
          <w:b/>
          <w:bCs/>
          <w:vertAlign w:val="subscript"/>
          <w:lang w:val="nl-NL"/>
        </w:rPr>
        <w:t>i</w:t>
      </w:r>
      <w:r w:rsidRPr="00474E6A">
        <w:rPr>
          <w:b/>
          <w:bCs/>
          <w:lang w:val="nl-NL"/>
        </w:rPr>
        <w:t>)</w:t>
      </w:r>
    </w:p>
    <w:p w14:paraId="3304D2CF" w14:textId="77777777" w:rsidR="00EA362C" w:rsidRPr="00603221" w:rsidRDefault="00EA362C" w:rsidP="00EA362C">
      <w:pPr>
        <w:ind w:left="284"/>
        <w:rPr>
          <w:lang w:val="el-GR"/>
        </w:rPr>
      </w:pPr>
      <w:r w:rsidRPr="00603221">
        <w:rPr>
          <w:lang w:val="el-GR"/>
        </w:rPr>
        <w:t>όπου:</w:t>
      </w:r>
    </w:p>
    <w:p w14:paraId="5B1813C2" w14:textId="77777777" w:rsidR="00EA362C" w:rsidRPr="00603221" w:rsidRDefault="00EA362C" w:rsidP="00EA362C">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45BADB08" w14:textId="77777777" w:rsidR="00EA362C" w:rsidRPr="00603221" w:rsidRDefault="00EA362C" w:rsidP="00EA362C">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2C71AEC7" w14:textId="77777777" w:rsidR="00EA362C" w:rsidRPr="00603221" w:rsidRDefault="00EA362C" w:rsidP="00EA362C">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223" w:name="_Hlk151319088"/>
      <w:r w:rsidRPr="00603221">
        <w:rPr>
          <w:lang w:val="el-GR"/>
        </w:rPr>
        <w:t xml:space="preserve">συγκριτικό </w:t>
      </w:r>
      <w:bookmarkEnd w:id="223"/>
      <w:r w:rsidRPr="00603221">
        <w:rPr>
          <w:lang w:val="el-GR"/>
        </w:rPr>
        <w:t xml:space="preserve">κόστος της Προσφοράς με τη μικρότερη τιμή </w:t>
      </w:r>
    </w:p>
    <w:p w14:paraId="204ADF36" w14:textId="77777777" w:rsidR="00EA362C" w:rsidRPr="00603221" w:rsidRDefault="00EA362C" w:rsidP="00EA362C">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7361E910" w14:textId="77777777" w:rsidR="00EA362C" w:rsidRPr="00603221" w:rsidRDefault="00EA362C" w:rsidP="00EA362C">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bookmarkEnd w:id="222"/>
    <w:p w14:paraId="7C67639B" w14:textId="77777777" w:rsidR="00EA362C" w:rsidRDefault="00EA362C">
      <w:pPr>
        <w:rPr>
          <w:lang w:val="el-GR"/>
        </w:rPr>
      </w:pPr>
    </w:p>
    <w:p w14:paraId="0AEB8054" w14:textId="77777777" w:rsidR="002732B9" w:rsidRPr="00D66A67" w:rsidRDefault="002732B9" w:rsidP="007638F3">
      <w:pPr>
        <w:pStyle w:val="4"/>
        <w:rPr>
          <w:b/>
          <w:bCs w:val="0"/>
        </w:rPr>
      </w:pPr>
      <w:bookmarkStart w:id="224" w:name="_Toc9049526"/>
      <w:bookmarkStart w:id="225" w:name="_Toc9050798"/>
      <w:bookmarkStart w:id="226" w:name="_Toc16061711"/>
      <w:bookmarkStart w:id="227" w:name="_Toc25743321"/>
      <w:bookmarkStart w:id="228" w:name="_Toc26592535"/>
      <w:bookmarkStart w:id="229" w:name="_Toc43634791"/>
      <w:bookmarkStart w:id="230" w:name="_Toc44821171"/>
      <w:bookmarkStart w:id="231" w:name="_Toc48552963"/>
      <w:bookmarkStart w:id="232" w:name="_Toc49074409"/>
      <w:bookmarkStart w:id="233" w:name="_Toc286055470"/>
      <w:bookmarkStart w:id="234" w:name="_Toc97194294"/>
      <w:bookmarkStart w:id="235" w:name="_Toc151373691"/>
      <w:bookmarkStart w:id="236" w:name="_Toc216443862"/>
      <w:r w:rsidRPr="00D66A67">
        <w:rPr>
          <w:b/>
          <w:bCs w:val="0"/>
        </w:rPr>
        <w:t>Διαμόρφωση συγκριτικού κόστους Προσφοράς</w:t>
      </w:r>
      <w:bookmarkEnd w:id="224"/>
      <w:bookmarkEnd w:id="225"/>
      <w:bookmarkEnd w:id="226"/>
      <w:bookmarkEnd w:id="227"/>
      <w:bookmarkEnd w:id="228"/>
      <w:bookmarkEnd w:id="229"/>
      <w:bookmarkEnd w:id="230"/>
      <w:bookmarkEnd w:id="231"/>
      <w:bookmarkEnd w:id="232"/>
      <w:bookmarkEnd w:id="233"/>
      <w:bookmarkEnd w:id="234"/>
      <w:bookmarkEnd w:id="235"/>
      <w:bookmarkEnd w:id="236"/>
    </w:p>
    <w:p w14:paraId="07A6D5AF" w14:textId="77777777" w:rsidR="002732B9" w:rsidRPr="002732B9" w:rsidRDefault="002732B9" w:rsidP="002732B9">
      <w:pPr>
        <w:rPr>
          <w:lang w:val="el-GR"/>
        </w:rPr>
      </w:pPr>
      <w:r w:rsidRPr="002732B9">
        <w:rPr>
          <w:lang w:val="el-GR"/>
        </w:rPr>
        <w:t xml:space="preserve">Το συγκριτικό κόστος Κ κάθε Προσφοράς περιλαμβάνει: </w:t>
      </w:r>
    </w:p>
    <w:p w14:paraId="31187D32" w14:textId="113EB1B0" w:rsidR="002732B9" w:rsidRPr="002732B9" w:rsidRDefault="002732B9" w:rsidP="00EB3FFF">
      <w:pPr>
        <w:numPr>
          <w:ilvl w:val="0"/>
          <w:numId w:val="48"/>
        </w:numPr>
        <w:suppressAutoHyphens w:val="0"/>
        <w:rPr>
          <w:lang w:val="el-GR"/>
        </w:rPr>
      </w:pPr>
      <w:r w:rsidRPr="002732B9">
        <w:rPr>
          <w:lang w:val="el-GR"/>
        </w:rPr>
        <w:t xml:space="preserve">το συνολικό κόστος για το Έργο, χωρίς ΦΠΑ {βλ. </w:t>
      </w:r>
      <w:r w:rsidRPr="002732B9">
        <w:rPr>
          <w:lang w:val="el-GR"/>
        </w:rPr>
        <w:fldChar w:fldCharType="begin"/>
      </w:r>
      <w:r w:rsidRPr="002732B9">
        <w:rPr>
          <w:lang w:val="el-GR"/>
        </w:rPr>
        <w:instrText xml:space="preserve"> REF _Ref40980023 \h </w:instrText>
      </w:r>
      <w:r w:rsidRPr="002732B9">
        <w:rPr>
          <w:lang w:val="el-GR"/>
        </w:rPr>
      </w:r>
      <w:r w:rsidRPr="002732B9">
        <w:rPr>
          <w:lang w:val="el-GR"/>
        </w:rPr>
        <w:fldChar w:fldCharType="separate"/>
      </w:r>
      <w:r w:rsidR="00815A90" w:rsidRPr="00603221">
        <w:rPr>
          <w:lang w:val="el-GR"/>
        </w:rPr>
        <w:t xml:space="preserve">ΠΑΡΑΡΤΗΜΑ </w:t>
      </w:r>
      <w:r w:rsidR="00815A90" w:rsidRPr="00603221">
        <w:t>VI</w:t>
      </w:r>
      <w:r w:rsidR="00815A90" w:rsidRPr="00603221">
        <w:rPr>
          <w:lang w:val="el-GR"/>
        </w:rPr>
        <w:t xml:space="preserve"> – Υπόδειγμα Οικονομικής Προσφοράς</w:t>
      </w:r>
      <w:r w:rsidRPr="002732B9">
        <w:rPr>
          <w:lang w:val="el-GR"/>
        </w:rPr>
        <w:fldChar w:fldCharType="end"/>
      </w:r>
      <w:r w:rsidRPr="002732B9">
        <w:rPr>
          <w:lang w:val="el-GR"/>
        </w:rPr>
        <w:t xml:space="preserve">, πίνακα </w:t>
      </w:r>
      <w:r>
        <w:rPr>
          <w:lang w:val="el-GR"/>
        </w:rPr>
        <w:t>3}</w:t>
      </w:r>
      <w:r w:rsidRPr="002732B9">
        <w:rPr>
          <w:lang w:val="el-GR"/>
        </w:rPr>
        <w:t xml:space="preserve"> όπως προκύπτει από τους Πίνακες Οικονομικής Προσφοράς του υποψηφίου Οικονομικού Φορέα. </w:t>
      </w:r>
    </w:p>
    <w:p w14:paraId="69AB06CD" w14:textId="77777777" w:rsidR="008338F0" w:rsidRPr="00603221" w:rsidRDefault="003355E7" w:rsidP="003A109E">
      <w:pPr>
        <w:pStyle w:val="2"/>
        <w:rPr>
          <w:rFonts w:cs="Tahoma"/>
          <w:lang w:val="el-GR"/>
        </w:rPr>
      </w:pPr>
      <w:r w:rsidRPr="00603221">
        <w:rPr>
          <w:rFonts w:cs="Tahoma"/>
          <w:lang w:val="el-GR"/>
        </w:rPr>
        <w:tab/>
      </w:r>
      <w:bookmarkStart w:id="237" w:name="_Toc97194296"/>
      <w:bookmarkStart w:id="238" w:name="_Toc97194435"/>
      <w:bookmarkStart w:id="239" w:name="_Toc216443863"/>
      <w:r w:rsidRPr="00603221">
        <w:rPr>
          <w:rFonts w:cs="Tahoma"/>
          <w:lang w:val="el-GR"/>
        </w:rPr>
        <w:t>Κατάρτιση - Περιεχόμενο Προσφορών</w:t>
      </w:r>
      <w:bookmarkEnd w:id="237"/>
      <w:bookmarkEnd w:id="238"/>
      <w:bookmarkEnd w:id="239"/>
    </w:p>
    <w:p w14:paraId="6130DDE8" w14:textId="77777777" w:rsidR="008338F0" w:rsidRPr="00603221" w:rsidRDefault="003355E7" w:rsidP="005A1609">
      <w:pPr>
        <w:pStyle w:val="3"/>
        <w:ind w:left="709" w:hanging="709"/>
        <w:rPr>
          <w:lang w:val="el-GR"/>
        </w:rPr>
      </w:pPr>
      <w:bookmarkStart w:id="240" w:name="_Ref496542253"/>
      <w:bookmarkStart w:id="241" w:name="_Toc97194297"/>
      <w:bookmarkStart w:id="242" w:name="_Toc97194436"/>
      <w:bookmarkStart w:id="243" w:name="_Toc216443864"/>
      <w:r w:rsidRPr="00603221">
        <w:rPr>
          <w:lang w:val="el-GR"/>
        </w:rPr>
        <w:t>Γενικοί όροι υποβολής προσφορών</w:t>
      </w:r>
      <w:bookmarkEnd w:id="240"/>
      <w:bookmarkEnd w:id="241"/>
      <w:bookmarkEnd w:id="242"/>
      <w:bookmarkEnd w:id="243"/>
    </w:p>
    <w:p w14:paraId="2ABDFBA7" w14:textId="118B81DA"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 xml:space="preserve">Διακήρυξης, </w:t>
      </w:r>
      <w:bookmarkStart w:id="244" w:name="_Hlk180596673"/>
      <w:r w:rsidRPr="00603221">
        <w:rPr>
          <w:lang w:val="el-GR"/>
        </w:rPr>
        <w:t>για</w:t>
      </w:r>
      <w:r w:rsidR="00E1337D" w:rsidRPr="00603221">
        <w:rPr>
          <w:lang w:val="el-GR"/>
        </w:rPr>
        <w:t xml:space="preserve"> </w:t>
      </w:r>
      <w:r w:rsidRPr="00603221">
        <w:rPr>
          <w:lang w:val="el-GR"/>
        </w:rPr>
        <w:t>όλες τις περιγραφόμενες υπηρεσίες</w:t>
      </w:r>
      <w:r w:rsidR="00000039">
        <w:rPr>
          <w:lang w:val="el-GR"/>
        </w:rPr>
        <w:t>.</w:t>
      </w:r>
      <w:r w:rsidRPr="006168D8">
        <w:rPr>
          <w:highlight w:val="cyan"/>
          <w:lang w:val="el-GR"/>
        </w:rPr>
        <w:t xml:space="preserve"> </w:t>
      </w:r>
    </w:p>
    <w:bookmarkEnd w:id="244"/>
    <w:p w14:paraId="556BFE7F" w14:textId="7C0B052A" w:rsidR="008338F0" w:rsidRDefault="003355E7">
      <w:pPr>
        <w:rPr>
          <w:i/>
          <w:iCs/>
          <w:color w:val="5B9BD5"/>
          <w:lang w:val="el-GR"/>
        </w:rPr>
      </w:pPr>
      <w:r w:rsidRPr="00603221">
        <w:rPr>
          <w:lang w:val="el-GR"/>
        </w:rPr>
        <w:t>Δεν επιτρέπονται εναλλακτικές προσφορές</w:t>
      </w:r>
      <w:r w:rsidR="00893B0F" w:rsidRPr="00000039">
        <w:rPr>
          <w:lang w:val="el-GR"/>
        </w:rPr>
        <w:t>.</w:t>
      </w:r>
    </w:p>
    <w:p w14:paraId="2B0F3D42" w14:textId="547DE9E8"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DE57C4E" w14:textId="1388B33A" w:rsidR="005202EA" w:rsidRPr="006168D8" w:rsidRDefault="005202EA" w:rsidP="005202EA">
      <w:pPr>
        <w:rPr>
          <w:lang w:val="el-GR"/>
        </w:rPr>
      </w:pPr>
      <w:bookmarkStart w:id="245" w:name="_Hlk180596728"/>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6168D8">
        <w:rPr>
          <w:lang w:val="el-GR"/>
        </w:rPr>
        <w:t>.</w:t>
      </w:r>
    </w:p>
    <w:p w14:paraId="27DE9547" w14:textId="7C9CF276" w:rsidR="005202EA" w:rsidRDefault="005202EA" w:rsidP="005202EA">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r>
        <w:fldChar w:fldCharType="begin"/>
      </w:r>
      <w:r>
        <w:instrText>HYPERLINK</w:instrText>
      </w:r>
      <w:r w:rsidRPr="00784C5C">
        <w:rPr>
          <w:lang w:val="el-GR"/>
        </w:rPr>
        <w:instrText xml:space="preserve"> "</w:instrText>
      </w:r>
      <w:r>
        <w:instrText>http</w:instrText>
      </w:r>
      <w:r w:rsidRPr="00784C5C">
        <w:rPr>
          <w:lang w:val="el-GR"/>
        </w:rPr>
        <w:instrText>://</w:instrText>
      </w:r>
      <w:r>
        <w:instrText>www</w:instrText>
      </w:r>
      <w:r w:rsidRPr="00784C5C">
        <w:rPr>
          <w:lang w:val="el-GR"/>
        </w:rPr>
        <w:instrText>.</w:instrText>
      </w:r>
      <w:r>
        <w:instrText>eaadhsy</w:instrText>
      </w:r>
      <w:r w:rsidRPr="00784C5C">
        <w:rPr>
          <w:lang w:val="el-GR"/>
        </w:rPr>
        <w:instrText>.</w:instrText>
      </w:r>
      <w:r>
        <w:instrText>gr</w:instrText>
      </w:r>
      <w:r w:rsidRPr="00784C5C">
        <w:rPr>
          <w:lang w:val="el-GR"/>
        </w:rPr>
        <w:instrText>/"</w:instrText>
      </w:r>
      <w:r>
        <w:fldChar w:fldCharType="separate"/>
      </w:r>
      <w:r>
        <w:fldChar w:fldCharType="end"/>
      </w:r>
      <w:hyperlink r:id="rId30" w:history="1"/>
    </w:p>
    <w:p w14:paraId="60E1FB1C" w14:textId="3B92097E" w:rsidR="002B2F6A" w:rsidRPr="002B2F6A" w:rsidRDefault="002B2F6A" w:rsidP="002B2F6A">
      <w:pPr>
        <w:rPr>
          <w:color w:val="000000"/>
          <w:lang w:val="el-GR" w:eastAsia="el-GR"/>
        </w:rPr>
      </w:pPr>
      <w:hyperlink r:id="rId31" w:history="1"/>
      <w:hyperlink r:id="rId32" w:history="1"/>
      <w:r w:rsidR="00D60B9F" w:rsidRPr="00D60B9F">
        <w:rPr>
          <w:color w:val="000000"/>
          <w:lang w:val="el-GR" w:eastAsia="el-GR"/>
        </w:rPr>
        <w:t>Ο οικονομικός φορέας δύναται να αποσύρει την προσφορά του και να την υποβάλ</w:t>
      </w:r>
      <w:r w:rsidR="00D60B9F">
        <w:rPr>
          <w:color w:val="000000"/>
          <w:lang w:val="el-GR" w:eastAsia="el-GR"/>
        </w:rPr>
        <w:t>λ</w:t>
      </w:r>
      <w:r w:rsidR="00D60B9F" w:rsidRPr="00D60B9F">
        <w:rPr>
          <w:color w:val="000000"/>
          <w:lang w:val="el-GR" w:eastAsia="el-GR"/>
        </w:rPr>
        <w:t>ει εκ νέου έως την κατά περίπτωση καταληκτική ημερομηνία υποβολής προσφορών</w:t>
      </w:r>
      <w:r w:rsidR="00D60B9F">
        <w:rPr>
          <w:color w:val="000000"/>
          <w:lang w:val="el-GR" w:eastAsia="el-GR"/>
        </w:rPr>
        <w:t xml:space="preserve">, χωρίς να </w:t>
      </w:r>
      <w:r w:rsidR="00D60B9F" w:rsidRPr="00D60B9F">
        <w:rPr>
          <w:color w:val="000000"/>
          <w:lang w:val="el-GR" w:eastAsia="el-GR"/>
        </w:rPr>
        <w:t xml:space="preserve">απαιτούνται ενέργειες, όπως σχετικό αίτημα του, μέσω της </w:t>
      </w:r>
      <w:r w:rsidR="00906149" w:rsidRPr="00CB7A20">
        <w:rPr>
          <w:rFonts w:cs="Helvetica"/>
          <w:color w:val="000000"/>
          <w:lang w:val="el-GR" w:eastAsia="el-GR"/>
        </w:rPr>
        <w:t>λειτουργικότητας «Επικοινωνία» του ΕΣΗΔΗΣ</w:t>
      </w:r>
      <w:r w:rsidR="00906149">
        <w:rPr>
          <w:rFonts w:cs="Helvetica"/>
          <w:color w:val="000000"/>
          <w:lang w:val="el-GR" w:eastAsia="el-GR"/>
        </w:rPr>
        <w:t xml:space="preserve"> </w:t>
      </w:r>
      <w:r w:rsidR="00D60B9F"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sidR="00906149">
        <w:rPr>
          <w:color w:val="000000"/>
          <w:lang w:val="el-GR" w:eastAsia="el-GR"/>
        </w:rPr>
        <w:t>Α</w:t>
      </w:r>
      <w:r w:rsidR="00D60B9F" w:rsidRPr="00D60B9F">
        <w:rPr>
          <w:color w:val="000000"/>
          <w:lang w:val="el-GR" w:eastAsia="el-GR"/>
        </w:rPr>
        <w:t xml:space="preserve">ναθέτουσας </w:t>
      </w:r>
      <w:r w:rsidR="00906149">
        <w:rPr>
          <w:color w:val="000000"/>
          <w:lang w:val="el-GR" w:eastAsia="el-GR"/>
        </w:rPr>
        <w:t>Α</w:t>
      </w:r>
      <w:r w:rsidR="00D60B9F" w:rsidRPr="00D60B9F">
        <w:rPr>
          <w:color w:val="000000"/>
          <w:lang w:val="el-GR" w:eastAsia="el-GR"/>
        </w:rPr>
        <w:t>ρχής.</w:t>
      </w:r>
      <w:bookmarkEnd w:id="245"/>
    </w:p>
    <w:p w14:paraId="586B4D12" w14:textId="77777777" w:rsidR="008338F0" w:rsidRPr="00603221" w:rsidRDefault="003355E7" w:rsidP="005A1609">
      <w:pPr>
        <w:pStyle w:val="3"/>
        <w:ind w:left="709" w:hanging="709"/>
        <w:rPr>
          <w:lang w:val="el-GR"/>
        </w:rPr>
      </w:pPr>
      <w:bookmarkStart w:id="246" w:name="_Toc74566860"/>
      <w:bookmarkStart w:id="247" w:name="_Ref496542299"/>
      <w:bookmarkStart w:id="248" w:name="_Toc97194298"/>
      <w:bookmarkStart w:id="249" w:name="_Toc97194437"/>
      <w:bookmarkStart w:id="250" w:name="_Toc216443865"/>
      <w:bookmarkEnd w:id="246"/>
      <w:r w:rsidRPr="00603221">
        <w:rPr>
          <w:lang w:val="el-GR"/>
        </w:rPr>
        <w:t>Χρόνος και Τρόπος υποβολής προσφορών</w:t>
      </w:r>
      <w:bookmarkEnd w:id="247"/>
      <w:bookmarkEnd w:id="248"/>
      <w:bookmarkEnd w:id="249"/>
      <w:bookmarkEnd w:id="250"/>
      <w:r w:rsidRPr="00603221">
        <w:rPr>
          <w:lang w:val="el-GR"/>
        </w:rPr>
        <w:t xml:space="preserve"> </w:t>
      </w:r>
    </w:p>
    <w:p w14:paraId="5690412D" w14:textId="27B30C6C" w:rsidR="004B759E" w:rsidRPr="00821852" w:rsidRDefault="000F0E29" w:rsidP="00D472F0">
      <w:pPr>
        <w:rPr>
          <w:b/>
          <w:bCs/>
          <w:lang w:val="el-GR"/>
        </w:rPr>
      </w:pPr>
      <w:bookmarkStart w:id="251" w:name="_Toc74566862"/>
      <w:bookmarkStart w:id="252" w:name="_Toc97194299"/>
      <w:bookmarkEnd w:id="251"/>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815A90">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των διατάξεων της παρ. 5 του άρθρου 36 του ν.4412/2016 εκδοθείσα με </w:t>
      </w:r>
      <w:bookmarkStart w:id="253" w:name="_Hlk202779701"/>
      <w:r w:rsidR="00F71DD0" w:rsidRPr="00F71DD0">
        <w:rPr>
          <w:lang w:val="el-GR"/>
        </w:rPr>
        <w:t>υπ’ αρ. 44756/13-06-2024 (Β’ 3380/2024) Κοινή Απόφαση των Υπουργών Ανάπτυξης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Tροποποίηση της υπ’ αριθμ. 64233/8.6.2021 (β’ 2453) κοινής απόφασης των Υπουργών Ανάπτυξης και Επενδύσεων και Επικρατείας»,  (εφεξής Κ.Υ.Α. ΕΣΗΔΗΣ Προμήθειες και Υπηρεσίες).</w:t>
      </w:r>
      <w:bookmarkEnd w:id="252"/>
    </w:p>
    <w:bookmarkEnd w:id="253"/>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2290D97" w14:textId="1C0B35FA" w:rsidR="004B759E" w:rsidRPr="00A334BA" w:rsidRDefault="000F0E29" w:rsidP="00D472F0">
      <w:pPr>
        <w:rPr>
          <w:lang w:val="el-GR"/>
        </w:rPr>
      </w:pPr>
      <w:bookmarkStart w:id="254" w:name="_Toc97194300"/>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54"/>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865AACC" w14:textId="5E87BD3D" w:rsidR="004B759E" w:rsidRPr="00A334BA" w:rsidRDefault="000F0E29" w:rsidP="00D472F0">
      <w:pPr>
        <w:rPr>
          <w:lang w:val="el-GR"/>
        </w:rPr>
      </w:pPr>
      <w:bookmarkStart w:id="255" w:name="_Toc74566865"/>
      <w:bookmarkStart w:id="256" w:name="_Toc97194301"/>
      <w:bookmarkEnd w:id="255"/>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56"/>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C483A6C" w14:textId="6EC2C9A3" w:rsidR="00201A77" w:rsidRPr="00201A77" w:rsidRDefault="000F0E29" w:rsidP="00D472F0">
      <w:pPr>
        <w:rPr>
          <w:lang w:val="el-GR"/>
        </w:rPr>
      </w:pPr>
      <w:bookmarkStart w:id="257" w:name="_Ref75869622"/>
      <w:bookmarkStart w:id="258" w:name="_Toc97194302"/>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9F064C">
        <w:rPr>
          <w:lang w:val="el-GR"/>
        </w:rPr>
        <w:t xml:space="preserve"> </w:t>
      </w:r>
      <w:r w:rsidR="00486D17" w:rsidRPr="00201A77">
        <w:rPr>
          <w:lang w:val="el-GR"/>
        </w:rPr>
        <w:t>τα</w:t>
      </w:r>
      <w:r w:rsidR="009F064C">
        <w:rPr>
          <w:lang w:val="el-GR"/>
        </w:rPr>
        <w:t xml:space="preserve"> </w:t>
      </w:r>
      <w:r w:rsidR="00486D17" w:rsidRPr="00201A77">
        <w:rPr>
          <w:lang w:val="el-GR"/>
        </w:rPr>
        <w:t>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A307E5">
        <w:rPr>
          <w:lang w:val="el-GR"/>
        </w:rPr>
        <w:t>εισώ</w:t>
      </w:r>
      <w:r w:rsidR="00486D17" w:rsidRPr="00201A77">
        <w:rPr>
          <w:lang w:val="el-GR"/>
        </w:rPr>
        <w:t>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259" w:name="_Toc74566867"/>
      <w:bookmarkStart w:id="260" w:name="_Toc74566868"/>
      <w:bookmarkStart w:id="261" w:name="_Toc74566869"/>
      <w:bookmarkStart w:id="262" w:name="_Toc74566870"/>
      <w:bookmarkEnd w:id="259"/>
      <w:bookmarkEnd w:id="260"/>
      <w:bookmarkEnd w:id="261"/>
      <w:bookmarkEnd w:id="262"/>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815A90" w:rsidRPr="00815A90">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815A90" w:rsidRPr="00603221">
        <w:rPr>
          <w:lang w:val="el-GR"/>
        </w:rPr>
        <w:t xml:space="preserve">ΠΑΡΑΡΤΗΜΑ </w:t>
      </w:r>
      <w:r w:rsidR="00815A90" w:rsidRPr="00815A90">
        <w:rPr>
          <w:lang w:val="el-GR"/>
        </w:rPr>
        <w:t>VI</w:t>
      </w:r>
      <w:r w:rsidR="00815A90"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57"/>
      <w:bookmarkEnd w:id="258"/>
    </w:p>
    <w:p w14:paraId="54173B71" w14:textId="4498F62B" w:rsidR="004E36A7" w:rsidRPr="00821852" w:rsidRDefault="000F0E29" w:rsidP="00D472F0">
      <w:pPr>
        <w:rPr>
          <w:lang w:val="el-GR"/>
        </w:rPr>
      </w:pPr>
      <w:bookmarkStart w:id="263" w:name="_Toc74566872"/>
      <w:bookmarkStart w:id="264" w:name="_Toc74566873"/>
      <w:bookmarkStart w:id="265" w:name="_Toc97194304"/>
      <w:bookmarkEnd w:id="263"/>
      <w:bookmarkEnd w:id="264"/>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65"/>
    </w:p>
    <w:p w14:paraId="1A503652" w14:textId="17E42863" w:rsidR="004E36A7" w:rsidRPr="008A2283" w:rsidRDefault="004E36A7" w:rsidP="004E36A7">
      <w:pPr>
        <w:rPr>
          <w:color w:val="000000"/>
          <w:lang w:val="el-GR"/>
        </w:rPr>
      </w:pPr>
      <w:bookmarkStart w:id="266"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48509C">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65B36717" w:rsidR="004E36A7" w:rsidRPr="00CB7A20" w:rsidRDefault="004E36A7" w:rsidP="004E36A7">
      <w:pPr>
        <w:rPr>
          <w:color w:val="000000"/>
          <w:lang w:val="el-GR"/>
        </w:rPr>
      </w:pPr>
      <w:r w:rsidRPr="00CB7A20">
        <w:rPr>
          <w:color w:val="000000"/>
          <w:lang w:val="el-GR"/>
        </w:rPr>
        <w:t>γ) είτε του άρθρου 11 του ν. 2690/1999 (Α</w:t>
      </w:r>
      <w:r w:rsidR="00B46541" w:rsidRPr="00CB7A20">
        <w:rPr>
          <w:color w:val="000000"/>
          <w:lang w:val="el-GR"/>
        </w:rPr>
        <w:t>΄ 45),</w:t>
      </w:r>
      <w:r w:rsidR="00B46541" w:rsidRPr="00CB7A20">
        <w:rPr>
          <w:rStyle w:val="ab"/>
          <w:color w:val="000000"/>
          <w:lang w:val="el-GR"/>
        </w:rPr>
        <w:t xml:space="preserve"> </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D66A67">
        <w:rPr>
          <w:bCs/>
          <w:color w:val="000000"/>
          <w:lang w:val="el-GR"/>
        </w:rPr>
        <w:t>.</w:t>
      </w:r>
      <w:r w:rsidRPr="00026E2E">
        <w:rPr>
          <w:b/>
          <w:color w:val="000000"/>
          <w:lang w:val="el-GR"/>
        </w:rPr>
        <w:t xml:space="preserve"> </w:t>
      </w:r>
      <w:bookmarkEnd w:id="266"/>
    </w:p>
    <w:p w14:paraId="5383EF47" w14:textId="70C1DBCF"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Pr>
          <w:lang w:val="el-GR"/>
        </w:rPr>
        <w:t>τ</w:t>
      </w:r>
      <w:r w:rsidRPr="00CB7A20">
        <w:rPr>
          <w:lang w:val="el-GR"/>
        </w:rPr>
        <w:t>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E7E19D6"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48509C">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581A8710" w:rsidR="000674D2" w:rsidRPr="00CE38E4" w:rsidRDefault="0048509C"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CBC5C30"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67" w:name="_Ref496542340"/>
      <w:bookmarkStart w:id="268" w:name="_Toc97194305"/>
      <w:bookmarkStart w:id="269" w:name="_Toc97194438"/>
      <w:bookmarkStart w:id="270" w:name="_Toc216443866"/>
      <w:r w:rsidRPr="00603221">
        <w:rPr>
          <w:lang w:val="el-GR"/>
        </w:rPr>
        <w:t>Περιεχόμενα Φακέλου «Δικαιολογητικά Συμμετοχής - Τεχνική Προσφορά»</w:t>
      </w:r>
      <w:bookmarkEnd w:id="267"/>
      <w:bookmarkEnd w:id="268"/>
      <w:bookmarkEnd w:id="269"/>
      <w:bookmarkEnd w:id="270"/>
      <w:r w:rsidRPr="00603221">
        <w:rPr>
          <w:lang w:val="el-GR"/>
        </w:rPr>
        <w:t xml:space="preserve"> </w:t>
      </w:r>
    </w:p>
    <w:p w14:paraId="0C5CAAFE" w14:textId="77777777" w:rsidR="002C7E9A" w:rsidRPr="00D66A67" w:rsidRDefault="002C7E9A" w:rsidP="007638F3">
      <w:pPr>
        <w:pStyle w:val="4"/>
        <w:rPr>
          <w:rStyle w:val="Heading4Char"/>
          <w:rFonts w:ascii="Tahoma" w:eastAsia="SimSun" w:hAnsi="Tahoma" w:cs="Tahoma"/>
          <w:sz w:val="22"/>
        </w:rPr>
      </w:pPr>
      <w:bookmarkStart w:id="271" w:name="_Toc74566876"/>
      <w:bookmarkStart w:id="272" w:name="_Ref55324286"/>
      <w:bookmarkStart w:id="273" w:name="_Toc97194306"/>
      <w:bookmarkStart w:id="274" w:name="_Toc216443867"/>
      <w:bookmarkEnd w:id="271"/>
      <w:r w:rsidRPr="00D66A67">
        <w:rPr>
          <w:rStyle w:val="Heading4Char"/>
          <w:rFonts w:ascii="Tahoma" w:eastAsia="SimSun" w:hAnsi="Tahoma" w:cs="Tahoma"/>
          <w:sz w:val="22"/>
        </w:rPr>
        <w:t>Δικαιολογητικά Συμμετοχής</w:t>
      </w:r>
      <w:bookmarkEnd w:id="272"/>
      <w:bookmarkEnd w:id="273"/>
      <w:bookmarkEnd w:id="274"/>
    </w:p>
    <w:p w14:paraId="5A188320" w14:textId="31295C14"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3256557F"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DC19570"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75"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815A90">
        <w:rPr>
          <w:lang w:val="el-GR"/>
        </w:rPr>
        <w:t>2.1.5</w:t>
      </w:r>
      <w:r w:rsidRPr="00603221">
        <w:rPr>
          <w:lang w:val="el-GR"/>
        </w:rPr>
        <w:fldChar w:fldCharType="end"/>
      </w:r>
      <w:bookmarkEnd w:id="275"/>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815A90">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7DD7E475" w:rsidR="00CD4F51" w:rsidRPr="007113DC" w:rsidRDefault="00CD4F51" w:rsidP="002B2A14">
      <w:pPr>
        <w:ind w:left="284" w:hanging="284"/>
        <w:rPr>
          <w:lang w:val="el-GR"/>
        </w:rPr>
      </w:pPr>
      <w:bookmarkStart w:id="276" w:name="_Hlk118712689"/>
      <w:r w:rsidRPr="007113DC">
        <w:rPr>
          <w:lang w:val="el-GR"/>
        </w:rPr>
        <w:t xml:space="preserve">γ) </w:t>
      </w:r>
      <w:r w:rsidR="009F688B" w:rsidRPr="007113D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113DC">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815A90" w:rsidRPr="00603221">
        <w:rPr>
          <w:lang w:val="el-GR"/>
        </w:rPr>
        <w:t xml:space="preserve">ΠΑΡΑΡΤΗΜΑ </w:t>
      </w:r>
      <w:r w:rsidR="00815A90" w:rsidRPr="005856F8">
        <w:rPr>
          <w:lang w:val="el-GR"/>
        </w:rPr>
        <w:t>VI</w:t>
      </w:r>
      <w:r w:rsidR="00815A90" w:rsidRPr="00603221">
        <w:rPr>
          <w:lang w:val="el-GR"/>
        </w:rPr>
        <w:t>Ι – Άλλες Δηλώσεις</w:t>
      </w:r>
      <w:r w:rsidR="009F688B">
        <w:rPr>
          <w:lang w:val="el-GR"/>
        </w:rPr>
        <w:fldChar w:fldCharType="end"/>
      </w:r>
      <w:r w:rsidRPr="007113DC">
        <w:rPr>
          <w:lang w:val="el-GR"/>
        </w:rPr>
        <w:t>.</w:t>
      </w:r>
    </w:p>
    <w:bookmarkEnd w:id="276"/>
    <w:p w14:paraId="3C320E46" w14:textId="4F6D92B9"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D103EF" w:rsidRPr="00D103EF">
        <w:rPr>
          <w:lang w:val="el-GR"/>
        </w:rPr>
        <w:t xml:space="preserve">ΠΑΡΑΡΤΗΜΑ ΙΙI – ΕΥΡΩΠΑΙΚΟ ΕΝΙΑΙΟ ΕΓΓΡΑΦΟ ΣΥΜΒΑΣΗΣ (ΕΕΕΣ)  </w:t>
      </w:r>
      <w:r w:rsidRPr="00197834">
        <w:rPr>
          <w:lang w:val="el-GR"/>
        </w:rPr>
        <w:t xml:space="preserve">ως Παράρτημα αυτής. </w:t>
      </w:r>
    </w:p>
    <w:p w14:paraId="675A75CF" w14:textId="1ABE3F6A"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t>
      </w:r>
      <w:bookmarkStart w:id="277" w:name="_Hlk202780084"/>
      <w:bookmarkStart w:id="278" w:name="_Hlk180597682"/>
      <w:r w:rsidR="00F404B5" w:rsidRPr="00F404B5">
        <w:rPr>
          <w:u w:val="single"/>
          <w:lang w:val="el-GR"/>
        </w:rPr>
        <w:t>https://espd.eprocurement.gov.gr/</w:t>
      </w:r>
      <w:bookmarkEnd w:id="277"/>
      <w:r w:rsidRPr="00197834">
        <w:rPr>
          <w:lang w:val="el-GR"/>
        </w:rPr>
        <w:t>)</w:t>
      </w:r>
      <w:bookmarkEnd w:id="278"/>
      <w:r w:rsidRPr="00197834">
        <w:rPr>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w:t>
      </w:r>
      <w:r w:rsidR="00BB1F86">
        <w:rPr>
          <w:lang w:val="el-GR"/>
        </w:rPr>
        <w:t>ν</w:t>
      </w:r>
      <w:r w:rsidRPr="00197834">
        <w:rPr>
          <w:lang w:val="el-GR"/>
        </w:rPr>
        <w:t xml:space="preserve"> σκοπό </w:t>
      </w:r>
      <w:r w:rsidR="00BB1F86">
        <w:rPr>
          <w:lang w:val="el-GR"/>
        </w:rPr>
        <w:t xml:space="preserve">αυτό </w:t>
      </w:r>
      <w:r w:rsidRPr="00197834">
        <w:rPr>
          <w:lang w:val="el-GR"/>
        </w:rPr>
        <w:t>να αξιοποιήσουν το αντίστοιχο ηλεκτρονικό αρχείο με μορφότυπο XML που αποτελεί επικουρικό στοιχείο των εγγράφων της σύμβασης.</w:t>
      </w:r>
    </w:p>
    <w:p w14:paraId="14667300" w14:textId="444C6546" w:rsidR="00D705C7" w:rsidRDefault="00197834" w:rsidP="00197834">
      <w:pPr>
        <w:rPr>
          <w:lang w:val="el-GR"/>
        </w:rPr>
      </w:pPr>
      <w:r w:rsidRPr="00197834">
        <w:rPr>
          <w:lang w:val="el-GR"/>
        </w:rPr>
        <w:t>Το συμπληρωμένο από τον Οικονομικό Φορέα ΕΕΕΣ,</w:t>
      </w:r>
      <w:r w:rsidR="00BB1F86">
        <w:rPr>
          <w:lang w:val="el-GR"/>
        </w:rPr>
        <w:t xml:space="preserve"> </w:t>
      </w:r>
      <w:bookmarkStart w:id="279" w:name="_Hlk180597726"/>
      <w:r w:rsidR="00BB1F86" w:rsidRPr="00BB1F86">
        <w:rPr>
          <w:lang w:val="el-GR"/>
        </w:rPr>
        <w:t>(συμπεριλαμβανομένων των διακριτών ΕΕΕΣ από δανείζοντες εμπειρία ή υπεργολάβους, σύμφωνα με την παράγραφο 2.2.8),</w:t>
      </w:r>
      <w:bookmarkEnd w:id="279"/>
      <w:r w:rsidR="00BB1F86" w:rsidRPr="00BB1F86">
        <w:rPr>
          <w:lang w:val="el-GR"/>
        </w:rPr>
        <w:t xml:space="preserve"> </w:t>
      </w:r>
      <w:r w:rsidRPr="00197834">
        <w:rPr>
          <w:lang w:val="el-GR"/>
        </w:rPr>
        <w:t xml:space="preserve">καθώς και η τυχόν συνοδευτική αυτού υπεύθυνη δήλωση, υποβάλλονται σύμφωνα με την περίπτωση </w:t>
      </w:r>
      <w:r w:rsidR="00BB1F86">
        <w:rPr>
          <w:lang w:val="el-GR"/>
        </w:rPr>
        <w:t xml:space="preserve">β’ ή </w:t>
      </w:r>
      <w:r w:rsidRPr="00197834">
        <w:rPr>
          <w:lang w:val="el-GR"/>
        </w:rPr>
        <w:t>δ΄ της παραγράφου 2.4.2.5 της παρούσας, σε ψηφιακά υπογεγραμμένο ηλεκτρονικό αρχείο με μορφότυπο PDF.</w:t>
      </w:r>
    </w:p>
    <w:p w14:paraId="39567096" w14:textId="41D61994"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bookmarkStart w:id="280" w:name="_Hlk202780150"/>
      <w:bookmarkStart w:id="281" w:name="_Hlk180597782"/>
      <w:r w:rsidR="00F404B5" w:rsidRPr="00F404B5">
        <w:rPr>
          <w:u w:val="single"/>
          <w:lang w:val="el-GR"/>
        </w:rPr>
        <w:t>https://espd.eprocurement.gov.gr/</w:t>
      </w:r>
      <w:bookmarkEnd w:id="280"/>
      <w:r w:rsidRPr="00821852">
        <w:rPr>
          <w:lang w:val="el-GR"/>
        </w:rPr>
        <w:t xml:space="preserve">) </w:t>
      </w:r>
      <w:bookmarkEnd w:id="281"/>
      <w:r w:rsidRPr="00821852">
        <w:rPr>
          <w:lang w:val="el-GR"/>
        </w:rPr>
        <w:t>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6D658393"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369A271C"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592F43" w:rsidRPr="00592F43">
        <w:rPr>
          <w:lang w:val="el-GR"/>
        </w:rPr>
        <w:t>ΠΑΡΑΡΤΗΜΑ ΙΙI – ΕΥΡΩΠΑΙΚΟ ΕΝΙΑΙΟ ΕΓΓΡΑΦΟ ΣΥΜΒΑΣΗΣ (ΕΕΕΣ)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BA73EE">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38C2D628" w:rsidR="00D9390F" w:rsidRPr="00603221" w:rsidRDefault="00D9390F">
      <w:pPr>
        <w:rPr>
          <w:lang w:val="el-GR"/>
        </w:rPr>
      </w:pPr>
      <w:r w:rsidRPr="00603221">
        <w:rPr>
          <w:lang w:val="el-GR"/>
        </w:rPr>
        <w:t>Στην περίπτωση συμμετοχής στο διαγωνισμό από κοινού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0FD6E1" w:rsidR="00FB65FD" w:rsidRDefault="00A83646" w:rsidP="007A7FF2">
      <w:pPr>
        <w:rPr>
          <w:lang w:val="el-GR"/>
        </w:rPr>
      </w:pPr>
      <w:bookmarkStart w:id="282" w:name="_Hlk180597970"/>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 xml:space="preserve">ως άνω αναφερόμενα για το ΕΕΕΣ. </w:t>
      </w:r>
      <w:r w:rsidR="007A7FF2">
        <w:rPr>
          <w:lang w:val="el-GR"/>
        </w:rPr>
        <w:t xml:space="preserve"> </w:t>
      </w:r>
    </w:p>
    <w:bookmarkEnd w:id="282"/>
    <w:p w14:paraId="63A713BF" w14:textId="77777777" w:rsidR="00064589" w:rsidRPr="00603221" w:rsidRDefault="00064589" w:rsidP="007A7FF2">
      <w:pPr>
        <w:rPr>
          <w:b/>
          <w:bCs/>
          <w:lang w:val="el-GR"/>
        </w:rPr>
      </w:pPr>
    </w:p>
    <w:p w14:paraId="3E433FD0" w14:textId="77777777" w:rsidR="002C7E9A" w:rsidRPr="00D66A67" w:rsidRDefault="002C7E9A" w:rsidP="007638F3">
      <w:pPr>
        <w:pStyle w:val="4"/>
        <w:rPr>
          <w:b/>
          <w:bCs w:val="0"/>
        </w:rPr>
      </w:pPr>
      <w:bookmarkStart w:id="283" w:name="_Toc97194307"/>
      <w:bookmarkStart w:id="284" w:name="_Toc216443868"/>
      <w:r w:rsidRPr="00D66A67">
        <w:rPr>
          <w:b/>
          <w:bCs w:val="0"/>
        </w:rPr>
        <w:t>Τεχνική Προσφορά</w:t>
      </w:r>
      <w:bookmarkEnd w:id="283"/>
      <w:bookmarkEnd w:id="284"/>
      <w:r w:rsidRPr="00D66A67">
        <w:rPr>
          <w:b/>
          <w:bCs w:val="0"/>
        </w:rPr>
        <w:t xml:space="preserve"> </w:t>
      </w:r>
      <w:r w:rsidR="00E1337D" w:rsidRPr="00D66A67">
        <w:rPr>
          <w:b/>
          <w:bCs w:val="0"/>
        </w:rPr>
        <w:t xml:space="preserve"> </w:t>
      </w:r>
    </w:p>
    <w:p w14:paraId="34F3DD8A" w14:textId="15077155" w:rsidR="007A3AC0" w:rsidRPr="00D472F0" w:rsidRDefault="00592F43" w:rsidP="007A3AC0">
      <w:pPr>
        <w:rPr>
          <w:lang w:val="el-GR"/>
        </w:rPr>
      </w:pPr>
      <w:r w:rsidRPr="00592F43">
        <w:rPr>
          <w:lang w:val="el-GR"/>
        </w:rPr>
        <w:t>H τεχνική προσφορά καλύπτει όλες τις απαιτήσεις και τις προδιαγραφές της παρούσας και συγκεκριμένα των Παραρτημάτων ΠΑΡΑΡΤΗΜΑ Ι – Αναλυτική Περιγραφή Φυσικού και Οικονομικού Αντικειμένου της Σύμβασης  &amp; ΠΑΡΑΡΤΗΜΑ ΙΙ – Πίνακες Συμμόρφωσης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w:t>
      </w:r>
      <w:r w:rsidR="007A3AC0" w:rsidRPr="00603221">
        <w:rPr>
          <w:lang w:val="el-GR"/>
        </w:rPr>
        <w:t>, με βάση το κριτήριο ανάθεσης, σύμφωνα με τα αναλυτικώς αναφερόμενα στ</w:t>
      </w:r>
      <w:r w:rsidR="00F07297">
        <w:rPr>
          <w:lang w:val="el-GR"/>
        </w:rPr>
        <w:t>α</w:t>
      </w:r>
      <w:r w:rsidR="007A3AC0" w:rsidRPr="00603221">
        <w:rPr>
          <w:lang w:val="el-GR"/>
        </w:rPr>
        <w:t xml:space="preserve"> ως άνω Παρ</w:t>
      </w:r>
      <w:r w:rsidR="00F07297">
        <w:rPr>
          <w:lang w:val="el-GR"/>
        </w:rPr>
        <w:t>α</w:t>
      </w:r>
      <w:r w:rsidR="007A3AC0" w:rsidRPr="00603221">
        <w:rPr>
          <w:lang w:val="el-GR"/>
        </w:rPr>
        <w:t>ρτ</w:t>
      </w:r>
      <w:r w:rsidR="00F07297">
        <w:rPr>
          <w:lang w:val="el-GR"/>
        </w:rPr>
        <w:t>ή</w:t>
      </w:r>
      <w:r w:rsidR="007A3AC0" w:rsidRPr="00603221">
        <w:rPr>
          <w:lang w:val="el-GR"/>
        </w:rPr>
        <w:t>μα</w:t>
      </w:r>
      <w:r w:rsidR="00F07297">
        <w:rPr>
          <w:lang w:val="el-GR"/>
        </w:rPr>
        <w:t>τα</w:t>
      </w:r>
      <w:r w:rsidR="00D472F0">
        <w:rPr>
          <w:lang w:val="el-GR"/>
        </w:rPr>
        <w:t>.</w:t>
      </w:r>
    </w:p>
    <w:p w14:paraId="0A86BBD8" w14:textId="7DDC6939"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815A90" w:rsidRPr="00C34B43">
        <w:rPr>
          <w:lang w:val="el-GR"/>
        </w:rPr>
        <w:t xml:space="preserve">ΠΑΡΑΡΤΗΜΑ </w:t>
      </w:r>
      <w:r w:rsidR="00815A90" w:rsidRPr="00603221">
        <w:t>V</w:t>
      </w:r>
      <w:r w:rsidR="00815A90" w:rsidRPr="00C34B43">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7E12CF" w:rsidRPr="007E12CF">
        <w:rPr>
          <w:lang w:val="el-GR"/>
        </w:rPr>
        <w:t xml:space="preserve"> </w:t>
      </w:r>
      <w:r w:rsidR="003A206A" w:rsidRPr="007E12CF">
        <w:rPr>
          <w:lang w:val="el-GR"/>
        </w:rPr>
        <w:t>(</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4B716FF8" w14:textId="22837FC4" w:rsidR="007E12CF" w:rsidRPr="009D0395" w:rsidRDefault="00A316E5" w:rsidP="007E12CF">
      <w:pPr>
        <w:spacing w:before="120" w:after="0"/>
        <w:rPr>
          <w:b/>
          <w:bCs/>
          <w:lang w:val="el-GR"/>
        </w:rPr>
      </w:pPr>
      <w:r w:rsidRPr="009D0395">
        <w:rPr>
          <w:b/>
          <w:bCs/>
          <w:lang w:val="el-GR"/>
        </w:rPr>
        <w:t>Ο</w:t>
      </w:r>
      <w:r w:rsidR="007E12CF" w:rsidRPr="009D0395">
        <w:rPr>
          <w:b/>
          <w:bCs/>
          <w:lang w:val="el-GR"/>
        </w:rPr>
        <w:t>ι</w:t>
      </w:r>
      <w:r>
        <w:rPr>
          <w:b/>
          <w:bCs/>
          <w:lang w:val="el-GR"/>
        </w:rPr>
        <w:t xml:space="preserve"> </w:t>
      </w:r>
      <w:r w:rsidR="007E12CF" w:rsidRPr="009D0395">
        <w:rPr>
          <w:b/>
          <w:bCs/>
          <w:lang w:val="el-GR"/>
        </w:rPr>
        <w:t>οικονομικοί φορείς επισυνάπτουν, σε μορφή ηλεκτρονικών αρχείων με μορφότυπο PDF,   ηλεκτρονικά υπογεγραμμένων από τον προσφέροντα:</w:t>
      </w:r>
    </w:p>
    <w:p w14:paraId="59E14FE3" w14:textId="77777777" w:rsidR="007E12CF" w:rsidRPr="006C320E" w:rsidRDefault="007E12CF" w:rsidP="00EB3FFF">
      <w:pPr>
        <w:pStyle w:val="aff"/>
        <w:widowControl w:val="0"/>
        <w:numPr>
          <w:ilvl w:val="0"/>
          <w:numId w:val="45"/>
        </w:numPr>
        <w:suppressAutoHyphens w:val="0"/>
        <w:autoSpaceDE w:val="0"/>
        <w:autoSpaceDN w:val="0"/>
        <w:spacing w:before="120" w:after="0"/>
        <w:contextualSpacing w:val="0"/>
        <w:rPr>
          <w:b/>
          <w:lang w:val="el-GR"/>
        </w:rPr>
      </w:pPr>
      <w:r w:rsidRPr="006C320E">
        <w:rPr>
          <w:b/>
          <w:lang w:val="el-GR"/>
        </w:rPr>
        <w:t>την</w:t>
      </w:r>
      <w:r w:rsidRPr="006C320E">
        <w:rPr>
          <w:b/>
          <w:spacing w:val="-4"/>
          <w:lang w:val="el-GR"/>
        </w:rPr>
        <w:t xml:space="preserve"> </w:t>
      </w:r>
      <w:r w:rsidRPr="006C320E">
        <w:rPr>
          <w:b/>
          <w:lang w:val="el-GR"/>
        </w:rPr>
        <w:t>τεχνική</w:t>
      </w:r>
      <w:r w:rsidRPr="006C320E">
        <w:rPr>
          <w:b/>
          <w:spacing w:val="-2"/>
          <w:lang w:val="el-GR"/>
        </w:rPr>
        <w:t xml:space="preserve"> </w:t>
      </w:r>
      <w:r w:rsidRPr="006C320E">
        <w:rPr>
          <w:b/>
          <w:lang w:val="el-GR"/>
        </w:rPr>
        <w:t>προσφορά</w:t>
      </w:r>
      <w:r w:rsidRPr="006C320E">
        <w:rPr>
          <w:b/>
          <w:spacing w:val="-2"/>
          <w:lang w:val="el-GR"/>
        </w:rPr>
        <w:t xml:space="preserve"> </w:t>
      </w:r>
      <w:r w:rsidRPr="006C320E">
        <w:rPr>
          <w:b/>
          <w:lang w:val="el-GR"/>
        </w:rPr>
        <w:t>σύμφωνα</w:t>
      </w:r>
      <w:r w:rsidRPr="006C320E">
        <w:rPr>
          <w:b/>
          <w:spacing w:val="-3"/>
          <w:lang w:val="el-GR"/>
        </w:rPr>
        <w:t xml:space="preserve"> </w:t>
      </w:r>
      <w:r w:rsidRPr="006C320E">
        <w:rPr>
          <w:b/>
          <w:lang w:val="el-GR"/>
        </w:rPr>
        <w:t>με</w:t>
      </w:r>
      <w:r w:rsidRPr="006C320E">
        <w:rPr>
          <w:b/>
          <w:spacing w:val="-1"/>
          <w:lang w:val="el-GR"/>
        </w:rPr>
        <w:t xml:space="preserve"> </w:t>
      </w:r>
      <w:r w:rsidRPr="006C320E">
        <w:rPr>
          <w:b/>
          <w:lang w:val="el-GR"/>
        </w:rPr>
        <w:t>τα</w:t>
      </w:r>
      <w:r w:rsidRPr="006C320E">
        <w:rPr>
          <w:b/>
          <w:spacing w:val="-3"/>
          <w:lang w:val="el-GR"/>
        </w:rPr>
        <w:t xml:space="preserve"> </w:t>
      </w:r>
      <w:r w:rsidRPr="006C320E">
        <w:rPr>
          <w:b/>
          <w:lang w:val="el-GR"/>
        </w:rPr>
        <w:t>οριζόμενα</w:t>
      </w:r>
      <w:r w:rsidRPr="006C320E">
        <w:rPr>
          <w:b/>
          <w:spacing w:val="-4"/>
          <w:lang w:val="el-GR"/>
        </w:rPr>
        <w:t xml:space="preserve"> </w:t>
      </w:r>
      <w:r w:rsidRPr="006C320E">
        <w:rPr>
          <w:b/>
          <w:lang w:val="el-GR"/>
        </w:rPr>
        <w:t>ανωτέρω</w:t>
      </w:r>
      <w:r>
        <w:rPr>
          <w:b/>
          <w:lang w:val="el-GR"/>
        </w:rPr>
        <w:t xml:space="preserve"> και σύμφωνα με τη δομή του Παραρτήματος </w:t>
      </w:r>
      <w:r>
        <w:rPr>
          <w:b/>
          <w:lang w:val="en-US"/>
        </w:rPr>
        <w:t>V</w:t>
      </w:r>
      <w:r w:rsidRPr="009D0395">
        <w:rPr>
          <w:b/>
          <w:lang w:val="el-GR"/>
        </w:rPr>
        <w:t xml:space="preserve"> </w:t>
      </w:r>
      <w:r>
        <w:rPr>
          <w:b/>
          <w:lang w:val="el-GR"/>
        </w:rPr>
        <w:t>της παρούσας διακήρυξης</w:t>
      </w:r>
      <w:r w:rsidRPr="006C320E">
        <w:rPr>
          <w:b/>
          <w:spacing w:val="-2"/>
          <w:lang w:val="el-GR"/>
        </w:rPr>
        <w:t xml:space="preserve"> </w:t>
      </w:r>
      <w:r w:rsidRPr="006C320E">
        <w:rPr>
          <w:b/>
          <w:lang w:val="el-GR"/>
        </w:rPr>
        <w:t>και</w:t>
      </w:r>
    </w:p>
    <w:p w14:paraId="33C2ACA7" w14:textId="77777777" w:rsidR="007E12CF" w:rsidRPr="006C320E" w:rsidRDefault="007E12CF" w:rsidP="00EB3FFF">
      <w:pPr>
        <w:pStyle w:val="aff"/>
        <w:widowControl w:val="0"/>
        <w:numPr>
          <w:ilvl w:val="0"/>
          <w:numId w:val="45"/>
        </w:numPr>
        <w:tabs>
          <w:tab w:val="left" w:pos="2678"/>
        </w:tabs>
        <w:suppressAutoHyphens w:val="0"/>
        <w:autoSpaceDE w:val="0"/>
        <w:autoSpaceDN w:val="0"/>
        <w:spacing w:before="120" w:after="0" w:line="235" w:lineRule="auto"/>
        <w:contextualSpacing w:val="0"/>
        <w:rPr>
          <w:b/>
          <w:lang w:val="el-GR"/>
        </w:rPr>
      </w:pPr>
      <w:r w:rsidRPr="006C320E">
        <w:rPr>
          <w:b/>
          <w:lang w:val="el-GR"/>
        </w:rPr>
        <w:t>συμπληρωμένο</w:t>
      </w:r>
      <w:r w:rsidRPr="006C320E">
        <w:rPr>
          <w:b/>
          <w:spacing w:val="1"/>
          <w:lang w:val="el-GR"/>
        </w:rPr>
        <w:t xml:space="preserve"> </w:t>
      </w:r>
      <w:r w:rsidRPr="006C320E">
        <w:rPr>
          <w:b/>
          <w:lang w:val="el-GR"/>
        </w:rPr>
        <w:t>το</w:t>
      </w:r>
      <w:r w:rsidRPr="006C320E">
        <w:rPr>
          <w:b/>
          <w:spacing w:val="1"/>
          <w:lang w:val="el-GR"/>
        </w:rPr>
        <w:t xml:space="preserve"> </w:t>
      </w:r>
      <w:r w:rsidRPr="006C320E">
        <w:rPr>
          <w:b/>
          <w:lang w:val="el-GR"/>
        </w:rPr>
        <w:t>έντυπο</w:t>
      </w:r>
      <w:r w:rsidRPr="006C320E">
        <w:rPr>
          <w:b/>
          <w:spacing w:val="1"/>
          <w:lang w:val="el-GR"/>
        </w:rPr>
        <w:t xml:space="preserve"> </w:t>
      </w:r>
      <w:r w:rsidRPr="006C320E">
        <w:rPr>
          <w:b/>
          <w:lang w:val="el-GR"/>
        </w:rPr>
        <w:t>του</w:t>
      </w:r>
      <w:r w:rsidRPr="006C320E">
        <w:rPr>
          <w:b/>
          <w:spacing w:val="1"/>
          <w:lang w:val="el-GR"/>
        </w:rPr>
        <w:t xml:space="preserve"> </w:t>
      </w:r>
      <w:r w:rsidRPr="006C320E">
        <w:rPr>
          <w:b/>
          <w:lang w:val="el-GR"/>
        </w:rPr>
        <w:t>Παραρτήματος</w:t>
      </w:r>
      <w:r w:rsidRPr="006C320E">
        <w:rPr>
          <w:b/>
          <w:spacing w:val="1"/>
          <w:lang w:val="el-GR"/>
        </w:rPr>
        <w:t xml:space="preserve"> </w:t>
      </w:r>
      <w:r>
        <w:rPr>
          <w:b/>
        </w:rPr>
        <w:t>II</w:t>
      </w:r>
      <w:r w:rsidRPr="006C320E">
        <w:rPr>
          <w:b/>
          <w:spacing w:val="1"/>
          <w:lang w:val="el-GR"/>
        </w:rPr>
        <w:t xml:space="preserve"> </w:t>
      </w:r>
      <w:r w:rsidRPr="006C320E">
        <w:rPr>
          <w:b/>
          <w:lang w:val="el-GR"/>
        </w:rPr>
        <w:t>«</w:t>
      </w:r>
      <w:r>
        <w:rPr>
          <w:b/>
          <w:lang w:val="el-GR"/>
        </w:rPr>
        <w:t>Πίνακες Συμμόρφωσης</w:t>
      </w:r>
      <w:r w:rsidRPr="006C320E">
        <w:rPr>
          <w:b/>
          <w:lang w:val="el-GR"/>
        </w:rPr>
        <w:t>»</w:t>
      </w:r>
      <w:r w:rsidRPr="006C320E">
        <w:rPr>
          <w:b/>
          <w:spacing w:val="-1"/>
          <w:lang w:val="el-GR"/>
        </w:rPr>
        <w:t xml:space="preserve"> </w:t>
      </w:r>
      <w:r w:rsidRPr="006C320E">
        <w:rPr>
          <w:b/>
          <w:lang w:val="el-GR"/>
        </w:rPr>
        <w:t>της</w:t>
      </w:r>
      <w:r w:rsidRPr="006C320E">
        <w:rPr>
          <w:b/>
          <w:spacing w:val="-1"/>
          <w:lang w:val="el-GR"/>
        </w:rPr>
        <w:t xml:space="preserve"> </w:t>
      </w:r>
      <w:r w:rsidRPr="006C320E">
        <w:rPr>
          <w:b/>
          <w:lang w:val="el-GR"/>
        </w:rPr>
        <w:t>παρούσας</w:t>
      </w:r>
      <w:r>
        <w:rPr>
          <w:b/>
          <w:lang w:val="el-GR"/>
        </w:rPr>
        <w:t>.</w:t>
      </w:r>
    </w:p>
    <w:p w14:paraId="4E665FCE" w14:textId="77777777" w:rsidR="007E12CF" w:rsidRPr="00C229F3" w:rsidRDefault="007E12CF" w:rsidP="007E12CF">
      <w:pPr>
        <w:spacing w:before="120" w:after="0"/>
        <w:rPr>
          <w:lang w:val="el-GR"/>
        </w:rPr>
      </w:pPr>
      <w:r w:rsidRPr="009D0395">
        <w:rPr>
          <w:lang w:val="el-GR"/>
        </w:rPr>
        <w:t>Επισημαίνεται ότι στα περιεχόμενα της τεχνικής προσφοράς δεν πρέπει σε καμία περίπτωση να εμφανίζονται οικονομικά στοιχεία. Τυχόν εμφάνιση οικονομικών στοιχείων (συμπεριλαμβανομένων αναφορών όπως π.χ. «δωρεάν») αποτελεί λόγο απόρριψης της προσφοράς.</w:t>
      </w:r>
    </w:p>
    <w:p w14:paraId="5E3DDFD9" w14:textId="77777777" w:rsidR="00DB6B2F" w:rsidRDefault="00DB6B2F" w:rsidP="007A3AC0">
      <w:pPr>
        <w:rPr>
          <w:lang w:val="el-GR"/>
        </w:rPr>
      </w:pPr>
    </w:p>
    <w:p w14:paraId="6F2CD035" w14:textId="77777777" w:rsidR="008338F0" w:rsidRPr="00603221" w:rsidRDefault="003355E7" w:rsidP="005A1609">
      <w:pPr>
        <w:pStyle w:val="3"/>
        <w:ind w:left="709" w:hanging="709"/>
        <w:rPr>
          <w:lang w:val="el-GR"/>
        </w:rPr>
      </w:pPr>
      <w:bookmarkStart w:id="285" w:name="_Ref496542376"/>
      <w:bookmarkStart w:id="286" w:name="_Toc97194308"/>
      <w:bookmarkStart w:id="287" w:name="_Toc97194439"/>
      <w:bookmarkStart w:id="288" w:name="_Toc216443869"/>
      <w:r w:rsidRPr="00603221">
        <w:rPr>
          <w:lang w:val="el-GR"/>
        </w:rPr>
        <w:t>Περιεχόμενα Φακέλου «Οικονομική Προσφορά» / Τρόπος σύνταξης και υποβολής οικονομικών προσφορών</w:t>
      </w:r>
      <w:bookmarkEnd w:id="285"/>
      <w:bookmarkEnd w:id="286"/>
      <w:bookmarkEnd w:id="287"/>
      <w:bookmarkEnd w:id="288"/>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401FA853"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815A90" w:rsidRPr="00603221">
        <w:rPr>
          <w:lang w:val="el-GR"/>
        </w:rPr>
        <w:t xml:space="preserve">ΠΑΡΑΡΤΗΜΑ </w:t>
      </w:r>
      <w:r w:rsidR="00815A90" w:rsidRPr="00603221">
        <w:t>VI</w:t>
      </w:r>
      <w:r w:rsidR="00815A90"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03F52A7" w:rsidR="00585042" w:rsidRPr="00A316E5" w:rsidRDefault="00585042" w:rsidP="00A316E5">
      <w:pPr>
        <w:rPr>
          <w:lang w:val="el-GR"/>
        </w:rPr>
      </w:pPr>
      <w:r w:rsidRPr="00000039">
        <w:rPr>
          <w:lang w:val="el-GR"/>
        </w:rPr>
        <w:t xml:space="preserve">Η τιμή δίνεται σε ευρώ ανά </w:t>
      </w:r>
      <w:r w:rsidR="00CF1E54" w:rsidRPr="00000039">
        <w:rPr>
          <w:lang w:val="el-GR"/>
        </w:rPr>
        <w:t xml:space="preserve">τιμή </w:t>
      </w:r>
      <w:r w:rsidR="008F4B0A" w:rsidRPr="00000039">
        <w:rPr>
          <w:lang w:val="el-GR"/>
        </w:rPr>
        <w:t>μονάδα</w:t>
      </w:r>
      <w:r w:rsidR="00CF1E54" w:rsidRPr="00000039">
        <w:rPr>
          <w:lang w:val="el-GR"/>
        </w:rPr>
        <w:t>ς</w:t>
      </w:r>
      <w:r w:rsidRPr="00000039">
        <w:rPr>
          <w:lang w:val="el-GR"/>
        </w:rPr>
        <w:t>.</w:t>
      </w:r>
    </w:p>
    <w:p w14:paraId="50B7BD4F" w14:textId="1506B748" w:rsidR="008338F0" w:rsidRPr="00603221" w:rsidRDefault="003355E7">
      <w:pPr>
        <w:rPr>
          <w:lang w:val="el-GR"/>
        </w:rPr>
      </w:pPr>
      <w:r w:rsidRPr="00603221">
        <w:rPr>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rPr>
        <w:t xml:space="preserve"> </w:t>
      </w:r>
      <w:r w:rsidR="001852F3" w:rsidRPr="00603221">
        <w:rPr>
          <w:lang w:val="el-GR"/>
        </w:rPr>
        <w:t xml:space="preserve">της παρούσας. </w:t>
      </w:r>
    </w:p>
    <w:p w14:paraId="2AA08B4B" w14:textId="77777777" w:rsidR="008338F0"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89" w:name="_Hlk67667045"/>
      <w:r w:rsidR="00C25AFF" w:rsidRPr="00C25AFF">
        <w:rPr>
          <w:lang w:val="el-GR"/>
        </w:rPr>
        <w:t>όπως τροποποιήθηκε με το άρθρο 42 του ν. 4782/Α36/9-3-2021</w:t>
      </w:r>
      <w:r w:rsidR="00C25AFF">
        <w:rPr>
          <w:lang w:val="el-GR"/>
        </w:rPr>
        <w:t xml:space="preserve"> </w:t>
      </w:r>
      <w:bookmarkEnd w:id="289"/>
      <w:r w:rsidRPr="00603221">
        <w:rPr>
          <w:lang w:val="el-GR"/>
        </w:rPr>
        <w:t>και</w:t>
      </w:r>
    </w:p>
    <w:p w14:paraId="4166F69A" w14:textId="6FE6B8F4" w:rsidR="008338F0"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3151A533" w14:textId="3105DBED" w:rsidR="00E9193D" w:rsidRDefault="00E9193D">
      <w:pPr>
        <w:rPr>
          <w:lang w:val="el-GR"/>
        </w:rPr>
      </w:pPr>
      <w:r w:rsidRPr="007E12CF">
        <w:rPr>
          <w:lang w:val="el-GR"/>
        </w:rPr>
        <w:t>Ο ανάδοχος θα πρέπει να δηλώσει στην οικονομική προσφορά του έναν από τους τρόπους πληρωμής της ενότητας 5.1 της παρούσας διακήρυξης.</w:t>
      </w:r>
    </w:p>
    <w:p w14:paraId="41C4FDB8" w14:textId="77777777" w:rsidR="008338F0" w:rsidRPr="00603221" w:rsidRDefault="003355E7" w:rsidP="005A1609">
      <w:pPr>
        <w:pStyle w:val="3"/>
        <w:ind w:left="709" w:hanging="709"/>
        <w:rPr>
          <w:lang w:val="el-GR"/>
        </w:rPr>
      </w:pPr>
      <w:bookmarkStart w:id="290" w:name="_Ref496542395"/>
      <w:bookmarkStart w:id="291" w:name="_Ref496542431"/>
      <w:bookmarkStart w:id="292" w:name="_Toc97194309"/>
      <w:bookmarkStart w:id="293" w:name="_Toc97194440"/>
      <w:bookmarkStart w:id="294" w:name="_Toc216443870"/>
      <w:r w:rsidRPr="00603221">
        <w:rPr>
          <w:lang w:val="el-GR"/>
        </w:rPr>
        <w:t>Χρόνος ισχύος των προσφορών</w:t>
      </w:r>
      <w:bookmarkEnd w:id="290"/>
      <w:bookmarkEnd w:id="291"/>
      <w:bookmarkEnd w:id="292"/>
      <w:bookmarkEnd w:id="293"/>
      <w:bookmarkEnd w:id="294"/>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A316E5">
        <w:rPr>
          <w:b/>
          <w:bCs/>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4149CF68"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815A90">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bookmarkStart w:id="295" w:name="_Hlk202780341"/>
      <w:bookmarkStart w:id="296" w:name="_Hlk180598291"/>
      <w:r w:rsidR="001C274B">
        <w:rPr>
          <w:lang w:val="el-GR" w:eastAsia="el-GR"/>
        </w:rPr>
        <w:t>οι προσφορές των οικονομικών φορέων</w:t>
      </w:r>
      <w:bookmarkEnd w:id="295"/>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3A842D7D" w:rsidR="007D2CC2" w:rsidRPr="0029687F" w:rsidRDefault="003355E7" w:rsidP="007D2CC2">
      <w:pPr>
        <w:rPr>
          <w:lang w:val="el-GR"/>
        </w:rPr>
      </w:pPr>
      <w:r w:rsidRPr="00603221">
        <w:rPr>
          <w:lang w:val="el-GR" w:eastAsia="el-GR"/>
        </w:rPr>
        <w:t xml:space="preserve">Μετά τη λήξη και του παραπάνω </w:t>
      </w:r>
      <w:r w:rsidR="007D4AF3">
        <w:rPr>
          <w:lang w:val="el-GR" w:eastAsia="el-GR"/>
        </w:rPr>
        <w:t>α</w:t>
      </w:r>
      <w:r w:rsidRPr="00603221">
        <w:rPr>
          <w:lang w:val="el-GR" w:eastAsia="el-GR"/>
        </w:rPr>
        <w:t xml:space="preserve">νώτατου </w:t>
      </w:r>
      <w:r w:rsidR="007D4AF3">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Pr>
          <w:lang w:val="el-GR" w:eastAsia="el-GR"/>
        </w:rPr>
        <w:t xml:space="preserve">τον χρόνο ισχύος </w:t>
      </w:r>
      <w:r w:rsidRPr="00603221">
        <w:rPr>
          <w:lang w:val="el-GR" w:eastAsia="el-GR"/>
        </w:rPr>
        <w:t>τη</w:t>
      </w:r>
      <w:r w:rsidR="000E4A50">
        <w:rPr>
          <w:lang w:val="el-GR" w:eastAsia="el-GR"/>
        </w:rPr>
        <w:t>ς</w:t>
      </w:r>
      <w:r w:rsidRPr="00603221">
        <w:rPr>
          <w:lang w:val="el-GR" w:eastAsia="el-GR"/>
        </w:rPr>
        <w:t xml:space="preserve"> προσφορά</w:t>
      </w:r>
      <w:r w:rsidR="000E4A50">
        <w:rPr>
          <w:lang w:val="el-GR" w:eastAsia="el-GR"/>
        </w:rPr>
        <w:t>ς</w:t>
      </w:r>
      <w:r w:rsidRPr="00603221">
        <w:rPr>
          <w:lang w:val="el-GR" w:eastAsia="el-GR"/>
        </w:rPr>
        <w:t xml:space="preserve"> και τη</w:t>
      </w:r>
      <w:r w:rsidR="000E4A50">
        <w:rPr>
          <w:lang w:val="el-GR" w:eastAsia="el-GR"/>
        </w:rPr>
        <w:t>ς</w:t>
      </w:r>
      <w:r w:rsidRPr="00603221">
        <w:rPr>
          <w:lang w:val="el-GR" w:eastAsia="el-GR"/>
        </w:rPr>
        <w:t xml:space="preserve"> εγγύηση</w:t>
      </w:r>
      <w:r w:rsidR="000E4A50">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sidR="000E4A50">
        <w:rPr>
          <w:lang w:val="el-GR" w:eastAsia="el-GR"/>
        </w:rPr>
        <w:t>,</w:t>
      </w:r>
      <w:r w:rsidRPr="00603221">
        <w:rPr>
          <w:lang w:val="el-GR" w:eastAsia="el-GR"/>
        </w:rPr>
        <w:t xml:space="preserve"> είτε όχι. Στην τελευταία περίπτωση, η διαδικασία συνεχίζεται με όσους παρέτειναν </w:t>
      </w:r>
      <w:bookmarkStart w:id="297" w:name="_Hlk202780448"/>
      <w:r w:rsidR="000E4A50">
        <w:rPr>
          <w:lang w:val="el-GR" w:eastAsia="el-GR"/>
        </w:rPr>
        <w:t xml:space="preserve">τον χρόνο ισχύος των προσφορών </w:t>
      </w:r>
      <w:bookmarkEnd w:id="297"/>
      <w:r w:rsidRPr="00603221">
        <w:rPr>
          <w:lang w:val="el-GR" w:eastAsia="el-GR"/>
        </w:rPr>
        <w:t>τους και αποκλείονται οι λοιποί οικονομικοί φορείς</w:t>
      </w:r>
      <w:bookmarkStart w:id="298"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bookmarkStart w:id="299" w:name="_Hlk202780468"/>
      <w:r w:rsidR="007D2CC2" w:rsidRPr="009567C7">
        <w:rPr>
          <w:lang w:val="el-GR" w:eastAsia="el-GR"/>
        </w:rPr>
        <w:t>παρ</w:t>
      </w:r>
      <w:r w:rsidR="00352E34">
        <w:rPr>
          <w:lang w:val="el-GR" w:eastAsia="el-GR"/>
        </w:rPr>
        <w:t>α</w:t>
      </w:r>
      <w:r w:rsidR="007D2CC2" w:rsidRPr="009567C7">
        <w:rPr>
          <w:lang w:val="el-GR" w:eastAsia="el-GR"/>
        </w:rPr>
        <w:t>τε</w:t>
      </w:r>
      <w:r w:rsidR="00352E34">
        <w:rPr>
          <w:lang w:val="el-GR" w:eastAsia="el-GR"/>
        </w:rPr>
        <w:t>ί</w:t>
      </w:r>
      <w:r w:rsidR="007D2CC2" w:rsidRPr="009567C7">
        <w:rPr>
          <w:lang w:val="el-GR" w:eastAsia="el-GR"/>
        </w:rPr>
        <w:t>ν</w:t>
      </w:r>
      <w:r w:rsidR="00352E34">
        <w:rPr>
          <w:lang w:val="el-GR" w:eastAsia="el-GR"/>
        </w:rPr>
        <w:t>ου</w:t>
      </w:r>
      <w:r w:rsidR="007D2CC2" w:rsidRPr="009567C7">
        <w:rPr>
          <w:lang w:val="el-GR" w:eastAsia="el-GR"/>
        </w:rPr>
        <w:t xml:space="preserve">ν </w:t>
      </w:r>
      <w:r w:rsidR="00352E34">
        <w:rPr>
          <w:lang w:val="el-GR" w:eastAsia="el-GR"/>
        </w:rPr>
        <w:t>τον χρόνο ισχύος της προσφοράς</w:t>
      </w:r>
      <w:r w:rsidR="007D2CC2" w:rsidRPr="009567C7">
        <w:rPr>
          <w:lang w:val="el-GR" w:eastAsia="el-GR"/>
        </w:rPr>
        <w:t xml:space="preserve"> </w:t>
      </w:r>
      <w:bookmarkEnd w:id="299"/>
      <w:r w:rsidR="007D2CC2" w:rsidRPr="009567C7">
        <w:rPr>
          <w:lang w:val="el-GR" w:eastAsia="el-GR"/>
        </w:rPr>
        <w:t>τους.</w:t>
      </w:r>
    </w:p>
    <w:bookmarkEnd w:id="296"/>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p w14:paraId="45A8A666" w14:textId="77777777" w:rsidR="008338F0" w:rsidRPr="00603221" w:rsidRDefault="003355E7" w:rsidP="005A1609">
      <w:pPr>
        <w:pStyle w:val="3"/>
        <w:ind w:left="709" w:hanging="709"/>
        <w:rPr>
          <w:lang w:val="el-GR"/>
        </w:rPr>
      </w:pPr>
      <w:bookmarkStart w:id="300" w:name="_Ref67613193"/>
      <w:bookmarkStart w:id="301" w:name="_Toc97194310"/>
      <w:bookmarkStart w:id="302" w:name="_Toc97194441"/>
      <w:bookmarkStart w:id="303" w:name="_Toc216443871"/>
      <w:bookmarkEnd w:id="298"/>
      <w:r w:rsidRPr="00603221">
        <w:rPr>
          <w:lang w:val="el-GR"/>
        </w:rPr>
        <w:t>Λόγοι απόρριψης προσφορών</w:t>
      </w:r>
      <w:bookmarkEnd w:id="300"/>
      <w:bookmarkEnd w:id="301"/>
      <w:bookmarkEnd w:id="302"/>
      <w:bookmarkEnd w:id="303"/>
    </w:p>
    <w:p w14:paraId="720475C3" w14:textId="38B17034"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6D7676ED" w:rsidR="00DE6525" w:rsidRPr="00603221" w:rsidRDefault="00333B63" w:rsidP="00BA73EE">
      <w:pPr>
        <w:pStyle w:val="aff"/>
        <w:numPr>
          <w:ilvl w:val="0"/>
          <w:numId w:val="16"/>
        </w:numPr>
        <w:spacing w:before="120"/>
        <w:ind w:left="284" w:hanging="142"/>
        <w:contextualSpacing w:val="0"/>
        <w:rPr>
          <w:lang w:val="el-GR"/>
        </w:rPr>
      </w:pPr>
      <w:bookmarkStart w:id="304" w:name="_Hlk202780495"/>
      <w:r w:rsidRPr="00333B63">
        <w:rPr>
          <w:lang w:val="el-GR"/>
        </w:rPr>
        <w:t xml:space="preserve">η οποία, </w:t>
      </w:r>
      <w:bookmarkStart w:id="305" w:name="_Hlk180598342"/>
      <w:r w:rsidRPr="00333B63">
        <w:rPr>
          <w:lang w:val="el-GR"/>
        </w:rPr>
        <w:t>με την επιφύλαξη του άρθρου 102 του ν. 4412/2016 περί συμπλήρωσης,</w:t>
      </w:r>
      <w:bookmarkEnd w:id="305"/>
      <w:r w:rsidRPr="00333B63">
        <w:rPr>
          <w:lang w:val="el-GR"/>
        </w:rPr>
        <w:t xml:space="preserve"> </w:t>
      </w:r>
      <w:bookmarkEnd w:id="304"/>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815A90">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15A90">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15A90">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15A90">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bookmarkStart w:id="306" w:name="_Hlk202780515"/>
      <w:r>
        <w:rPr>
          <w:lang w:val="el-GR"/>
        </w:rPr>
        <w:t xml:space="preserve">, </w:t>
      </w:r>
      <w:bookmarkStart w:id="307" w:name="_Hlk180598404"/>
      <w:r>
        <w:rPr>
          <w:lang w:val="el-GR"/>
        </w:rPr>
        <w:t>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bookmarkEnd w:id="307"/>
      <w:r w:rsidR="00043D44" w:rsidRPr="00603221">
        <w:rPr>
          <w:lang w:val="el-GR"/>
        </w:rPr>
        <w:t>)</w:t>
      </w:r>
      <w:bookmarkEnd w:id="306"/>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15A90">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15A90">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15A90">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0899C715" w:rsidR="00DE6525" w:rsidRDefault="00DE6525" w:rsidP="00BA73EE">
      <w:pPr>
        <w:pStyle w:val="aff"/>
        <w:numPr>
          <w:ilvl w:val="0"/>
          <w:numId w:val="1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Pr>
          <w:lang w:val="el-GR"/>
        </w:rPr>
        <w:t>Δ</w:t>
      </w:r>
      <w:r w:rsidR="00FA03E7" w:rsidRPr="00FA03E7">
        <w:rPr>
          <w:lang w:val="el-GR"/>
        </w:rPr>
        <w:t>ιακήρυξης,</w:t>
      </w:r>
    </w:p>
    <w:p w14:paraId="239DB588" w14:textId="1F3D637C" w:rsidR="00DE6525" w:rsidRPr="00603221" w:rsidRDefault="00DE6525" w:rsidP="00BA73EE">
      <w:pPr>
        <w:pStyle w:val="aff"/>
        <w:numPr>
          <w:ilvl w:val="0"/>
          <w:numId w:val="16"/>
        </w:numPr>
        <w:spacing w:before="120"/>
        <w:ind w:left="284" w:hanging="142"/>
        <w:contextualSpacing w:val="0"/>
        <w:rPr>
          <w:lang w:val="el-GR"/>
        </w:rPr>
      </w:pPr>
      <w:r w:rsidRPr="00603221">
        <w:rPr>
          <w:lang w:val="el-GR"/>
        </w:rPr>
        <w:t>για την οποία ο προσφέρων δεν παρ</w:t>
      </w:r>
      <w:r w:rsidR="00143578">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15A90">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34E3100A" w:rsidR="00DE6525" w:rsidRPr="00000039" w:rsidRDefault="00DE6525" w:rsidP="00BA73EE">
      <w:pPr>
        <w:pStyle w:val="aff"/>
        <w:numPr>
          <w:ilvl w:val="0"/>
          <w:numId w:val="16"/>
        </w:numPr>
        <w:spacing w:before="120"/>
        <w:ind w:left="284" w:hanging="142"/>
        <w:contextualSpacing w:val="0"/>
        <w:rPr>
          <w:lang w:val="el-GR"/>
        </w:rPr>
      </w:pPr>
      <w:r w:rsidRPr="00603221">
        <w:rPr>
          <w:lang w:val="el-GR"/>
        </w:rPr>
        <w:t>η οποία είναι εναλλακτική προσφορά</w:t>
      </w:r>
      <w:r w:rsidR="00A316E5">
        <w:rPr>
          <w:lang w:val="el-GR"/>
        </w:rPr>
        <w:t>,</w:t>
      </w:r>
    </w:p>
    <w:p w14:paraId="53DAC004" w14:textId="5340A947" w:rsidR="00DE6525" w:rsidRPr="00603221" w:rsidRDefault="00DE6525" w:rsidP="00BA73EE">
      <w:pPr>
        <w:pStyle w:val="aff"/>
        <w:numPr>
          <w:ilvl w:val="0"/>
          <w:numId w:val="16"/>
        </w:numPr>
        <w:spacing w:before="120"/>
        <w:ind w:left="284" w:hanging="142"/>
        <w:contextualSpacing w:val="0"/>
        <w:rPr>
          <w:lang w:val="el-GR"/>
        </w:rPr>
      </w:pPr>
      <w:bookmarkStart w:id="308" w:name="_Hlk180598656"/>
      <w:r w:rsidRPr="00603221">
        <w:rPr>
          <w:lang w:val="el-GR"/>
        </w:rPr>
        <w:t>η οποία υποβάλλεται από έναν προσφέροντα που έχει υποβάλει δύο ή περισσότερες προσφορές</w:t>
      </w:r>
      <w:r w:rsidR="00A316E5">
        <w:rPr>
          <w:lang w:val="el-GR"/>
        </w:rPr>
        <w:t xml:space="preserve">. </w:t>
      </w:r>
      <w:r w:rsidRPr="00603221">
        <w:rPr>
          <w:lang w:val="el-GR"/>
        </w:rPr>
        <w:t xml:space="preserve">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815A90">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BA73EE">
      <w:pPr>
        <w:pStyle w:val="aff"/>
        <w:numPr>
          <w:ilvl w:val="0"/>
          <w:numId w:val="1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BA73EE">
      <w:pPr>
        <w:pStyle w:val="aff"/>
        <w:numPr>
          <w:ilvl w:val="0"/>
          <w:numId w:val="1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BA73EE">
      <w:pPr>
        <w:pStyle w:val="aff"/>
        <w:numPr>
          <w:ilvl w:val="0"/>
          <w:numId w:val="1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BA73EE">
      <w:pPr>
        <w:pStyle w:val="aff"/>
        <w:numPr>
          <w:ilvl w:val="0"/>
          <w:numId w:val="1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BA73EE">
      <w:pPr>
        <w:pStyle w:val="aff"/>
        <w:numPr>
          <w:ilvl w:val="0"/>
          <w:numId w:val="1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rsidP="00BA73EE">
      <w:pPr>
        <w:pStyle w:val="aff"/>
        <w:numPr>
          <w:ilvl w:val="0"/>
          <w:numId w:val="1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502A32">
        <w:rPr>
          <w:lang w:val="el-GR"/>
        </w:rPr>
        <w:t xml:space="preserve"> </w:t>
      </w:r>
      <w:bookmarkStart w:id="309" w:name="_Hlk202780619"/>
      <w:r w:rsidR="00502A32">
        <w:rPr>
          <w:lang w:val="el-GR"/>
        </w:rPr>
        <w:t xml:space="preserve">που έχουν ρητώς καθοριστεί, επί ποινή αποκλεισμού, στην παρούσα </w:t>
      </w:r>
      <w:r w:rsidR="00BC1A1C">
        <w:rPr>
          <w:lang w:val="el-GR"/>
        </w:rPr>
        <w:t>Δ</w:t>
      </w:r>
      <w:r w:rsidR="00502A32">
        <w:rPr>
          <w:lang w:val="el-GR"/>
        </w:rPr>
        <w:t>ιακήρυξη</w:t>
      </w:r>
      <w:bookmarkEnd w:id="309"/>
      <w:r w:rsidRPr="00957A03">
        <w:rPr>
          <w:lang w:val="el-GR"/>
        </w:rPr>
        <w:t>,</w:t>
      </w:r>
    </w:p>
    <w:p w14:paraId="7266217D" w14:textId="14AF95E6" w:rsidR="00FA03E7" w:rsidRDefault="00957A03" w:rsidP="00BA73EE">
      <w:pPr>
        <w:pStyle w:val="aff"/>
        <w:numPr>
          <w:ilvl w:val="0"/>
          <w:numId w:val="16"/>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BC1A1C">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BA73EE">
      <w:pPr>
        <w:pStyle w:val="aff"/>
        <w:numPr>
          <w:ilvl w:val="0"/>
          <w:numId w:val="1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rsidP="00BA73EE">
      <w:pPr>
        <w:pStyle w:val="aff"/>
        <w:numPr>
          <w:ilvl w:val="0"/>
          <w:numId w:val="1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BA73EE">
      <w:pPr>
        <w:pStyle w:val="aff"/>
        <w:numPr>
          <w:ilvl w:val="0"/>
          <w:numId w:val="16"/>
        </w:numPr>
        <w:spacing w:before="120"/>
        <w:ind w:left="284" w:hanging="142"/>
        <w:contextualSpacing w:val="0"/>
        <w:rPr>
          <w:lang w:val="el-GR"/>
        </w:rPr>
      </w:pPr>
      <w:bookmarkStart w:id="310"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310"/>
    <w:p w14:paraId="10892326" w14:textId="41023236" w:rsidR="004E79B7" w:rsidRDefault="00250252" w:rsidP="00BA73EE">
      <w:pPr>
        <w:pStyle w:val="aff"/>
        <w:numPr>
          <w:ilvl w:val="0"/>
          <w:numId w:val="16"/>
        </w:numPr>
        <w:spacing w:before="120"/>
        <w:ind w:left="284" w:hanging="142"/>
        <w:contextualSpacing w:val="0"/>
        <w:rPr>
          <w:lang w:val="el-GR"/>
        </w:rPr>
      </w:pPr>
      <w:r w:rsidRPr="00603221">
        <w:rPr>
          <w:lang w:val="el-GR"/>
        </w:rPr>
        <w:t>της οποίας το συνολικό τίμημα υπερβαίνει τον προϋπολογισμό του Έργου,</w:t>
      </w:r>
    </w:p>
    <w:p w14:paraId="0634DE65" w14:textId="77777777" w:rsidR="008338F0" w:rsidRPr="00603221" w:rsidRDefault="003355E7" w:rsidP="002D0CD6">
      <w:pPr>
        <w:pStyle w:val="1"/>
        <w:rPr>
          <w:rFonts w:cs="Tahoma"/>
          <w:sz w:val="22"/>
          <w:szCs w:val="22"/>
        </w:rPr>
      </w:pPr>
      <w:bookmarkStart w:id="311" w:name="_Toc97194442"/>
      <w:bookmarkStart w:id="312" w:name="_Toc216443872"/>
      <w:bookmarkEnd w:id="308"/>
      <w:r w:rsidRPr="00603221">
        <w:rPr>
          <w:rFonts w:cs="Tahoma"/>
          <w:sz w:val="22"/>
          <w:szCs w:val="22"/>
        </w:rPr>
        <w:t>ΔΙΕΝΕΡΓΕΙΑ ΔΙΑΔΙΚΑΣΙΑΣ - ΑΞΙΟΛΟΓΗΣΗ ΠΡΟΣΦΟΡΩΝ</w:t>
      </w:r>
      <w:bookmarkEnd w:id="311"/>
      <w:bookmarkEnd w:id="312"/>
      <w:r w:rsidR="00E1337D" w:rsidRPr="00603221">
        <w:rPr>
          <w:rFonts w:cs="Tahoma"/>
          <w:sz w:val="22"/>
          <w:szCs w:val="22"/>
        </w:rPr>
        <w:t xml:space="preserve"> </w:t>
      </w:r>
    </w:p>
    <w:p w14:paraId="35446AA3" w14:textId="4571C320" w:rsidR="008338F0" w:rsidRPr="00603221" w:rsidRDefault="003355E7" w:rsidP="003A109E">
      <w:pPr>
        <w:pStyle w:val="2"/>
        <w:rPr>
          <w:rFonts w:cs="Tahoma"/>
          <w:lang w:val="el-GR"/>
        </w:rPr>
      </w:pPr>
      <w:bookmarkStart w:id="313" w:name="_Ref496542534"/>
      <w:bookmarkStart w:id="314" w:name="_Toc97194311"/>
      <w:bookmarkStart w:id="315" w:name="_Toc97194443"/>
      <w:bookmarkStart w:id="316" w:name="_Toc216443873"/>
      <w:r w:rsidRPr="00603221">
        <w:rPr>
          <w:rFonts w:cs="Tahoma"/>
          <w:lang w:val="el-GR"/>
        </w:rPr>
        <w:t>Αποσφράγιση και αξιολόγηση προσφορών</w:t>
      </w:r>
      <w:bookmarkEnd w:id="313"/>
      <w:bookmarkEnd w:id="314"/>
      <w:bookmarkEnd w:id="315"/>
      <w:bookmarkEnd w:id="316"/>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317" w:name="_Ref496542486"/>
      <w:bookmarkStart w:id="318" w:name="_Toc97194312"/>
      <w:bookmarkStart w:id="319" w:name="_Toc97194444"/>
      <w:bookmarkStart w:id="320" w:name="_Toc216443874"/>
      <w:r w:rsidRPr="00603221">
        <w:rPr>
          <w:lang w:val="el-GR"/>
        </w:rPr>
        <w:t>Ηλεκτρονική αποσφράγιση προσφορών</w:t>
      </w:r>
      <w:bookmarkEnd w:id="317"/>
      <w:bookmarkEnd w:id="318"/>
      <w:bookmarkEnd w:id="319"/>
      <w:bookmarkEnd w:id="320"/>
    </w:p>
    <w:p w14:paraId="66FDFF38" w14:textId="23FDAEAD"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201A07">
        <w:rPr>
          <w:lang w:val="el-GR"/>
        </w:rPr>
        <w:t>α</w:t>
      </w:r>
      <w:r w:rsidRPr="00603221">
        <w:rPr>
          <w:lang w:val="el-GR"/>
        </w:rPr>
        <w:t xml:space="preserve">ναθέτουσας </w:t>
      </w:r>
      <w:r w:rsidR="00201A07">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730EFB48" w:rsidR="00032BBA" w:rsidRPr="006B5AA1" w:rsidRDefault="00032BBA" w:rsidP="00607F50">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w:t>
      </w:r>
      <w:r w:rsidRPr="00FD6673">
        <w:rPr>
          <w:b/>
          <w:bCs/>
          <w:lang w:val="el-GR"/>
        </w:rPr>
        <w:t>(4) εργάσιμες ημέρες</w:t>
      </w:r>
      <w:r w:rsidRPr="006B5AA1">
        <w:rPr>
          <w:lang w:val="el-GR"/>
        </w:rPr>
        <w:t xml:space="preserve"> μετά την καταληκτική ημερομηνία προσφορών </w:t>
      </w:r>
      <w:r w:rsidRPr="003F50E4">
        <w:rPr>
          <w:lang w:val="el-GR"/>
        </w:rPr>
        <w:t xml:space="preserve">ήτοι </w:t>
      </w:r>
      <w:r w:rsidR="003F50E4" w:rsidRPr="00FD6673">
        <w:rPr>
          <w:b/>
          <w:bCs/>
          <w:lang w:val="el-GR"/>
        </w:rPr>
        <w:t>30</w:t>
      </w:r>
      <w:r w:rsidRPr="00FD6673">
        <w:rPr>
          <w:b/>
          <w:bCs/>
          <w:lang w:val="el-GR"/>
        </w:rPr>
        <w:t>-</w:t>
      </w:r>
      <w:r w:rsidR="003F50E4" w:rsidRPr="00FD6673">
        <w:rPr>
          <w:b/>
          <w:bCs/>
          <w:lang w:val="el-GR"/>
        </w:rPr>
        <w:t>01</w:t>
      </w:r>
      <w:r w:rsidRPr="00FD6673">
        <w:rPr>
          <w:b/>
          <w:bCs/>
          <w:lang w:val="el-GR"/>
        </w:rPr>
        <w:t>-</w:t>
      </w:r>
      <w:r w:rsidR="003F50E4" w:rsidRPr="00FD6673">
        <w:rPr>
          <w:b/>
          <w:bCs/>
          <w:lang w:val="el-GR"/>
        </w:rPr>
        <w:t>2026</w:t>
      </w:r>
      <w:r w:rsidRPr="003F50E4">
        <w:rPr>
          <w:lang w:val="el-GR"/>
        </w:rPr>
        <w:t xml:space="preserve">  και ώρα </w:t>
      </w:r>
      <w:r w:rsidR="003F50E4" w:rsidRPr="00FD6673">
        <w:rPr>
          <w:b/>
          <w:bCs/>
          <w:lang w:val="el-GR"/>
        </w:rPr>
        <w:t>14</w:t>
      </w:r>
      <w:r w:rsidRPr="00FD6673">
        <w:rPr>
          <w:b/>
          <w:bCs/>
          <w:lang w:val="el-GR"/>
        </w:rPr>
        <w:t>:</w:t>
      </w:r>
      <w:r w:rsidR="003F50E4" w:rsidRPr="00FD6673">
        <w:rPr>
          <w:b/>
          <w:bCs/>
          <w:lang w:val="el-GR"/>
        </w:rPr>
        <w:t>00</w:t>
      </w:r>
      <w:r w:rsidRPr="006B5AA1">
        <w:rPr>
          <w:lang w:val="el-GR"/>
        </w:rPr>
        <w:t xml:space="preserve">.  </w:t>
      </w:r>
    </w:p>
    <w:p w14:paraId="51EA16C6" w14:textId="1296138B" w:rsidR="00032BBA" w:rsidRPr="00032BBA" w:rsidRDefault="00032BBA" w:rsidP="00607F50">
      <w:pPr>
        <w:numPr>
          <w:ilvl w:val="0"/>
          <w:numId w:val="4"/>
        </w:numPr>
        <w:spacing w:after="60"/>
        <w:textAlignment w:val="baseline"/>
        <w:rPr>
          <w:kern w:val="1"/>
          <w:lang w:val="el-GR" w:eastAsia="ar-SA"/>
        </w:rPr>
      </w:pPr>
      <w:bookmarkStart w:id="321" w:name="_Hlk202781674"/>
      <w:r w:rsidRPr="00032BBA">
        <w:rPr>
          <w:kern w:val="1"/>
          <w:lang w:val="el-GR" w:eastAsia="ar-SA"/>
        </w:rPr>
        <w:t xml:space="preserve">Ηλεκτρονική Αποσφράγιση του (υπό)φακέλου «Οικονομική Προσφορά», κατά την ημερομηνία και ώρα που θα ορίσει η </w:t>
      </w:r>
      <w:r w:rsidR="00201A07">
        <w:rPr>
          <w:kern w:val="1"/>
          <w:lang w:val="el-GR" w:eastAsia="ar-SA"/>
        </w:rPr>
        <w:t>α</w:t>
      </w:r>
      <w:r w:rsidRPr="00032BBA">
        <w:rPr>
          <w:kern w:val="1"/>
          <w:lang w:val="el-GR" w:eastAsia="ar-SA"/>
        </w:rPr>
        <w:t xml:space="preserve">ναθέτουσα </w:t>
      </w:r>
      <w:r w:rsidR="00201A07">
        <w:rPr>
          <w:kern w:val="1"/>
          <w:lang w:val="el-GR" w:eastAsia="ar-SA"/>
        </w:rPr>
        <w:t>α</w:t>
      </w:r>
      <w:r w:rsidRPr="00032BBA">
        <w:rPr>
          <w:kern w:val="1"/>
          <w:lang w:val="el-GR" w:eastAsia="ar-SA"/>
        </w:rPr>
        <w:t>ρχή</w:t>
      </w:r>
    </w:p>
    <w:bookmarkEnd w:id="321"/>
    <w:p w14:paraId="1C78966E" w14:textId="1E3267C1"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201A07">
        <w:rPr>
          <w:kern w:val="1"/>
          <w:lang w:val="el-GR" w:eastAsia="ar-SA"/>
        </w:rPr>
        <w:t>α</w:t>
      </w:r>
      <w:r w:rsidRPr="00CE73AA">
        <w:rPr>
          <w:kern w:val="1"/>
          <w:lang w:val="el-GR" w:eastAsia="ar-SA"/>
        </w:rPr>
        <w:t xml:space="preserve">ναθέτουσα </w:t>
      </w:r>
      <w:r w:rsidR="00201A07">
        <w:rPr>
          <w:kern w:val="1"/>
          <w:lang w:val="el-GR" w:eastAsia="ar-SA"/>
        </w:rPr>
        <w:t>α</w:t>
      </w:r>
      <w:r w:rsidRPr="00CE73AA">
        <w:rPr>
          <w:kern w:val="1"/>
          <w:lang w:val="el-GR" w:eastAsia="ar-SA"/>
        </w:rPr>
        <w:t>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322" w:name="_Toc74566885"/>
      <w:bookmarkStart w:id="323" w:name="_Toc74566886"/>
      <w:bookmarkStart w:id="324" w:name="_Toc74566887"/>
      <w:bookmarkStart w:id="325" w:name="_Toc74566888"/>
      <w:bookmarkStart w:id="326" w:name="_Toc74566889"/>
      <w:bookmarkStart w:id="327" w:name="_Toc74566890"/>
      <w:bookmarkStart w:id="328" w:name="_Toc74566891"/>
      <w:bookmarkStart w:id="329" w:name="_Toc74566892"/>
      <w:bookmarkStart w:id="330" w:name="_Ref40981105"/>
      <w:bookmarkStart w:id="331" w:name="_Ref40981122"/>
      <w:bookmarkStart w:id="332" w:name="_Ref40981155"/>
      <w:bookmarkStart w:id="333" w:name="_Toc97194313"/>
      <w:bookmarkStart w:id="334" w:name="_Toc97194445"/>
      <w:bookmarkStart w:id="335" w:name="_Toc216443875"/>
      <w:bookmarkEnd w:id="322"/>
      <w:bookmarkEnd w:id="323"/>
      <w:bookmarkEnd w:id="324"/>
      <w:bookmarkEnd w:id="325"/>
      <w:bookmarkEnd w:id="326"/>
      <w:bookmarkEnd w:id="327"/>
      <w:bookmarkEnd w:id="328"/>
      <w:bookmarkEnd w:id="329"/>
      <w:r w:rsidRPr="00603221">
        <w:rPr>
          <w:lang w:val="el-GR"/>
        </w:rPr>
        <w:t>Αξιολόγηση προσφορών</w:t>
      </w:r>
      <w:bookmarkEnd w:id="330"/>
      <w:bookmarkEnd w:id="331"/>
      <w:bookmarkEnd w:id="332"/>
      <w:bookmarkEnd w:id="333"/>
      <w:bookmarkEnd w:id="334"/>
      <w:bookmarkEnd w:id="335"/>
    </w:p>
    <w:p w14:paraId="1812B8F0" w14:textId="6B26B847" w:rsidR="006119DB" w:rsidRDefault="006119DB" w:rsidP="006119DB">
      <w:pPr>
        <w:textAlignment w:val="baseline"/>
        <w:rPr>
          <w:lang w:val="el-GR"/>
        </w:rPr>
      </w:pPr>
      <w:r w:rsidRPr="00821852">
        <w:rPr>
          <w:lang w:val="el-GR"/>
        </w:rPr>
        <w:t xml:space="preserve">Μετά την </w:t>
      </w:r>
      <w:r w:rsidR="00EF25B0" w:rsidRPr="00CE73AA">
        <w:rPr>
          <w:kern w:val="1"/>
          <w:lang w:val="el-GR" w:eastAsia="ar-SA"/>
        </w:rPr>
        <w:t xml:space="preserve">κατά περίπτωση </w:t>
      </w:r>
      <w:r w:rsidRPr="00821852">
        <w:rPr>
          <w:lang w:val="el-GR"/>
        </w:rPr>
        <w:t xml:space="preserve">ηλεκτρονική αποσφράγιση των προσφορών η </w:t>
      </w:r>
      <w:r w:rsidR="00201A07">
        <w:rPr>
          <w:lang w:val="el-GR"/>
        </w:rPr>
        <w:t>α</w:t>
      </w:r>
      <w:r w:rsidRPr="00821852">
        <w:rPr>
          <w:lang w:val="el-GR"/>
        </w:rPr>
        <w:t xml:space="preserve">ναθέτουσα </w:t>
      </w:r>
      <w:r w:rsidR="00201A07">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89228C9" w14:textId="77777777" w:rsidR="00607F50" w:rsidRPr="00DA3455" w:rsidRDefault="00607F50" w:rsidP="00607F50">
      <w:pPr>
        <w:textAlignment w:val="baseline"/>
        <w:rPr>
          <w:kern w:val="1"/>
          <w:lang w:val="el-GR" w:eastAsia="ar-SA"/>
        </w:rPr>
      </w:pPr>
      <w:bookmarkStart w:id="336" w:name="_Hlk164947833"/>
      <w:r w:rsidRPr="00DA3455">
        <w:rPr>
          <w:kern w:val="1"/>
          <w:lang w:val="el-GR" w:eastAsia="ar-SA"/>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5A337BB0" w14:textId="77777777" w:rsidR="00607F50" w:rsidRPr="00DA3455" w:rsidRDefault="00607F50" w:rsidP="00BA73EE">
      <w:pPr>
        <w:numPr>
          <w:ilvl w:val="0"/>
          <w:numId w:val="18"/>
        </w:numPr>
        <w:suppressAutoHyphens w:val="0"/>
        <w:spacing w:after="0"/>
        <w:contextualSpacing/>
        <w:textAlignment w:val="baseline"/>
        <w:rPr>
          <w:kern w:val="1"/>
          <w:lang w:val="el-GR" w:eastAsia="ar-SA"/>
        </w:rPr>
      </w:pPr>
      <w:r w:rsidRPr="00DA3455">
        <w:rPr>
          <w:kern w:val="1"/>
          <w:lang w:val="el-GR" w:eastAsia="ar-SA"/>
        </w:rPr>
        <w:t>είτε από την Επιτροπή, μέσω του πιστοποποιμένου χρήστη της παρούσας ηλεκτρονικής διαδικασίας (χειριστή του διαγωνισμού), χωρίς τη σύνταξη διακριτού εγγράφου</w:t>
      </w:r>
    </w:p>
    <w:p w14:paraId="041CF285" w14:textId="77777777" w:rsidR="00607F50" w:rsidRPr="00DA3455" w:rsidRDefault="00607F50" w:rsidP="00607F50">
      <w:pPr>
        <w:suppressAutoHyphens w:val="0"/>
        <w:spacing w:after="0"/>
        <w:ind w:left="766"/>
        <w:contextualSpacing/>
        <w:textAlignment w:val="baseline"/>
        <w:rPr>
          <w:kern w:val="1"/>
          <w:lang w:val="el-GR" w:eastAsia="ar-SA"/>
        </w:rPr>
      </w:pPr>
      <w:r w:rsidRPr="00DA3455">
        <w:rPr>
          <w:kern w:val="1"/>
          <w:lang w:val="el-GR" w:eastAsia="ar-SA"/>
        </w:rPr>
        <w:t xml:space="preserve"> </w:t>
      </w:r>
    </w:p>
    <w:p w14:paraId="65909B27" w14:textId="77777777" w:rsidR="00607F50" w:rsidRPr="00DA3455" w:rsidRDefault="00607F50" w:rsidP="00BA73EE">
      <w:pPr>
        <w:numPr>
          <w:ilvl w:val="0"/>
          <w:numId w:val="18"/>
        </w:numPr>
        <w:suppressAutoHyphens w:val="0"/>
        <w:spacing w:after="0"/>
        <w:contextualSpacing/>
        <w:textAlignment w:val="baseline"/>
        <w:rPr>
          <w:kern w:val="1"/>
          <w:lang w:val="el-GR" w:eastAsia="ar-SA"/>
        </w:rPr>
      </w:pPr>
      <w:r w:rsidRPr="00DA3455">
        <w:rPr>
          <w:kern w:val="1"/>
          <w:lang w:val="el-GR" w:eastAsia="ar-SA"/>
        </w:rPr>
        <w:t>είτε, με αποστολή διακριτού εγγράφου της Επιτροπής, μέσω του πιστοποποιμένου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779D01E7" w14:textId="77777777" w:rsidR="00607F50" w:rsidRPr="00DA3455" w:rsidRDefault="00607F50" w:rsidP="00607F50">
      <w:pPr>
        <w:textAlignment w:val="baseline"/>
        <w:rPr>
          <w:kern w:val="1"/>
          <w:lang w:val="el-GR" w:eastAsia="ar-SA"/>
        </w:rPr>
      </w:pPr>
    </w:p>
    <w:p w14:paraId="5D5EF9D8" w14:textId="77777777" w:rsidR="00607F50" w:rsidRPr="00DA3455" w:rsidRDefault="00607F50" w:rsidP="00607F50">
      <w:pPr>
        <w:textAlignment w:val="baseline"/>
        <w:rPr>
          <w:kern w:val="1"/>
          <w:lang w:val="el-GR" w:eastAsia="ar-SA"/>
        </w:rPr>
      </w:pPr>
      <w:r w:rsidRPr="00DA3455">
        <w:rPr>
          <w:kern w:val="1"/>
          <w:lang w:val="el-GR" w:eastAsia="ar-SA"/>
        </w:rPr>
        <w:t>Σημειώνεται ότι, όσο διαρκεί η διαδικασία αξιολόγησης των προσφορών και μέχρι την αποστολή των</w:t>
      </w:r>
      <w:r w:rsidRPr="006B79C9">
        <w:rPr>
          <w:i/>
          <w:iCs/>
          <w:color w:val="5B9BD5"/>
          <w:kern w:val="1"/>
          <w:lang w:val="el-GR" w:eastAsia="el-GR"/>
        </w:rPr>
        <w:t xml:space="preserve"> </w:t>
      </w:r>
      <w:r w:rsidRPr="00DA3455">
        <w:rPr>
          <w:kern w:val="1"/>
          <w:lang w:val="el-GR" w:eastAsia="ar-SA"/>
        </w:rPr>
        <w:t>σχετικών πρακτικών της Επιτροπής στον χειριστή του διαγωνισμού, προς έκδοση των οικείων  αποφάσεων, οι διευκρινίσεις ζητούνται από την Επιτροπή και δεν υπόκεινται σε προηγούμενη έγκριση του αποφαινόμενου οργάνου.</w:t>
      </w:r>
    </w:p>
    <w:p w14:paraId="1FA3C849" w14:textId="77777777" w:rsidR="00607F50" w:rsidRPr="00DA3455" w:rsidRDefault="00607F50" w:rsidP="00607F50">
      <w:pPr>
        <w:textAlignment w:val="baseline"/>
        <w:rPr>
          <w:kern w:val="1"/>
          <w:lang w:val="el-GR" w:eastAsia="ar-SA"/>
        </w:rPr>
      </w:pPr>
      <w:r w:rsidRPr="00DA3455">
        <w:rPr>
          <w:kern w:val="1"/>
          <w:lang w:val="el-GR" w:eastAsia="ar-SA"/>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694752D0" w14:textId="77777777" w:rsidR="00607F50" w:rsidRPr="00DA3455" w:rsidRDefault="00607F50" w:rsidP="00607F50">
      <w:pPr>
        <w:textAlignment w:val="baseline"/>
        <w:rPr>
          <w:kern w:val="1"/>
          <w:lang w:val="el-GR" w:eastAsia="ar-SA"/>
        </w:rPr>
      </w:pPr>
      <w:r w:rsidRPr="00DA3455">
        <w:rPr>
          <w:kern w:val="1"/>
          <w:lang w:val="el-GR" w:eastAsia="ar-SA"/>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7040DB8A" w14:textId="0BCD896D" w:rsidR="00607F50" w:rsidRPr="00DA3455" w:rsidRDefault="00607F50" w:rsidP="00607F50">
      <w:pPr>
        <w:textAlignment w:val="baseline"/>
        <w:rPr>
          <w:kern w:val="1"/>
          <w:lang w:val="el-GR" w:eastAsia="ar-SA"/>
        </w:rPr>
      </w:pPr>
      <w:r w:rsidRPr="00DA3455">
        <w:rPr>
          <w:kern w:val="1"/>
          <w:lang w:val="el-GR" w:eastAsia="ar-SA"/>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r w:rsidR="00655453" w:rsidRPr="00DA3455">
        <w:rPr>
          <w:kern w:val="1"/>
          <w:lang w:val="el-GR" w:eastAsia="ar-SA"/>
        </w:rPr>
        <w:t>.</w:t>
      </w:r>
    </w:p>
    <w:bookmarkEnd w:id="336"/>
    <w:p w14:paraId="6AFC271B" w14:textId="77777777" w:rsidR="00607F50" w:rsidRDefault="00607F50" w:rsidP="00E57533">
      <w:pPr>
        <w:textAlignment w:val="baseline"/>
        <w:rPr>
          <w:kern w:val="1"/>
          <w:lang w:val="el-GR"/>
        </w:rPr>
      </w:pPr>
    </w:p>
    <w:p w14:paraId="3A0FB217" w14:textId="3A1FA4A5" w:rsidR="00E57533" w:rsidRPr="00565744" w:rsidRDefault="00E57533" w:rsidP="00E57533">
      <w:pPr>
        <w:textAlignment w:val="baseline"/>
        <w:rPr>
          <w:rFonts w:eastAsia="Calibri"/>
          <w:i/>
          <w:iCs/>
          <w:color w:val="5B9BD5"/>
          <w:kern w:val="1"/>
          <w:u w:val="single"/>
          <w:lang w:val="el-GR" w:eastAsia="el-GR"/>
        </w:rPr>
      </w:pPr>
      <w:r w:rsidRPr="00565744">
        <w:rPr>
          <w:kern w:val="1"/>
          <w:u w:val="single"/>
          <w:lang w:val="el-GR"/>
        </w:rPr>
        <w:t>Ειδικότερα :</w:t>
      </w:r>
    </w:p>
    <w:p w14:paraId="7D7905C2" w14:textId="31136EB8"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w:t>
      </w:r>
      <w:r w:rsidR="00363E22">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sidR="00363E22">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363E22">
        <w:rPr>
          <w:kern w:val="1"/>
          <w:lang w:val="el-GR"/>
        </w:rPr>
        <w:t xml:space="preserve">με το </w:t>
      </w:r>
      <w:r w:rsidRPr="00911940">
        <w:rPr>
          <w:kern w:val="1"/>
          <w:lang w:val="el-GR"/>
        </w:rPr>
        <w:t xml:space="preserve">οποίο εισηγείται την απόρριψη της προσφοράς ως απαράδεκτης. </w:t>
      </w:r>
    </w:p>
    <w:p w14:paraId="26DEDD89" w14:textId="518B6455"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25CAC58E"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sidR="00363E22">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w:t>
      </w:r>
      <w:r w:rsidR="00363E22" w:rsidRPr="00911940">
        <w:rPr>
          <w:kern w:val="1"/>
          <w:lang w:val="el-GR"/>
        </w:rPr>
        <w:t xml:space="preserve">των οποίων </w:t>
      </w:r>
      <w:r w:rsidRPr="00911940">
        <w:rPr>
          <w:kern w:val="1"/>
          <w:lang w:val="el-GR"/>
        </w:rPr>
        <w:t>έκρινε πλήρη.</w:t>
      </w:r>
      <w:r w:rsidRPr="00312742">
        <w:rPr>
          <w:kern w:val="1"/>
          <w:lang w:val="el-GR"/>
        </w:rPr>
        <w:t xml:space="preserve"> </w:t>
      </w:r>
      <w:r>
        <w:rPr>
          <w:kern w:val="1"/>
          <w:lang w:val="el-GR"/>
        </w:rPr>
        <w:t xml:space="preserve">Η αξιολόγηση </w:t>
      </w:r>
      <w:bookmarkStart w:id="337" w:name="_Hlk202781030"/>
      <w:r>
        <w:rPr>
          <w:kern w:val="1"/>
          <w:lang w:val="el-GR"/>
        </w:rPr>
        <w:t>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sidR="00363E22">
        <w:rPr>
          <w:kern w:val="1"/>
          <w:lang w:val="el-GR"/>
        </w:rPr>
        <w:t xml:space="preserve"> και</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6F09AA8E" w:rsidR="00130942" w:rsidRPr="00BD65F6" w:rsidRDefault="00130942" w:rsidP="00130942">
      <w:pPr>
        <w:textAlignment w:val="baseline"/>
        <w:rPr>
          <w:kern w:val="1"/>
          <w:lang w:val="el-GR" w:eastAsia="el-GR"/>
        </w:rPr>
      </w:pPr>
      <w:bookmarkStart w:id="338" w:name="_Hlk202781784"/>
      <w:bookmarkEnd w:id="337"/>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bookmarkEnd w:id="338"/>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B7D7B84"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sidR="00F2094E">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37F827A8"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0A2235">
        <w:rPr>
          <w:kern w:val="1"/>
          <w:lang w:val="el-GR"/>
        </w:rPr>
        <w:t xml:space="preserve">με </w:t>
      </w:r>
      <w:r w:rsidRPr="00CE73AA">
        <w:rPr>
          <w:kern w:val="1"/>
          <w:lang w:val="el-GR"/>
        </w:rPr>
        <w:t>τα παρεχόμενα στοιχεία δεν εξηγ</w:t>
      </w:r>
      <w:r w:rsidR="000A2235">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0A8213DA"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w:t>
      </w:r>
      <w:r w:rsidR="000A2235">
        <w:rPr>
          <w:kern w:val="1"/>
          <w:lang w:val="el-GR"/>
        </w:rPr>
        <w:t>ό</w:t>
      </w:r>
      <w:r>
        <w:rPr>
          <w:kern w:val="1"/>
          <w:lang w:val="el-GR"/>
        </w:rPr>
        <w:t>τ</w:t>
      </w:r>
      <w:r w:rsidR="000A2235">
        <w:rPr>
          <w:kern w:val="1"/>
          <w:lang w:val="el-GR"/>
        </w:rPr>
        <w:t>ε</w:t>
      </w:r>
      <w:r>
        <w:rPr>
          <w:kern w:val="1"/>
          <w:lang w:val="el-GR"/>
        </w:rPr>
        <w:t>ρων προσφερόντων, η ανάθεση γίνεται</w:t>
      </w:r>
      <w:r w:rsidRPr="00A72F25">
        <w:rPr>
          <w:kern w:val="1"/>
          <w:lang w:val="el-GR"/>
        </w:rPr>
        <w:t xml:space="preserve"> στ</w:t>
      </w:r>
      <w:r w:rsidR="000A2235">
        <w:rPr>
          <w:kern w:val="1"/>
          <w:lang w:val="el-GR"/>
        </w:rPr>
        <w:t>ο</w:t>
      </w:r>
      <w:r w:rsidRPr="00A72F25">
        <w:rPr>
          <w:kern w:val="1"/>
          <w:lang w:val="el-GR"/>
        </w:rPr>
        <w:t>ν προσφ</w:t>
      </w:r>
      <w:r w:rsidR="000A2235">
        <w:rPr>
          <w:kern w:val="1"/>
          <w:lang w:val="el-GR"/>
        </w:rPr>
        <w:t>έροντα</w:t>
      </w:r>
      <w:r w:rsidRPr="00A72F25">
        <w:rPr>
          <w:kern w:val="1"/>
          <w:lang w:val="el-GR"/>
        </w:rPr>
        <w:t xml:space="preserve"> με τη μεγαλύτερη βαθμολογία τεχνικής προσφοράς. </w:t>
      </w:r>
    </w:p>
    <w:p w14:paraId="06EBE0EC" w14:textId="265CA468"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bookmarkStart w:id="339" w:name="_Hlk202781876"/>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bookmarkEnd w:id="339"/>
    <w:p w14:paraId="26EA43A9" w14:textId="74D1D7ED" w:rsidR="00130942" w:rsidRDefault="0084517C" w:rsidP="006168D8">
      <w:pPr>
        <w:textAlignment w:val="baseline"/>
        <w:rPr>
          <w:lang w:val="el-GR"/>
        </w:rPr>
      </w:pPr>
      <w:r w:rsidRPr="00BD65F6">
        <w:rPr>
          <w:color w:val="000000"/>
          <w:shd w:val="clear" w:color="auto" w:fill="FFFFFF"/>
          <w:lang w:val="el-GR"/>
        </w:rPr>
        <w:t xml:space="preserve">Σε κάθε περίπτωση, όταν έχει υποβληθεί </w:t>
      </w:r>
      <w:r w:rsidR="001B5BEE" w:rsidRPr="00BD65F6">
        <w:rPr>
          <w:color w:val="000000"/>
          <w:shd w:val="clear" w:color="auto" w:fill="FFFFFF"/>
          <w:lang w:val="el-GR"/>
        </w:rPr>
        <w:t xml:space="preserve">εξ αρχής </w:t>
      </w:r>
      <w:r w:rsidRPr="00BD65F6">
        <w:rPr>
          <w:color w:val="000000"/>
          <w:shd w:val="clear" w:color="auto" w:fill="FFFFFF"/>
          <w:lang w:val="el-GR"/>
        </w:rPr>
        <w:t xml:space="preserve">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04325FF9" w14:textId="77777777" w:rsidR="00E03665" w:rsidRPr="00603221" w:rsidRDefault="00E03665" w:rsidP="00E03665">
      <w:pPr>
        <w:rPr>
          <w:lang w:val="el-GR"/>
        </w:rPr>
      </w:pPr>
      <w:bookmarkStart w:id="340" w:name="__RefHeading___Toc491950129"/>
      <w:bookmarkEnd w:id="340"/>
    </w:p>
    <w:p w14:paraId="1B988211" w14:textId="77777777" w:rsidR="008338F0" w:rsidRDefault="003355E7" w:rsidP="003A109E">
      <w:pPr>
        <w:pStyle w:val="2"/>
        <w:rPr>
          <w:rFonts w:cs="Tahoma"/>
          <w:lang w:val="el-GR"/>
        </w:rPr>
      </w:pPr>
      <w:r w:rsidRPr="00603221">
        <w:rPr>
          <w:rFonts w:cs="Tahoma"/>
          <w:lang w:val="el-GR"/>
        </w:rPr>
        <w:tab/>
      </w:r>
      <w:bookmarkStart w:id="341" w:name="_Ref496542592"/>
      <w:bookmarkStart w:id="342" w:name="_Ref67613215"/>
      <w:bookmarkStart w:id="343" w:name="_Toc97194314"/>
      <w:bookmarkStart w:id="344" w:name="_Toc97194446"/>
      <w:bookmarkStart w:id="345" w:name="_Toc216443876"/>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41"/>
      <w:r w:rsidR="00BB3801" w:rsidRPr="00603221">
        <w:rPr>
          <w:rFonts w:cs="Tahoma"/>
          <w:lang w:val="el-GR"/>
        </w:rPr>
        <w:t>προσωρινού αναδόχου</w:t>
      </w:r>
      <w:bookmarkEnd w:id="342"/>
      <w:bookmarkEnd w:id="343"/>
      <w:bookmarkEnd w:id="344"/>
      <w:bookmarkEnd w:id="345"/>
      <w:r w:rsidR="00BB3801" w:rsidRPr="00603221">
        <w:rPr>
          <w:rFonts w:cs="Tahoma"/>
          <w:lang w:val="el-GR"/>
        </w:rPr>
        <w:t xml:space="preserve"> </w:t>
      </w:r>
    </w:p>
    <w:p w14:paraId="44C278E7" w14:textId="18D8B03A"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A5332C">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w:t>
      </w:r>
      <w:r w:rsidR="00A5332C">
        <w:rPr>
          <w:lang w:val="el-GR" w:eastAsia="ar-SA"/>
        </w:rPr>
        <w:t>–</w:t>
      </w:r>
      <w:r w:rsidR="00130942" w:rsidRPr="00CE73AA">
        <w:rPr>
          <w:lang w:val="el-GR" w:eastAsia="ar-SA"/>
        </w:rPr>
        <w:t xml:space="preserve"> 2.2.8  </w:t>
      </w:r>
      <w:r w:rsidR="00A5332C">
        <w:rPr>
          <w:lang w:val="el-GR" w:eastAsia="ar-SA"/>
        </w:rPr>
        <w:t>της</w:t>
      </w:r>
      <w:r w:rsidR="00130942" w:rsidRPr="00CE73AA">
        <w:rPr>
          <w:lang w:val="el-GR" w:eastAsia="ar-SA"/>
        </w:rPr>
        <w:t>.</w:t>
      </w:r>
    </w:p>
    <w:p w14:paraId="73A50EA1" w14:textId="6B35EC01"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w:t>
      </w:r>
      <w:r w:rsidR="00A5332C">
        <w:rPr>
          <w:color w:val="000000"/>
          <w:lang w:val="el-GR" w:eastAsia="ar-SA"/>
        </w:rPr>
        <w:t>της</w:t>
      </w:r>
      <w:r w:rsidRPr="00CE73AA">
        <w:rPr>
          <w:color w:val="000000"/>
          <w:lang w:val="el-GR" w:eastAsia="ar-SA"/>
        </w:rPr>
        <w:t>ν της ως άνω παραγράφου αποστέλλονται από</w:t>
      </w:r>
      <w:r w:rsidR="00A5332C">
        <w:rPr>
          <w:color w:val="000000"/>
          <w:lang w:val="el-GR" w:eastAsia="ar-SA"/>
        </w:rPr>
        <w:t xml:space="preserve"> </w:t>
      </w:r>
      <w:bookmarkStart w:id="346" w:name="_Hlk202781944"/>
      <w:r w:rsidR="00A5332C">
        <w:rPr>
          <w:color w:val="000000"/>
          <w:lang w:val="el-GR" w:eastAsia="ar-SA"/>
        </w:rPr>
        <w:t>τον προσωρινό ανάδοχο</w:t>
      </w:r>
      <w:r w:rsidRPr="00CE73AA">
        <w:rPr>
          <w:color w:val="000000"/>
          <w:lang w:val="el-GR" w:eastAsia="ar-SA"/>
        </w:rPr>
        <w:t xml:space="preserve"> </w:t>
      </w:r>
      <w:bookmarkEnd w:id="346"/>
      <w:r w:rsidRPr="00CE73AA">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57AFDBE9"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6FA094FF" w:rsidR="00294393" w:rsidRPr="00CE73AA" w:rsidRDefault="00294393" w:rsidP="00294393">
      <w:pPr>
        <w:rPr>
          <w:lang w:val="el-GR" w:eastAsia="ar-SA"/>
        </w:rPr>
      </w:pPr>
      <w:r w:rsidRPr="00CE73AA">
        <w:rPr>
          <w:lang w:val="el-GR" w:eastAsia="ar-SA"/>
        </w:rPr>
        <w:t>Αν δεν προσκομισ</w:t>
      </w:r>
      <w:r w:rsidR="00A5332C">
        <w:rPr>
          <w:lang w:val="el-GR" w:eastAsia="ar-SA"/>
        </w:rPr>
        <w:t>τ</w:t>
      </w:r>
      <w:r w:rsidRPr="00CE73AA">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Pr>
          <w:lang w:val="el-GR" w:eastAsia="ar-SA"/>
        </w:rPr>
        <w:t xml:space="preserve"> κατά το </w:t>
      </w:r>
      <w:r w:rsidRPr="00CE73AA">
        <w:rPr>
          <w:lang w:val="el-GR" w:eastAsia="ar-SA"/>
        </w:rPr>
        <w:t>άρθρο 102 του ν. 4412/2016, εντός δέκα (10) ημερών από την κοινοποίηση της σχετικής πρόσκλησης σε αυτόν.</w:t>
      </w:r>
    </w:p>
    <w:p w14:paraId="70264737" w14:textId="4272DD6A" w:rsidR="00294393" w:rsidRPr="00CE73AA" w:rsidRDefault="00294393" w:rsidP="00294393">
      <w:pPr>
        <w:rPr>
          <w:lang w:val="el-GR" w:eastAsia="ar-SA"/>
        </w:rPr>
      </w:pPr>
      <w:r w:rsidRPr="00CE73AA">
        <w:rPr>
          <w:lang w:val="el-GR" w:eastAsia="ar-SA"/>
        </w:rPr>
        <w:t>Ο προσωρινός ανάδοχος δύναται να υποβάλει</w:t>
      </w:r>
      <w:r w:rsidR="00806F1D">
        <w:rPr>
          <w:lang w:val="el-GR" w:eastAsia="ar-SA"/>
        </w:rPr>
        <w:t xml:space="preserve"> </w:t>
      </w:r>
      <w:bookmarkStart w:id="347" w:name="_Hlk202781993"/>
      <w:r w:rsidR="00806F1D">
        <w:rPr>
          <w:lang w:val="el-GR" w:eastAsia="ar-SA"/>
        </w:rPr>
        <w:t>προς την αναθέτουσα αρχή</w:t>
      </w:r>
      <w:bookmarkEnd w:id="347"/>
      <w:r w:rsidR="00806F1D">
        <w:rPr>
          <w:lang w:val="el-GR" w:eastAsia="ar-SA"/>
        </w:rPr>
        <w:t>,</w:t>
      </w:r>
      <w:r w:rsidRPr="00CE73AA">
        <w:rPr>
          <w:lang w:val="el-GR" w:eastAsia="ar-SA"/>
        </w:rPr>
        <w:t xml:space="preserve"> μέσω της λειτουργικότητας της «Επικοινωνίας» του ηλεκτρονικού διαγωνισμού στο ΕΣΗΔΗΣ</w:t>
      </w:r>
      <w:r w:rsidR="002544E4">
        <w:rPr>
          <w:lang w:val="el-GR" w:eastAsia="ar-SA"/>
        </w:rPr>
        <w:t xml:space="preserve"> </w:t>
      </w:r>
      <w:r w:rsidR="00806F1D">
        <w:rPr>
          <w:lang w:val="el-GR" w:eastAsia="ar-SA"/>
        </w:rPr>
        <w:t>αίτημα</w:t>
      </w:r>
      <w:r w:rsidRPr="00CE73AA">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Pr>
          <w:lang w:val="el-GR" w:eastAsia="ar-SA"/>
        </w:rPr>
        <w:t xml:space="preserve"> όπως</w:t>
      </w:r>
      <w:r w:rsidRPr="00911940">
        <w:rPr>
          <w:lang w:val="el-GR" w:eastAsia="ar-SA"/>
        </w:rPr>
        <w:t xml:space="preserve"> προβλέπεται</w:t>
      </w:r>
      <w:r w:rsidR="00CD72CC">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4ED4E55" w:rsidR="00DD0F6F" w:rsidRPr="00CE73AA" w:rsidRDefault="00DD0F6F" w:rsidP="00DD0F6F">
      <w:pPr>
        <w:rPr>
          <w:lang w:val="el-GR" w:eastAsia="ar-SA"/>
        </w:rPr>
      </w:pPr>
      <w:r w:rsidRPr="00CE73AA">
        <w:rPr>
          <w:lang w:val="el-GR" w:eastAsia="ar-SA"/>
        </w:rPr>
        <w:t>iii) από τα δικαιολογητικά που προσκομίσ</w:t>
      </w:r>
      <w:r w:rsidR="00CD72CC">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Pr>
          <w:lang w:val="el-GR" w:eastAsia="ar-SA"/>
        </w:rPr>
        <w:t>ό</w:t>
      </w:r>
      <w:r w:rsidRPr="00CE73AA">
        <w:rPr>
          <w:lang w:val="el-GR" w:eastAsia="ar-SA"/>
        </w:rPr>
        <w:t>τ</w:t>
      </w:r>
      <w:r w:rsidR="00CD72CC">
        <w:rPr>
          <w:lang w:val="el-GR" w:eastAsia="ar-SA"/>
        </w:rPr>
        <w:t>ε</w:t>
      </w:r>
      <w:r w:rsidRPr="00CE73AA">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4A0A13B8"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8F22E7">
        <w:rPr>
          <w:lang w:val="el-GR" w:eastAsia="ar-SA"/>
        </w:rPr>
        <w:t xml:space="preserve">είτε </w:t>
      </w:r>
      <w:r w:rsidRPr="00CE73AA">
        <w:rPr>
          <w:lang w:val="el-GR" w:eastAsia="ar-SA"/>
        </w:rPr>
        <w:t xml:space="preserve">επήλθαν </w:t>
      </w:r>
      <w:r w:rsidR="008F22E7">
        <w:rPr>
          <w:lang w:val="el-GR" w:eastAsia="ar-SA"/>
        </w:rPr>
        <w:t xml:space="preserve">είτε </w:t>
      </w:r>
      <w:r w:rsidRPr="00CE73AA">
        <w:rPr>
          <w:lang w:val="el-GR" w:eastAsia="ar-SA"/>
        </w:rPr>
        <w:t xml:space="preserve">έλαβε γνώση </w:t>
      </w:r>
      <w:r w:rsidR="008F22E7">
        <w:rPr>
          <w:lang w:val="el-GR" w:eastAsia="ar-SA"/>
        </w:rPr>
        <w:t xml:space="preserve">αυτών </w:t>
      </w:r>
      <w:r w:rsidRPr="00CE73AA">
        <w:rPr>
          <w:lang w:val="el-GR" w:eastAsia="ar-SA"/>
        </w:rPr>
        <w:t xml:space="preserve">μετά τη δήλωση και μέχρι την ημέρα της σύναψης της σύμβασης (οψιγενείς μεταβολές), δεν καταπίπτει υπέρ της </w:t>
      </w:r>
      <w:r w:rsidR="008F22E7">
        <w:rPr>
          <w:lang w:val="el-GR" w:eastAsia="ar-SA"/>
        </w:rPr>
        <w:t>α</w:t>
      </w:r>
      <w:r w:rsidRPr="00CE73AA">
        <w:rPr>
          <w:lang w:val="el-GR" w:eastAsia="ar-SA"/>
        </w:rPr>
        <w:t xml:space="preserve">ναθέτουσας </w:t>
      </w:r>
      <w:r w:rsidR="008F22E7">
        <w:rPr>
          <w:lang w:val="el-GR" w:eastAsia="ar-SA"/>
        </w:rPr>
        <w:t>α</w:t>
      </w:r>
      <w:r w:rsidRPr="00CE73AA">
        <w:rPr>
          <w:lang w:val="el-GR" w:eastAsia="ar-SA"/>
        </w:rPr>
        <w:t xml:space="preserve">ρχής η εγγύηση συμμετοχής του. </w:t>
      </w:r>
    </w:p>
    <w:p w14:paraId="0FB7BF91" w14:textId="38F48CB9" w:rsidR="00DD0F6F" w:rsidRPr="00CE73AA" w:rsidRDefault="00DD0F6F" w:rsidP="00DD0F6F">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7C7949">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Pr>
          <w:lang w:val="el-GR" w:eastAsia="ar-SA"/>
        </w:rPr>
        <w:t>Δ</w:t>
      </w:r>
      <w:r w:rsidRPr="00CE73AA">
        <w:rPr>
          <w:lang w:val="el-GR" w:eastAsia="ar-SA"/>
        </w:rPr>
        <w:t xml:space="preserve">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33F67E7" w14:textId="77777777" w:rsidR="00095840" w:rsidRPr="00DA3455" w:rsidRDefault="00095840" w:rsidP="00DA3455">
      <w:pPr>
        <w:textAlignment w:val="baseline"/>
        <w:rPr>
          <w:rFonts w:eastAsiaTheme="minorHAnsi"/>
          <w:color w:val="000000"/>
          <w:shd w:val="clear" w:color="auto" w:fill="FFFFFF"/>
          <w:lang w:val="el-GR" w:eastAsia="en-US"/>
        </w:rPr>
      </w:pPr>
      <w:r w:rsidRPr="00DA3455">
        <w:rPr>
          <w:rFonts w:eastAsiaTheme="minorHAnsi"/>
          <w:color w:val="000000"/>
          <w:shd w:val="clear" w:color="auto" w:fill="FFFFFF"/>
          <w:lang w:val="el-GR" w:eastAsia="en-US"/>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3CCE4246"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348" w:name="_Toc74566895"/>
      <w:bookmarkStart w:id="349" w:name="_Toc74566896"/>
      <w:bookmarkStart w:id="350" w:name="_Toc74566897"/>
      <w:bookmarkStart w:id="351" w:name="_Toc74566898"/>
      <w:bookmarkStart w:id="352" w:name="_Toc74566899"/>
      <w:bookmarkStart w:id="353" w:name="_Toc74566900"/>
      <w:bookmarkStart w:id="354" w:name="_Toc74566901"/>
      <w:bookmarkStart w:id="355" w:name="_Toc74566902"/>
      <w:bookmarkStart w:id="356" w:name="_Toc74566903"/>
      <w:bookmarkStart w:id="357" w:name="_Toc74566904"/>
      <w:bookmarkStart w:id="358" w:name="_Toc74566905"/>
      <w:bookmarkStart w:id="359" w:name="_Toc74566906"/>
      <w:bookmarkStart w:id="360" w:name="_Toc74566907"/>
      <w:bookmarkStart w:id="361" w:name="_Toc74566908"/>
      <w:bookmarkStart w:id="362" w:name="_Toc74566909"/>
      <w:bookmarkStart w:id="363" w:name="_Toc74566910"/>
      <w:bookmarkStart w:id="364" w:name="_Toc74566911"/>
      <w:bookmarkStart w:id="365" w:name="_Toc74566912"/>
      <w:bookmarkStart w:id="366" w:name="_Toc74566913"/>
      <w:bookmarkStart w:id="367" w:name="_Toc74566914"/>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603221">
        <w:rPr>
          <w:rFonts w:cs="Tahoma"/>
          <w:lang w:val="el-GR"/>
        </w:rPr>
        <w:tab/>
      </w:r>
      <w:bookmarkStart w:id="368" w:name="_Toc97194315"/>
      <w:bookmarkStart w:id="369" w:name="_Toc97194447"/>
      <w:bookmarkStart w:id="370" w:name="_Ref113958813"/>
      <w:bookmarkStart w:id="371" w:name="_Ref113958825"/>
      <w:bookmarkStart w:id="372" w:name="_Ref113958826"/>
      <w:bookmarkStart w:id="373" w:name="_Ref151371133"/>
      <w:bookmarkStart w:id="374" w:name="_Ref151371141"/>
      <w:bookmarkStart w:id="375" w:name="_Toc216443877"/>
      <w:r w:rsidRPr="00603221">
        <w:rPr>
          <w:rFonts w:cs="Tahoma"/>
          <w:lang w:val="el-GR"/>
        </w:rPr>
        <w:t>Κατακύρωση - σύναψη σύμβασης</w:t>
      </w:r>
      <w:bookmarkEnd w:id="368"/>
      <w:bookmarkEnd w:id="369"/>
      <w:bookmarkEnd w:id="370"/>
      <w:bookmarkEnd w:id="371"/>
      <w:bookmarkEnd w:id="372"/>
      <w:bookmarkEnd w:id="373"/>
      <w:bookmarkEnd w:id="374"/>
      <w:bookmarkEnd w:id="375"/>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08415DD"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w:t>
      </w:r>
      <w:r w:rsidR="00A9707D">
        <w:rPr>
          <w:lang w:val="el-GR" w:eastAsia="ar-SA"/>
        </w:rPr>
        <w:t xml:space="preserve"> στο ΕΣΗΔΗΣ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επιπλέον</w:t>
      </w:r>
      <w:r w:rsidR="00CF2B48">
        <w:rPr>
          <w:lang w:val="el-GR" w:eastAsia="ar-SA"/>
        </w:rPr>
        <w:t xml:space="preserve"> δε</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1C0151F2"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1B432A2"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Pr>
          <w:lang w:val="el-GR" w:eastAsia="ar-SA"/>
        </w:rPr>
        <w:t xml:space="preserve"> και ακύρωσης</w:t>
      </w:r>
      <w:r w:rsidRPr="00CE73AA">
        <w:rPr>
          <w:lang w:val="el-GR" w:eastAsia="ar-SA"/>
        </w:rPr>
        <w:t xml:space="preserve">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w:t>
      </w:r>
      <w:r w:rsidR="00C95B2F">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εκδοθεί απόφαση επ</w:t>
      </w:r>
      <w:r w:rsidR="00C95B2F">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3" w:anchor="art372_4" w:history="1">
        <w:r w:rsidRPr="00C11E79">
          <w:rPr>
            <w:lang w:val="el-GR" w:eastAsia="ar-SA"/>
          </w:rPr>
          <w:t>παρ.</w:t>
        </w:r>
      </w:hyperlink>
      <w:bookmarkStart w:id="376" w:name="_Hlk126503099"/>
      <w:r w:rsidR="00031BFC" w:rsidRPr="00031BFC">
        <w:rPr>
          <w:lang w:val="el-GR" w:eastAsia="ar-SA"/>
        </w:rPr>
        <w:t xml:space="preserve"> 4</w:t>
      </w:r>
      <w:r w:rsidR="00565744">
        <w:rPr>
          <w:lang w:val="el-GR" w:eastAsia="ar-SA"/>
        </w:rPr>
        <w:t xml:space="preserve"> </w:t>
      </w:r>
      <w:hyperlink r:id="rId34"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bookmarkEnd w:id="376"/>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00031BFC">
        <w:rPr>
          <w:lang w:val="el-GR" w:eastAsia="ar-SA"/>
        </w:rPr>
        <w:t xml:space="preserve"> </w:t>
      </w:r>
      <w:r w:rsidRPr="00C11E79">
        <w:rPr>
          <w:lang w:val="el-GR" w:eastAsia="ar-SA"/>
        </w:rPr>
        <w:t>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0E3337C4"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00C95B2F">
        <w:rPr>
          <w:lang w:val="el-GR" w:eastAsia="ar-SA"/>
        </w:rPr>
        <w:t>(</w:t>
      </w:r>
      <w:r w:rsidR="00C95B2F" w:rsidRPr="00C95B2F">
        <w:rPr>
          <w:i/>
          <w:lang w:val="el-GR" w:eastAsia="ar-SA"/>
        </w:rPr>
        <w:t>μόνο στην περίπτωση του προσυμβατικού ελέγχου ή της άσκησης προδικαστικής προσφυγής κατά της απόφασης κατακύρωσης</w:t>
      </w:r>
      <w:r w:rsidR="00C95B2F">
        <w:rPr>
          <w:i/>
          <w:lang w:val="el-GR" w:eastAsia="ar-SA"/>
        </w:rPr>
        <w:t>)</w:t>
      </w:r>
      <w:r w:rsidR="00C95B2F" w:rsidRPr="00C95B2F">
        <w:rPr>
          <w:lang w:val="el-GR" w:eastAsia="ar-SA"/>
        </w:rPr>
        <w:t xml:space="preserve"> </w:t>
      </w:r>
      <w:r w:rsidRPr="00CE73AA">
        <w:rPr>
          <w:lang w:val="el-GR" w:eastAsia="ar-SA"/>
        </w:rPr>
        <w:t>ο  προσωρινός ανάδοχος</w:t>
      </w:r>
      <w:r w:rsidR="00C95B2F">
        <w:rPr>
          <w:lang w:val="el-GR" w:eastAsia="ar-SA"/>
        </w:rPr>
        <w:t xml:space="preserve"> και έχει υποβάλει </w:t>
      </w:r>
      <w:r w:rsidRPr="00CE73AA">
        <w:rPr>
          <w:lang w:val="el-GR" w:eastAsia="ar-SA"/>
        </w:rPr>
        <w:t>έπειτα από σχετική πρόσκληση, υπεύθυνη δήλωση, που υπογράφεται σύμφωνα με όσα ορίζονται στο </w:t>
      </w:r>
      <w:hyperlink r:id="rId35"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377" w:name="_Hlk126503163"/>
      <w:r w:rsidR="009354F1" w:rsidRPr="00A5790B">
        <w:rPr>
          <w:lang w:val="el-GR" w:eastAsia="ar-SA"/>
        </w:rPr>
        <w:t>περί υπογραφής Ευρωπαϊκού Ενιαίου Εγγράφου Σύμβασης</w:t>
      </w:r>
      <w:bookmarkEnd w:id="377"/>
      <w:r w:rsidRPr="00CE73AA">
        <w:rPr>
          <w:lang w:val="el-GR" w:eastAsia="ar-SA"/>
        </w:rPr>
        <w:t>, στην οποία δηλώνεται ότι, δεν έχουν επέλθει στο πρόσωπό του οψιγενείς μεταβολές κατά την έννοια του </w:t>
      </w:r>
      <w:hyperlink r:id="rId36" w:anchor="art104" w:history="1">
        <w:r w:rsidRPr="00CE73AA">
          <w:rPr>
            <w:lang w:val="el-GR" w:eastAsia="ar-SA"/>
          </w:rPr>
          <w:t>άρθρου 104</w:t>
        </w:r>
      </w:hyperlink>
      <w:r w:rsidRPr="00CE73AA">
        <w:rPr>
          <w:lang w:val="el-GR" w:eastAsia="ar-SA"/>
        </w:rPr>
        <w:t xml:space="preserve"> του ν. 4412/2016 .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378" w:name="_Hlk164948030"/>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78"/>
      <w:r w:rsidRPr="009354F1">
        <w:rPr>
          <w:lang w:val="el-GR" w:eastAsia="ar-SA"/>
        </w:rPr>
        <w:t>.</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5DEF0463"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645C5369"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FA6390">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FA6390">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084DDE">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bookmarkStart w:id="379" w:name="_Hlk202782383"/>
      <w:r w:rsidR="00084DDE">
        <w:rPr>
          <w:lang w:val="el-GR" w:eastAsia="ar-SA"/>
        </w:rPr>
        <w:t xml:space="preserve">πέραν της κατάπτωσης της εγγύησης συμμετοχής, </w:t>
      </w:r>
      <w:bookmarkEnd w:id="379"/>
      <w:r w:rsidRPr="00F70008">
        <w:rPr>
          <w:lang w:val="el-GR" w:eastAsia="ar-SA"/>
        </w:rPr>
        <w:t xml:space="preserve">μπορεί να ζητήσει αποζημίωση, ιδίως δυνάμει των άρθρων 197 και 198 </w:t>
      </w:r>
      <w:r w:rsidR="00494F5C">
        <w:rPr>
          <w:lang w:val="el-GR" w:eastAsia="ar-SA"/>
        </w:rPr>
        <w:t>του</w:t>
      </w:r>
      <w:r w:rsidR="00494F5C" w:rsidRPr="00F70008">
        <w:rPr>
          <w:lang w:val="el-GR" w:eastAsia="ar-SA"/>
        </w:rPr>
        <w:t xml:space="preserve"> </w:t>
      </w:r>
      <w:r w:rsidRPr="00F70008">
        <w:rPr>
          <w:lang w:val="el-GR" w:eastAsia="ar-SA"/>
        </w:rPr>
        <w:t>ΑΚ.</w:t>
      </w:r>
    </w:p>
    <w:p w14:paraId="3569ADAF" w14:textId="5718D621"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905931">
        <w:rPr>
          <w:lang w:val="el-GR" w:eastAsia="ar-SA"/>
        </w:rPr>
        <w:t>ο</w:t>
      </w:r>
      <w:r w:rsidRPr="00F70008">
        <w:rPr>
          <w:lang w:val="el-GR" w:eastAsia="ar-SA"/>
        </w:rPr>
        <w:t>σ</w:t>
      </w:r>
      <w:r w:rsidR="00905931">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380" w:name="_Hlk126503370"/>
      <w:r w:rsidRPr="00F70008">
        <w:rPr>
          <w:lang w:val="el-GR" w:eastAsia="ar-SA"/>
        </w:rPr>
        <w:t xml:space="preserve">χωρίς να εκπέσει η εγγύηση συμμετοχής του, </w:t>
      </w:r>
      <w:bookmarkEnd w:id="380"/>
      <w:r w:rsidRPr="00F70008">
        <w:rPr>
          <w:lang w:val="el-GR" w:eastAsia="ar-SA"/>
        </w:rPr>
        <w:t>καθώς και να ζητήσει αποζημίωση ιδίως δυνάμει των άρθρων 197 και 198</w:t>
      </w:r>
      <w:r w:rsidR="00494F5C">
        <w:rPr>
          <w:lang w:val="el-GR" w:eastAsia="ar-SA"/>
        </w:rPr>
        <w:t xml:space="preserve"> του</w:t>
      </w:r>
      <w:r w:rsidRPr="00F70008">
        <w:rPr>
          <w:lang w:val="el-GR" w:eastAsia="ar-SA"/>
        </w:rPr>
        <w:t xml:space="preserve"> </w:t>
      </w:r>
      <w:r w:rsidR="00A265B6" w:rsidRPr="00F70008">
        <w:rPr>
          <w:lang w:val="el-GR" w:eastAsia="ar-SA"/>
        </w:rPr>
        <w:t>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81" w:name="_Toc74566916"/>
      <w:bookmarkStart w:id="382" w:name="_Toc74566917"/>
      <w:bookmarkStart w:id="383" w:name="_Toc74566918"/>
      <w:bookmarkStart w:id="384" w:name="_Toc74566919"/>
      <w:bookmarkStart w:id="385" w:name="_Toc74566920"/>
      <w:bookmarkStart w:id="386" w:name="_Toc74566921"/>
      <w:bookmarkStart w:id="387" w:name="_Toc74566922"/>
      <w:bookmarkStart w:id="388" w:name="_Toc74566923"/>
      <w:bookmarkStart w:id="389" w:name="_Toc74566924"/>
      <w:bookmarkStart w:id="390" w:name="_Toc74566925"/>
      <w:bookmarkStart w:id="391" w:name="_Toc74566926"/>
      <w:bookmarkStart w:id="392" w:name="_Προδικαστικές_Προσφυγές_-"/>
      <w:bookmarkStart w:id="393" w:name="_Toc97194316"/>
      <w:bookmarkStart w:id="394" w:name="_Toc97194448"/>
      <w:bookmarkStart w:id="395" w:name="_Ref151371302"/>
      <w:bookmarkStart w:id="396" w:name="_Ref151371311"/>
      <w:bookmarkStart w:id="397" w:name="_Toc216443878"/>
      <w:bookmarkStart w:id="398" w:name="_Ref496542648"/>
      <w:bookmarkStart w:id="399" w:name="_Ref496542669"/>
      <w:bookmarkEnd w:id="381"/>
      <w:bookmarkEnd w:id="382"/>
      <w:bookmarkEnd w:id="383"/>
      <w:bookmarkEnd w:id="384"/>
      <w:bookmarkEnd w:id="385"/>
      <w:bookmarkEnd w:id="386"/>
      <w:bookmarkEnd w:id="387"/>
      <w:bookmarkEnd w:id="388"/>
      <w:bookmarkEnd w:id="389"/>
      <w:bookmarkEnd w:id="390"/>
      <w:bookmarkEnd w:id="391"/>
      <w:bookmarkEnd w:id="392"/>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93"/>
      <w:bookmarkEnd w:id="394"/>
      <w:bookmarkEnd w:id="395"/>
      <w:bookmarkEnd w:id="396"/>
      <w:bookmarkEnd w:id="397"/>
      <w:r w:rsidR="005B1D5A" w:rsidRPr="005B1D5A" w:rsidDel="005B1D5A">
        <w:rPr>
          <w:rFonts w:cs="Tahoma"/>
          <w:lang w:val="el-GR"/>
        </w:rPr>
        <w:t xml:space="preserve"> </w:t>
      </w:r>
      <w:bookmarkEnd w:id="398"/>
      <w:bookmarkEnd w:id="399"/>
      <w:r w:rsidRPr="00603221">
        <w:rPr>
          <w:rFonts w:cs="Tahoma"/>
          <w:lang w:val="el-GR"/>
        </w:rPr>
        <w:t xml:space="preserve"> </w:t>
      </w:r>
    </w:p>
    <w:p w14:paraId="07A85813" w14:textId="14FB4150"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xml:space="preserve">, σύμφωνα με τα ειδικότερα οριζόμενα στα άρθρα </w:t>
      </w:r>
      <w:r w:rsidR="00637308" w:rsidRPr="00020B6A">
        <w:rPr>
          <w:color w:val="000000"/>
          <w:lang w:val="el-GR"/>
        </w:rPr>
        <w:t>34</w:t>
      </w:r>
      <w:r w:rsidR="00637308">
        <w:rPr>
          <w:color w:val="000000"/>
          <w:lang w:val="el-GR"/>
        </w:rPr>
        <w:t xml:space="preserve">6 </w:t>
      </w:r>
      <w:r w:rsidRPr="00020B6A">
        <w:rPr>
          <w:color w:val="000000"/>
          <w:lang w:val="el-GR"/>
        </w:rPr>
        <w:t xml:space="preserve">επ. </w:t>
      </w:r>
      <w:r w:rsidR="00637308">
        <w:rPr>
          <w:color w:val="000000"/>
          <w:lang w:val="el-GR"/>
        </w:rPr>
        <w:t xml:space="preserve">του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sidR="00637308">
        <w:rPr>
          <w:color w:val="000000"/>
          <w:lang w:val="el-GR"/>
        </w:rPr>
        <w:t xml:space="preserve">του </w:t>
      </w:r>
      <w:r>
        <w:rPr>
          <w:color w:val="000000"/>
          <w:lang w:val="el-GR"/>
        </w:rPr>
        <w:t>π</w:t>
      </w:r>
      <w:r w:rsidRPr="00020B6A">
        <w:rPr>
          <w:color w:val="000000"/>
          <w:lang w:val="el-GR"/>
        </w:rPr>
        <w:t>.</w:t>
      </w:r>
      <w:r>
        <w:rPr>
          <w:color w:val="000000"/>
          <w:lang w:val="el-GR"/>
        </w:rPr>
        <w:t>δ</w:t>
      </w:r>
      <w:r w:rsidR="00637308">
        <w:rPr>
          <w:color w:val="000000"/>
          <w:lang w:val="el-GR"/>
        </w:rPr>
        <w:t>/τος</w:t>
      </w:r>
      <w:r w:rsidRPr="00020B6A">
        <w:rPr>
          <w:color w:val="000000"/>
          <w:lang w:val="el-GR"/>
        </w:rPr>
        <w:t xml:space="preserve">. 39/2017, </w:t>
      </w:r>
      <w:r w:rsidR="00637308">
        <w:rPr>
          <w:color w:val="000000"/>
          <w:lang w:val="el-GR"/>
        </w:rPr>
        <w:t>ασκώντας</w:t>
      </w:r>
      <w:r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060546E0" w:rsidR="005B1D5A" w:rsidRPr="00020B6A" w:rsidRDefault="005B1D5A" w:rsidP="00DA3455">
      <w:pPr>
        <w:rPr>
          <w:color w:val="000000"/>
          <w:lang w:val="el-GR"/>
        </w:rPr>
      </w:pPr>
      <w:r w:rsidRPr="00020B6A">
        <w:rPr>
          <w:color w:val="000000"/>
          <w:lang w:val="el-GR"/>
        </w:rPr>
        <w:t>Σε περίπτωση προσ</w:t>
      </w:r>
      <w:r w:rsidR="00C0278B">
        <w:rPr>
          <w:color w:val="000000"/>
          <w:lang w:val="el-GR"/>
        </w:rPr>
        <w:t>βολ</w:t>
      </w:r>
      <w:r w:rsidRPr="00020B6A">
        <w:rPr>
          <w:color w:val="000000"/>
          <w:lang w:val="el-GR"/>
        </w:rPr>
        <w:t>ής κατά πράξης της αναθέτουσας αρχής, η προθεσμία για την άσκηση της προδικαστικής προσφυγής είναι:</w:t>
      </w:r>
    </w:p>
    <w:p w14:paraId="35772ED7" w14:textId="137CA451" w:rsidR="005B1D5A" w:rsidRPr="00020B6A" w:rsidRDefault="005B1D5A" w:rsidP="00DA3455">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2FB87FF5" w:rsidR="005B1D5A" w:rsidRPr="00020B6A" w:rsidRDefault="005B1D5A" w:rsidP="00DA3455">
      <w:pPr>
        <w:rPr>
          <w:color w:val="000000"/>
          <w:lang w:val="el-GR"/>
        </w:rPr>
      </w:pPr>
      <w:r w:rsidRPr="00020B6A">
        <w:rPr>
          <w:color w:val="000000"/>
          <w:lang w:val="el-GR"/>
        </w:rPr>
        <w:t xml:space="preserve">(β) δεκαπέντε (15) ημέρες από την κοινοποίηση της προσβαλλόμενης πράξης </w:t>
      </w:r>
      <w:r w:rsidR="00EA4ADC" w:rsidRPr="00EA4ADC">
        <w:rPr>
          <w:color w:val="000000"/>
          <w:lang w:val="el-GR"/>
        </w:rPr>
        <w:t>στον ενδιαφερόμενο οικονομικό φορέα, αν χρησιμοποιήθηκαν άλλα μέσα επικοινωνίας, ή,</w:t>
      </w:r>
    </w:p>
    <w:p w14:paraId="5EE1834F" w14:textId="77777777" w:rsidR="00EA4ADC" w:rsidRDefault="005B1D5A" w:rsidP="00DA3455">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70DF4BC7" w14:textId="45304285" w:rsidR="00ED783C" w:rsidRDefault="005B1D5A" w:rsidP="00DA3455">
      <w:pPr>
        <w:rPr>
          <w:color w:val="000000"/>
          <w:lang w:val="el-GR"/>
        </w:rPr>
      </w:pPr>
      <w:r w:rsidRPr="009F79ED">
        <w:rPr>
          <w:color w:val="000000"/>
          <w:lang w:val="el-GR"/>
        </w:rPr>
        <w:t xml:space="preserve">Ειδικά για την άσκηση προσφυγής κατά </w:t>
      </w:r>
      <w:r w:rsidR="00587A02">
        <w:rPr>
          <w:color w:val="000000"/>
          <w:lang w:val="el-GR"/>
        </w:rPr>
        <w:t>διακήρυξης</w:t>
      </w:r>
      <w:r w:rsidRPr="009F79ED">
        <w:rPr>
          <w:color w:val="000000"/>
          <w:lang w:val="el-GR"/>
        </w:rPr>
        <w:t xml:space="preserve">, </w:t>
      </w:r>
      <w:r w:rsidR="00587A02" w:rsidRPr="009F79ED">
        <w:rPr>
          <w:color w:val="000000"/>
          <w:lang w:val="el-GR"/>
        </w:rPr>
        <w:t xml:space="preserve">η </w:t>
      </w:r>
      <w:r w:rsidR="00587A02">
        <w:rPr>
          <w:color w:val="000000"/>
          <w:lang w:val="el-GR"/>
        </w:rPr>
        <w:t xml:space="preserve">άσκηση προδικαστικής προσφυγής επιτρέπεται μέχρι και </w:t>
      </w:r>
      <w:r w:rsidR="00587A02" w:rsidRPr="009F79ED">
        <w:rPr>
          <w:color w:val="000000"/>
          <w:lang w:val="el-GR"/>
        </w:rPr>
        <w:t xml:space="preserve"> δεκαπέντε (15) </w:t>
      </w:r>
      <w:r w:rsidR="00EA4ADC" w:rsidRPr="009F79ED">
        <w:rPr>
          <w:color w:val="000000"/>
          <w:lang w:val="el-GR"/>
        </w:rPr>
        <w:t>ημέρ</w:t>
      </w:r>
      <w:r w:rsidR="00EA4ADC">
        <w:rPr>
          <w:color w:val="000000"/>
          <w:lang w:val="el-GR"/>
        </w:rPr>
        <w:t>ες</w:t>
      </w:r>
      <w:r w:rsidR="00587A02" w:rsidRPr="009F79ED">
        <w:rPr>
          <w:color w:val="000000"/>
          <w:lang w:val="el-GR"/>
        </w:rPr>
        <w:t xml:space="preserve"> από τη δημοσίευση στο ΚΗΜΔΗΣ</w:t>
      </w:r>
      <w:r w:rsidR="00587A02" w:rsidRPr="00D12FA1">
        <w:rPr>
          <w:color w:val="000000"/>
          <w:lang w:val="el-GR"/>
        </w:rPr>
        <w:t>.</w:t>
      </w:r>
      <w:r w:rsidR="00587A02">
        <w:rPr>
          <w:color w:val="000000"/>
          <w:lang w:val="el-GR"/>
        </w:rPr>
        <w:t xml:space="preserve"> Η ως άνω προθεσμία ισχύει και για κάθε τροποποίηση της διακήρυξης</w:t>
      </w:r>
      <w:r w:rsidR="00ED783C" w:rsidRPr="00D12FA1">
        <w:rPr>
          <w:color w:val="000000"/>
          <w:lang w:val="el-GR"/>
        </w:rPr>
        <w:t>.</w:t>
      </w:r>
    </w:p>
    <w:p w14:paraId="416B0C67" w14:textId="08F9F2DD" w:rsidR="005B1D5A" w:rsidRDefault="005B1D5A" w:rsidP="00EA4ADC">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35FAF8EB" w:rsidR="005B1D5A" w:rsidRDefault="005B1D5A" w:rsidP="005B1D5A">
      <w:pPr>
        <w:rPr>
          <w:color w:val="000000"/>
          <w:lang w:val="el-GR"/>
        </w:rPr>
      </w:pPr>
      <w:r>
        <w:rPr>
          <w:color w:val="000000"/>
          <w:lang w:val="el-GR"/>
        </w:rPr>
        <w:t xml:space="preserve">Οι προθεσμίες </w:t>
      </w:r>
      <w:r w:rsidR="0071518E">
        <w:rPr>
          <w:color w:val="000000"/>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w:t>
      </w:r>
      <w:bookmarkStart w:id="400" w:name="_Hlk202782544"/>
      <w:r w:rsidRPr="0034590B">
        <w:rPr>
          <w:color w:val="000000"/>
          <w:lang w:val="el-GR"/>
        </w:rPr>
        <w:t>επ</w:t>
      </w:r>
      <w:r w:rsidR="0071518E">
        <w:rPr>
          <w:color w:val="000000"/>
          <w:lang w:val="el-GR"/>
        </w:rPr>
        <w:t>ό</w:t>
      </w:r>
      <w:r w:rsidRPr="0034590B">
        <w:rPr>
          <w:color w:val="000000"/>
          <w:lang w:val="el-GR"/>
        </w:rPr>
        <w:t>μ</w:t>
      </w:r>
      <w:r w:rsidR="0071518E">
        <w:rPr>
          <w:color w:val="000000"/>
          <w:lang w:val="el-GR"/>
        </w:rPr>
        <w:t>ε</w:t>
      </w:r>
      <w:r w:rsidRPr="0034590B">
        <w:rPr>
          <w:color w:val="000000"/>
          <w:lang w:val="el-GR"/>
        </w:rPr>
        <w:t xml:space="preserve">νη </w:t>
      </w:r>
      <w:bookmarkEnd w:id="400"/>
      <w:r w:rsidRPr="0034590B">
        <w:rPr>
          <w:color w:val="000000"/>
          <w:lang w:val="el-GR"/>
        </w:rPr>
        <w:t xml:space="preserve">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55CEE4D" w14:textId="77777777" w:rsidR="00C40745" w:rsidRPr="008F2380" w:rsidRDefault="00C40745" w:rsidP="00DA3455">
      <w:pPr>
        <w:shd w:val="clear" w:color="auto" w:fill="FFFFFF" w:themeFill="background1"/>
        <w:rPr>
          <w:color w:val="000000"/>
          <w:lang w:val="el-GR"/>
        </w:rPr>
      </w:pPr>
      <w:bookmarkStart w:id="401" w:name="art362_1"/>
      <w:r w:rsidRPr="008F2380">
        <w:rPr>
          <w:color w:val="000000"/>
          <w:lang w:val="el-GR"/>
        </w:rPr>
        <w:t>Σε περίπτωση τεχνικής αδυναμίας λειτουργίας του ΕΣΗΔΗΣ, η οποία ανακοινώνεται και πιστοποιείται εκ των προτέρων, από τη Διεύθυνση Διαχείρισης, Ανάπτυξης και Υποστήριξης του ΕΣΗΔΗΣ του Υπουργείου Ψηφιακής Διακυβέρνησης, αναστέλλονται για το αντίστοιχο διάστημα οι σχετικές προθεσμίες. Σε περίπτωση αιφνίδιας τεχνικής αδυναμίας του ΕΣΗΔΗΣ, το προηγούμενο εδάφιο δεν εφαρμόζεται και η προσφυγή κατατίθεται στην ΕΑΔΗΣΥ με μήνυμα ηλεκτρονικού ταχυδρομείου, η δε τεχνική αδυναμία πιστοποιείται σύμφωνα με τη διαδικασία του τρίτου εδαφίου, εκ των υστέρων. Η προδικαστική προσφυγή περιέχει τις νομικές και πραγματικές αιτιάσεις που δικαιολογούν το αίτημά της. Η έκταση της προσφυγής δεν υπερβαίνει το όριο των είκοσι πέντε (25) σελίδων. Υπέρβαση του ορίου των σελίδων δικαιολογείται μόνο σε εξαιρετικές περιστάσεις, όπως ιδίως, αν με την προσφυγή αμφισβητείται η πλήρωση πλήθους τεχνικών προδιαγραφών. Το Κλιμάκιο εξέτασης της προσφυγής μπορεί να ζητήσει, με πράξη του Προέδρου του, τον περιορισμό της αδικαιολόγητης έκτασής της. Αν ο προσφεύγων δεν συμμορφωθεί με την πράξη του προηγούμενου εδαφίου, καταβάλλει παράβολο ίσο προς το διπλάσιο του παραβόλου που προβλέπεται για την άσκηση της προσφυγής.</w:t>
      </w:r>
      <w:bookmarkEnd w:id="401"/>
    </w:p>
    <w:p w14:paraId="309DE72F" w14:textId="50E82BBD" w:rsidR="005B1D5A" w:rsidRPr="00020B6A" w:rsidRDefault="005B1D5A" w:rsidP="005B1D5A">
      <w:pPr>
        <w:rPr>
          <w:color w:val="000000"/>
          <w:lang w:val="el-GR"/>
        </w:rPr>
      </w:pPr>
      <w:r w:rsidRPr="00020B6A">
        <w:rPr>
          <w:color w:val="000000"/>
          <w:lang w:val="el-GR"/>
        </w:rPr>
        <w:t xml:space="preserve">Για το παραδεκτό της άσκησης της προδικαστικής προσφυγής κατατίθεται </w:t>
      </w:r>
      <w:bookmarkStart w:id="402" w:name="_Hlk202782568"/>
      <w:r w:rsidRPr="00020B6A">
        <w:rPr>
          <w:color w:val="000000"/>
          <w:lang w:val="el-GR"/>
        </w:rPr>
        <w:t xml:space="preserve">από τον προσφεύγοντα </w:t>
      </w:r>
      <w:bookmarkEnd w:id="402"/>
      <w:r w:rsidR="00637308" w:rsidRPr="00020B6A">
        <w:rPr>
          <w:color w:val="000000"/>
          <w:lang w:val="el-GR"/>
        </w:rPr>
        <w:t xml:space="preserve">παράβολο </w:t>
      </w:r>
      <w:r w:rsidRPr="00020B6A">
        <w:rPr>
          <w:color w:val="000000"/>
          <w:lang w:val="el-GR"/>
        </w:rPr>
        <w:t xml:space="preserve">υπέρ του Ελληνικού Δημοσίου, σύμφωνα με όσα ορίζονται στο άρθρο 363 </w:t>
      </w:r>
      <w:r w:rsidR="00F405DC">
        <w:rPr>
          <w:color w:val="000000"/>
          <w:lang w:val="el-GR"/>
        </w:rPr>
        <w:t>του ν</w:t>
      </w:r>
      <w:r w:rsidRPr="00020B6A">
        <w:rPr>
          <w:color w:val="000000"/>
          <w:lang w:val="el-GR"/>
        </w:rPr>
        <w:t>. 4412/2016</w:t>
      </w:r>
      <w:r w:rsidR="000A7747" w:rsidRPr="008E30E2">
        <w:rPr>
          <w:color w:val="000000"/>
          <w:lang w:val="el-GR"/>
        </w:rPr>
        <w:t xml:space="preserve"> </w:t>
      </w:r>
      <w:bookmarkStart w:id="403" w:name="_Hlk126503539"/>
      <w:r w:rsidR="000A7747">
        <w:rPr>
          <w:color w:val="000000"/>
          <w:lang w:val="el-GR"/>
        </w:rPr>
        <w:t>όπως τροποποιήθηκε με το άρθρο 135 Ν. 4782/2021</w:t>
      </w:r>
      <w:r w:rsidRPr="00020B6A">
        <w:rPr>
          <w:color w:val="000000"/>
          <w:lang w:val="el-GR"/>
        </w:rPr>
        <w:t xml:space="preserve"> </w:t>
      </w:r>
      <w:bookmarkEnd w:id="403"/>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επί της προσφυγής, γ) σε περίπτωση παραίτησης του προσφεύγοντ</w:t>
      </w:r>
      <w:r w:rsidR="00320732">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63FB33E8" w14:textId="66C4B186" w:rsidR="00C40745" w:rsidRDefault="005B1D5A" w:rsidP="006168D8">
      <w:pPr>
        <w:shd w:val="clear" w:color="auto" w:fill="FFFFFF" w:themeFill="background1"/>
        <w:rPr>
          <w:color w:val="000000"/>
          <w:lang w:val="el-GR"/>
        </w:rPr>
      </w:pPr>
      <w:r w:rsidRPr="00DA3455">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w:t>
      </w:r>
      <w:r w:rsidR="00C40745" w:rsidRPr="00DA3455">
        <w:rPr>
          <w:color w:val="000000"/>
          <w:lang w:val="el-GR"/>
        </w:rPr>
        <w:t xml:space="preserve">του οικείου Κλιμακίου </w:t>
      </w:r>
      <w:r w:rsidRPr="00DA3455">
        <w:rPr>
          <w:color w:val="000000"/>
          <w:lang w:val="el-GR"/>
        </w:rPr>
        <w:t xml:space="preserve">της </w:t>
      </w:r>
      <w:r w:rsidR="00ED4715" w:rsidRPr="00DA3455">
        <w:rPr>
          <w:lang w:val="el-GR"/>
        </w:rPr>
        <w:t xml:space="preserve">Ε.Α.ΔΗ.ΣΥ. </w:t>
      </w:r>
      <w:r w:rsidRPr="00DA3455">
        <w:rPr>
          <w:color w:val="000000"/>
          <w:lang w:val="el-GR"/>
        </w:rPr>
        <w:t xml:space="preserve">μετά από άσκηση προδικαστικής προσφυγής, </w:t>
      </w:r>
      <w:r w:rsidR="00C40745" w:rsidRPr="00DA3455">
        <w:rPr>
          <w:color w:val="000000"/>
          <w:lang w:val="el-GR"/>
        </w:rPr>
        <w:t>σύμφωνα με το Μέρος Β’, περί προδικαστικής προσφυγής για την κήρυξη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p>
    <w:p w14:paraId="7D205D2D" w14:textId="77777777" w:rsidR="005B1D5A"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7D56BAC" w14:textId="77777777" w:rsidR="00B22202" w:rsidRPr="00B22202" w:rsidRDefault="00B22202" w:rsidP="006168D8">
      <w:pPr>
        <w:shd w:val="clear" w:color="auto" w:fill="FFFFFF" w:themeFill="background1"/>
        <w:rPr>
          <w:color w:val="000000"/>
          <w:lang w:val="el-GR"/>
        </w:rPr>
      </w:pPr>
      <w:bookmarkStart w:id="404" w:name="_Hlk204703761"/>
      <w:r w:rsidRPr="00B22202">
        <w:rPr>
          <w:color w:val="000000"/>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41906A7E" w14:textId="77777777" w:rsidR="00B22202" w:rsidRPr="00B22202" w:rsidRDefault="00B22202" w:rsidP="006168D8">
      <w:pPr>
        <w:shd w:val="clear" w:color="auto" w:fill="FFFFFF" w:themeFill="background1"/>
        <w:rPr>
          <w:color w:val="000000"/>
          <w:lang w:val="el-GR"/>
        </w:rPr>
      </w:pPr>
      <w:r w:rsidRPr="00B22202">
        <w:rPr>
          <w:color w:val="000000"/>
          <w:lang w:val="el-GR"/>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bookmarkEnd w:id="404"/>
    </w:p>
    <w:p w14:paraId="5DA38FF1" w14:textId="434A4EE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59842872" w:rsidR="005B1D5A" w:rsidRPr="00020B6A" w:rsidRDefault="005B1D5A" w:rsidP="005B1D5A">
      <w:pPr>
        <w:rPr>
          <w:color w:val="000000"/>
          <w:lang w:val="el-GR"/>
        </w:rPr>
      </w:pPr>
      <w:r w:rsidRPr="00020B6A">
        <w:rPr>
          <w:color w:val="000000"/>
          <w:lang w:val="el-GR"/>
        </w:rPr>
        <w:t>α) Κοινοποιεί την προσφυγή το αργότερο έως την επ</w:t>
      </w:r>
      <w:r w:rsidR="00357110">
        <w:rPr>
          <w:color w:val="000000"/>
          <w:lang w:val="el-GR"/>
        </w:rPr>
        <w:t>ό</w:t>
      </w:r>
      <w:r w:rsidRPr="00020B6A">
        <w:rPr>
          <w:color w:val="000000"/>
          <w:lang w:val="el-GR"/>
        </w:rPr>
        <w:t>μ</w:t>
      </w:r>
      <w:r w:rsidR="00357110">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Pr>
          <w:color w:val="000000"/>
          <w:lang w:val="el-GR"/>
        </w:rPr>
        <w:t xml:space="preserve">του </w:t>
      </w:r>
      <w:r>
        <w:rPr>
          <w:color w:val="000000"/>
          <w:lang w:val="el-GR"/>
        </w:rPr>
        <w:t>π</w:t>
      </w:r>
      <w:r w:rsidRPr="00020B6A">
        <w:rPr>
          <w:color w:val="000000"/>
          <w:lang w:val="el-GR"/>
        </w:rPr>
        <w:t>.</w:t>
      </w:r>
      <w:r>
        <w:rPr>
          <w:color w:val="000000"/>
          <w:lang w:val="el-GR"/>
        </w:rPr>
        <w:t>δ</w:t>
      </w:r>
      <w:r w:rsidR="00357110">
        <w:rPr>
          <w:color w:val="000000"/>
          <w:lang w:val="el-GR"/>
        </w:rPr>
        <w:t>/τος</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1AEC5112"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Pr>
          <w:color w:val="000000"/>
          <w:lang w:val="el-GR"/>
        </w:rPr>
        <w:t>ό</w:t>
      </w:r>
      <w:r w:rsidRPr="00020B6A">
        <w:rPr>
          <w:color w:val="000000"/>
          <w:lang w:val="el-GR"/>
        </w:rPr>
        <w:t>μ</w:t>
      </w:r>
      <w:r w:rsidR="00B81F58">
        <w:rPr>
          <w:color w:val="000000"/>
          <w:lang w:val="el-GR"/>
        </w:rPr>
        <w:t>ε</w:t>
      </w:r>
      <w:r w:rsidRPr="00020B6A">
        <w:rPr>
          <w:color w:val="000000"/>
          <w:lang w:val="el-GR"/>
        </w:rPr>
        <w:t>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6EED496"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Pr>
          <w:color w:val="000000"/>
          <w:lang w:val="el-GR"/>
        </w:rPr>
        <w:t xml:space="preserve">του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0DFC4B4D"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405" w:name="_Hlk114820631"/>
      <w:r w:rsidR="00ED4715" w:rsidRPr="006B704A">
        <w:rPr>
          <w:lang w:val="el-GR"/>
        </w:rPr>
        <w:t>Ε.Α.ΔΗ.ΣΥ.</w:t>
      </w:r>
      <w:r w:rsidR="006B3489">
        <w:rPr>
          <w:lang w:val="el-GR"/>
        </w:rPr>
        <w:t xml:space="preserve"> </w:t>
      </w:r>
      <w:bookmarkEnd w:id="405"/>
      <w:r w:rsidRPr="00020B6A">
        <w:rPr>
          <w:color w:val="000000"/>
          <w:lang w:val="el-GR"/>
        </w:rPr>
        <w:t>και την ακύρωσή της ενώπιον του αρμ</w:t>
      </w:r>
      <w:r w:rsidR="00A0624F">
        <w:rPr>
          <w:color w:val="000000"/>
          <w:lang w:val="el-GR"/>
        </w:rPr>
        <w:t>ό</w:t>
      </w:r>
      <w:r w:rsidRPr="00020B6A">
        <w:rPr>
          <w:color w:val="000000"/>
          <w:lang w:val="el-GR"/>
        </w:rPr>
        <w:t>δ</w:t>
      </w:r>
      <w:r w:rsidR="00A0624F">
        <w:rPr>
          <w:color w:val="000000"/>
          <w:lang w:val="el-GR"/>
        </w:rPr>
        <w:t>ι</w:t>
      </w:r>
      <w:r w:rsidRPr="00020B6A">
        <w:rPr>
          <w:color w:val="000000"/>
          <w:lang w:val="el-GR"/>
        </w:rPr>
        <w:t xml:space="preserve">ου </w:t>
      </w:r>
      <w:r w:rsidR="00A0624F">
        <w:rPr>
          <w:color w:val="000000"/>
          <w:lang w:val="el-GR"/>
        </w:rPr>
        <w:t xml:space="preserve">Διοικητικού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w:t>
      </w:r>
      <w:r w:rsidR="00A0624F">
        <w:rPr>
          <w:color w:val="000000"/>
          <w:lang w:val="el-GR" w:eastAsia="ar-SA"/>
        </w:rPr>
        <w:t>ύ</w:t>
      </w:r>
      <w:r w:rsidR="00F1538B" w:rsidRPr="007C4E1D">
        <w:rPr>
          <w:color w:val="000000"/>
          <w:lang w:val="el-GR" w:eastAsia="ar-SA"/>
        </w:rPr>
        <w:t xml:space="preserve">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B4BB49C"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7FD960D2"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w:t>
      </w:r>
      <w:r w:rsidR="00B22202">
        <w:rPr>
          <w:color w:val="000000"/>
          <w:lang w:val="el-GR" w:eastAsia="ar-SA"/>
        </w:rPr>
        <w:t xml:space="preserve"> </w:t>
      </w:r>
      <w:r w:rsidRPr="007C4E1D">
        <w:rPr>
          <w:color w:val="000000"/>
          <w:lang w:val="el-GR" w:eastAsia="ar-SA"/>
        </w:rPr>
        <w:t>,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361A9918" w:rsidR="00072601" w:rsidRPr="00DA3455" w:rsidRDefault="005B1D5A" w:rsidP="00DA3455">
      <w:pPr>
        <w:shd w:val="clear" w:color="auto" w:fill="FFFFFF" w:themeFill="background1"/>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A0624F">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 xml:space="preserve">ή από την παρέλευση της προθεσμίας για την έκδοση </w:t>
      </w:r>
      <w:r w:rsidR="00072601" w:rsidRPr="007C4E1D">
        <w:rPr>
          <w:color w:val="000000"/>
          <w:lang w:val="el-GR"/>
        </w:rPr>
        <w:t>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rPr>
        <w:t>δεν πρέπει να απέχει πέραν τ</w:t>
      </w:r>
      <w:r w:rsidR="00072601" w:rsidRPr="00DA3455">
        <w:rPr>
          <w:color w:val="000000"/>
          <w:lang w:val="el-GR"/>
        </w:rPr>
        <w:t>ων εξήντα (60) ημερών από την κατάθεση του δικογράφου.</w:t>
      </w:r>
      <w:r w:rsidRPr="00DA3455">
        <w:rPr>
          <w:color w:val="000000"/>
          <w:lang w:val="el-GR"/>
        </w:rPr>
        <w:t xml:space="preserve"> </w:t>
      </w:r>
    </w:p>
    <w:p w14:paraId="0F6B77E9" w14:textId="4AF5DF10" w:rsidR="00160FCE" w:rsidRPr="00DA3455" w:rsidRDefault="00072601" w:rsidP="00DA3455">
      <w:pPr>
        <w:shd w:val="clear" w:color="auto" w:fill="FFFFFF" w:themeFill="background1"/>
        <w:rPr>
          <w:color w:val="000000"/>
          <w:lang w:val="el-GR"/>
        </w:rPr>
      </w:pPr>
      <w:r w:rsidRPr="00DA3455">
        <w:rPr>
          <w:color w:val="000000"/>
          <w:lang w:val="el-GR"/>
        </w:rPr>
        <w:t xml:space="preserve">Αντίγραφο της </w:t>
      </w:r>
      <w:r w:rsidR="009D5082" w:rsidRPr="00DA3455">
        <w:rPr>
          <w:color w:val="000000"/>
          <w:lang w:val="el-GR"/>
        </w:rPr>
        <w:t xml:space="preserve">αίτησης με κλήση κοινοποιείται </w:t>
      </w:r>
      <w:r w:rsidR="009D5082" w:rsidRPr="006168D8">
        <w:rPr>
          <w:color w:val="000000"/>
          <w:lang w:val="el-GR"/>
        </w:rPr>
        <w:t xml:space="preserve">με τη φροντίδα του αιτούντος </w:t>
      </w:r>
      <w:r w:rsidR="00A0624F" w:rsidRPr="006168D8">
        <w:rPr>
          <w:color w:val="000000"/>
          <w:lang w:val="el-GR"/>
        </w:rPr>
        <w:t>σ</w:t>
      </w:r>
      <w:r w:rsidR="009D5082" w:rsidRPr="006168D8">
        <w:rPr>
          <w:color w:val="000000"/>
          <w:lang w:val="el-GR"/>
        </w:rPr>
        <w:t>την</w:t>
      </w:r>
      <w:r w:rsidR="005B1D5A" w:rsidRPr="00DA3455">
        <w:rPr>
          <w:color w:val="000000"/>
          <w:lang w:val="el-GR"/>
        </w:rPr>
        <w:t xml:space="preserve"> </w:t>
      </w:r>
      <w:r w:rsidR="00592F60" w:rsidRPr="006168D8">
        <w:rPr>
          <w:color w:val="000000"/>
          <w:lang w:val="el-GR"/>
        </w:rPr>
        <w:t>Ε.Α.ΔΗ.ΣΥ</w:t>
      </w:r>
      <w:r w:rsidR="009D5082" w:rsidRPr="006168D8">
        <w:rPr>
          <w:color w:val="000000"/>
          <w:lang w:val="el-GR"/>
        </w:rPr>
        <w:t>., την αναθέτουσα αρχή, αν δεν έχει ασκήσει αυτή την αίτηση</w:t>
      </w:r>
      <w:r w:rsidR="00587A02" w:rsidRPr="006168D8">
        <w:rPr>
          <w:color w:val="000000"/>
          <w:lang w:val="el-GR"/>
        </w:rPr>
        <w:t xml:space="preserve"> για να προσκομίσει τον φάκελο της υπόθεσης και τις απόψεις </w:t>
      </w:r>
      <w:r w:rsidR="00B22202" w:rsidRPr="00DA3455">
        <w:rPr>
          <w:color w:val="000000"/>
          <w:lang w:val="el-GR"/>
        </w:rPr>
        <w:t xml:space="preserve">της καθώς </w:t>
      </w:r>
      <w:r w:rsidR="009D5082" w:rsidRPr="00DA3455">
        <w:rPr>
          <w:color w:val="000000"/>
          <w:lang w:val="el-GR"/>
        </w:rPr>
        <w:t xml:space="preserve">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DA3455">
        <w:rPr>
          <w:color w:val="000000"/>
          <w:lang w:val="el-GR"/>
        </w:rPr>
        <w:t xml:space="preserve"> της </w:t>
      </w:r>
      <w:r w:rsidR="009D5082" w:rsidRPr="00DA3455">
        <w:rPr>
          <w:color w:val="000000"/>
          <w:lang w:val="el-GR"/>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DA3455">
        <w:rPr>
          <w:color w:val="000000"/>
          <w:lang w:val="el-GR"/>
        </w:rPr>
        <w:t xml:space="preserve"> της </w:t>
      </w:r>
      <w:r w:rsidR="009D5082" w:rsidRPr="00DA3455">
        <w:rPr>
          <w:color w:val="000000"/>
          <w:lang w:val="el-GR"/>
        </w:rPr>
        <w:t>ως άνω</w:t>
      </w:r>
      <w:r w:rsidR="005B1D5A" w:rsidRPr="00DA3455">
        <w:rPr>
          <w:color w:val="000000"/>
          <w:lang w:val="el-GR"/>
        </w:rPr>
        <w:t xml:space="preserve"> πράξης, </w:t>
      </w:r>
      <w:r w:rsidR="009D5082" w:rsidRPr="00DA3455">
        <w:rPr>
          <w:color w:val="000000"/>
          <w:lang w:val="el-GR"/>
        </w:rPr>
        <w:t>του Δικαστηρίου. Εντός αποκλειστικής προθεσμίας</w:t>
      </w:r>
      <w:r w:rsidR="005B1D5A" w:rsidRPr="00DA3455">
        <w:rPr>
          <w:color w:val="000000"/>
          <w:lang w:val="el-GR"/>
        </w:rPr>
        <w:t xml:space="preserve"> δέκα (10) ημερών από την </w:t>
      </w:r>
      <w:r w:rsidR="00160FCE" w:rsidRPr="00DA3455">
        <w:rPr>
          <w:color w:val="000000"/>
          <w:lang w:val="el-GR"/>
        </w:rPr>
        <w:t xml:space="preserve">ως άνω κοινοποίηση της αίτησης κατατίθεται η παρέμβαση και διαβιβάζονται ο φάκελος και οι απόψεις </w:t>
      </w:r>
      <w:r w:rsidR="00B22202" w:rsidRPr="00DA3455">
        <w:rPr>
          <w:color w:val="000000"/>
          <w:lang w:val="el-GR"/>
        </w:rPr>
        <w:t>της Αναθέτουσας Αρχής.</w:t>
      </w:r>
      <w:r w:rsidR="00160FCE" w:rsidRPr="00DA3455">
        <w:rPr>
          <w:color w:val="000000"/>
          <w:lang w:val="el-GR"/>
        </w:rPr>
        <w:t xml:space="preserve"> Εντός </w:t>
      </w:r>
      <w:r w:rsidR="005B1D5A" w:rsidRPr="00DA3455">
        <w:rPr>
          <w:color w:val="000000"/>
          <w:lang w:val="el-GR"/>
        </w:rPr>
        <w:t xml:space="preserve">της </w:t>
      </w:r>
      <w:r w:rsidR="00160FCE" w:rsidRPr="00DA3455">
        <w:rPr>
          <w:color w:val="000000"/>
          <w:lang w:val="el-GR"/>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DA3455" w:rsidRDefault="00160FCE" w:rsidP="00DA3455">
      <w:pPr>
        <w:shd w:val="clear" w:color="auto" w:fill="FFFFFF" w:themeFill="background1"/>
        <w:rPr>
          <w:color w:val="000000"/>
          <w:lang w:val="el-GR"/>
        </w:rPr>
      </w:pPr>
      <w:r w:rsidRPr="00DA3455">
        <w:rPr>
          <w:color w:val="000000"/>
          <w:lang w:val="el-GR" w:eastAsia="ar-SA"/>
        </w:rPr>
        <w:t>Επιπρόσθετα, η παρέμβαση κοινοποιείται με επιμέλεια του παρεμβαίνοντος στα λοιπά μέρη</w:t>
      </w:r>
      <w:r w:rsidRPr="00DA3455">
        <w:rPr>
          <w:color w:val="000000"/>
          <w:lang w:val="el-GR"/>
        </w:rPr>
        <w:t xml:space="preserve"> </w:t>
      </w:r>
      <w:r w:rsidR="005B1D5A" w:rsidRPr="00DA3455">
        <w:rPr>
          <w:color w:val="000000"/>
          <w:lang w:val="el-GR"/>
        </w:rPr>
        <w:t xml:space="preserve">της </w:t>
      </w:r>
      <w:r w:rsidRPr="00DA3455">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3AF538EB" w:rsidR="00C90A04" w:rsidRPr="00DA3455" w:rsidRDefault="005B1D5A" w:rsidP="006168D8">
      <w:pPr>
        <w:shd w:val="clear" w:color="auto" w:fill="FFFFFF" w:themeFill="background1"/>
        <w:rPr>
          <w:color w:val="000000"/>
          <w:lang w:val="el-GR" w:eastAsia="ar-SA"/>
        </w:rPr>
      </w:pPr>
      <w:r w:rsidRPr="00DA3455">
        <w:rPr>
          <w:color w:val="000000"/>
          <w:lang w:val="el-GR"/>
        </w:rPr>
        <w:t xml:space="preserve"> Η προθεσμία για την άσκηση και η άσκηση της αίτησης ενώπιον του αρμ</w:t>
      </w:r>
      <w:r w:rsidR="00076CAD" w:rsidRPr="00DA3455">
        <w:rPr>
          <w:color w:val="000000"/>
          <w:lang w:val="el-GR"/>
        </w:rPr>
        <w:t>ό</w:t>
      </w:r>
      <w:r w:rsidRPr="00DA3455">
        <w:rPr>
          <w:color w:val="000000"/>
          <w:lang w:val="el-GR"/>
        </w:rPr>
        <w:t>δ</w:t>
      </w:r>
      <w:r w:rsidR="00076CAD" w:rsidRPr="00DA3455">
        <w:rPr>
          <w:color w:val="000000"/>
          <w:lang w:val="el-GR"/>
        </w:rPr>
        <w:t>ι</w:t>
      </w:r>
      <w:r w:rsidRPr="00DA3455">
        <w:rPr>
          <w:color w:val="000000"/>
          <w:lang w:val="el-GR"/>
        </w:rPr>
        <w:t xml:space="preserve">ου </w:t>
      </w:r>
      <w:r w:rsidR="00076CAD" w:rsidRPr="00DA3455">
        <w:rPr>
          <w:color w:val="000000"/>
          <w:lang w:val="el-GR"/>
        </w:rPr>
        <w:t>Δ</w:t>
      </w:r>
      <w:r w:rsidRPr="00DA345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DA3455">
        <w:rPr>
          <w:color w:val="000000"/>
          <w:lang w:val="el-GR" w:eastAsia="ar-SA"/>
        </w:rPr>
        <w:t xml:space="preserve">ο αρμόδιος δικαστής </w:t>
      </w:r>
      <w:r w:rsidRPr="00DA345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DA3455">
        <w:rPr>
          <w:color w:val="000000"/>
          <w:lang w:val="el-GR"/>
        </w:rPr>
        <w:t xml:space="preserve"> την</w:t>
      </w:r>
      <w:r w:rsidRPr="00DA3455">
        <w:rPr>
          <w:color w:val="000000"/>
          <w:lang w:val="el-GR"/>
        </w:rPr>
        <w:t xml:space="preserve"> προσωρινή διαταγή </w:t>
      </w:r>
      <w:r w:rsidR="00160FCE" w:rsidRPr="00DA3455">
        <w:rPr>
          <w:color w:val="000000"/>
          <w:lang w:val="el-GR" w:eastAsia="ar-SA"/>
        </w:rPr>
        <w:t xml:space="preserve">ο αρμόδιος δικαστής </w:t>
      </w:r>
      <w:r w:rsidRPr="00DA3455">
        <w:rPr>
          <w:color w:val="000000"/>
          <w:lang w:val="el-GR"/>
        </w:rPr>
        <w:t>αποφανθεί διαφορετικά.</w:t>
      </w:r>
      <w:r w:rsidR="00160FCE" w:rsidRPr="00DA3455">
        <w:rPr>
          <w:color w:val="000000"/>
          <w:lang w:val="el-GR"/>
        </w:rPr>
        <w:t xml:space="preserve"> </w:t>
      </w:r>
      <w:r w:rsidR="00160FCE" w:rsidRPr="00DA3455">
        <w:rPr>
          <w:color w:val="000000"/>
          <w:lang w:val="el-GR" w:eastAsia="ar-SA"/>
        </w:rPr>
        <w:t>Για την άσκηση της αιτήσ</w:t>
      </w:r>
      <w:r w:rsidR="00076CAD" w:rsidRPr="00DA3455">
        <w:rPr>
          <w:color w:val="000000"/>
          <w:lang w:val="el-GR" w:eastAsia="ar-SA"/>
        </w:rPr>
        <w:t>η</w:t>
      </w:r>
      <w:r w:rsidR="00160FCE" w:rsidRPr="00DA3455">
        <w:rPr>
          <w:color w:val="000000"/>
          <w:lang w:val="el-GR" w:eastAsia="ar-SA"/>
        </w:rPr>
        <w:t xml:space="preserve">ς κατατίθεται παράβολο, σύμφωνα με τα ειδικότερα οριζόμενα στο άρθρο 372 παρ. 5 του </w:t>
      </w:r>
      <w:r w:rsidR="00076CAD" w:rsidRPr="00DA3455">
        <w:rPr>
          <w:color w:val="000000"/>
          <w:lang w:val="el-GR" w:eastAsia="ar-SA"/>
        </w:rPr>
        <w:t>ν</w:t>
      </w:r>
      <w:r w:rsidR="00160FCE" w:rsidRPr="00DA3455">
        <w:rPr>
          <w:color w:val="000000"/>
          <w:lang w:val="el-GR" w:eastAsia="ar-SA"/>
        </w:rPr>
        <w:t>. 4412/2016</w:t>
      </w:r>
      <w:r w:rsidR="00BB291E" w:rsidRPr="00DA3455">
        <w:rPr>
          <w:color w:val="000000"/>
          <w:lang w:val="el-GR" w:eastAsia="ar-SA"/>
        </w:rPr>
        <w:t>, όπως ισχύει μετά την τροποποίησή του με το άρθρο 30 παρ. 2 του ν. 5218/2025.</w:t>
      </w:r>
    </w:p>
    <w:p w14:paraId="062C67BC" w14:textId="3A03071C" w:rsidR="00160FCE" w:rsidRPr="007C4E1D" w:rsidRDefault="00160FCE" w:rsidP="00DA3455">
      <w:pPr>
        <w:widowControl w:val="0"/>
        <w:shd w:val="clear" w:color="auto" w:fill="FFFFFF" w:themeFill="background1"/>
        <w:spacing w:before="120" w:line="240" w:lineRule="atLeast"/>
        <w:textAlignment w:val="baseline"/>
        <w:rPr>
          <w:color w:val="000000"/>
          <w:lang w:val="el-GR" w:eastAsia="ar-SA"/>
        </w:rPr>
      </w:pPr>
      <w:r w:rsidRPr="00DA3455">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76CAD" w:rsidRPr="00DA3455">
        <w:rPr>
          <w:color w:val="000000"/>
          <w:lang w:val="el-GR" w:eastAsia="ar-SA"/>
        </w:rPr>
        <w:t>/τος</w:t>
      </w:r>
      <w:r w:rsidRPr="00DA3455">
        <w:rPr>
          <w:color w:val="000000"/>
          <w:lang w:val="el-GR" w:eastAsia="ar-SA"/>
        </w:rPr>
        <w:t xml:space="preserve"> 18/1989.</w:t>
      </w:r>
      <w:r w:rsidRPr="007C4E1D">
        <w:rPr>
          <w:color w:val="000000"/>
          <w:lang w:val="el-GR" w:eastAsia="ar-SA"/>
        </w:rPr>
        <w:t xml:space="preserve"> </w:t>
      </w:r>
    </w:p>
    <w:p w14:paraId="70943D6F" w14:textId="213491B1"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05281B">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8C608F1" w:rsidR="00160FCE" w:rsidRDefault="00160FCE" w:rsidP="00160FCE">
      <w:pPr>
        <w:rPr>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5281B">
        <w:rPr>
          <w:color w:val="000000"/>
          <w:lang w:val="el-GR" w:eastAsia="ar-SA"/>
        </w:rPr>
        <w:t>/τος</w:t>
      </w:r>
      <w:r w:rsidRPr="007C4E1D">
        <w:rPr>
          <w:color w:val="000000"/>
          <w:lang w:val="el-GR" w:eastAsia="ar-SA"/>
        </w:rPr>
        <w:t xml:space="preserve"> 18/1989.</w:t>
      </w:r>
    </w:p>
    <w:p w14:paraId="019F9D62" w14:textId="77777777" w:rsidR="00C90A04" w:rsidRPr="00603221" w:rsidRDefault="00C90A04" w:rsidP="006168D8">
      <w:pPr>
        <w:suppressAutoHyphens w:val="0"/>
        <w:spacing w:after="0"/>
        <w:jc w:val="left"/>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406" w:name="_Toc97194317"/>
      <w:bookmarkStart w:id="407" w:name="_Toc97194449"/>
      <w:bookmarkStart w:id="408" w:name="_Toc216443879"/>
      <w:r w:rsidRPr="00603221">
        <w:rPr>
          <w:rFonts w:cs="Tahoma"/>
          <w:lang w:val="el-GR"/>
        </w:rPr>
        <w:t>Ματαίωση Διαδικασίας</w:t>
      </w:r>
      <w:bookmarkEnd w:id="406"/>
      <w:bookmarkEnd w:id="407"/>
      <w:bookmarkEnd w:id="408"/>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384FD1B1"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sidR="00076B0B">
        <w:rPr>
          <w:lang w:val="el-GR"/>
        </w:rPr>
        <w:t>ύ</w:t>
      </w:r>
      <w:r w:rsidRPr="007515FD">
        <w:rPr>
          <w:lang w:val="el-GR"/>
        </w:rPr>
        <w:t>τ</w:t>
      </w:r>
      <w:r w:rsidR="00076B0B">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064336DA"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sidR="00076B0B">
        <w:rPr>
          <w:lang w:val="el-GR"/>
        </w:rPr>
        <w:t>ε</w:t>
      </w:r>
      <w:r w:rsidR="00076B0B" w:rsidRPr="007515FD">
        <w:rPr>
          <w:lang w:val="el-GR"/>
        </w:rPr>
        <w:t>άν</w:t>
      </w:r>
      <w:r w:rsidRPr="007515FD">
        <w:rPr>
          <w:lang w:val="el-GR"/>
        </w:rPr>
        <w:t xml:space="preserve">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076B0B">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076B0B">
        <w:rPr>
          <w:lang w:val="el-GR"/>
        </w:rPr>
        <w:t>ε</w:t>
      </w:r>
      <w:r w:rsidR="00076B0B" w:rsidRPr="00C41D65">
        <w:rPr>
          <w:lang w:val="el-GR"/>
        </w:rPr>
        <w:t>άν</w:t>
      </w:r>
      <w:r w:rsidRPr="00C41D65">
        <w:rPr>
          <w:lang w:val="el-GR"/>
        </w:rPr>
        <w:t xml:space="preserve">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409" w:name="_Toc97194450"/>
      <w:bookmarkStart w:id="410" w:name="_Toc216443880"/>
      <w:r w:rsidRPr="00603221">
        <w:rPr>
          <w:rFonts w:cs="Tahoma"/>
          <w:sz w:val="22"/>
          <w:szCs w:val="22"/>
        </w:rPr>
        <w:t>ΟΡΟΙ ΕΚΤΕΛΕΣΗΣ ΤΗΣ ΣΥΜΒΑΣΗΣ</w:t>
      </w:r>
      <w:bookmarkEnd w:id="409"/>
      <w:bookmarkEnd w:id="410"/>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411" w:name="_Ref496542746"/>
      <w:bookmarkStart w:id="412" w:name="_Toc97194318"/>
      <w:bookmarkStart w:id="413" w:name="_Toc97194451"/>
      <w:bookmarkStart w:id="414" w:name="_Toc216443881"/>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415" w:name="_Hlk55903790"/>
      <w:r w:rsidR="00B143DA" w:rsidRPr="00603221">
        <w:rPr>
          <w:rFonts w:cs="Tahoma"/>
          <w:lang w:val="el-GR"/>
        </w:rPr>
        <w:t>καλής λειτουργίας</w:t>
      </w:r>
      <w:bookmarkEnd w:id="415"/>
      <w:r w:rsidRPr="00603221">
        <w:rPr>
          <w:rFonts w:cs="Tahoma"/>
          <w:lang w:val="el-GR"/>
        </w:rPr>
        <w:t>)</w:t>
      </w:r>
      <w:bookmarkEnd w:id="411"/>
      <w:bookmarkEnd w:id="412"/>
      <w:bookmarkEnd w:id="413"/>
      <w:bookmarkEnd w:id="414"/>
    </w:p>
    <w:p w14:paraId="20E9E60E" w14:textId="77777777" w:rsidR="008338F0" w:rsidRPr="001055FB" w:rsidRDefault="003355E7">
      <w:pPr>
        <w:rPr>
          <w:b/>
          <w:bCs/>
          <w:lang w:val="el-GR"/>
        </w:rPr>
      </w:pPr>
      <w:r w:rsidRPr="001055FB">
        <w:rPr>
          <w:b/>
          <w:bCs/>
          <w:lang w:val="el-GR"/>
        </w:rPr>
        <w:t xml:space="preserve">Εγγύηση καλής εκτέλεσης και εγγύηση προκαταβολής </w:t>
      </w:r>
      <w:r w:rsidR="00417A19" w:rsidRPr="001055FB">
        <w:rPr>
          <w:b/>
          <w:bCs/>
          <w:lang w:val="el-GR"/>
        </w:rPr>
        <w:t xml:space="preserve">: </w:t>
      </w:r>
    </w:p>
    <w:p w14:paraId="482B6D85" w14:textId="3794E9D6"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1055FB">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Pr="00D66A67">
        <w:rPr>
          <w:lang w:val="el-GR"/>
        </w:rPr>
        <w:t xml:space="preserve">, </w:t>
      </w:r>
      <w:r w:rsidR="0087631A" w:rsidRPr="00D66A67">
        <w:rPr>
          <w:b/>
          <w:bCs/>
          <w:lang w:val="el-GR"/>
        </w:rPr>
        <w:t xml:space="preserve">με χρόνο ισχύος </w:t>
      </w:r>
      <w:r w:rsidR="00DA3455" w:rsidRPr="00D66A67">
        <w:rPr>
          <w:b/>
          <w:bCs/>
          <w:lang w:val="el-GR"/>
        </w:rPr>
        <w:t>τριάντα (30) μήνες</w:t>
      </w:r>
      <w:r w:rsidR="0087631A" w:rsidRPr="002236E6">
        <w:rPr>
          <w:lang w:val="el-GR"/>
        </w:rPr>
        <w:t xml:space="preserve"> </w:t>
      </w:r>
      <w:r w:rsidRPr="002236E6">
        <w:rPr>
          <w:lang w:val="el-GR"/>
        </w:rPr>
        <w:t>και</w:t>
      </w:r>
      <w:r w:rsidRPr="00603221">
        <w:rPr>
          <w:lang w:val="el-GR"/>
        </w:rPr>
        <w:t xml:space="preserve">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416" w:name="_Hlk494198985"/>
      <w:r w:rsidR="00DA3455">
        <w:rPr>
          <w:lang w:val="el-GR"/>
        </w:rPr>
        <w:t>.</w:t>
      </w:r>
      <w:r w:rsidRPr="00603221">
        <w:rPr>
          <w:i/>
          <w:color w:val="5B9BD5"/>
          <w:lang w:val="el-GR" w:eastAsia="el-GR"/>
        </w:rPr>
        <w:t xml:space="preserve"> </w:t>
      </w:r>
    </w:p>
    <w:bookmarkEnd w:id="416"/>
    <w:p w14:paraId="45155744" w14:textId="156C685F"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15A90">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51495A">
        <w:rPr>
          <w:lang w:val="el-GR"/>
        </w:rPr>
        <w:t xml:space="preserve"> </w:t>
      </w:r>
      <w:r w:rsidR="0051495A" w:rsidRPr="0051495A">
        <w:rPr>
          <w:lang w:val="el-GR"/>
        </w:rPr>
        <w:t>ΠΑΡΑΡΤΗΜΑ VIII – Υποδείγματα Εγγυητικών Επιστολών της Διακήρυξης και τα οριζόμενα στο άρθρο 72 του ν. 4412/2016</w:t>
      </w:r>
      <w:r w:rsidRPr="00603221">
        <w:rPr>
          <w:lang w:val="el-GR"/>
        </w:rPr>
        <w:t>.</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54613E8" w14:textId="7BC2347F" w:rsidR="00124E5F" w:rsidRDefault="00124E5F" w:rsidP="00921D35">
      <w:pPr>
        <w:rPr>
          <w:lang w:val="el-GR"/>
        </w:rPr>
      </w:pPr>
      <w:bookmarkStart w:id="417" w:name="_Hlk202782966"/>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bookmarkEnd w:id="417"/>
    <w:p w14:paraId="241E069E" w14:textId="08177CF0" w:rsidR="00921D35" w:rsidRDefault="00921D35" w:rsidP="00921D35">
      <w:pPr>
        <w:rPr>
          <w:lang w:val="el-GR"/>
        </w:rPr>
      </w:pPr>
      <w:r>
        <w:rPr>
          <w:lang w:val="el-GR"/>
        </w:rPr>
        <w:t>Στην περίπτωση χορήγησης προκαταβολής, σύμφωνα με την</w:t>
      </w:r>
      <w:r w:rsidR="0051495A" w:rsidRPr="0051495A">
        <w:rPr>
          <w:lang w:val="el-GR"/>
        </w:rPr>
        <w:t xml:space="preserve">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w:t>
      </w:r>
      <w:r>
        <w:rPr>
          <w:lang w:val="el-GR"/>
        </w:rPr>
        <w:t xml:space="preserve">. </w:t>
      </w:r>
    </w:p>
    <w:p w14:paraId="2EF0ABA6" w14:textId="125A2948" w:rsidR="00921D35" w:rsidRPr="006118FA"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bookmarkStart w:id="418" w:name="_Hlk180670438"/>
      <w:r>
        <w:rPr>
          <w:lang w:val="el-GR"/>
        </w:rPr>
        <w:t>.</w:t>
      </w:r>
      <w:bookmarkEnd w:id="418"/>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0DBF1088" w:rsidR="009D3BDA" w:rsidRDefault="009D3BDA" w:rsidP="009D3BDA">
      <w:pPr>
        <w:rPr>
          <w:lang w:val="el-GR"/>
        </w:rPr>
      </w:pPr>
      <w:r>
        <w:rPr>
          <w:lang w:val="el-GR"/>
        </w:rPr>
        <w:t xml:space="preserve">Σε περίπτωση που στο πρωτόκολλο </w:t>
      </w:r>
      <w:r w:rsidR="00124E5F">
        <w:rPr>
          <w:lang w:val="el-GR"/>
        </w:rPr>
        <w:t xml:space="preserve">ποιοτικής </w:t>
      </w:r>
      <w:r>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Pr>
          <w:lang w:val="el-GR"/>
        </w:rPr>
        <w:t>ο</w:t>
      </w:r>
      <w:r>
        <w:rPr>
          <w:lang w:val="el-GR"/>
        </w:rPr>
        <w:t>θ</w:t>
      </w:r>
      <w:r w:rsidR="00124E5F">
        <w:rPr>
          <w:lang w:val="el-GR"/>
        </w:rPr>
        <w:t>έ</w:t>
      </w:r>
      <w:r>
        <w:rPr>
          <w:lang w:val="el-GR"/>
        </w:rPr>
        <w:t xml:space="preserve">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Pr>
          <w:lang w:val="el-GR"/>
        </w:rPr>
        <w:t>ο</w:t>
      </w:r>
      <w:r w:rsidRPr="001E32A7">
        <w:rPr>
          <w:lang w:val="el-GR"/>
        </w:rPr>
        <w:t>θ</w:t>
      </w:r>
      <w:r w:rsidR="00967147">
        <w:rPr>
          <w:lang w:val="el-GR"/>
        </w:rPr>
        <w:t>έ</w:t>
      </w:r>
      <w:r w:rsidRPr="001E32A7">
        <w:rPr>
          <w:lang w:val="el-GR"/>
        </w:rPr>
        <w:t xml:space="preserve">σμου. </w:t>
      </w:r>
    </w:p>
    <w:p w14:paraId="6A546F03" w14:textId="77777777" w:rsidR="008338F0" w:rsidRPr="00603221" w:rsidRDefault="003355E7" w:rsidP="003A109E">
      <w:pPr>
        <w:pStyle w:val="2"/>
        <w:rPr>
          <w:rFonts w:cs="Tahoma"/>
          <w:lang w:val="el-GR"/>
        </w:rPr>
      </w:pPr>
      <w:r w:rsidRPr="00603221">
        <w:rPr>
          <w:rFonts w:cs="Tahoma"/>
          <w:lang w:val="el-GR"/>
        </w:rPr>
        <w:tab/>
      </w:r>
      <w:bookmarkStart w:id="419" w:name="_Toc97194319"/>
      <w:bookmarkStart w:id="420" w:name="_Toc97194452"/>
      <w:bookmarkStart w:id="421" w:name="_Toc216443882"/>
      <w:r w:rsidRPr="00603221">
        <w:rPr>
          <w:rFonts w:cs="Tahoma"/>
          <w:lang w:val="el-GR"/>
        </w:rPr>
        <w:t>Συμβατικό πλαίσιο – Εφαρμοστέα νομοθεσία</w:t>
      </w:r>
      <w:bookmarkEnd w:id="419"/>
      <w:bookmarkEnd w:id="420"/>
      <w:bookmarkEnd w:id="421"/>
    </w:p>
    <w:p w14:paraId="4433B5CF" w14:textId="75E9E0C2"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77737F">
        <w:rPr>
          <w:lang w:val="el-GR"/>
        </w:rPr>
        <w:t>Δ</w:t>
      </w:r>
      <w:r w:rsidRPr="00603221">
        <w:rPr>
          <w:lang w:val="el-GR"/>
        </w:rPr>
        <w:t xml:space="preserve">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422" w:name="_Ref89075849"/>
      <w:bookmarkStart w:id="423" w:name="_Toc97194320"/>
      <w:bookmarkStart w:id="424" w:name="_Toc97194453"/>
      <w:bookmarkStart w:id="425" w:name="_Toc216443883"/>
      <w:r w:rsidRPr="00603221">
        <w:rPr>
          <w:rFonts w:cs="Tahoma"/>
          <w:lang w:val="el-GR"/>
        </w:rPr>
        <w:t>Όροι εκτέλεσης της σύμβασης</w:t>
      </w:r>
      <w:bookmarkEnd w:id="422"/>
      <w:bookmarkEnd w:id="423"/>
      <w:bookmarkEnd w:id="424"/>
      <w:bookmarkEnd w:id="425"/>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0CDAF2E" w14:textId="4FA1BA5B" w:rsidR="00E41FE4" w:rsidRPr="00BC0D28" w:rsidRDefault="00BC0D28" w:rsidP="00BC0D28">
      <w:pPr>
        <w:rPr>
          <w:lang w:val="el-GR"/>
        </w:rPr>
      </w:pPr>
      <w:r w:rsidRPr="00C647C0">
        <w:rPr>
          <w:b/>
          <w:bCs/>
          <w:lang w:val="el-GR"/>
        </w:rPr>
        <w:t>Εφόσον πρόκειται για σύμβαση που συγχρηματοδοτείται από ενωσιακούς και εθνικούς πόρους</w:t>
      </w:r>
      <w:r w:rsidRPr="00C647C0">
        <w:rPr>
          <w:lang w:val="el-GR"/>
        </w:rPr>
        <w:t>, κ</w:t>
      </w:r>
      <w:r w:rsidR="00D4164C" w:rsidRPr="00C647C0">
        <w:rPr>
          <w:lang w:val="el-GR"/>
        </w:rPr>
        <w:t xml:space="preserve">ατά την εκτέλεση της σύμβασης ο </w:t>
      </w:r>
      <w:r w:rsidR="00C647C0" w:rsidRPr="00C647C0">
        <w:rPr>
          <w:lang w:val="el-GR"/>
        </w:rPr>
        <w:t>α</w:t>
      </w:r>
      <w:r w:rsidR="00D4164C" w:rsidRPr="00C647C0">
        <w:rPr>
          <w:lang w:val="el-GR"/>
        </w:rPr>
        <w:t xml:space="preserve">νάδοχος </w:t>
      </w:r>
      <w:r w:rsidR="00933266" w:rsidRPr="00C647C0">
        <w:rPr>
          <w:lang w:val="el-GR"/>
        </w:rPr>
        <w:t>θα πρέπει</w:t>
      </w:r>
      <w:r w:rsidR="00E1337D" w:rsidRPr="00C647C0">
        <w:rPr>
          <w:lang w:val="el-GR"/>
        </w:rPr>
        <w:t xml:space="preserve"> </w:t>
      </w:r>
      <w:r w:rsidR="00D4164C" w:rsidRPr="00C647C0">
        <w:rPr>
          <w:lang w:val="el-GR"/>
        </w:rPr>
        <w:t>να τηρεί τις υποχρεώσεις</w:t>
      </w:r>
      <w:r w:rsidR="00933266" w:rsidRPr="00C647C0">
        <w:rPr>
          <w:lang w:val="el-GR"/>
        </w:rPr>
        <w:t xml:space="preserve"> </w:t>
      </w:r>
      <w:r w:rsidR="00E9193D" w:rsidRPr="00C647C0">
        <w:rPr>
          <w:lang w:val="el-GR"/>
        </w:rPr>
        <w:t>δημοσιότητας σύμφωνα με τους όρους της απόφασης ένταξης</w:t>
      </w:r>
      <w:r w:rsidR="0014064C" w:rsidRPr="00C647C0">
        <w:rPr>
          <w:lang w:val="el-GR"/>
        </w:rPr>
        <w:t>.</w:t>
      </w:r>
      <w:r w:rsidR="0014064C" w:rsidRPr="00BC0D28">
        <w:rPr>
          <w:lang w:val="el-GR"/>
        </w:rPr>
        <w:t xml:space="preserve"> </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EC9CE14"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w:t>
      </w:r>
      <w:r w:rsidR="006F4CD4">
        <w:rPr>
          <w:rFonts w:eastAsia="Calibri"/>
          <w:lang w:val="el-GR"/>
        </w:rPr>
        <w:t xml:space="preserve"> 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DD50E7">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1EF3C7D5"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6F4CD4">
        <w:rPr>
          <w:rFonts w:eastAsia="Calibri"/>
          <w:lang w:val="el-GR"/>
        </w:rPr>
        <w:t>στη περίπτωση που</w:t>
      </w:r>
      <w:r w:rsidRPr="00DD50E7">
        <w:rPr>
          <w:rFonts w:eastAsia="Calibri"/>
          <w:lang w:val="el-GR"/>
        </w:rPr>
        <w:t xml:space="preserve"> ο ανάδοχος είναι ένωση,</w:t>
      </w:r>
      <w:r w:rsidR="006F4CD4">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w:t>
      </w:r>
      <w:bookmarkStart w:id="426" w:name="_Hlk202783376"/>
      <w:r w:rsidRPr="00DD50E7">
        <w:rPr>
          <w:rFonts w:eastAsia="Calibri"/>
          <w:lang w:val="el-GR"/>
        </w:rPr>
        <w:t xml:space="preserve">Στο συμφωνητικό περιλαμβάνεται σχετική δεσμευτική δήλωση τόσο του αναδόχου όσο και των υπεργολάβων του. </w:t>
      </w:r>
    </w:p>
    <w:p w14:paraId="09F5DE61" w14:textId="4F4D5964" w:rsidR="006C03D6" w:rsidRPr="00DD50E7" w:rsidRDefault="006C03D6" w:rsidP="006C055E">
      <w:pPr>
        <w:rPr>
          <w:rFonts w:eastAsia="Calibri"/>
          <w:lang w:val="el-GR"/>
        </w:rPr>
      </w:pPr>
      <w:bookmarkStart w:id="42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w:t>
      </w:r>
      <w:r w:rsidR="000C09FE" w:rsidRPr="000C09FE">
        <w:rPr>
          <w:lang w:val="el-GR"/>
        </w:rPr>
        <w:t xml:space="preserve">στο </w:t>
      </w:r>
      <w:r w:rsidR="000C09FE" w:rsidRPr="000C09FE">
        <w:rPr>
          <w:cs/>
          <w:lang w:val="el-GR"/>
        </w:rPr>
        <w:t>‎‎</w:t>
      </w:r>
      <w:r w:rsidR="000C09FE" w:rsidRPr="000C09FE">
        <w:rPr>
          <w:lang w:val="el-GR"/>
        </w:rPr>
        <w:t xml:space="preserve">ΠΑΡΑΡΤΗΜΑ X – Ρήτρα Ακεραιότητας </w:t>
      </w:r>
      <w:r>
        <w:rPr>
          <w:rFonts w:hint="cs"/>
          <w:cs/>
          <w:lang w:val="el-GR"/>
        </w:rPr>
        <w:t>η οποία θα περιληφθεί στη σύμβαση</w:t>
      </w:r>
      <w:bookmarkEnd w:id="427"/>
      <w:r>
        <w:rPr>
          <w:rFonts w:hint="cs"/>
          <w:cs/>
          <w:lang w:val="el-GR"/>
        </w:rPr>
        <w:t>.</w:t>
      </w:r>
    </w:p>
    <w:bookmarkEnd w:id="426"/>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3359FB7F"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Pr>
          <w:lang w:val="el-GR"/>
        </w:rPr>
        <w:t>α</w:t>
      </w:r>
      <w:r w:rsidRPr="00603221">
        <w:rPr>
          <w:lang w:val="el-GR"/>
        </w:rPr>
        <w:t xml:space="preserve">ναθέτουσας </w:t>
      </w:r>
      <w:r w:rsidR="00AE3B25">
        <w:rPr>
          <w:lang w:val="el-GR"/>
        </w:rPr>
        <w:t>α</w:t>
      </w:r>
      <w:r w:rsidRPr="00603221">
        <w:rPr>
          <w:lang w:val="el-GR"/>
        </w:rPr>
        <w:t>ρχής</w:t>
      </w:r>
      <w:r w:rsidR="001B56F1" w:rsidRPr="00603221">
        <w:rPr>
          <w:lang w:val="el-GR"/>
        </w:rPr>
        <w:t xml:space="preserve"> ή των εκάστοτε υποδεικνυομένων από αυτήν προσώπων. Σε αντίθετη περίπτωση, η </w:t>
      </w:r>
      <w:r w:rsidR="00AE3B25">
        <w:rPr>
          <w:lang w:val="el-GR"/>
        </w:rPr>
        <w:t>α</w:t>
      </w:r>
      <w:r w:rsidRPr="00603221">
        <w:rPr>
          <w:lang w:val="el-GR"/>
        </w:rPr>
        <w:t xml:space="preserve">ναθέτουσα </w:t>
      </w:r>
      <w:r w:rsidR="00AE3B25">
        <w:rPr>
          <w:lang w:val="el-GR"/>
        </w:rPr>
        <w:t>α</w:t>
      </w:r>
      <w:r w:rsidRPr="00603221">
        <w:rPr>
          <w:lang w:val="el-GR"/>
        </w:rPr>
        <w:t>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w:t>
      </w:r>
      <w:r w:rsidR="00AE3B25">
        <w:rPr>
          <w:lang w:val="el-GR"/>
        </w:rPr>
        <w:t>α</w:t>
      </w:r>
      <w:r w:rsidR="001B56F1" w:rsidRPr="00603221">
        <w:rPr>
          <w:lang w:val="el-GR"/>
        </w:rPr>
        <w:t xml:space="preserve">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0C013E6A"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w:t>
      </w:r>
      <w:r w:rsidR="00E03393">
        <w:rPr>
          <w:lang w:val="el-GR"/>
        </w:rPr>
        <w:t xml:space="preserve">με </w:t>
      </w:r>
      <w:r w:rsidRPr="00033BA0">
        <w:rPr>
          <w:lang w:val="el-GR"/>
        </w:rPr>
        <w:t xml:space="preserve">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784AEB7" w14:textId="77777777" w:rsidR="008338F0" w:rsidRPr="00603221" w:rsidRDefault="003355E7" w:rsidP="003A109E">
      <w:pPr>
        <w:pStyle w:val="2"/>
        <w:rPr>
          <w:rFonts w:cs="Tahoma"/>
          <w:lang w:val="el-GR"/>
        </w:rPr>
      </w:pPr>
      <w:r w:rsidRPr="00603221">
        <w:rPr>
          <w:rFonts w:cs="Tahoma"/>
          <w:lang w:val="el-GR"/>
        </w:rPr>
        <w:tab/>
      </w:r>
      <w:bookmarkStart w:id="428" w:name="_Toc97194321"/>
      <w:bookmarkStart w:id="429" w:name="_Toc97194454"/>
      <w:bookmarkStart w:id="430" w:name="_Toc216443884"/>
      <w:r w:rsidRPr="00603221">
        <w:rPr>
          <w:rFonts w:cs="Tahoma"/>
          <w:lang w:val="el-GR"/>
        </w:rPr>
        <w:t>Υπεργολαβία</w:t>
      </w:r>
      <w:bookmarkEnd w:id="428"/>
      <w:bookmarkEnd w:id="429"/>
      <w:bookmarkEnd w:id="430"/>
    </w:p>
    <w:p w14:paraId="282F72A8" w14:textId="1E1207D6" w:rsidR="008338F0" w:rsidRDefault="003355E7">
      <w:pPr>
        <w:rPr>
          <w:lang w:val="el-GR"/>
        </w:rPr>
      </w:pPr>
      <w:r w:rsidRPr="00603221">
        <w:rPr>
          <w:b/>
          <w:bCs/>
          <w:lang w:val="el-GR"/>
        </w:rPr>
        <w:t xml:space="preserve">4.4.1. </w:t>
      </w:r>
      <w:r w:rsidRPr="00603221">
        <w:rPr>
          <w:lang w:val="el-GR"/>
        </w:rPr>
        <w:t xml:space="preserve">Ο </w:t>
      </w:r>
      <w:r w:rsidR="00AE3B25">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022F9372"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Pr="00AE3B25">
        <w:rPr>
          <w:lang w:val="el-GR"/>
        </w:rPr>
        <w:t xml:space="preserve">συμφωνητικά/δηλώσεις </w:t>
      </w:r>
      <w:r w:rsidR="004C3766">
        <w:rPr>
          <w:lang w:val="el-GR"/>
        </w:rPr>
        <w:t>συνεργασίας.</w:t>
      </w:r>
      <w:r w:rsidRPr="00603221">
        <w:rPr>
          <w:lang w:val="el-GR"/>
        </w:rPr>
        <w:t xml:space="preserve"> Σε περίπτωση διακοπής της συνεργασίας του </w:t>
      </w:r>
      <w:r w:rsidR="00AE3B25">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Pr>
          <w:lang w:val="el-GR"/>
        </w:rPr>
        <w:t>α</w:t>
      </w:r>
      <w:r w:rsidRPr="00603221">
        <w:rPr>
          <w:lang w:val="el-GR"/>
        </w:rPr>
        <w:t xml:space="preserve">ναθέτουσα </w:t>
      </w:r>
      <w:r w:rsidR="00AE3B25">
        <w:rPr>
          <w:lang w:val="el-GR"/>
        </w:rPr>
        <w:t>α</w:t>
      </w:r>
      <w:r w:rsidRPr="00603221">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62DC3E86"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15A90">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815A90">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603221" w:rsidRDefault="003355E7" w:rsidP="003A109E">
      <w:pPr>
        <w:pStyle w:val="2"/>
        <w:rPr>
          <w:rFonts w:cs="Tahoma"/>
          <w:lang w:val="el-GR"/>
        </w:rPr>
      </w:pPr>
      <w:bookmarkStart w:id="431" w:name="_Toc210839307"/>
      <w:bookmarkStart w:id="432" w:name="_Toc210840662"/>
      <w:bookmarkEnd w:id="431"/>
      <w:bookmarkEnd w:id="432"/>
      <w:r w:rsidRPr="00603221">
        <w:rPr>
          <w:rFonts w:cs="Tahoma"/>
          <w:lang w:val="el-GR"/>
        </w:rPr>
        <w:tab/>
      </w:r>
      <w:bookmarkStart w:id="433" w:name="_Ref496607258"/>
      <w:bookmarkStart w:id="434" w:name="_Toc97194322"/>
      <w:bookmarkStart w:id="435" w:name="_Toc97194455"/>
      <w:bookmarkStart w:id="436" w:name="_Toc216443885"/>
      <w:r w:rsidRPr="00603221">
        <w:rPr>
          <w:rFonts w:cs="Tahoma"/>
          <w:lang w:val="el-GR"/>
        </w:rPr>
        <w:t>Τροποποίηση σύμβασης κατά τη διάρκειά της</w:t>
      </w:r>
      <w:bookmarkEnd w:id="433"/>
      <w:bookmarkEnd w:id="434"/>
      <w:bookmarkEnd w:id="435"/>
      <w:bookmarkEnd w:id="436"/>
      <w:r w:rsidRPr="00603221">
        <w:rPr>
          <w:rFonts w:cs="Tahoma"/>
          <w:lang w:val="el-GR"/>
        </w:rPr>
        <w:t xml:space="preserve"> </w:t>
      </w:r>
    </w:p>
    <w:p w14:paraId="4462AF63" w14:textId="5BAC1383"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Pr>
          <w:lang w:val="el-GR"/>
        </w:rPr>
        <w:t>ό</w:t>
      </w:r>
      <w:r w:rsidR="00E256F9" w:rsidRPr="00603221">
        <w:rPr>
          <w:lang w:val="el-GR"/>
        </w:rPr>
        <w:t>δ</w:t>
      </w:r>
      <w:r w:rsidR="00AE3B25">
        <w:rPr>
          <w:lang w:val="el-GR"/>
        </w:rPr>
        <w:t>ι</w:t>
      </w:r>
      <w:r w:rsidR="00E256F9" w:rsidRPr="00603221">
        <w:rPr>
          <w:lang w:val="el-GR"/>
        </w:rPr>
        <w:t xml:space="preserve">ου </w:t>
      </w:r>
      <w:r w:rsidR="004C3766" w:rsidRPr="00DB35C7">
        <w:rPr>
          <w:lang w:val="el-GR"/>
        </w:rPr>
        <w:t>οργάνου της</w:t>
      </w:r>
      <w:r w:rsidR="00121826" w:rsidRPr="00D66A67">
        <w:rPr>
          <w:lang w:val="el-GR"/>
        </w:rPr>
        <w:t>.</w:t>
      </w:r>
    </w:p>
    <w:p w14:paraId="2E2A8747" w14:textId="3F25F816"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437" w:name="_Hlk126505992"/>
      <w:r w:rsidRPr="00911940">
        <w:rPr>
          <w:lang w:val="el-GR"/>
        </w:rPr>
        <w:t>τον</w:t>
      </w:r>
      <w:r w:rsidR="00DA2284">
        <w:rPr>
          <w:lang w:val="el-GR"/>
        </w:rPr>
        <w:t xml:space="preserve"> </w:t>
      </w:r>
      <w:r w:rsidRPr="00911940">
        <w:rPr>
          <w:lang w:val="el-GR"/>
        </w:rPr>
        <w:t>επόμενο</w:t>
      </w:r>
      <w:bookmarkEnd w:id="437"/>
      <w:r w:rsidRPr="00911940">
        <w:rPr>
          <w:lang w:val="el-GR"/>
        </w:rPr>
        <w:t>, κατά σειρά κατάταξης οικονομικό φορέα που συμμετέχει</w:t>
      </w:r>
      <w:bookmarkStart w:id="438" w:name="_Hlk126506010"/>
      <w:r w:rsidRPr="00911940">
        <w:rPr>
          <w:lang w:val="el-GR"/>
        </w:rPr>
        <w:t xml:space="preserve">-ουν </w:t>
      </w:r>
      <w:bookmarkEnd w:id="438"/>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439" w:name="_Hlk126506094"/>
      <w:r w:rsidRPr="00911940">
        <w:rPr>
          <w:lang w:val="el-GR"/>
        </w:rPr>
        <w:t xml:space="preserve">που είχε υποβάλει ο έκπτωτος </w:t>
      </w:r>
      <w:bookmarkEnd w:id="439"/>
      <w:r w:rsidRPr="00911940">
        <w:rPr>
          <w:lang w:val="el-GR"/>
        </w:rPr>
        <w:t>(ρήτρα υποκατάστασης)</w:t>
      </w:r>
      <w:r w:rsidR="00121826" w:rsidRPr="00D66A67">
        <w:rPr>
          <w:lang w:val="el-GR"/>
        </w:rPr>
        <w:t xml:space="preserve">. </w:t>
      </w:r>
      <w:r w:rsidRPr="00911940">
        <w:rPr>
          <w:lang w:val="el-GR"/>
        </w:rPr>
        <w:t>Η σύμβαση συνάπτεται, εφόσον εντός της τ</w:t>
      </w:r>
      <w:r w:rsidR="00DA2284">
        <w:rPr>
          <w:lang w:val="el-GR"/>
        </w:rPr>
        <w:t>αχ</w:t>
      </w:r>
      <w:r w:rsidRPr="00911940">
        <w:rPr>
          <w:lang w:val="el-GR"/>
        </w:rPr>
        <w:t xml:space="preserve">θείσας προθεσμίας περιέλθει στην αναθέτουσα αρχή έγγραφη και ανεπιφύλακτη αποδοχή </w:t>
      </w:r>
      <w:r w:rsidR="00DA2284">
        <w:rPr>
          <w:lang w:val="el-GR"/>
        </w:rPr>
        <w:t>της πρόσκλησης</w:t>
      </w:r>
      <w:r w:rsidRPr="00911940">
        <w:rPr>
          <w:lang w:val="el-GR"/>
        </w:rPr>
        <w:t xml:space="preserve">. Η άπρακτη πάροδος της προθεσμίας θεωρείται ως απόρριψη της πρότασης. Αν </w:t>
      </w:r>
      <w:r w:rsidR="00DA2284">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4ECFE43" w14:textId="77777777" w:rsidR="008338F0" w:rsidRPr="00603221" w:rsidRDefault="003355E7" w:rsidP="003A109E">
      <w:pPr>
        <w:pStyle w:val="2"/>
        <w:rPr>
          <w:rFonts w:cs="Tahoma"/>
          <w:lang w:val="el-GR"/>
        </w:rPr>
      </w:pPr>
      <w:r w:rsidRPr="00603221">
        <w:rPr>
          <w:rFonts w:cs="Tahoma"/>
          <w:lang w:val="el-GR"/>
        </w:rPr>
        <w:tab/>
      </w:r>
      <w:bookmarkStart w:id="440" w:name="_Toc97194324"/>
      <w:bookmarkStart w:id="441" w:name="_Toc97194457"/>
      <w:bookmarkStart w:id="442" w:name="_Ref118479492"/>
      <w:bookmarkStart w:id="443" w:name="_Ref118479515"/>
      <w:bookmarkStart w:id="444" w:name="_Toc216443886"/>
      <w:r w:rsidRPr="00603221">
        <w:rPr>
          <w:rFonts w:cs="Tahoma"/>
          <w:lang w:val="el-GR"/>
        </w:rPr>
        <w:t>Δικαίωμα μονομερούς λύσης της σύμβασης</w:t>
      </w:r>
      <w:bookmarkEnd w:id="440"/>
      <w:bookmarkEnd w:id="441"/>
      <w:bookmarkEnd w:id="442"/>
      <w:bookmarkEnd w:id="443"/>
      <w:bookmarkEnd w:id="444"/>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0EA6A152" w:rsidR="00FE0D21" w:rsidRPr="00C229F3" w:rsidRDefault="00FE0D21" w:rsidP="00FE0D21">
      <w:pPr>
        <w:rPr>
          <w:lang w:val="el-GR"/>
        </w:rPr>
      </w:pPr>
      <w:r>
        <w:rPr>
          <w:lang w:val="el-GR"/>
        </w:rPr>
        <w:t>β) κατά το</w:t>
      </w:r>
      <w:r w:rsidR="00C223CF">
        <w:rPr>
          <w:lang w:val="el-GR"/>
        </w:rPr>
        <w:t>ν</w:t>
      </w:r>
      <w:r>
        <w:rPr>
          <w:lang w:val="el-GR"/>
        </w:rPr>
        <w:t xml:space="preserve"> χρόνο της ανάθεσης της σύμβασης, </w:t>
      </w:r>
      <w:r w:rsidR="00C223CF">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445" w:name="_Hlk118481822"/>
      <w:r w:rsidRPr="005F0A0D">
        <w:rPr>
          <w:lang w:val="el-GR"/>
        </w:rPr>
        <w:t>αδικήματα που αναφέρονται στην παρ. 2.2.3.1 της παρούσας,</w:t>
      </w:r>
    </w:p>
    <w:p w14:paraId="660AB9D4" w14:textId="66FDEEB0" w:rsidR="006C03D6" w:rsidRPr="005F0A0D" w:rsidRDefault="006C03D6" w:rsidP="006C03D6">
      <w:pPr>
        <w:rPr>
          <w:lang w:val="el-GR"/>
        </w:rPr>
      </w:pPr>
      <w:bookmarkStart w:id="446" w:name="_Hlk180672942"/>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C223CF">
        <w:rPr>
          <w:lang w:val="el-GR"/>
        </w:rPr>
        <w:t xml:space="preserve">που </w:t>
      </w:r>
      <w:r w:rsidRPr="00911940">
        <w:rPr>
          <w:lang w:val="el-GR"/>
        </w:rPr>
        <w:t xml:space="preserve">θα βρεθεί σε </w:t>
      </w:r>
      <w:r w:rsidR="00C223CF">
        <w:rPr>
          <w:lang w:val="el-GR"/>
        </w:rPr>
        <w:t xml:space="preserve">από τις </w:t>
      </w:r>
      <w:r w:rsidRPr="00911940">
        <w:rPr>
          <w:lang w:val="el-GR"/>
        </w:rPr>
        <w:t>καταστάσε</w:t>
      </w:r>
      <w:r w:rsidR="00C223CF">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Pr>
          <w:lang w:val="el-GR"/>
        </w:rPr>
        <w:t xml:space="preserve"> δραστηριότητας</w:t>
      </w:r>
      <w:r w:rsidRPr="00911940">
        <w:rPr>
          <w:lang w:val="el-GR"/>
        </w:rPr>
        <w:t>.</w:t>
      </w:r>
    </w:p>
    <w:p w14:paraId="4487F054" w14:textId="736D4129"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815A90" w:rsidRPr="00344D93">
        <w:rPr>
          <w:lang w:val="el-GR"/>
        </w:rPr>
        <w:t xml:space="preserve">ΠΑΡΑΡΤΗΜΑ </w:t>
      </w:r>
      <w:r w:rsidR="00815A90" w:rsidRPr="006168D8">
        <w:rPr>
          <w:lang w:val="el-GR"/>
        </w:rPr>
        <w:t>X</w:t>
      </w:r>
      <w:r w:rsidR="00815A90" w:rsidRPr="00344D93">
        <w:rPr>
          <w:lang w:val="el-GR"/>
        </w:rPr>
        <w:t xml:space="preserve"> – 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445"/>
    <w:bookmarkEnd w:id="446"/>
    <w:p w14:paraId="12910C8F" w14:textId="2E1B9917" w:rsidR="009649DC" w:rsidRPr="00603221" w:rsidRDefault="009649DC" w:rsidP="00AF6BC2">
      <w:pPr>
        <w:rPr>
          <w:b/>
          <w:bCs/>
          <w:lang w:val="el-GR"/>
        </w:rPr>
      </w:pPr>
    </w:p>
    <w:p w14:paraId="619B8F8E" w14:textId="77777777" w:rsidR="008338F0" w:rsidRPr="007113DC" w:rsidRDefault="003355E7" w:rsidP="005D1B15">
      <w:pPr>
        <w:pStyle w:val="1"/>
        <w:rPr>
          <w:rFonts w:cs="Tahoma"/>
          <w:sz w:val="22"/>
          <w:szCs w:val="22"/>
          <w:lang w:val="el-GR"/>
        </w:rPr>
      </w:pPr>
      <w:bookmarkStart w:id="447" w:name="_Toc97194458"/>
      <w:bookmarkStart w:id="448" w:name="_Toc216443887"/>
      <w:r w:rsidRPr="007113DC">
        <w:rPr>
          <w:rFonts w:cs="Tahoma"/>
          <w:sz w:val="22"/>
          <w:szCs w:val="22"/>
          <w:lang w:val="el-GR"/>
        </w:rPr>
        <w:t>ΕΙΔΙΚΟΙ ΟΡΟΙ ΕΚΤΕΛΕΣΗΣ ΤΗΣ ΣΥΜΒΑΣΗΣ</w:t>
      </w:r>
      <w:bookmarkEnd w:id="447"/>
      <w:bookmarkEnd w:id="448"/>
      <w:r w:rsidRPr="007113DC">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449" w:name="_Ref496607306"/>
      <w:bookmarkStart w:id="450" w:name="_Toc97194325"/>
      <w:bookmarkStart w:id="451" w:name="_Toc97194459"/>
      <w:bookmarkStart w:id="452" w:name="_Toc216443888"/>
      <w:r w:rsidRPr="00603221">
        <w:rPr>
          <w:rFonts w:cs="Tahoma"/>
          <w:lang w:val="el-GR"/>
        </w:rPr>
        <w:t>Τρόπος πληρωμής</w:t>
      </w:r>
      <w:bookmarkEnd w:id="449"/>
      <w:bookmarkEnd w:id="450"/>
      <w:bookmarkEnd w:id="451"/>
      <w:bookmarkEnd w:id="452"/>
      <w:r w:rsidRPr="00603221">
        <w:rPr>
          <w:rFonts w:cs="Tahoma"/>
          <w:lang w:val="el-GR"/>
        </w:rPr>
        <w:t xml:space="preserve"> </w:t>
      </w:r>
    </w:p>
    <w:p w14:paraId="532EA7CC" w14:textId="44967DFB" w:rsidR="007C6E3D" w:rsidRPr="00BC0D28" w:rsidRDefault="003355E7" w:rsidP="0048569A">
      <w:pPr>
        <w:rPr>
          <w:b/>
          <w:lang w:val="el-GR"/>
        </w:rPr>
      </w:pPr>
      <w:r w:rsidRPr="00BC0D28">
        <w:rPr>
          <w:b/>
          <w:bCs/>
          <w:lang w:val="el-GR"/>
        </w:rPr>
        <w:t>5.1.1.</w:t>
      </w:r>
      <w:r w:rsidRPr="00603221">
        <w:rPr>
          <w:lang w:val="el-GR"/>
        </w:rPr>
        <w:t xml:space="preserve"> Η πληρωμή του αναδόχου θα πραγματοποιηθεί</w:t>
      </w:r>
      <w:r w:rsidR="007C6E3D" w:rsidRPr="00603221">
        <w:rPr>
          <w:lang w:val="el-GR"/>
        </w:rPr>
        <w:t xml:space="preserve"> με ένα</w:t>
      </w:r>
      <w:r w:rsidR="00BC0D28">
        <w:rPr>
          <w:lang w:val="el-GR"/>
        </w:rPr>
        <w:t>ν</w:t>
      </w:r>
      <w:r w:rsidR="007C6E3D" w:rsidRPr="00603221">
        <w:rPr>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r w:rsidR="0048569A"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453" w:name="_Hlk126506592"/>
      <w:r w:rsidRPr="00603221">
        <w:rPr>
          <w:b/>
          <w:lang w:val="el-GR"/>
        </w:rPr>
        <w:t xml:space="preserve">Τρόποι Πληρωμής: </w:t>
      </w:r>
    </w:p>
    <w:tbl>
      <w:tblPr>
        <w:tblStyle w:val="aff0"/>
        <w:tblW w:w="9634" w:type="dxa"/>
        <w:tblLook w:val="04A0" w:firstRow="1" w:lastRow="0" w:firstColumn="1" w:lastColumn="0" w:noHBand="0" w:noVBand="1"/>
      </w:tblPr>
      <w:tblGrid>
        <w:gridCol w:w="456"/>
        <w:gridCol w:w="9178"/>
      </w:tblGrid>
      <w:tr w:rsidR="001E54F6" w:rsidRPr="00784C5C" w14:paraId="49B99606" w14:textId="77777777" w:rsidTr="00BC0D28">
        <w:tc>
          <w:tcPr>
            <w:tcW w:w="456" w:type="dxa"/>
          </w:tcPr>
          <w:bookmarkEnd w:id="453"/>
          <w:p w14:paraId="77B791BC" w14:textId="77777777" w:rsidR="001E54F6" w:rsidRPr="001E54F6" w:rsidRDefault="001E54F6" w:rsidP="001E54F6">
            <w:pPr>
              <w:rPr>
                <w:b/>
                <w:lang w:val="el-GR"/>
              </w:rPr>
            </w:pPr>
            <w:r w:rsidRPr="001E54F6">
              <w:rPr>
                <w:b/>
                <w:lang w:val="el-GR"/>
              </w:rPr>
              <w:t>1)</w:t>
            </w:r>
          </w:p>
        </w:tc>
        <w:tc>
          <w:tcPr>
            <w:tcW w:w="9178" w:type="dxa"/>
          </w:tcPr>
          <w:p w14:paraId="585ED90C" w14:textId="2C01E57B" w:rsidR="001E54F6" w:rsidRDefault="00BC0D28" w:rsidP="001E54F6">
            <w:pPr>
              <w:rPr>
                <w:b/>
                <w:lang w:val="el-GR"/>
              </w:rPr>
            </w:pPr>
            <w:r w:rsidRPr="003F02F5">
              <w:rPr>
                <w:iCs/>
                <w:spacing w:val="5"/>
                <w:kern w:val="1"/>
                <w:lang w:val="el-GR"/>
              </w:rPr>
              <w:t xml:space="preserve">Το </w:t>
            </w:r>
            <w:r w:rsidRPr="003F02F5">
              <w:rPr>
                <w:b/>
                <w:iCs/>
                <w:spacing w:val="5"/>
                <w:kern w:val="1"/>
                <w:lang w:val="el-GR"/>
              </w:rPr>
              <w:t>100%</w:t>
            </w:r>
            <w:r w:rsidRPr="003F02F5">
              <w:rPr>
                <w:iCs/>
                <w:spacing w:val="5"/>
                <w:kern w:val="1"/>
                <w:lang w:val="el-GR"/>
              </w:rPr>
              <w:t xml:space="preserve"> της συμβατικής αξίας μετά την οριστική παραλαβή των υπηρεσιών</w:t>
            </w:r>
            <w:r w:rsidRPr="00603221">
              <w:rPr>
                <w:lang w:val="el-GR"/>
              </w:rPr>
              <w:t xml:space="preserve"> </w:t>
            </w:r>
          </w:p>
        </w:tc>
      </w:tr>
      <w:tr w:rsidR="001E54F6" w:rsidRPr="00784C5C" w14:paraId="7E23764D" w14:textId="77777777" w:rsidTr="00BC0D28">
        <w:tc>
          <w:tcPr>
            <w:tcW w:w="456" w:type="dxa"/>
          </w:tcPr>
          <w:p w14:paraId="6FBD36E6" w14:textId="77777777" w:rsidR="001E54F6" w:rsidRPr="001E54F6" w:rsidRDefault="001E54F6" w:rsidP="001E54F6">
            <w:pPr>
              <w:rPr>
                <w:b/>
                <w:lang w:val="el-GR"/>
              </w:rPr>
            </w:pPr>
            <w:r w:rsidRPr="001E54F6">
              <w:rPr>
                <w:b/>
                <w:lang w:val="el-GR"/>
              </w:rPr>
              <w:t>2)</w:t>
            </w:r>
          </w:p>
        </w:tc>
        <w:tc>
          <w:tcPr>
            <w:tcW w:w="9178" w:type="dxa"/>
          </w:tcPr>
          <w:p w14:paraId="5814ED73" w14:textId="77777777" w:rsidR="00BC0D28" w:rsidRPr="003B4570" w:rsidRDefault="00BC0D28" w:rsidP="00BC0D28">
            <w:pPr>
              <w:rPr>
                <w:lang w:val="el-GR"/>
              </w:rPr>
            </w:pPr>
            <w:r w:rsidRPr="003B4570">
              <w:rPr>
                <w:lang w:val="el-GR"/>
              </w:rPr>
              <w:t xml:space="preserve">Με τμηματικές πληρωμές ως ακολούθως: </w:t>
            </w:r>
          </w:p>
          <w:p w14:paraId="35E62EFE" w14:textId="77777777" w:rsidR="00BC0D28" w:rsidRPr="003B4570" w:rsidRDefault="00BC0D28" w:rsidP="00BC0D28">
            <w:pPr>
              <w:rPr>
                <w:lang w:val="el-GR"/>
              </w:rPr>
            </w:pPr>
            <w:r w:rsidRPr="003B4570">
              <w:rPr>
                <w:lang w:val="el-GR"/>
              </w:rPr>
              <w:t xml:space="preserve">i) Καταβολή ποσοστού </w:t>
            </w:r>
            <w:r w:rsidRPr="00A9433D">
              <w:rPr>
                <w:b/>
                <w:bCs/>
                <w:lang w:val="el-GR"/>
              </w:rPr>
              <w:t>είκοσι πέντε τοις εκατό (25%)</w:t>
            </w:r>
            <w:r w:rsidRPr="003B4570">
              <w:rPr>
                <w:lang w:val="el-GR"/>
              </w:rPr>
              <w:t xml:space="preserve"> του συμβατικού τιμήματος πλέον του αναλογούντος ΦΠΑ, μετά την παραλαβή της Φάσης A.1, A.2 και Β.1 του Έργου.   </w:t>
            </w:r>
          </w:p>
          <w:p w14:paraId="5AA5946C" w14:textId="77777777" w:rsidR="00BC0D28" w:rsidRPr="003B4570" w:rsidRDefault="00BC0D28" w:rsidP="00BC0D28">
            <w:pPr>
              <w:rPr>
                <w:lang w:val="el-GR"/>
              </w:rPr>
            </w:pPr>
            <w:r w:rsidRPr="003B4570">
              <w:rPr>
                <w:lang w:val="el-GR"/>
              </w:rPr>
              <w:t xml:space="preserve">ii) Καταβολή ποσοστού </w:t>
            </w:r>
            <w:r w:rsidRPr="00240B12">
              <w:rPr>
                <w:b/>
                <w:bCs/>
                <w:lang w:val="el-GR"/>
              </w:rPr>
              <w:t xml:space="preserve">είκοσι πέντε τοις εκατό (25%) </w:t>
            </w:r>
            <w:r w:rsidRPr="003B4570">
              <w:rPr>
                <w:lang w:val="el-GR"/>
              </w:rPr>
              <w:t xml:space="preserve">του συμβατικού τιμήματος πλέον του αναλογούντος ΦΠΑ, μετά την παραλαβή της Φάσης Β.2, Β.3, Β.4 και Β.5 του Έργου.   </w:t>
            </w:r>
          </w:p>
          <w:p w14:paraId="3ACDA443" w14:textId="279DC336" w:rsidR="001E54F6" w:rsidRPr="00BC0D28" w:rsidRDefault="00BC0D28" w:rsidP="00BC0D28">
            <w:pPr>
              <w:rPr>
                <w:lang w:val="el-GR"/>
              </w:rPr>
            </w:pPr>
            <w:r w:rsidRPr="003B4570">
              <w:rPr>
                <w:lang w:val="el-GR"/>
              </w:rPr>
              <w:t>iii) Το υπόλοιπο της συμβατικής αξίας</w:t>
            </w:r>
            <w:r>
              <w:rPr>
                <w:lang w:val="el-GR"/>
              </w:rPr>
              <w:t xml:space="preserve">, ήτοι το υπόλοιπο </w:t>
            </w:r>
            <w:r w:rsidRPr="00240B12">
              <w:rPr>
                <w:b/>
                <w:bCs/>
                <w:lang w:val="el-GR"/>
              </w:rPr>
              <w:t>πενήντα τοις εκατό (50%),</w:t>
            </w:r>
            <w:r>
              <w:rPr>
                <w:lang w:val="el-GR"/>
              </w:rPr>
              <w:t xml:space="preserve"> </w:t>
            </w:r>
            <w:r w:rsidRPr="003B4570">
              <w:rPr>
                <w:lang w:val="el-GR"/>
              </w:rPr>
              <w:t xml:space="preserve">θα καταβληθεί τμηματικά, </w:t>
            </w:r>
            <w:r w:rsidRPr="005D7205">
              <w:rPr>
                <w:b/>
                <w:bCs/>
                <w:lang w:val="el-GR"/>
              </w:rPr>
              <w:t>σε έντεκα (11) ισόποσες δόσεις</w:t>
            </w:r>
            <w:r w:rsidRPr="003B4570">
              <w:rPr>
                <w:lang w:val="el-GR"/>
              </w:rPr>
              <w:t>, κατά το στάδιο υλοποίηση</w:t>
            </w:r>
            <w:r w:rsidR="00173F69">
              <w:rPr>
                <w:lang w:val="el-GR"/>
              </w:rPr>
              <w:t>ς</w:t>
            </w:r>
            <w:r w:rsidRPr="003B4570">
              <w:rPr>
                <w:lang w:val="el-GR"/>
              </w:rPr>
              <w:t xml:space="preserve"> της Φάσης Α.3 της σύμβασης, μετά την οριστική παραλαβή ανά δίμηνο, των υπηρεσιών που παρασχέθηκαν κατά το διάστημα αναφοράς (ήτοι το δίμηνο).   </w:t>
            </w:r>
          </w:p>
        </w:tc>
      </w:tr>
    </w:tbl>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4B9CA4E6" w:rsidR="00AB0E23" w:rsidRDefault="003355E7">
      <w:pPr>
        <w:rPr>
          <w:lang w:val="el-GR" w:eastAsia="el-GR"/>
        </w:rPr>
      </w:pPr>
      <w:r w:rsidRPr="00BC0D28">
        <w:rPr>
          <w:b/>
          <w:bCs/>
          <w:lang w:val="el-GR"/>
        </w:rPr>
        <w:t>5.1.2.</w:t>
      </w:r>
      <w:r w:rsidRPr="00603221">
        <w:rPr>
          <w:lang w:val="el-GR"/>
        </w:rPr>
        <w:t xml:space="preserve"> Toν </w:t>
      </w:r>
      <w:r w:rsidR="00F60578">
        <w:rPr>
          <w:lang w:val="el-GR"/>
        </w:rPr>
        <w:t>α</w:t>
      </w:r>
      <w:r w:rsidRPr="00603221">
        <w:rPr>
          <w:lang w:val="el-GR"/>
        </w:rPr>
        <w:t xml:space="preserve">νάδοχο βαρύνουν </w:t>
      </w:r>
      <w:r w:rsidRPr="00603221">
        <w:rPr>
          <w:lang w:val="el-GR" w:eastAsia="el-GR"/>
        </w:rPr>
        <w:t xml:space="preserve">οι υπέρ τρίτων κρατήσεις, </w:t>
      </w:r>
      <w:r w:rsidR="00F60578">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bookmarkStart w:id="454" w:name="_Hlk126506906"/>
      <w:r w:rsidR="00AB0E23">
        <w:rPr>
          <w:lang w:val="el-GR" w:eastAsia="el-GR"/>
        </w:rPr>
        <w:t xml:space="preserve">για την </w:t>
      </w:r>
      <w:r w:rsidR="005A402F">
        <w:rPr>
          <w:lang w:val="el-GR" w:eastAsia="el-GR"/>
        </w:rPr>
        <w:t xml:space="preserve">παροχή των υπηρεσιών </w:t>
      </w:r>
      <w:bookmarkEnd w:id="454"/>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36EE89D" w:rsidR="00E97E4D" w:rsidRPr="00E97E4D" w:rsidRDefault="00E4164C" w:rsidP="00E97E4D">
      <w:pPr>
        <w:rPr>
          <w:lang w:val="el-GR"/>
        </w:rPr>
      </w:pPr>
      <w:bookmarkStart w:id="455" w:name="_Hlk126506986"/>
      <w:bookmarkStart w:id="456" w:name="_Hlk118712168"/>
      <w:r w:rsidRPr="00603221">
        <w:rPr>
          <w:lang w:val="el-GR"/>
        </w:rPr>
        <w:t xml:space="preserve">α) </w:t>
      </w:r>
      <w:r w:rsidR="00E97E4D">
        <w:rPr>
          <w:lang w:val="el-GR"/>
        </w:rPr>
        <w:t>Κ</w:t>
      </w:r>
      <w:r w:rsidR="00E97E4D" w:rsidRPr="00E97E4D">
        <w:rPr>
          <w:lang w:val="el-GR"/>
        </w:rPr>
        <w:t xml:space="preserve">ράτηση ύψους 0,1% </w:t>
      </w:r>
      <w:bookmarkStart w:id="457" w:name="_Hlk167316535"/>
      <w:r w:rsidR="00260453">
        <w:rPr>
          <w:lang w:val="el-GR"/>
        </w:rPr>
        <w:t>η οποία</w:t>
      </w:r>
      <w:r w:rsidR="00E97E4D" w:rsidRPr="00E97E4D">
        <w:rPr>
          <w:lang w:val="el-GR"/>
        </w:rPr>
        <w:t xml:space="preserve"> υπολογίζεται </w:t>
      </w:r>
      <w:bookmarkEnd w:id="457"/>
      <w:r w:rsidR="00E97E4D" w:rsidRPr="00E97E4D">
        <w:rPr>
          <w:lang w:val="el-GR"/>
        </w:rPr>
        <w:t xml:space="preserve">επί της αξίας κάθε πληρωμής προ φόρων και κρατήσεων της αρχικής, καθώς και κάθε συμπληρωματικής </w:t>
      </w:r>
      <w:bookmarkStart w:id="458" w:name="_Hlk202784106"/>
      <w:r w:rsidR="00E97E4D" w:rsidRPr="00E97E4D">
        <w:rPr>
          <w:lang w:val="el-GR"/>
        </w:rPr>
        <w:t>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455"/>
    </w:p>
    <w:bookmarkEnd w:id="456"/>
    <w:bookmarkEnd w:id="458"/>
    <w:p w14:paraId="2D11323E"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459" w:name="_Hlk180673234"/>
      <w:bookmarkStart w:id="460" w:name="_Hlk202784150"/>
      <w:bookmarkStart w:id="461" w:name="_Hlk167316590"/>
      <w:r w:rsidR="008E30E2" w:rsidRPr="00BC0D28">
        <w:rPr>
          <w:b/>
          <w:bCs/>
          <w:lang w:val="el-GR"/>
        </w:rPr>
        <w:t>Μέχρι την έκδοση της κοινής απόφασης της παρ. 6 του άρθρου 36 του ν. 4412/2016, η ως άνω κράτηση δεν επιβάλλεται</w:t>
      </w:r>
      <w:r w:rsidR="008E30E2">
        <w:rPr>
          <w:lang w:val="el-GR"/>
        </w:rPr>
        <w:t>.</w:t>
      </w:r>
      <w:bookmarkEnd w:id="459"/>
    </w:p>
    <w:p w14:paraId="0D666431" w14:textId="77777777" w:rsidR="00BC0D28" w:rsidRDefault="00F60578" w:rsidP="00BC0D28">
      <w:pPr>
        <w:rPr>
          <w:lang w:val="el-GR"/>
        </w:rPr>
      </w:pPr>
      <w:bookmarkStart w:id="462" w:name="_Hlk167316609"/>
      <w:bookmarkEnd w:id="460"/>
      <w:bookmarkEnd w:id="461"/>
      <w:r w:rsidRPr="00BC0D28">
        <w:rPr>
          <w:b/>
          <w:bCs/>
          <w:lang w:val="el-GR"/>
        </w:rPr>
        <w:t>5.1.3.</w:t>
      </w:r>
      <w:r w:rsidRPr="009D34B5">
        <w:rPr>
          <w:b/>
          <w:bCs/>
          <w:lang w:val="el-GR"/>
        </w:rPr>
        <w:t xml:space="preserve"> </w:t>
      </w:r>
      <w:bookmarkEnd w:id="462"/>
      <w:r w:rsidR="00BC0D28" w:rsidRPr="00BC0D28">
        <w:rPr>
          <w:lang w:val="el-GR"/>
        </w:rPr>
        <w:t>Σύμφωνα με την Κ.Υ.Α. 52445 ΕΞ 2023/23 (ΦΕΚ 2385 Β/12-4-23),  άρθρο 1, παρ. 2γ περί Χρόνου υποχρέωσης υποβολής ηλεκτρονικού τιμολογίου από τους οικονομικούς φορείς για συμβάσεις  που συνάπτονται ή/και εκτελούνται από λοιπές πλην Κεντρικής Διοίκησης, αναθέτουσες αρχές/αναθέτοντες φορείς, οι διαδικασίες σύναψης των οποίων εκκινούν μετά την 1η.6.2024.</w:t>
      </w:r>
    </w:p>
    <w:p w14:paraId="0F0533DD" w14:textId="76D2583C" w:rsidR="00BC0D28" w:rsidRPr="00BC0D28" w:rsidRDefault="00BC0D28" w:rsidP="00BC0D28">
      <w:pPr>
        <w:rPr>
          <w:lang w:val="el-GR"/>
        </w:rPr>
      </w:pPr>
      <w:r w:rsidRPr="00BC0D28">
        <w:rPr>
          <w:bCs/>
          <w:lang w:val="el-GR"/>
        </w:rPr>
        <w:t>Για την υποβολή ηλεκτρονικού τιμολογίου</w:t>
      </w:r>
      <w:r w:rsidRPr="00BC0D28">
        <w:rPr>
          <w:lang w:val="el-GR"/>
        </w:rPr>
        <w:t xml:space="preserve">, ο ανάδοχος συμπληρώνει  στο πεδίο </w:t>
      </w:r>
      <w:r w:rsidRPr="00BC0D28">
        <w:rPr>
          <w:lang w:val="en-US"/>
        </w:rPr>
        <w:t>BT</w:t>
      </w:r>
      <w:r w:rsidRPr="00BC0D28">
        <w:rPr>
          <w:lang w:val="el-GR"/>
        </w:rPr>
        <w:t>-11: Στοιχείο αναφοράς αγαθού του Εθνικού Μορφότυπου Ηλεκτρονικού Τιμολογίου:</w:t>
      </w:r>
      <w:r>
        <w:rPr>
          <w:lang w:val="el-GR"/>
        </w:rPr>
        <w:t xml:space="preserve"> </w:t>
      </w:r>
      <w:r w:rsidRPr="00BC0D28">
        <w:rPr>
          <w:i/>
          <w:iCs/>
          <w:lang w:val="el-GR"/>
        </w:rPr>
        <w:t>«ο κωδικοποιημένος Ενάριθμος»</w:t>
      </w:r>
      <w:r w:rsidR="007011F8">
        <w:rPr>
          <w:i/>
          <w:iCs/>
          <w:lang w:val="el-GR"/>
        </w:rPr>
        <w:t>.</w:t>
      </w:r>
    </w:p>
    <w:p w14:paraId="33BF2D83" w14:textId="39379F24" w:rsidR="00253F52" w:rsidRDefault="00253F52">
      <w:pPr>
        <w:suppressAutoHyphens w:val="0"/>
        <w:spacing w:after="0"/>
        <w:jc w:val="left"/>
        <w:rPr>
          <w:lang w:val="el-GR"/>
        </w:rPr>
      </w:pPr>
      <w:r>
        <w:rPr>
          <w:lang w:val="el-GR"/>
        </w:rPr>
        <w:br w:type="page"/>
      </w:r>
    </w:p>
    <w:p w14:paraId="2003B732" w14:textId="77777777" w:rsidR="008338F0" w:rsidRPr="00603221" w:rsidRDefault="00331981" w:rsidP="003A109E">
      <w:pPr>
        <w:pStyle w:val="2"/>
        <w:rPr>
          <w:rFonts w:cs="Tahoma"/>
          <w:lang w:val="el-GR"/>
        </w:rPr>
      </w:pPr>
      <w:r w:rsidRPr="00603221">
        <w:rPr>
          <w:rFonts w:cs="Tahoma"/>
          <w:lang w:val="el-GR"/>
        </w:rPr>
        <w:tab/>
      </w:r>
      <w:bookmarkStart w:id="463" w:name="_Ref496607484"/>
      <w:bookmarkStart w:id="464" w:name="_Toc97194326"/>
      <w:bookmarkStart w:id="465" w:name="_Toc97194460"/>
      <w:bookmarkStart w:id="466" w:name="_Toc21644388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63"/>
      <w:bookmarkEnd w:id="464"/>
      <w:bookmarkEnd w:id="465"/>
      <w:bookmarkEnd w:id="466"/>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467"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23C8ACDF"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F60578">
        <w:rPr>
          <w:rFonts w:eastAsia="SimSun"/>
          <w:lang w:val="el-GR"/>
        </w:rPr>
        <w:t>χορηγήθηκε</w:t>
      </w:r>
      <w:r w:rsidRPr="00346054">
        <w:rPr>
          <w:rFonts w:eastAsia="SimSun"/>
          <w:lang w:val="el-GR"/>
        </w:rPr>
        <w:t xml:space="preserve">, σύμφωνα με τα </w:t>
      </w:r>
      <w:bookmarkStart w:id="468" w:name="_Hlk202784252"/>
      <w:r w:rsidR="00F60578">
        <w:rPr>
          <w:rFonts w:eastAsia="SimSun"/>
          <w:lang w:val="el-GR"/>
        </w:rPr>
        <w:t xml:space="preserve">προβλεπόμενα </w:t>
      </w:r>
      <w:bookmarkEnd w:id="468"/>
      <w:r w:rsidRPr="00346054">
        <w:rPr>
          <w:rFonts w:eastAsia="SimSun"/>
          <w:lang w:val="el-GR"/>
        </w:rPr>
        <w:t xml:space="preserve">στο άρθρο 217 περί διάρκειας </w:t>
      </w:r>
      <w:r w:rsidR="00DB14F7">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0846A386"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DB14F7">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69"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w:t>
      </w:r>
      <w:r w:rsidR="00DB14F7">
        <w:rPr>
          <w:rFonts w:eastAsia="SimSun"/>
          <w:lang w:val="el-GR"/>
        </w:rPr>
        <w:t>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Pr>
          <w:rFonts w:eastAsia="SimSun"/>
          <w:lang w:val="el-GR"/>
        </w:rPr>
        <w:t>της</w:t>
      </w:r>
      <w:r w:rsidRPr="00346054">
        <w:rPr>
          <w:rFonts w:eastAsia="SimSun"/>
          <w:lang w:val="el-GR"/>
        </w:rPr>
        <w:t xml:space="preserve"> προθεσμίας συμμόρφωσης.</w:t>
      </w:r>
      <w:bookmarkEnd w:id="469"/>
    </w:p>
    <w:p w14:paraId="514280BC" w14:textId="18FBFB43"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w:t>
      </w:r>
      <w:r w:rsidR="00DB14F7">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bookmarkStart w:id="470" w:name="_Hlk202784351"/>
      <w:r w:rsidRPr="00346054">
        <w:rPr>
          <w:rFonts w:eastAsia="SimSun"/>
          <w:spacing w:val="5"/>
          <w:lang w:val="el-GR"/>
        </w:rPr>
        <w:t>αθροιστικά οι παρακάτω κυρώσεις:</w:t>
      </w:r>
    </w:p>
    <w:bookmarkEnd w:id="470"/>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34E82CD7" w:rsidR="002F345D" w:rsidRDefault="002F345D">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471" w:name="_Hlk126507284"/>
      <w:r>
        <w:rPr>
          <w:rFonts w:eastAsia="SimSun"/>
          <w:spacing w:val="5"/>
          <w:lang w:val="el-GR"/>
        </w:rPr>
        <w:t>εφόσον προβλέπεται προκαταβολή</w:t>
      </w:r>
      <w:bookmarkEnd w:id="471"/>
      <w:r>
        <w:rPr>
          <w:rFonts w:eastAsia="SimSun"/>
          <w:spacing w:val="5"/>
          <w:lang w:val="el-GR"/>
        </w:rPr>
        <w:t xml:space="preserve">. </w:t>
      </w:r>
    </w:p>
    <w:p w14:paraId="690ED6B5" w14:textId="4A5240F8" w:rsidR="00D50EBE" w:rsidRPr="003744C0" w:rsidRDefault="00D50EBE" w:rsidP="00D50EBE">
      <w:pPr>
        <w:suppressAutoHyphens w:val="0"/>
        <w:autoSpaceDE w:val="0"/>
        <w:rPr>
          <w:rFonts w:eastAsia="SimSun"/>
          <w:i/>
          <w:iCs/>
          <w:color w:val="5B9BD5"/>
          <w:spacing w:val="5"/>
          <w:lang w:val="el-GR"/>
        </w:rPr>
      </w:pPr>
      <w:bookmarkStart w:id="472" w:name="_Hlk180674312"/>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1B06B8">
        <w:rPr>
          <w:rFonts w:cs="Courier New"/>
          <w:lang w:val="el-GR"/>
        </w:rPr>
        <w:t>.</w:t>
      </w:r>
    </w:p>
    <w:bookmarkEnd w:id="472"/>
    <w:p w14:paraId="4FC330C6" w14:textId="7EF96A13"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bookmarkStart w:id="473" w:name="_Hlk202784422"/>
      <w:r w:rsidR="003F0D9A" w:rsidRPr="007C04EF">
        <w:rPr>
          <w:rFonts w:eastAsia="SimSun"/>
          <w:lang w:val="el-GR"/>
        </w:rPr>
        <w:t>Π</w:t>
      </w:r>
      <w:r w:rsidR="003F0D9A" w:rsidRPr="00BC0D28">
        <w:rPr>
          <w:rFonts w:eastAsia="SimSun"/>
          <w:lang w:val="el-GR"/>
        </w:rPr>
        <w:t>οινικές ρήτρες δύναται να επιβάλλονται και για πλημμελή εκτέλεση των όρων της σύμβασης.</w:t>
      </w:r>
    </w:p>
    <w:bookmarkEnd w:id="473"/>
    <w:p w14:paraId="0E32F6D2" w14:textId="77777777" w:rsidR="00A57BD8" w:rsidRPr="00603221" w:rsidRDefault="00A57BD8">
      <w:pPr>
        <w:suppressAutoHyphens w:val="0"/>
        <w:autoSpaceDE w:val="0"/>
        <w:spacing w:after="0"/>
        <w:rPr>
          <w:rFonts w:eastAsia="SimSun"/>
          <w:lang w:val="el-GR"/>
        </w:rPr>
      </w:pPr>
    </w:p>
    <w:p w14:paraId="3AB881B2" w14:textId="77777777" w:rsidR="00421B27" w:rsidRDefault="00421B27">
      <w:pPr>
        <w:suppressAutoHyphens w:val="0"/>
        <w:autoSpaceDE w:val="0"/>
        <w:spacing w:after="0"/>
        <w:jc w:val="left"/>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5DDC2EF6"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w:t>
      </w:r>
      <w:r w:rsidR="008217E2">
        <w:rPr>
          <w:rFonts w:eastAsia="SimSun"/>
          <w:lang w:val="el-GR"/>
        </w:rPr>
        <w:t xml:space="preserve"> 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Pr>
          <w:rFonts w:eastAsia="SimSun"/>
          <w:lang w:val="el-GR"/>
        </w:rPr>
        <w:t>ά</w:t>
      </w:r>
      <w:r w:rsidRPr="00A57BD8">
        <w:rPr>
          <w:rFonts w:eastAsia="SimSun"/>
          <w:lang w:val="el-GR"/>
        </w:rPr>
        <w:t>μ</w:t>
      </w:r>
      <w:r w:rsidR="008217E2">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67"/>
    <w:p w14:paraId="471CEAD8" w14:textId="37C4D9EA" w:rsidR="000C1AAF" w:rsidRDefault="000C1AAF">
      <w:pPr>
        <w:suppressAutoHyphens w:val="0"/>
        <w:autoSpaceDE w:val="0"/>
        <w:spacing w:after="0"/>
        <w:rPr>
          <w:rFonts w:eastAsia="SimSun"/>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474" w:name="_Ref55324340"/>
      <w:bookmarkStart w:id="475" w:name="_Toc97194327"/>
      <w:bookmarkStart w:id="476" w:name="_Toc97194461"/>
      <w:bookmarkStart w:id="477" w:name="_Toc216443890"/>
      <w:r w:rsidRPr="00603221">
        <w:rPr>
          <w:rFonts w:cs="Tahoma"/>
          <w:lang w:val="el-GR"/>
        </w:rPr>
        <w:t>Διοικητικές προσφυγές κατά τη διαδικασία εκτέλεσης</w:t>
      </w:r>
      <w:bookmarkEnd w:id="474"/>
      <w:bookmarkEnd w:id="475"/>
      <w:bookmarkEnd w:id="476"/>
      <w:bookmarkEnd w:id="477"/>
      <w:r w:rsidRPr="00603221">
        <w:rPr>
          <w:rFonts w:cs="Tahoma"/>
          <w:lang w:val="el-GR"/>
        </w:rPr>
        <w:t xml:space="preserve"> </w:t>
      </w:r>
    </w:p>
    <w:p w14:paraId="036FE66B" w14:textId="7777207A"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815A90">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bookmarkStart w:id="478" w:name="_Hlk202784640"/>
      <w:r w:rsidRPr="001F7E31">
        <w:rPr>
          <w:lang w:val="el-GR"/>
        </w:rPr>
        <w:t>επιβ</w:t>
      </w:r>
      <w:r w:rsidR="008217E2">
        <w:rPr>
          <w:lang w:val="el-GR"/>
        </w:rPr>
        <w:t>ληθείσες</w:t>
      </w:r>
      <w:r w:rsidRPr="001F7E31">
        <w:rPr>
          <w:lang w:val="el-GR"/>
        </w:rPr>
        <w:t xml:space="preserve"> </w:t>
      </w:r>
      <w:bookmarkEnd w:id="478"/>
      <w:r w:rsidRPr="001F7E31">
        <w:rPr>
          <w:lang w:val="el-GR"/>
        </w:rPr>
        <w:t xml:space="preserve">κυρώσεις. </w:t>
      </w:r>
    </w:p>
    <w:p w14:paraId="76E745FF" w14:textId="6947A019"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της περίπτωσης</w:t>
      </w:r>
      <w:r w:rsidR="007724B2">
        <w:rPr>
          <w:lang w:val="el-GR"/>
        </w:rPr>
        <w:t xml:space="preserve"> </w:t>
      </w:r>
      <w:r w:rsidR="005052FB" w:rsidRPr="001F7E31">
        <w:rPr>
          <w:lang w:val="el-GR"/>
        </w:rPr>
        <w:t xml:space="preserve">δ΄της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1F7E31">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4850C1" w:rsidRDefault="005550B0" w:rsidP="00F82A8D">
      <w:pPr>
        <w:pStyle w:val="2"/>
        <w:rPr>
          <w:rFonts w:cs="Tahoma"/>
          <w:lang w:val="el-GR"/>
        </w:rPr>
      </w:pPr>
      <w:bookmarkStart w:id="479" w:name="_Toc13748951"/>
      <w:r w:rsidRPr="00F82A8D">
        <w:rPr>
          <w:rFonts w:cs="Tahoma"/>
          <w:lang w:val="el-GR"/>
        </w:rPr>
        <w:tab/>
      </w:r>
      <w:bookmarkStart w:id="480" w:name="_Toc97194328"/>
      <w:bookmarkStart w:id="481" w:name="_Toc97194462"/>
      <w:bookmarkStart w:id="482" w:name="_Toc216443891"/>
      <w:r w:rsidRPr="00F82A8D">
        <w:rPr>
          <w:rFonts w:cs="Tahoma"/>
          <w:lang w:val="el-GR"/>
        </w:rPr>
        <w:t>Δικαστική επίλυση διαφορών</w:t>
      </w:r>
      <w:bookmarkEnd w:id="479"/>
      <w:bookmarkEnd w:id="480"/>
      <w:bookmarkEnd w:id="481"/>
      <w:bookmarkEnd w:id="482"/>
    </w:p>
    <w:p w14:paraId="114104F6" w14:textId="139C8B24" w:rsidR="005052FB" w:rsidRPr="00022C43" w:rsidRDefault="005052FB" w:rsidP="005052FB">
      <w:pPr>
        <w:rPr>
          <w:b/>
          <w:sz w:val="24"/>
          <w:lang w:val="el-GR"/>
        </w:rPr>
      </w:pPr>
      <w:r w:rsidRPr="003F2068">
        <w:rPr>
          <w:lang w:val="el-GR"/>
        </w:rPr>
        <w:t>Κάθε διαφορά μεταξύ των συμβαλλόμενων μερών που προκύπτει από τ</w:t>
      </w:r>
      <w:r w:rsidR="008217E2">
        <w:rPr>
          <w:lang w:val="el-GR"/>
        </w:rPr>
        <w:t>η</w:t>
      </w:r>
      <w:r w:rsidRPr="003F2068">
        <w:rPr>
          <w:lang w:val="el-GR"/>
        </w:rPr>
        <w:t xml:space="preserve"> σ</w:t>
      </w:r>
      <w:r w:rsidR="008217E2">
        <w:rPr>
          <w:lang w:val="el-GR"/>
        </w:rPr>
        <w:t>ύ</w:t>
      </w:r>
      <w:r w:rsidRPr="003F2068">
        <w:rPr>
          <w:lang w:val="el-GR"/>
        </w:rPr>
        <w:t>μβ</w:t>
      </w:r>
      <w:r w:rsidR="008217E2">
        <w:rPr>
          <w:lang w:val="el-GR"/>
        </w:rPr>
        <w:t>α</w:t>
      </w:r>
      <w:r w:rsidRPr="003F2068">
        <w:rPr>
          <w:lang w:val="el-GR"/>
        </w:rPr>
        <w:t>σ</w:t>
      </w:r>
      <w:r w:rsidR="008217E2">
        <w:rPr>
          <w:lang w:val="el-GR"/>
        </w:rPr>
        <w:t>η</w:t>
      </w:r>
      <w:r w:rsidRPr="003F2068">
        <w:rPr>
          <w:lang w:val="el-GR"/>
        </w:rPr>
        <w:t xml:space="preserve"> που συνάπτ</w:t>
      </w:r>
      <w:r w:rsidR="008217E2">
        <w:rPr>
          <w:lang w:val="el-GR"/>
        </w:rPr>
        <w:t>ε</w:t>
      </w:r>
      <w:r w:rsidRPr="003F2068">
        <w:rPr>
          <w:lang w:val="el-GR"/>
        </w:rPr>
        <w:t xml:space="preserve">ται 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w:t>
      </w:r>
      <w:r w:rsidR="00653E73">
        <w:rPr>
          <w:lang w:val="el-GR"/>
        </w:rPr>
        <w:t>Πρωτοδικείο</w:t>
      </w:r>
      <w:r w:rsidRPr="003F2068">
        <w:rPr>
          <w:lang w:val="el-GR"/>
        </w:rPr>
        <w:t xml:space="preserve">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w:t>
      </w:r>
      <w:r w:rsidR="00653E73" w:rsidRPr="00653E73">
        <w:rPr>
          <w:lang w:val="el-GR"/>
        </w:rPr>
        <w:t>Πρωτοδικείο</w:t>
      </w:r>
      <w:r w:rsidRPr="005347BC">
        <w:rPr>
          <w:lang w:val="el-GR"/>
        </w:rPr>
        <w:t xml:space="preserve"> </w:t>
      </w:r>
      <w:r w:rsidR="008217E2">
        <w:rPr>
          <w:lang w:val="el-GR"/>
        </w:rPr>
        <w:t xml:space="preserve">τηρείται </w:t>
      </w:r>
      <w:r w:rsidRPr="005347BC">
        <w:rPr>
          <w:lang w:val="el-GR"/>
        </w:rPr>
        <w:t xml:space="preserve">υποχρεωτικά η </w:t>
      </w:r>
      <w:r w:rsidRPr="00851610">
        <w:rPr>
          <w:lang w:val="el-GR"/>
        </w:rPr>
        <w:t>ενδικοφαν</w:t>
      </w:r>
      <w:r w:rsidR="008217E2">
        <w:rPr>
          <w:lang w:val="el-GR"/>
        </w:rPr>
        <w:t>ή</w:t>
      </w:r>
      <w:r w:rsidRPr="00851610">
        <w:rPr>
          <w:lang w:val="el-GR"/>
        </w:rPr>
        <w:t>ς διαδικασίας που προβλέπεται στο άρθρο 205 του ν. 4412/2016 και την</w:t>
      </w:r>
      <w:r w:rsidR="00972E8D" w:rsidRPr="00972E8D">
        <w:rPr>
          <w:lang w:val="el-GR"/>
        </w:rPr>
        <w:t xml:space="preserve"> παράγραφο 5.3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483" w:name="_Ref75870221"/>
      <w:bookmarkStart w:id="484" w:name="_Toc97194463"/>
      <w:bookmarkStart w:id="485" w:name="_Toc216443892"/>
      <w:r w:rsidRPr="00BB5BD6">
        <w:rPr>
          <w:rFonts w:cs="Tahoma"/>
          <w:szCs w:val="22"/>
        </w:rPr>
        <w:t xml:space="preserve">ΧΡΟΝΟΣ ΚΑΙ ΤΡΟΠΟΣ </w:t>
      </w:r>
      <w:r w:rsidR="003355E7" w:rsidRPr="00603221">
        <w:rPr>
          <w:rFonts w:cs="Tahoma"/>
          <w:szCs w:val="22"/>
        </w:rPr>
        <w:t>ΕΚΤΕΛΕΣΗΣ</w:t>
      </w:r>
      <w:bookmarkEnd w:id="483"/>
      <w:bookmarkEnd w:id="484"/>
      <w:bookmarkEnd w:id="485"/>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486" w:name="_Ref63782029"/>
      <w:bookmarkStart w:id="487" w:name="_Toc97194329"/>
      <w:bookmarkStart w:id="488" w:name="_Toc97194464"/>
      <w:bookmarkStart w:id="489" w:name="_Toc216443893"/>
      <w:r w:rsidRPr="00603221">
        <w:rPr>
          <w:rFonts w:cs="Tahoma"/>
          <w:lang w:val="el-GR"/>
        </w:rPr>
        <w:t>Παρακολούθηση της σύμβασης</w:t>
      </w:r>
      <w:bookmarkEnd w:id="486"/>
      <w:bookmarkEnd w:id="487"/>
      <w:bookmarkEnd w:id="488"/>
      <w:bookmarkEnd w:id="489"/>
      <w:r w:rsidRPr="00603221">
        <w:rPr>
          <w:rFonts w:cs="Tahoma"/>
          <w:lang w:val="el-GR"/>
        </w:rPr>
        <w:t xml:space="preserve"> </w:t>
      </w:r>
    </w:p>
    <w:p w14:paraId="36F9268F" w14:textId="17267C8B" w:rsidR="00CE12C7" w:rsidRDefault="00512083">
      <w:pPr>
        <w:rPr>
          <w:lang w:val="el-GR"/>
        </w:rPr>
      </w:pPr>
      <w:r w:rsidRPr="00512083">
        <w:rPr>
          <w:lang w:val="el-GR"/>
        </w:rPr>
        <w:t xml:space="preserve">6.1.1. </w:t>
      </w:r>
      <w:bookmarkStart w:id="490" w:name="_Hlk9421248"/>
      <w:r w:rsidRPr="00512083">
        <w:rPr>
          <w:lang w:val="el-GR"/>
        </w:rPr>
        <w:t xml:space="preserve">Η παρακολούθηση της εκτέλεσης της </w:t>
      </w:r>
      <w:r w:rsidR="004031A9">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98CE33D" w14:textId="77777777"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671B146C" w14:textId="77777777" w:rsidR="00B71CAC" w:rsidRDefault="00B71CAC" w:rsidP="00512083">
      <w:pPr>
        <w:rPr>
          <w:lang w:val="el-GR"/>
        </w:rPr>
      </w:pPr>
    </w:p>
    <w:bookmarkEnd w:id="490"/>
    <w:p w14:paraId="1E69F45B" w14:textId="77777777" w:rsidR="008338F0" w:rsidRPr="00603221" w:rsidRDefault="003355E7" w:rsidP="003A109E">
      <w:pPr>
        <w:pStyle w:val="2"/>
        <w:rPr>
          <w:rFonts w:cs="Tahoma"/>
          <w:lang w:val="el-GR"/>
        </w:rPr>
      </w:pPr>
      <w:r w:rsidRPr="00603221">
        <w:rPr>
          <w:rFonts w:cs="Tahoma"/>
          <w:lang w:val="el-GR"/>
        </w:rPr>
        <w:tab/>
      </w:r>
      <w:bookmarkStart w:id="491" w:name="_Toc97194330"/>
      <w:bookmarkStart w:id="492" w:name="_Toc97194465"/>
      <w:bookmarkStart w:id="493" w:name="_Toc216443894"/>
      <w:r w:rsidRPr="00603221">
        <w:rPr>
          <w:rFonts w:cs="Tahoma"/>
          <w:lang w:val="el-GR"/>
        </w:rPr>
        <w:t>Διάρκεια σύμβασης</w:t>
      </w:r>
      <w:bookmarkEnd w:id="491"/>
      <w:bookmarkEnd w:id="492"/>
      <w:bookmarkEnd w:id="493"/>
      <w:r w:rsidRPr="00603221">
        <w:rPr>
          <w:rFonts w:cs="Tahoma"/>
          <w:lang w:val="el-GR"/>
        </w:rPr>
        <w:t xml:space="preserve"> </w:t>
      </w:r>
    </w:p>
    <w:p w14:paraId="4402BEB4" w14:textId="77777777" w:rsidR="00815A90" w:rsidRPr="007638F3" w:rsidRDefault="003355E7" w:rsidP="00815A90">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BC0D28">
        <w:rPr>
          <w:lang w:val="el-GR"/>
        </w:rPr>
        <w:t xml:space="preserve"> </w:t>
      </w:r>
      <w:bookmarkStart w:id="494" w:name="_Hlk213674484"/>
      <w:r w:rsidR="00806E32">
        <w:rPr>
          <w:b/>
          <w:bCs/>
          <w:lang w:val="el-GR"/>
        </w:rPr>
        <w:t>είκοσι</w:t>
      </w:r>
      <w:r w:rsidR="00BC0D28" w:rsidRPr="00BC0D28">
        <w:rPr>
          <w:b/>
          <w:bCs/>
          <w:lang w:val="el-GR"/>
        </w:rPr>
        <w:t xml:space="preserve"> </w:t>
      </w:r>
      <w:r w:rsidR="00806E32">
        <w:rPr>
          <w:b/>
          <w:bCs/>
          <w:lang w:val="el-GR"/>
        </w:rPr>
        <w:t>τέσσερις</w:t>
      </w:r>
      <w:r w:rsidR="00BC0D28" w:rsidRPr="00BC0D28">
        <w:rPr>
          <w:b/>
          <w:bCs/>
          <w:lang w:val="el-GR"/>
        </w:rPr>
        <w:t xml:space="preserve"> (24)</w:t>
      </w:r>
      <w:r w:rsidR="008702D8" w:rsidRPr="00BC0D28">
        <w:rPr>
          <w:b/>
          <w:bCs/>
          <w:lang w:val="el-GR"/>
        </w:rPr>
        <w:t xml:space="preserve"> μήνες </w:t>
      </w:r>
      <w:bookmarkEnd w:id="494"/>
      <w:r w:rsidR="008702D8" w:rsidRPr="00603221">
        <w:rPr>
          <w:lang w:val="el-GR"/>
        </w:rPr>
        <w:t>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15A90" w:rsidRPr="007638F3">
        <w:rPr>
          <w:lang w:val="el-GR"/>
        </w:rPr>
        <w:t xml:space="preserve">ΠΑΡΑΡΤΗΜΑ Ι – Αναλυτική Περιγραφή Φυσικού και Οικονομικού Αντικειμένου της Σύμβασης </w:t>
      </w:r>
    </w:p>
    <w:p w14:paraId="385AEA04" w14:textId="77777777" w:rsidR="00815A90" w:rsidRPr="007638F3" w:rsidRDefault="00815A90" w:rsidP="00AB4424">
      <w:pPr>
        <w:rPr>
          <w:lang w:val="el-GR"/>
        </w:rPr>
      </w:pPr>
    </w:p>
    <w:p w14:paraId="12D06124" w14:textId="77777777" w:rsidR="00815A90" w:rsidRPr="00A27242" w:rsidRDefault="00815A90" w:rsidP="00AB4424">
      <w:pPr>
        <w:pStyle w:val="1"/>
        <w:pageBreakBefore w:val="0"/>
        <w:numPr>
          <w:ilvl w:val="0"/>
          <w:numId w:val="0"/>
        </w:numPr>
        <w:ind w:left="432" w:hanging="432"/>
        <w:rPr>
          <w:rFonts w:eastAsia="SimSun"/>
          <w:lang w:val="el-GR"/>
        </w:rPr>
      </w:pPr>
      <w:r w:rsidRPr="00A27242">
        <w:rPr>
          <w:rFonts w:eastAsia="SimSun"/>
          <w:lang w:val="el-GR"/>
        </w:rPr>
        <w:t>ΜΕΡΟΣ Α - ΠΕΡΙΓΡΑΦΗ ΦΥΣΙΚΟΥ ΑΝΤΙΚΕΙΜΕΝΟΥ ΤΗΣ ΣΥΜΒΑΣΗΣ</w:t>
      </w:r>
    </w:p>
    <w:p w14:paraId="5F2B52B4" w14:textId="77777777" w:rsidR="00815A90" w:rsidRPr="00AB4424" w:rsidRDefault="00815A90" w:rsidP="00AB4424">
      <w:pPr>
        <w:rPr>
          <w:lang w:val="el-GR"/>
        </w:rPr>
      </w:pPr>
    </w:p>
    <w:p w14:paraId="61D003E7" w14:textId="4982D785" w:rsidR="008702D8" w:rsidRPr="00603221" w:rsidRDefault="00673490" w:rsidP="00B8545D">
      <w:pPr>
        <w:rPr>
          <w:lang w:val="el-GR"/>
        </w:rPr>
      </w:pPr>
      <w:r w:rsidRPr="00603221">
        <w:rPr>
          <w:lang w:val="el-GR"/>
        </w:rPr>
        <w:fldChar w:fldCharType="end"/>
      </w:r>
      <w:r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0F01519C"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15A90">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495" w:name="_Ref40954198"/>
      <w:bookmarkStart w:id="496" w:name="_Ref55381059"/>
      <w:bookmarkStart w:id="497" w:name="_Toc97194331"/>
      <w:bookmarkStart w:id="498" w:name="_Toc97194466"/>
      <w:bookmarkStart w:id="499" w:name="_Toc216443895"/>
      <w:r w:rsidRPr="00603221">
        <w:rPr>
          <w:rFonts w:cs="Tahoma"/>
          <w:lang w:val="el-GR"/>
        </w:rPr>
        <w:t>Παραλαβή του αντικειμένου της σύμβασης</w:t>
      </w:r>
      <w:bookmarkEnd w:id="495"/>
      <w:bookmarkEnd w:id="496"/>
      <w:bookmarkEnd w:id="497"/>
      <w:bookmarkEnd w:id="498"/>
      <w:bookmarkEnd w:id="499"/>
      <w:r w:rsidRPr="00603221">
        <w:rPr>
          <w:rFonts w:cs="Tahoma"/>
          <w:lang w:val="el-GR"/>
        </w:rPr>
        <w:t xml:space="preserve"> </w:t>
      </w:r>
    </w:p>
    <w:p w14:paraId="05D2736E" w14:textId="66A3C0EA" w:rsidR="00B8528C" w:rsidRDefault="00B8528C" w:rsidP="00B8528C">
      <w:pPr>
        <w:rPr>
          <w:lang w:val="el-GR"/>
        </w:rPr>
      </w:pPr>
      <w:bookmarkStart w:id="50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BC0D28">
        <w:rPr>
          <w:lang w:val="el-GR"/>
        </w:rPr>
        <w:t>Παράρτημα</w:t>
      </w:r>
      <w:r w:rsidR="00F85BB2" w:rsidRPr="00BC0D28">
        <w:rPr>
          <w:lang w:val="el-GR"/>
        </w:rPr>
        <w:t xml:space="preserve"> Ι</w:t>
      </w:r>
      <w:r w:rsidR="00BC0D28">
        <w:rPr>
          <w:lang w:val="el-GR"/>
        </w:rPr>
        <w:t xml:space="preserve"> τ</w:t>
      </w:r>
      <w:r w:rsidRPr="00252398">
        <w:rPr>
          <w:lang w:val="el-GR"/>
        </w:rPr>
        <w:t>ης παρούσας</w:t>
      </w:r>
      <w:r w:rsidR="00C17096" w:rsidRPr="00C17096">
        <w:rPr>
          <w:lang w:val="el-GR"/>
        </w:rPr>
        <w:t xml:space="preserve"> όπου περιγράφεται η διαδικασία ελέγχου </w:t>
      </w:r>
      <w:r w:rsidR="008B7D28">
        <w:rPr>
          <w:lang w:val="el-GR"/>
        </w:rPr>
        <w:t>της</w:t>
      </w:r>
      <w:r w:rsidR="00C17096" w:rsidRPr="00C17096">
        <w:rPr>
          <w:lang w:val="el-GR"/>
        </w:rPr>
        <w:t xml:space="preserve"> υλοποίησης καθώς και το χρονοδιάγραμμα παράδοσης</w:t>
      </w:r>
      <w:r w:rsidRPr="00252398">
        <w:rPr>
          <w:lang w:val="el-GR"/>
        </w:rPr>
        <w:t xml:space="preserve">. </w:t>
      </w:r>
    </w:p>
    <w:p w14:paraId="0611ACAB" w14:textId="4AE0E13A"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r w:rsidR="003F2EC4" w:rsidRPr="00687D77">
        <w:rPr>
          <w:lang w:val="el-GR"/>
        </w:rPr>
        <w:t>αποφαινόμενου</w:t>
      </w:r>
      <w:r w:rsidRPr="00687D77">
        <w:rPr>
          <w:lang w:val="el-GR"/>
        </w:rPr>
        <w:t xml:space="preserve"> οργάνου, β) είτε εισηγείται για την παραλαβή με παρατηρήσεις ή την απόρριψη των </w:t>
      </w:r>
      <w:r w:rsidR="003F2EC4" w:rsidRPr="00687D77">
        <w:rPr>
          <w:lang w:val="el-GR"/>
        </w:rPr>
        <w:t>παρεχόμενων</w:t>
      </w:r>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30B4E8B8" w:rsidR="00B8528C" w:rsidRPr="00C81258" w:rsidRDefault="00B8528C" w:rsidP="00B8528C">
      <w:pPr>
        <w:rPr>
          <w:lang w:val="el-GR"/>
        </w:rPr>
      </w:pPr>
      <w:r w:rsidRPr="005550B0">
        <w:rPr>
          <w:b/>
          <w:lang w:val="el-GR"/>
        </w:rPr>
        <w:t>6.3.3</w:t>
      </w:r>
      <w:r w:rsidRPr="005550B0">
        <w:rPr>
          <w:lang w:val="el-GR"/>
        </w:rPr>
        <w:t xml:space="preserve"> </w:t>
      </w:r>
      <w:r w:rsidR="003F2EC4">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Pr>
          <w:lang w:val="el-GR"/>
        </w:rPr>
        <w:t>στο οποίο</w:t>
      </w:r>
      <w:r w:rsidR="003F2EC4" w:rsidRPr="005550B0">
        <w:rPr>
          <w:lang w:val="el-GR"/>
        </w:rPr>
        <w:t xml:space="preserve"> </w:t>
      </w:r>
      <w:r w:rsidRPr="005550B0">
        <w:rPr>
          <w:lang w:val="el-GR"/>
        </w:rPr>
        <w:t>αναφέρει τις παρεκκλίσεις που διαπιστώθηκαν από τους όρους της σύμβασης και γν</w:t>
      </w:r>
      <w:r w:rsidRPr="003B04C4">
        <w:rPr>
          <w:lang w:val="el-GR"/>
        </w:rPr>
        <w:t xml:space="preserve">ωμοδοτεί </w:t>
      </w:r>
      <w:r w:rsidR="003F2EC4">
        <w:rPr>
          <w:lang w:val="el-GR"/>
        </w:rPr>
        <w:t>ως προς το εά</w:t>
      </w:r>
      <w:r w:rsidRPr="003B04C4">
        <w:rPr>
          <w:lang w:val="el-GR"/>
        </w:rPr>
        <w:t xml:space="preserve">ν οι αναφερόμενες παρεκκλίσεις επηρεάζουν την καταλληλότητα των παρεχόμενων υπηρεσιών ή παραδοτέων και συνεπώς </w:t>
      </w:r>
      <w:r w:rsidR="003F2EC4">
        <w:rPr>
          <w:lang w:val="el-GR"/>
        </w:rPr>
        <w:t>εά</w:t>
      </w:r>
      <w:r w:rsidRPr="003B04C4">
        <w:rPr>
          <w:lang w:val="el-GR"/>
        </w:rPr>
        <w:t xml:space="preserve">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2750AA7F"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3F2EC4" w:rsidRPr="00B21041">
        <w:rPr>
          <w:lang w:val="el-GR"/>
        </w:rPr>
        <w:t>ότι, δεν επηρεάζεται η καταλληλόλητα</w:t>
      </w:r>
      <w:r w:rsidR="003F2EC4">
        <w:rPr>
          <w:lang w:val="el-GR"/>
        </w:rPr>
        <w:t>,</w:t>
      </w:r>
      <w:r w:rsidR="003F2EC4" w:rsidRPr="00B21041">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6DC05C25" w:rsidR="00B8528C" w:rsidRPr="00F82A8D" w:rsidRDefault="00B8528C" w:rsidP="00B8528C">
      <w:pPr>
        <w:rPr>
          <w:lang w:val="el-GR"/>
        </w:rPr>
      </w:pPr>
      <w:r w:rsidRPr="00F82A8D">
        <w:rPr>
          <w:b/>
          <w:lang w:val="el-GR"/>
        </w:rPr>
        <w:t>6.3.5</w:t>
      </w:r>
      <w:r w:rsidRPr="00F82A8D">
        <w:rPr>
          <w:lang w:val="el-GR"/>
        </w:rPr>
        <w:t xml:space="preserve"> </w:t>
      </w:r>
      <w:r w:rsidR="003F2EC4">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Pr>
          <w:lang w:val="el-GR"/>
        </w:rPr>
        <w:t>τ</w:t>
      </w:r>
      <w:r w:rsidRPr="00F82A8D">
        <w:rPr>
          <w:lang w:val="el-GR"/>
        </w:rPr>
        <w:t xml:space="preserve">εί αυτοδίκαια. </w:t>
      </w:r>
    </w:p>
    <w:p w14:paraId="32242AA6" w14:textId="01D7D064"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00F82A8D">
        <w:rPr>
          <w:lang w:val="el-GR"/>
        </w:rPr>
        <w:t>αποφαινόμενου</w:t>
      </w:r>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00F82A8D">
        <w:rPr>
          <w:lang w:val="el-GR"/>
        </w:rPr>
        <w:t>προβλεπόμενων</w:t>
      </w:r>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500"/>
    <w:p w14:paraId="775CD989" w14:textId="77777777" w:rsidR="008338F0" w:rsidRPr="00603221" w:rsidRDefault="003355E7" w:rsidP="003A109E">
      <w:pPr>
        <w:pStyle w:val="2"/>
        <w:rPr>
          <w:rFonts w:cs="Tahoma"/>
          <w:lang w:val="el-GR"/>
        </w:rPr>
      </w:pPr>
      <w:r w:rsidRPr="00603221">
        <w:rPr>
          <w:rFonts w:cs="Tahoma"/>
          <w:lang w:val="el-GR"/>
        </w:rPr>
        <w:tab/>
      </w:r>
      <w:bookmarkStart w:id="501" w:name="_Ref496625354"/>
      <w:bookmarkStart w:id="502" w:name="_Toc97194332"/>
      <w:bookmarkStart w:id="503" w:name="_Toc97194467"/>
      <w:bookmarkStart w:id="504" w:name="_Toc216443896"/>
      <w:r w:rsidRPr="00603221">
        <w:rPr>
          <w:rFonts w:cs="Tahoma"/>
          <w:lang w:val="el-GR"/>
        </w:rPr>
        <w:t>Απόρριψη παραδοτέων – Αντικατάσταση</w:t>
      </w:r>
      <w:bookmarkEnd w:id="501"/>
      <w:bookmarkEnd w:id="502"/>
      <w:bookmarkEnd w:id="503"/>
      <w:bookmarkEnd w:id="504"/>
      <w:r w:rsidRPr="00603221">
        <w:rPr>
          <w:rFonts w:cs="Tahoma"/>
          <w:lang w:val="el-GR"/>
        </w:rPr>
        <w:t xml:space="preserve"> </w:t>
      </w:r>
    </w:p>
    <w:p w14:paraId="40124ED0" w14:textId="02433D3F"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lang w:val="el-GR"/>
        </w:rPr>
        <w:t xml:space="preserve">, </w:t>
      </w:r>
      <w:bookmarkStart w:id="505" w:name="_Hlk202785643"/>
      <w:r w:rsidR="00E44ABC">
        <w:rPr>
          <w:rFonts w:eastAsia="SimSun"/>
          <w:lang w:val="el-GR"/>
        </w:rPr>
        <w:t>ύστερα από γνωμοδότηση της επιτροπής παραλαβής,</w:t>
      </w:r>
      <w:bookmarkEnd w:id="505"/>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815A90">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99C31EC" w14:textId="77777777" w:rsidR="008338F0" w:rsidRPr="00603221" w:rsidRDefault="003355E7" w:rsidP="003A109E">
      <w:pPr>
        <w:pStyle w:val="2"/>
        <w:rPr>
          <w:rFonts w:cs="Tahoma"/>
          <w:lang w:val="el-GR"/>
        </w:rPr>
      </w:pPr>
      <w:bookmarkStart w:id="506" w:name="_Toc74566947"/>
      <w:bookmarkStart w:id="507" w:name="_Toc74566948"/>
      <w:bookmarkStart w:id="508" w:name="_Toc74566949"/>
      <w:bookmarkStart w:id="509" w:name="_Toc74566950"/>
      <w:bookmarkStart w:id="510" w:name="_Toc74566951"/>
      <w:bookmarkStart w:id="511" w:name="_Hlk180677135"/>
      <w:bookmarkEnd w:id="506"/>
      <w:bookmarkEnd w:id="507"/>
      <w:bookmarkEnd w:id="508"/>
      <w:bookmarkEnd w:id="509"/>
      <w:bookmarkEnd w:id="510"/>
      <w:r w:rsidRPr="00603221">
        <w:rPr>
          <w:rFonts w:cs="Tahoma"/>
          <w:lang w:val="el-GR"/>
        </w:rPr>
        <w:tab/>
      </w:r>
      <w:bookmarkStart w:id="512" w:name="_Toc97194333"/>
      <w:bookmarkStart w:id="513" w:name="_Toc97194468"/>
      <w:bookmarkStart w:id="514" w:name="_Ref151372743"/>
      <w:bookmarkStart w:id="515" w:name="_Ref151372750"/>
      <w:bookmarkStart w:id="516" w:name="_Ref194312060"/>
      <w:bookmarkStart w:id="517" w:name="_Toc216443897"/>
      <w:r w:rsidRPr="00603221">
        <w:rPr>
          <w:rFonts w:cs="Tahoma"/>
          <w:lang w:val="el-GR"/>
        </w:rPr>
        <w:t>Αναπροσαρμογή τιμής</w:t>
      </w:r>
      <w:bookmarkEnd w:id="512"/>
      <w:bookmarkEnd w:id="513"/>
      <w:bookmarkEnd w:id="514"/>
      <w:bookmarkEnd w:id="515"/>
      <w:bookmarkEnd w:id="516"/>
      <w:bookmarkEnd w:id="517"/>
      <w:r w:rsidRPr="00603221">
        <w:rPr>
          <w:rFonts w:cs="Tahoma"/>
          <w:lang w:val="el-GR"/>
        </w:rPr>
        <w:t xml:space="preserve"> </w:t>
      </w:r>
    </w:p>
    <w:bookmarkEnd w:id="511"/>
    <w:p w14:paraId="4D1CD595" w14:textId="671DC7A1" w:rsidR="00C3218F" w:rsidRPr="00CE5B70" w:rsidRDefault="00C3218F">
      <w:pPr>
        <w:rPr>
          <w:spacing w:val="5"/>
          <w:kern w:val="1"/>
          <w:lang w:val="el-GR"/>
        </w:rPr>
      </w:pPr>
      <w:r w:rsidRPr="00CE5B70">
        <w:rPr>
          <w:spacing w:val="5"/>
          <w:kern w:val="1"/>
          <w:lang w:val="el-GR"/>
        </w:rPr>
        <w:t>Δεν προβλέπεται αναπροσαρμογή τιμής</w:t>
      </w:r>
      <w:r w:rsidR="00CE5B70">
        <w:rPr>
          <w:spacing w:val="5"/>
          <w:kern w:val="1"/>
          <w:lang w:val="el-GR"/>
        </w:rPr>
        <w:t>.</w:t>
      </w:r>
      <w:r w:rsidRPr="00CE5B70">
        <w:rPr>
          <w:spacing w:val="5"/>
          <w:kern w:val="1"/>
          <w:lang w:val="el-GR"/>
        </w:rPr>
        <w:t xml:space="preserve"> </w:t>
      </w:r>
    </w:p>
    <w:p w14:paraId="53DC0279" w14:textId="77777777" w:rsidR="00804A55" w:rsidRDefault="00804A55">
      <w:pPr>
        <w:rPr>
          <w:i/>
          <w:iCs/>
          <w:color w:val="5B9BD5"/>
          <w:spacing w:val="5"/>
          <w:kern w:val="1"/>
          <w:lang w:val="el-GR"/>
        </w:rPr>
      </w:pPr>
    </w:p>
    <w:p w14:paraId="4BC92F67" w14:textId="3049B517" w:rsidR="001A3125" w:rsidRPr="006168D8" w:rsidRDefault="001A3125" w:rsidP="006168D8">
      <w:pPr>
        <w:pStyle w:val="2"/>
        <w:rPr>
          <w:rFonts w:cs="Tahoma"/>
          <w:lang w:val="el-GR"/>
        </w:rPr>
      </w:pPr>
      <w:r w:rsidRPr="006168D8">
        <w:rPr>
          <w:rFonts w:cs="Tahoma"/>
          <w:lang w:val="el-GR"/>
        </w:rPr>
        <w:tab/>
      </w:r>
      <w:bookmarkStart w:id="518" w:name="_Toc216443898"/>
      <w:r w:rsidRPr="006168D8">
        <w:rPr>
          <w:rFonts w:cs="Tahoma"/>
          <w:lang w:val="el-GR"/>
        </w:rPr>
        <w:t xml:space="preserve">Αντικατάσταση/ προσθήκη μελών ομάδας έργου κατά την εκτέλεση της </w:t>
      </w:r>
      <w:r w:rsidR="004C3766" w:rsidRPr="00C3218F">
        <w:rPr>
          <w:rFonts w:cs="Tahoma"/>
          <w:lang w:val="el-GR"/>
        </w:rPr>
        <w:t>σύμβασης</w:t>
      </w:r>
      <w:bookmarkEnd w:id="518"/>
      <w:r w:rsidR="004C3766" w:rsidRPr="00C3218F">
        <w:rPr>
          <w:rFonts w:cs="Tahoma"/>
          <w:lang w:val="el-GR"/>
        </w:rPr>
        <w:t xml:space="preserve"> </w:t>
      </w:r>
    </w:p>
    <w:p w14:paraId="7F44AB0A" w14:textId="28FE69A7" w:rsidR="001A3125" w:rsidRPr="002A0E2B" w:rsidRDefault="001A3125" w:rsidP="001A3125">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κατόπιν γνωμοδότησης της Επιτροπής Παρακολούθησης</w:t>
      </w:r>
      <w:r w:rsidR="00AB7526">
        <w:rPr>
          <w:iCs/>
          <w:lang w:val="el-GR" w:eastAsia="ar-SA"/>
        </w:rPr>
        <w:t xml:space="preserve"> </w:t>
      </w:r>
      <w:r w:rsidRPr="002A0E2B">
        <w:rPr>
          <w:iCs/>
          <w:lang w:val="el-GR" w:eastAsia="ar-SA"/>
        </w:rPr>
        <w:t xml:space="preserve">-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490CF9BB" w14:textId="77777777" w:rsidR="001A3125" w:rsidRPr="002C0ECF" w:rsidRDefault="001A3125" w:rsidP="001A3125">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07984E8C" w14:textId="77777777" w:rsidR="001A3125" w:rsidRPr="00603221" w:rsidRDefault="001A3125">
      <w:pPr>
        <w:rPr>
          <w:i/>
          <w:iCs/>
          <w:color w:val="5B9BD5"/>
          <w:spacing w:val="5"/>
          <w:kern w:val="1"/>
          <w:lang w:val="el-GR"/>
        </w:rPr>
      </w:pPr>
    </w:p>
    <w:p w14:paraId="4500152F" w14:textId="77777777" w:rsidR="008338F0" w:rsidRPr="004B37C4" w:rsidRDefault="003355E7" w:rsidP="004B37C4">
      <w:pPr>
        <w:pStyle w:val="1"/>
      </w:pPr>
      <w:bookmarkStart w:id="519" w:name="_Toc97194469"/>
      <w:bookmarkStart w:id="520" w:name="_Toc216443899"/>
      <w:r w:rsidRPr="004B37C4">
        <w:t>ΠΑΡΑΡΤΗΜΑΤΑ</w:t>
      </w:r>
      <w:bookmarkEnd w:id="519"/>
      <w:bookmarkEnd w:id="520"/>
    </w:p>
    <w:p w14:paraId="61BBAD26" w14:textId="77777777" w:rsidR="007638F3" w:rsidRPr="007638F3" w:rsidRDefault="007638F3" w:rsidP="007638F3">
      <w:pPr>
        <w:rPr>
          <w:lang w:val="en-US"/>
        </w:rPr>
      </w:pPr>
    </w:p>
    <w:p w14:paraId="6F351035" w14:textId="77777777" w:rsidR="007638F3" w:rsidRPr="007638F3" w:rsidRDefault="007638F3" w:rsidP="004B37C4">
      <w:pPr>
        <w:pStyle w:val="1"/>
        <w:pageBreakBefore w:val="0"/>
        <w:numPr>
          <w:ilvl w:val="0"/>
          <w:numId w:val="0"/>
        </w:numPr>
        <w:rPr>
          <w:lang w:val="el-GR"/>
        </w:rPr>
      </w:pPr>
      <w:bookmarkStart w:id="521" w:name="_Toc216443900"/>
      <w:bookmarkStart w:id="522" w:name="_Ref496625830"/>
      <w:bookmarkStart w:id="523" w:name="_Toc97194334"/>
      <w:bookmarkStart w:id="524" w:name="_Toc97194470"/>
      <w:bookmarkStart w:id="525" w:name="_Ref496625399"/>
      <w:r w:rsidRPr="007638F3">
        <w:rPr>
          <w:lang w:val="el-GR"/>
        </w:rPr>
        <w:t>ΠΑΡΑΡΤΗΜΑ Ι – Αναλυτική Περιγραφή Φυσικού και Οικονομικού Αντικειμένου της Σύμβασης</w:t>
      </w:r>
      <w:bookmarkEnd w:id="521"/>
      <w:r w:rsidRPr="007638F3">
        <w:rPr>
          <w:lang w:val="el-GR"/>
        </w:rPr>
        <w:t xml:space="preserve"> </w:t>
      </w:r>
    </w:p>
    <w:p w14:paraId="2A682A32" w14:textId="77777777" w:rsidR="00AB4424" w:rsidRPr="007638F3" w:rsidRDefault="00AB4424" w:rsidP="00AB4424">
      <w:pPr>
        <w:rPr>
          <w:lang w:val="el-GR"/>
        </w:rPr>
      </w:pPr>
    </w:p>
    <w:p w14:paraId="744AEE52" w14:textId="77777777" w:rsidR="00AB4424" w:rsidRPr="00A27242" w:rsidRDefault="00AB4424" w:rsidP="00AB4424">
      <w:pPr>
        <w:pStyle w:val="1"/>
        <w:pageBreakBefore w:val="0"/>
        <w:numPr>
          <w:ilvl w:val="0"/>
          <w:numId w:val="0"/>
        </w:numPr>
        <w:ind w:left="432" w:hanging="432"/>
        <w:rPr>
          <w:rFonts w:eastAsia="SimSun"/>
          <w:lang w:val="el-GR"/>
        </w:rPr>
      </w:pPr>
      <w:bookmarkStart w:id="526" w:name="_Toc209984784"/>
      <w:bookmarkStart w:id="527" w:name="_Toc216443901"/>
      <w:r w:rsidRPr="00A27242">
        <w:rPr>
          <w:rFonts w:eastAsia="SimSun"/>
          <w:lang w:val="el-GR"/>
        </w:rPr>
        <w:t>ΜΕΡΟΣ Α - ΠΕΡΙΓΡΑΦΗ ΦΥΣΙΚΟΥ ΑΝΤΙΚΕΙΜΕΝΟΥ ΤΗΣ ΣΥΜΒΑΣΗΣ</w:t>
      </w:r>
      <w:bookmarkEnd w:id="526"/>
      <w:bookmarkEnd w:id="527"/>
    </w:p>
    <w:p w14:paraId="7927997A" w14:textId="77777777" w:rsidR="00AB4424" w:rsidRPr="00AB4424" w:rsidRDefault="00AB4424" w:rsidP="00AB4424">
      <w:pPr>
        <w:rPr>
          <w:lang w:val="el-GR"/>
        </w:rPr>
      </w:pPr>
    </w:p>
    <w:p w14:paraId="4F36942B" w14:textId="77777777" w:rsidR="00C3218F" w:rsidRPr="00C3218F" w:rsidRDefault="00C3218F" w:rsidP="00B17F28">
      <w:pPr>
        <w:pStyle w:val="2"/>
        <w:rPr>
          <w:rFonts w:eastAsia="SimSun"/>
          <w:bCs/>
          <w:lang w:val="el-GR"/>
        </w:rPr>
      </w:pPr>
      <w:bookmarkStart w:id="528" w:name="_Toc209984785"/>
      <w:bookmarkStart w:id="529" w:name="_Toc216443902"/>
      <w:bookmarkEnd w:id="522"/>
      <w:bookmarkEnd w:id="523"/>
      <w:bookmarkEnd w:id="524"/>
      <w:bookmarkEnd w:id="525"/>
      <w:r w:rsidRPr="00C3218F">
        <w:rPr>
          <w:rFonts w:eastAsia="SimSun"/>
          <w:lang w:val="el-GR"/>
        </w:rPr>
        <w:t>Περιβάλλον του Έργου</w:t>
      </w:r>
      <w:bookmarkEnd w:id="528"/>
      <w:bookmarkEnd w:id="529"/>
      <w:r w:rsidRPr="00C3218F">
        <w:rPr>
          <w:rFonts w:eastAsia="SimSun"/>
          <w:lang w:val="el-GR"/>
        </w:rPr>
        <w:t xml:space="preserve"> </w:t>
      </w:r>
    </w:p>
    <w:p w14:paraId="7BDF1800" w14:textId="77777777" w:rsidR="00C3218F" w:rsidRPr="00B17F28" w:rsidRDefault="00C3218F" w:rsidP="00B17F28">
      <w:pPr>
        <w:pStyle w:val="3"/>
        <w:ind w:left="1276"/>
        <w:rPr>
          <w:lang w:val="el-GR"/>
        </w:rPr>
      </w:pPr>
      <w:bookmarkStart w:id="530" w:name="_Toc216443903"/>
      <w:r w:rsidRPr="00B17F28">
        <w:rPr>
          <w:lang w:val="el-GR"/>
        </w:rPr>
        <w:t>Εμπλεκόμενοι στην υλοποίηση της Σύμβασης</w:t>
      </w:r>
      <w:bookmarkEnd w:id="530"/>
    </w:p>
    <w:p w14:paraId="38A8A4C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C3218F" w:rsidRPr="00C3218F" w14:paraId="0FF5B896" w14:textId="77777777" w:rsidTr="00B17F28">
        <w:tc>
          <w:tcPr>
            <w:tcW w:w="3397" w:type="dxa"/>
            <w:vAlign w:val="center"/>
          </w:tcPr>
          <w:p w14:paraId="38C6F60F"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Φορέας Υλοποίησης</w:t>
            </w:r>
          </w:p>
        </w:tc>
        <w:tc>
          <w:tcPr>
            <w:tcW w:w="2530" w:type="dxa"/>
            <w:vAlign w:val="center"/>
          </w:tcPr>
          <w:p w14:paraId="43DA7005" w14:textId="77777777" w:rsidR="00C3218F" w:rsidRPr="00C3218F" w:rsidRDefault="00C3218F" w:rsidP="00D564A0">
            <w:pPr>
              <w:suppressAutoHyphens w:val="0"/>
              <w:autoSpaceDE w:val="0"/>
              <w:spacing w:before="120" w:after="0"/>
              <w:jc w:val="left"/>
              <w:rPr>
                <w:rFonts w:eastAsia="SimSun"/>
                <w:lang w:val="el-GR"/>
              </w:rPr>
            </w:pPr>
            <w:r w:rsidRPr="00C3218F">
              <w:rPr>
                <w:rFonts w:eastAsia="SimSun"/>
                <w:lang w:val="el-GR"/>
              </w:rPr>
              <w:t>Κοινωνία της Πληροφορίας Μ.Α.Ε</w:t>
            </w:r>
          </w:p>
        </w:tc>
        <w:tc>
          <w:tcPr>
            <w:tcW w:w="3928" w:type="dxa"/>
            <w:vAlign w:val="center"/>
          </w:tcPr>
          <w:p w14:paraId="2E08501A" w14:textId="77777777" w:rsidR="00C3218F" w:rsidRPr="00C3218F" w:rsidRDefault="00C3218F" w:rsidP="00C3218F">
            <w:pPr>
              <w:suppressAutoHyphens w:val="0"/>
              <w:autoSpaceDE w:val="0"/>
              <w:spacing w:before="120" w:after="0"/>
              <w:rPr>
                <w:rFonts w:eastAsia="SimSun"/>
                <w:lang w:val="el-GR"/>
              </w:rPr>
            </w:pPr>
            <w:hyperlink r:id="rId37" w:history="1">
              <w:r w:rsidRPr="00C3218F">
                <w:rPr>
                  <w:rStyle w:val="-"/>
                  <w:rFonts w:eastAsia="SimSun"/>
                </w:rPr>
                <w:t>www</w:t>
              </w:r>
              <w:r w:rsidRPr="00C3218F">
                <w:rPr>
                  <w:rStyle w:val="-"/>
                  <w:rFonts w:eastAsia="SimSun"/>
                  <w:lang w:val="el-GR"/>
                </w:rPr>
                <w:t>.</w:t>
              </w:r>
              <w:r w:rsidRPr="00C3218F">
                <w:rPr>
                  <w:rStyle w:val="-"/>
                  <w:rFonts w:eastAsia="SimSun"/>
                </w:rPr>
                <w:t>ktpae</w:t>
              </w:r>
              <w:r w:rsidRPr="00C3218F">
                <w:rPr>
                  <w:rStyle w:val="-"/>
                  <w:rFonts w:eastAsia="SimSun"/>
                  <w:lang w:val="el-GR"/>
                </w:rPr>
                <w:t>.</w:t>
              </w:r>
              <w:r w:rsidRPr="00C3218F">
                <w:rPr>
                  <w:rStyle w:val="-"/>
                  <w:rFonts w:eastAsia="SimSun"/>
                </w:rPr>
                <w:t>gr</w:t>
              </w:r>
            </w:hyperlink>
            <w:r w:rsidRPr="00C3218F">
              <w:rPr>
                <w:rFonts w:eastAsia="SimSun"/>
                <w:lang w:val="el-GR"/>
              </w:rPr>
              <w:t xml:space="preserve"> </w:t>
            </w:r>
          </w:p>
        </w:tc>
      </w:tr>
      <w:tr w:rsidR="00C3218F" w:rsidRPr="00C3218F" w14:paraId="1BA9FF7E" w14:textId="77777777" w:rsidTr="00B17F28">
        <w:tc>
          <w:tcPr>
            <w:tcW w:w="3397" w:type="dxa"/>
            <w:vAlign w:val="center"/>
          </w:tcPr>
          <w:p w14:paraId="60B6FC60"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Φορέας Χρηματοδότησης</w:t>
            </w:r>
          </w:p>
        </w:tc>
        <w:tc>
          <w:tcPr>
            <w:tcW w:w="2530" w:type="dxa"/>
            <w:vAlign w:val="center"/>
          </w:tcPr>
          <w:p w14:paraId="66FCDD51" w14:textId="77777777" w:rsidR="00C3218F" w:rsidRPr="00C3218F" w:rsidRDefault="00C3218F" w:rsidP="00D564A0">
            <w:pPr>
              <w:suppressAutoHyphens w:val="0"/>
              <w:autoSpaceDE w:val="0"/>
              <w:spacing w:before="120" w:after="0"/>
              <w:jc w:val="left"/>
              <w:rPr>
                <w:rFonts w:eastAsia="SimSun"/>
                <w:lang w:val="el-GR"/>
              </w:rPr>
            </w:pPr>
            <w:r w:rsidRPr="00C3218F">
              <w:rPr>
                <w:rFonts w:eastAsia="SimSun"/>
                <w:lang w:val="el-GR"/>
              </w:rPr>
              <w:t>Υπουργείο Ψηφιακής Διακυβέρνησης</w:t>
            </w:r>
          </w:p>
        </w:tc>
        <w:tc>
          <w:tcPr>
            <w:tcW w:w="3928" w:type="dxa"/>
            <w:vAlign w:val="center"/>
          </w:tcPr>
          <w:p w14:paraId="0DC36297" w14:textId="77777777" w:rsidR="00C3218F" w:rsidRPr="00C3218F" w:rsidRDefault="00C3218F" w:rsidP="00C3218F">
            <w:pPr>
              <w:suppressAutoHyphens w:val="0"/>
              <w:autoSpaceDE w:val="0"/>
              <w:spacing w:before="120" w:after="0"/>
              <w:rPr>
                <w:rFonts w:eastAsia="SimSun"/>
                <w:u w:val="single"/>
                <w:lang w:val="el-GR"/>
              </w:rPr>
            </w:pPr>
            <w:hyperlink r:id="rId38" w:history="1">
              <w:r w:rsidRPr="00C3218F">
                <w:rPr>
                  <w:rStyle w:val="-"/>
                  <w:rFonts w:eastAsia="SimSun"/>
                  <w:lang w:val="el-GR"/>
                </w:rPr>
                <w:t>www.</w:t>
              </w:r>
              <w:r w:rsidRPr="00C3218F">
                <w:rPr>
                  <w:rStyle w:val="-"/>
                  <w:rFonts w:eastAsia="SimSun"/>
                </w:rPr>
                <w:t>mindigital</w:t>
              </w:r>
              <w:r w:rsidRPr="00C3218F">
                <w:rPr>
                  <w:rStyle w:val="-"/>
                  <w:rFonts w:eastAsia="SimSun"/>
                  <w:lang w:val="el-GR"/>
                </w:rPr>
                <w:t>.gr</w:t>
              </w:r>
            </w:hyperlink>
          </w:p>
        </w:tc>
      </w:tr>
      <w:tr w:rsidR="00C3218F" w:rsidRPr="00C3218F" w14:paraId="6FF4BC97" w14:textId="77777777" w:rsidTr="00B17F28">
        <w:tc>
          <w:tcPr>
            <w:tcW w:w="3397" w:type="dxa"/>
            <w:vAlign w:val="center"/>
          </w:tcPr>
          <w:p w14:paraId="63BB46EF"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Κύριος του Έργου</w:t>
            </w:r>
          </w:p>
        </w:tc>
        <w:tc>
          <w:tcPr>
            <w:tcW w:w="2530" w:type="dxa"/>
            <w:vAlign w:val="center"/>
          </w:tcPr>
          <w:p w14:paraId="229D2793" w14:textId="77777777" w:rsidR="00C3218F" w:rsidRPr="00C3218F" w:rsidRDefault="00C3218F" w:rsidP="00D564A0">
            <w:pPr>
              <w:suppressAutoHyphens w:val="0"/>
              <w:autoSpaceDE w:val="0"/>
              <w:spacing w:before="120" w:after="0"/>
              <w:jc w:val="left"/>
              <w:rPr>
                <w:rFonts w:eastAsia="SimSun"/>
                <w:lang w:val="el-GR"/>
              </w:rPr>
            </w:pPr>
            <w:r w:rsidRPr="00C3218F">
              <w:rPr>
                <w:rFonts w:eastAsia="SimSun"/>
                <w:lang w:val="el-GR"/>
              </w:rPr>
              <w:t xml:space="preserve">Οδικές Συγκοινωνίες Α.Ε.  </w:t>
            </w:r>
          </w:p>
        </w:tc>
        <w:tc>
          <w:tcPr>
            <w:tcW w:w="3928" w:type="dxa"/>
          </w:tcPr>
          <w:p w14:paraId="020409B3" w14:textId="77777777" w:rsidR="00C3218F" w:rsidRPr="00C3218F" w:rsidRDefault="00C3218F" w:rsidP="00C3218F">
            <w:pPr>
              <w:suppressAutoHyphens w:val="0"/>
              <w:autoSpaceDE w:val="0"/>
              <w:spacing w:before="120" w:after="0"/>
              <w:rPr>
                <w:rFonts w:eastAsia="SimSun"/>
                <w:lang w:val="el-GR"/>
              </w:rPr>
            </w:pPr>
            <w:hyperlink r:id="rId39" w:history="1">
              <w:r w:rsidRPr="00C3218F">
                <w:rPr>
                  <w:rStyle w:val="-"/>
                  <w:rFonts w:eastAsia="SimSun"/>
                </w:rPr>
                <w:t>www</w:t>
              </w:r>
              <w:r w:rsidRPr="00C3218F">
                <w:rPr>
                  <w:rStyle w:val="-"/>
                  <w:rFonts w:eastAsia="SimSun"/>
                  <w:lang w:val="el-GR"/>
                </w:rPr>
                <w:t>.</w:t>
              </w:r>
              <w:r w:rsidRPr="00C3218F">
                <w:rPr>
                  <w:rStyle w:val="-"/>
                  <w:rFonts w:eastAsia="SimSun"/>
                </w:rPr>
                <w:t>osy</w:t>
              </w:r>
              <w:r w:rsidRPr="00C3218F">
                <w:rPr>
                  <w:rStyle w:val="-"/>
                  <w:rFonts w:eastAsia="SimSun"/>
                  <w:lang w:val="el-GR"/>
                </w:rPr>
                <w:t>.</w:t>
              </w:r>
              <w:r w:rsidRPr="00C3218F">
                <w:rPr>
                  <w:rStyle w:val="-"/>
                  <w:rFonts w:eastAsia="SimSun"/>
                </w:rPr>
                <w:t>gr</w:t>
              </w:r>
            </w:hyperlink>
            <w:r w:rsidRPr="00C3218F">
              <w:rPr>
                <w:rFonts w:eastAsia="SimSun"/>
                <w:lang w:val="el-GR"/>
              </w:rPr>
              <w:t xml:space="preserve"> </w:t>
            </w:r>
          </w:p>
        </w:tc>
      </w:tr>
      <w:tr w:rsidR="00C3218F" w:rsidRPr="00C3218F" w14:paraId="6518EC04" w14:textId="77777777" w:rsidTr="00B17F28">
        <w:tc>
          <w:tcPr>
            <w:tcW w:w="3397" w:type="dxa"/>
            <w:vAlign w:val="center"/>
          </w:tcPr>
          <w:p w14:paraId="1AF3DF4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Φορέας Λειτουργίας του Έργου</w:t>
            </w:r>
          </w:p>
        </w:tc>
        <w:tc>
          <w:tcPr>
            <w:tcW w:w="2530" w:type="dxa"/>
            <w:vAlign w:val="center"/>
          </w:tcPr>
          <w:p w14:paraId="18C958EC" w14:textId="77777777" w:rsidR="00C3218F" w:rsidRPr="00C3218F" w:rsidRDefault="00C3218F" w:rsidP="00D564A0">
            <w:pPr>
              <w:suppressAutoHyphens w:val="0"/>
              <w:autoSpaceDE w:val="0"/>
              <w:spacing w:before="120" w:after="0"/>
              <w:jc w:val="left"/>
              <w:rPr>
                <w:rFonts w:eastAsia="SimSun"/>
                <w:lang w:val="el-GR"/>
              </w:rPr>
            </w:pPr>
            <w:r w:rsidRPr="00C3218F">
              <w:rPr>
                <w:rFonts w:eastAsia="SimSun"/>
                <w:lang w:val="el-GR"/>
              </w:rPr>
              <w:t xml:space="preserve">Οδικές Συγκοινωνίες Α.Ε.  </w:t>
            </w:r>
          </w:p>
        </w:tc>
        <w:tc>
          <w:tcPr>
            <w:tcW w:w="3928" w:type="dxa"/>
          </w:tcPr>
          <w:p w14:paraId="7F651D10" w14:textId="77777777" w:rsidR="00C3218F" w:rsidRPr="00C3218F" w:rsidRDefault="00C3218F" w:rsidP="00C3218F">
            <w:pPr>
              <w:suppressAutoHyphens w:val="0"/>
              <w:autoSpaceDE w:val="0"/>
              <w:spacing w:before="120" w:after="0"/>
              <w:rPr>
                <w:rFonts w:eastAsia="SimSun"/>
                <w:lang w:val="el-GR"/>
              </w:rPr>
            </w:pPr>
            <w:hyperlink r:id="rId40" w:history="1">
              <w:r w:rsidRPr="00C3218F">
                <w:rPr>
                  <w:rStyle w:val="-"/>
                  <w:rFonts w:eastAsia="SimSun"/>
                </w:rPr>
                <w:t>www</w:t>
              </w:r>
              <w:r w:rsidRPr="00C3218F">
                <w:rPr>
                  <w:rStyle w:val="-"/>
                  <w:rFonts w:eastAsia="SimSun"/>
                  <w:lang w:val="el-GR"/>
                </w:rPr>
                <w:t>.</w:t>
              </w:r>
              <w:r w:rsidRPr="00C3218F">
                <w:rPr>
                  <w:rStyle w:val="-"/>
                  <w:rFonts w:eastAsia="SimSun"/>
                </w:rPr>
                <w:t>osy</w:t>
              </w:r>
              <w:r w:rsidRPr="00C3218F">
                <w:rPr>
                  <w:rStyle w:val="-"/>
                  <w:rFonts w:eastAsia="SimSun"/>
                  <w:lang w:val="el-GR"/>
                </w:rPr>
                <w:t>.</w:t>
              </w:r>
              <w:r w:rsidRPr="00C3218F">
                <w:rPr>
                  <w:rStyle w:val="-"/>
                  <w:rFonts w:eastAsia="SimSun"/>
                </w:rPr>
                <w:t>gr</w:t>
              </w:r>
            </w:hyperlink>
            <w:r w:rsidRPr="00C3218F">
              <w:rPr>
                <w:rFonts w:eastAsia="SimSun"/>
                <w:lang w:val="el-GR"/>
              </w:rPr>
              <w:t xml:space="preserve"> </w:t>
            </w:r>
          </w:p>
        </w:tc>
      </w:tr>
    </w:tbl>
    <w:p w14:paraId="08234360" w14:textId="77777777" w:rsidR="00C3218F" w:rsidRPr="00C3218F" w:rsidRDefault="00C3218F" w:rsidP="00C3218F">
      <w:pPr>
        <w:suppressAutoHyphens w:val="0"/>
        <w:autoSpaceDE w:val="0"/>
        <w:spacing w:before="120" w:after="0"/>
        <w:rPr>
          <w:rFonts w:eastAsia="SimSun"/>
          <w:lang w:val="el-GR"/>
        </w:rPr>
      </w:pPr>
    </w:p>
    <w:p w14:paraId="4BDC7F42" w14:textId="77777777" w:rsidR="00C3218F" w:rsidRPr="00B17F28" w:rsidRDefault="00C3218F" w:rsidP="00B17F28">
      <w:pPr>
        <w:pStyle w:val="3"/>
        <w:ind w:left="1276"/>
        <w:rPr>
          <w:lang w:val="el-GR"/>
        </w:rPr>
      </w:pPr>
      <w:bookmarkStart w:id="531" w:name="_Toc216443904"/>
      <w:r w:rsidRPr="00B17F28">
        <w:rPr>
          <w:lang w:val="el-GR"/>
        </w:rPr>
        <w:t>Φορέας Υλοποίησης – Αναθέτουσα Αρχή</w:t>
      </w:r>
      <w:bookmarkEnd w:id="531"/>
      <w:r w:rsidRPr="00B17F28">
        <w:rPr>
          <w:lang w:val="el-GR"/>
        </w:rPr>
        <w:t xml:space="preserve"> </w:t>
      </w:r>
    </w:p>
    <w:p w14:paraId="650AE875" w14:textId="3B0AD190"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«Κοινωνία της Πληροφορίας </w:t>
      </w:r>
      <w:r w:rsidR="00024209">
        <w:rPr>
          <w:rFonts w:eastAsia="SimSun"/>
          <w:lang w:val="el-GR"/>
        </w:rPr>
        <w:t>Μ.</w:t>
      </w:r>
      <w:r w:rsidRPr="00C3218F">
        <w:rPr>
          <w:rFonts w:eastAsia="SimSun"/>
          <w:lang w:val="el-GR"/>
        </w:rPr>
        <w:t>Α.Ε.», είναι εταιρεία η οποία λειτουργεί χάριν του δημοσίου συμφέροντος και έχει ως κύρια αποστολή την ανάπτυξη δράσεων και την υποστήριξη αρμοδίων φορέων για τη βελτίωση της διοικητικής ικανότητας της δημόσιας διοίκησης, την εκτέλεση και διαχείριση έργων στους τομείς της πληροφορικής, ηλεκτρονικών επικοινωνιών και νέων τεχνολογιών για τη δημόσια διοίκηση, την εκτέλεση δράσεων κρατικών ενισχύσεων και τη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και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Δημοσιας Διοίκησης της χώρας.</w:t>
      </w:r>
    </w:p>
    <w:p w14:paraId="6E84B66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Εταιρεία λειτουργεί με τους κανόνες της ιδιωτικής οικονομίας του N. 3429/2005, στο πλαίσιο των διατάξεων του N. 3614/2007 (ΦΕΚ 267/Α), του Ν.4314/2014, Άρθρο 59, παρ. 17  και του καταστατικού της όπως ισχύει (ΦΕΚ Β/343/07.02.2020) και εποπτεύεται από το Υπουργείο Ψηφιακής Διακυβέρνησης.</w:t>
      </w:r>
    </w:p>
    <w:p w14:paraId="74568ED1"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Σκοπός της εταιρείας είναι:</w:t>
      </w:r>
    </w:p>
    <w:p w14:paraId="37B1DC71"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D629FE9"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B9D84B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4F91681"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2E12B4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3462986"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55B3AE4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931C743"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5B63DA4"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2B67906D"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3F1C62E4"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F0A8EA2" w14:textId="77777777" w:rsidR="00C3218F" w:rsidRPr="00C3218F" w:rsidRDefault="00C3218F" w:rsidP="00C3218F">
      <w:pPr>
        <w:suppressAutoHyphens w:val="0"/>
        <w:autoSpaceDE w:val="0"/>
        <w:spacing w:before="120" w:after="0"/>
        <w:rPr>
          <w:rFonts w:eastAsia="SimSun"/>
          <w:lang w:val="el-GR"/>
        </w:rPr>
      </w:pPr>
    </w:p>
    <w:p w14:paraId="130EB379" w14:textId="77777777" w:rsidR="00C3218F" w:rsidRPr="00B17F28" w:rsidRDefault="00C3218F" w:rsidP="00B17F28">
      <w:pPr>
        <w:pStyle w:val="3"/>
        <w:ind w:left="1276"/>
        <w:rPr>
          <w:lang w:val="el-GR"/>
        </w:rPr>
      </w:pPr>
      <w:bookmarkStart w:id="532" w:name="_Toc216443905"/>
      <w:r w:rsidRPr="00B17F28">
        <w:rPr>
          <w:lang w:val="el-GR"/>
        </w:rPr>
        <w:t>Φορέας Χρηματοδότησης</w:t>
      </w:r>
      <w:bookmarkEnd w:id="532"/>
      <w:r w:rsidRPr="00B17F28">
        <w:rPr>
          <w:lang w:val="el-GR"/>
        </w:rPr>
        <w:t xml:space="preserve"> </w:t>
      </w:r>
    </w:p>
    <w:p w14:paraId="3607DB89"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Φορέας χρηματοδότησης του έργου είναι το Υπουργείο Ψηφιακής Διακυβέρνησης.</w:t>
      </w:r>
    </w:p>
    <w:p w14:paraId="667DE18C" w14:textId="77777777" w:rsidR="00C3218F" w:rsidRPr="00C3218F" w:rsidRDefault="00C3218F" w:rsidP="00C3218F">
      <w:pPr>
        <w:suppressAutoHyphens w:val="0"/>
        <w:autoSpaceDE w:val="0"/>
        <w:spacing w:before="120" w:after="0"/>
        <w:rPr>
          <w:rFonts w:eastAsia="SimSun"/>
          <w:lang w:val="el-GR"/>
        </w:rPr>
      </w:pPr>
    </w:p>
    <w:p w14:paraId="06429C58" w14:textId="77777777" w:rsidR="00C3218F" w:rsidRPr="00B17F28" w:rsidRDefault="00C3218F" w:rsidP="00B17F28">
      <w:pPr>
        <w:pStyle w:val="3"/>
        <w:ind w:left="1276"/>
        <w:rPr>
          <w:lang w:val="el-GR"/>
        </w:rPr>
      </w:pPr>
      <w:bookmarkStart w:id="533" w:name="_Toc216443906"/>
      <w:r w:rsidRPr="00B17F28">
        <w:rPr>
          <w:lang w:val="el-GR"/>
        </w:rPr>
        <w:t>Κύριος του Έργου – Φορέας Λειτουργίας</w:t>
      </w:r>
      <w:bookmarkEnd w:id="533"/>
    </w:p>
    <w:p w14:paraId="44747F56" w14:textId="77777777" w:rsidR="00C3218F" w:rsidRPr="00C3218F" w:rsidRDefault="00C3218F" w:rsidP="00C3218F">
      <w:pPr>
        <w:suppressAutoHyphens w:val="0"/>
        <w:autoSpaceDE w:val="0"/>
        <w:spacing w:before="120" w:after="0"/>
        <w:rPr>
          <w:rFonts w:eastAsia="SimSun"/>
          <w:b/>
          <w:bCs/>
          <w:lang w:val="el-GR"/>
        </w:rPr>
      </w:pPr>
      <w:r w:rsidRPr="00C3218F">
        <w:rPr>
          <w:rFonts w:eastAsia="SimSun"/>
          <w:b/>
          <w:bCs/>
          <w:lang w:val="el-GR"/>
        </w:rPr>
        <w:t>Ι. Προφίλ της Ο.ΣΥ. Α.Ε.</w:t>
      </w:r>
    </w:p>
    <w:p w14:paraId="4445D5E4"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Ανώνυμη Εταιρεία με την επωνυμία «ΟΔΙΚΕΣ ΣΥΓΚΟΙΝΩΝΙΕΣ ΑΝΩΝΥΜΗ ΕΤΑΙΡΕΙΑ» και το διακριτικό τίτλο «Ο.ΣΥ. Α.Ε.» συστάθηκε κατ’ εφαρμογή των διατάξεων του Ν. 3920/2011 (Φ.Ε.Κ. 33/Β/03.03.2011) «Εξυγίανση, αναδιάρθρωση και ανάπτυξη των αστικών συγκοινωνιών Περιφέρειας Αττικής και άλλες διατάξεις» και της υπ’ αριθ. 28738/2638/10-06-2011 Κοινής Υπουργικής Απόφασης των Υπουργών Οικονομικών – Υποδομών, Μεταφορών και Δικτύων (Φ.Ε.Κ. 1454/Β/17-06-2011), όπου και συγχωνεύθηκαν οι εταιρείες Ε.ΘΕ.Λ. Α.Ε. και Η.Λ.Π.Α.Π. Α.Ε. με απορρόφηση της τελευταίας από την πρώτη. Με τη συντέλεση της συγχώνευσης, η Ε.ΘΕ.Λ. Α.Ε. μετονομάστηκε σε «ΟΔΙΚΕΣ ΣΥΓΚΟΙΝΩΝΙΕΣ ΑΝΩΝΥΜΗ ΕΤΑΙΡΕΙΑ» («Ο.ΣΥ. Α.Ε.»). Σύμφωνα με την απόφαση της από 01/08/2011 Γενικής Συνέλευσης των Μετόχων της Ο.ΣΥ. Α.Ε. αποφασίστηκε το τροποποιημένο Καταστατικό της Εταιρείας, το οποίο καταχωρίστηκε στο Μητρώο Ανωνύμων Εταιρειών και δημοσιεύτηκε στο Φ.Ε.Κ. 11787/ΑΕ-ΕΠΕ/08.11.2011. Σε περίπτωση συναλλαγής της Εταιρείας με πρόσωπα της αλλοδαπής, η εταιρική επωνυμία, σε πιστή μετάφραση σε ξένη γλώσσα, χρησιμοποιείται με το διακριτικό τίτλο «ROAD TRANSPORT S.A.». </w:t>
      </w:r>
    </w:p>
    <w:p w14:paraId="462B68E4"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Εταιρεία αποτελεί νομικό πρόσωπο ιδιωτικού δικαίου, που υπηρετεί σκοπούς κοινής ωφέλειας, υπάγεται στην κατηγορία των οργανισμών και επιχειρήσεων του ευρύτερου δημόσιου τομέα και λειτουργεί με βάση τους κανόνες της ιδιωτικής οικονομίας. Ως Εταιρεία Παροχής Συγκοινωνιακού Έργου (Ε.Π.Σ.Ε.), συντονίζεται και ελέγχεται από τον Οργανισμό Αστικών Συγκοινωνιών Αθήνας (Ο.Α.Σ.Α. Α.Ε.), ο οποίος είναι και ο μοναδικός μέτοχος αυτής, υπό την εποπτεία του Υπουργείου Υποδομών και Μεταφορών.</w:t>
      </w:r>
    </w:p>
    <w:p w14:paraId="0A63BD3C" w14:textId="77777777" w:rsidR="00C3218F" w:rsidRPr="00C3218F" w:rsidRDefault="00C3218F" w:rsidP="00C3218F">
      <w:pPr>
        <w:suppressAutoHyphens w:val="0"/>
        <w:autoSpaceDE w:val="0"/>
        <w:spacing w:before="120" w:after="0"/>
        <w:rPr>
          <w:rFonts w:eastAsia="SimSun"/>
          <w:b/>
          <w:bCs/>
          <w:lang w:val="el-GR"/>
        </w:rPr>
      </w:pPr>
      <w:bookmarkStart w:id="534" w:name="_Toc209346253"/>
      <w:r w:rsidRPr="00C3218F">
        <w:rPr>
          <w:rFonts w:eastAsia="SimSun"/>
          <w:b/>
          <w:bCs/>
          <w:lang w:val="el-GR"/>
        </w:rPr>
        <w:t>ΙΙ. Σκοπός της Ο.ΣΥ. Α.Ε.</w:t>
      </w:r>
      <w:bookmarkEnd w:id="534"/>
    </w:p>
    <w:p w14:paraId="2F5F686F"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Ο.ΣΥ. Α.Ε. έχει ως σκοπό την εκτέλεση και εκμετάλλευση του συγκοινωνιακού έργου με αρμοδιότητα εκτέλεσης του δημόσιου συγκοινωνιακού έργου με επίγεια οδικά μέσα, μέσα στα όρια της Περιφέρειας Αττικής, όπως αυτή ορίζεται στο ν. 3852/2010, εκτός από τις νήσους. Για την επίτευξη του παραπάνω σκοπού η Εταιρεία μπορεί: </w:t>
      </w:r>
    </w:p>
    <w:p w14:paraId="7A3648A8"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προμηθεύεται, να μισθώνει ή να χρησιδανείζεται τις αναγκαίες εγκαταστάσεις (αμαξοστάσια, συνεργεία κ.λπ.) και το προς εκμετάλλευση απαιτούμενο τροχαίο υλικό, καθώς και να προβαίνει στη δημιουργία των απαραίτητων εγκαταστάσεων συντήρησης, επισκευών και εν γένει υποστήριξης αυτού, για την εξυπηρέτηση των συγκοινωνιακών αναγκών στα όρια της Περιφέρειας Αττικής. </w:t>
      </w:r>
    </w:p>
    <w:p w14:paraId="0F8E492C"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συμμετέχει σε οποιαδήποτε επιχείρηση με όμοιο ή παρεμφερή σκοπό, οποιουδήποτε εταιρικού τύπου. </w:t>
      </w:r>
    </w:p>
    <w:p w14:paraId="6099E570"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συνεργάζεται με οποιοδήποτε φυσικό ή νομικό πρόσωπο με οποιοδήποτε τρόπο. </w:t>
      </w:r>
    </w:p>
    <w:p w14:paraId="0B03EC55"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ιδρύει υποκαταστήματα ή πρακτορεία ή γραφεία οπουδήποτε. </w:t>
      </w:r>
    </w:p>
    <w:p w14:paraId="308E28E9"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αντιπροσωπεύει οποιαδήποτε επιχείρηση ημεδαπή ή αλλοδαπή με όμοιο ή με παρεμφερή σκοπό. </w:t>
      </w:r>
    </w:p>
    <w:p w14:paraId="58C436AE"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εκτελεί τα προγραμματισμένα δρομολόγια που καθορίζει ο Ο.Α.Σ.Α. </w:t>
      </w:r>
    </w:p>
    <w:p w14:paraId="7A728859"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προμηθεύεται ανταλλακτικά και υλικά για τη συντήρηση και επισκευή λεωφορείων. </w:t>
      </w:r>
    </w:p>
    <w:p w14:paraId="16E5C80E"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κατασκευάζει σταθμούς μετεπιβίβασης σύμφωνα με το σχεδιασμό του Ο.Α.Σ.Α. </w:t>
      </w:r>
    </w:p>
    <w:p w14:paraId="08386F2C"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διαθέτει με οποιονδήποτε τρόπο τους χώρους των λεωφορείων και των εν γένει εγκαταστάσεων της σε τρίτους για διαφημιστική εκμετάλλευση. </w:t>
      </w:r>
    </w:p>
    <w:p w14:paraId="780D934B"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εκμισθώνει σε τρίτους, φυσικά ή νομικά πρόσωπα, Δήμους και Οργανισμούς, λεωφορεία με ή χωρίς τον οδηγό τους για την πραγματοποίηση ειδικών δρομολογίων για την εξυπηρέτηση ειδικών αναγκών τους. </w:t>
      </w:r>
    </w:p>
    <w:p w14:paraId="3BD899CF"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εισηγείται στον Ο.Α.Σ.Α. αναπτυξιακά και επενδυτικά προγράμματα για το συγκοινωνιακό τομέα που αναλαμβάνει. </w:t>
      </w:r>
    </w:p>
    <w:p w14:paraId="7F9173E3"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μεριμνά για κάθε δραστηριότητα που θα τείνει προς την επίτευξη του παραπάνω σκοπού. </w:t>
      </w:r>
    </w:p>
    <w:p w14:paraId="0A17B591"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ασκεί εργασίες Συνεργείου επισκευής και ελέγχου του τροχαίου υλικού της. Σταθμούς αυτοκινήτων και Σταθμούς ανεφοδιασμού των αυτοκινήτων με καύσιμα και λιπαντικά. </w:t>
      </w:r>
    </w:p>
    <w:p w14:paraId="4A9D36F2"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παρέχει υπηρεσίες συντηρήσεων, επισκευών και μηχανολογικών ελέγχων επί παντός είδους οχημάτων των Δημοσίων Οργανισμών, Δήμων και Φορέων του Δημοσίου, ή και ιδιωτών − φυσικών ή νομικών προσώπων − έναντι προκαθοριζόμενων αμοιβών. </w:t>
      </w:r>
    </w:p>
    <w:p w14:paraId="0C51AF65"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ιδρύει και να εγκαθιστά σε χώρους των ακινήτων της, των Αμαξοστασίων της, ή των συνεργείων αυτοκινήτων της, Επιχειρήσεις Κέντρων Τεχνικού Ελέγχου Οχημάτων (Κ.Τ.Ε.Ο.), επί παντός είδους οχημάτων, Φορέων του Δημοσίου ή Ιδιωτικού Δικαίου, φυσικών ή νομικών προσώπων. </w:t>
      </w:r>
    </w:p>
    <w:p w14:paraId="34C26220"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Να συνάπτει συμβάσεις εκμίσθωσης ακινήτων της, του όλου ή τμήματος τούτων για επιτρεπόμενες χρήσεις και κατόπιν διατυπώσεων σύμφωνα με τις κείμενες και ισχύουσες διατάξεις περί εκμισθώσεων ακινήτων του Δημοσίου. </w:t>
      </w:r>
    </w:p>
    <w:p w14:paraId="203B3474"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Να εγκαθιστά επί των ακινήτων της συστήματα και παρακολουθήματα μηχανημάτων εκμετάλλευσης ανανεώσιμων πηγών ενέργειας, ιδρύουσα ανάλογα και αντίστοιχα πάρκα φωτοβολταϊκών ή αιολικών συστημάτων, κατόπιν έκδοσης αδειών, προς εξυπηρέτηση των ηλεκτροκινούμενων οχημάτων της ή οποιασδήποτε περαιτέρω εκμετάλλευσης.</w:t>
      </w:r>
    </w:p>
    <w:p w14:paraId="1A57FCEA" w14:textId="77777777" w:rsidR="00C3218F" w:rsidRPr="00C3218F" w:rsidRDefault="00C3218F" w:rsidP="00C3218F">
      <w:pPr>
        <w:suppressAutoHyphens w:val="0"/>
        <w:autoSpaceDE w:val="0"/>
        <w:spacing w:before="120" w:after="0"/>
        <w:rPr>
          <w:rFonts w:eastAsia="SimSun"/>
          <w:b/>
          <w:bCs/>
          <w:lang w:val="el-GR"/>
        </w:rPr>
      </w:pPr>
      <w:bookmarkStart w:id="535" w:name="_Toc209346254"/>
      <w:r w:rsidRPr="00C3218F">
        <w:rPr>
          <w:rFonts w:eastAsia="SimSun"/>
          <w:b/>
          <w:bCs/>
          <w:lang w:val="el-GR"/>
        </w:rPr>
        <w:t>ΙΙΙ. Αρμοδιότητες της Ο.ΣΥ. Α.Ε.</w:t>
      </w:r>
      <w:bookmarkEnd w:id="535"/>
    </w:p>
    <w:p w14:paraId="3C8E6E61"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Στις αρμοδιότητες της Εταιρείας, κατ’ εφαρμογή της παραγράφου 2 του άρθρου 5 του Νόμου 3920/2011, περιλαμβάνονται: </w:t>
      </w:r>
    </w:p>
    <w:p w14:paraId="3F2D631E"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Η εκτέλεση του συγκοινωνιακού έργου σύμφωνα με το σχεδιασμό και την κατανομή αυτού από τον Ο.Α.Σ.Α. </w:t>
      </w:r>
    </w:p>
    <w:p w14:paraId="4B40549C"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Η κατάρτιση των Επιχειρησιακών Σχεδίων και η υποβολή τους για έγκριση στον Ο.Α.Σ.Α. Α.Ε.</w:t>
      </w:r>
    </w:p>
    <w:p w14:paraId="7DFAAEEC"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Η μελέτη, επίλυση και γενικά αντιμετώπιση κάθε προβλήματος σχετικού με την εκτέλεση του συγκοινωνιακού έργου. </w:t>
      </w:r>
    </w:p>
    <w:p w14:paraId="1515942A"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Η υποβολή προτάσεων προς τον Ο.Α.Σ.Α. Α.Ε. για τη βελτίωση του προσφερόμενου συγκοινωνιακού έργου και η επίλυση γενικότερων προβλημάτων συγκοινωνιακής πολιτικής. </w:t>
      </w:r>
    </w:p>
    <w:p w14:paraId="77E1CF9E"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 xml:space="preserve">Η μελέτη, προμήθεια, συντήρηση, επισκευή, χρησιμοποίηση και αξιοποίηση του τροχαίου και λοιπού υλικού. </w:t>
      </w:r>
    </w:p>
    <w:p w14:paraId="2CE6E1BA" w14:textId="77777777" w:rsidR="00C3218F" w:rsidRPr="00C3218F" w:rsidRDefault="00C3218F" w:rsidP="00EB3FFF">
      <w:pPr>
        <w:numPr>
          <w:ilvl w:val="0"/>
          <w:numId w:val="44"/>
        </w:numPr>
        <w:suppressAutoHyphens w:val="0"/>
        <w:autoSpaceDE w:val="0"/>
        <w:spacing w:before="120" w:after="0"/>
        <w:rPr>
          <w:rFonts w:eastAsia="SimSun"/>
          <w:lang w:val="el-GR"/>
        </w:rPr>
      </w:pPr>
      <w:r w:rsidRPr="00C3218F">
        <w:rPr>
          <w:rFonts w:eastAsia="SimSun"/>
          <w:lang w:val="el-GR"/>
        </w:rPr>
        <w:t>Η αξιοποίηση και εκμετάλλευση των περιουσιακών στοιχείων της.</w:t>
      </w:r>
    </w:p>
    <w:p w14:paraId="306E63D4" w14:textId="77777777" w:rsidR="00C3218F" w:rsidRPr="00B17F28" w:rsidRDefault="00C3218F" w:rsidP="00B17F28">
      <w:pPr>
        <w:pStyle w:val="3"/>
        <w:ind w:left="1276"/>
        <w:rPr>
          <w:lang w:val="el-GR"/>
        </w:rPr>
      </w:pPr>
      <w:bookmarkStart w:id="536" w:name="_Toc216443907"/>
      <w:r w:rsidRPr="00B17F28">
        <w:rPr>
          <w:lang w:val="el-GR"/>
        </w:rPr>
        <w:t>Υφιστάμενη κατάσταση-υποδομές</w:t>
      </w:r>
      <w:bookmarkEnd w:id="536"/>
      <w:r w:rsidRPr="00B17F28">
        <w:rPr>
          <w:lang w:val="el-GR"/>
        </w:rPr>
        <w:t xml:space="preserve"> </w:t>
      </w:r>
    </w:p>
    <w:p w14:paraId="15F88BE4" w14:textId="77777777" w:rsidR="00C3218F" w:rsidRPr="00C3218F" w:rsidRDefault="00C3218F" w:rsidP="00C3218F">
      <w:pPr>
        <w:suppressAutoHyphens w:val="0"/>
        <w:autoSpaceDE w:val="0"/>
        <w:spacing w:before="120" w:after="0"/>
        <w:rPr>
          <w:rFonts w:eastAsia="SimSun"/>
          <w:lang w:val="el-GR"/>
        </w:rPr>
      </w:pPr>
      <w:bookmarkStart w:id="537" w:name="_Toc209984786"/>
      <w:r w:rsidRPr="00C3218F">
        <w:rPr>
          <w:rFonts w:eastAsia="SimSun"/>
          <w:lang w:val="el-GR"/>
        </w:rPr>
        <w:t>Με στόχο την πληρέστερη κατανόηση της υφιστάμενης κατάστασης της αναθέτουσας αρχής, παρατίθενται κατωτέρω συγκεντρωτικές πληροφορίες αναφορικά με την υφιστάμενη τεχνική και λειτουργική υποδομή, προκειμένου οι υποψήφιοι Ανάδοχοι να δύνανται να προβούν σε ορθότερη εκτίμηση και διαστασιολόγηση του αντικειμένου του παρόντος έργου:</w:t>
      </w:r>
    </w:p>
    <w:p w14:paraId="7B1B756D" w14:textId="77777777" w:rsidR="00C3218F" w:rsidRPr="00C3218F" w:rsidRDefault="00C3218F" w:rsidP="00EB3FFF">
      <w:pPr>
        <w:numPr>
          <w:ilvl w:val="0"/>
          <w:numId w:val="42"/>
        </w:numPr>
        <w:suppressAutoHyphens w:val="0"/>
        <w:autoSpaceDE w:val="0"/>
        <w:spacing w:before="120" w:after="0"/>
        <w:rPr>
          <w:rFonts w:eastAsia="SimSun"/>
        </w:rPr>
      </w:pPr>
      <w:r w:rsidRPr="00C3218F">
        <w:rPr>
          <w:rFonts w:eastAsia="SimSun"/>
          <w:b/>
        </w:rPr>
        <w:t>Χρήστες και Τερματικά:</w:t>
      </w:r>
    </w:p>
    <w:p w14:paraId="6774E15D"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Υπάρχουν εξακόσιοι ογδόντα (680) χρήστες και οκτακόσιες εβδομήντα (870) τερματικές συσκευές (</w:t>
      </w:r>
      <w:r w:rsidRPr="00C3218F">
        <w:rPr>
          <w:rFonts w:eastAsia="SimSun"/>
          <w:lang w:val="en-US"/>
        </w:rPr>
        <w:t>laptops</w:t>
      </w:r>
      <w:r w:rsidRPr="00C3218F">
        <w:rPr>
          <w:rFonts w:eastAsia="SimSun"/>
          <w:lang w:val="el-GR"/>
        </w:rPr>
        <w:t xml:space="preserve">, </w:t>
      </w:r>
      <w:r w:rsidRPr="00C3218F">
        <w:rPr>
          <w:rFonts w:eastAsia="SimSun"/>
          <w:lang w:val="en-US"/>
        </w:rPr>
        <w:t>desktops</w:t>
      </w:r>
      <w:r w:rsidRPr="00C3218F">
        <w:rPr>
          <w:rFonts w:eastAsia="SimSun"/>
          <w:lang w:val="el-GR"/>
        </w:rPr>
        <w:t>, κινητές συσκευές).</w:t>
      </w:r>
    </w:p>
    <w:p w14:paraId="09F695EA" w14:textId="77777777" w:rsidR="00C3218F" w:rsidRPr="00C3218F" w:rsidRDefault="00C3218F" w:rsidP="00EB3FFF">
      <w:pPr>
        <w:numPr>
          <w:ilvl w:val="0"/>
          <w:numId w:val="42"/>
        </w:numPr>
        <w:suppressAutoHyphens w:val="0"/>
        <w:autoSpaceDE w:val="0"/>
        <w:spacing w:before="120" w:after="0"/>
        <w:rPr>
          <w:rFonts w:eastAsia="SimSun"/>
          <w:b/>
        </w:rPr>
      </w:pPr>
      <w:r w:rsidRPr="00C3218F">
        <w:rPr>
          <w:rFonts w:eastAsia="SimSun"/>
          <w:b/>
        </w:rPr>
        <w:t>Τεχνολογίες Συνεργασίας και Αποθήκευσης</w:t>
      </w:r>
    </w:p>
    <w:p w14:paraId="53E1DF6A"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επικοινωνία και συνεργασία πραγματοποιείται μέσω </w:t>
      </w:r>
      <w:r w:rsidRPr="00C3218F">
        <w:rPr>
          <w:rFonts w:eastAsia="SimSun"/>
        </w:rPr>
        <w:t>Microsoft</w:t>
      </w:r>
      <w:r w:rsidRPr="00C3218F">
        <w:rPr>
          <w:rFonts w:eastAsia="SimSun"/>
          <w:lang w:val="el-GR"/>
        </w:rPr>
        <w:t xml:space="preserve"> </w:t>
      </w:r>
      <w:r w:rsidRPr="00C3218F">
        <w:rPr>
          <w:rFonts w:eastAsia="SimSun"/>
        </w:rPr>
        <w:t>Teams</w:t>
      </w:r>
      <w:r w:rsidRPr="00C3218F">
        <w:rPr>
          <w:rFonts w:eastAsia="SimSun"/>
          <w:lang w:val="el-GR"/>
        </w:rPr>
        <w:t xml:space="preserve"> (610 χρήστες), ενώ η διαχείριση εγγράφων γίνεται μέσω </w:t>
      </w:r>
      <w:r w:rsidRPr="00C3218F">
        <w:rPr>
          <w:rFonts w:eastAsia="SimSun"/>
        </w:rPr>
        <w:t>SharePoint</w:t>
      </w:r>
      <w:r w:rsidRPr="00C3218F">
        <w:rPr>
          <w:rFonts w:eastAsia="SimSun"/>
          <w:lang w:val="el-GR"/>
        </w:rPr>
        <w:t xml:space="preserve"> </w:t>
      </w:r>
      <w:r w:rsidRPr="00C3218F">
        <w:rPr>
          <w:rFonts w:eastAsia="SimSun"/>
        </w:rPr>
        <w:t>Online</w:t>
      </w:r>
      <w:r w:rsidRPr="00C3218F">
        <w:rPr>
          <w:rFonts w:eastAsia="SimSun"/>
          <w:lang w:val="el-GR"/>
        </w:rPr>
        <w:t xml:space="preserve"> και </w:t>
      </w:r>
      <w:r w:rsidRPr="00C3218F">
        <w:rPr>
          <w:rFonts w:eastAsia="SimSun"/>
        </w:rPr>
        <w:t>OneDrive</w:t>
      </w:r>
      <w:r w:rsidRPr="00C3218F">
        <w:rPr>
          <w:rFonts w:eastAsia="SimSun"/>
          <w:lang w:val="el-GR"/>
        </w:rPr>
        <w:t xml:space="preserve"> </w:t>
      </w:r>
      <w:r w:rsidRPr="00C3218F">
        <w:rPr>
          <w:rFonts w:eastAsia="SimSun"/>
        </w:rPr>
        <w:t>for</w:t>
      </w:r>
      <w:r w:rsidRPr="00C3218F">
        <w:rPr>
          <w:rFonts w:eastAsia="SimSun"/>
          <w:lang w:val="el-GR"/>
        </w:rPr>
        <w:t xml:space="preserve"> </w:t>
      </w:r>
      <w:r w:rsidRPr="00C3218F">
        <w:rPr>
          <w:rFonts w:eastAsia="SimSun"/>
        </w:rPr>
        <w:t>Business</w:t>
      </w:r>
      <w:r w:rsidRPr="00C3218F">
        <w:rPr>
          <w:rFonts w:eastAsia="SimSun"/>
          <w:lang w:val="el-GR"/>
        </w:rPr>
        <w:t xml:space="preserve"> (610 χρήστες). Η υπηρεσία </w:t>
      </w:r>
      <w:r w:rsidRPr="00C3218F">
        <w:rPr>
          <w:rFonts w:eastAsia="SimSun"/>
        </w:rPr>
        <w:t>Exchange</w:t>
      </w:r>
      <w:r w:rsidRPr="00C3218F">
        <w:rPr>
          <w:rFonts w:eastAsia="SimSun"/>
          <w:lang w:val="el-GR"/>
        </w:rPr>
        <w:t xml:space="preserve"> </w:t>
      </w:r>
      <w:r w:rsidRPr="00C3218F">
        <w:rPr>
          <w:rFonts w:eastAsia="SimSun"/>
        </w:rPr>
        <w:t>Online</w:t>
      </w:r>
      <w:r w:rsidRPr="00C3218F">
        <w:rPr>
          <w:rFonts w:eastAsia="SimSun"/>
          <w:lang w:val="el-GR"/>
        </w:rPr>
        <w:t xml:space="preserve"> (610 χρήστες) είναι σε λειτουργία </w:t>
      </w:r>
      <w:r w:rsidRPr="00C3218F">
        <w:rPr>
          <w:rFonts w:eastAsia="SimSun"/>
        </w:rPr>
        <w:t>cloud</w:t>
      </w:r>
      <w:r w:rsidRPr="00C3218F">
        <w:rPr>
          <w:rFonts w:eastAsia="SimSun"/>
          <w:lang w:val="el-GR"/>
        </w:rPr>
        <w:t xml:space="preserve">, με διαχείριση από </w:t>
      </w:r>
      <w:r w:rsidRPr="00C3218F">
        <w:rPr>
          <w:rFonts w:eastAsia="SimSun"/>
        </w:rPr>
        <w:t>on</w:t>
      </w:r>
      <w:r w:rsidRPr="00C3218F">
        <w:rPr>
          <w:rFonts w:eastAsia="SimSun"/>
          <w:lang w:val="el-GR"/>
        </w:rPr>
        <w:t>-</w:t>
      </w:r>
      <w:r w:rsidRPr="00C3218F">
        <w:rPr>
          <w:rFonts w:eastAsia="SimSun"/>
        </w:rPr>
        <w:t>premise</w:t>
      </w:r>
      <w:r w:rsidRPr="00C3218F">
        <w:rPr>
          <w:rFonts w:eastAsia="SimSun"/>
          <w:lang w:val="el-GR"/>
        </w:rPr>
        <w:t xml:space="preserve"> </w:t>
      </w:r>
      <w:r w:rsidRPr="00C3218F">
        <w:rPr>
          <w:rFonts w:eastAsia="SimSun"/>
        </w:rPr>
        <w:t>Exchange</w:t>
      </w:r>
      <w:r w:rsidRPr="00C3218F">
        <w:rPr>
          <w:rFonts w:eastAsia="SimSun"/>
          <w:lang w:val="el-GR"/>
        </w:rPr>
        <w:t xml:space="preserve"> </w:t>
      </w:r>
      <w:r w:rsidRPr="00C3218F">
        <w:rPr>
          <w:rFonts w:eastAsia="SimSun"/>
        </w:rPr>
        <w:t>server</w:t>
      </w:r>
      <w:r w:rsidRPr="00C3218F">
        <w:rPr>
          <w:rFonts w:eastAsia="SimSun"/>
          <w:lang w:val="el-GR"/>
        </w:rPr>
        <w:t>.</w:t>
      </w:r>
    </w:p>
    <w:p w14:paraId="1B44C232" w14:textId="77777777" w:rsidR="00C3218F" w:rsidRPr="00C3218F" w:rsidRDefault="00C3218F" w:rsidP="00EB3FFF">
      <w:pPr>
        <w:numPr>
          <w:ilvl w:val="0"/>
          <w:numId w:val="42"/>
        </w:numPr>
        <w:suppressAutoHyphens w:val="0"/>
        <w:autoSpaceDE w:val="0"/>
        <w:spacing w:before="120" w:after="0"/>
        <w:rPr>
          <w:rFonts w:eastAsia="SimSun"/>
          <w:b/>
        </w:rPr>
      </w:pPr>
      <w:r w:rsidRPr="00C3218F">
        <w:rPr>
          <w:rFonts w:eastAsia="SimSun"/>
          <w:b/>
        </w:rPr>
        <w:t>Δικτυακές &amp; Υπολογιστικές Υποδομές</w:t>
      </w:r>
    </w:p>
    <w:p w14:paraId="37DAC617" w14:textId="77777777" w:rsidR="00C3218F" w:rsidRPr="00C3218F" w:rsidRDefault="00C3218F" w:rsidP="00EB3FFF">
      <w:pPr>
        <w:numPr>
          <w:ilvl w:val="1"/>
          <w:numId w:val="42"/>
        </w:numPr>
        <w:suppressAutoHyphens w:val="0"/>
        <w:autoSpaceDE w:val="0"/>
        <w:spacing w:before="120" w:after="0"/>
        <w:rPr>
          <w:rFonts w:eastAsia="SimSun"/>
          <w:lang w:val="en-US"/>
        </w:rPr>
      </w:pPr>
      <w:r w:rsidRPr="00C3218F">
        <w:rPr>
          <w:rFonts w:eastAsia="SimSun"/>
        </w:rPr>
        <w:t>Εγκατεστημένα</w:t>
      </w:r>
      <w:r w:rsidRPr="00C3218F">
        <w:rPr>
          <w:rFonts w:eastAsia="SimSun"/>
          <w:lang w:val="en-US"/>
        </w:rPr>
        <w:t xml:space="preserve"> </w:t>
      </w:r>
      <w:r w:rsidRPr="00C3218F">
        <w:rPr>
          <w:rFonts w:eastAsia="SimSun"/>
        </w:rPr>
        <w:t>δύο</w:t>
      </w:r>
      <w:r w:rsidRPr="00C3218F">
        <w:rPr>
          <w:rFonts w:eastAsia="SimSun"/>
          <w:lang w:val="en-US"/>
        </w:rPr>
        <w:t xml:space="preserve"> (2) Next Generation Firewalls FortiGate 600E (</w:t>
      </w:r>
      <w:proofErr w:type="gramStart"/>
      <w:r w:rsidRPr="00C3218F">
        <w:rPr>
          <w:rFonts w:eastAsia="SimSun"/>
          <w:lang w:val="en-US"/>
        </w:rPr>
        <w:t>on-premise</w:t>
      </w:r>
      <w:proofErr w:type="gramEnd"/>
      <w:r w:rsidRPr="00C3218F">
        <w:rPr>
          <w:rFonts w:eastAsia="SimSun"/>
          <w:lang w:val="en-US"/>
        </w:rPr>
        <w:t>).</w:t>
      </w:r>
    </w:p>
    <w:p w14:paraId="5EEE3699" w14:textId="77777777" w:rsidR="00C3218F" w:rsidRPr="00C3218F" w:rsidRDefault="00C3218F" w:rsidP="00EB3FFF">
      <w:pPr>
        <w:numPr>
          <w:ilvl w:val="1"/>
          <w:numId w:val="42"/>
        </w:numPr>
        <w:suppressAutoHyphens w:val="0"/>
        <w:autoSpaceDE w:val="0"/>
        <w:spacing w:before="120" w:after="0"/>
        <w:rPr>
          <w:rFonts w:eastAsia="SimSun"/>
          <w:lang w:val="en-US"/>
        </w:rPr>
      </w:pPr>
      <w:r w:rsidRPr="00C3218F">
        <w:rPr>
          <w:rFonts w:eastAsia="SimSun"/>
        </w:rPr>
        <w:t xml:space="preserve">Εγκατεστημένο ένα (1) </w:t>
      </w:r>
      <w:r w:rsidRPr="00C3218F">
        <w:rPr>
          <w:rFonts w:eastAsia="SimSun"/>
          <w:lang w:val="en-US"/>
        </w:rPr>
        <w:t>Firewall FortiGate 50G-DSL</w:t>
      </w:r>
      <w:r w:rsidRPr="00C3218F">
        <w:rPr>
          <w:rFonts w:eastAsia="SimSun"/>
          <w:lang w:val="el-GR"/>
        </w:rPr>
        <w:t>.</w:t>
      </w:r>
    </w:p>
    <w:p w14:paraId="73B1680A" w14:textId="77777777" w:rsidR="00C3218F" w:rsidRPr="00C3218F" w:rsidRDefault="00C3218F" w:rsidP="00EB3FFF">
      <w:pPr>
        <w:numPr>
          <w:ilvl w:val="1"/>
          <w:numId w:val="42"/>
        </w:numPr>
        <w:suppressAutoHyphens w:val="0"/>
        <w:autoSpaceDE w:val="0"/>
        <w:spacing w:before="120" w:after="0"/>
        <w:rPr>
          <w:rFonts w:eastAsia="SimSun"/>
          <w:lang w:val="el-GR"/>
        </w:rPr>
      </w:pPr>
      <w:r w:rsidRPr="00C3218F">
        <w:rPr>
          <w:rFonts w:eastAsia="SimSun"/>
          <w:lang w:val="el-GR"/>
        </w:rPr>
        <w:t xml:space="preserve">Υπάρχουν πενήντα οκτώ (58) </w:t>
      </w:r>
      <w:r w:rsidRPr="00C3218F">
        <w:rPr>
          <w:rFonts w:eastAsia="SimSun"/>
        </w:rPr>
        <w:t>switches</w:t>
      </w:r>
      <w:r w:rsidRPr="00C3218F">
        <w:rPr>
          <w:rFonts w:eastAsia="SimSun"/>
          <w:lang w:val="el-GR"/>
        </w:rPr>
        <w:t xml:space="preserve"> και δέκα (10) </w:t>
      </w:r>
      <w:r w:rsidRPr="00C3218F">
        <w:rPr>
          <w:rFonts w:eastAsia="SimSun"/>
        </w:rPr>
        <w:t>routers</w:t>
      </w:r>
      <w:r w:rsidRPr="00C3218F">
        <w:rPr>
          <w:rFonts w:eastAsia="SimSun"/>
          <w:lang w:val="el-GR"/>
        </w:rPr>
        <w:t>.</w:t>
      </w:r>
    </w:p>
    <w:p w14:paraId="77F14D60" w14:textId="77777777" w:rsidR="00C3218F" w:rsidRPr="00C3218F" w:rsidRDefault="00C3218F" w:rsidP="00EB3FFF">
      <w:pPr>
        <w:numPr>
          <w:ilvl w:val="1"/>
          <w:numId w:val="42"/>
        </w:numPr>
        <w:suppressAutoHyphens w:val="0"/>
        <w:autoSpaceDE w:val="0"/>
        <w:spacing w:before="120" w:after="0"/>
        <w:rPr>
          <w:rFonts w:eastAsia="SimSun"/>
          <w:lang w:val="el-GR"/>
        </w:rPr>
      </w:pPr>
      <w:r w:rsidRPr="00C3218F">
        <w:rPr>
          <w:rFonts w:eastAsia="SimSun"/>
          <w:lang w:val="el-GR"/>
        </w:rPr>
        <w:t xml:space="preserve">Εξυπηρετητές </w:t>
      </w:r>
      <w:r w:rsidRPr="00C3218F">
        <w:rPr>
          <w:rFonts w:eastAsia="SimSun"/>
        </w:rPr>
        <w:t>Windows</w:t>
      </w:r>
      <w:r w:rsidRPr="00C3218F">
        <w:rPr>
          <w:rFonts w:eastAsia="SimSun"/>
          <w:lang w:val="el-GR"/>
        </w:rPr>
        <w:t xml:space="preserve"> (4 φυσικοί, 12 εικονικοί) και </w:t>
      </w:r>
      <w:r w:rsidRPr="00C3218F">
        <w:rPr>
          <w:rFonts w:eastAsia="SimSun"/>
        </w:rPr>
        <w:t>Linux</w:t>
      </w:r>
      <w:r w:rsidRPr="00C3218F">
        <w:rPr>
          <w:rFonts w:eastAsia="SimSun"/>
          <w:lang w:val="el-GR"/>
        </w:rPr>
        <w:t xml:space="preserve"> (2 φυσικοί).</w:t>
      </w:r>
    </w:p>
    <w:p w14:paraId="7F3264EA" w14:textId="77777777" w:rsidR="00C3218F" w:rsidRPr="00C3218F" w:rsidRDefault="00C3218F" w:rsidP="00EB3FFF">
      <w:pPr>
        <w:numPr>
          <w:ilvl w:val="1"/>
          <w:numId w:val="42"/>
        </w:numPr>
        <w:suppressAutoHyphens w:val="0"/>
        <w:autoSpaceDE w:val="0"/>
        <w:spacing w:before="120" w:after="0"/>
        <w:rPr>
          <w:rFonts w:eastAsia="SimSun"/>
          <w:lang w:val="el-GR"/>
        </w:rPr>
      </w:pPr>
      <w:r w:rsidRPr="00C3218F">
        <w:rPr>
          <w:rFonts w:eastAsia="SimSun"/>
          <w:lang w:val="el-GR"/>
        </w:rPr>
        <w:t xml:space="preserve">Βάσεις δεδομένων </w:t>
      </w:r>
      <w:r w:rsidRPr="00C3218F">
        <w:rPr>
          <w:rFonts w:eastAsia="SimSun"/>
        </w:rPr>
        <w:t>SQL</w:t>
      </w:r>
      <w:r w:rsidRPr="00C3218F">
        <w:rPr>
          <w:rFonts w:eastAsia="SimSun"/>
          <w:lang w:val="el-GR"/>
        </w:rPr>
        <w:t xml:space="preserve"> (4) και </w:t>
      </w:r>
      <w:r w:rsidRPr="00C3218F">
        <w:rPr>
          <w:rFonts w:eastAsia="SimSun"/>
        </w:rPr>
        <w:t>Oracle</w:t>
      </w:r>
      <w:r w:rsidRPr="00C3218F">
        <w:rPr>
          <w:rFonts w:eastAsia="SimSun"/>
          <w:lang w:val="el-GR"/>
        </w:rPr>
        <w:t xml:space="preserve"> (1) σε </w:t>
      </w:r>
      <w:r w:rsidRPr="00C3218F">
        <w:rPr>
          <w:rFonts w:eastAsia="SimSun"/>
        </w:rPr>
        <w:t>on</w:t>
      </w:r>
      <w:r w:rsidRPr="00C3218F">
        <w:rPr>
          <w:rFonts w:eastAsia="SimSun"/>
          <w:lang w:val="el-GR"/>
        </w:rPr>
        <w:t>-</w:t>
      </w:r>
      <w:r w:rsidRPr="00C3218F">
        <w:rPr>
          <w:rFonts w:eastAsia="SimSun"/>
        </w:rPr>
        <w:t>premise</w:t>
      </w:r>
      <w:r w:rsidRPr="00C3218F">
        <w:rPr>
          <w:rFonts w:eastAsia="SimSun"/>
          <w:lang w:val="el-GR"/>
        </w:rPr>
        <w:t xml:space="preserve"> περιβάλλον, με ενεργοποίηση </w:t>
      </w:r>
      <w:r w:rsidRPr="00C3218F">
        <w:rPr>
          <w:rFonts w:eastAsia="SimSun"/>
        </w:rPr>
        <w:t>active</w:t>
      </w:r>
      <w:r w:rsidRPr="00C3218F">
        <w:rPr>
          <w:rFonts w:eastAsia="SimSun"/>
          <w:lang w:val="el-GR"/>
        </w:rPr>
        <w:t>-</w:t>
      </w:r>
      <w:r w:rsidRPr="00C3218F">
        <w:rPr>
          <w:rFonts w:eastAsia="SimSun"/>
        </w:rPr>
        <w:t>passive</w:t>
      </w:r>
      <w:r w:rsidRPr="00C3218F">
        <w:rPr>
          <w:rFonts w:eastAsia="SimSun"/>
          <w:lang w:val="el-GR"/>
        </w:rPr>
        <w:t xml:space="preserve"> σε δύο </w:t>
      </w:r>
      <w:r w:rsidRPr="00C3218F">
        <w:rPr>
          <w:rFonts w:eastAsia="SimSun"/>
        </w:rPr>
        <w:t>servers</w:t>
      </w:r>
      <w:r w:rsidRPr="00C3218F">
        <w:rPr>
          <w:rFonts w:eastAsia="SimSun"/>
          <w:lang w:val="el-GR"/>
        </w:rPr>
        <w:t xml:space="preserve"> ανά εφαρμογή.</w:t>
      </w:r>
    </w:p>
    <w:p w14:paraId="4B566DC0" w14:textId="77777777" w:rsidR="00C3218F" w:rsidRPr="00C3218F" w:rsidRDefault="00C3218F" w:rsidP="00EB3FFF">
      <w:pPr>
        <w:numPr>
          <w:ilvl w:val="1"/>
          <w:numId w:val="42"/>
        </w:numPr>
        <w:suppressAutoHyphens w:val="0"/>
        <w:autoSpaceDE w:val="0"/>
        <w:spacing w:before="120" w:after="0"/>
        <w:rPr>
          <w:rFonts w:eastAsia="SimSun"/>
          <w:lang w:val="en-US"/>
        </w:rPr>
      </w:pPr>
      <w:r w:rsidRPr="00C3218F">
        <w:rPr>
          <w:rFonts w:eastAsia="SimSun"/>
          <w:lang w:val="en-US"/>
        </w:rPr>
        <w:t>Domain Controllers Active Directory (</w:t>
      </w:r>
      <w:r w:rsidRPr="00C3218F">
        <w:rPr>
          <w:rFonts w:eastAsia="SimSun"/>
        </w:rPr>
        <w:t>έκδοση</w:t>
      </w:r>
      <w:r w:rsidRPr="00C3218F">
        <w:rPr>
          <w:rFonts w:eastAsia="SimSun"/>
          <w:lang w:val="en-US"/>
        </w:rPr>
        <w:t xml:space="preserve"> 2022).</w:t>
      </w:r>
    </w:p>
    <w:p w14:paraId="4DBD4B9F" w14:textId="77777777" w:rsidR="00C3218F" w:rsidRPr="00C3218F" w:rsidRDefault="00C3218F" w:rsidP="00EB3FFF">
      <w:pPr>
        <w:numPr>
          <w:ilvl w:val="1"/>
          <w:numId w:val="42"/>
        </w:numPr>
        <w:suppressAutoHyphens w:val="0"/>
        <w:autoSpaceDE w:val="0"/>
        <w:spacing w:before="120" w:after="0"/>
        <w:rPr>
          <w:rFonts w:eastAsia="SimSun"/>
          <w:lang w:val="en-US"/>
        </w:rPr>
      </w:pPr>
      <w:r w:rsidRPr="00C3218F">
        <w:rPr>
          <w:rFonts w:eastAsia="SimSun"/>
          <w:lang w:val="en-US"/>
        </w:rPr>
        <w:t xml:space="preserve">Virtualization Infrastructure </w:t>
      </w:r>
      <w:r w:rsidRPr="00C3218F">
        <w:rPr>
          <w:rFonts w:eastAsia="SimSun"/>
        </w:rPr>
        <w:t>με</w:t>
      </w:r>
      <w:r w:rsidRPr="00C3218F">
        <w:rPr>
          <w:rFonts w:eastAsia="SimSun"/>
          <w:lang w:val="en-US"/>
        </w:rPr>
        <w:t xml:space="preserve"> VMware ESXi (2).</w:t>
      </w:r>
    </w:p>
    <w:p w14:paraId="720AE9AD" w14:textId="77777777" w:rsidR="00C3218F" w:rsidRPr="00C3218F" w:rsidRDefault="00C3218F" w:rsidP="00EB3FFF">
      <w:pPr>
        <w:numPr>
          <w:ilvl w:val="1"/>
          <w:numId w:val="42"/>
        </w:numPr>
        <w:suppressAutoHyphens w:val="0"/>
        <w:autoSpaceDE w:val="0"/>
        <w:spacing w:before="120" w:after="0"/>
        <w:rPr>
          <w:rFonts w:eastAsia="SimSun"/>
          <w:lang w:val="en-US"/>
        </w:rPr>
      </w:pPr>
      <w:r w:rsidRPr="00C3218F">
        <w:rPr>
          <w:rFonts w:eastAsia="SimSun"/>
          <w:lang w:val="en-US"/>
        </w:rPr>
        <w:t>Virtualization Infrastructure με Hyper-V (1).</w:t>
      </w:r>
    </w:p>
    <w:p w14:paraId="27B386AA" w14:textId="77777777" w:rsidR="00C3218F" w:rsidRPr="00C3218F" w:rsidRDefault="00C3218F" w:rsidP="00EB3FFF">
      <w:pPr>
        <w:numPr>
          <w:ilvl w:val="1"/>
          <w:numId w:val="42"/>
        </w:numPr>
        <w:suppressAutoHyphens w:val="0"/>
        <w:autoSpaceDE w:val="0"/>
        <w:spacing w:before="120" w:after="0"/>
        <w:rPr>
          <w:rFonts w:eastAsia="SimSun"/>
        </w:rPr>
      </w:pPr>
      <w:r w:rsidRPr="00C3218F">
        <w:rPr>
          <w:rFonts w:eastAsia="SimSun"/>
        </w:rPr>
        <w:t>Cloud υποδομή Azure.</w:t>
      </w:r>
    </w:p>
    <w:p w14:paraId="2D41E221" w14:textId="77777777" w:rsidR="00C3218F" w:rsidRPr="00C3218F" w:rsidRDefault="00C3218F" w:rsidP="00EB3FFF">
      <w:pPr>
        <w:numPr>
          <w:ilvl w:val="0"/>
          <w:numId w:val="42"/>
        </w:numPr>
        <w:suppressAutoHyphens w:val="0"/>
        <w:autoSpaceDE w:val="0"/>
        <w:spacing w:before="120" w:after="0"/>
        <w:rPr>
          <w:rFonts w:eastAsia="SimSun"/>
          <w:b/>
        </w:rPr>
      </w:pPr>
      <w:r w:rsidRPr="00C3218F">
        <w:rPr>
          <w:rFonts w:eastAsia="SimSun"/>
          <w:b/>
        </w:rPr>
        <w:t>Ασφάλεια Πρόσβασης</w:t>
      </w:r>
    </w:p>
    <w:p w14:paraId="538CD292" w14:textId="77777777" w:rsidR="00C3218F" w:rsidRPr="00C3218F" w:rsidRDefault="00C3218F" w:rsidP="00EB3FFF">
      <w:pPr>
        <w:numPr>
          <w:ilvl w:val="1"/>
          <w:numId w:val="42"/>
        </w:numPr>
        <w:suppressAutoHyphens w:val="0"/>
        <w:autoSpaceDE w:val="0"/>
        <w:spacing w:before="120" w:after="0"/>
        <w:rPr>
          <w:rFonts w:eastAsia="SimSun"/>
          <w:lang w:val="el-GR"/>
        </w:rPr>
      </w:pPr>
      <w:r w:rsidRPr="00C3218F">
        <w:rPr>
          <w:rFonts w:eastAsia="SimSun"/>
          <w:lang w:val="el-GR"/>
        </w:rPr>
        <w:t xml:space="preserve">Υπηρεσίες </w:t>
      </w:r>
      <w:r w:rsidRPr="00C3218F">
        <w:rPr>
          <w:rFonts w:eastAsia="SimSun"/>
        </w:rPr>
        <w:t>VPN</w:t>
      </w:r>
      <w:r w:rsidRPr="00C3218F">
        <w:rPr>
          <w:rFonts w:eastAsia="SimSun"/>
          <w:lang w:val="el-GR"/>
        </w:rPr>
        <w:t xml:space="preserve"> </w:t>
      </w:r>
      <w:r w:rsidRPr="00C3218F">
        <w:rPr>
          <w:rFonts w:eastAsia="SimSun"/>
        </w:rPr>
        <w:t>site</w:t>
      </w:r>
      <w:r w:rsidRPr="00C3218F">
        <w:rPr>
          <w:rFonts w:eastAsia="SimSun"/>
          <w:lang w:val="el-GR"/>
        </w:rPr>
        <w:t>-</w:t>
      </w:r>
      <w:r w:rsidRPr="00C3218F">
        <w:rPr>
          <w:rFonts w:eastAsia="SimSun"/>
        </w:rPr>
        <w:t>to</w:t>
      </w:r>
      <w:r w:rsidRPr="00C3218F">
        <w:rPr>
          <w:rFonts w:eastAsia="SimSun"/>
          <w:lang w:val="el-GR"/>
        </w:rPr>
        <w:t>-</w:t>
      </w:r>
      <w:r w:rsidRPr="00C3218F">
        <w:rPr>
          <w:rFonts w:eastAsia="SimSun"/>
        </w:rPr>
        <w:t>site</w:t>
      </w:r>
      <w:r w:rsidRPr="00C3218F">
        <w:rPr>
          <w:rFonts w:eastAsia="SimSun"/>
          <w:lang w:val="el-GR"/>
        </w:rPr>
        <w:t xml:space="preserve"> για διασύνδεση κεντρικών εφαρμογών και </w:t>
      </w:r>
      <w:r w:rsidRPr="00C3218F">
        <w:rPr>
          <w:rFonts w:eastAsia="SimSun"/>
        </w:rPr>
        <w:t>VPN</w:t>
      </w:r>
      <w:r w:rsidRPr="00C3218F">
        <w:rPr>
          <w:rFonts w:eastAsia="SimSun"/>
          <w:lang w:val="el-GR"/>
        </w:rPr>
        <w:t xml:space="preserve"> </w:t>
      </w:r>
      <w:r w:rsidRPr="00C3218F">
        <w:rPr>
          <w:rFonts w:eastAsia="SimSun"/>
        </w:rPr>
        <w:t>access</w:t>
      </w:r>
      <w:r w:rsidRPr="00C3218F">
        <w:rPr>
          <w:rFonts w:eastAsia="SimSun"/>
          <w:lang w:val="el-GR"/>
        </w:rPr>
        <w:t xml:space="preserve"> για εταιρικούς χρήστες.</w:t>
      </w:r>
    </w:p>
    <w:p w14:paraId="5C7708EC" w14:textId="77777777" w:rsidR="00C3218F" w:rsidRPr="00C3218F" w:rsidRDefault="00C3218F" w:rsidP="00EB3FFF">
      <w:pPr>
        <w:numPr>
          <w:ilvl w:val="1"/>
          <w:numId w:val="42"/>
        </w:numPr>
        <w:suppressAutoHyphens w:val="0"/>
        <w:autoSpaceDE w:val="0"/>
        <w:spacing w:before="120" w:after="0"/>
        <w:rPr>
          <w:rFonts w:eastAsia="SimSun"/>
          <w:lang w:val="el-GR"/>
        </w:rPr>
      </w:pPr>
      <w:r w:rsidRPr="00C3218F">
        <w:rPr>
          <w:rFonts w:eastAsia="SimSun"/>
          <w:lang w:val="el-GR"/>
        </w:rPr>
        <w:t xml:space="preserve">Εφαρμόζονται μηχανισμοί ασφάλειας </w:t>
      </w:r>
      <w:r w:rsidRPr="00C3218F">
        <w:rPr>
          <w:rFonts w:eastAsia="SimSun"/>
        </w:rPr>
        <w:t>Endpoint</w:t>
      </w:r>
      <w:r w:rsidRPr="00C3218F">
        <w:rPr>
          <w:rFonts w:eastAsia="SimSun"/>
          <w:lang w:val="el-GR"/>
        </w:rPr>
        <w:t xml:space="preserve"> </w:t>
      </w:r>
      <w:r w:rsidRPr="00C3218F">
        <w:rPr>
          <w:rFonts w:eastAsia="SimSun"/>
        </w:rPr>
        <w:t>Detection</w:t>
      </w:r>
      <w:r w:rsidRPr="00C3218F">
        <w:rPr>
          <w:rFonts w:eastAsia="SimSun"/>
          <w:lang w:val="el-GR"/>
        </w:rPr>
        <w:t xml:space="preserve"> &amp; </w:t>
      </w:r>
      <w:r w:rsidRPr="00C3218F">
        <w:rPr>
          <w:rFonts w:eastAsia="SimSun"/>
        </w:rPr>
        <w:t>Response</w:t>
      </w:r>
      <w:r w:rsidRPr="00C3218F">
        <w:rPr>
          <w:rFonts w:eastAsia="SimSun"/>
          <w:lang w:val="el-GR"/>
        </w:rPr>
        <w:t xml:space="preserve"> (</w:t>
      </w:r>
      <w:r w:rsidRPr="00C3218F">
        <w:rPr>
          <w:rFonts w:eastAsia="SimSun"/>
        </w:rPr>
        <w:t>Defender</w:t>
      </w:r>
      <w:r w:rsidRPr="00C3218F">
        <w:rPr>
          <w:rFonts w:eastAsia="SimSun"/>
          <w:lang w:val="el-GR"/>
        </w:rPr>
        <w:t xml:space="preserve"> </w:t>
      </w:r>
      <w:r w:rsidRPr="00C3218F">
        <w:rPr>
          <w:rFonts w:eastAsia="SimSun"/>
        </w:rPr>
        <w:t>for</w:t>
      </w:r>
      <w:r w:rsidRPr="00C3218F">
        <w:rPr>
          <w:rFonts w:eastAsia="SimSun"/>
          <w:lang w:val="el-GR"/>
        </w:rPr>
        <w:t xml:space="preserve"> </w:t>
      </w:r>
      <w:r w:rsidRPr="00C3218F">
        <w:rPr>
          <w:rFonts w:eastAsia="SimSun"/>
        </w:rPr>
        <w:t>Endpoint</w:t>
      </w:r>
      <w:r w:rsidRPr="00C3218F">
        <w:rPr>
          <w:rFonts w:eastAsia="SimSun"/>
          <w:lang w:val="el-GR"/>
        </w:rPr>
        <w:t xml:space="preserve">) για εξακόσια δέκα (610) τερματικά, </w:t>
      </w:r>
      <w:r w:rsidRPr="00C3218F">
        <w:rPr>
          <w:rFonts w:eastAsia="SimSun"/>
          <w:lang w:val="en-US"/>
        </w:rPr>
        <w:t>ESET</w:t>
      </w:r>
      <w:r w:rsidRPr="00C3218F">
        <w:rPr>
          <w:rFonts w:eastAsia="SimSun"/>
          <w:lang w:val="el-GR"/>
        </w:rPr>
        <w:t xml:space="preserve"> </w:t>
      </w:r>
      <w:r w:rsidRPr="00C3218F">
        <w:rPr>
          <w:rFonts w:eastAsia="SimSun"/>
          <w:lang w:val="en-US"/>
        </w:rPr>
        <w:t>Endpoint</w:t>
      </w:r>
      <w:r w:rsidRPr="00C3218F">
        <w:rPr>
          <w:rFonts w:eastAsia="SimSun"/>
          <w:lang w:val="el-GR"/>
        </w:rPr>
        <w:t xml:space="preserve"> &amp; </w:t>
      </w:r>
      <w:r w:rsidRPr="00C3218F">
        <w:rPr>
          <w:rFonts w:eastAsia="SimSun"/>
          <w:lang w:val="en-US"/>
        </w:rPr>
        <w:t>Server</w:t>
      </w:r>
      <w:r w:rsidRPr="00C3218F">
        <w:rPr>
          <w:rFonts w:eastAsia="SimSun"/>
          <w:lang w:val="el-GR"/>
        </w:rPr>
        <w:t xml:space="preserve"> </w:t>
      </w:r>
      <w:r w:rsidRPr="00C3218F">
        <w:rPr>
          <w:rFonts w:eastAsia="SimSun"/>
          <w:lang w:val="en-US"/>
        </w:rPr>
        <w:t>Security</w:t>
      </w:r>
      <w:r w:rsidRPr="00C3218F">
        <w:rPr>
          <w:rFonts w:eastAsia="SimSun"/>
          <w:lang w:val="el-GR"/>
        </w:rPr>
        <w:t xml:space="preserve"> για εβδομήντα (70) τερματικά &amp; </w:t>
      </w:r>
      <w:r w:rsidRPr="00C3218F">
        <w:rPr>
          <w:rFonts w:eastAsia="SimSun"/>
          <w:lang w:val="en-US"/>
        </w:rPr>
        <w:t>server</w:t>
      </w:r>
      <w:r w:rsidRPr="00C3218F">
        <w:rPr>
          <w:rFonts w:eastAsia="SimSun"/>
          <w:lang w:val="el-GR"/>
        </w:rPr>
        <w:t xml:space="preserve"> και </w:t>
      </w:r>
      <w:r w:rsidRPr="00C3218F">
        <w:rPr>
          <w:rFonts w:eastAsia="SimSun"/>
        </w:rPr>
        <w:t>Mobile</w:t>
      </w:r>
      <w:r w:rsidRPr="00C3218F">
        <w:rPr>
          <w:rFonts w:eastAsia="SimSun"/>
          <w:lang w:val="el-GR"/>
        </w:rPr>
        <w:t xml:space="preserve"> </w:t>
      </w:r>
      <w:r w:rsidRPr="00C3218F">
        <w:rPr>
          <w:rFonts w:eastAsia="SimSun"/>
        </w:rPr>
        <w:t>Device</w:t>
      </w:r>
      <w:r w:rsidRPr="00C3218F">
        <w:rPr>
          <w:rFonts w:eastAsia="SimSun"/>
          <w:lang w:val="el-GR"/>
        </w:rPr>
        <w:t xml:space="preserve"> </w:t>
      </w:r>
      <w:r w:rsidRPr="00C3218F">
        <w:rPr>
          <w:rFonts w:eastAsia="SimSun"/>
        </w:rPr>
        <w:t>Management</w:t>
      </w:r>
      <w:r w:rsidRPr="00C3218F">
        <w:rPr>
          <w:rFonts w:eastAsia="SimSun"/>
          <w:lang w:val="el-GR"/>
        </w:rPr>
        <w:t xml:space="preserve"> (</w:t>
      </w:r>
      <w:r w:rsidRPr="00C3218F">
        <w:rPr>
          <w:rFonts w:eastAsia="SimSun"/>
        </w:rPr>
        <w:t>Intune</w:t>
      </w:r>
      <w:r w:rsidRPr="00C3218F">
        <w:rPr>
          <w:rFonts w:eastAsia="SimSun"/>
          <w:lang w:val="el-GR"/>
        </w:rPr>
        <w:t>) επίσης για εξακόσιες ογδόντα (680) συσκευές.</w:t>
      </w:r>
    </w:p>
    <w:p w14:paraId="5D9E366D" w14:textId="77777777" w:rsidR="00C3218F" w:rsidRPr="00C3218F" w:rsidRDefault="00C3218F" w:rsidP="00EB3FFF">
      <w:pPr>
        <w:numPr>
          <w:ilvl w:val="0"/>
          <w:numId w:val="42"/>
        </w:numPr>
        <w:suppressAutoHyphens w:val="0"/>
        <w:autoSpaceDE w:val="0"/>
        <w:spacing w:before="120" w:after="0"/>
        <w:rPr>
          <w:rFonts w:eastAsia="SimSun"/>
          <w:b/>
        </w:rPr>
      </w:pPr>
      <w:r w:rsidRPr="00C3218F">
        <w:rPr>
          <w:rFonts w:eastAsia="SimSun"/>
          <w:b/>
          <w:bCs/>
        </w:rPr>
        <w:t>Εφαρμογές</w:t>
      </w:r>
    </w:p>
    <w:p w14:paraId="199AD4A2"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Οι επιχειρησιακές εφαρμογές περιλαμβάνουν τα συστήματα </w:t>
      </w:r>
      <w:r w:rsidRPr="00C3218F">
        <w:rPr>
          <w:rFonts w:eastAsia="SimSun"/>
        </w:rPr>
        <w:t>ERP</w:t>
      </w:r>
      <w:r w:rsidRPr="00C3218F">
        <w:rPr>
          <w:rFonts w:eastAsia="SimSun"/>
          <w:lang w:val="el-GR"/>
        </w:rPr>
        <w:t>/</w:t>
      </w:r>
      <w:r w:rsidRPr="00C3218F">
        <w:rPr>
          <w:rFonts w:eastAsia="SimSun"/>
        </w:rPr>
        <w:t>HR</w:t>
      </w:r>
      <w:r w:rsidRPr="00C3218F">
        <w:rPr>
          <w:rFonts w:eastAsia="SimSun"/>
          <w:lang w:val="el-GR"/>
        </w:rPr>
        <w:t xml:space="preserve"> (</w:t>
      </w:r>
      <w:r w:rsidRPr="00C3218F">
        <w:rPr>
          <w:rFonts w:eastAsia="SimSun"/>
        </w:rPr>
        <w:t>THESIS</w:t>
      </w:r>
      <w:r w:rsidRPr="00C3218F">
        <w:rPr>
          <w:rFonts w:eastAsia="SimSun"/>
          <w:lang w:val="el-GR"/>
        </w:rPr>
        <w:t xml:space="preserve"> </w:t>
      </w:r>
      <w:r w:rsidRPr="00C3218F">
        <w:rPr>
          <w:rFonts w:eastAsia="SimSun"/>
        </w:rPr>
        <w:t>ERP</w:t>
      </w:r>
      <w:r w:rsidRPr="00C3218F">
        <w:rPr>
          <w:rFonts w:eastAsia="SimSun"/>
          <w:lang w:val="el-GR"/>
        </w:rPr>
        <w:t>/</w:t>
      </w:r>
      <w:r w:rsidRPr="00C3218F">
        <w:rPr>
          <w:rFonts w:eastAsia="SimSun"/>
        </w:rPr>
        <w:t>COMPASS</w:t>
      </w:r>
      <w:r w:rsidRPr="00C3218F">
        <w:rPr>
          <w:rFonts w:eastAsia="SimSun"/>
          <w:lang w:val="el-GR"/>
        </w:rPr>
        <w:t xml:space="preserve">) σε </w:t>
      </w:r>
      <w:r w:rsidRPr="00C3218F">
        <w:rPr>
          <w:rFonts w:eastAsia="SimSun"/>
        </w:rPr>
        <w:t>on</w:t>
      </w:r>
      <w:r w:rsidRPr="00C3218F">
        <w:rPr>
          <w:rFonts w:eastAsia="SimSun"/>
          <w:lang w:val="el-GR"/>
        </w:rPr>
        <w:t>-</w:t>
      </w:r>
      <w:r w:rsidRPr="00C3218F">
        <w:rPr>
          <w:rFonts w:eastAsia="SimSun"/>
        </w:rPr>
        <w:t>premise</w:t>
      </w:r>
      <w:r w:rsidRPr="00C3218F">
        <w:rPr>
          <w:rFonts w:eastAsia="SimSun"/>
          <w:lang w:val="el-GR"/>
        </w:rPr>
        <w:t xml:space="preserve"> περιβάλλον.</w:t>
      </w:r>
    </w:p>
    <w:p w14:paraId="63DC06F1" w14:textId="77777777" w:rsidR="00C3218F" w:rsidRPr="00C3218F" w:rsidRDefault="00C3218F" w:rsidP="00B17F28">
      <w:pPr>
        <w:pStyle w:val="2"/>
        <w:rPr>
          <w:rFonts w:eastAsia="SimSun"/>
          <w:lang w:val="el-GR"/>
        </w:rPr>
      </w:pPr>
      <w:bookmarkStart w:id="538" w:name="_Toc216443908"/>
      <w:r w:rsidRPr="00C3218F">
        <w:rPr>
          <w:rFonts w:eastAsia="SimSun"/>
          <w:lang w:val="el-GR"/>
        </w:rPr>
        <w:t>Αντικείμενο του Έργου</w:t>
      </w:r>
      <w:bookmarkEnd w:id="537"/>
      <w:bookmarkEnd w:id="538"/>
    </w:p>
    <w:p w14:paraId="0B033F52" w14:textId="77777777" w:rsidR="00C3218F" w:rsidRPr="00B17F28" w:rsidRDefault="00C3218F" w:rsidP="00B17F28">
      <w:pPr>
        <w:pStyle w:val="3"/>
        <w:ind w:left="1276"/>
        <w:rPr>
          <w:lang w:val="el-GR"/>
        </w:rPr>
      </w:pPr>
      <w:bookmarkStart w:id="539" w:name="_Toc216443909"/>
      <w:r w:rsidRPr="00B17F28">
        <w:rPr>
          <w:lang w:val="el-GR"/>
        </w:rPr>
        <w:t>Το Περιβάλλον του Έργου: «Παροχή υπηρεσιών SOCaaS και υπηρεσιών συμμόρφωσης με την Οδηγία (ΕΕ) 2022/2555 (Οδηγία NIS2) και τον Νόμο 5160/2024»</w:t>
      </w:r>
      <w:bookmarkEnd w:id="539"/>
      <w:r w:rsidRPr="00B17F28">
        <w:rPr>
          <w:lang w:val="el-GR"/>
        </w:rPr>
        <w:t xml:space="preserve"> </w:t>
      </w:r>
    </w:p>
    <w:p w14:paraId="32AEDA8F"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ΟΔΙΚΕΣ ΣΥΓΚΟΙΝΩΝΙΕΣ ΑΝΩΝΥΜΗ ΕΤΑΙΡΕΙΑ (Ο.ΣΥ. Α.Ε.) συνιστά κρίσιμη υποδομή στον τομέα των μεταφορών, καθώς διασφαλίζει την καθημερινή μετακίνηση εκατοντάδων χιλιάδων πολιτών στην Αττική μέσω του δικτύου λεωφορείων και τρόλεϊ. Οποιαδήποτε διαταραχή στη λειτουργία της, είτε λόγω τεχνικής βλάβης είτε λόγω κυβερνοεπίθεσης, θα είχε άμεσο αντίκτυπο στην κοινωνική και οικονομική ζωή, δημιουργώντας σοβαρά προβλήματα στη μετακίνηση εργαζομένων, μαθητών και ευπαθών ομάδων. Η εξάρτηση του Φορέα από ψηφιακά συστήματα για τον προγραμματισμό δρομολογίων, τη διαχείριση στόλου, την έκδοση εισιτηρίων και την επικοινωνία με το επιβατικό κοινό, καθιστά αναγκαία την προστασία της από απειλές κυβερνοασφάλειας. Για τον λόγο αυτό, σύμφωνα με την Οδηγία (ΕΕ) 2022/2555 (NIS 2) και τον Ν.5160/2024, η Ο.ΣΥ. Α.Ε. χαρακτηρίζεται ως «βασική οντότητα» στον τομέα των μεταφορών και υποχρεούται να υιοθετήσει αυξημένα μέτρα για την ανθεκτικότητα των πληροφοριακών της συστημάτων, την πρόληψη και ανίχνευση κυβερνοεπιθέσεων, καθώς και την αδιάλειπτη συνέχιση των κρίσιμων υπηρεσιών της.</w:t>
      </w:r>
    </w:p>
    <w:p w14:paraId="62CFCF04" w14:textId="77777777" w:rsidR="00EF0B87" w:rsidRDefault="00C3218F" w:rsidP="00C3218F">
      <w:pPr>
        <w:suppressAutoHyphens w:val="0"/>
        <w:autoSpaceDE w:val="0"/>
        <w:spacing w:before="120" w:after="0"/>
        <w:rPr>
          <w:rFonts w:eastAsia="SimSun"/>
          <w:lang w:val="el-GR"/>
        </w:rPr>
      </w:pPr>
      <w:r w:rsidRPr="00C3218F">
        <w:rPr>
          <w:rFonts w:eastAsia="SimSun"/>
          <w:lang w:val="el-GR"/>
        </w:rPr>
        <w:t xml:space="preserve">Ως εκ τούτου η Ο.ΣΥ. Α.Ε., αναγνωρίζοντας την αυξανόμενη σημασία της κυβερνοασφάλειας και τις υποχρεώσεις που απορρέουν από το εθνικό κανονιστικό πλαίσιο, προτίθεται να υλοποιήσει ένα ολοκληρωμένο πρόγραμμα ενίσχυσης των δυνατοτήτων προστασίας των πληροφοριακών της συστημάτων. Στόχος είναι η προμήθεια και λειτουργία υπηρεσιών </w:t>
      </w:r>
      <w:r w:rsidRPr="00C3218F">
        <w:rPr>
          <w:rFonts w:eastAsia="SimSun"/>
        </w:rPr>
        <w:t>SOC</w:t>
      </w:r>
      <w:r w:rsidRPr="00C3218F">
        <w:rPr>
          <w:rFonts w:eastAsia="SimSun"/>
          <w:lang w:val="el-GR"/>
        </w:rPr>
        <w:t>-</w:t>
      </w:r>
      <w:r w:rsidRPr="00C3218F">
        <w:rPr>
          <w:rFonts w:eastAsia="SimSun"/>
        </w:rPr>
        <w:t>as</w:t>
      </w:r>
      <w:r w:rsidRPr="00C3218F">
        <w:rPr>
          <w:rFonts w:eastAsia="SimSun"/>
          <w:lang w:val="el-GR"/>
        </w:rPr>
        <w:t>-</w:t>
      </w:r>
      <w:r w:rsidRPr="00C3218F">
        <w:rPr>
          <w:rFonts w:eastAsia="SimSun"/>
        </w:rPr>
        <w:t>a</w:t>
      </w:r>
      <w:r w:rsidRPr="00C3218F">
        <w:rPr>
          <w:rFonts w:eastAsia="SimSun"/>
          <w:lang w:val="el-GR"/>
        </w:rPr>
        <w:t>-</w:t>
      </w:r>
      <w:r w:rsidRPr="00C3218F">
        <w:rPr>
          <w:rFonts w:eastAsia="SimSun"/>
        </w:rPr>
        <w:t>Service</w:t>
      </w:r>
      <w:r w:rsidRPr="00C3218F">
        <w:rPr>
          <w:rFonts w:eastAsia="SimSun"/>
          <w:lang w:val="el-GR"/>
        </w:rPr>
        <w:t xml:space="preserve"> (</w:t>
      </w:r>
      <w:r w:rsidRPr="00C3218F">
        <w:rPr>
          <w:rFonts w:eastAsia="SimSun"/>
        </w:rPr>
        <w:t>SOCaaS</w:t>
      </w:r>
      <w:r w:rsidRPr="00C3218F">
        <w:rPr>
          <w:rFonts w:eastAsia="SimSun"/>
          <w:lang w:val="el-GR"/>
        </w:rPr>
        <w:t xml:space="preserve">), καθώς και η υλοποίηση δράσεων συμμόρφωσης με την Οδηγία (ΕΕ) 2022/2555 (γνωστή ως Οδηγία </w:t>
      </w:r>
      <w:r w:rsidRPr="00C3218F">
        <w:rPr>
          <w:rFonts w:eastAsia="SimSun"/>
        </w:rPr>
        <w:t>NIS</w:t>
      </w:r>
      <w:r w:rsidRPr="00C3218F">
        <w:rPr>
          <w:rFonts w:eastAsia="SimSun"/>
          <w:lang w:val="el-GR"/>
        </w:rPr>
        <w:t>2) και τον Νόμο 5160/2024.</w:t>
      </w:r>
    </w:p>
    <w:p w14:paraId="79037CB5" w14:textId="30630E22" w:rsidR="00C3218F" w:rsidRPr="00C3218F" w:rsidRDefault="00C3218F" w:rsidP="00C3218F">
      <w:pPr>
        <w:suppressAutoHyphens w:val="0"/>
        <w:autoSpaceDE w:val="0"/>
        <w:spacing w:before="120" w:after="0"/>
        <w:rPr>
          <w:rFonts w:eastAsia="SimSun"/>
          <w:lang w:val="el-GR"/>
        </w:rPr>
      </w:pPr>
      <w:r w:rsidRPr="00C3218F">
        <w:rPr>
          <w:rFonts w:eastAsia="SimSun"/>
          <w:lang w:val="el-GR"/>
        </w:rPr>
        <w:t>Το έργο αποσκοπεί στην ενίσχυση της ασφάλειας των υποδομών του Φορέα, μέσω της συνεχούς παρακολούθησης, έγκαιρης ανίχνευσης, και άμεσης ανταπόκρισης σε περιστατικά κυβερνοασφάλειας από εξειδικευμένο πάροχο. Παράλληλα, προβλέπεται η υιοθέτηση και εφαρμογή ενός πλήρους πλαισίου πολιτικών, διαδικασιών και οργανωτικών μηχανισμών που διασφαλίζουν τη συμμόρφωση με τις υποχρεώσεις της Ο.ΣΥ. Α.Ε., ως «βασική» οντότητα, όπως αυτές καθορίζονται στον Ν.5160/2024 (ενσωμάτωση της Οδηγίας (ΕΕ) 2022/2555 στο εθνικό δίκαιο).</w:t>
      </w:r>
    </w:p>
    <w:p w14:paraId="15D42704" w14:textId="77777777" w:rsidR="00C3218F" w:rsidRPr="00B17F28" w:rsidRDefault="00C3218F" w:rsidP="00B17F28">
      <w:pPr>
        <w:pStyle w:val="3"/>
        <w:ind w:left="1276"/>
        <w:rPr>
          <w:lang w:val="el-GR"/>
        </w:rPr>
      </w:pPr>
      <w:bookmarkStart w:id="540" w:name="_Toc216443910"/>
      <w:r w:rsidRPr="00B17F28">
        <w:rPr>
          <w:lang w:val="el-GR"/>
        </w:rPr>
        <w:t>Σκοπιμότητα και αναμενόμενα οφέλη</w:t>
      </w:r>
      <w:bookmarkEnd w:id="540"/>
    </w:p>
    <w:p w14:paraId="06E9704A"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br/>
      </w:r>
      <w:bookmarkStart w:id="541" w:name="_Hlk213674254"/>
      <w:r w:rsidRPr="00C3218F">
        <w:rPr>
          <w:rFonts w:eastAsia="SimSun"/>
          <w:lang w:val="el-GR"/>
        </w:rPr>
        <w:t>Το διαρκώς εξελισσόμενο τοπίο της κυβερνοασφάλειας δημιουργεί σύνθετες και αυξανόμενες απαιτήσεις για τους οργανισμούς του δημόσιου και ιδιωτικού τομέα, επιβάλλοντας την υιοθέτηση προηγμένων τεχνολογικών λύσεων και στρατηγικών διαχείρισης κινδύνων. Η εντατικοποίηση της χρήσης ψηφιακών τεχνολογιών σε συνδυασμό με την κλιμακούμενη απειλητική δραστηριότητα στον κυβερνοχώρο καθιστούν κρίσιμη την ανάπτυξη ανθεκτικών πληροφοριακών υποδομών με ενσωματωμένους μηχανισμούς πρόληψης, ανίχνευσης και απόκρισης σε συμβάντα ασφάλειας.</w:t>
      </w:r>
    </w:p>
    <w:p w14:paraId="44858453"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Σε διεθνές και ενωσιακό επίπεδο, παρατηρείται τάση θεσμικής ενίσχυσης του πλαισίου κυβερνοασφάλειας, με την υιοθέτηση εθνικών στρατηγικών και τη θέσπιση δεσμευτικών κανονιστικών απαιτήσεων που εστιάζουν στη διαλειτουργικότητα, την επιχειρησιακή συνέχεια και τη συμμόρφωση με πρότυπα ασφάλειας πληροφοριών.</w:t>
      </w:r>
    </w:p>
    <w:p w14:paraId="51323BE5" w14:textId="0C28F7B7" w:rsidR="00C3218F" w:rsidRPr="00C3218F" w:rsidRDefault="00C3218F" w:rsidP="00C3218F">
      <w:pPr>
        <w:suppressAutoHyphens w:val="0"/>
        <w:autoSpaceDE w:val="0"/>
        <w:spacing w:before="120" w:after="0"/>
        <w:rPr>
          <w:rFonts w:eastAsia="SimSun"/>
          <w:lang w:val="el-GR"/>
        </w:rPr>
      </w:pPr>
      <w:r w:rsidRPr="00C3218F">
        <w:rPr>
          <w:rFonts w:eastAsia="SimSun"/>
          <w:lang w:val="el-GR"/>
        </w:rPr>
        <w:t>Η αναθέτουσα αρχή, μέσα από το παρόν έργο, επιδιώκει να ενισχύσει την ετοιμότητα και την ανταπόκρισή της, καλύπτοντας τις απαιτήσεις του νέου ρυθμιστικού πλαισίου, ενισχύοντας ουσιαστικά τις άμυνες των πληροφοριακών συστημάτων και καλλιεργώντας μία διαρκή κουλτούρα ψηφιακής ασφάλειας και υπευθυνότητας.</w:t>
      </w:r>
    </w:p>
    <w:bookmarkEnd w:id="541"/>
    <w:p w14:paraId="0F308E92" w14:textId="77777777" w:rsidR="00C3218F" w:rsidRPr="00C3218F" w:rsidRDefault="00C3218F" w:rsidP="00C3218F">
      <w:pPr>
        <w:suppressAutoHyphens w:val="0"/>
        <w:autoSpaceDE w:val="0"/>
        <w:spacing w:before="120" w:after="0"/>
        <w:rPr>
          <w:rFonts w:eastAsia="SimSun"/>
          <w:lang w:val="el-GR"/>
        </w:rPr>
      </w:pPr>
    </w:p>
    <w:p w14:paraId="54DA2A5D" w14:textId="77777777" w:rsidR="00C3218F" w:rsidRPr="00C3218F" w:rsidRDefault="00C3218F" w:rsidP="00A27242">
      <w:pPr>
        <w:pStyle w:val="2"/>
        <w:rPr>
          <w:rFonts w:eastAsia="SimSun"/>
          <w:lang w:val="el-GR"/>
        </w:rPr>
      </w:pPr>
      <w:bookmarkStart w:id="542" w:name="_Toc209984787"/>
      <w:bookmarkStart w:id="543" w:name="_Toc216443911"/>
      <w:r w:rsidRPr="00C3218F">
        <w:rPr>
          <w:rFonts w:eastAsia="SimSun"/>
          <w:lang w:val="el-GR"/>
        </w:rPr>
        <w:t>Παρεχόμενες Υπηρεσίες</w:t>
      </w:r>
      <w:bookmarkEnd w:id="542"/>
      <w:bookmarkEnd w:id="543"/>
    </w:p>
    <w:p w14:paraId="50981BE2" w14:textId="77777777" w:rsidR="00C3218F" w:rsidRPr="00A27242" w:rsidRDefault="00C3218F" w:rsidP="00A27242">
      <w:pPr>
        <w:pStyle w:val="3"/>
        <w:ind w:left="1276"/>
        <w:rPr>
          <w:lang w:val="en-US"/>
        </w:rPr>
      </w:pPr>
      <w:bookmarkStart w:id="544" w:name="_Toc216443912"/>
      <w:r w:rsidRPr="00A27242">
        <w:rPr>
          <w:lang w:val="el-GR"/>
        </w:rPr>
        <w:t>Υπηρεσίες</w:t>
      </w:r>
      <w:r w:rsidRPr="00A27242">
        <w:rPr>
          <w:lang w:val="en-US"/>
        </w:rPr>
        <w:t xml:space="preserve"> SOC-as-a-Service (SOCaaS)</w:t>
      </w:r>
      <w:bookmarkEnd w:id="544"/>
    </w:p>
    <w:p w14:paraId="76728EBB" w14:textId="77777777" w:rsidR="00C3218F" w:rsidRPr="00D66A67" w:rsidRDefault="00C3218F" w:rsidP="007638F3">
      <w:pPr>
        <w:pStyle w:val="4"/>
        <w:rPr>
          <w:b/>
          <w:bCs w:val="0"/>
        </w:rPr>
      </w:pPr>
      <w:bookmarkStart w:id="545" w:name="_Toc216443913"/>
      <w:r w:rsidRPr="00D66A67">
        <w:rPr>
          <w:b/>
          <w:bCs w:val="0"/>
        </w:rPr>
        <w:t>Συλλογή και συσχέτιση αρχείων καταγραφής</w:t>
      </w:r>
      <w:bookmarkEnd w:id="545"/>
    </w:p>
    <w:p w14:paraId="23DA8FC6" w14:textId="4789B73B" w:rsidR="00C3218F" w:rsidRPr="00C3218F" w:rsidRDefault="00C3218F" w:rsidP="00C3218F">
      <w:pPr>
        <w:suppressAutoHyphens w:val="0"/>
        <w:autoSpaceDE w:val="0"/>
        <w:spacing w:before="120" w:after="0"/>
        <w:rPr>
          <w:rFonts w:eastAsia="SimSun"/>
          <w:lang w:val="el-GR"/>
        </w:rPr>
      </w:pPr>
      <w:r w:rsidRPr="00C3218F">
        <w:rPr>
          <w:rFonts w:eastAsia="SimSun"/>
          <w:lang w:val="el-GR"/>
        </w:rPr>
        <w:t>Η επιχειρησιακή αποτελεσματικότητα ενός Κέντρου Επιχειρήσεων Ασφαλείας (SOC) εξαρτάται σε κρίσιμο βαθμό από την ικανότητα συλλογής, ορθής κατηγοριοποίησης και ανάλυσης των σχετικών δεδομένων ασφαλείας, τα οποία προέρχονται από τις υποδομές του Φορέα. Για την υποστήριξη αυτής της λειτουργικότητας, ο Ανάδοχος καλείται να σχεδιάσει και να υλοποιήσει μια ολοκληρωμένη αρχιτεκτονική συλλογής και συσχέτισης αρχείων καταγραφής (logs), εξασφαλίζοντας διαλειτουργικότητα με τα επιμέρους πληροφοριακά συστήματα κάθε φορέα.</w:t>
      </w:r>
    </w:p>
    <w:p w14:paraId="12CA71E1" w14:textId="6034429F" w:rsidR="00C3218F" w:rsidRDefault="00C3218F" w:rsidP="00C3218F">
      <w:pPr>
        <w:suppressAutoHyphens w:val="0"/>
        <w:autoSpaceDE w:val="0"/>
        <w:spacing w:before="120" w:after="0"/>
        <w:rPr>
          <w:rFonts w:eastAsia="SimSun"/>
          <w:lang w:val="el-GR"/>
        </w:rPr>
      </w:pPr>
      <w:r w:rsidRPr="00C3218F">
        <w:rPr>
          <w:rFonts w:eastAsia="SimSun"/>
          <w:lang w:val="el-GR"/>
        </w:rPr>
        <w:t>Η προσέγγιση αυτή περιλαμβάνει την επιλογή των κατάλληλων σημεί</w:t>
      </w:r>
      <w:r w:rsidR="003A5AEC">
        <w:rPr>
          <w:rFonts w:eastAsia="SimSun"/>
          <w:lang w:val="el-GR"/>
        </w:rPr>
        <w:t>ων</w:t>
      </w:r>
      <w:r w:rsidRPr="00C3218F">
        <w:rPr>
          <w:rFonts w:eastAsia="SimSun"/>
          <w:lang w:val="el-GR"/>
        </w:rPr>
        <w:t xml:space="preserve"> συλλογής, την εξειδίκευση του τύπου και της δομής των απαιτούμενων δεδομένων για κάθε πηγή, καθώς και την εγκατάσταση και παραμετροποίηση ενός προηγμένου συστήματος Security Information and Event Management (SIEM), με πλήρη τεχνική υποστήριξη υλικού και λογισμικού, σε υποδομές που θα συμφωνηθούν με την Αναθέτουσα Αρχή. Επιπλέον, ο Ανάδοχος οφείλει να αναπτύξει τους απαραίτητους μηχανισμούς και ροές δεδομένων για τη συνεχή και ασφαλή τροφοδότηση του SIEM με τα καταγεγραμμένα δεδομένα, εξασφαλίζοντας την επιχειρησιακή συνέχεια και την ακρίβεια στη διαχείριση συμβάντων ασφαλείας.</w:t>
      </w:r>
    </w:p>
    <w:p w14:paraId="46C620F2" w14:textId="77777777" w:rsidR="002D06D6" w:rsidRPr="00C3218F" w:rsidRDefault="002D06D6" w:rsidP="00C3218F">
      <w:pPr>
        <w:suppressAutoHyphens w:val="0"/>
        <w:autoSpaceDE w:val="0"/>
        <w:spacing w:before="120" w:after="0"/>
        <w:rPr>
          <w:rFonts w:eastAsia="SimSun"/>
          <w:lang w:val="el-GR"/>
        </w:rPr>
      </w:pPr>
    </w:p>
    <w:p w14:paraId="7B7F7B22" w14:textId="77777777" w:rsidR="00C3218F" w:rsidRPr="00D66A67" w:rsidRDefault="00C3218F" w:rsidP="007638F3">
      <w:pPr>
        <w:pStyle w:val="4"/>
        <w:rPr>
          <w:b/>
          <w:bCs w:val="0"/>
        </w:rPr>
      </w:pPr>
      <w:bookmarkStart w:id="546" w:name="_Toc216443914"/>
      <w:r w:rsidRPr="00D66A67">
        <w:rPr>
          <w:b/>
          <w:bCs w:val="0"/>
        </w:rPr>
        <w:t>Ανίχνευση &amp; Παρακολούθηση Απειλών</w:t>
      </w:r>
      <w:bookmarkEnd w:id="546"/>
    </w:p>
    <w:p w14:paraId="64A3C29B" w14:textId="7FDFCB5D" w:rsidR="00C3218F" w:rsidRPr="00C3218F" w:rsidRDefault="00C3218F" w:rsidP="00C3218F">
      <w:pPr>
        <w:suppressAutoHyphens w:val="0"/>
        <w:autoSpaceDE w:val="0"/>
        <w:spacing w:before="120" w:after="0"/>
        <w:rPr>
          <w:rFonts w:eastAsia="SimSun"/>
          <w:lang w:val="el-GR"/>
        </w:rPr>
      </w:pPr>
      <w:r w:rsidRPr="00C3218F">
        <w:rPr>
          <w:rFonts w:eastAsia="SimSun"/>
          <w:lang w:val="el-GR"/>
        </w:rPr>
        <w:t>Η αποτελεσματική ανίχνευση και παρακολούθηση απειλών αποτελεί θεμελιώδη λειτουργία ενός ώριμου συστήματος κυβερνοασφάλειας, το οποίο οφείλει να ανταποκρίνεται δυναμικά και σε πραγματικό χρόνο στις εξελισσόμενες προκλήσεις του ψηφιακού περιβάλλοντος. Στο πλαίσιο αυτό, η λειτουργία του SOC εστιάζει στην εγκαθίδρυση μηχανισμών παρακολούθησης των πληροφοριακών υποδομών με συνεχή εποπτεία και υψηλό επίπεδο αυτοματισμού.</w:t>
      </w:r>
    </w:p>
    <w:p w14:paraId="796DACDD"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υλοποίηση μιας σύγχρονης πλατφόρμας Security Information and Event Management (SIEM), εξοπλισμένης με δυνατότητες συσχέτισης, κανονικοποίησης και ταξινόμησης συμβάντων ασφαλείας, καθίσταται κρίσιμη για τον εντοπισμό αποκλινουσών συμπεριφορών και τον προσδιορισμό δυνητικά κακόβουλης δραστηριότητας. Η επιχειρησιακή αξιοποίηση αυτών των δεδομένων ενισχύεται περαιτέρω μέσω της ανάπτυξης εξειδικευμένων κανόνων συσχέτισης (correlation rules), οι οποίοι επιτρέπουν την αυτόματη ανάλυση περίπλοκων μοτίβων και την ενεργοποίηση μηχανισμών απόκρισης σε υποψίες παραβίασης.</w:t>
      </w:r>
    </w:p>
    <w:p w14:paraId="7F8DA473" w14:textId="77777777" w:rsidR="00C3218F" w:rsidRDefault="00C3218F" w:rsidP="00C3218F">
      <w:pPr>
        <w:suppressAutoHyphens w:val="0"/>
        <w:autoSpaceDE w:val="0"/>
        <w:spacing w:before="120" w:after="0"/>
        <w:rPr>
          <w:rFonts w:eastAsia="SimSun"/>
          <w:lang w:val="el-GR"/>
        </w:rPr>
      </w:pPr>
      <w:r w:rsidRPr="00C3218F">
        <w:rPr>
          <w:rFonts w:eastAsia="SimSun"/>
          <w:lang w:val="el-GR"/>
        </w:rPr>
        <w:t xml:space="preserve">Παράλληλα, προβλέπεται η συνεχής τροφοδότηση του συστήματος με </w:t>
      </w:r>
      <w:r w:rsidRPr="00C3218F">
        <w:rPr>
          <w:rFonts w:eastAsia="SimSun"/>
        </w:rPr>
        <w:t>Threat</w:t>
      </w:r>
      <w:r w:rsidRPr="00C3218F">
        <w:rPr>
          <w:rFonts w:eastAsia="SimSun"/>
          <w:lang w:val="el-GR"/>
        </w:rPr>
        <w:t xml:space="preserve"> </w:t>
      </w:r>
      <w:r w:rsidRPr="00C3218F">
        <w:rPr>
          <w:rFonts w:eastAsia="SimSun"/>
        </w:rPr>
        <w:t>Intelligence</w:t>
      </w:r>
      <w:r w:rsidRPr="00C3218F">
        <w:rPr>
          <w:rFonts w:eastAsia="SimSun"/>
          <w:lang w:val="el-GR"/>
        </w:rPr>
        <w:t xml:space="preserve"> </w:t>
      </w:r>
      <w:r w:rsidRPr="00C3218F">
        <w:rPr>
          <w:rFonts w:eastAsia="SimSun"/>
        </w:rPr>
        <w:t>feeds</w:t>
      </w:r>
      <w:r w:rsidRPr="00C3218F">
        <w:rPr>
          <w:rFonts w:eastAsia="SimSun"/>
          <w:lang w:val="el-GR"/>
        </w:rPr>
        <w:t>, ώστε να εξασφαλίζεται η καθημερινή ανανέωση των υπογραφών, των σεναρίων εντοπισμού και των προτύπων απειλών. Η στρατηγική αυτή καθιστά εφικτή την προληπτική και προσαρμοστική προστασία των υποδομών, με βάση την παγκόσμια εικόνα του απειλητικού τοπίου.</w:t>
      </w:r>
    </w:p>
    <w:p w14:paraId="22057780" w14:textId="77777777" w:rsidR="002D06D6" w:rsidRPr="00C3218F" w:rsidRDefault="002D06D6" w:rsidP="00C3218F">
      <w:pPr>
        <w:suppressAutoHyphens w:val="0"/>
        <w:autoSpaceDE w:val="0"/>
        <w:spacing w:before="120" w:after="0"/>
        <w:rPr>
          <w:rFonts w:eastAsia="SimSun"/>
          <w:lang w:val="el-GR"/>
        </w:rPr>
      </w:pPr>
    </w:p>
    <w:p w14:paraId="77EACDE1" w14:textId="77777777" w:rsidR="00C3218F" w:rsidRPr="00D66A67" w:rsidRDefault="00C3218F" w:rsidP="007638F3">
      <w:pPr>
        <w:pStyle w:val="4"/>
        <w:rPr>
          <w:b/>
          <w:bCs w:val="0"/>
        </w:rPr>
      </w:pPr>
      <w:bookmarkStart w:id="547" w:name="_Toc216443915"/>
      <w:r w:rsidRPr="00D66A67">
        <w:rPr>
          <w:b/>
          <w:bCs w:val="0"/>
        </w:rPr>
        <w:t>Ανταπόκριση σε Περιστατικά (Incident Response - IR)</w:t>
      </w:r>
      <w:bookmarkEnd w:id="547"/>
    </w:p>
    <w:p w14:paraId="05E9258E" w14:textId="0947236F" w:rsidR="00C3218F" w:rsidRPr="002D06D6" w:rsidRDefault="00C3218F" w:rsidP="00C3218F">
      <w:pPr>
        <w:suppressAutoHyphens w:val="0"/>
        <w:autoSpaceDE w:val="0"/>
        <w:spacing w:before="120" w:after="0"/>
        <w:rPr>
          <w:rFonts w:eastAsia="SimSun"/>
          <w:u w:val="single"/>
          <w:lang w:val="el-GR"/>
        </w:rPr>
      </w:pPr>
      <w:r w:rsidRPr="002D06D6">
        <w:rPr>
          <w:rFonts w:eastAsia="SimSun"/>
          <w:b/>
          <w:bCs/>
          <w:u w:val="single"/>
          <w:lang w:val="el-GR"/>
        </w:rPr>
        <w:t>Κύριες λειτουργίες και διαδικασίες:</w:t>
      </w:r>
    </w:p>
    <w:p w14:paraId="5C5272F4" w14:textId="2B73138B" w:rsidR="00C3218F" w:rsidRPr="00C3218F" w:rsidRDefault="00C3218F" w:rsidP="00BA73EE">
      <w:pPr>
        <w:numPr>
          <w:ilvl w:val="0"/>
          <w:numId w:val="32"/>
        </w:numPr>
        <w:suppressAutoHyphens w:val="0"/>
        <w:autoSpaceDE w:val="0"/>
        <w:spacing w:before="120" w:after="0"/>
        <w:jc w:val="left"/>
        <w:rPr>
          <w:rFonts w:eastAsia="SimSun"/>
          <w:lang w:val="el-GR"/>
        </w:rPr>
      </w:pPr>
      <w:r w:rsidRPr="00C3218F">
        <w:rPr>
          <w:rFonts w:eastAsia="SimSun"/>
          <w:b/>
          <w:bCs/>
          <w:lang w:val="el-GR"/>
        </w:rPr>
        <w:t>Ενεργοποίηση Ομάδας Ανάλυσης και Απόκρισης:</w:t>
      </w:r>
      <w:r w:rsidRPr="00C3218F">
        <w:rPr>
          <w:rFonts w:eastAsia="SimSun"/>
          <w:lang w:val="el-GR"/>
        </w:rPr>
        <w:br/>
        <w:t xml:space="preserve">Σε περίπτωση ανίχνευσης ύποπτου ή επιβεβαιωμένου περιστατικού, ενεργοποιείται η ομάδα ανάλυσης και απόκρισης (SOC L1, L2 αναλυτές), η οποία αναλαμβάνει τη διαχείριση του περιστατικού από την αρχική αξιολόγηση έως την τελική διαχείριση αποκατάστασης </w:t>
      </w:r>
      <w:r w:rsidRPr="00C3218F">
        <w:rPr>
          <w:rFonts w:eastAsia="SimSun"/>
        </w:rPr>
        <w:t> </w:t>
      </w:r>
      <w:r w:rsidRPr="00C3218F">
        <w:rPr>
          <w:rFonts w:eastAsia="SimSun"/>
          <w:lang w:val="el-GR"/>
        </w:rPr>
        <w:t xml:space="preserve">με τη χρήση </w:t>
      </w:r>
      <w:r w:rsidRPr="00C3218F">
        <w:rPr>
          <w:rFonts w:eastAsia="SimSun"/>
        </w:rPr>
        <w:t> </w:t>
      </w:r>
      <w:r w:rsidRPr="00C3218F">
        <w:rPr>
          <w:rFonts w:eastAsia="SimSun"/>
          <w:lang w:val="el-GR"/>
        </w:rPr>
        <w:t>τεχνολογίας ασφάλειας με τεχνητή νοημοσύνη και θα παρέχει αυτοματισμούς και επιτάχυνση στην ανάλυση των περιστατικών αλλά και στην άμεση ενοποίηση και ερμηνεία απειλών. Οι ρόλοι και οι αρμοδιότητες της ομάδας είναι σαφώς καθορισμένοι, διασφαλίζοντας την ταχεία και συντονισμένη αντίδραση.</w:t>
      </w:r>
    </w:p>
    <w:p w14:paraId="6210E796" w14:textId="77777777" w:rsidR="00C3218F" w:rsidRPr="00C3218F" w:rsidRDefault="00C3218F" w:rsidP="00BA73EE">
      <w:pPr>
        <w:numPr>
          <w:ilvl w:val="0"/>
          <w:numId w:val="32"/>
        </w:numPr>
        <w:suppressAutoHyphens w:val="0"/>
        <w:autoSpaceDE w:val="0"/>
        <w:spacing w:before="120" w:after="0"/>
        <w:jc w:val="left"/>
        <w:rPr>
          <w:rFonts w:eastAsia="SimSun"/>
          <w:lang w:val="el-GR"/>
        </w:rPr>
      </w:pPr>
      <w:r w:rsidRPr="00C3218F">
        <w:rPr>
          <w:rFonts w:eastAsia="SimSun"/>
          <w:b/>
          <w:bCs/>
          <w:lang w:val="el-GR"/>
        </w:rPr>
        <w:t>Διενέργεια Triage και Ανάλυσης Αιτίων (Root Cause Analysis):</w:t>
      </w:r>
      <w:r w:rsidRPr="00C3218F">
        <w:rPr>
          <w:rFonts w:eastAsia="SimSun"/>
          <w:lang w:val="el-GR"/>
        </w:rPr>
        <w:br/>
        <w:t>Η ομάδα προβαίνει σε άμεση αξιολόγηση (triage) των ειδοποιήσεων, διαχωρίζοντας τα false positives και προτεραιοποιώντας τα πραγματικά περιστατικά και με τη χρήση μηχανισμών τεχνητής νοημοσύνης του παρόχου υπολογιστικού νέφους. Ακολουθεί εις βάθος ανάλυση για τον εντοπισμό της αιτίας, της έκτασης και του αντίκτυπου του περιστατικού, με χρήση forensic εργαλείων και τεχνικών.</w:t>
      </w:r>
    </w:p>
    <w:p w14:paraId="3D914361" w14:textId="77777777" w:rsidR="00C3218F" w:rsidRPr="00C3218F" w:rsidRDefault="00C3218F" w:rsidP="00BA73EE">
      <w:pPr>
        <w:numPr>
          <w:ilvl w:val="0"/>
          <w:numId w:val="32"/>
        </w:numPr>
        <w:suppressAutoHyphens w:val="0"/>
        <w:autoSpaceDE w:val="0"/>
        <w:spacing w:before="120" w:after="0"/>
        <w:jc w:val="left"/>
        <w:rPr>
          <w:rFonts w:eastAsia="SimSun"/>
          <w:lang w:val="el-GR"/>
        </w:rPr>
      </w:pPr>
      <w:r w:rsidRPr="00C3218F">
        <w:rPr>
          <w:rFonts w:eastAsia="SimSun"/>
          <w:b/>
          <w:bCs/>
          <w:lang w:val="el-GR"/>
        </w:rPr>
        <w:t>Περιορισμός (Containment), Εξάλειψη (Eradication) και Ανάκαμψη (Recovery):</w:t>
      </w:r>
      <w:r w:rsidRPr="00C3218F">
        <w:rPr>
          <w:rFonts w:eastAsia="SimSun"/>
          <w:lang w:val="el-GR"/>
        </w:rPr>
        <w:br/>
        <w:t>Σε συνεργασία με τις εμπλεκόμενες ομάδες, εφαρμόζονται τα κατάλληλα μέτρα για τον περιορισμό της εξάπλωσης του περιστατικού, την εξάλειψη της απειλής από τα συστήματα και την αποκατάσταση της κανονικής λειτουργίας. Οι ενέργειες αυτές εκτελούνται βάσει προκαθορισμένων playbooks και διαδικασιών, σύμφωνα με διεθνή πρότυπα (π.χ. NIST SP 800-61, SANS).</w:t>
      </w:r>
    </w:p>
    <w:p w14:paraId="08D2AA92" w14:textId="77777777" w:rsidR="00C3218F" w:rsidRDefault="00C3218F" w:rsidP="00BA73EE">
      <w:pPr>
        <w:numPr>
          <w:ilvl w:val="0"/>
          <w:numId w:val="32"/>
        </w:numPr>
        <w:suppressAutoHyphens w:val="0"/>
        <w:autoSpaceDE w:val="0"/>
        <w:spacing w:before="120" w:after="0"/>
        <w:jc w:val="left"/>
        <w:rPr>
          <w:rFonts w:eastAsia="SimSun"/>
          <w:lang w:val="el-GR"/>
        </w:rPr>
      </w:pPr>
      <w:r w:rsidRPr="00C3218F">
        <w:rPr>
          <w:rFonts w:eastAsia="SimSun"/>
          <w:b/>
          <w:bCs/>
          <w:lang w:val="el-GR"/>
        </w:rPr>
        <w:t>Ανάπτυξη και Χρήση SOAR:</w:t>
      </w:r>
      <w:r w:rsidRPr="00C3218F">
        <w:rPr>
          <w:rFonts w:eastAsia="SimSun"/>
          <w:lang w:val="el-GR"/>
        </w:rPr>
        <w:br/>
        <w:t>Για τη βελτιστοποίηση της διαδικασίας, αξιοποιείται πλατφόρμα SOAR (Security Orchestration, Automation and Response), η οποία αυτοματοποιεί επαναλαμβανόμενες ενέργειες, συντονίζει εργαλεία και διαδικασίες, και επιταχύνει τον χρόνο απόκρισης (MTTR). Η πλατφόρμα επιτρέπει την ενοποίηση ειδοποιήσεων και τον καθορισμό αυτοματοποιημένων ενεργειών.</w:t>
      </w:r>
    </w:p>
    <w:p w14:paraId="59726938" w14:textId="77777777" w:rsidR="002D06D6" w:rsidRPr="00C3218F" w:rsidRDefault="002D06D6" w:rsidP="002D06D6">
      <w:pPr>
        <w:suppressAutoHyphens w:val="0"/>
        <w:autoSpaceDE w:val="0"/>
        <w:spacing w:before="120" w:after="0"/>
        <w:ind w:left="360"/>
        <w:jc w:val="left"/>
        <w:rPr>
          <w:rFonts w:eastAsia="SimSun"/>
          <w:lang w:val="el-GR"/>
        </w:rPr>
      </w:pPr>
    </w:p>
    <w:p w14:paraId="14E65DB6" w14:textId="77777777" w:rsidR="00C3218F" w:rsidRPr="00D66A67" w:rsidRDefault="00C3218F" w:rsidP="00C37813">
      <w:pPr>
        <w:pStyle w:val="4"/>
        <w:rPr>
          <w:b/>
          <w:bCs w:val="0"/>
        </w:rPr>
      </w:pPr>
      <w:bookmarkStart w:id="548" w:name="_Toc216443916"/>
      <w:r w:rsidRPr="00D66A67">
        <w:rPr>
          <w:b/>
          <w:bCs w:val="0"/>
        </w:rPr>
        <w:t>Αξιολόγηση Ευπαθειών (Vulnerability Management)</w:t>
      </w:r>
      <w:bookmarkEnd w:id="548"/>
    </w:p>
    <w:p w14:paraId="64A5CB35" w14:textId="153B6103"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Ο Ανάδοχος καλείται να σχεδιάσει και να υλοποιήσει μια ολοκληρωμένη διαδικασία περιοδικής αξιολόγησης ευπαθειών, η οποία θα βασίζεται σε διεθνή πρότυπα (όπως </w:t>
      </w:r>
      <w:r w:rsidRPr="00C3218F">
        <w:rPr>
          <w:rFonts w:eastAsia="SimSun"/>
        </w:rPr>
        <w:t>CVSS</w:t>
      </w:r>
      <w:r w:rsidRPr="00C3218F">
        <w:rPr>
          <w:rFonts w:eastAsia="SimSun"/>
          <w:lang w:val="el-GR"/>
        </w:rPr>
        <w:t>) και θα αξιοποιεί τόσο αυτοματοποιημένα εργαλεία όσο και εξειδικευμένη ανάλυση.</w:t>
      </w:r>
    </w:p>
    <w:p w14:paraId="4771A405"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διαδικασία περιλαμβάνει:</w:t>
      </w:r>
    </w:p>
    <w:p w14:paraId="6DAE1FA4" w14:textId="77777777" w:rsidR="00C3218F" w:rsidRPr="00C3218F" w:rsidRDefault="00C3218F" w:rsidP="00BA73EE">
      <w:pPr>
        <w:numPr>
          <w:ilvl w:val="0"/>
          <w:numId w:val="30"/>
        </w:numPr>
        <w:suppressAutoHyphens w:val="0"/>
        <w:autoSpaceDE w:val="0"/>
        <w:spacing w:before="120" w:after="0"/>
        <w:rPr>
          <w:rFonts w:eastAsia="SimSun"/>
          <w:lang w:val="el-GR"/>
        </w:rPr>
      </w:pPr>
      <w:r w:rsidRPr="00C3218F">
        <w:rPr>
          <w:rFonts w:eastAsia="SimSun"/>
          <w:lang w:val="el-GR"/>
        </w:rPr>
        <w:t>Προγραμματισμό και διεξαγωγή τακτικών vulnerability scans σε κρίσιμα συστήματα, εφαρμογές και υποδομές (on-premises και cloud).</w:t>
      </w:r>
    </w:p>
    <w:p w14:paraId="4C00CFE3" w14:textId="77777777" w:rsidR="00C3218F" w:rsidRPr="00C3218F" w:rsidRDefault="00C3218F" w:rsidP="00BA73EE">
      <w:pPr>
        <w:numPr>
          <w:ilvl w:val="0"/>
          <w:numId w:val="30"/>
        </w:numPr>
        <w:suppressAutoHyphens w:val="0"/>
        <w:autoSpaceDE w:val="0"/>
        <w:spacing w:before="120" w:after="0"/>
        <w:rPr>
          <w:rFonts w:eastAsia="SimSun"/>
          <w:lang w:val="el-GR"/>
        </w:rPr>
      </w:pPr>
      <w:r w:rsidRPr="00C3218F">
        <w:rPr>
          <w:rFonts w:eastAsia="SimSun"/>
          <w:lang w:val="el-GR"/>
        </w:rPr>
        <w:t>Ανάλυση και κατηγοριοποίηση των εντοπισμένων ευπαθειών βάσει της σοβαρότητας και του επιχειρησιακού κινδύνου, με χρήση εργαλείων και μεθοδολογιών όπως το Common Vulnerability Scoring System .</w:t>
      </w:r>
    </w:p>
    <w:p w14:paraId="5634144D" w14:textId="77777777" w:rsidR="00C3218F" w:rsidRPr="00C3218F" w:rsidRDefault="00C3218F" w:rsidP="00BA73EE">
      <w:pPr>
        <w:numPr>
          <w:ilvl w:val="0"/>
          <w:numId w:val="30"/>
        </w:numPr>
        <w:suppressAutoHyphens w:val="0"/>
        <w:autoSpaceDE w:val="0"/>
        <w:spacing w:before="120" w:after="0"/>
        <w:rPr>
          <w:rFonts w:eastAsia="SimSun"/>
          <w:lang w:val="el-GR"/>
        </w:rPr>
      </w:pPr>
      <w:r w:rsidRPr="00C3218F">
        <w:rPr>
          <w:rFonts w:eastAsia="SimSun"/>
          <w:lang w:val="el-GR"/>
        </w:rPr>
        <w:t>Κατάρτιση αναφορών με λεπτομερή περιγραφή των ευρημάτων, εκτίμηση του κινδύνου και προτεινόμενα μέτρα αποκατάστασης (mitigation actions).</w:t>
      </w:r>
    </w:p>
    <w:p w14:paraId="26FBA9D6" w14:textId="77777777" w:rsidR="00C3218F" w:rsidRPr="00C3218F" w:rsidRDefault="00C3218F" w:rsidP="00BA73EE">
      <w:pPr>
        <w:numPr>
          <w:ilvl w:val="0"/>
          <w:numId w:val="30"/>
        </w:numPr>
        <w:suppressAutoHyphens w:val="0"/>
        <w:autoSpaceDE w:val="0"/>
        <w:spacing w:before="120" w:after="0"/>
        <w:jc w:val="left"/>
        <w:rPr>
          <w:rFonts w:eastAsia="SimSun"/>
          <w:lang w:val="el-GR"/>
        </w:rPr>
      </w:pPr>
      <w:r w:rsidRPr="00C3218F">
        <w:rPr>
          <w:rFonts w:eastAsia="SimSun"/>
          <w:lang w:val="el-GR"/>
        </w:rPr>
        <w:t>Παρακολούθηση της υλοποίησης των διορθωτικών ενεργειών και επαναληπτικές αξιολογήσεις για επιβεβαίωση της εξάλειψης των ευπαθειών.</w:t>
      </w:r>
      <w:r w:rsidRPr="00C3218F">
        <w:rPr>
          <w:rFonts w:eastAsia="SimSun"/>
          <w:lang w:val="el-GR"/>
        </w:rPr>
        <w:br/>
      </w:r>
    </w:p>
    <w:p w14:paraId="1FAF44BF" w14:textId="77777777" w:rsidR="00C3218F" w:rsidRPr="00D66A67" w:rsidRDefault="00C3218F" w:rsidP="00C37813">
      <w:pPr>
        <w:pStyle w:val="4"/>
        <w:rPr>
          <w:b/>
          <w:bCs w:val="0"/>
        </w:rPr>
      </w:pPr>
      <w:bookmarkStart w:id="549" w:name="_Toc216443917"/>
      <w:r w:rsidRPr="00D66A67">
        <w:rPr>
          <w:b/>
          <w:bCs w:val="0"/>
        </w:rPr>
        <w:t>Πληροφορίες Απειλών (Threat Intelligence)</w:t>
      </w:r>
      <w:bookmarkEnd w:id="549"/>
    </w:p>
    <w:p w14:paraId="21ED0A3D" w14:textId="58553F83"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Ο Ανάδοχος υποχρεούται να ενσωματώσει εξειδικευμένη πλατφόρμα </w:t>
      </w:r>
      <w:r w:rsidRPr="00C3218F">
        <w:rPr>
          <w:rFonts w:eastAsia="SimSun"/>
        </w:rPr>
        <w:t>Threat</w:t>
      </w:r>
      <w:r w:rsidRPr="00C3218F">
        <w:rPr>
          <w:rFonts w:eastAsia="SimSun"/>
          <w:lang w:val="el-GR"/>
        </w:rPr>
        <w:t xml:space="preserve"> </w:t>
      </w:r>
      <w:r w:rsidRPr="00C3218F">
        <w:rPr>
          <w:rFonts w:eastAsia="SimSun"/>
        </w:rPr>
        <w:t>Intelligence</w:t>
      </w:r>
      <w:r w:rsidRPr="00C3218F">
        <w:rPr>
          <w:rFonts w:eastAsia="SimSun"/>
          <w:lang w:val="el-GR"/>
        </w:rPr>
        <w:t>, η οποία θα συλλέγει, θα αναλύει και θα διαμοιράζει σχετική πληροφόρηση.</w:t>
      </w:r>
    </w:p>
    <w:p w14:paraId="1DAE7824"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λειτουργικότητα περιλαμβάνει:</w:t>
      </w:r>
    </w:p>
    <w:p w14:paraId="4943B679" w14:textId="77777777" w:rsidR="00C3218F" w:rsidRPr="00C3218F" w:rsidRDefault="00C3218F" w:rsidP="00BA73EE">
      <w:pPr>
        <w:numPr>
          <w:ilvl w:val="0"/>
          <w:numId w:val="29"/>
        </w:numPr>
        <w:suppressAutoHyphens w:val="0"/>
        <w:autoSpaceDE w:val="0"/>
        <w:spacing w:before="120" w:after="0"/>
        <w:rPr>
          <w:rFonts w:eastAsia="SimSun"/>
          <w:lang w:val="el-GR"/>
        </w:rPr>
      </w:pPr>
      <w:r w:rsidRPr="00C3218F">
        <w:rPr>
          <w:rFonts w:eastAsia="SimSun"/>
          <w:lang w:val="el-GR"/>
        </w:rPr>
        <w:t>Συνεχή συλλογή και ανάλυση δεδομένων για emerging threats, APTs, exploits και TTPs (Tactics, Techniques, Procedures), με χαρτογράφηση στο πλαίσιο MITRE ATT&amp;CK.</w:t>
      </w:r>
    </w:p>
    <w:p w14:paraId="45BC1F0A" w14:textId="77777777" w:rsidR="00C3218F" w:rsidRPr="00C3218F" w:rsidRDefault="00C3218F" w:rsidP="00BA73EE">
      <w:pPr>
        <w:numPr>
          <w:ilvl w:val="0"/>
          <w:numId w:val="29"/>
        </w:numPr>
        <w:suppressAutoHyphens w:val="0"/>
        <w:autoSpaceDE w:val="0"/>
        <w:spacing w:before="120" w:after="0"/>
        <w:rPr>
          <w:rFonts w:eastAsia="SimSun"/>
          <w:lang w:val="el-GR"/>
        </w:rPr>
      </w:pPr>
      <w:r w:rsidRPr="00C3218F">
        <w:rPr>
          <w:rFonts w:eastAsia="SimSun"/>
          <w:lang w:val="el-GR"/>
        </w:rPr>
        <w:t>Αυτόματη συσχέτιση των πληροφοριών απειλών με τα δεδομένα του SOC για τον εντοπισμό σχετικών Indicators of Compromise (IoCs).</w:t>
      </w:r>
    </w:p>
    <w:p w14:paraId="5CFFAFBA" w14:textId="77777777" w:rsidR="00C3218F" w:rsidRPr="00C3218F" w:rsidRDefault="00C3218F" w:rsidP="00BA73EE">
      <w:pPr>
        <w:numPr>
          <w:ilvl w:val="0"/>
          <w:numId w:val="29"/>
        </w:numPr>
        <w:suppressAutoHyphens w:val="0"/>
        <w:autoSpaceDE w:val="0"/>
        <w:spacing w:before="120" w:after="0"/>
        <w:rPr>
          <w:rFonts w:eastAsia="SimSun"/>
          <w:lang w:val="el-GR"/>
        </w:rPr>
      </w:pPr>
      <w:r w:rsidRPr="00C3218F">
        <w:rPr>
          <w:rFonts w:eastAsia="SimSun"/>
          <w:lang w:val="el-GR"/>
        </w:rPr>
        <w:t>Ενημέρωση των αναλυτών με alerts και αναφορές για νέες απειλές που σχετίζονται με το περιβάλλον των φορέων.</w:t>
      </w:r>
    </w:p>
    <w:p w14:paraId="58055E64" w14:textId="77777777" w:rsidR="00C3218F" w:rsidRDefault="00C3218F" w:rsidP="00BA73EE">
      <w:pPr>
        <w:numPr>
          <w:ilvl w:val="0"/>
          <w:numId w:val="29"/>
        </w:numPr>
        <w:suppressAutoHyphens w:val="0"/>
        <w:autoSpaceDE w:val="0"/>
        <w:spacing w:before="120" w:after="0"/>
        <w:rPr>
          <w:rFonts w:eastAsia="SimSun"/>
          <w:lang w:val="el-GR"/>
        </w:rPr>
      </w:pPr>
      <w:r w:rsidRPr="00C3218F">
        <w:rPr>
          <w:rFonts w:eastAsia="SimSun"/>
          <w:lang w:val="el-GR"/>
        </w:rPr>
        <w:t>Δυνατότητα προληπτικής λήψης μέτρων και ταχείας ανταπόκρισης σε περίπτωση εντοπισμού στοχευμένων επιθέσεων ή διαρροής δεδομένων.</w:t>
      </w:r>
    </w:p>
    <w:p w14:paraId="68052B31" w14:textId="77777777" w:rsidR="002D06D6" w:rsidRPr="00C3218F" w:rsidRDefault="002D06D6" w:rsidP="002D06D6">
      <w:pPr>
        <w:suppressAutoHyphens w:val="0"/>
        <w:autoSpaceDE w:val="0"/>
        <w:spacing w:before="120" w:after="0"/>
        <w:ind w:left="360"/>
        <w:rPr>
          <w:rFonts w:eastAsia="SimSun"/>
          <w:lang w:val="el-GR"/>
        </w:rPr>
      </w:pPr>
    </w:p>
    <w:p w14:paraId="61030AC7" w14:textId="77777777" w:rsidR="00C3218F" w:rsidRPr="00D66A67" w:rsidRDefault="00C3218F" w:rsidP="00C37813">
      <w:pPr>
        <w:pStyle w:val="4"/>
        <w:rPr>
          <w:b/>
          <w:bCs w:val="0"/>
        </w:rPr>
      </w:pPr>
      <w:bookmarkStart w:id="550" w:name="_Toc216443918"/>
      <w:r w:rsidRPr="00D66A67">
        <w:rPr>
          <w:b/>
          <w:bCs w:val="0"/>
        </w:rPr>
        <w:t>Διαχείριση Αρχείων Καταγραφής (Log Management)</w:t>
      </w:r>
      <w:bookmarkEnd w:id="550"/>
    </w:p>
    <w:p w14:paraId="300FF251"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 Ανάδοχος υποχρεούται να υλοποιήσει ένα ολοκληρωμένο σύστημα log management, το οποίο θα διασφαλίζει την αξιόπιστη συλλογή, ασφαλή αποθήκευση και αποτελεσματική ανάλυση των logs από όλες τις σχετικές πηγές.</w:t>
      </w:r>
    </w:p>
    <w:p w14:paraId="6ECFD7FA" w14:textId="77777777" w:rsidR="00C3218F" w:rsidRPr="00C3218F" w:rsidRDefault="00C3218F" w:rsidP="00C3218F">
      <w:pPr>
        <w:suppressAutoHyphens w:val="0"/>
        <w:autoSpaceDE w:val="0"/>
        <w:spacing w:before="120" w:after="0"/>
        <w:rPr>
          <w:rFonts w:eastAsia="SimSun"/>
          <w:u w:val="single"/>
          <w:lang w:val="el-GR"/>
        </w:rPr>
      </w:pPr>
      <w:r w:rsidRPr="00C3218F">
        <w:rPr>
          <w:rFonts w:eastAsia="SimSun"/>
          <w:u w:val="single"/>
          <w:lang w:val="el-GR"/>
        </w:rPr>
        <w:t>Βασικές λειτουργίες:</w:t>
      </w:r>
    </w:p>
    <w:p w14:paraId="369D87C2" w14:textId="77777777" w:rsidR="00C3218F" w:rsidRPr="00C3218F" w:rsidRDefault="00C3218F" w:rsidP="00BA73EE">
      <w:pPr>
        <w:numPr>
          <w:ilvl w:val="0"/>
          <w:numId w:val="28"/>
        </w:numPr>
        <w:suppressAutoHyphens w:val="0"/>
        <w:autoSpaceDE w:val="0"/>
        <w:spacing w:before="120" w:after="0"/>
        <w:rPr>
          <w:rFonts w:eastAsia="SimSun"/>
          <w:lang w:val="el-GR"/>
        </w:rPr>
      </w:pPr>
      <w:r w:rsidRPr="00C3218F">
        <w:rPr>
          <w:rFonts w:eastAsia="SimSun"/>
          <w:lang w:val="el-GR"/>
        </w:rPr>
        <w:t>Συλλογή, ενοποίηση και αρχειοθέτηση logs από συστήματα, εφαρμογές, δικτυακές συσκευές και cloud πλατφόρμες, με δυνατότητα διατήρησης για τουλάχιστον 12 μήνες.</w:t>
      </w:r>
    </w:p>
    <w:p w14:paraId="546DF3B8" w14:textId="77777777" w:rsidR="00C3218F" w:rsidRPr="00C3218F" w:rsidRDefault="00C3218F" w:rsidP="00BA73EE">
      <w:pPr>
        <w:numPr>
          <w:ilvl w:val="0"/>
          <w:numId w:val="28"/>
        </w:numPr>
        <w:suppressAutoHyphens w:val="0"/>
        <w:autoSpaceDE w:val="0"/>
        <w:spacing w:before="120" w:after="0"/>
        <w:rPr>
          <w:rFonts w:eastAsia="SimSun"/>
          <w:lang w:val="el-GR"/>
        </w:rPr>
      </w:pPr>
      <w:r w:rsidRPr="00C3218F">
        <w:rPr>
          <w:rFonts w:eastAsia="SimSun"/>
          <w:lang w:val="el-GR"/>
        </w:rPr>
        <w:t>Εξασφάλιση της ακεραιότητας και της εμπιστευτικότητας των αρχείων καταγραφής, με εφαρμογή κατάλληλων μηχανισμών πρόσβασης και ελέγχου.</w:t>
      </w:r>
    </w:p>
    <w:p w14:paraId="192BB64F" w14:textId="77777777" w:rsidR="00C3218F" w:rsidRPr="00C3218F" w:rsidRDefault="00C3218F" w:rsidP="00BA73EE">
      <w:pPr>
        <w:numPr>
          <w:ilvl w:val="0"/>
          <w:numId w:val="28"/>
        </w:numPr>
        <w:suppressAutoHyphens w:val="0"/>
        <w:autoSpaceDE w:val="0"/>
        <w:spacing w:before="120" w:after="0"/>
        <w:rPr>
          <w:rFonts w:eastAsia="SimSun"/>
          <w:lang w:val="el-GR"/>
        </w:rPr>
      </w:pPr>
      <w:r w:rsidRPr="00C3218F">
        <w:rPr>
          <w:rFonts w:eastAsia="SimSun"/>
          <w:lang w:val="el-GR"/>
        </w:rPr>
        <w:t>Παροχή εργαλείων για αναζήτηση ιστορικών δεδομένων.</w:t>
      </w:r>
    </w:p>
    <w:p w14:paraId="3CFDADB8" w14:textId="77777777" w:rsidR="00C3218F" w:rsidRDefault="00C3218F" w:rsidP="00BA73EE">
      <w:pPr>
        <w:numPr>
          <w:ilvl w:val="0"/>
          <w:numId w:val="28"/>
        </w:numPr>
        <w:suppressAutoHyphens w:val="0"/>
        <w:autoSpaceDE w:val="0"/>
        <w:spacing w:before="120" w:after="0"/>
        <w:rPr>
          <w:rFonts w:eastAsia="SimSun"/>
          <w:lang w:val="el-GR"/>
        </w:rPr>
      </w:pPr>
      <w:r w:rsidRPr="00C3218F">
        <w:rPr>
          <w:rFonts w:eastAsia="SimSun"/>
          <w:lang w:val="el-GR"/>
        </w:rPr>
        <w:t>Υποστήριξη διαδικασιών log rotation, backup και ασφαλούς διαγραφής, σύμφωνα με τις απαιτήσεις κανονιστικής συμμόρφωσης.</w:t>
      </w:r>
    </w:p>
    <w:p w14:paraId="2956EC24" w14:textId="77777777" w:rsidR="002D06D6" w:rsidRPr="00C3218F" w:rsidRDefault="002D06D6" w:rsidP="002D06D6">
      <w:pPr>
        <w:suppressAutoHyphens w:val="0"/>
        <w:autoSpaceDE w:val="0"/>
        <w:spacing w:before="120" w:after="0"/>
        <w:ind w:left="360"/>
        <w:rPr>
          <w:rFonts w:eastAsia="SimSun"/>
          <w:lang w:val="el-GR"/>
        </w:rPr>
      </w:pPr>
    </w:p>
    <w:p w14:paraId="6AFE4E72" w14:textId="77777777" w:rsidR="00C3218F" w:rsidRPr="00D66A67" w:rsidRDefault="00C3218F" w:rsidP="00C37813">
      <w:pPr>
        <w:pStyle w:val="4"/>
        <w:rPr>
          <w:b/>
          <w:bCs w:val="0"/>
        </w:rPr>
      </w:pPr>
      <w:bookmarkStart w:id="551" w:name="_Toc216443919"/>
      <w:r w:rsidRPr="00D66A67">
        <w:rPr>
          <w:b/>
          <w:bCs w:val="0"/>
        </w:rPr>
        <w:t>Αναφορές &amp; Analytics</w:t>
      </w:r>
      <w:bookmarkEnd w:id="551"/>
    </w:p>
    <w:p w14:paraId="39146D1E" w14:textId="06ADE5CB" w:rsidR="00C3218F" w:rsidRPr="00C3218F" w:rsidRDefault="00C3218F" w:rsidP="00C3218F">
      <w:pPr>
        <w:suppressAutoHyphens w:val="0"/>
        <w:autoSpaceDE w:val="0"/>
        <w:spacing w:before="120" w:after="0"/>
        <w:rPr>
          <w:rFonts w:eastAsia="SimSun"/>
          <w:lang w:val="el-GR"/>
        </w:rPr>
      </w:pPr>
      <w:r w:rsidRPr="00C3218F">
        <w:rPr>
          <w:rFonts w:eastAsia="SimSun"/>
          <w:lang w:val="el-GR"/>
        </w:rPr>
        <w:t>Ο ανάδοχος θα πρέπει να παρέχει παραγωγή αναφορών και η ανάλυση δεδομένων, προσφέροντας στους φορείς πλήρη εικόνα για την κατάσταση ασφάλειας και τη συμμόρφωση με τις απαιτήσεις του κανονιστικού πλαισίου.</w:t>
      </w:r>
    </w:p>
    <w:p w14:paraId="5FAADB8F"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υπηρεσία περιλαμβάνει:</w:t>
      </w:r>
    </w:p>
    <w:p w14:paraId="38B5D79D" w14:textId="77777777" w:rsidR="00C3218F" w:rsidRPr="00C3218F" w:rsidRDefault="00C3218F" w:rsidP="00BA73EE">
      <w:pPr>
        <w:numPr>
          <w:ilvl w:val="0"/>
          <w:numId w:val="31"/>
        </w:numPr>
        <w:suppressAutoHyphens w:val="0"/>
        <w:autoSpaceDE w:val="0"/>
        <w:spacing w:before="120" w:after="0"/>
        <w:rPr>
          <w:rFonts w:eastAsia="SimSun"/>
          <w:lang w:val="el-GR"/>
        </w:rPr>
      </w:pPr>
      <w:r w:rsidRPr="00C3218F">
        <w:rPr>
          <w:rFonts w:eastAsia="SimSun"/>
          <w:lang w:val="el-GR"/>
        </w:rPr>
        <w:t>Τακτική έκδοση αναφορών ασφαλείας (Security Posture Reports) με στατιστικά για συμβάντα, απειλές, ευπάθειες και ενέργειες απόκρισης.</w:t>
      </w:r>
    </w:p>
    <w:p w14:paraId="331D73A2" w14:textId="77777777" w:rsidR="00C3218F" w:rsidRPr="00C3218F" w:rsidRDefault="00C3218F" w:rsidP="00BA73EE">
      <w:pPr>
        <w:numPr>
          <w:ilvl w:val="0"/>
          <w:numId w:val="31"/>
        </w:numPr>
        <w:suppressAutoHyphens w:val="0"/>
        <w:autoSpaceDE w:val="0"/>
        <w:spacing w:before="120" w:after="0"/>
        <w:rPr>
          <w:rFonts w:eastAsia="SimSun"/>
          <w:lang w:val="el-GR"/>
        </w:rPr>
      </w:pPr>
      <w:r w:rsidRPr="00C3218F">
        <w:rPr>
          <w:rFonts w:eastAsia="SimSun"/>
          <w:lang w:val="el-GR"/>
        </w:rPr>
        <w:t>Ανάπτυξη dashboards με βασικούς δείκτες απόδοσης (KPIs) όπως MTTD (Mean Time to Detect), MTTR (Mean Time to Respond), αριθμός alerts, ποσοστό false positives κ.ά.</w:t>
      </w:r>
    </w:p>
    <w:p w14:paraId="0BE9E047" w14:textId="77777777" w:rsidR="00C3218F" w:rsidRDefault="00C3218F" w:rsidP="00BA73EE">
      <w:pPr>
        <w:numPr>
          <w:ilvl w:val="0"/>
          <w:numId w:val="31"/>
        </w:numPr>
        <w:suppressAutoHyphens w:val="0"/>
        <w:autoSpaceDE w:val="0"/>
        <w:spacing w:before="120" w:after="0"/>
        <w:rPr>
          <w:rFonts w:eastAsia="SimSun"/>
          <w:lang w:val="el-GR"/>
        </w:rPr>
      </w:pPr>
      <w:r w:rsidRPr="00C3218F">
        <w:rPr>
          <w:rFonts w:eastAsia="SimSun"/>
          <w:lang w:val="el-GR"/>
        </w:rPr>
        <w:t>Παροχή προσαρμοσμένων αναφορών για ειδικές ανάγκες (π.χ. DPO, Διοίκηση, CISO), με δυνατότητα εξαγωγής δεδομένων για εσωτερικούς ή εξωτερικούς ελέγχους.</w:t>
      </w:r>
    </w:p>
    <w:p w14:paraId="17F6897C" w14:textId="77777777" w:rsidR="002D06D6" w:rsidRPr="00C3218F" w:rsidRDefault="002D06D6" w:rsidP="002D06D6">
      <w:pPr>
        <w:suppressAutoHyphens w:val="0"/>
        <w:autoSpaceDE w:val="0"/>
        <w:spacing w:before="120" w:after="0"/>
        <w:ind w:left="360"/>
        <w:rPr>
          <w:rFonts w:eastAsia="SimSun"/>
          <w:lang w:val="el-GR"/>
        </w:rPr>
      </w:pPr>
    </w:p>
    <w:p w14:paraId="264DAFC7" w14:textId="74FF8203" w:rsidR="00C3218F" w:rsidRPr="00D66A67" w:rsidRDefault="00C3218F" w:rsidP="00C37813">
      <w:pPr>
        <w:pStyle w:val="4"/>
        <w:rPr>
          <w:b/>
          <w:bCs w:val="0"/>
        </w:rPr>
      </w:pPr>
      <w:bookmarkStart w:id="552" w:name="_Toc216443920"/>
      <w:r w:rsidRPr="00D66A67">
        <w:rPr>
          <w:b/>
          <w:bCs w:val="0"/>
        </w:rPr>
        <w:t>Υποστήριξη ανάλυσης τάσεων και εντοπισμού περιοχών προς βελτ</w:t>
      </w:r>
      <w:r w:rsidR="002D06D6" w:rsidRPr="00D66A67">
        <w:rPr>
          <w:b/>
          <w:bCs w:val="0"/>
        </w:rPr>
        <w:t xml:space="preserve">ίωση μέσω advanced analytics - </w:t>
      </w:r>
      <w:r w:rsidRPr="00D66A67">
        <w:rPr>
          <w:b/>
          <w:bCs w:val="0"/>
        </w:rPr>
        <w:t>Συνεχής Βελτίωση</w:t>
      </w:r>
      <w:bookmarkEnd w:id="552"/>
    </w:p>
    <w:p w14:paraId="0D5D30AD" w14:textId="09271A5E" w:rsidR="00C3218F" w:rsidRPr="00C3218F" w:rsidRDefault="00C3218F" w:rsidP="00C3218F">
      <w:pPr>
        <w:suppressAutoHyphens w:val="0"/>
        <w:autoSpaceDE w:val="0"/>
        <w:spacing w:before="120" w:after="0"/>
        <w:rPr>
          <w:rFonts w:eastAsia="SimSun"/>
          <w:lang w:val="el-GR"/>
        </w:rPr>
      </w:pPr>
      <w:r w:rsidRPr="00C3218F">
        <w:rPr>
          <w:rFonts w:eastAsia="SimSun"/>
          <w:lang w:val="el-GR"/>
        </w:rPr>
        <w:t>Η συνεχής βελτίωση αποτελεί βασική αρχή για τη διατήρηση της αποτελεσματικότητας και της επικαιρότητας των υπηρεσιών SOC. Ο Ανάδοχος υποχρεούται να εφαρμόζει διαδικασίες διαρκούς επανεξέτασης και βελτιστοποίησης των κανόνων ανίχνευσης, των playbooks και των use cases, με βάση τα ευρήματα από την ανάλυση περιστατικών, τα νέα δεδομένα απειλών και τις εξελισσόμενες βέλτιστες πρακτικές.</w:t>
      </w:r>
    </w:p>
    <w:p w14:paraId="4B2105F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Οι ενέργειες περιλαμβάνουν:</w:t>
      </w:r>
    </w:p>
    <w:p w14:paraId="4CEF63AC" w14:textId="77777777" w:rsidR="00C3218F" w:rsidRPr="00C3218F" w:rsidRDefault="00C3218F" w:rsidP="00BA73EE">
      <w:pPr>
        <w:numPr>
          <w:ilvl w:val="0"/>
          <w:numId w:val="27"/>
        </w:numPr>
        <w:suppressAutoHyphens w:val="0"/>
        <w:autoSpaceDE w:val="0"/>
        <w:spacing w:before="120" w:after="0"/>
        <w:rPr>
          <w:rFonts w:eastAsia="SimSun"/>
          <w:lang w:val="el-GR"/>
        </w:rPr>
      </w:pPr>
      <w:r w:rsidRPr="00C3218F">
        <w:rPr>
          <w:rFonts w:eastAsia="SimSun"/>
          <w:lang w:val="el-GR"/>
        </w:rPr>
        <w:t>Τακτική αναθεώρηση και επικαιροποίηση των κανόνων ανίχνευσης και των σεναρίων απειλών.</w:t>
      </w:r>
    </w:p>
    <w:p w14:paraId="16CF9022" w14:textId="77777777" w:rsidR="00C3218F" w:rsidRPr="00C3218F" w:rsidRDefault="00C3218F" w:rsidP="00BA73EE">
      <w:pPr>
        <w:numPr>
          <w:ilvl w:val="0"/>
          <w:numId w:val="27"/>
        </w:numPr>
        <w:suppressAutoHyphens w:val="0"/>
        <w:autoSpaceDE w:val="0"/>
        <w:spacing w:before="120" w:after="0"/>
        <w:rPr>
          <w:rFonts w:eastAsia="SimSun"/>
          <w:lang w:val="el-GR"/>
        </w:rPr>
      </w:pPr>
      <w:r w:rsidRPr="00C3218F">
        <w:rPr>
          <w:rFonts w:eastAsia="SimSun"/>
          <w:lang w:val="el-GR"/>
        </w:rPr>
        <w:t>Ανάπτυξη νέων use cases και playbooks βάσει των παρατηρούμενων τάσεων και των lessons learned από πραγματικά περιστατικά.</w:t>
      </w:r>
    </w:p>
    <w:p w14:paraId="33D9293E" w14:textId="77777777" w:rsidR="00C3218F" w:rsidRDefault="00C3218F" w:rsidP="00BA73EE">
      <w:pPr>
        <w:numPr>
          <w:ilvl w:val="0"/>
          <w:numId w:val="27"/>
        </w:numPr>
        <w:suppressAutoHyphens w:val="0"/>
        <w:autoSpaceDE w:val="0"/>
        <w:spacing w:before="120" w:after="0"/>
        <w:rPr>
          <w:rFonts w:eastAsia="SimSun"/>
          <w:lang w:val="el-GR"/>
        </w:rPr>
      </w:pPr>
      <w:r w:rsidRPr="00C3218F">
        <w:rPr>
          <w:rFonts w:eastAsia="SimSun"/>
          <w:lang w:val="el-GR"/>
        </w:rPr>
        <w:t>Ενσωμάτωση feedback από τους χρήστες και τους αναλυτές για τη βελτίωση των διαδικασιών.</w:t>
      </w:r>
    </w:p>
    <w:p w14:paraId="3C2B2EBD" w14:textId="77777777" w:rsidR="002D06D6" w:rsidRPr="00C3218F" w:rsidRDefault="002D06D6" w:rsidP="002D06D6">
      <w:pPr>
        <w:suppressAutoHyphens w:val="0"/>
        <w:autoSpaceDE w:val="0"/>
        <w:spacing w:before="120" w:after="0"/>
        <w:ind w:left="360"/>
        <w:rPr>
          <w:rFonts w:eastAsia="SimSun"/>
          <w:lang w:val="el-GR"/>
        </w:rPr>
      </w:pPr>
    </w:p>
    <w:p w14:paraId="2D0FEE8A" w14:textId="11519BED" w:rsidR="00C3218F" w:rsidRPr="00A27242" w:rsidRDefault="00C3218F" w:rsidP="00A27242">
      <w:pPr>
        <w:pStyle w:val="3"/>
        <w:ind w:left="1276"/>
        <w:rPr>
          <w:lang w:val="el-GR"/>
        </w:rPr>
      </w:pPr>
      <w:bookmarkStart w:id="553" w:name="_Toc216443921"/>
      <w:r w:rsidRPr="00A27242">
        <w:rPr>
          <w:lang w:val="el-GR"/>
        </w:rPr>
        <w:t>Προδι</w:t>
      </w:r>
      <w:r w:rsidR="00031BFC">
        <w:rPr>
          <w:lang w:val="el-GR"/>
        </w:rPr>
        <w:t>α</w:t>
      </w:r>
      <w:r w:rsidRPr="00A27242">
        <w:rPr>
          <w:lang w:val="el-GR"/>
        </w:rPr>
        <w:t>γραφ</w:t>
      </w:r>
      <w:r w:rsidR="00031BFC">
        <w:rPr>
          <w:lang w:val="el-GR"/>
        </w:rPr>
        <w:t>έ</w:t>
      </w:r>
      <w:r w:rsidRPr="00A27242">
        <w:rPr>
          <w:lang w:val="el-GR"/>
        </w:rPr>
        <w:t>ς προτεινόμενης λύσης</w:t>
      </w:r>
      <w:bookmarkEnd w:id="553"/>
    </w:p>
    <w:p w14:paraId="573EF4C1" w14:textId="77777777" w:rsidR="00C3218F" w:rsidRPr="00D66A67" w:rsidRDefault="00C3218F" w:rsidP="00C37813">
      <w:pPr>
        <w:pStyle w:val="4"/>
        <w:rPr>
          <w:b/>
          <w:bCs w:val="0"/>
        </w:rPr>
      </w:pPr>
      <w:bookmarkStart w:id="554" w:name="_Toc216443922"/>
      <w:r w:rsidRPr="00D66A67">
        <w:rPr>
          <w:b/>
          <w:bCs w:val="0"/>
        </w:rPr>
        <w:t>Αρχιτεκτονική της προτεινόμενης λύσης</w:t>
      </w:r>
      <w:bookmarkEnd w:id="554"/>
    </w:p>
    <w:p w14:paraId="25407B0A"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 υποψήφιος Ανάδοχος οφείλει να περιγράψει με σαφήνεια και λεπτομέρεια  στη προσφορά του το πώς σχεδιάζει την υλοποίηση της τεχνικής υποδομής για την κάλυψη των στόχων του Έργου. Κάθε προσφορά θα πρέπει να περιλαμβάνει κατ’ελάχιστο τις παρακάτω πληροφορίες:</w:t>
      </w:r>
    </w:p>
    <w:p w14:paraId="158EB334" w14:textId="77777777" w:rsidR="00C647C0" w:rsidRDefault="00C3218F" w:rsidP="00BA73EE">
      <w:pPr>
        <w:numPr>
          <w:ilvl w:val="0"/>
          <w:numId w:val="33"/>
        </w:numPr>
        <w:suppressAutoHyphens w:val="0"/>
        <w:autoSpaceDE w:val="0"/>
        <w:spacing w:before="120" w:after="0"/>
        <w:rPr>
          <w:rFonts w:eastAsia="SimSun"/>
          <w:lang w:val="el-GR"/>
        </w:rPr>
      </w:pPr>
      <w:r w:rsidRPr="00C3218F">
        <w:rPr>
          <w:rFonts w:eastAsia="SimSun"/>
          <w:lang w:val="el-GR"/>
        </w:rPr>
        <w:t>Αρχιτεκτονικό Διάγραμμα:</w:t>
      </w:r>
    </w:p>
    <w:p w14:paraId="35BCE9D4" w14:textId="1E7D854B" w:rsidR="00C3218F" w:rsidRPr="00C3218F" w:rsidRDefault="00C3218F" w:rsidP="00C647C0">
      <w:pPr>
        <w:suppressAutoHyphens w:val="0"/>
        <w:autoSpaceDE w:val="0"/>
        <w:spacing w:before="120" w:after="0"/>
        <w:ind w:left="360"/>
        <w:rPr>
          <w:rFonts w:eastAsia="SimSun"/>
          <w:lang w:val="el-GR"/>
        </w:rPr>
      </w:pPr>
      <w:r w:rsidRPr="00C3218F">
        <w:rPr>
          <w:rFonts w:eastAsia="SimSun"/>
          <w:lang w:val="el-GR"/>
        </w:rPr>
        <w:t>Κάθε προσφορά θα συνοδεύεται από ένα αναλυτικό διάγραμμα που απεικονίζει όλα τα επίπεδα της λύσης, καθώς και τις συνδέσεις μεταξύ τους.</w:t>
      </w:r>
    </w:p>
    <w:p w14:paraId="672D21F7" w14:textId="77777777" w:rsidR="00C647C0" w:rsidRDefault="00C3218F" w:rsidP="00BA73EE">
      <w:pPr>
        <w:numPr>
          <w:ilvl w:val="0"/>
          <w:numId w:val="33"/>
        </w:numPr>
        <w:suppressAutoHyphens w:val="0"/>
        <w:autoSpaceDE w:val="0"/>
        <w:spacing w:before="120" w:after="0"/>
        <w:rPr>
          <w:rFonts w:eastAsia="SimSun"/>
          <w:lang w:val="el-GR"/>
        </w:rPr>
      </w:pPr>
      <w:r w:rsidRPr="00C3218F">
        <w:rPr>
          <w:rFonts w:eastAsia="SimSun"/>
          <w:lang w:val="el-GR"/>
        </w:rPr>
        <w:t xml:space="preserve">Υλικό (Hardware &amp; </w:t>
      </w:r>
      <w:r w:rsidRPr="00C3218F">
        <w:rPr>
          <w:rFonts w:eastAsia="SimSun"/>
        </w:rPr>
        <w:t>Software</w:t>
      </w:r>
      <w:r w:rsidRPr="00C3218F">
        <w:rPr>
          <w:rFonts w:eastAsia="SimSun"/>
          <w:lang w:val="el-GR"/>
        </w:rPr>
        <w:t xml:space="preserve"> Components)</w:t>
      </w:r>
    </w:p>
    <w:p w14:paraId="2B633086" w14:textId="497CF9BD" w:rsidR="00C3218F" w:rsidRPr="00C3218F" w:rsidRDefault="00C3218F" w:rsidP="00C647C0">
      <w:pPr>
        <w:suppressAutoHyphens w:val="0"/>
        <w:autoSpaceDE w:val="0"/>
        <w:spacing w:before="120" w:after="0"/>
        <w:ind w:left="360"/>
        <w:rPr>
          <w:rFonts w:eastAsia="SimSun"/>
          <w:lang w:val="el-GR"/>
        </w:rPr>
      </w:pPr>
      <w:r w:rsidRPr="00C3218F">
        <w:rPr>
          <w:rFonts w:eastAsia="SimSun"/>
          <w:lang w:val="el-GR"/>
        </w:rPr>
        <w:t>Πρέπει να περιγράφεται αναλυτικά οι απαιτήσεις υλικού και λογισμικού για τη πλήρη λειτουργικότητα της προσφερόμενης υπηρεσίας.</w:t>
      </w:r>
    </w:p>
    <w:p w14:paraId="17495B99"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Επιπρόσθετα από τις ανωτέρω πληροφορίες, ο υποψήφιος ανάδοχος θα πρέπει να περιγράψει στη προσφορά του το σύνολο των συστημάτων και εργαλείων που θα απαρτίζουν την προσφερόμενη λύση, η οποία θα περιλαμβάνουν κατ ‘ελάχιστο:</w:t>
      </w:r>
    </w:p>
    <w:p w14:paraId="744BCB07"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Σύστημα SIEM (Security Information &amp; Event Management),</w:t>
      </w:r>
    </w:p>
    <w:p w14:paraId="1AB8D291"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lang w:val="el-GR"/>
        </w:rPr>
        <w:t>Λύση</w:t>
      </w:r>
      <w:r w:rsidRPr="00C3218F">
        <w:rPr>
          <w:rFonts w:eastAsia="SimSun"/>
        </w:rPr>
        <w:t xml:space="preserve"> SOAR (Security Orchestration Automation and Response), </w:t>
      </w:r>
    </w:p>
    <w:p w14:paraId="3F72C471" w14:textId="77777777" w:rsidR="00C3218F" w:rsidRPr="00C3218F" w:rsidRDefault="00C3218F" w:rsidP="00BA73EE">
      <w:pPr>
        <w:numPr>
          <w:ilvl w:val="0"/>
          <w:numId w:val="34"/>
        </w:numPr>
        <w:suppressAutoHyphens w:val="0"/>
        <w:autoSpaceDE w:val="0"/>
        <w:spacing w:before="120" w:after="0"/>
        <w:rPr>
          <w:rFonts w:eastAsia="SimSun"/>
          <w:lang w:val="el-GR"/>
        </w:rPr>
      </w:pPr>
      <w:r w:rsidRPr="00C3218F">
        <w:rPr>
          <w:rFonts w:eastAsia="SimSun"/>
          <w:lang w:val="el-GR"/>
        </w:rPr>
        <w:t xml:space="preserve">Εργαλείο </w:t>
      </w:r>
      <w:r w:rsidRPr="00C3218F">
        <w:rPr>
          <w:rFonts w:eastAsia="SimSun"/>
        </w:rPr>
        <w:t>Vulnerability</w:t>
      </w:r>
      <w:r w:rsidRPr="00C3218F">
        <w:rPr>
          <w:rFonts w:eastAsia="SimSun"/>
          <w:lang w:val="el-GR"/>
        </w:rPr>
        <w:t xml:space="preserve"> </w:t>
      </w:r>
      <w:r w:rsidRPr="00C3218F">
        <w:rPr>
          <w:rFonts w:eastAsia="SimSun"/>
        </w:rPr>
        <w:t>Management</w:t>
      </w:r>
      <w:r w:rsidRPr="00C3218F">
        <w:rPr>
          <w:rFonts w:eastAsia="SimSun"/>
          <w:lang w:val="el-GR"/>
        </w:rPr>
        <w:t>, που επιτρέπει τον εντοπισμό, κατηγοριοποίηση και διαχείριση ευπαθειών σε κρίσιμα συστήματα, με εκθέσεις ευρημάτων και πλάνα αντιμετώπισης.</w:t>
      </w:r>
    </w:p>
    <w:p w14:paraId="30E6ECA2" w14:textId="77777777" w:rsidR="00C3218F" w:rsidRPr="00D66A67" w:rsidRDefault="00C3218F" w:rsidP="00C37813">
      <w:pPr>
        <w:pStyle w:val="4"/>
        <w:rPr>
          <w:b/>
          <w:bCs w:val="0"/>
        </w:rPr>
      </w:pPr>
      <w:bookmarkStart w:id="555" w:name="_Toc216443923"/>
      <w:r w:rsidRPr="00D66A67">
        <w:rPr>
          <w:b/>
          <w:bCs w:val="0"/>
        </w:rPr>
        <w:t>Άδειες χρήσης</w:t>
      </w:r>
      <w:bookmarkEnd w:id="555"/>
    </w:p>
    <w:p w14:paraId="2610C491" w14:textId="77777777" w:rsidR="00C3218F" w:rsidRDefault="00C3218F" w:rsidP="00C3218F">
      <w:pPr>
        <w:suppressAutoHyphens w:val="0"/>
        <w:autoSpaceDE w:val="0"/>
        <w:spacing w:before="120" w:after="0"/>
        <w:rPr>
          <w:rFonts w:eastAsia="SimSun"/>
          <w:lang w:val="el-GR"/>
        </w:rPr>
      </w:pPr>
      <w:r w:rsidRPr="00C3218F">
        <w:rPr>
          <w:rFonts w:eastAsia="SimSun"/>
          <w:i/>
          <w:lang w:val="el-GR"/>
        </w:rPr>
        <w:t>Σημειώνεται ότι στην εν λόγω σύμβαση συμπεριλαμβάνονται αποκλειστικά υπηρεσίες. Για τα απαραίτητα προϊόντα που θα απαιτηθούν, θα αξιοποιηθεί η υφιστάμενη Ομιλική Σύμβαση (</w:t>
      </w:r>
      <w:r w:rsidRPr="00C3218F">
        <w:rPr>
          <w:rFonts w:eastAsia="SimSun"/>
          <w:i/>
        </w:rPr>
        <w:t>Enterprise</w:t>
      </w:r>
      <w:r w:rsidRPr="00C3218F">
        <w:rPr>
          <w:rFonts w:eastAsia="SimSun"/>
          <w:i/>
          <w:lang w:val="el-GR"/>
        </w:rPr>
        <w:t xml:space="preserve"> </w:t>
      </w:r>
      <w:r w:rsidRPr="00C3218F">
        <w:rPr>
          <w:rFonts w:eastAsia="SimSun"/>
          <w:i/>
        </w:rPr>
        <w:t>Agreement</w:t>
      </w:r>
      <w:r w:rsidRPr="00C3218F">
        <w:rPr>
          <w:rFonts w:eastAsia="SimSun"/>
          <w:i/>
          <w:lang w:val="el-GR"/>
        </w:rPr>
        <w:t xml:space="preserve">) </w:t>
      </w:r>
      <w:r w:rsidRPr="00C3218F">
        <w:rPr>
          <w:rFonts w:eastAsia="SimSun"/>
          <w:i/>
        </w:rPr>
        <w:t>Growthfund</w:t>
      </w:r>
      <w:r w:rsidRPr="00C3218F">
        <w:rPr>
          <w:rFonts w:eastAsia="SimSun"/>
          <w:i/>
          <w:lang w:val="el-GR"/>
        </w:rPr>
        <w:t xml:space="preserve"> – </w:t>
      </w:r>
      <w:r w:rsidRPr="00C3218F">
        <w:rPr>
          <w:rFonts w:eastAsia="SimSun"/>
          <w:i/>
        </w:rPr>
        <w:t>Microsoft</w:t>
      </w:r>
      <w:r w:rsidRPr="00C3218F">
        <w:rPr>
          <w:rFonts w:eastAsia="SimSun"/>
          <w:lang w:val="el-GR"/>
        </w:rPr>
        <w:t xml:space="preserve">. </w:t>
      </w:r>
    </w:p>
    <w:p w14:paraId="5FACD10A" w14:textId="77777777" w:rsidR="002D06D6" w:rsidRDefault="002D06D6" w:rsidP="00C3218F">
      <w:pPr>
        <w:suppressAutoHyphens w:val="0"/>
        <w:autoSpaceDE w:val="0"/>
        <w:spacing w:before="120" w:after="0"/>
        <w:rPr>
          <w:rFonts w:eastAsia="SimSun"/>
          <w:lang w:val="el-GR"/>
        </w:rPr>
      </w:pPr>
    </w:p>
    <w:p w14:paraId="6C51AD9D" w14:textId="77777777" w:rsidR="00C3218F" w:rsidRPr="00A27242" w:rsidRDefault="00C3218F" w:rsidP="00A27242">
      <w:pPr>
        <w:pStyle w:val="3"/>
        <w:ind w:left="1276"/>
        <w:rPr>
          <w:lang w:val="el-GR"/>
        </w:rPr>
      </w:pPr>
      <w:bookmarkStart w:id="556" w:name="_Toc216443924"/>
      <w:r w:rsidRPr="00A27242">
        <w:rPr>
          <w:lang w:val="el-GR"/>
        </w:rPr>
        <w:t>Συμβουλευτικές Υπηρεσίες Συμμόρφωσης με NIS2 και Ν.5160/2024</w:t>
      </w:r>
      <w:bookmarkEnd w:id="556"/>
    </w:p>
    <w:p w14:paraId="147E500E" w14:textId="77777777" w:rsidR="00C3218F" w:rsidRPr="00D66A67" w:rsidRDefault="00C3218F" w:rsidP="00C37813">
      <w:pPr>
        <w:pStyle w:val="4"/>
        <w:rPr>
          <w:b/>
          <w:bCs w:val="0"/>
        </w:rPr>
      </w:pPr>
      <w:bookmarkStart w:id="557" w:name="_Toc216443925"/>
      <w:r w:rsidRPr="00D66A67">
        <w:rPr>
          <w:b/>
          <w:bCs w:val="0"/>
        </w:rPr>
        <w:t>Επικαιροποίηση/ Ανάπτυξη Τεκμηρίωσης Ασφάλειας</w:t>
      </w:r>
      <w:bookmarkEnd w:id="557"/>
    </w:p>
    <w:p w14:paraId="4CD1F1D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Ο Ανάδοχος, σε συνεργασία με τα στελέχη του Φορέα, θα προβεί στην επικαιροποίηση της υφιστάμενης ή ανάπτυξη νέας τεκμηρίωσης σε επίπεδο Πολιτικών και Διαδικασιών, προκειμένου ο Οργανισμός να συμμορφώνεται με τις απαιτήσεις τεκμηρίωσης που τίθενται από την νομοθεσία και ιδίως την Κοινή Υπουργική Απόφαση 1689/2025 - ΦΕΚ 2186/Β/6-5-2025. </w:t>
      </w:r>
    </w:p>
    <w:p w14:paraId="2D37AD42"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Κατ’ ελάχιστο, ο Ανάδοχος θα επικαιροποιήσει ή αναπτύξει τις εξής Πολιτικές: </w:t>
      </w:r>
    </w:p>
    <w:p w14:paraId="4BFE82E2"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Γενική πολιτική ασφάλειας πληροφοριών.</w:t>
      </w:r>
    </w:p>
    <w:p w14:paraId="7DF003FF"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Πολιτική ελέγχου πρόσβασης.</w:t>
      </w:r>
    </w:p>
    <w:p w14:paraId="7BD63D0D"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Πολιτική διαχείρισης αγαθών.</w:t>
      </w:r>
    </w:p>
    <w:p w14:paraId="64F11FD2" w14:textId="77777777" w:rsidR="00C3218F" w:rsidRPr="00C3218F" w:rsidRDefault="00C3218F" w:rsidP="00BA73EE">
      <w:pPr>
        <w:numPr>
          <w:ilvl w:val="0"/>
          <w:numId w:val="34"/>
        </w:numPr>
        <w:suppressAutoHyphens w:val="0"/>
        <w:autoSpaceDE w:val="0"/>
        <w:spacing w:before="120" w:after="0"/>
        <w:rPr>
          <w:rFonts w:eastAsia="SimSun"/>
          <w:lang w:val="el-GR"/>
        </w:rPr>
      </w:pPr>
      <w:r w:rsidRPr="00C3218F">
        <w:rPr>
          <w:rFonts w:eastAsia="SimSun"/>
          <w:lang w:val="el-GR"/>
        </w:rPr>
        <w:t>Πολιτική ορθής χρήσης αγαθών και δεδομένων.</w:t>
      </w:r>
    </w:p>
    <w:p w14:paraId="115E9E1F"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Πολιτική αφαιρούμενων μέσων αποθήκευσης.</w:t>
      </w:r>
    </w:p>
    <w:p w14:paraId="75E4D523"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Πολιτική διαχείρισης περιστατικών κυβερνοασφάλειας.</w:t>
      </w:r>
    </w:p>
    <w:p w14:paraId="66D1A3A9"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Πολιτική ασφάλειας εφοδιαστικής αλυσίδας.</w:t>
      </w:r>
    </w:p>
    <w:p w14:paraId="138085A8"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Πολιτική ασφάλειας δικτύων.</w:t>
      </w:r>
    </w:p>
    <w:p w14:paraId="449429CA"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Πολιτική διενέργειας ελέγχων κυβερνοασφάλειας.</w:t>
      </w:r>
    </w:p>
    <w:p w14:paraId="03140739"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Πολιτική αντιγράφων ασφαλείας.</w:t>
      </w:r>
    </w:p>
    <w:p w14:paraId="3265CB35" w14:textId="77777777" w:rsidR="00C3218F" w:rsidRPr="00C3218F" w:rsidRDefault="00C3218F" w:rsidP="00BA73EE">
      <w:pPr>
        <w:numPr>
          <w:ilvl w:val="0"/>
          <w:numId w:val="34"/>
        </w:numPr>
        <w:suppressAutoHyphens w:val="0"/>
        <w:autoSpaceDE w:val="0"/>
        <w:spacing w:before="120" w:after="0"/>
        <w:rPr>
          <w:rFonts w:eastAsia="SimSun"/>
          <w:lang w:val="el-GR"/>
        </w:rPr>
      </w:pPr>
      <w:r w:rsidRPr="00C3218F">
        <w:rPr>
          <w:rFonts w:eastAsia="SimSun"/>
          <w:lang w:val="el-GR"/>
        </w:rPr>
        <w:t>Πολιτική κρυπτογράφησης δεδομένων και επικοινωνιών.</w:t>
      </w:r>
    </w:p>
    <w:p w14:paraId="06317E43" w14:textId="77777777" w:rsidR="00C3218F" w:rsidRPr="00C3218F" w:rsidRDefault="00C3218F" w:rsidP="00BA73EE">
      <w:pPr>
        <w:numPr>
          <w:ilvl w:val="0"/>
          <w:numId w:val="34"/>
        </w:numPr>
        <w:suppressAutoHyphens w:val="0"/>
        <w:autoSpaceDE w:val="0"/>
        <w:spacing w:before="120" w:after="0"/>
        <w:rPr>
          <w:rFonts w:eastAsia="SimSun"/>
          <w:lang w:val="el-GR"/>
        </w:rPr>
      </w:pPr>
      <w:r w:rsidRPr="00C3218F">
        <w:rPr>
          <w:rFonts w:eastAsia="SimSun"/>
          <w:lang w:val="el-GR"/>
        </w:rPr>
        <w:t>Πολιτική φυσικής και περιβαλλοντικής ασφάλειας.</w:t>
      </w:r>
    </w:p>
    <w:p w14:paraId="33C577D4"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Επιπλέον, ο Ανάδοχος θα επικαιροποιήσει ή αναπτύξει, ενδεικτικά, τις εξής Διαδικασίες:</w:t>
      </w:r>
    </w:p>
    <w:p w14:paraId="3992CF4A"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Διαδικασία διαχείρισης περιστατικών κυβερνοασφάλειας.</w:t>
      </w:r>
    </w:p>
    <w:p w14:paraId="50272A77" w14:textId="77777777" w:rsidR="00C3218F" w:rsidRPr="00C3218F" w:rsidRDefault="00C3218F" w:rsidP="00BA73EE">
      <w:pPr>
        <w:numPr>
          <w:ilvl w:val="0"/>
          <w:numId w:val="34"/>
        </w:numPr>
        <w:suppressAutoHyphens w:val="0"/>
        <w:autoSpaceDE w:val="0"/>
        <w:spacing w:before="120" w:after="0"/>
        <w:rPr>
          <w:rFonts w:eastAsia="SimSun"/>
        </w:rPr>
      </w:pPr>
      <w:r w:rsidRPr="00C3218F">
        <w:rPr>
          <w:rFonts w:eastAsia="SimSun"/>
        </w:rPr>
        <w:t>Διαδικασία ελέγχου πρόσβασης.</w:t>
      </w:r>
    </w:p>
    <w:p w14:paraId="0994F63E" w14:textId="77777777" w:rsidR="00C3218F" w:rsidRPr="00C3218F" w:rsidRDefault="00C3218F" w:rsidP="00BA73EE">
      <w:pPr>
        <w:numPr>
          <w:ilvl w:val="0"/>
          <w:numId w:val="34"/>
        </w:numPr>
        <w:suppressAutoHyphens w:val="0"/>
        <w:autoSpaceDE w:val="0"/>
        <w:spacing w:before="120" w:after="0"/>
        <w:rPr>
          <w:rFonts w:eastAsia="SimSun"/>
          <w:lang w:val="el-GR"/>
        </w:rPr>
      </w:pPr>
      <w:r w:rsidRPr="00C3218F">
        <w:rPr>
          <w:rFonts w:eastAsia="SimSun"/>
          <w:lang w:val="el-GR"/>
        </w:rPr>
        <w:t>Διαδικασία λήψης και επαναφοράς αντιγράφων ασφαλείας.</w:t>
      </w:r>
    </w:p>
    <w:p w14:paraId="32B7684A"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Οι ανωτέρω Πολιτικές και Διαδικασίες θα πρέπει συμμορφώνονται με τις επιχειρησιακές ανάγκες του Φορέα καθώς και τις απαιτήσεις του Νόμου 5160/2024 - ΦΕΚ 195/Α/27-11-2024, της Κοινής Υπουργικής Απόφασης 1689/2025 - ΦΕΚ 2186/Β/6-5-2025 καθώς και του προτύπου ISO/IEC 27001:2022.</w:t>
      </w:r>
    </w:p>
    <w:p w14:paraId="4128A876" w14:textId="77777777" w:rsidR="00C3218F" w:rsidRDefault="00C3218F" w:rsidP="00C3218F">
      <w:pPr>
        <w:suppressAutoHyphens w:val="0"/>
        <w:autoSpaceDE w:val="0"/>
        <w:spacing w:before="120" w:after="0"/>
        <w:rPr>
          <w:rFonts w:eastAsia="SimSun"/>
          <w:lang w:val="el-GR"/>
        </w:rPr>
      </w:pPr>
      <w:r w:rsidRPr="00C3218F">
        <w:rPr>
          <w:rFonts w:eastAsia="SimSun"/>
          <w:lang w:val="el-GR"/>
        </w:rPr>
        <w:t>Τα ακριβή περιεχόμενα του εκάστοτε εγγράφου θα οριστικοποιηθούν από κοινού μεταξύ του Αναδόχου και του Φορέα κατά την έναρξη της φάσης Β.1 του έργου.</w:t>
      </w:r>
    </w:p>
    <w:p w14:paraId="373482DA" w14:textId="77777777" w:rsidR="002D06D6" w:rsidRPr="00C3218F" w:rsidRDefault="002D06D6" w:rsidP="00C3218F">
      <w:pPr>
        <w:suppressAutoHyphens w:val="0"/>
        <w:autoSpaceDE w:val="0"/>
        <w:spacing w:before="120" w:after="0"/>
        <w:rPr>
          <w:rFonts w:eastAsia="SimSun"/>
          <w:lang w:val="el-GR"/>
        </w:rPr>
      </w:pPr>
    </w:p>
    <w:p w14:paraId="4FD39EF1" w14:textId="77777777" w:rsidR="00C3218F" w:rsidRPr="00D66A67" w:rsidRDefault="00C3218F" w:rsidP="00C37813">
      <w:pPr>
        <w:pStyle w:val="4"/>
        <w:rPr>
          <w:b/>
          <w:bCs w:val="0"/>
        </w:rPr>
      </w:pPr>
      <w:bookmarkStart w:id="558" w:name="_Toc216443926"/>
      <w:r w:rsidRPr="00D66A67">
        <w:rPr>
          <w:b/>
          <w:bCs w:val="0"/>
        </w:rPr>
        <w:t>Διεξαγωγή Εκπαιδεύσεων</w:t>
      </w:r>
      <w:bookmarkEnd w:id="558"/>
    </w:p>
    <w:p w14:paraId="048568D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Ο Ανάδοχος θα προβεί στην ενίσχυση του υφιστάμενου πλαισίου εκπαίδευσης σε θέματα κυβερνοασφάλειας της Ο.ΣΥ. Α.Ε., συμπεριλαμβανομένου του σχεδιασμού προγράμματος και της κατάρτισης σχετικού εκπαιδευτικού υλικού, και θα πραγματοποιήσει στοχευμένες εκπαιδεύσεις, κατ’ ελάχιστο, στους παρακάτω ρόλους / ομάδες, με στόχο την ευαισθητοποίηση τους σε θέματα κυβερνοασφάλειας και συμμόρφωσης με την Οδηγία </w:t>
      </w:r>
      <w:r w:rsidRPr="00C3218F">
        <w:rPr>
          <w:rFonts w:eastAsia="SimSun"/>
        </w:rPr>
        <w:t>NIS</w:t>
      </w:r>
      <w:r w:rsidRPr="00C3218F">
        <w:rPr>
          <w:rFonts w:eastAsia="SimSun"/>
          <w:lang w:val="el-GR"/>
        </w:rPr>
        <w:t>2:</w:t>
      </w:r>
    </w:p>
    <w:p w14:paraId="0D146337" w14:textId="77777777" w:rsidR="00C3218F" w:rsidRPr="00C3218F" w:rsidRDefault="00C3218F" w:rsidP="00EB3FFF">
      <w:pPr>
        <w:numPr>
          <w:ilvl w:val="0"/>
          <w:numId w:val="40"/>
        </w:numPr>
        <w:suppressAutoHyphens w:val="0"/>
        <w:autoSpaceDE w:val="0"/>
        <w:spacing w:before="120" w:after="0"/>
        <w:rPr>
          <w:rFonts w:eastAsia="SimSun"/>
          <w:lang w:val="el-GR"/>
        </w:rPr>
      </w:pPr>
      <w:r w:rsidRPr="00C3218F">
        <w:rPr>
          <w:rFonts w:eastAsia="SimSun"/>
          <w:lang w:val="el-GR"/>
        </w:rPr>
        <w:t>Υπεύθυνο Ασφαλείας Συστημάτων Πληροφορικής και Επικοινωνιών (ΥΑΣΠΕ).</w:t>
      </w:r>
    </w:p>
    <w:p w14:paraId="622EFDA9" w14:textId="77777777" w:rsidR="00C3218F" w:rsidRPr="00C3218F" w:rsidRDefault="00C3218F" w:rsidP="00EB3FFF">
      <w:pPr>
        <w:numPr>
          <w:ilvl w:val="0"/>
          <w:numId w:val="40"/>
        </w:numPr>
        <w:suppressAutoHyphens w:val="0"/>
        <w:autoSpaceDE w:val="0"/>
        <w:spacing w:before="120" w:after="0"/>
        <w:rPr>
          <w:rFonts w:eastAsia="SimSun"/>
          <w:lang w:val="el-GR"/>
        </w:rPr>
      </w:pPr>
      <w:r w:rsidRPr="00C3218F">
        <w:rPr>
          <w:rFonts w:eastAsia="SimSun"/>
          <w:lang w:val="el-GR"/>
        </w:rPr>
        <w:t>Διεύθυνση Πληροφορικής.</w:t>
      </w:r>
    </w:p>
    <w:p w14:paraId="3FC61D94" w14:textId="77777777" w:rsidR="00C3218F" w:rsidRPr="00C3218F" w:rsidRDefault="00C3218F" w:rsidP="00EB3FFF">
      <w:pPr>
        <w:numPr>
          <w:ilvl w:val="0"/>
          <w:numId w:val="40"/>
        </w:numPr>
        <w:suppressAutoHyphens w:val="0"/>
        <w:autoSpaceDE w:val="0"/>
        <w:spacing w:before="120" w:after="0"/>
        <w:rPr>
          <w:rFonts w:eastAsia="SimSun"/>
          <w:lang w:val="el-GR"/>
        </w:rPr>
      </w:pPr>
      <w:r w:rsidRPr="00C3218F">
        <w:rPr>
          <w:rFonts w:eastAsia="SimSun"/>
          <w:lang w:val="el-GR"/>
        </w:rPr>
        <w:t>Ανώτατη διοίκηση.</w:t>
      </w:r>
    </w:p>
    <w:p w14:paraId="2E6980C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Οι υπηρεσίες εκπαίδευσης θα περιλαμβάνουν κατ’ ελάχιστον τα εξής:</w:t>
      </w:r>
    </w:p>
    <w:p w14:paraId="207ED745" w14:textId="77777777" w:rsidR="00C3218F" w:rsidRPr="00C3218F" w:rsidRDefault="00C3218F" w:rsidP="00EB3FFF">
      <w:pPr>
        <w:numPr>
          <w:ilvl w:val="0"/>
          <w:numId w:val="41"/>
        </w:numPr>
        <w:suppressAutoHyphens w:val="0"/>
        <w:autoSpaceDE w:val="0"/>
        <w:spacing w:before="120" w:after="0"/>
        <w:rPr>
          <w:rFonts w:eastAsia="SimSun"/>
          <w:lang w:val="el-GR"/>
        </w:rPr>
      </w:pPr>
      <w:r w:rsidRPr="00C3218F">
        <w:rPr>
          <w:rFonts w:eastAsia="SimSun"/>
          <w:lang w:val="el-GR"/>
        </w:rPr>
        <w:t>Οδηγό εκπαίδευσης (τύπου σεμιναρίου), ο οποίος θα περιλαμβάνει:</w:t>
      </w:r>
    </w:p>
    <w:p w14:paraId="3D153EA5" w14:textId="77777777" w:rsidR="00C3218F" w:rsidRPr="00C3218F" w:rsidRDefault="00C3218F" w:rsidP="00EB3FFF">
      <w:pPr>
        <w:numPr>
          <w:ilvl w:val="0"/>
          <w:numId w:val="40"/>
        </w:numPr>
        <w:suppressAutoHyphens w:val="0"/>
        <w:autoSpaceDE w:val="0"/>
        <w:spacing w:before="120" w:after="0"/>
        <w:rPr>
          <w:rFonts w:eastAsia="SimSun"/>
          <w:lang w:val="el-GR"/>
        </w:rPr>
      </w:pPr>
      <w:r w:rsidRPr="00C3218F">
        <w:rPr>
          <w:rFonts w:eastAsia="SimSun"/>
          <w:lang w:val="el-GR"/>
        </w:rPr>
        <w:t>το αντικείμενο της εκπαίδευσης ανά κατηγορία/ομάδα εκπαιδευομένων,</w:t>
      </w:r>
    </w:p>
    <w:p w14:paraId="73110BD7" w14:textId="77777777" w:rsidR="00C3218F" w:rsidRPr="00C3218F" w:rsidRDefault="00C3218F" w:rsidP="00EB3FFF">
      <w:pPr>
        <w:numPr>
          <w:ilvl w:val="0"/>
          <w:numId w:val="40"/>
        </w:numPr>
        <w:suppressAutoHyphens w:val="0"/>
        <w:autoSpaceDE w:val="0"/>
        <w:spacing w:before="120" w:after="0"/>
        <w:rPr>
          <w:rFonts w:eastAsia="SimSun"/>
          <w:lang w:val="el-GR"/>
        </w:rPr>
      </w:pPr>
      <w:r w:rsidRPr="00C3218F">
        <w:rPr>
          <w:rFonts w:eastAsia="SimSun"/>
          <w:lang w:val="el-GR"/>
        </w:rPr>
        <w:t>την εκπαιδευτική διαδικασία και,</w:t>
      </w:r>
    </w:p>
    <w:p w14:paraId="70003761" w14:textId="77777777" w:rsidR="00C3218F" w:rsidRPr="00C3218F" w:rsidRDefault="00C3218F" w:rsidP="00EB3FFF">
      <w:pPr>
        <w:numPr>
          <w:ilvl w:val="0"/>
          <w:numId w:val="40"/>
        </w:numPr>
        <w:suppressAutoHyphens w:val="0"/>
        <w:autoSpaceDE w:val="0"/>
        <w:spacing w:before="120" w:after="0"/>
        <w:rPr>
          <w:rFonts w:eastAsia="SimSun"/>
          <w:lang w:val="el-GR"/>
        </w:rPr>
      </w:pPr>
      <w:r w:rsidRPr="00C3218F">
        <w:rPr>
          <w:rFonts w:eastAsia="SimSun"/>
          <w:lang w:val="el-GR"/>
        </w:rPr>
        <w:t>τον αναλυτικό προγραμματισμό εκπαιδευτικών σεμιναρίων, ο οποίος θα συμφωνηθεί με Φορέα.</w:t>
      </w:r>
    </w:p>
    <w:p w14:paraId="5359833E" w14:textId="77777777" w:rsidR="00C3218F" w:rsidRPr="00C3218F" w:rsidRDefault="00C3218F" w:rsidP="00EB3FFF">
      <w:pPr>
        <w:numPr>
          <w:ilvl w:val="0"/>
          <w:numId w:val="41"/>
        </w:numPr>
        <w:suppressAutoHyphens w:val="0"/>
        <w:autoSpaceDE w:val="0"/>
        <w:spacing w:before="120" w:after="0"/>
        <w:rPr>
          <w:rFonts w:eastAsia="SimSun"/>
          <w:lang w:val="el-GR"/>
        </w:rPr>
      </w:pPr>
      <w:r w:rsidRPr="00C3218F">
        <w:rPr>
          <w:rFonts w:eastAsia="SimSun"/>
          <w:lang w:val="el-GR"/>
        </w:rPr>
        <w:t>Δημιουργία εκπαιδευτικού υλικού εκπαίδευσης (σε ηλεκτρονική μορφή) για όλες τις κατηγορίες εκπαιδευόμενων, με βάση τις ανάγκες των στελεχών του Φορέα. Το σύνολο του εκπαιδευτικού υλικού θα πρέπει να είναι γραμμένο στην ελληνική γλώσσα.</w:t>
      </w:r>
    </w:p>
    <w:p w14:paraId="2C0CB6DE" w14:textId="77777777" w:rsidR="00C3218F" w:rsidRPr="00C3218F" w:rsidRDefault="00C3218F" w:rsidP="00EB3FFF">
      <w:pPr>
        <w:numPr>
          <w:ilvl w:val="0"/>
          <w:numId w:val="41"/>
        </w:numPr>
        <w:suppressAutoHyphens w:val="0"/>
        <w:autoSpaceDE w:val="0"/>
        <w:spacing w:before="120" w:after="0"/>
        <w:rPr>
          <w:rFonts w:eastAsia="SimSun"/>
          <w:lang w:val="el-GR"/>
        </w:rPr>
      </w:pPr>
      <w:r w:rsidRPr="00C3218F">
        <w:rPr>
          <w:rFonts w:eastAsia="SimSun"/>
          <w:lang w:val="el-GR"/>
        </w:rPr>
        <w:t>Διεξαγωγή εκπαίδευσης των στελεχών του Φορέα βάσει του ρόλου τους και τις εκπαιδευτικής ομάδας στην οποία θα ανατεθούν.</w:t>
      </w:r>
    </w:p>
    <w:p w14:paraId="7ED03837" w14:textId="77777777" w:rsidR="00C3218F" w:rsidRPr="00C3218F" w:rsidRDefault="00C3218F" w:rsidP="00EB3FFF">
      <w:pPr>
        <w:numPr>
          <w:ilvl w:val="0"/>
          <w:numId w:val="41"/>
        </w:numPr>
        <w:suppressAutoHyphens w:val="0"/>
        <w:autoSpaceDE w:val="0"/>
        <w:spacing w:before="120" w:after="0"/>
        <w:rPr>
          <w:rFonts w:eastAsia="SimSun"/>
          <w:lang w:val="el-GR"/>
        </w:rPr>
      </w:pPr>
      <w:r w:rsidRPr="00C3218F">
        <w:rPr>
          <w:rFonts w:eastAsia="SimSun"/>
          <w:lang w:val="el-GR"/>
        </w:rPr>
        <w:t>Αξιολόγηση της διαδικασίας και των αποτελεσμάτων εκπαίδευσης.</w:t>
      </w:r>
    </w:p>
    <w:p w14:paraId="15098075"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Τα τμήματα εκπαίδευσης θα είναι κατά μέγιστον 10μελή.</w:t>
      </w:r>
    </w:p>
    <w:p w14:paraId="2891C054"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 υποψήφιος Ανάδοχος οφείλει να παρουσιάσει αναλυτικά το πρόγραμμα εκπαίδευσης που προτείνει (θεματικές ενότητες, ώρες εκπαίδευσης, αριθμός ομάδων κλπ.), θεωρώντας ότι τα παραπάνω είναι οι ελάχιστες απαιτήσεις για το έργο.</w:t>
      </w:r>
    </w:p>
    <w:p w14:paraId="7A8C165A" w14:textId="77777777" w:rsidR="00C3218F" w:rsidRDefault="00C3218F" w:rsidP="00C3218F">
      <w:pPr>
        <w:suppressAutoHyphens w:val="0"/>
        <w:autoSpaceDE w:val="0"/>
        <w:spacing w:before="120" w:after="0"/>
        <w:rPr>
          <w:rFonts w:eastAsia="SimSun"/>
          <w:lang w:val="el-GR"/>
        </w:rPr>
      </w:pPr>
      <w:r w:rsidRPr="00C3218F">
        <w:rPr>
          <w:rFonts w:eastAsia="SimSun"/>
          <w:lang w:val="el-GR"/>
        </w:rPr>
        <w:t>Ο Ανάδοχος θα παραδώσει στον Φορέα το εκπαιδευτικό υλικό ( π.χ. παρουσιάσεις) σε ηλεκτρονική μορφή, καθώς και πιστοποιητικά εκπαίδευσης ανά συμμετέχοντα.</w:t>
      </w:r>
    </w:p>
    <w:p w14:paraId="5336B439" w14:textId="77777777" w:rsidR="002D06D6" w:rsidRPr="00C3218F" w:rsidRDefault="002D06D6" w:rsidP="00C3218F">
      <w:pPr>
        <w:suppressAutoHyphens w:val="0"/>
        <w:autoSpaceDE w:val="0"/>
        <w:spacing w:before="120" w:after="0"/>
        <w:rPr>
          <w:rFonts w:eastAsia="SimSun"/>
          <w:lang w:val="el-GR"/>
        </w:rPr>
      </w:pPr>
    </w:p>
    <w:p w14:paraId="6B42719B" w14:textId="77777777" w:rsidR="00C3218F" w:rsidRPr="00D66A67" w:rsidRDefault="00C3218F" w:rsidP="00C37813">
      <w:pPr>
        <w:pStyle w:val="4"/>
        <w:rPr>
          <w:b/>
          <w:bCs w:val="0"/>
        </w:rPr>
      </w:pPr>
      <w:bookmarkStart w:id="559" w:name="_Toc216443927"/>
      <w:r w:rsidRPr="00D66A67">
        <w:rPr>
          <w:b/>
          <w:bCs w:val="0"/>
        </w:rPr>
        <w:t>Αξιολόγηση Κινδύνων Κυβερνοασφάλειας (Risk Assessment)</w:t>
      </w:r>
      <w:bookmarkEnd w:id="559"/>
    </w:p>
    <w:p w14:paraId="6F0D2B56"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Ο Ανάδοχος θα αναπτύξει μεθοδολογίας αξιολόγησης κινδύνων κυβερνοασφάλειας σύμφωνα με τα πρότυπα ISO/IEC 27001:2022, ISO/IEC 27002:2022 και </w:t>
      </w:r>
      <w:r w:rsidRPr="00C3218F">
        <w:rPr>
          <w:rFonts w:eastAsia="SimSun"/>
        </w:rPr>
        <w:t>ISO</w:t>
      </w:r>
      <w:r w:rsidRPr="00C3218F">
        <w:rPr>
          <w:rFonts w:eastAsia="SimSun"/>
          <w:lang w:val="el-GR"/>
        </w:rPr>
        <w:t>/</w:t>
      </w:r>
      <w:r w:rsidRPr="00C3218F">
        <w:rPr>
          <w:rFonts w:eastAsia="SimSun"/>
        </w:rPr>
        <w:t>IEC</w:t>
      </w:r>
      <w:r w:rsidRPr="00C3218F">
        <w:rPr>
          <w:rFonts w:eastAsia="SimSun"/>
          <w:lang w:val="el-GR"/>
        </w:rPr>
        <w:t xml:space="preserve"> 27005:2022, και να εφαρμόσει την εν λόγω μεθοδολογία κατά τη διεξαγωγή πιλοτικής άσκησης αξιολόγησης κινδύνων κυβερνοασφάλειας (</w:t>
      </w:r>
      <w:r w:rsidRPr="00C3218F">
        <w:rPr>
          <w:rFonts w:eastAsia="SimSun"/>
          <w:lang w:val="en-US"/>
        </w:rPr>
        <w:t>risk</w:t>
      </w:r>
      <w:r w:rsidRPr="00C3218F">
        <w:rPr>
          <w:rFonts w:eastAsia="SimSun"/>
          <w:lang w:val="el-GR"/>
        </w:rPr>
        <w:t xml:space="preserve"> </w:t>
      </w:r>
      <w:r w:rsidRPr="00C3218F">
        <w:rPr>
          <w:rFonts w:eastAsia="SimSun"/>
          <w:lang w:val="en-US"/>
        </w:rPr>
        <w:t>assessment</w:t>
      </w:r>
      <w:r w:rsidRPr="00C3218F">
        <w:rPr>
          <w:rFonts w:eastAsia="SimSun"/>
          <w:lang w:val="el-GR"/>
        </w:rPr>
        <w:t xml:space="preserve">) σε ένα σύστημα / εφαρμογή που θα επιλεγεί από κοινού με τον Φορέα. </w:t>
      </w:r>
    </w:p>
    <w:p w14:paraId="67446EF6" w14:textId="77777777" w:rsidR="00C3218F" w:rsidRDefault="00C3218F" w:rsidP="00C3218F">
      <w:pPr>
        <w:suppressAutoHyphens w:val="0"/>
        <w:autoSpaceDE w:val="0"/>
        <w:spacing w:before="120" w:after="0"/>
        <w:rPr>
          <w:rFonts w:eastAsia="SimSun"/>
          <w:lang w:val="el-GR"/>
        </w:rPr>
      </w:pPr>
      <w:r w:rsidRPr="00C3218F">
        <w:rPr>
          <w:rFonts w:eastAsia="SimSun"/>
          <w:lang w:val="el-GR"/>
        </w:rPr>
        <w:t>Η τεχνική προσφορά του υποψήφιου Αναδόχου θα πρέπει να περιγράφει την προτεινομένη μεθοδολογία αξιολόγησης κινδύνων κυβερνοασφάλειας, η οποία θα περιλαμβάνει την αναγνώριση και αξιολόγηση κινδύνων καθώς και τον καθορισμό της στρατηγικής και του πλάνου αντιμετώπισης.</w:t>
      </w:r>
    </w:p>
    <w:p w14:paraId="74ACC073" w14:textId="77777777" w:rsidR="002D06D6" w:rsidRPr="00C3218F" w:rsidRDefault="002D06D6" w:rsidP="00C3218F">
      <w:pPr>
        <w:suppressAutoHyphens w:val="0"/>
        <w:autoSpaceDE w:val="0"/>
        <w:spacing w:before="120" w:after="0"/>
        <w:rPr>
          <w:rFonts w:eastAsia="SimSun"/>
          <w:lang w:val="el-GR"/>
        </w:rPr>
      </w:pPr>
    </w:p>
    <w:p w14:paraId="4761C2C9" w14:textId="77777777" w:rsidR="00C3218F" w:rsidRPr="00D66A67" w:rsidRDefault="00C3218F" w:rsidP="00C37813">
      <w:pPr>
        <w:pStyle w:val="4"/>
        <w:rPr>
          <w:b/>
          <w:bCs w:val="0"/>
        </w:rPr>
      </w:pPr>
      <w:bookmarkStart w:id="560" w:name="_Toc216443928"/>
      <w:r w:rsidRPr="00D66A67">
        <w:rPr>
          <w:b/>
          <w:bCs w:val="0"/>
        </w:rPr>
        <w:t>Δοκιμές Παρείσδυσης</w:t>
      </w:r>
      <w:bookmarkEnd w:id="560"/>
    </w:p>
    <w:p w14:paraId="0C7A76AF"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 Ανάδοχος θα διεξάγει δοκιμές παρείσδυσης, βάσει καθορισμένων σεναρίων, με στόχο την αξιολόγηση της επάρκειας της ασφάλειας των υποδομών του Φορέα, την αναγνώριση πιθανών ευπαθειών και κενών ασφάλειας, την τεκμηρίωση του αναλαμβανόμενου κινδύνου και την βελτιστοποίηση της παρεχόμενης υπηρεσίας</w:t>
      </w:r>
      <w:r w:rsidRPr="00C3218F">
        <w:rPr>
          <w:rFonts w:eastAsia="SimSun"/>
        </w:rPr>
        <w:t> SOCaaS</w:t>
      </w:r>
      <w:r w:rsidRPr="00C3218F">
        <w:rPr>
          <w:rFonts w:eastAsia="SimSun"/>
          <w:lang w:val="el-GR"/>
        </w:rPr>
        <w:t>. Πιο συγκεκριμένα, ο Ανάδοχος θα διεξάγει:</w:t>
      </w:r>
    </w:p>
    <w:p w14:paraId="5127CCFF"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Εξωτερικές δοκιμές παρείσδυσης</w:t>
      </w:r>
      <w:r w:rsidRPr="00C3218F">
        <w:rPr>
          <w:rFonts w:eastAsia="SimSun"/>
          <w:b/>
          <w:bCs/>
          <w:lang w:val="el-GR"/>
        </w:rPr>
        <w:t xml:space="preserve"> (</w:t>
      </w:r>
      <w:r w:rsidRPr="00C3218F">
        <w:rPr>
          <w:rFonts w:eastAsia="SimSun"/>
          <w:b/>
          <w:bCs/>
        </w:rPr>
        <w:t>unauthenticated</w:t>
      </w:r>
      <w:r w:rsidRPr="00C3218F">
        <w:rPr>
          <w:rFonts w:eastAsia="SimSun"/>
          <w:b/>
          <w:bCs/>
          <w:lang w:val="el-GR"/>
        </w:rPr>
        <w:t xml:space="preserve"> </w:t>
      </w:r>
      <w:r w:rsidRPr="00C3218F">
        <w:rPr>
          <w:rFonts w:eastAsia="SimSun"/>
          <w:b/>
          <w:bCs/>
        </w:rPr>
        <w:t>publicly</w:t>
      </w:r>
      <w:r w:rsidRPr="00C3218F">
        <w:rPr>
          <w:rFonts w:eastAsia="SimSun"/>
          <w:b/>
          <w:bCs/>
          <w:lang w:val="el-GR"/>
        </w:rPr>
        <w:t xml:space="preserve"> </w:t>
      </w:r>
      <w:r w:rsidRPr="00C3218F">
        <w:rPr>
          <w:rFonts w:eastAsia="SimSun"/>
          <w:b/>
          <w:bCs/>
        </w:rPr>
        <w:t>available</w:t>
      </w:r>
      <w:r w:rsidRPr="00C3218F">
        <w:rPr>
          <w:rFonts w:eastAsia="SimSun"/>
          <w:b/>
          <w:bCs/>
          <w:lang w:val="el-GR"/>
        </w:rPr>
        <w:t xml:space="preserve"> </w:t>
      </w:r>
      <w:r w:rsidRPr="00C3218F">
        <w:rPr>
          <w:rFonts w:eastAsia="SimSun"/>
          <w:b/>
          <w:bCs/>
        </w:rPr>
        <w:t>infrastructure</w:t>
      </w:r>
      <w:r w:rsidRPr="00C3218F">
        <w:rPr>
          <w:rFonts w:eastAsia="SimSun"/>
          <w:b/>
          <w:bCs/>
          <w:lang w:val="el-GR"/>
        </w:rPr>
        <w:t>):</w:t>
      </w:r>
      <w:r w:rsidRPr="00C3218F">
        <w:rPr>
          <w:rFonts w:eastAsia="SimSun"/>
          <w:lang w:val="el-GR"/>
        </w:rPr>
        <w:t xml:space="preserve"> Δοκιμές στις οποίες ο Ανάδοχος θα προσομοιώσει σενάρια όπου ένας εξωτερικός τρίτος προσπαθεί να επιτεθεί σε εφαρμογές και υποδομές του Φορέα, χωρίς καμία πρότερη γνώση για την περίμετρο του Φορέα, το δίκτυο, τις εφαρμογές και τις τεχνολογίες που χρησιμοποιούνται.</w:t>
      </w:r>
    </w:p>
    <w:p w14:paraId="7EF04007"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Εσωτερικές δοκιμές παρείσδυσης</w:t>
      </w:r>
      <w:r w:rsidRPr="00C3218F">
        <w:rPr>
          <w:rFonts w:eastAsia="SimSun"/>
          <w:b/>
          <w:bCs/>
          <w:lang w:val="el-GR"/>
        </w:rPr>
        <w:t xml:space="preserve"> (</w:t>
      </w:r>
      <w:r w:rsidRPr="00C3218F">
        <w:rPr>
          <w:rFonts w:eastAsia="SimSun"/>
          <w:b/>
          <w:bCs/>
        </w:rPr>
        <w:t>network</w:t>
      </w:r>
      <w:r w:rsidRPr="00C3218F">
        <w:rPr>
          <w:rFonts w:eastAsia="SimSun"/>
          <w:b/>
          <w:bCs/>
          <w:lang w:val="el-GR"/>
        </w:rPr>
        <w:t xml:space="preserve"> </w:t>
      </w:r>
      <w:r w:rsidRPr="00C3218F">
        <w:rPr>
          <w:rFonts w:eastAsia="SimSun"/>
          <w:b/>
          <w:bCs/>
        </w:rPr>
        <w:t>infrastructure</w:t>
      </w:r>
      <w:r w:rsidRPr="00C3218F">
        <w:rPr>
          <w:rFonts w:eastAsia="SimSun"/>
          <w:b/>
          <w:bCs/>
          <w:lang w:val="el-GR"/>
        </w:rPr>
        <w:t xml:space="preserve"> </w:t>
      </w:r>
      <w:r w:rsidRPr="00C3218F">
        <w:rPr>
          <w:rFonts w:eastAsia="SimSun"/>
          <w:b/>
          <w:bCs/>
        </w:rPr>
        <w:t>testing</w:t>
      </w:r>
      <w:r w:rsidRPr="00C3218F">
        <w:rPr>
          <w:rFonts w:eastAsia="SimSun"/>
          <w:b/>
          <w:bCs/>
          <w:lang w:val="el-GR"/>
        </w:rPr>
        <w:t>):</w:t>
      </w:r>
      <w:r w:rsidRPr="00C3218F">
        <w:rPr>
          <w:rFonts w:eastAsia="SimSun"/>
          <w:lang w:val="el-GR"/>
        </w:rPr>
        <w:t xml:space="preserve"> Δοκιμές σε επίπεδο δικτύου στις οποίες ο Ανάδοχος θα προσομοιώσει σενάρια όπου ένας εσωτερικός κακόβουλος χρήστης αποσκοπεί στην απόκτηση πλήρους πρόσβασης στην υποδομή του Φορέα. </w:t>
      </w:r>
    </w:p>
    <w:p w14:paraId="61D5543D"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Οι δοκιμές παρείσδυσης θα πρέπει να πραγματοποιηθούν τόσο με τη χρήση αυτοματοποιημένων, όσο και χειροκίνητων τεχνικών. Επιπλέον, θα πρέπει να βασίζονται σε διεθνώς επιστημονικά τεκμηριωμένες μεθοδολογίες, οι οποίες να αποτελούν de facto ή de jure πρότυπα στο διεθνή χώρο ασφάλειας πληροφοριών. Ενδεικτικά και μη περιοριστικά, τέτοιες μεθοδολογίες αποτελούν οι OSSTMM, OWASP, NIST 800-15 κ.ά. Επίσης, η περιγραφή, η ταξινόμηση και η βαθμολόγηση των αδυναμιών θα πρέπει να γίνονται με βάση διεθνή πρότυπα, ειδικότερα δε τα αντίστοιχα πρότυπα CVE, CVSS, CWSS, κλπ.</w:t>
      </w:r>
    </w:p>
    <w:p w14:paraId="500D8033" w14:textId="77777777" w:rsidR="00C3218F" w:rsidRDefault="00C3218F" w:rsidP="00C3218F">
      <w:pPr>
        <w:suppressAutoHyphens w:val="0"/>
        <w:autoSpaceDE w:val="0"/>
        <w:spacing w:before="120" w:after="0"/>
        <w:rPr>
          <w:rFonts w:eastAsia="SimSun"/>
          <w:lang w:val="el-GR"/>
        </w:rPr>
      </w:pPr>
      <w:r w:rsidRPr="00C3218F">
        <w:rPr>
          <w:rFonts w:eastAsia="SimSun"/>
          <w:lang w:val="el-GR"/>
        </w:rPr>
        <w:t>Σημειώνεται πως το εύρος, οι ακριβής ημερομηνίες διεξαγωγής των ελέγχων, καθώς και του προσωπικού που θα λάβει γνώση αυτών, θα συμφωνηθούν κατά την έναρξη του έργου.</w:t>
      </w:r>
    </w:p>
    <w:p w14:paraId="22600280" w14:textId="77777777" w:rsidR="002D06D6" w:rsidRPr="00C3218F" w:rsidRDefault="002D06D6" w:rsidP="00C3218F">
      <w:pPr>
        <w:suppressAutoHyphens w:val="0"/>
        <w:autoSpaceDE w:val="0"/>
        <w:spacing w:before="120" w:after="0"/>
        <w:rPr>
          <w:rFonts w:eastAsia="SimSun"/>
          <w:lang w:val="el-GR"/>
        </w:rPr>
      </w:pPr>
    </w:p>
    <w:p w14:paraId="30FC0EC7" w14:textId="77777777" w:rsidR="00C3218F" w:rsidRPr="00D66A67" w:rsidRDefault="00C3218F" w:rsidP="00C37813">
      <w:pPr>
        <w:pStyle w:val="4"/>
        <w:rPr>
          <w:b/>
          <w:bCs w:val="0"/>
        </w:rPr>
      </w:pPr>
      <w:bookmarkStart w:id="561" w:name="_Toc216443929"/>
      <w:r w:rsidRPr="00D66A67">
        <w:rPr>
          <w:b/>
          <w:bCs w:val="0"/>
        </w:rPr>
        <w:t>Αποτύπωση και Ανάλυση Απαιτήσεων</w:t>
      </w:r>
      <w:bookmarkEnd w:id="561"/>
    </w:p>
    <w:p w14:paraId="50CFB17F"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Αφορά την μελλοντική ένταξη τρίτων συστημάτων στο εύρος εφαρμογής της υπηρεσίας Ο.Α.Σ.Α , όπως ενδεικτικά η εφαρμογή παρακολούθησης ηλεκτροκίνητων οχημάτων, η Τηλεματική και το Αυτόματο Σύστημα Συλλογής Κομίστρων (Α.Σ.Σ.Κ.).</w:t>
      </w:r>
    </w:p>
    <w:p w14:paraId="4AD940B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 Ανάδοχος θα διεξάγει αναλυτική και τεκμηριωμένη αποτύπωση των λειτουργικών, τεχνικών και επιχειρησιακών απαιτήσεων που προκύπτουν από την ανάγκη μελλοντικής ένταξης και διαλειτουργικότητας τρίτων συστημάτων στο πεδίο εφαρμογής την Υπηρεσίας του Ο.Α.Σ.Α.</w:t>
      </w:r>
    </w:p>
    <w:p w14:paraId="0B953FD8"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αποτύπωση και ανάλυση των απαιτήσεων θα πραγματοποιείται σύμφωνα με τις αρχές της διαλειτουργικότητας, της επεκτασιμότητας και της συμμόρφωσης με τα υφιστάμενα πρότυπα και κανονιστικά πλαίσια.</w:t>
      </w:r>
    </w:p>
    <w:p w14:paraId="77BF093F"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Ενδεικτικά, περιλαμβάνονται συστήματα και εφαρμογές όπως:</w:t>
      </w:r>
    </w:p>
    <w:p w14:paraId="76D2B689" w14:textId="77777777" w:rsidR="00C3218F" w:rsidRPr="00C3218F" w:rsidRDefault="00C3218F" w:rsidP="00EB3FFF">
      <w:pPr>
        <w:numPr>
          <w:ilvl w:val="0"/>
          <w:numId w:val="43"/>
        </w:numPr>
        <w:suppressAutoHyphens w:val="0"/>
        <w:autoSpaceDE w:val="0"/>
        <w:spacing w:before="120" w:after="0"/>
        <w:rPr>
          <w:rFonts w:eastAsia="SimSun"/>
          <w:lang w:val="el-GR"/>
        </w:rPr>
      </w:pPr>
      <w:r w:rsidRPr="00C3218F">
        <w:rPr>
          <w:rFonts w:eastAsia="SimSun"/>
          <w:lang w:val="el-GR"/>
        </w:rPr>
        <w:t>Η εφαρμογή παρακολούθησης ηλεκτροκίνητων οχημάτων,</w:t>
      </w:r>
    </w:p>
    <w:p w14:paraId="0CB1A154" w14:textId="77777777" w:rsidR="00C3218F" w:rsidRPr="00C3218F" w:rsidRDefault="00C3218F" w:rsidP="00EB3FFF">
      <w:pPr>
        <w:numPr>
          <w:ilvl w:val="0"/>
          <w:numId w:val="43"/>
        </w:numPr>
        <w:suppressAutoHyphens w:val="0"/>
        <w:autoSpaceDE w:val="0"/>
        <w:spacing w:before="120" w:after="0"/>
        <w:rPr>
          <w:rFonts w:eastAsia="SimSun"/>
          <w:lang w:val="el-GR"/>
        </w:rPr>
      </w:pPr>
      <w:r w:rsidRPr="00C3218F">
        <w:rPr>
          <w:rFonts w:eastAsia="SimSun"/>
          <w:lang w:val="el-GR"/>
        </w:rPr>
        <w:t>Η υφιστάμενη και μελλοντική Τηλεματική,</w:t>
      </w:r>
    </w:p>
    <w:p w14:paraId="1586DB3A" w14:textId="77777777" w:rsidR="00C3218F" w:rsidRPr="00C3218F" w:rsidRDefault="00C3218F" w:rsidP="00EB3FFF">
      <w:pPr>
        <w:numPr>
          <w:ilvl w:val="0"/>
          <w:numId w:val="43"/>
        </w:numPr>
        <w:suppressAutoHyphens w:val="0"/>
        <w:autoSpaceDE w:val="0"/>
        <w:spacing w:before="120" w:after="0"/>
        <w:rPr>
          <w:rFonts w:eastAsia="SimSun"/>
          <w:lang w:val="el-GR"/>
        </w:rPr>
      </w:pPr>
      <w:r w:rsidRPr="00C3218F">
        <w:rPr>
          <w:rFonts w:eastAsia="SimSun"/>
          <w:lang w:val="el-GR"/>
        </w:rPr>
        <w:t>Το Αυτόματο Σύστημα Συλλογής Κομίστρων (Α.Σ.Σ.Κ.),</w:t>
      </w:r>
    </w:p>
    <w:p w14:paraId="7194ED06" w14:textId="77777777" w:rsidR="00C3218F" w:rsidRPr="00C3218F" w:rsidRDefault="00C3218F" w:rsidP="00EB3FFF">
      <w:pPr>
        <w:numPr>
          <w:ilvl w:val="0"/>
          <w:numId w:val="43"/>
        </w:numPr>
        <w:suppressAutoHyphens w:val="0"/>
        <w:autoSpaceDE w:val="0"/>
        <w:spacing w:before="120" w:after="0"/>
        <w:rPr>
          <w:rFonts w:eastAsia="SimSun"/>
          <w:lang w:val="el-GR"/>
        </w:rPr>
      </w:pPr>
      <w:r w:rsidRPr="00C3218F">
        <w:rPr>
          <w:rFonts w:eastAsia="SimSun"/>
          <w:lang w:val="el-GR"/>
        </w:rPr>
        <w:t>Καθώς και κάθε άλλο συναφές πληροφοριακό σύστημα ή πλατφόρμα που δύναται να ενταχθεί στο οικοσύστημα υπηρεσιών του Οργανισμού.</w:t>
      </w:r>
    </w:p>
    <w:p w14:paraId="7955FEC8"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 Ανάδοχος υποχρεούται να καταγράψει διεξοδικά τις τρέχουσες και μελλοντικές απαιτήσεις, να αναλύσει τις διασυνδέσεις, τις ροές δεδομένων και τις λειτουργικές παραμέτρους, να αξιολογήσει τους κινδύνους και τις εξαρτήσεις, και να εισηγηθεί τις αναγκαίες τεχνικές ή οργανωτικές προσαρμογές, ώστε να διασφαλιστεί η ομαλή και απρόσκοπτη ένταξη των συστημάτων αυτών στο πλαίσιο της Υπηρεσίας του Ο.Α.Σ.Α.</w:t>
      </w:r>
    </w:p>
    <w:p w14:paraId="731C2561" w14:textId="77777777" w:rsidR="00C3218F" w:rsidRPr="00C3218F" w:rsidRDefault="00C3218F" w:rsidP="00C3218F">
      <w:pPr>
        <w:suppressAutoHyphens w:val="0"/>
        <w:autoSpaceDE w:val="0"/>
        <w:spacing w:before="120" w:after="0"/>
        <w:rPr>
          <w:rFonts w:eastAsia="SimSun"/>
          <w:lang w:val="el-GR"/>
        </w:rPr>
      </w:pPr>
    </w:p>
    <w:p w14:paraId="19D2FBA4" w14:textId="3E274B92" w:rsidR="00C3218F" w:rsidRPr="00C3218F" w:rsidRDefault="00B17F28" w:rsidP="00A27242">
      <w:pPr>
        <w:pStyle w:val="2"/>
        <w:rPr>
          <w:rFonts w:eastAsia="SimSun"/>
          <w:lang w:val="el-GR"/>
        </w:rPr>
      </w:pPr>
      <w:bookmarkStart w:id="562" w:name="_Toc82988912"/>
      <w:bookmarkStart w:id="563" w:name="_Toc85215026"/>
      <w:bookmarkStart w:id="564" w:name="_Toc209984788"/>
      <w:r w:rsidRPr="00B17F28">
        <w:rPr>
          <w:rFonts w:eastAsia="SimSun"/>
          <w:lang w:val="el-GR"/>
        </w:rPr>
        <w:t xml:space="preserve"> </w:t>
      </w:r>
      <w:bookmarkStart w:id="565" w:name="_Toc216443930"/>
      <w:r w:rsidR="00C3218F" w:rsidRPr="00C3218F">
        <w:rPr>
          <w:rFonts w:eastAsia="SimSun"/>
          <w:lang w:val="el-GR"/>
        </w:rPr>
        <w:t>Χρονοδιάγραμμα υλοποίησης και παραδοτέα</w:t>
      </w:r>
      <w:bookmarkEnd w:id="562"/>
      <w:bookmarkEnd w:id="563"/>
      <w:bookmarkEnd w:id="564"/>
      <w:bookmarkEnd w:id="565"/>
    </w:p>
    <w:p w14:paraId="4E0C90BA" w14:textId="77777777" w:rsidR="00C3218F" w:rsidRPr="00A27242" w:rsidRDefault="00C3218F" w:rsidP="00A27242">
      <w:pPr>
        <w:pStyle w:val="3"/>
        <w:ind w:left="1276"/>
        <w:rPr>
          <w:lang w:val="el-GR"/>
        </w:rPr>
      </w:pPr>
      <w:bookmarkStart w:id="566" w:name="_Toc216443931"/>
      <w:r w:rsidRPr="00A27242">
        <w:rPr>
          <w:lang w:val="el-GR"/>
        </w:rPr>
        <w:t>Χρονοδιάγραμμα Έργου</w:t>
      </w:r>
      <w:bookmarkEnd w:id="566"/>
    </w:p>
    <w:p w14:paraId="53191AB8" w14:textId="77777777" w:rsidR="00C3218F" w:rsidRDefault="00C3218F" w:rsidP="00C3218F">
      <w:pPr>
        <w:suppressAutoHyphens w:val="0"/>
        <w:autoSpaceDE w:val="0"/>
        <w:spacing w:before="120" w:after="0"/>
        <w:rPr>
          <w:rFonts w:eastAsia="SimSun"/>
          <w:lang w:val="el-GR"/>
        </w:rPr>
      </w:pPr>
      <w:bookmarkStart w:id="567" w:name="_Hlk213678053"/>
      <w:r w:rsidRPr="00C3218F">
        <w:rPr>
          <w:rFonts w:eastAsia="SimSun"/>
          <w:lang w:val="el-GR"/>
        </w:rPr>
        <w:t xml:space="preserve">Η συνολική διάρκεια της σύμβασης ορίζεται στα δύο (2) έτη. Οι υπηρεσίες </w:t>
      </w:r>
      <w:r w:rsidRPr="00C3218F">
        <w:rPr>
          <w:rFonts w:eastAsia="SimSun"/>
        </w:rPr>
        <w:t>SOC</w:t>
      </w:r>
      <w:r w:rsidRPr="00C3218F">
        <w:rPr>
          <w:rFonts w:eastAsia="SimSun"/>
          <w:lang w:val="el-GR"/>
        </w:rPr>
        <w:t>-</w:t>
      </w:r>
      <w:r w:rsidRPr="00C3218F">
        <w:rPr>
          <w:rFonts w:eastAsia="SimSun"/>
        </w:rPr>
        <w:t>as</w:t>
      </w:r>
      <w:r w:rsidRPr="00C3218F">
        <w:rPr>
          <w:rFonts w:eastAsia="SimSun"/>
          <w:lang w:val="el-GR"/>
        </w:rPr>
        <w:t>-</w:t>
      </w:r>
      <w:r w:rsidRPr="00C3218F">
        <w:rPr>
          <w:rFonts w:eastAsia="SimSun"/>
        </w:rPr>
        <w:t>a</w:t>
      </w:r>
      <w:r w:rsidRPr="00C3218F">
        <w:rPr>
          <w:rFonts w:eastAsia="SimSun"/>
          <w:lang w:val="el-GR"/>
        </w:rPr>
        <w:t>-</w:t>
      </w:r>
      <w:r w:rsidRPr="00C3218F">
        <w:rPr>
          <w:rFonts w:eastAsia="SimSun"/>
        </w:rPr>
        <w:t>Service</w:t>
      </w:r>
      <w:r w:rsidRPr="00C3218F">
        <w:rPr>
          <w:rFonts w:eastAsia="SimSun"/>
          <w:lang w:val="el-GR"/>
        </w:rPr>
        <w:t xml:space="preserve"> (</w:t>
      </w:r>
      <w:r w:rsidRPr="00C3218F">
        <w:rPr>
          <w:rFonts w:eastAsia="SimSun"/>
        </w:rPr>
        <w:t>SOCaaS</w:t>
      </w:r>
      <w:r w:rsidRPr="00C3218F">
        <w:rPr>
          <w:rFonts w:eastAsia="SimSun"/>
          <w:lang w:val="el-GR"/>
        </w:rPr>
        <w:t>), θα υλοποιηθούν σε τρείς (3) διακριτές φάσεις, ενώ οι συμβουλευτικές υπηρεσίες συμμόρφωσης με τον NIS2 και τον Ν.5160/2024 θα υλοποιηθούν σε πέντε (5) διακριτές φάσεις, όπως αυτές παρουσιάζονται παρακάτω:</w:t>
      </w:r>
    </w:p>
    <w:p w14:paraId="584CB2C1" w14:textId="77777777" w:rsidR="002D06D6" w:rsidRPr="00C3218F" w:rsidRDefault="002D06D6" w:rsidP="00C3218F">
      <w:pPr>
        <w:suppressAutoHyphens w:val="0"/>
        <w:autoSpaceDE w:val="0"/>
        <w:spacing w:before="120" w:after="0"/>
        <w:rPr>
          <w:rFonts w:eastAsia="SimSun"/>
          <w:lang w:val="el-GR"/>
        </w:rPr>
      </w:pPr>
    </w:p>
    <w:tbl>
      <w:tblPr>
        <w:tblW w:w="9385" w:type="dxa"/>
        <w:tblInd w:w="108" w:type="dxa"/>
        <w:tblLayout w:type="fixed"/>
        <w:tblLook w:val="0000" w:firstRow="0" w:lastRow="0" w:firstColumn="0" w:lastColumn="0" w:noHBand="0" w:noVBand="0"/>
      </w:tblPr>
      <w:tblGrid>
        <w:gridCol w:w="880"/>
        <w:gridCol w:w="1984"/>
        <w:gridCol w:w="1134"/>
        <w:gridCol w:w="1134"/>
        <w:gridCol w:w="992"/>
        <w:gridCol w:w="1418"/>
        <w:gridCol w:w="1843"/>
      </w:tblGrid>
      <w:tr w:rsidR="00C3218F" w:rsidRPr="00C3218F" w14:paraId="490EA2C2" w14:textId="77777777" w:rsidTr="00B17F28">
        <w:trPr>
          <w:trHeight w:val="23"/>
          <w:tblHeader/>
        </w:trPr>
        <w:tc>
          <w:tcPr>
            <w:tcW w:w="880" w:type="dxa"/>
            <w:tcBorders>
              <w:top w:val="single" w:sz="4" w:space="0" w:color="000000" w:themeColor="text1"/>
              <w:left w:val="single" w:sz="4" w:space="0" w:color="000000" w:themeColor="text1"/>
              <w:bottom w:val="single" w:sz="4" w:space="0" w:color="000000" w:themeColor="text1"/>
            </w:tcBorders>
            <w:vAlign w:val="center"/>
          </w:tcPr>
          <w:p w14:paraId="0522D4F2" w14:textId="77777777" w:rsidR="00C3218F" w:rsidRPr="00C3218F" w:rsidRDefault="00C3218F" w:rsidP="00C3218F">
            <w:pPr>
              <w:suppressAutoHyphens w:val="0"/>
              <w:autoSpaceDE w:val="0"/>
              <w:spacing w:before="120" w:after="0"/>
              <w:rPr>
                <w:rFonts w:eastAsia="SimSun"/>
                <w:b/>
                <w:bCs/>
                <w:sz w:val="16"/>
                <w:szCs w:val="16"/>
                <w:lang w:val="en-US"/>
              </w:rPr>
            </w:pPr>
            <w:r w:rsidRPr="00C3218F">
              <w:rPr>
                <w:rFonts w:eastAsia="SimSun"/>
                <w:b/>
                <w:bCs/>
                <w:sz w:val="16"/>
                <w:szCs w:val="16"/>
                <w:lang w:val="en-US"/>
              </w:rPr>
              <w:t>Α/Α Φάσης</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2450020F" w14:textId="77777777" w:rsidR="00C3218F" w:rsidRPr="00C3218F" w:rsidRDefault="00C3218F" w:rsidP="00C3218F">
            <w:pPr>
              <w:suppressAutoHyphens w:val="0"/>
              <w:autoSpaceDE w:val="0"/>
              <w:spacing w:before="120" w:after="0"/>
              <w:rPr>
                <w:rFonts w:eastAsia="SimSun"/>
                <w:b/>
                <w:bCs/>
                <w:sz w:val="16"/>
                <w:szCs w:val="16"/>
                <w:lang w:val="en-US"/>
              </w:rPr>
            </w:pPr>
            <w:r w:rsidRPr="00C3218F">
              <w:rPr>
                <w:rFonts w:eastAsia="SimSun"/>
                <w:b/>
                <w:bCs/>
                <w:sz w:val="16"/>
                <w:szCs w:val="16"/>
                <w:lang w:val="en-US"/>
              </w:rPr>
              <w:t>Τίτλος Φάσης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C6BD17E" w14:textId="77777777" w:rsidR="00C3218F" w:rsidRPr="00C3218F" w:rsidRDefault="00C3218F" w:rsidP="00C3218F">
            <w:pPr>
              <w:suppressAutoHyphens w:val="0"/>
              <w:autoSpaceDE w:val="0"/>
              <w:spacing w:before="120" w:after="0"/>
              <w:rPr>
                <w:rFonts w:eastAsia="SimSun"/>
                <w:b/>
                <w:bCs/>
                <w:sz w:val="16"/>
                <w:szCs w:val="16"/>
                <w:lang w:val="en-US"/>
              </w:rPr>
            </w:pPr>
            <w:r w:rsidRPr="00C3218F">
              <w:rPr>
                <w:rFonts w:eastAsia="SimSun"/>
                <w:b/>
                <w:bCs/>
                <w:sz w:val="16"/>
                <w:szCs w:val="16"/>
                <w:lang w:val="en-US"/>
              </w:rPr>
              <w:t>Χρονική διάρκεια</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F5092A9" w14:textId="77777777" w:rsidR="00C3218F" w:rsidRPr="00C3218F" w:rsidRDefault="00C3218F" w:rsidP="00C3218F">
            <w:pPr>
              <w:suppressAutoHyphens w:val="0"/>
              <w:autoSpaceDE w:val="0"/>
              <w:spacing w:before="120" w:after="0"/>
              <w:rPr>
                <w:rFonts w:eastAsia="SimSun"/>
                <w:b/>
                <w:bCs/>
                <w:sz w:val="16"/>
                <w:szCs w:val="16"/>
                <w:lang w:val="en-US"/>
              </w:rPr>
            </w:pPr>
            <w:r w:rsidRPr="00C3218F">
              <w:rPr>
                <w:rFonts w:eastAsia="SimSun"/>
                <w:b/>
                <w:bCs/>
                <w:sz w:val="16"/>
                <w:szCs w:val="16"/>
                <w:lang w:val="en-US"/>
              </w:rPr>
              <w:t>Μήνας Έναρξης</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17269A" w14:textId="77777777" w:rsidR="00C3218F" w:rsidRPr="00C3218F" w:rsidRDefault="00C3218F" w:rsidP="00C3218F">
            <w:pPr>
              <w:suppressAutoHyphens w:val="0"/>
              <w:autoSpaceDE w:val="0"/>
              <w:spacing w:before="120" w:after="0"/>
              <w:rPr>
                <w:rFonts w:eastAsia="SimSun"/>
                <w:b/>
                <w:bCs/>
                <w:sz w:val="16"/>
                <w:szCs w:val="16"/>
                <w:lang w:val="en-US"/>
              </w:rPr>
            </w:pPr>
            <w:r w:rsidRPr="00C3218F">
              <w:rPr>
                <w:rFonts w:eastAsia="SimSun"/>
                <w:b/>
                <w:bCs/>
                <w:sz w:val="16"/>
                <w:szCs w:val="16"/>
                <w:lang w:val="en-US"/>
              </w:rPr>
              <w:t>Μήνας Λήξης</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30A72E" w14:textId="77777777" w:rsidR="00C3218F" w:rsidRPr="00C3218F" w:rsidRDefault="00C3218F" w:rsidP="00C3218F">
            <w:pPr>
              <w:suppressAutoHyphens w:val="0"/>
              <w:autoSpaceDE w:val="0"/>
              <w:spacing w:before="120" w:after="0"/>
              <w:rPr>
                <w:rFonts w:eastAsia="SimSun"/>
                <w:b/>
                <w:bCs/>
                <w:sz w:val="16"/>
                <w:szCs w:val="16"/>
                <w:lang w:val="en-US"/>
              </w:rPr>
            </w:pPr>
            <w:r w:rsidRPr="00C3218F">
              <w:rPr>
                <w:rFonts w:eastAsia="SimSun"/>
                <w:b/>
                <w:bCs/>
                <w:sz w:val="16"/>
                <w:szCs w:val="16"/>
                <w:lang w:val="en-US"/>
              </w:rPr>
              <w:t>Εκτιμώμενος Μήνας Παραλαβής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8A6342" w14:textId="77777777" w:rsidR="00C3218F" w:rsidRPr="00C3218F" w:rsidRDefault="00C3218F" w:rsidP="00C3218F">
            <w:pPr>
              <w:suppressAutoHyphens w:val="0"/>
              <w:autoSpaceDE w:val="0"/>
              <w:spacing w:before="120" w:after="0"/>
              <w:rPr>
                <w:rFonts w:eastAsia="SimSun"/>
                <w:b/>
                <w:bCs/>
                <w:sz w:val="16"/>
                <w:szCs w:val="16"/>
                <w:lang w:val="en-US"/>
              </w:rPr>
            </w:pPr>
            <w:r w:rsidRPr="00C3218F">
              <w:rPr>
                <w:rFonts w:eastAsia="SimSun"/>
                <w:b/>
                <w:bCs/>
                <w:sz w:val="16"/>
                <w:szCs w:val="16"/>
                <w:lang w:val="en-US"/>
              </w:rPr>
              <w:t>Προϋπόθεση Έναρξης</w:t>
            </w:r>
          </w:p>
        </w:tc>
      </w:tr>
      <w:tr w:rsidR="00C3218F" w:rsidRPr="00C3218F" w14:paraId="0BA81EFF" w14:textId="77777777" w:rsidTr="00D66A67">
        <w:trPr>
          <w:cantSplit/>
          <w:trHeight w:val="503"/>
        </w:trPr>
        <w:tc>
          <w:tcPr>
            <w:tcW w:w="880" w:type="dxa"/>
            <w:tcBorders>
              <w:top w:val="single" w:sz="4" w:space="0" w:color="000000" w:themeColor="text1"/>
              <w:left w:val="single" w:sz="4" w:space="0" w:color="000000" w:themeColor="text1"/>
              <w:bottom w:val="single" w:sz="4" w:space="0" w:color="000000" w:themeColor="text1"/>
            </w:tcBorders>
            <w:vAlign w:val="center"/>
          </w:tcPr>
          <w:p w14:paraId="5186C6C4"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0</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3A842253" w14:textId="68DC5413" w:rsidR="00B512E6" w:rsidRPr="00D66A67" w:rsidRDefault="00C3218F" w:rsidP="00D66A67">
            <w:pPr>
              <w:suppressAutoHyphens w:val="0"/>
              <w:autoSpaceDE w:val="0"/>
              <w:spacing w:before="120" w:after="0"/>
              <w:rPr>
                <w:rFonts w:eastAsia="SimSun"/>
                <w:sz w:val="16"/>
                <w:szCs w:val="16"/>
                <w:lang w:val="el-GR"/>
              </w:rPr>
            </w:pPr>
            <w:r w:rsidRPr="00C3218F">
              <w:rPr>
                <w:rFonts w:eastAsia="SimSun"/>
                <w:sz w:val="16"/>
                <w:szCs w:val="16"/>
              </w:rPr>
              <w:t>Διαχείριση Έργου</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A258AD0" w14:textId="77777777" w:rsidR="00C3218F" w:rsidRPr="00C3218F" w:rsidRDefault="00C3218F" w:rsidP="00C3218F">
            <w:pPr>
              <w:suppressAutoHyphens w:val="0"/>
              <w:autoSpaceDE w:val="0"/>
              <w:spacing w:before="120" w:after="0"/>
              <w:rPr>
                <w:rFonts w:eastAsia="SimSun"/>
                <w:sz w:val="16"/>
                <w:szCs w:val="16"/>
                <w:lang w:val="en-US"/>
              </w:rPr>
            </w:pPr>
            <w:r w:rsidRPr="00C3218F">
              <w:rPr>
                <w:rFonts w:eastAsia="SimSun"/>
                <w:sz w:val="16"/>
                <w:szCs w:val="16"/>
                <w:lang w:val="en-US"/>
              </w:rPr>
              <w:t>24 μήνες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D4B4467"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8BDA31"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Μ24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3E5B2C"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Μ24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3C8ADC" w14:textId="77777777" w:rsidR="00C3218F" w:rsidRPr="00C3218F" w:rsidRDefault="00C3218F" w:rsidP="002D06D6">
            <w:pPr>
              <w:suppressAutoHyphens w:val="0"/>
              <w:autoSpaceDE w:val="0"/>
              <w:spacing w:before="120" w:after="0"/>
              <w:jc w:val="left"/>
              <w:rPr>
                <w:rFonts w:eastAsia="SimSun"/>
                <w:sz w:val="16"/>
                <w:szCs w:val="16"/>
                <w:lang w:val="en-US"/>
              </w:rPr>
            </w:pPr>
            <w:r w:rsidRPr="00C3218F">
              <w:rPr>
                <w:rFonts w:eastAsia="SimSun"/>
                <w:sz w:val="16"/>
                <w:szCs w:val="16"/>
                <w:lang w:val="en-US"/>
              </w:rPr>
              <w:t>Υπογραφή της Σύμβασης</w:t>
            </w:r>
          </w:p>
        </w:tc>
      </w:tr>
      <w:tr w:rsidR="00C3218F" w:rsidRPr="00C3218F" w14:paraId="35DB92E5" w14:textId="77777777" w:rsidTr="00B17F28">
        <w:trPr>
          <w:cantSplit/>
          <w:trHeight w:val="23"/>
        </w:trPr>
        <w:tc>
          <w:tcPr>
            <w:tcW w:w="938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4BB9E6E4" w14:textId="1DECD11E" w:rsidR="00B512E6" w:rsidRPr="00850D93" w:rsidRDefault="00C3218F" w:rsidP="00D66A67">
            <w:pPr>
              <w:suppressAutoHyphens w:val="0"/>
              <w:autoSpaceDE w:val="0"/>
              <w:spacing w:before="120" w:after="0"/>
              <w:rPr>
                <w:rFonts w:eastAsia="SimSun"/>
                <w:sz w:val="16"/>
                <w:szCs w:val="16"/>
                <w:lang w:val="en-US"/>
              </w:rPr>
            </w:pPr>
            <w:r w:rsidRPr="00C3218F">
              <w:rPr>
                <w:rFonts w:eastAsia="SimSun"/>
                <w:sz w:val="16"/>
                <w:szCs w:val="16"/>
                <w:lang w:val="el-GR"/>
              </w:rPr>
              <w:t>Α</w:t>
            </w:r>
            <w:r w:rsidRPr="00C3218F">
              <w:rPr>
                <w:rFonts w:eastAsia="SimSun"/>
                <w:sz w:val="16"/>
                <w:szCs w:val="16"/>
                <w:lang w:val="en-US"/>
              </w:rPr>
              <w:t>. Υπηρεσίες SOC-as-a-Service (SOCaaS)</w:t>
            </w:r>
          </w:p>
        </w:tc>
      </w:tr>
      <w:tr w:rsidR="00C3218F" w:rsidRPr="00C3218F" w14:paraId="0C6BFB5D" w14:textId="77777777" w:rsidTr="00B17F28">
        <w:trPr>
          <w:cantSplit/>
          <w:trHeight w:val="23"/>
        </w:trPr>
        <w:tc>
          <w:tcPr>
            <w:tcW w:w="880" w:type="dxa"/>
            <w:tcBorders>
              <w:top w:val="single" w:sz="4" w:space="0" w:color="000000" w:themeColor="text1"/>
              <w:left w:val="single" w:sz="4" w:space="0" w:color="000000" w:themeColor="text1"/>
              <w:bottom w:val="single" w:sz="4" w:space="0" w:color="000000" w:themeColor="text1"/>
            </w:tcBorders>
            <w:vAlign w:val="center"/>
          </w:tcPr>
          <w:p w14:paraId="439F1B68"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Α.1</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49EB31CF" w14:textId="4AF939BF" w:rsidR="00B512E6" w:rsidRPr="00D66A67" w:rsidRDefault="00C3218F" w:rsidP="00D66A67">
            <w:pPr>
              <w:suppressAutoHyphens w:val="0"/>
              <w:autoSpaceDE w:val="0"/>
              <w:spacing w:before="120" w:after="0"/>
              <w:rPr>
                <w:rFonts w:eastAsia="SimSun"/>
                <w:sz w:val="16"/>
                <w:szCs w:val="16"/>
                <w:lang w:val="el-GR"/>
              </w:rPr>
            </w:pPr>
            <w:r w:rsidRPr="00C3218F">
              <w:rPr>
                <w:rFonts w:eastAsia="SimSun"/>
                <w:sz w:val="16"/>
                <w:szCs w:val="16"/>
                <w:lang w:val="en-US"/>
              </w:rPr>
              <w:t>Ανάλυση και Σχεδιασμός Υλοποίησης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EE2A18C" w14:textId="77777777" w:rsidR="00C3218F" w:rsidRPr="00C3218F" w:rsidRDefault="00C3218F" w:rsidP="00C3218F">
            <w:pPr>
              <w:suppressAutoHyphens w:val="0"/>
              <w:autoSpaceDE w:val="0"/>
              <w:spacing w:before="120" w:after="0"/>
              <w:rPr>
                <w:rFonts w:eastAsia="SimSun"/>
                <w:sz w:val="16"/>
                <w:szCs w:val="16"/>
                <w:lang w:val="en-US"/>
              </w:rPr>
            </w:pPr>
            <w:r w:rsidRPr="00C3218F">
              <w:rPr>
                <w:rFonts w:eastAsia="SimSun"/>
                <w:sz w:val="16"/>
                <w:szCs w:val="16"/>
                <w:lang w:val="en-US"/>
              </w:rPr>
              <w:t>1 μήνας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75C5F69"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C51A08" w14:textId="77777777" w:rsidR="00C3218F" w:rsidRPr="00C3218F" w:rsidRDefault="00C3218F" w:rsidP="002D06D6">
            <w:pPr>
              <w:suppressAutoHyphens w:val="0"/>
              <w:autoSpaceDE w:val="0"/>
              <w:spacing w:before="120" w:after="0"/>
              <w:jc w:val="center"/>
              <w:rPr>
                <w:rFonts w:eastAsia="SimSun"/>
                <w:sz w:val="16"/>
                <w:szCs w:val="16"/>
                <w:lang w:val="en-US"/>
              </w:rPr>
            </w:pPr>
            <w:r w:rsidRPr="00C3218F">
              <w:rPr>
                <w:rFonts w:eastAsia="SimSun"/>
                <w:sz w:val="16"/>
                <w:szCs w:val="16"/>
                <w:lang w:val="el-GR"/>
              </w:rPr>
              <w:t>Μ1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848B69"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E50134" w14:textId="77777777" w:rsidR="00C3218F" w:rsidRPr="00C3218F" w:rsidRDefault="00C3218F" w:rsidP="002D06D6">
            <w:pPr>
              <w:suppressAutoHyphens w:val="0"/>
              <w:autoSpaceDE w:val="0"/>
              <w:spacing w:before="120" w:after="0"/>
              <w:jc w:val="left"/>
              <w:rPr>
                <w:rFonts w:eastAsia="SimSun"/>
                <w:sz w:val="16"/>
                <w:szCs w:val="16"/>
                <w:lang w:val="en-US"/>
              </w:rPr>
            </w:pPr>
            <w:r w:rsidRPr="00C3218F">
              <w:rPr>
                <w:rFonts w:eastAsia="SimSun"/>
                <w:sz w:val="16"/>
                <w:szCs w:val="16"/>
                <w:lang w:val="en-US"/>
              </w:rPr>
              <w:t>Υπογραφή της Σύμβασης</w:t>
            </w:r>
          </w:p>
        </w:tc>
      </w:tr>
      <w:tr w:rsidR="00C3218F" w:rsidRPr="007C3904" w14:paraId="07985638" w14:textId="77777777" w:rsidTr="00B17F28">
        <w:trPr>
          <w:cantSplit/>
          <w:trHeight w:val="23"/>
        </w:trPr>
        <w:tc>
          <w:tcPr>
            <w:tcW w:w="880" w:type="dxa"/>
            <w:tcBorders>
              <w:top w:val="single" w:sz="4" w:space="0" w:color="000000" w:themeColor="text1"/>
              <w:left w:val="single" w:sz="4" w:space="0" w:color="000000" w:themeColor="text1"/>
              <w:bottom w:val="single" w:sz="4" w:space="0" w:color="000000" w:themeColor="text1"/>
            </w:tcBorders>
            <w:vAlign w:val="center"/>
          </w:tcPr>
          <w:p w14:paraId="2596DF9A"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Α.2</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280CCEFE" w14:textId="77777777" w:rsidR="00C3218F" w:rsidRPr="00C3218F" w:rsidRDefault="00C3218F" w:rsidP="00C3218F">
            <w:pPr>
              <w:suppressAutoHyphens w:val="0"/>
              <w:autoSpaceDE w:val="0"/>
              <w:spacing w:before="120" w:after="0"/>
              <w:rPr>
                <w:rFonts w:eastAsia="SimSun"/>
                <w:sz w:val="16"/>
                <w:szCs w:val="16"/>
                <w:lang w:val="en-US"/>
              </w:rPr>
            </w:pPr>
            <w:r w:rsidRPr="00C3218F">
              <w:rPr>
                <w:rFonts w:eastAsia="SimSun"/>
                <w:sz w:val="16"/>
                <w:szCs w:val="16"/>
                <w:lang w:val="en-US"/>
              </w:rPr>
              <w:t>Εγκατάσταση και Παραμετροποίηση Υπηρεσίας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E6DBB05"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n-US"/>
              </w:rPr>
              <w:t>1 μήνας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2AC7301" w14:textId="77777777" w:rsidR="00C3218F" w:rsidRPr="00C3218F" w:rsidRDefault="00C3218F" w:rsidP="002D06D6">
            <w:pPr>
              <w:suppressAutoHyphens w:val="0"/>
              <w:autoSpaceDE w:val="0"/>
              <w:spacing w:before="120" w:after="0"/>
              <w:jc w:val="center"/>
              <w:rPr>
                <w:rFonts w:eastAsia="SimSun"/>
                <w:sz w:val="16"/>
                <w:szCs w:val="16"/>
                <w:lang w:val="en-US"/>
              </w:rPr>
            </w:pPr>
            <w:r w:rsidRPr="00C3218F">
              <w:rPr>
                <w:rFonts w:eastAsia="SimSun"/>
                <w:sz w:val="16"/>
                <w:szCs w:val="16"/>
                <w:lang w:val="el-GR"/>
              </w:rPr>
              <w:t>Μ</w:t>
            </w:r>
            <w:r w:rsidRPr="00C3218F">
              <w:rPr>
                <w:rFonts w:eastAsia="SimSun"/>
                <w:sz w:val="16"/>
                <w:szCs w:val="16"/>
                <w:lang w:val="en-US"/>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C4AC14"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0A5661"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A09C49" w14:textId="303FA54A" w:rsidR="00C3218F" w:rsidRPr="00C3218F" w:rsidRDefault="004200DA" w:rsidP="002D06D6">
            <w:pPr>
              <w:suppressAutoHyphens w:val="0"/>
              <w:autoSpaceDE w:val="0"/>
              <w:spacing w:before="120" w:after="0"/>
              <w:jc w:val="left"/>
              <w:rPr>
                <w:rFonts w:eastAsia="SimSun"/>
                <w:sz w:val="16"/>
                <w:szCs w:val="16"/>
                <w:lang w:val="el-GR"/>
              </w:rPr>
            </w:pPr>
            <w:r>
              <w:rPr>
                <w:rFonts w:eastAsia="SimSun"/>
                <w:sz w:val="16"/>
                <w:szCs w:val="16"/>
                <w:lang w:val="el-GR"/>
              </w:rPr>
              <w:t>Ολοκλήρωση</w:t>
            </w:r>
            <w:r w:rsidR="00C3218F" w:rsidRPr="00C3218F">
              <w:rPr>
                <w:rFonts w:eastAsia="SimSun"/>
                <w:sz w:val="16"/>
                <w:szCs w:val="16"/>
                <w:lang w:val="el-GR"/>
              </w:rPr>
              <w:t xml:space="preserve"> της Φάσης Α.1</w:t>
            </w:r>
          </w:p>
        </w:tc>
      </w:tr>
      <w:tr w:rsidR="00C3218F" w:rsidRPr="007C3904" w14:paraId="55B25D6B" w14:textId="77777777" w:rsidTr="00B17F28">
        <w:trPr>
          <w:cantSplit/>
          <w:trHeight w:val="23"/>
        </w:trPr>
        <w:tc>
          <w:tcPr>
            <w:tcW w:w="880" w:type="dxa"/>
            <w:tcBorders>
              <w:top w:val="single" w:sz="4" w:space="0" w:color="000000" w:themeColor="text1"/>
              <w:left w:val="single" w:sz="4" w:space="0" w:color="000000" w:themeColor="text1"/>
              <w:bottom w:val="single" w:sz="4" w:space="0" w:color="000000" w:themeColor="text1"/>
            </w:tcBorders>
            <w:vAlign w:val="center"/>
          </w:tcPr>
          <w:p w14:paraId="7A305092"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Α.3</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2A8FF404"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Ενεργοποίηση υπηρεσίας και συνεχής βελτίωση</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F910468" w14:textId="77777777" w:rsidR="00C3218F" w:rsidRPr="00C3218F" w:rsidRDefault="00C3218F" w:rsidP="00C3218F">
            <w:pPr>
              <w:suppressAutoHyphens w:val="0"/>
              <w:autoSpaceDE w:val="0"/>
              <w:spacing w:before="120" w:after="0"/>
              <w:rPr>
                <w:rFonts w:eastAsia="SimSun"/>
                <w:sz w:val="16"/>
                <w:szCs w:val="16"/>
                <w:lang w:val="en-US"/>
              </w:rPr>
            </w:pPr>
            <w:r w:rsidRPr="00C3218F">
              <w:rPr>
                <w:rFonts w:eastAsia="SimSun"/>
                <w:sz w:val="16"/>
                <w:szCs w:val="16"/>
                <w:lang w:val="en-US"/>
              </w:rPr>
              <w:t>22 μήνες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9630A83"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96F976"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Μ24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ED14B5"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Μ24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4052BA" w14:textId="7F5F6202" w:rsidR="00C3218F" w:rsidRPr="00C3218F" w:rsidRDefault="004200DA" w:rsidP="002D06D6">
            <w:pPr>
              <w:suppressAutoHyphens w:val="0"/>
              <w:autoSpaceDE w:val="0"/>
              <w:spacing w:before="120" w:after="0"/>
              <w:jc w:val="left"/>
              <w:rPr>
                <w:rFonts w:eastAsia="SimSun"/>
                <w:sz w:val="16"/>
                <w:szCs w:val="16"/>
                <w:lang w:val="el-GR"/>
              </w:rPr>
            </w:pPr>
            <w:r>
              <w:rPr>
                <w:rFonts w:eastAsia="SimSun"/>
                <w:sz w:val="16"/>
                <w:szCs w:val="16"/>
                <w:lang w:val="el-GR"/>
              </w:rPr>
              <w:t>Ολοκλήρωση</w:t>
            </w:r>
            <w:r w:rsidRPr="00C3218F">
              <w:rPr>
                <w:rFonts w:eastAsia="SimSun"/>
                <w:sz w:val="16"/>
                <w:szCs w:val="16"/>
                <w:lang w:val="el-GR"/>
              </w:rPr>
              <w:t xml:space="preserve"> </w:t>
            </w:r>
            <w:r w:rsidR="00C3218F" w:rsidRPr="00C3218F">
              <w:rPr>
                <w:rFonts w:eastAsia="SimSun"/>
                <w:sz w:val="16"/>
                <w:szCs w:val="16"/>
                <w:lang w:val="el-GR"/>
              </w:rPr>
              <w:t>της Φάσης Α.2</w:t>
            </w:r>
          </w:p>
        </w:tc>
      </w:tr>
      <w:tr w:rsidR="00C3218F" w:rsidRPr="00784C5C" w14:paraId="1CE59FC1" w14:textId="77777777" w:rsidTr="00B17F28">
        <w:trPr>
          <w:cantSplit/>
          <w:trHeight w:val="23"/>
        </w:trPr>
        <w:tc>
          <w:tcPr>
            <w:tcW w:w="938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36B6C663"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Β. Συμβουλευτικές Υπηρεσίες Συμμόρφωσης με NIS2 και Ν.5160/2024</w:t>
            </w:r>
          </w:p>
        </w:tc>
      </w:tr>
      <w:tr w:rsidR="00C3218F" w:rsidRPr="00C3218F" w14:paraId="184218C0" w14:textId="77777777" w:rsidTr="00B17F28">
        <w:trPr>
          <w:cantSplit/>
          <w:trHeight w:val="23"/>
        </w:trPr>
        <w:tc>
          <w:tcPr>
            <w:tcW w:w="880" w:type="dxa"/>
            <w:tcBorders>
              <w:top w:val="single" w:sz="4" w:space="0" w:color="000000" w:themeColor="text1"/>
              <w:left w:val="single" w:sz="4" w:space="0" w:color="000000" w:themeColor="text1"/>
              <w:bottom w:val="single" w:sz="4" w:space="0" w:color="000000" w:themeColor="text1"/>
            </w:tcBorders>
            <w:vAlign w:val="center"/>
          </w:tcPr>
          <w:p w14:paraId="302E7626"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Β.1</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01774AC7"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Επικαιροποίηση/ Ανάπτυξη Τεκμηρίωσης Ασφάλειας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87C65E5"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3 μήνες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75DE579"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392BC0"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502198"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Μ3</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258A95" w14:textId="77777777" w:rsidR="00C3218F" w:rsidRPr="00C3218F" w:rsidRDefault="00C3218F" w:rsidP="002D06D6">
            <w:pPr>
              <w:suppressAutoHyphens w:val="0"/>
              <w:autoSpaceDE w:val="0"/>
              <w:spacing w:before="120" w:after="0"/>
              <w:jc w:val="left"/>
              <w:rPr>
                <w:rFonts w:eastAsia="SimSun"/>
                <w:sz w:val="16"/>
                <w:szCs w:val="16"/>
                <w:lang w:val="el-GR"/>
              </w:rPr>
            </w:pPr>
            <w:r w:rsidRPr="00C3218F">
              <w:rPr>
                <w:rFonts w:eastAsia="SimSun"/>
                <w:sz w:val="16"/>
                <w:szCs w:val="16"/>
                <w:lang w:val="en-US"/>
              </w:rPr>
              <w:t>Υπογραφή της Σύμβασης</w:t>
            </w:r>
          </w:p>
        </w:tc>
      </w:tr>
      <w:tr w:rsidR="00C3218F" w:rsidRPr="007C3904" w14:paraId="7DBFB497" w14:textId="77777777" w:rsidTr="00B17F28">
        <w:trPr>
          <w:cantSplit/>
          <w:trHeight w:val="23"/>
        </w:trPr>
        <w:tc>
          <w:tcPr>
            <w:tcW w:w="880" w:type="dxa"/>
            <w:tcBorders>
              <w:top w:val="single" w:sz="4" w:space="0" w:color="000000" w:themeColor="text1"/>
              <w:left w:val="single" w:sz="4" w:space="0" w:color="000000" w:themeColor="text1"/>
              <w:bottom w:val="single" w:sz="4" w:space="0" w:color="000000" w:themeColor="text1"/>
            </w:tcBorders>
            <w:vAlign w:val="center"/>
          </w:tcPr>
          <w:p w14:paraId="3ABC2E15"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Β.2</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6040A0AC"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Διεξαγωγή Εκπαιδεύσεων</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A60E21E"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2 μήνες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1CF677F"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C261BA"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2C20AA"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EE22F3" w14:textId="114D5BD4" w:rsidR="00C3218F" w:rsidRPr="00C3218F" w:rsidRDefault="00DE202F" w:rsidP="002D06D6">
            <w:pPr>
              <w:suppressAutoHyphens w:val="0"/>
              <w:autoSpaceDE w:val="0"/>
              <w:spacing w:before="120" w:after="0"/>
              <w:jc w:val="left"/>
              <w:rPr>
                <w:rFonts w:eastAsia="SimSun"/>
                <w:sz w:val="16"/>
                <w:szCs w:val="16"/>
                <w:lang w:val="el-GR"/>
              </w:rPr>
            </w:pPr>
            <w:r>
              <w:rPr>
                <w:rFonts w:eastAsia="SimSun"/>
                <w:sz w:val="16"/>
                <w:szCs w:val="16"/>
                <w:lang w:val="el-GR"/>
              </w:rPr>
              <w:t>Ολοκλήρωση</w:t>
            </w:r>
            <w:r w:rsidRPr="00C3218F">
              <w:rPr>
                <w:rFonts w:eastAsia="SimSun"/>
                <w:sz w:val="16"/>
                <w:szCs w:val="16"/>
                <w:lang w:val="el-GR"/>
              </w:rPr>
              <w:t xml:space="preserve"> </w:t>
            </w:r>
            <w:r w:rsidR="00C3218F" w:rsidRPr="00C3218F">
              <w:rPr>
                <w:rFonts w:eastAsia="SimSun"/>
                <w:sz w:val="16"/>
                <w:szCs w:val="16"/>
                <w:lang w:val="el-GR"/>
              </w:rPr>
              <w:t>της Φάσης Β.1</w:t>
            </w:r>
          </w:p>
        </w:tc>
      </w:tr>
      <w:tr w:rsidR="00C3218F" w:rsidRPr="007C3904" w14:paraId="4E6E30E5" w14:textId="77777777" w:rsidTr="00B17F28">
        <w:trPr>
          <w:cantSplit/>
          <w:trHeight w:val="23"/>
        </w:trPr>
        <w:tc>
          <w:tcPr>
            <w:tcW w:w="880" w:type="dxa"/>
            <w:tcBorders>
              <w:top w:val="single" w:sz="4" w:space="0" w:color="000000" w:themeColor="text1"/>
              <w:left w:val="single" w:sz="4" w:space="0" w:color="000000" w:themeColor="text1"/>
              <w:bottom w:val="single" w:sz="4" w:space="0" w:color="000000" w:themeColor="text1"/>
            </w:tcBorders>
            <w:vAlign w:val="center"/>
          </w:tcPr>
          <w:p w14:paraId="3E800FC6"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Β.3</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51E9EFC7"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Αξιολόγηση Κινδύνων Κυβερνοασφάλειας (Risk Assessment)</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6A07EC3"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2 μήνες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62BADAC"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B2671D"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2AB63F"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E92B0" w14:textId="56DB9742" w:rsidR="00C3218F" w:rsidRPr="00C3218F" w:rsidRDefault="00DE202F" w:rsidP="002D06D6">
            <w:pPr>
              <w:suppressAutoHyphens w:val="0"/>
              <w:autoSpaceDE w:val="0"/>
              <w:spacing w:before="120" w:after="0"/>
              <w:jc w:val="left"/>
              <w:rPr>
                <w:rFonts w:eastAsia="SimSun"/>
                <w:sz w:val="16"/>
                <w:szCs w:val="16"/>
                <w:lang w:val="el-GR"/>
              </w:rPr>
            </w:pPr>
            <w:r>
              <w:rPr>
                <w:rFonts w:eastAsia="SimSun"/>
                <w:sz w:val="16"/>
                <w:szCs w:val="16"/>
                <w:lang w:val="el-GR"/>
              </w:rPr>
              <w:t>Ολοκλήρωση</w:t>
            </w:r>
            <w:r w:rsidRPr="00C3218F">
              <w:rPr>
                <w:rFonts w:eastAsia="SimSun"/>
                <w:sz w:val="16"/>
                <w:szCs w:val="16"/>
                <w:lang w:val="el-GR"/>
              </w:rPr>
              <w:t xml:space="preserve"> </w:t>
            </w:r>
            <w:r w:rsidR="00C3218F" w:rsidRPr="00C3218F">
              <w:rPr>
                <w:rFonts w:eastAsia="SimSun"/>
                <w:sz w:val="16"/>
                <w:szCs w:val="16"/>
                <w:lang w:val="el-GR"/>
              </w:rPr>
              <w:t>της Φάσης Β.2</w:t>
            </w:r>
          </w:p>
        </w:tc>
      </w:tr>
      <w:tr w:rsidR="00C3218F" w:rsidRPr="007C3904" w14:paraId="40B65A6E" w14:textId="77777777" w:rsidTr="00B17F28">
        <w:trPr>
          <w:cantSplit/>
          <w:trHeight w:val="23"/>
        </w:trPr>
        <w:tc>
          <w:tcPr>
            <w:tcW w:w="880" w:type="dxa"/>
            <w:tcBorders>
              <w:top w:val="single" w:sz="4" w:space="0" w:color="000000" w:themeColor="text1"/>
              <w:left w:val="single" w:sz="4" w:space="0" w:color="000000" w:themeColor="text1"/>
              <w:bottom w:val="single" w:sz="4" w:space="0" w:color="000000" w:themeColor="text1"/>
            </w:tcBorders>
            <w:vAlign w:val="center"/>
          </w:tcPr>
          <w:p w14:paraId="74569B8D"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Β.4</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399A72AC"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Δοκιμές Παρείσδυσης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52E1376"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2 μήνες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3AD940D"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565B4"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EB7FF6"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98C47A" w14:textId="2F05D3B3" w:rsidR="00C3218F" w:rsidRPr="00C3218F" w:rsidRDefault="00DE202F" w:rsidP="002D06D6">
            <w:pPr>
              <w:suppressAutoHyphens w:val="0"/>
              <w:autoSpaceDE w:val="0"/>
              <w:spacing w:before="120" w:after="0"/>
              <w:jc w:val="left"/>
              <w:rPr>
                <w:rFonts w:eastAsia="SimSun"/>
                <w:sz w:val="16"/>
                <w:szCs w:val="16"/>
                <w:lang w:val="el-GR"/>
              </w:rPr>
            </w:pPr>
            <w:r>
              <w:rPr>
                <w:rFonts w:eastAsia="SimSun"/>
                <w:sz w:val="16"/>
                <w:szCs w:val="16"/>
                <w:lang w:val="el-GR"/>
              </w:rPr>
              <w:t>Ολοκλήρωση</w:t>
            </w:r>
            <w:r w:rsidRPr="00C3218F">
              <w:rPr>
                <w:rFonts w:eastAsia="SimSun"/>
                <w:sz w:val="16"/>
                <w:szCs w:val="16"/>
                <w:lang w:val="el-GR"/>
              </w:rPr>
              <w:t xml:space="preserve"> </w:t>
            </w:r>
            <w:r w:rsidR="00C3218F" w:rsidRPr="00C3218F">
              <w:rPr>
                <w:rFonts w:eastAsia="SimSun"/>
                <w:sz w:val="16"/>
                <w:szCs w:val="16"/>
                <w:lang w:val="el-GR"/>
              </w:rPr>
              <w:t>της Φάσης Β.2</w:t>
            </w:r>
          </w:p>
        </w:tc>
      </w:tr>
      <w:tr w:rsidR="00C3218F" w:rsidRPr="007C3904" w14:paraId="3FA020BA" w14:textId="77777777" w:rsidTr="00B17F28">
        <w:trPr>
          <w:cantSplit/>
          <w:trHeight w:val="23"/>
        </w:trPr>
        <w:tc>
          <w:tcPr>
            <w:tcW w:w="880" w:type="dxa"/>
            <w:tcBorders>
              <w:top w:val="single" w:sz="4" w:space="0" w:color="000000" w:themeColor="text1"/>
              <w:left w:val="single" w:sz="4" w:space="0" w:color="000000" w:themeColor="text1"/>
              <w:bottom w:val="single" w:sz="4" w:space="0" w:color="000000" w:themeColor="text1"/>
            </w:tcBorders>
            <w:vAlign w:val="center"/>
          </w:tcPr>
          <w:p w14:paraId="2EB80D32"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Β.5</w:t>
            </w:r>
          </w:p>
        </w:tc>
        <w:tc>
          <w:tcPr>
            <w:tcW w:w="1984" w:type="dxa"/>
            <w:tcBorders>
              <w:top w:val="single" w:sz="4" w:space="0" w:color="000000" w:themeColor="text1"/>
              <w:left w:val="single" w:sz="4" w:space="0" w:color="000000" w:themeColor="text1"/>
              <w:bottom w:val="single" w:sz="4" w:space="0" w:color="000000" w:themeColor="text1"/>
            </w:tcBorders>
            <w:vAlign w:val="center"/>
          </w:tcPr>
          <w:p w14:paraId="65DF0BD5"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Αποτύπωση και Ανάλυση Απαιτήσεων</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8D5CDF6" w14:textId="77777777" w:rsidR="00C3218F" w:rsidRPr="00C3218F" w:rsidRDefault="00C3218F" w:rsidP="00C3218F">
            <w:pPr>
              <w:suppressAutoHyphens w:val="0"/>
              <w:autoSpaceDE w:val="0"/>
              <w:spacing w:before="120" w:after="0"/>
              <w:rPr>
                <w:rFonts w:eastAsia="SimSun"/>
                <w:sz w:val="16"/>
                <w:szCs w:val="16"/>
                <w:lang w:val="el-GR"/>
              </w:rPr>
            </w:pPr>
            <w:r w:rsidRPr="00C3218F">
              <w:rPr>
                <w:rFonts w:eastAsia="SimSun"/>
                <w:sz w:val="16"/>
                <w:szCs w:val="16"/>
                <w:lang w:val="el-GR"/>
              </w:rPr>
              <w:t>2 μήνες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D4B1933"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12BAA1"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8E8B20" w14:textId="77777777" w:rsidR="00C3218F" w:rsidRPr="00C3218F" w:rsidRDefault="00C3218F" w:rsidP="002D06D6">
            <w:pPr>
              <w:suppressAutoHyphens w:val="0"/>
              <w:autoSpaceDE w:val="0"/>
              <w:spacing w:before="120" w:after="0"/>
              <w:jc w:val="center"/>
              <w:rPr>
                <w:rFonts w:eastAsia="SimSun"/>
                <w:sz w:val="16"/>
                <w:szCs w:val="16"/>
                <w:lang w:val="el-GR"/>
              </w:rPr>
            </w:pPr>
            <w:r w:rsidRPr="00C3218F">
              <w:rPr>
                <w:rFonts w:eastAsia="SimSun"/>
                <w:sz w:val="16"/>
                <w:szCs w:val="16"/>
                <w:lang w:val="el-GR"/>
              </w:rPr>
              <w:t>Μ9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7C4642" w14:textId="6DF7A508" w:rsidR="00C3218F" w:rsidRPr="00C3218F" w:rsidRDefault="00DE202F" w:rsidP="002D06D6">
            <w:pPr>
              <w:suppressAutoHyphens w:val="0"/>
              <w:autoSpaceDE w:val="0"/>
              <w:spacing w:before="120" w:after="0"/>
              <w:jc w:val="left"/>
              <w:rPr>
                <w:rFonts w:eastAsia="SimSun"/>
                <w:sz w:val="16"/>
                <w:szCs w:val="16"/>
                <w:lang w:val="el-GR"/>
              </w:rPr>
            </w:pPr>
            <w:r>
              <w:rPr>
                <w:rFonts w:eastAsia="SimSun"/>
                <w:sz w:val="16"/>
                <w:szCs w:val="16"/>
                <w:lang w:val="el-GR"/>
              </w:rPr>
              <w:t>Ολοκλήρωση</w:t>
            </w:r>
            <w:r w:rsidRPr="00C3218F">
              <w:rPr>
                <w:rFonts w:eastAsia="SimSun"/>
                <w:sz w:val="16"/>
                <w:szCs w:val="16"/>
                <w:lang w:val="el-GR"/>
              </w:rPr>
              <w:t xml:space="preserve"> </w:t>
            </w:r>
            <w:r w:rsidR="00C3218F" w:rsidRPr="00C3218F">
              <w:rPr>
                <w:rFonts w:eastAsia="SimSun"/>
                <w:sz w:val="16"/>
                <w:szCs w:val="16"/>
                <w:lang w:val="el-GR"/>
              </w:rPr>
              <w:t>της Φάσης Β.4</w:t>
            </w:r>
          </w:p>
        </w:tc>
      </w:tr>
    </w:tbl>
    <w:p w14:paraId="7D1455BC" w14:textId="77777777" w:rsidR="00C3218F" w:rsidRPr="002D06D6" w:rsidRDefault="00C3218F" w:rsidP="00C3218F">
      <w:pPr>
        <w:suppressAutoHyphens w:val="0"/>
        <w:autoSpaceDE w:val="0"/>
        <w:spacing w:before="120" w:after="0"/>
        <w:rPr>
          <w:rFonts w:eastAsia="SimSun"/>
          <w:b/>
          <w:sz w:val="16"/>
          <w:szCs w:val="16"/>
          <w:lang w:val="el-GR"/>
        </w:rPr>
      </w:pPr>
      <w:r w:rsidRPr="002D06D6">
        <w:rPr>
          <w:rFonts w:eastAsia="SimSun"/>
          <w:b/>
          <w:sz w:val="16"/>
          <w:szCs w:val="16"/>
          <w:lang w:val="el-GR"/>
        </w:rPr>
        <w:t>*</w:t>
      </w:r>
      <w:r w:rsidRPr="002D06D6">
        <w:rPr>
          <w:rFonts w:eastAsia="SimSun"/>
          <w:b/>
          <w:sz w:val="16"/>
          <w:szCs w:val="16"/>
        </w:rPr>
        <w:t>M</w:t>
      </w:r>
      <w:r w:rsidRPr="002D06D6">
        <w:rPr>
          <w:rFonts w:eastAsia="SimSun"/>
          <w:b/>
          <w:sz w:val="16"/>
          <w:szCs w:val="16"/>
          <w:lang w:val="el-GR"/>
        </w:rPr>
        <w:t>1 είναι ο μήνας έναρξης του Έργου</w:t>
      </w:r>
    </w:p>
    <w:p w14:paraId="562F6702" w14:textId="77777777" w:rsidR="002D06D6" w:rsidRDefault="002D06D6" w:rsidP="00C3218F">
      <w:pPr>
        <w:suppressAutoHyphens w:val="0"/>
        <w:autoSpaceDE w:val="0"/>
        <w:spacing w:before="120" w:after="0"/>
        <w:rPr>
          <w:rFonts w:eastAsia="SimSun"/>
          <w:lang w:val="el-GR"/>
        </w:rPr>
      </w:pPr>
    </w:p>
    <w:p w14:paraId="102A0928"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Οι χρόνοι υλοποίησης των επιμέρους Φάσεων που αναφέρονται ανωτέρω είναι ενδεικτικοί. Αντιθέτως, ο συνολικός χρόνος ολοκλήρωσης του Έργου είναι δεσμευτικός για τον Ανάδοχο.</w:t>
      </w:r>
    </w:p>
    <w:p w14:paraId="37AE00C0"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Οι υποψήφιοι Ανάδοχοι οφείλουν, στο πλαίσιο της Ηλεκτρονικής Προσφοράς τους, να υποβάλουν αναλυτικό χρονοδιάγραμμα εργασιών, πλήρως ευθυγραμμισμένο με τη μεθοδολογία υλοποίησης και διαχείρισης του Έργου που προτείνουν. Το χρονοδιάγραμμα θα πρέπει να περιλαμβάνει ρητά τους χρόνους παράδοσης των παραδοτέων και των Φάσεων, λαμβάνοντας υπόψη τους προβλεπόμενους χρόνους ελέγχου και παραλαβής από την Επιτροπή Παρακολούθησης και Επιστημονικής Εποπτείας (ΕΠΕ), καθώς και τυχόν κύκλους παρατηρήσεων.</w:t>
      </w:r>
    </w:p>
    <w:p w14:paraId="295F8896"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Επισημαίνεται ότι, κατά την υλοποίηση του Έργου, ο φορέας διατηρεί το δικαίωμα να προβαίνει σε εσωτερικές τροποποιήσεις του χρονοδιαγράμματος των Φάσεων χωρίς οικονομική επιβάρυνση, υπό την προϋπόθεση ότι οι αλλαγές αυτές δεν επηρεάζουν την καταληκτική ημερομηνία ολοκλήρωσης και παράδοσης του Έργου.</w:t>
      </w:r>
    </w:p>
    <w:p w14:paraId="5107BD3B" w14:textId="0F15604C" w:rsidR="00C3218F" w:rsidRPr="00C3218F" w:rsidRDefault="00C3218F" w:rsidP="00C3218F">
      <w:pPr>
        <w:suppressAutoHyphens w:val="0"/>
        <w:autoSpaceDE w:val="0"/>
        <w:spacing w:before="120" w:after="0"/>
        <w:rPr>
          <w:rFonts w:eastAsia="SimSun"/>
          <w:lang w:val="el-GR"/>
        </w:rPr>
      </w:pPr>
      <w:r w:rsidRPr="00C3218F">
        <w:rPr>
          <w:rFonts w:eastAsia="SimSun"/>
          <w:lang w:val="el-GR"/>
        </w:rPr>
        <w:t>Για τη διευκόλυνση των υποψήφιων Αναδόχων, παρατίθεται στη συνέχεια συνοπτικό και ενδεικτικό χρονοδιάγραμμ</w:t>
      </w:r>
      <w:r w:rsidR="005B4CE6">
        <w:rPr>
          <w:rFonts w:eastAsia="SimSun"/>
          <w:lang w:val="el-GR"/>
        </w:rPr>
        <w:t>α υλοποίησης του Έργου ανά Φάση:</w:t>
      </w:r>
    </w:p>
    <w:p w14:paraId="30F35900" w14:textId="77777777" w:rsidR="00C3218F" w:rsidRPr="00C3218F" w:rsidRDefault="00C3218F" w:rsidP="00C3218F">
      <w:pPr>
        <w:suppressAutoHyphens w:val="0"/>
        <w:autoSpaceDE w:val="0"/>
        <w:spacing w:before="120" w:after="0"/>
        <w:rPr>
          <w:rFonts w:eastAsia="SimSun"/>
          <w:lang w:val="el-GR"/>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578"/>
        <w:gridCol w:w="21"/>
        <w:gridCol w:w="546"/>
        <w:gridCol w:w="54"/>
        <w:gridCol w:w="600"/>
        <w:gridCol w:w="39"/>
        <w:gridCol w:w="561"/>
        <w:gridCol w:w="50"/>
        <w:gridCol w:w="550"/>
        <w:gridCol w:w="61"/>
        <w:gridCol w:w="539"/>
        <w:gridCol w:w="71"/>
        <w:gridCol w:w="529"/>
        <w:gridCol w:w="81"/>
        <w:gridCol w:w="519"/>
        <w:gridCol w:w="34"/>
        <w:gridCol w:w="566"/>
        <w:gridCol w:w="852"/>
        <w:gridCol w:w="1131"/>
      </w:tblGrid>
      <w:tr w:rsidR="00C3218F" w:rsidRPr="00C3218F" w14:paraId="0B64F594" w14:textId="77777777" w:rsidTr="00B17F28">
        <w:trPr>
          <w:trHeight w:val="567"/>
          <w:tblHeader/>
        </w:trPr>
        <w:tc>
          <w:tcPr>
            <w:tcW w:w="2824" w:type="dxa"/>
            <w:vMerge w:val="restart"/>
            <w:vAlign w:val="center"/>
          </w:tcPr>
          <w:p w14:paraId="02AA234E"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bCs/>
                <w:iCs/>
                <w:sz w:val="16"/>
                <w:szCs w:val="16"/>
                <w:lang w:val="el-GR"/>
              </w:rPr>
              <w:t>Φάσεις Έργου</w:t>
            </w:r>
          </w:p>
        </w:tc>
        <w:tc>
          <w:tcPr>
            <w:tcW w:w="6251" w:type="dxa"/>
            <w:gridSpan w:val="18"/>
            <w:vAlign w:val="center"/>
          </w:tcPr>
          <w:p w14:paraId="541913B1" w14:textId="77777777" w:rsidR="00C3218F" w:rsidRPr="00C3218F" w:rsidRDefault="00C3218F" w:rsidP="00C3218F">
            <w:pPr>
              <w:suppressAutoHyphens w:val="0"/>
              <w:autoSpaceDE w:val="0"/>
              <w:spacing w:before="120" w:after="0"/>
              <w:rPr>
                <w:rFonts w:eastAsia="SimSun"/>
                <w:iCs/>
                <w:sz w:val="16"/>
                <w:szCs w:val="16"/>
                <w:lang w:val="el-GR"/>
              </w:rPr>
            </w:pPr>
            <w:r w:rsidRPr="00C3218F">
              <w:rPr>
                <w:rFonts w:eastAsia="SimSun"/>
                <w:b/>
                <w:sz w:val="16"/>
                <w:szCs w:val="16"/>
                <w:lang w:val="el-GR"/>
              </w:rPr>
              <w:t>1</w:t>
            </w:r>
            <w:r w:rsidRPr="00C3218F">
              <w:rPr>
                <w:rFonts w:eastAsia="SimSun"/>
                <w:b/>
                <w:sz w:val="16"/>
                <w:szCs w:val="16"/>
                <w:vertAlign w:val="superscript"/>
                <w:lang w:val="el-GR"/>
              </w:rPr>
              <w:t>ο</w:t>
            </w:r>
            <w:r w:rsidRPr="00C3218F">
              <w:rPr>
                <w:rFonts w:eastAsia="SimSun"/>
                <w:b/>
                <w:sz w:val="16"/>
                <w:szCs w:val="16"/>
                <w:lang w:val="el-GR"/>
              </w:rPr>
              <w:t xml:space="preserve"> έτος</w:t>
            </w:r>
          </w:p>
        </w:tc>
        <w:tc>
          <w:tcPr>
            <w:tcW w:w="1131" w:type="dxa"/>
            <w:vAlign w:val="center"/>
          </w:tcPr>
          <w:p w14:paraId="61155B85" w14:textId="77777777" w:rsidR="00C3218F" w:rsidRPr="00C3218F" w:rsidRDefault="00C3218F" w:rsidP="00C3218F">
            <w:pPr>
              <w:suppressAutoHyphens w:val="0"/>
              <w:autoSpaceDE w:val="0"/>
              <w:spacing w:before="120" w:after="0"/>
              <w:rPr>
                <w:rFonts w:eastAsia="SimSun"/>
                <w:iCs/>
                <w:sz w:val="16"/>
                <w:szCs w:val="16"/>
                <w:lang w:val="el-GR"/>
              </w:rPr>
            </w:pPr>
            <w:r w:rsidRPr="00C3218F">
              <w:rPr>
                <w:rFonts w:eastAsia="SimSun"/>
                <w:b/>
                <w:sz w:val="16"/>
                <w:szCs w:val="16"/>
                <w:lang w:val="en-US"/>
              </w:rPr>
              <w:t>2</w:t>
            </w:r>
            <w:r w:rsidRPr="00C3218F">
              <w:rPr>
                <w:rFonts w:eastAsia="SimSun"/>
                <w:b/>
                <w:sz w:val="16"/>
                <w:szCs w:val="16"/>
                <w:vertAlign w:val="superscript"/>
                <w:lang w:val="el-GR"/>
              </w:rPr>
              <w:t>ο</w:t>
            </w:r>
            <w:r w:rsidRPr="00C3218F">
              <w:rPr>
                <w:rFonts w:eastAsia="SimSun"/>
                <w:b/>
                <w:sz w:val="16"/>
                <w:szCs w:val="16"/>
                <w:lang w:val="el-GR"/>
              </w:rPr>
              <w:t xml:space="preserve"> έτος</w:t>
            </w:r>
          </w:p>
        </w:tc>
      </w:tr>
      <w:tr w:rsidR="00C3218F" w:rsidRPr="00C3218F" w14:paraId="23F1CA3C" w14:textId="77777777" w:rsidTr="00B17F28">
        <w:trPr>
          <w:trHeight w:val="567"/>
          <w:tblHeader/>
        </w:trPr>
        <w:tc>
          <w:tcPr>
            <w:tcW w:w="2824" w:type="dxa"/>
            <w:vMerge/>
            <w:vAlign w:val="center"/>
          </w:tcPr>
          <w:p w14:paraId="3B2DF6B3" w14:textId="77777777" w:rsidR="00C3218F" w:rsidRPr="00C3218F" w:rsidRDefault="00C3218F" w:rsidP="00C3218F">
            <w:pPr>
              <w:suppressAutoHyphens w:val="0"/>
              <w:autoSpaceDE w:val="0"/>
              <w:spacing w:before="120" w:after="0"/>
              <w:rPr>
                <w:rFonts w:eastAsia="SimSun"/>
                <w:iCs/>
                <w:sz w:val="16"/>
                <w:szCs w:val="16"/>
                <w:lang w:val="el-GR"/>
              </w:rPr>
            </w:pPr>
          </w:p>
        </w:tc>
        <w:tc>
          <w:tcPr>
            <w:tcW w:w="578" w:type="dxa"/>
            <w:vAlign w:val="center"/>
          </w:tcPr>
          <w:p w14:paraId="6D5DF2E3"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Μ1</w:t>
            </w:r>
          </w:p>
        </w:tc>
        <w:tc>
          <w:tcPr>
            <w:tcW w:w="567" w:type="dxa"/>
            <w:gridSpan w:val="2"/>
            <w:vAlign w:val="center"/>
          </w:tcPr>
          <w:p w14:paraId="483BE1B4"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Μ2</w:t>
            </w:r>
          </w:p>
        </w:tc>
        <w:tc>
          <w:tcPr>
            <w:tcW w:w="693" w:type="dxa"/>
            <w:gridSpan w:val="3"/>
            <w:vAlign w:val="center"/>
          </w:tcPr>
          <w:p w14:paraId="3C4E9E51"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Μ3</w:t>
            </w:r>
          </w:p>
        </w:tc>
        <w:tc>
          <w:tcPr>
            <w:tcW w:w="611" w:type="dxa"/>
            <w:gridSpan w:val="2"/>
            <w:vAlign w:val="center"/>
          </w:tcPr>
          <w:p w14:paraId="2F1C60CB"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Μ4</w:t>
            </w:r>
          </w:p>
        </w:tc>
        <w:tc>
          <w:tcPr>
            <w:tcW w:w="611" w:type="dxa"/>
            <w:gridSpan w:val="2"/>
            <w:vAlign w:val="center"/>
          </w:tcPr>
          <w:p w14:paraId="6EBA1DA4"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Μ5</w:t>
            </w:r>
          </w:p>
        </w:tc>
        <w:tc>
          <w:tcPr>
            <w:tcW w:w="610" w:type="dxa"/>
            <w:gridSpan w:val="2"/>
            <w:vAlign w:val="center"/>
          </w:tcPr>
          <w:p w14:paraId="75100ADF"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Μ6</w:t>
            </w:r>
          </w:p>
        </w:tc>
        <w:tc>
          <w:tcPr>
            <w:tcW w:w="610" w:type="dxa"/>
            <w:gridSpan w:val="2"/>
            <w:vAlign w:val="center"/>
          </w:tcPr>
          <w:p w14:paraId="037DF53E"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Μ7</w:t>
            </w:r>
          </w:p>
        </w:tc>
        <w:tc>
          <w:tcPr>
            <w:tcW w:w="553" w:type="dxa"/>
            <w:gridSpan w:val="2"/>
            <w:vAlign w:val="center"/>
          </w:tcPr>
          <w:p w14:paraId="1235F21D"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Μ8</w:t>
            </w:r>
          </w:p>
        </w:tc>
        <w:tc>
          <w:tcPr>
            <w:tcW w:w="566" w:type="dxa"/>
            <w:vAlign w:val="center"/>
          </w:tcPr>
          <w:p w14:paraId="3A960AEB"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bCs/>
                <w:iCs/>
                <w:sz w:val="16"/>
                <w:szCs w:val="16"/>
                <w:lang w:val="el-GR"/>
              </w:rPr>
              <w:t>Μ9</w:t>
            </w:r>
          </w:p>
        </w:tc>
        <w:tc>
          <w:tcPr>
            <w:tcW w:w="852" w:type="dxa"/>
            <w:vAlign w:val="center"/>
          </w:tcPr>
          <w:p w14:paraId="292D9EAE" w14:textId="77777777" w:rsidR="00C3218F" w:rsidRPr="00C3218F" w:rsidRDefault="00C3218F" w:rsidP="00C3218F">
            <w:pPr>
              <w:suppressAutoHyphens w:val="0"/>
              <w:autoSpaceDE w:val="0"/>
              <w:spacing w:before="120" w:after="0"/>
              <w:rPr>
                <w:rFonts w:eastAsia="SimSun"/>
                <w:b/>
                <w:bCs/>
                <w:iCs/>
                <w:sz w:val="16"/>
                <w:szCs w:val="16"/>
                <w:lang w:val="el-GR"/>
              </w:rPr>
            </w:pPr>
            <w:r w:rsidRPr="00C3218F">
              <w:rPr>
                <w:rFonts w:eastAsia="SimSun"/>
                <w:b/>
                <w:bCs/>
                <w:iCs/>
                <w:sz w:val="16"/>
                <w:szCs w:val="16"/>
                <w:lang w:val="el-GR"/>
              </w:rPr>
              <w:t>Μ10-12</w:t>
            </w:r>
          </w:p>
        </w:tc>
        <w:tc>
          <w:tcPr>
            <w:tcW w:w="1131" w:type="dxa"/>
            <w:vAlign w:val="center"/>
          </w:tcPr>
          <w:p w14:paraId="562D53B9" w14:textId="77777777" w:rsidR="00C3218F" w:rsidRPr="00C3218F" w:rsidRDefault="00C3218F" w:rsidP="00C3218F">
            <w:pPr>
              <w:suppressAutoHyphens w:val="0"/>
              <w:autoSpaceDE w:val="0"/>
              <w:spacing w:before="120" w:after="0"/>
              <w:rPr>
                <w:rFonts w:eastAsia="SimSun"/>
                <w:b/>
                <w:sz w:val="16"/>
                <w:szCs w:val="16"/>
                <w:lang w:val="en-US"/>
              </w:rPr>
            </w:pPr>
            <w:r w:rsidRPr="00C3218F">
              <w:rPr>
                <w:rFonts w:eastAsia="SimSun"/>
                <w:b/>
                <w:sz w:val="16"/>
                <w:szCs w:val="16"/>
                <w:lang w:val="el-GR"/>
              </w:rPr>
              <w:t>Μ</w:t>
            </w:r>
            <w:r w:rsidRPr="00C3218F">
              <w:rPr>
                <w:rFonts w:eastAsia="SimSun"/>
                <w:b/>
                <w:sz w:val="16"/>
                <w:szCs w:val="16"/>
                <w:lang w:val="en-US"/>
              </w:rPr>
              <w:t>13</w:t>
            </w:r>
            <w:r w:rsidRPr="00C3218F">
              <w:rPr>
                <w:rFonts w:eastAsia="SimSun"/>
                <w:b/>
                <w:sz w:val="16"/>
                <w:szCs w:val="16"/>
                <w:lang w:val="el-GR"/>
              </w:rPr>
              <w:t>-</w:t>
            </w:r>
            <w:r w:rsidRPr="00C3218F">
              <w:rPr>
                <w:rFonts w:eastAsia="SimSun"/>
                <w:b/>
                <w:sz w:val="16"/>
                <w:szCs w:val="16"/>
                <w:lang w:val="en-US"/>
              </w:rPr>
              <w:t>24</w:t>
            </w:r>
          </w:p>
        </w:tc>
      </w:tr>
      <w:tr w:rsidR="00C3218F" w:rsidRPr="00C3218F" w14:paraId="1B57D4AE" w14:textId="77777777" w:rsidTr="00B17F28">
        <w:trPr>
          <w:trHeight w:val="567"/>
        </w:trPr>
        <w:tc>
          <w:tcPr>
            <w:tcW w:w="10206" w:type="dxa"/>
            <w:gridSpan w:val="20"/>
            <w:shd w:val="clear" w:color="auto" w:fill="E7E6E6" w:themeFill="background2"/>
          </w:tcPr>
          <w:p w14:paraId="0DE8141A" w14:textId="77777777" w:rsidR="00C3218F" w:rsidRPr="00C3218F" w:rsidRDefault="00C3218F" w:rsidP="00C3218F">
            <w:pPr>
              <w:suppressAutoHyphens w:val="0"/>
              <w:autoSpaceDE w:val="0"/>
              <w:spacing w:before="120" w:after="0"/>
              <w:rPr>
                <w:rFonts w:eastAsia="SimSun"/>
                <w:b/>
                <w:sz w:val="16"/>
                <w:szCs w:val="16"/>
                <w:lang w:val="en-US"/>
              </w:rPr>
            </w:pPr>
            <w:r w:rsidRPr="00C3218F">
              <w:rPr>
                <w:rFonts w:eastAsia="SimSun"/>
                <w:b/>
                <w:sz w:val="16"/>
                <w:szCs w:val="16"/>
              </w:rPr>
              <w:t>Α</w:t>
            </w:r>
            <w:r w:rsidRPr="00C3218F">
              <w:rPr>
                <w:rFonts w:eastAsia="SimSun"/>
                <w:b/>
                <w:sz w:val="16"/>
                <w:szCs w:val="16"/>
                <w:lang w:val="en-US"/>
              </w:rPr>
              <w:t>. Υπηρεσίες SOC-as-a-Service (SOCaaS)</w:t>
            </w:r>
          </w:p>
        </w:tc>
      </w:tr>
      <w:tr w:rsidR="00C3218F" w:rsidRPr="00C3218F" w14:paraId="45BECC35" w14:textId="77777777" w:rsidTr="00B17F28">
        <w:trPr>
          <w:trHeight w:val="680"/>
        </w:trPr>
        <w:tc>
          <w:tcPr>
            <w:tcW w:w="2824" w:type="dxa"/>
            <w:vAlign w:val="center"/>
          </w:tcPr>
          <w:p w14:paraId="1386E9A3"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 xml:space="preserve">Φάση 0: </w:t>
            </w:r>
            <w:r w:rsidRPr="00C3218F">
              <w:rPr>
                <w:rFonts w:eastAsia="SimSun"/>
                <w:b/>
                <w:sz w:val="16"/>
                <w:szCs w:val="16"/>
              </w:rPr>
              <w:t>Διαχείριση Έργου</w:t>
            </w:r>
          </w:p>
        </w:tc>
        <w:tc>
          <w:tcPr>
            <w:tcW w:w="599" w:type="dxa"/>
            <w:gridSpan w:val="2"/>
            <w:shd w:val="clear" w:color="auto" w:fill="00B050"/>
            <w:vAlign w:val="center"/>
          </w:tcPr>
          <w:p w14:paraId="39BDBE33"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3F3675E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shd w:val="clear" w:color="auto" w:fill="00B050"/>
            <w:vAlign w:val="center"/>
          </w:tcPr>
          <w:p w14:paraId="275614C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2C680BC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2E98CA4E"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3695D33A"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2CD51716"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05E3779E"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0270ACF6" w14:textId="77777777" w:rsidR="00C3218F" w:rsidRPr="00C3218F" w:rsidRDefault="00C3218F" w:rsidP="00C3218F">
            <w:pPr>
              <w:suppressAutoHyphens w:val="0"/>
              <w:autoSpaceDE w:val="0"/>
              <w:spacing w:before="120" w:after="0"/>
              <w:rPr>
                <w:rFonts w:eastAsia="SimSun"/>
                <w:iCs/>
                <w:sz w:val="16"/>
                <w:szCs w:val="16"/>
                <w:lang w:val="el-GR"/>
              </w:rPr>
            </w:pPr>
          </w:p>
        </w:tc>
        <w:tc>
          <w:tcPr>
            <w:tcW w:w="852" w:type="dxa"/>
            <w:shd w:val="clear" w:color="auto" w:fill="00B050"/>
          </w:tcPr>
          <w:p w14:paraId="37A81490" w14:textId="77777777" w:rsidR="00C3218F" w:rsidRPr="00C3218F" w:rsidRDefault="00C3218F" w:rsidP="00C3218F">
            <w:pPr>
              <w:suppressAutoHyphens w:val="0"/>
              <w:autoSpaceDE w:val="0"/>
              <w:spacing w:before="120" w:after="0"/>
              <w:rPr>
                <w:rFonts w:eastAsia="SimSun"/>
                <w:iCs/>
                <w:sz w:val="16"/>
                <w:szCs w:val="16"/>
                <w:lang w:val="el-GR"/>
              </w:rPr>
            </w:pPr>
          </w:p>
        </w:tc>
        <w:tc>
          <w:tcPr>
            <w:tcW w:w="1131" w:type="dxa"/>
            <w:shd w:val="clear" w:color="auto" w:fill="00B050"/>
            <w:vAlign w:val="center"/>
          </w:tcPr>
          <w:p w14:paraId="46299ED3" w14:textId="77777777" w:rsidR="00C3218F" w:rsidRPr="00C3218F" w:rsidRDefault="00C3218F" w:rsidP="00C3218F">
            <w:pPr>
              <w:suppressAutoHyphens w:val="0"/>
              <w:autoSpaceDE w:val="0"/>
              <w:spacing w:before="120" w:after="0"/>
              <w:rPr>
                <w:rFonts w:eastAsia="SimSun"/>
                <w:iCs/>
                <w:sz w:val="16"/>
                <w:szCs w:val="16"/>
                <w:lang w:val="el-GR"/>
              </w:rPr>
            </w:pPr>
          </w:p>
        </w:tc>
      </w:tr>
      <w:tr w:rsidR="00C3218F" w:rsidRPr="00784C5C" w14:paraId="2FF28996" w14:textId="77777777" w:rsidTr="00B17F28">
        <w:trPr>
          <w:trHeight w:val="680"/>
        </w:trPr>
        <w:tc>
          <w:tcPr>
            <w:tcW w:w="2824" w:type="dxa"/>
            <w:vAlign w:val="center"/>
          </w:tcPr>
          <w:p w14:paraId="43ACF900"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Φάση Α.1: Ανάλυση και Σχεδιασμός Υλοποίησης</w:t>
            </w:r>
          </w:p>
        </w:tc>
        <w:tc>
          <w:tcPr>
            <w:tcW w:w="599" w:type="dxa"/>
            <w:gridSpan w:val="2"/>
            <w:shd w:val="clear" w:color="auto" w:fill="00B050"/>
            <w:vAlign w:val="center"/>
          </w:tcPr>
          <w:p w14:paraId="5DD9567B"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75D79295"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vAlign w:val="center"/>
          </w:tcPr>
          <w:p w14:paraId="6A1F5F87"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50A0B28E"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3FEEDCBC"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4996E865"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3D5E4B33"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6577BB91"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3D6393ED" w14:textId="77777777" w:rsidR="00C3218F" w:rsidRPr="00C3218F" w:rsidRDefault="00C3218F" w:rsidP="00C3218F">
            <w:pPr>
              <w:suppressAutoHyphens w:val="0"/>
              <w:autoSpaceDE w:val="0"/>
              <w:spacing w:before="120" w:after="0"/>
              <w:rPr>
                <w:rFonts w:eastAsia="SimSun"/>
                <w:iCs/>
                <w:sz w:val="16"/>
                <w:szCs w:val="16"/>
                <w:lang w:val="el-GR"/>
              </w:rPr>
            </w:pPr>
          </w:p>
        </w:tc>
        <w:tc>
          <w:tcPr>
            <w:tcW w:w="852" w:type="dxa"/>
          </w:tcPr>
          <w:p w14:paraId="302EB44E" w14:textId="77777777" w:rsidR="00C3218F" w:rsidRPr="00C3218F" w:rsidRDefault="00C3218F" w:rsidP="00C3218F">
            <w:pPr>
              <w:suppressAutoHyphens w:val="0"/>
              <w:autoSpaceDE w:val="0"/>
              <w:spacing w:before="120" w:after="0"/>
              <w:rPr>
                <w:rFonts w:eastAsia="SimSun"/>
                <w:iCs/>
                <w:sz w:val="16"/>
                <w:szCs w:val="16"/>
                <w:lang w:val="el-GR"/>
              </w:rPr>
            </w:pPr>
          </w:p>
        </w:tc>
        <w:tc>
          <w:tcPr>
            <w:tcW w:w="1131" w:type="dxa"/>
            <w:vAlign w:val="center"/>
          </w:tcPr>
          <w:p w14:paraId="0AC7D993" w14:textId="77777777" w:rsidR="00C3218F" w:rsidRPr="00C3218F" w:rsidRDefault="00C3218F" w:rsidP="00C3218F">
            <w:pPr>
              <w:suppressAutoHyphens w:val="0"/>
              <w:autoSpaceDE w:val="0"/>
              <w:spacing w:before="120" w:after="0"/>
              <w:rPr>
                <w:rFonts w:eastAsia="SimSun"/>
                <w:iCs/>
                <w:sz w:val="16"/>
                <w:szCs w:val="16"/>
                <w:lang w:val="el-GR"/>
              </w:rPr>
            </w:pPr>
          </w:p>
        </w:tc>
      </w:tr>
      <w:tr w:rsidR="00C3218F" w:rsidRPr="00784C5C" w14:paraId="33E29599" w14:textId="77777777" w:rsidTr="00B17F28">
        <w:trPr>
          <w:trHeight w:val="680"/>
        </w:trPr>
        <w:tc>
          <w:tcPr>
            <w:tcW w:w="2824" w:type="dxa"/>
            <w:vAlign w:val="center"/>
          </w:tcPr>
          <w:p w14:paraId="06950747"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Φάση Α.2: Εγκατάσταση και Παραμετροποίηση Υπηρεσίας</w:t>
            </w:r>
          </w:p>
        </w:tc>
        <w:tc>
          <w:tcPr>
            <w:tcW w:w="599" w:type="dxa"/>
            <w:gridSpan w:val="2"/>
            <w:vAlign w:val="center"/>
          </w:tcPr>
          <w:p w14:paraId="1E44E2B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53BA81F6"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vAlign w:val="center"/>
          </w:tcPr>
          <w:p w14:paraId="3518A165"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0CF4702B"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187FD83F"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7B97AC52"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04BAB1EA"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094815AF"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2D748C7A" w14:textId="77777777" w:rsidR="00C3218F" w:rsidRPr="00C3218F" w:rsidRDefault="00C3218F" w:rsidP="00C3218F">
            <w:pPr>
              <w:suppressAutoHyphens w:val="0"/>
              <w:autoSpaceDE w:val="0"/>
              <w:spacing w:before="120" w:after="0"/>
              <w:rPr>
                <w:rFonts w:eastAsia="SimSun"/>
                <w:iCs/>
                <w:sz w:val="16"/>
                <w:szCs w:val="16"/>
                <w:lang w:val="el-GR"/>
              </w:rPr>
            </w:pPr>
          </w:p>
        </w:tc>
        <w:tc>
          <w:tcPr>
            <w:tcW w:w="852" w:type="dxa"/>
          </w:tcPr>
          <w:p w14:paraId="6B3DFD1C" w14:textId="77777777" w:rsidR="00C3218F" w:rsidRPr="00C3218F" w:rsidRDefault="00C3218F" w:rsidP="00C3218F">
            <w:pPr>
              <w:suppressAutoHyphens w:val="0"/>
              <w:autoSpaceDE w:val="0"/>
              <w:spacing w:before="120" w:after="0"/>
              <w:rPr>
                <w:rFonts w:eastAsia="SimSun"/>
                <w:iCs/>
                <w:sz w:val="16"/>
                <w:szCs w:val="16"/>
                <w:lang w:val="el-GR"/>
              </w:rPr>
            </w:pPr>
          </w:p>
        </w:tc>
        <w:tc>
          <w:tcPr>
            <w:tcW w:w="1131" w:type="dxa"/>
            <w:vAlign w:val="center"/>
          </w:tcPr>
          <w:p w14:paraId="4423FE61" w14:textId="77777777" w:rsidR="00C3218F" w:rsidRPr="00C3218F" w:rsidRDefault="00C3218F" w:rsidP="00C3218F">
            <w:pPr>
              <w:suppressAutoHyphens w:val="0"/>
              <w:autoSpaceDE w:val="0"/>
              <w:spacing w:before="120" w:after="0"/>
              <w:rPr>
                <w:rFonts w:eastAsia="SimSun"/>
                <w:iCs/>
                <w:sz w:val="16"/>
                <w:szCs w:val="16"/>
                <w:lang w:val="el-GR"/>
              </w:rPr>
            </w:pPr>
          </w:p>
        </w:tc>
      </w:tr>
      <w:tr w:rsidR="00C3218F" w:rsidRPr="00784C5C" w14:paraId="1C109D96" w14:textId="77777777" w:rsidTr="00B17F28">
        <w:trPr>
          <w:trHeight w:val="680"/>
        </w:trPr>
        <w:tc>
          <w:tcPr>
            <w:tcW w:w="2824" w:type="dxa"/>
            <w:vAlign w:val="center"/>
          </w:tcPr>
          <w:p w14:paraId="1691D791"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Φάση Α.3: Ενεργοποίηση υπηρεσίας και συνεχής βελτίωση</w:t>
            </w:r>
          </w:p>
        </w:tc>
        <w:tc>
          <w:tcPr>
            <w:tcW w:w="599" w:type="dxa"/>
            <w:gridSpan w:val="2"/>
            <w:vAlign w:val="center"/>
          </w:tcPr>
          <w:p w14:paraId="74078600"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5FACB445"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shd w:val="clear" w:color="auto" w:fill="00B050"/>
            <w:vAlign w:val="center"/>
          </w:tcPr>
          <w:p w14:paraId="7F8CA815"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521938D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2CA6A331"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0FCF57C9"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20676A5A"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3A67B83E"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3813E92E" w14:textId="77777777" w:rsidR="00C3218F" w:rsidRPr="00C3218F" w:rsidRDefault="00C3218F" w:rsidP="00C3218F">
            <w:pPr>
              <w:suppressAutoHyphens w:val="0"/>
              <w:autoSpaceDE w:val="0"/>
              <w:spacing w:before="120" w:after="0"/>
              <w:rPr>
                <w:rFonts w:eastAsia="SimSun"/>
                <w:iCs/>
                <w:sz w:val="16"/>
                <w:szCs w:val="16"/>
                <w:lang w:val="el-GR"/>
              </w:rPr>
            </w:pPr>
          </w:p>
        </w:tc>
        <w:tc>
          <w:tcPr>
            <w:tcW w:w="852" w:type="dxa"/>
            <w:shd w:val="clear" w:color="auto" w:fill="00B050"/>
          </w:tcPr>
          <w:p w14:paraId="6EE56E90" w14:textId="77777777" w:rsidR="00C3218F" w:rsidRPr="00C3218F" w:rsidRDefault="00C3218F" w:rsidP="00C3218F">
            <w:pPr>
              <w:suppressAutoHyphens w:val="0"/>
              <w:autoSpaceDE w:val="0"/>
              <w:spacing w:before="120" w:after="0"/>
              <w:rPr>
                <w:rFonts w:eastAsia="SimSun"/>
                <w:iCs/>
                <w:sz w:val="16"/>
                <w:szCs w:val="16"/>
                <w:lang w:val="el-GR"/>
              </w:rPr>
            </w:pPr>
          </w:p>
        </w:tc>
        <w:tc>
          <w:tcPr>
            <w:tcW w:w="1131" w:type="dxa"/>
            <w:shd w:val="clear" w:color="auto" w:fill="00B050"/>
            <w:vAlign w:val="center"/>
          </w:tcPr>
          <w:p w14:paraId="72CF76E1" w14:textId="77777777" w:rsidR="00C3218F" w:rsidRPr="00C3218F" w:rsidRDefault="00C3218F" w:rsidP="00C3218F">
            <w:pPr>
              <w:suppressAutoHyphens w:val="0"/>
              <w:autoSpaceDE w:val="0"/>
              <w:spacing w:before="120" w:after="0"/>
              <w:rPr>
                <w:rFonts w:eastAsia="SimSun"/>
                <w:iCs/>
                <w:sz w:val="16"/>
                <w:szCs w:val="16"/>
                <w:lang w:val="el-GR"/>
              </w:rPr>
            </w:pPr>
          </w:p>
        </w:tc>
      </w:tr>
      <w:tr w:rsidR="00C3218F" w:rsidRPr="00784C5C" w14:paraId="216D44D1" w14:textId="77777777" w:rsidTr="00B17F28">
        <w:trPr>
          <w:trHeight w:val="567"/>
        </w:trPr>
        <w:tc>
          <w:tcPr>
            <w:tcW w:w="10206" w:type="dxa"/>
            <w:gridSpan w:val="20"/>
            <w:shd w:val="clear" w:color="auto" w:fill="E7E6E6" w:themeFill="background2"/>
          </w:tcPr>
          <w:p w14:paraId="447A431B" w14:textId="77777777" w:rsidR="00C3218F" w:rsidRPr="00C3218F" w:rsidRDefault="00C3218F" w:rsidP="00C3218F">
            <w:pPr>
              <w:suppressAutoHyphens w:val="0"/>
              <w:autoSpaceDE w:val="0"/>
              <w:spacing w:before="120" w:after="0"/>
              <w:rPr>
                <w:rFonts w:eastAsia="SimSun"/>
                <w:iCs/>
                <w:sz w:val="16"/>
                <w:szCs w:val="16"/>
                <w:lang w:val="el-GR"/>
              </w:rPr>
            </w:pPr>
            <w:r w:rsidRPr="00C3218F">
              <w:rPr>
                <w:rFonts w:eastAsia="SimSun"/>
                <w:b/>
                <w:sz w:val="16"/>
                <w:szCs w:val="16"/>
                <w:lang w:val="el-GR"/>
              </w:rPr>
              <w:t xml:space="preserve">Β. Συμβουλευτικές Υπηρεσίες Συμμόρφωσης με </w:t>
            </w:r>
            <w:r w:rsidRPr="00C3218F">
              <w:rPr>
                <w:rFonts w:eastAsia="SimSun"/>
                <w:b/>
                <w:bCs/>
                <w:sz w:val="16"/>
                <w:szCs w:val="16"/>
              </w:rPr>
              <w:t>NIS</w:t>
            </w:r>
            <w:r w:rsidRPr="00C3218F">
              <w:rPr>
                <w:rFonts w:eastAsia="SimSun"/>
                <w:b/>
                <w:sz w:val="16"/>
                <w:szCs w:val="16"/>
                <w:lang w:val="el-GR"/>
              </w:rPr>
              <w:t>2 και Ν.5160/2024</w:t>
            </w:r>
          </w:p>
        </w:tc>
      </w:tr>
      <w:tr w:rsidR="00C3218F" w:rsidRPr="00784C5C" w14:paraId="3C952846" w14:textId="77777777" w:rsidTr="00B17F28">
        <w:trPr>
          <w:trHeight w:val="680"/>
        </w:trPr>
        <w:tc>
          <w:tcPr>
            <w:tcW w:w="2824" w:type="dxa"/>
            <w:vAlign w:val="center"/>
          </w:tcPr>
          <w:p w14:paraId="77F5CFE0"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Φάση Β.1: Επικαιροποίηση/ Ανάπτυξη Τεκμηρίωσης Ασφάλειας</w:t>
            </w:r>
          </w:p>
        </w:tc>
        <w:tc>
          <w:tcPr>
            <w:tcW w:w="599" w:type="dxa"/>
            <w:gridSpan w:val="2"/>
            <w:shd w:val="clear" w:color="auto" w:fill="00B050"/>
            <w:vAlign w:val="center"/>
          </w:tcPr>
          <w:p w14:paraId="2C34CF4B"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01014119"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shd w:val="clear" w:color="auto" w:fill="00B050"/>
            <w:vAlign w:val="center"/>
          </w:tcPr>
          <w:p w14:paraId="282B0F2F"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16F25346"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69715132"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3B44EC87"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5E32D4DA"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5F1C98EB"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67235486" w14:textId="77777777" w:rsidR="00C3218F" w:rsidRPr="00C3218F" w:rsidRDefault="00C3218F" w:rsidP="00C3218F">
            <w:pPr>
              <w:suppressAutoHyphens w:val="0"/>
              <w:autoSpaceDE w:val="0"/>
              <w:spacing w:before="120" w:after="0"/>
              <w:rPr>
                <w:rFonts w:eastAsia="SimSun"/>
                <w:iCs/>
                <w:sz w:val="16"/>
                <w:szCs w:val="16"/>
                <w:lang w:val="el-GR"/>
              </w:rPr>
            </w:pPr>
          </w:p>
        </w:tc>
        <w:tc>
          <w:tcPr>
            <w:tcW w:w="852" w:type="dxa"/>
          </w:tcPr>
          <w:p w14:paraId="516E7AC3" w14:textId="77777777" w:rsidR="00C3218F" w:rsidRPr="00C3218F" w:rsidRDefault="00C3218F" w:rsidP="00C3218F">
            <w:pPr>
              <w:suppressAutoHyphens w:val="0"/>
              <w:autoSpaceDE w:val="0"/>
              <w:spacing w:before="120" w:after="0"/>
              <w:rPr>
                <w:rFonts w:eastAsia="SimSun"/>
                <w:iCs/>
                <w:sz w:val="16"/>
                <w:szCs w:val="16"/>
                <w:lang w:val="el-GR"/>
              </w:rPr>
            </w:pPr>
          </w:p>
        </w:tc>
        <w:tc>
          <w:tcPr>
            <w:tcW w:w="1131" w:type="dxa"/>
            <w:vAlign w:val="center"/>
          </w:tcPr>
          <w:p w14:paraId="16685BC4" w14:textId="77777777" w:rsidR="00C3218F" w:rsidRPr="00C3218F" w:rsidRDefault="00C3218F" w:rsidP="00C3218F">
            <w:pPr>
              <w:suppressAutoHyphens w:val="0"/>
              <w:autoSpaceDE w:val="0"/>
              <w:spacing w:before="120" w:after="0"/>
              <w:rPr>
                <w:rFonts w:eastAsia="SimSun"/>
                <w:iCs/>
                <w:sz w:val="16"/>
                <w:szCs w:val="16"/>
                <w:lang w:val="el-GR"/>
              </w:rPr>
            </w:pPr>
          </w:p>
        </w:tc>
      </w:tr>
      <w:tr w:rsidR="00C3218F" w:rsidRPr="00C3218F" w14:paraId="0A8DCC04" w14:textId="77777777" w:rsidTr="00B17F28">
        <w:trPr>
          <w:trHeight w:val="680"/>
        </w:trPr>
        <w:tc>
          <w:tcPr>
            <w:tcW w:w="2824" w:type="dxa"/>
            <w:vAlign w:val="center"/>
          </w:tcPr>
          <w:p w14:paraId="4136D681"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 xml:space="preserve">Φάση </w:t>
            </w:r>
            <w:r w:rsidRPr="00C3218F">
              <w:rPr>
                <w:rFonts w:eastAsia="SimSun"/>
                <w:b/>
                <w:sz w:val="16"/>
                <w:szCs w:val="16"/>
              </w:rPr>
              <w:t>Β.</w:t>
            </w:r>
            <w:r w:rsidRPr="00C3218F">
              <w:rPr>
                <w:rFonts w:eastAsia="SimSun"/>
                <w:b/>
                <w:sz w:val="16"/>
                <w:szCs w:val="16"/>
                <w:lang w:val="el-GR"/>
              </w:rPr>
              <w:t xml:space="preserve">2: </w:t>
            </w:r>
            <w:r w:rsidRPr="00C3218F">
              <w:rPr>
                <w:rFonts w:eastAsia="SimSun"/>
                <w:b/>
                <w:sz w:val="16"/>
                <w:szCs w:val="16"/>
              </w:rPr>
              <w:t>Διεξαγωγή Εκπαιδεύσεων</w:t>
            </w:r>
          </w:p>
        </w:tc>
        <w:tc>
          <w:tcPr>
            <w:tcW w:w="599" w:type="dxa"/>
            <w:gridSpan w:val="2"/>
            <w:vAlign w:val="center"/>
          </w:tcPr>
          <w:p w14:paraId="6FCFDADE"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140C65D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vAlign w:val="center"/>
          </w:tcPr>
          <w:p w14:paraId="3AABD83A"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6D92EADB"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3848BFD5"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59F413FC"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03AFA0F0"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03BDCA5E"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23092DF3" w14:textId="77777777" w:rsidR="00C3218F" w:rsidRPr="00C3218F" w:rsidRDefault="00C3218F" w:rsidP="00C3218F">
            <w:pPr>
              <w:suppressAutoHyphens w:val="0"/>
              <w:autoSpaceDE w:val="0"/>
              <w:spacing w:before="120" w:after="0"/>
              <w:rPr>
                <w:rFonts w:eastAsia="SimSun"/>
                <w:iCs/>
                <w:sz w:val="16"/>
                <w:szCs w:val="16"/>
                <w:lang w:val="el-GR"/>
              </w:rPr>
            </w:pPr>
          </w:p>
        </w:tc>
        <w:tc>
          <w:tcPr>
            <w:tcW w:w="852" w:type="dxa"/>
          </w:tcPr>
          <w:p w14:paraId="323486CA" w14:textId="77777777" w:rsidR="00C3218F" w:rsidRPr="00C3218F" w:rsidRDefault="00C3218F" w:rsidP="00C3218F">
            <w:pPr>
              <w:suppressAutoHyphens w:val="0"/>
              <w:autoSpaceDE w:val="0"/>
              <w:spacing w:before="120" w:after="0"/>
              <w:rPr>
                <w:rFonts w:eastAsia="SimSun"/>
                <w:iCs/>
                <w:sz w:val="16"/>
                <w:szCs w:val="16"/>
                <w:lang w:val="el-GR"/>
              </w:rPr>
            </w:pPr>
          </w:p>
        </w:tc>
        <w:tc>
          <w:tcPr>
            <w:tcW w:w="1131" w:type="dxa"/>
            <w:vAlign w:val="center"/>
          </w:tcPr>
          <w:p w14:paraId="2423C01D" w14:textId="77777777" w:rsidR="00C3218F" w:rsidRPr="00C3218F" w:rsidRDefault="00C3218F" w:rsidP="00C3218F">
            <w:pPr>
              <w:suppressAutoHyphens w:val="0"/>
              <w:autoSpaceDE w:val="0"/>
              <w:spacing w:before="120" w:after="0"/>
              <w:rPr>
                <w:rFonts w:eastAsia="SimSun"/>
                <w:iCs/>
                <w:sz w:val="16"/>
                <w:szCs w:val="16"/>
                <w:lang w:val="el-GR"/>
              </w:rPr>
            </w:pPr>
          </w:p>
        </w:tc>
      </w:tr>
      <w:tr w:rsidR="00C3218F" w:rsidRPr="00784C5C" w14:paraId="5A94B562" w14:textId="77777777" w:rsidTr="00B17F28">
        <w:trPr>
          <w:trHeight w:val="680"/>
        </w:trPr>
        <w:tc>
          <w:tcPr>
            <w:tcW w:w="2824" w:type="dxa"/>
            <w:vAlign w:val="center"/>
          </w:tcPr>
          <w:p w14:paraId="7CD860C2"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Φάση Β.3: Αξιολόγηση Κινδύνων Κυβερνοασφάλειας (</w:t>
            </w:r>
            <w:r w:rsidRPr="00C3218F">
              <w:rPr>
                <w:rFonts w:eastAsia="SimSun"/>
                <w:b/>
                <w:sz w:val="16"/>
                <w:szCs w:val="16"/>
              </w:rPr>
              <w:t>Risk</w:t>
            </w:r>
            <w:r w:rsidRPr="00C3218F">
              <w:rPr>
                <w:rFonts w:eastAsia="SimSun"/>
                <w:b/>
                <w:sz w:val="16"/>
                <w:szCs w:val="16"/>
                <w:lang w:val="el-GR"/>
              </w:rPr>
              <w:t xml:space="preserve"> </w:t>
            </w:r>
            <w:r w:rsidRPr="00C3218F">
              <w:rPr>
                <w:rFonts w:eastAsia="SimSun"/>
                <w:b/>
                <w:sz w:val="16"/>
                <w:szCs w:val="16"/>
              </w:rPr>
              <w:t>Assessment</w:t>
            </w:r>
            <w:r w:rsidRPr="00C3218F">
              <w:rPr>
                <w:rFonts w:eastAsia="SimSun"/>
                <w:b/>
                <w:sz w:val="16"/>
                <w:szCs w:val="16"/>
                <w:lang w:val="el-GR"/>
              </w:rPr>
              <w:t>)</w:t>
            </w:r>
          </w:p>
        </w:tc>
        <w:tc>
          <w:tcPr>
            <w:tcW w:w="599" w:type="dxa"/>
            <w:gridSpan w:val="2"/>
            <w:vAlign w:val="center"/>
          </w:tcPr>
          <w:p w14:paraId="1404F23B"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1CCD8FBC"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vAlign w:val="center"/>
          </w:tcPr>
          <w:p w14:paraId="150FF205"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1FC471AD"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4E49B4BE"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7CA7AE04"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47CBDD3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72F27A4B"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5B4A7DFD" w14:textId="77777777" w:rsidR="00C3218F" w:rsidRPr="00C3218F" w:rsidRDefault="00C3218F" w:rsidP="00C3218F">
            <w:pPr>
              <w:suppressAutoHyphens w:val="0"/>
              <w:autoSpaceDE w:val="0"/>
              <w:spacing w:before="120" w:after="0"/>
              <w:rPr>
                <w:rFonts w:eastAsia="SimSun"/>
                <w:iCs/>
                <w:sz w:val="16"/>
                <w:szCs w:val="16"/>
                <w:lang w:val="el-GR"/>
              </w:rPr>
            </w:pPr>
          </w:p>
        </w:tc>
        <w:tc>
          <w:tcPr>
            <w:tcW w:w="852" w:type="dxa"/>
          </w:tcPr>
          <w:p w14:paraId="53D03EBB" w14:textId="77777777" w:rsidR="00C3218F" w:rsidRPr="00C3218F" w:rsidRDefault="00C3218F" w:rsidP="00C3218F">
            <w:pPr>
              <w:suppressAutoHyphens w:val="0"/>
              <w:autoSpaceDE w:val="0"/>
              <w:spacing w:before="120" w:after="0"/>
              <w:rPr>
                <w:rFonts w:eastAsia="SimSun"/>
                <w:iCs/>
                <w:sz w:val="16"/>
                <w:szCs w:val="16"/>
                <w:lang w:val="el-GR"/>
              </w:rPr>
            </w:pPr>
          </w:p>
        </w:tc>
        <w:tc>
          <w:tcPr>
            <w:tcW w:w="1131" w:type="dxa"/>
            <w:vAlign w:val="center"/>
          </w:tcPr>
          <w:p w14:paraId="77037461" w14:textId="77777777" w:rsidR="00C3218F" w:rsidRPr="00C3218F" w:rsidRDefault="00C3218F" w:rsidP="00C3218F">
            <w:pPr>
              <w:suppressAutoHyphens w:val="0"/>
              <w:autoSpaceDE w:val="0"/>
              <w:spacing w:before="120" w:after="0"/>
              <w:rPr>
                <w:rFonts w:eastAsia="SimSun"/>
                <w:iCs/>
                <w:sz w:val="16"/>
                <w:szCs w:val="16"/>
                <w:lang w:val="el-GR"/>
              </w:rPr>
            </w:pPr>
          </w:p>
        </w:tc>
      </w:tr>
      <w:tr w:rsidR="00C3218F" w:rsidRPr="00C3218F" w14:paraId="372582FE" w14:textId="77777777" w:rsidTr="00B17F28">
        <w:trPr>
          <w:trHeight w:val="680"/>
        </w:trPr>
        <w:tc>
          <w:tcPr>
            <w:tcW w:w="2824" w:type="dxa"/>
            <w:vAlign w:val="center"/>
          </w:tcPr>
          <w:p w14:paraId="15FF4C18"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Φάση</w:t>
            </w:r>
            <w:r w:rsidRPr="00C3218F">
              <w:rPr>
                <w:rFonts w:eastAsia="SimSun"/>
                <w:b/>
                <w:sz w:val="16"/>
                <w:szCs w:val="16"/>
              </w:rPr>
              <w:t xml:space="preserve"> Β.</w:t>
            </w:r>
            <w:r w:rsidRPr="00C3218F">
              <w:rPr>
                <w:rFonts w:eastAsia="SimSun"/>
                <w:b/>
                <w:sz w:val="16"/>
                <w:szCs w:val="16"/>
                <w:lang w:val="el-GR"/>
              </w:rPr>
              <w:t xml:space="preserve">4: </w:t>
            </w:r>
            <w:r w:rsidRPr="00C3218F">
              <w:rPr>
                <w:rFonts w:eastAsia="SimSun"/>
                <w:b/>
                <w:sz w:val="16"/>
                <w:szCs w:val="16"/>
              </w:rPr>
              <w:t>Δοκιμές Παρείσδυσης</w:t>
            </w:r>
          </w:p>
        </w:tc>
        <w:tc>
          <w:tcPr>
            <w:tcW w:w="599" w:type="dxa"/>
            <w:gridSpan w:val="2"/>
            <w:vAlign w:val="center"/>
          </w:tcPr>
          <w:p w14:paraId="7E16DFE0"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4E978631"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vAlign w:val="center"/>
          </w:tcPr>
          <w:p w14:paraId="2603DC5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7D28EDF0"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263D0574"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0E06F0F6"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3B56BB39"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095959D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43D868AB" w14:textId="77777777" w:rsidR="00C3218F" w:rsidRPr="00C3218F" w:rsidRDefault="00C3218F" w:rsidP="00C3218F">
            <w:pPr>
              <w:suppressAutoHyphens w:val="0"/>
              <w:autoSpaceDE w:val="0"/>
              <w:spacing w:before="120" w:after="0"/>
              <w:rPr>
                <w:rFonts w:eastAsia="SimSun"/>
                <w:iCs/>
                <w:sz w:val="16"/>
                <w:szCs w:val="16"/>
                <w:lang w:val="el-GR"/>
              </w:rPr>
            </w:pPr>
          </w:p>
        </w:tc>
        <w:tc>
          <w:tcPr>
            <w:tcW w:w="852" w:type="dxa"/>
          </w:tcPr>
          <w:p w14:paraId="6034409C" w14:textId="77777777" w:rsidR="00C3218F" w:rsidRPr="00C3218F" w:rsidRDefault="00C3218F" w:rsidP="00C3218F">
            <w:pPr>
              <w:suppressAutoHyphens w:val="0"/>
              <w:autoSpaceDE w:val="0"/>
              <w:spacing w:before="120" w:after="0"/>
              <w:rPr>
                <w:rFonts w:eastAsia="SimSun"/>
                <w:iCs/>
                <w:sz w:val="16"/>
                <w:szCs w:val="16"/>
                <w:lang w:val="el-GR"/>
              </w:rPr>
            </w:pPr>
          </w:p>
        </w:tc>
        <w:tc>
          <w:tcPr>
            <w:tcW w:w="1131" w:type="dxa"/>
            <w:vAlign w:val="center"/>
          </w:tcPr>
          <w:p w14:paraId="4F9F8E5E" w14:textId="77777777" w:rsidR="00C3218F" w:rsidRPr="00C3218F" w:rsidRDefault="00C3218F" w:rsidP="00C3218F">
            <w:pPr>
              <w:suppressAutoHyphens w:val="0"/>
              <w:autoSpaceDE w:val="0"/>
              <w:spacing w:before="120" w:after="0"/>
              <w:rPr>
                <w:rFonts w:eastAsia="SimSun"/>
                <w:iCs/>
                <w:sz w:val="16"/>
                <w:szCs w:val="16"/>
                <w:lang w:val="el-GR"/>
              </w:rPr>
            </w:pPr>
          </w:p>
        </w:tc>
      </w:tr>
      <w:tr w:rsidR="00C3218F" w:rsidRPr="00784C5C" w14:paraId="206C5C89" w14:textId="77777777" w:rsidTr="00B17F28">
        <w:trPr>
          <w:trHeight w:val="680"/>
        </w:trPr>
        <w:tc>
          <w:tcPr>
            <w:tcW w:w="2824" w:type="dxa"/>
            <w:vAlign w:val="center"/>
          </w:tcPr>
          <w:p w14:paraId="351F11C2" w14:textId="77777777" w:rsidR="00C3218F" w:rsidRPr="00C3218F" w:rsidRDefault="00C3218F" w:rsidP="00C3218F">
            <w:pPr>
              <w:suppressAutoHyphens w:val="0"/>
              <w:autoSpaceDE w:val="0"/>
              <w:spacing w:before="120" w:after="0"/>
              <w:rPr>
                <w:rFonts w:eastAsia="SimSun"/>
                <w:b/>
                <w:sz w:val="16"/>
                <w:szCs w:val="16"/>
                <w:lang w:val="el-GR"/>
              </w:rPr>
            </w:pPr>
            <w:r w:rsidRPr="00C3218F">
              <w:rPr>
                <w:rFonts w:eastAsia="SimSun"/>
                <w:b/>
                <w:sz w:val="16"/>
                <w:szCs w:val="16"/>
                <w:lang w:val="el-GR"/>
              </w:rPr>
              <w:t>Φάση Β.5: Αποτύπωση και Ανάλυση Απαιτήσεων</w:t>
            </w:r>
          </w:p>
        </w:tc>
        <w:tc>
          <w:tcPr>
            <w:tcW w:w="599" w:type="dxa"/>
            <w:gridSpan w:val="2"/>
            <w:vAlign w:val="center"/>
          </w:tcPr>
          <w:p w14:paraId="03F8FDE5"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0230F96F"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vAlign w:val="center"/>
          </w:tcPr>
          <w:p w14:paraId="2BDDD67E"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787A57F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088DBEC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40DCB188"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vAlign w:val="center"/>
          </w:tcPr>
          <w:p w14:paraId="6D93950E"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51CA3471" w14:textId="77777777" w:rsidR="00C3218F" w:rsidRPr="00C3218F" w:rsidRDefault="00C3218F" w:rsidP="00C3218F">
            <w:pPr>
              <w:suppressAutoHyphens w:val="0"/>
              <w:autoSpaceDE w:val="0"/>
              <w:spacing w:before="120" w:after="0"/>
              <w:rPr>
                <w:rFonts w:eastAsia="SimSun"/>
                <w:iCs/>
                <w:sz w:val="16"/>
                <w:szCs w:val="16"/>
                <w:lang w:val="el-GR"/>
              </w:rPr>
            </w:pPr>
          </w:p>
        </w:tc>
        <w:tc>
          <w:tcPr>
            <w:tcW w:w="600" w:type="dxa"/>
            <w:gridSpan w:val="2"/>
            <w:shd w:val="clear" w:color="auto" w:fill="00B050"/>
            <w:vAlign w:val="center"/>
          </w:tcPr>
          <w:p w14:paraId="554AC4B7" w14:textId="77777777" w:rsidR="00C3218F" w:rsidRPr="00C3218F" w:rsidRDefault="00C3218F" w:rsidP="00C3218F">
            <w:pPr>
              <w:suppressAutoHyphens w:val="0"/>
              <w:autoSpaceDE w:val="0"/>
              <w:spacing w:before="120" w:after="0"/>
              <w:rPr>
                <w:rFonts w:eastAsia="SimSun"/>
                <w:iCs/>
                <w:sz w:val="16"/>
                <w:szCs w:val="16"/>
                <w:lang w:val="el-GR"/>
              </w:rPr>
            </w:pPr>
          </w:p>
        </w:tc>
        <w:tc>
          <w:tcPr>
            <w:tcW w:w="852" w:type="dxa"/>
          </w:tcPr>
          <w:p w14:paraId="30698F60" w14:textId="77777777" w:rsidR="00C3218F" w:rsidRPr="00C3218F" w:rsidRDefault="00C3218F" w:rsidP="00C3218F">
            <w:pPr>
              <w:suppressAutoHyphens w:val="0"/>
              <w:autoSpaceDE w:val="0"/>
              <w:spacing w:before="120" w:after="0"/>
              <w:rPr>
                <w:rFonts w:eastAsia="SimSun"/>
                <w:iCs/>
                <w:sz w:val="16"/>
                <w:szCs w:val="16"/>
                <w:lang w:val="el-GR"/>
              </w:rPr>
            </w:pPr>
          </w:p>
        </w:tc>
        <w:tc>
          <w:tcPr>
            <w:tcW w:w="1131" w:type="dxa"/>
            <w:vAlign w:val="center"/>
          </w:tcPr>
          <w:p w14:paraId="5CAE291E" w14:textId="77777777" w:rsidR="00C3218F" w:rsidRPr="00C3218F" w:rsidRDefault="00C3218F" w:rsidP="00C3218F">
            <w:pPr>
              <w:suppressAutoHyphens w:val="0"/>
              <w:autoSpaceDE w:val="0"/>
              <w:spacing w:before="120" w:after="0"/>
              <w:rPr>
                <w:rFonts w:eastAsia="SimSun"/>
                <w:iCs/>
                <w:sz w:val="16"/>
                <w:szCs w:val="16"/>
                <w:lang w:val="el-GR"/>
              </w:rPr>
            </w:pPr>
          </w:p>
        </w:tc>
      </w:tr>
    </w:tbl>
    <w:p w14:paraId="7826B82D" w14:textId="77777777" w:rsidR="00C3218F" w:rsidRPr="00C3218F" w:rsidRDefault="00C3218F" w:rsidP="00C3218F">
      <w:pPr>
        <w:suppressAutoHyphens w:val="0"/>
        <w:autoSpaceDE w:val="0"/>
        <w:spacing w:before="120" w:after="0"/>
        <w:rPr>
          <w:rFonts w:eastAsia="SimSun"/>
          <w:lang w:val="el-GR"/>
        </w:rPr>
      </w:pPr>
    </w:p>
    <w:p w14:paraId="00749056" w14:textId="77777777" w:rsidR="00C3218F" w:rsidRPr="00A27242" w:rsidRDefault="00C3218F" w:rsidP="00A27242">
      <w:pPr>
        <w:pStyle w:val="3"/>
        <w:ind w:left="1276"/>
        <w:rPr>
          <w:lang w:val="el-GR"/>
        </w:rPr>
      </w:pPr>
      <w:bookmarkStart w:id="568" w:name="_Toc216443932"/>
      <w:bookmarkEnd w:id="567"/>
      <w:r w:rsidRPr="00A27242">
        <w:rPr>
          <w:lang w:val="el-GR"/>
        </w:rPr>
        <w:t>Φάσεις Έργου</w:t>
      </w:r>
      <w:bookmarkEnd w:id="568"/>
    </w:p>
    <w:p w14:paraId="12D1DBA2" w14:textId="77777777" w:rsidR="00C3218F" w:rsidRPr="00D66A67" w:rsidRDefault="00C3218F" w:rsidP="00B27300">
      <w:pPr>
        <w:pStyle w:val="4"/>
        <w:rPr>
          <w:b/>
          <w:bCs w:val="0"/>
        </w:rPr>
      </w:pPr>
      <w:bookmarkStart w:id="569" w:name="_Toc216443933"/>
      <w:r w:rsidRPr="00D66A67">
        <w:rPr>
          <w:b/>
          <w:bCs w:val="0"/>
        </w:rPr>
        <w:t>Φάση 0  – Διαχείριση Έργου</w:t>
      </w:r>
      <w:bookmarkEnd w:id="569"/>
    </w:p>
    <w:tbl>
      <w:tblPr>
        <w:tblW w:w="9904" w:type="dxa"/>
        <w:tblInd w:w="-25" w:type="dxa"/>
        <w:tblLayout w:type="fixed"/>
        <w:tblLook w:val="0000" w:firstRow="0" w:lastRow="0" w:firstColumn="0" w:lastColumn="0" w:noHBand="0" w:noVBand="0"/>
      </w:tblPr>
      <w:tblGrid>
        <w:gridCol w:w="2943"/>
        <w:gridCol w:w="6961"/>
      </w:tblGrid>
      <w:tr w:rsidR="00C3218F" w:rsidRPr="00C3218F" w14:paraId="13C95B56" w14:textId="77777777" w:rsidTr="00B17F28">
        <w:trPr>
          <w:tblHeader/>
        </w:trPr>
        <w:tc>
          <w:tcPr>
            <w:tcW w:w="2943" w:type="dxa"/>
            <w:tcBorders>
              <w:top w:val="single" w:sz="4" w:space="0" w:color="000000" w:themeColor="text1"/>
              <w:left w:val="single" w:sz="4" w:space="0" w:color="000000" w:themeColor="text1"/>
              <w:bottom w:val="single" w:sz="4" w:space="0" w:color="000000" w:themeColor="text1"/>
            </w:tcBorders>
          </w:tcPr>
          <w:p w14:paraId="17E385A9" w14:textId="77777777" w:rsidR="00C3218F" w:rsidRPr="00C3218F" w:rsidRDefault="00C3218F" w:rsidP="00C3218F">
            <w:pPr>
              <w:suppressAutoHyphens w:val="0"/>
              <w:autoSpaceDE w:val="0"/>
              <w:spacing w:before="120" w:after="0"/>
              <w:rPr>
                <w:rFonts w:eastAsia="SimSun"/>
                <w:b/>
                <w:bCs/>
                <w:lang w:val="el-GR"/>
              </w:rPr>
            </w:pPr>
            <w:r w:rsidRPr="00C3218F">
              <w:rPr>
                <w:rFonts w:eastAsia="SimSun"/>
                <w:b/>
                <w:bCs/>
                <w:lang w:val="el-GR"/>
              </w:rPr>
              <w:t>Φάση 0</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B5F07" w14:textId="77777777" w:rsidR="00C3218F" w:rsidRPr="00C3218F" w:rsidRDefault="00C3218F" w:rsidP="00C3218F">
            <w:pPr>
              <w:suppressAutoHyphens w:val="0"/>
              <w:autoSpaceDE w:val="0"/>
              <w:spacing w:before="120" w:after="0"/>
              <w:rPr>
                <w:rFonts w:eastAsia="SimSun"/>
                <w:b/>
                <w:lang w:val="el-GR"/>
              </w:rPr>
            </w:pPr>
            <w:r w:rsidRPr="00C3218F">
              <w:rPr>
                <w:rFonts w:eastAsia="SimSun"/>
                <w:b/>
                <w:lang w:val="el-GR"/>
              </w:rPr>
              <w:t>Τίτλος: Διαχείριση Έργου</w:t>
            </w:r>
          </w:p>
        </w:tc>
      </w:tr>
      <w:tr w:rsidR="00C3218F" w:rsidRPr="00C3218F" w14:paraId="5CD21C7E" w14:textId="77777777" w:rsidTr="00B17F28">
        <w:tc>
          <w:tcPr>
            <w:tcW w:w="2943" w:type="dxa"/>
            <w:tcBorders>
              <w:top w:val="single" w:sz="4" w:space="0" w:color="000000" w:themeColor="text1"/>
              <w:left w:val="single" w:sz="4" w:space="0" w:color="000000" w:themeColor="text1"/>
              <w:bottom w:val="single" w:sz="4" w:space="0" w:color="000000" w:themeColor="text1"/>
            </w:tcBorders>
          </w:tcPr>
          <w:p w14:paraId="2EC1AE86" w14:textId="77777777" w:rsidR="00C3218F" w:rsidRPr="00C3218F" w:rsidRDefault="00C3218F" w:rsidP="00C3218F">
            <w:pPr>
              <w:suppressAutoHyphens w:val="0"/>
              <w:autoSpaceDE w:val="0"/>
              <w:spacing w:before="120" w:after="0"/>
              <w:rPr>
                <w:rFonts w:eastAsia="SimSun"/>
                <w:b/>
                <w:bCs/>
                <w:lang w:val="el-GR"/>
              </w:rPr>
            </w:pPr>
            <w:r w:rsidRPr="00C3218F">
              <w:rPr>
                <w:rFonts w:eastAsia="SimSun"/>
                <w:b/>
                <w:bCs/>
                <w:lang w:val="el-GR"/>
              </w:rPr>
              <w:t>Μήνας Έναρξης: Μ1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11652" w14:textId="77777777" w:rsidR="00C3218F" w:rsidRPr="00C3218F" w:rsidRDefault="00C3218F" w:rsidP="00C3218F">
            <w:pPr>
              <w:suppressAutoHyphens w:val="0"/>
              <w:autoSpaceDE w:val="0"/>
              <w:spacing w:before="120" w:after="0"/>
              <w:rPr>
                <w:rFonts w:eastAsia="SimSun"/>
                <w:b/>
                <w:lang w:val="el-GR"/>
              </w:rPr>
            </w:pPr>
            <w:r w:rsidRPr="00C3218F">
              <w:rPr>
                <w:rFonts w:eastAsia="SimSun"/>
                <w:b/>
                <w:lang w:val="el-GR"/>
              </w:rPr>
              <w:t>Μήνας Λήξης: Μ24</w:t>
            </w:r>
          </w:p>
        </w:tc>
      </w:tr>
      <w:tr w:rsidR="00C3218F" w:rsidRPr="00784C5C" w14:paraId="29786ACD"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C080F"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Στόχοι</w:t>
            </w:r>
            <w:r w:rsidRPr="00C3218F">
              <w:rPr>
                <w:rFonts w:eastAsia="SimSun"/>
                <w:lang w:val="el-GR"/>
              </w:rPr>
              <w:t>:</w:t>
            </w:r>
          </w:p>
          <w:p w14:paraId="13EDEBB6"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Στόχος της Φάσης 0 είναι η επιβεβαίωση της μεθοδολογίας και της προσέγγισης εκτέλεσης του έργου και η παρακολούθηση της ομαλής εκτέλεσής του</w:t>
            </w:r>
          </w:p>
        </w:tc>
      </w:tr>
      <w:tr w:rsidR="00C3218F" w:rsidRPr="00784C5C" w14:paraId="569068CF"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61178"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Περιγραφή</w:t>
            </w:r>
            <w:r w:rsidRPr="00C3218F">
              <w:rPr>
                <w:rFonts w:eastAsia="SimSun"/>
                <w:lang w:val="el-GR"/>
              </w:rPr>
              <w:t>:</w:t>
            </w:r>
          </w:p>
          <w:p w14:paraId="7CF8D7A5" w14:textId="77777777" w:rsidR="00C3218F" w:rsidRPr="00C3218F" w:rsidRDefault="00C3218F" w:rsidP="00C3218F">
            <w:pPr>
              <w:suppressAutoHyphens w:val="0"/>
              <w:autoSpaceDE w:val="0"/>
              <w:spacing w:before="120" w:after="0"/>
              <w:rPr>
                <w:rFonts w:eastAsia="SimSun"/>
                <w:b/>
                <w:lang w:val="el-GR"/>
              </w:rPr>
            </w:pPr>
            <w:r w:rsidRPr="00C3218F">
              <w:rPr>
                <w:rFonts w:eastAsia="SimSun"/>
                <w:lang w:val="el-GR"/>
              </w:rPr>
              <w:t xml:space="preserve">Η διάρκεια της Φάσης 0 του έργου είναι </w:t>
            </w:r>
            <w:r w:rsidRPr="00C3218F">
              <w:rPr>
                <w:rFonts w:eastAsia="SimSun"/>
                <w:b/>
                <w:lang w:val="el-GR"/>
              </w:rPr>
              <w:t xml:space="preserve">εικοσιτέσσερις (24) μήνες. </w:t>
            </w:r>
          </w:p>
          <w:p w14:paraId="7175D7D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Κατά τη φάση αυτή, και με στόχο την παρακολούθηση και τον έλεγχο υλοποίησης του Έργου, θα λάβουν χώρα οι ακόλουθες ενέργειες:</w:t>
            </w:r>
          </w:p>
          <w:p w14:paraId="50E63988"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 xml:space="preserve">Αποδοτική και αποτελεσματική συνεργασία με την Φορέα και τους λοιπούς εμπλεκόμενους </w:t>
            </w:r>
          </w:p>
          <w:p w14:paraId="2B39FBF0"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 xml:space="preserve">Επιτελικό συντονισμό ομάδων έργου </w:t>
            </w:r>
          </w:p>
          <w:p w14:paraId="6A82DE62"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Παρακολούθηση πορείας υλοποίησης, απολογισμό εργασιών και εκροών, προγραμματισμό επόμενων ενεργειών/εργασιών</w:t>
            </w:r>
          </w:p>
          <w:p w14:paraId="399A3848"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 xml:space="preserve">Αντιμετώπιση θεμάτων και προβλημάτων (issue and change management), </w:t>
            </w:r>
          </w:p>
          <w:p w14:paraId="6C6E0476"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Διαχείριση κινδύνων (risk management)</w:t>
            </w:r>
          </w:p>
          <w:p w14:paraId="53AE08B2"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Εκπόνηση και υποβολή 4μηνιαίων αναφορών προόδου έργου.</w:t>
            </w:r>
          </w:p>
        </w:tc>
      </w:tr>
      <w:tr w:rsidR="00C3218F" w:rsidRPr="00784C5C" w14:paraId="19975CD8"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11A65C"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Παραδοτέα</w:t>
            </w:r>
            <w:r w:rsidRPr="00C3218F">
              <w:rPr>
                <w:rFonts w:eastAsia="SimSun"/>
                <w:lang w:val="el-GR"/>
              </w:rPr>
              <w:t>:</w:t>
            </w:r>
          </w:p>
          <w:p w14:paraId="29281D78"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 xml:space="preserve">Π.0.1 – Σχέδιο Διαχείρισης Έργου/ Πλάνο υλοποίησης: </w:t>
            </w:r>
            <w:r w:rsidRPr="00C3218F">
              <w:rPr>
                <w:rFonts w:eastAsia="SimSun"/>
                <w:lang w:val="el-GR"/>
              </w:rPr>
              <w:t>Το σχέδιο διαχείρισης έργου θα περιλαμβάνει την περιγραφή του τρόπου με τον οποίο ο Ανάδοχος θα διαχειριστεί τους κινδύνους, την επικοινωνία, την τεκμηρίωση και τη διαχείριση αλλαγών του έργου. Επιπλέον το εν λόγω παραδοτέο θα περιλαμβάνει το χρονοδιάγραμμα του έργου καθώς και τις επιμέρους φάσεις υλοποίησης.</w:t>
            </w:r>
          </w:p>
          <w:p w14:paraId="02FF5CCA"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 xml:space="preserve">Π.0.2 – Τετραμηνιαίες Αναφορές προόδου: </w:t>
            </w:r>
            <w:r w:rsidRPr="00C3218F">
              <w:rPr>
                <w:rFonts w:eastAsia="SimSun"/>
                <w:lang w:val="el-GR"/>
              </w:rPr>
              <w:t>Αναλυτική αναφορά και αξιολόγηση της προόδου κατά το 4μηνο αναφοράς σε σχέση με το αρχικό πλάνο και τους στόχους/ορόσημά του. Τεκμηρίωση για την αναγκαιότητα τυχών αλλαγών ή/και διορθωτικών ενεργειών/αποφάσεων που πραγματοποιήθηκαν έναντι κινδύνων και προβλημάτων που παρουσιάστηκαν.</w:t>
            </w:r>
          </w:p>
        </w:tc>
      </w:tr>
    </w:tbl>
    <w:p w14:paraId="5ED18B6F" w14:textId="77777777" w:rsidR="00C3218F" w:rsidRPr="00C3218F" w:rsidRDefault="00C3218F" w:rsidP="00C3218F">
      <w:pPr>
        <w:suppressAutoHyphens w:val="0"/>
        <w:autoSpaceDE w:val="0"/>
        <w:spacing w:before="120" w:after="0"/>
        <w:rPr>
          <w:rFonts w:eastAsia="SimSun"/>
          <w:i/>
          <w:iCs/>
          <w:lang w:val="el-GR"/>
        </w:rPr>
      </w:pPr>
    </w:p>
    <w:p w14:paraId="27DEFE50" w14:textId="77777777" w:rsidR="00C3218F" w:rsidRPr="00D66A67" w:rsidRDefault="00C3218F" w:rsidP="00B27300">
      <w:pPr>
        <w:pStyle w:val="4"/>
        <w:rPr>
          <w:b/>
          <w:bCs w:val="0"/>
        </w:rPr>
      </w:pPr>
      <w:bookmarkStart w:id="570" w:name="_Toc216443934"/>
      <w:r w:rsidRPr="00D66A67">
        <w:rPr>
          <w:b/>
          <w:bCs w:val="0"/>
        </w:rPr>
        <w:t>Φάση Α.1  – Ανάλυση και Σχεδιασμός Υλοποίησης</w:t>
      </w:r>
      <w:bookmarkEnd w:id="570"/>
    </w:p>
    <w:tbl>
      <w:tblPr>
        <w:tblW w:w="9904" w:type="dxa"/>
        <w:tblInd w:w="-25" w:type="dxa"/>
        <w:tblLayout w:type="fixed"/>
        <w:tblLook w:val="0000" w:firstRow="0" w:lastRow="0" w:firstColumn="0" w:lastColumn="0" w:noHBand="0" w:noVBand="0"/>
      </w:tblPr>
      <w:tblGrid>
        <w:gridCol w:w="2943"/>
        <w:gridCol w:w="6961"/>
      </w:tblGrid>
      <w:tr w:rsidR="00C3218F" w:rsidRPr="00784C5C" w14:paraId="57E41BEF" w14:textId="77777777" w:rsidTr="00B17F28">
        <w:trPr>
          <w:tblHeader/>
        </w:trPr>
        <w:tc>
          <w:tcPr>
            <w:tcW w:w="2943" w:type="dxa"/>
            <w:tcBorders>
              <w:top w:val="single" w:sz="4" w:space="0" w:color="000000" w:themeColor="text1"/>
              <w:left w:val="single" w:sz="4" w:space="0" w:color="000000" w:themeColor="text1"/>
              <w:bottom w:val="single" w:sz="4" w:space="0" w:color="000000" w:themeColor="text1"/>
            </w:tcBorders>
          </w:tcPr>
          <w:p w14:paraId="30CF0680" w14:textId="77777777" w:rsidR="00C3218F" w:rsidRPr="00C3218F" w:rsidRDefault="00C3218F" w:rsidP="00C3218F">
            <w:pPr>
              <w:suppressAutoHyphens w:val="0"/>
              <w:autoSpaceDE w:val="0"/>
              <w:spacing w:before="120" w:after="0"/>
              <w:rPr>
                <w:rFonts w:eastAsia="SimSun"/>
                <w:b/>
                <w:bCs/>
                <w:lang w:val="el-GR"/>
              </w:rPr>
            </w:pPr>
            <w:bookmarkStart w:id="571" w:name="_Hlk202469971"/>
            <w:r w:rsidRPr="00C3218F">
              <w:rPr>
                <w:rFonts w:eastAsia="SimSun"/>
                <w:b/>
                <w:bCs/>
                <w:lang w:val="el-GR"/>
              </w:rPr>
              <w:t>Φάση Α.1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92243" w14:textId="77777777" w:rsidR="00C3218F" w:rsidRPr="00C3218F" w:rsidRDefault="00C3218F" w:rsidP="00C3218F">
            <w:pPr>
              <w:suppressAutoHyphens w:val="0"/>
              <w:autoSpaceDE w:val="0"/>
              <w:spacing w:before="120" w:after="0"/>
              <w:rPr>
                <w:rFonts w:eastAsia="SimSun"/>
                <w:b/>
                <w:lang w:val="el-GR"/>
              </w:rPr>
            </w:pPr>
            <w:r w:rsidRPr="00C3218F">
              <w:rPr>
                <w:rFonts w:eastAsia="SimSun"/>
                <w:b/>
                <w:lang w:val="el-GR"/>
              </w:rPr>
              <w:t>Τίτλος: Ανάλυση και Σχεδιασμός Υλοποίησης</w:t>
            </w:r>
          </w:p>
        </w:tc>
      </w:tr>
      <w:tr w:rsidR="00C3218F" w:rsidRPr="00C3218F" w14:paraId="62E535D5" w14:textId="77777777" w:rsidTr="00B17F28">
        <w:tc>
          <w:tcPr>
            <w:tcW w:w="2943" w:type="dxa"/>
            <w:tcBorders>
              <w:top w:val="single" w:sz="4" w:space="0" w:color="000000" w:themeColor="text1"/>
              <w:left w:val="single" w:sz="4" w:space="0" w:color="000000" w:themeColor="text1"/>
              <w:bottom w:val="single" w:sz="4" w:space="0" w:color="000000" w:themeColor="text1"/>
            </w:tcBorders>
          </w:tcPr>
          <w:p w14:paraId="6510977C" w14:textId="77777777" w:rsidR="00C3218F" w:rsidRPr="00C3218F" w:rsidRDefault="00C3218F" w:rsidP="00C3218F">
            <w:pPr>
              <w:suppressAutoHyphens w:val="0"/>
              <w:autoSpaceDE w:val="0"/>
              <w:spacing w:before="120" w:after="0"/>
              <w:rPr>
                <w:rFonts w:eastAsia="SimSun"/>
                <w:b/>
                <w:bCs/>
                <w:lang w:val="el-GR"/>
              </w:rPr>
            </w:pPr>
            <w:r w:rsidRPr="00C3218F">
              <w:rPr>
                <w:rFonts w:eastAsia="SimSun"/>
                <w:b/>
                <w:bCs/>
                <w:lang w:val="el-GR"/>
              </w:rPr>
              <w:t>Μήνας Έναρξης: Μ1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04CF5" w14:textId="77777777" w:rsidR="00C3218F" w:rsidRPr="00C3218F" w:rsidRDefault="00C3218F" w:rsidP="00C3218F">
            <w:pPr>
              <w:suppressAutoHyphens w:val="0"/>
              <w:autoSpaceDE w:val="0"/>
              <w:spacing w:before="120" w:after="0"/>
              <w:rPr>
                <w:rFonts w:eastAsia="SimSun"/>
                <w:b/>
                <w:lang w:val="el-GR"/>
              </w:rPr>
            </w:pPr>
            <w:r w:rsidRPr="00C3218F">
              <w:rPr>
                <w:rFonts w:eastAsia="SimSun"/>
                <w:b/>
                <w:lang w:val="el-GR"/>
              </w:rPr>
              <w:t>Μήνας Λήξης: Μ1</w:t>
            </w:r>
          </w:p>
        </w:tc>
      </w:tr>
      <w:tr w:rsidR="00C3218F" w:rsidRPr="00784C5C" w14:paraId="717D7426"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F1CA0"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Στόχοι</w:t>
            </w:r>
            <w:r w:rsidRPr="00C3218F">
              <w:rPr>
                <w:rFonts w:eastAsia="SimSun"/>
                <w:lang w:val="el-GR"/>
              </w:rPr>
              <w:t>:</w:t>
            </w:r>
          </w:p>
          <w:p w14:paraId="0C09DD5A"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Στόχος της Φάσης Α.1 είναι η πλήρης αποτύπωση των τεχνικών και επιχειρησιακών απαιτήσεων, καθώς και των απαιτήσεων ασφάλειας, μέσω της αναλυτικής αξιολόγησης της υφιστάμενης κατάστασης του φορέα, με σκοπό τον καθορισμό της τελικής αρχιτεκτονικής λύσης. Η φάση αυτή περιλαμβάνει την εκπόνηση της Μελέτης Εφαρμογής, η οποία λειτουργεί ως οδηγός υλοποίησης και εργαλείο παρακολούθησης της προόδου.</w:t>
            </w:r>
          </w:p>
        </w:tc>
      </w:tr>
      <w:tr w:rsidR="00C3218F" w:rsidRPr="00784C5C" w14:paraId="054FC95A"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DC751"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Περιγραφή</w:t>
            </w:r>
            <w:r w:rsidRPr="00C3218F">
              <w:rPr>
                <w:rFonts w:eastAsia="SimSun"/>
                <w:lang w:val="el-GR"/>
              </w:rPr>
              <w:t>:</w:t>
            </w:r>
          </w:p>
          <w:p w14:paraId="7B3475D1" w14:textId="77777777" w:rsidR="00C3218F" w:rsidRPr="00C3218F" w:rsidRDefault="00C3218F" w:rsidP="00C3218F">
            <w:pPr>
              <w:suppressAutoHyphens w:val="0"/>
              <w:autoSpaceDE w:val="0"/>
              <w:spacing w:before="120" w:after="0"/>
              <w:rPr>
                <w:rFonts w:eastAsia="SimSun"/>
                <w:b/>
                <w:lang w:val="el-GR"/>
              </w:rPr>
            </w:pPr>
            <w:r w:rsidRPr="00C3218F">
              <w:rPr>
                <w:rFonts w:eastAsia="SimSun"/>
                <w:lang w:val="el-GR"/>
              </w:rPr>
              <w:t xml:space="preserve">Η διάρκεια της Φάσης Α.1 του έργου είναι </w:t>
            </w:r>
            <w:r w:rsidRPr="00C3218F">
              <w:rPr>
                <w:rFonts w:eastAsia="SimSun"/>
                <w:b/>
                <w:lang w:val="el-GR"/>
              </w:rPr>
              <w:t xml:space="preserve">ένας (1) μήνας. </w:t>
            </w:r>
          </w:p>
          <w:p w14:paraId="2698DBD2"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Κατά τη φάση αυτή, θα λάβουν χώρα οι ακόλουθες εργασίες:</w:t>
            </w:r>
          </w:p>
          <w:p w14:paraId="5135DBBC"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Αξιολόγηση της υφιστάμενης υποδομής και αποτύπωση των αναγκών ασφαλείας.</w:t>
            </w:r>
          </w:p>
          <w:p w14:paraId="1A3B89F9"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Προτεραιοποίηση των συστημάτων του Φορέα που θα ενταχθούν στο πεδίο εφαρμογής.</w:t>
            </w:r>
          </w:p>
          <w:p w14:paraId="7928E4A7"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Σχεδιασμό αρχιτεκτονικής λύσης.</w:t>
            </w:r>
          </w:p>
          <w:p w14:paraId="30D8DAA6"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Κατάρτιση SLA και KPIs με έμφαση στη διαχείριση περιστατικών ασφαλείας.</w:t>
            </w:r>
          </w:p>
          <w:p w14:paraId="0A48CF13" w14:textId="77777777" w:rsidR="00C3218F" w:rsidRPr="00C3218F" w:rsidRDefault="00C3218F" w:rsidP="00BA73EE">
            <w:pPr>
              <w:numPr>
                <w:ilvl w:val="0"/>
                <w:numId w:val="38"/>
              </w:numPr>
              <w:suppressAutoHyphens w:val="0"/>
              <w:autoSpaceDE w:val="0"/>
              <w:spacing w:before="120" w:after="0"/>
              <w:rPr>
                <w:rFonts w:eastAsia="SimSun"/>
                <w:lang w:val="el-GR"/>
              </w:rPr>
            </w:pPr>
            <w:r w:rsidRPr="00C3218F">
              <w:rPr>
                <w:rFonts w:eastAsia="SimSun"/>
                <w:lang w:val="el-GR"/>
              </w:rPr>
              <w:t>Καθορισμό της διαδικασίας onboarding και ενοποίησης με τις δομές του φορέα.</w:t>
            </w:r>
          </w:p>
          <w:p w14:paraId="263CCB4B" w14:textId="77777777" w:rsidR="00C3218F" w:rsidRPr="00C3218F" w:rsidRDefault="00C3218F" w:rsidP="00C3218F">
            <w:pPr>
              <w:suppressAutoHyphens w:val="0"/>
              <w:autoSpaceDE w:val="0"/>
              <w:spacing w:before="120" w:after="0"/>
              <w:rPr>
                <w:rFonts w:eastAsia="SimSun"/>
                <w:lang w:val="el-GR"/>
              </w:rPr>
            </w:pPr>
          </w:p>
        </w:tc>
      </w:tr>
      <w:tr w:rsidR="00C3218F" w:rsidRPr="00784C5C" w14:paraId="0C95EBEF"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C31A6"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Παραδοτέα</w:t>
            </w:r>
            <w:r w:rsidRPr="00C3218F">
              <w:rPr>
                <w:rFonts w:eastAsia="SimSun"/>
                <w:lang w:val="el-GR"/>
              </w:rPr>
              <w:t>:</w:t>
            </w:r>
          </w:p>
          <w:p w14:paraId="603990BC" w14:textId="77777777" w:rsidR="00C3218F" w:rsidRPr="00C3218F" w:rsidRDefault="00C3218F" w:rsidP="00C3218F">
            <w:pPr>
              <w:suppressAutoHyphens w:val="0"/>
              <w:autoSpaceDE w:val="0"/>
              <w:spacing w:before="120" w:after="0"/>
              <w:rPr>
                <w:rFonts w:eastAsia="SimSun"/>
                <w:b/>
                <w:bCs/>
                <w:lang w:val="el-GR"/>
              </w:rPr>
            </w:pPr>
            <w:r w:rsidRPr="00C3218F">
              <w:rPr>
                <w:rFonts w:eastAsia="SimSun"/>
                <w:b/>
                <w:bCs/>
                <w:lang w:val="el-GR"/>
              </w:rPr>
              <w:t xml:space="preserve">Π.Α.1.1 – Μελέτη Εφαρμογής: </w:t>
            </w:r>
            <w:r w:rsidRPr="00C3218F">
              <w:rPr>
                <w:rFonts w:eastAsia="SimSun"/>
                <w:lang w:val="el-GR"/>
              </w:rPr>
              <w:t>Αρχική μελέτη για την υλοποίηση του έργου η οποία περιλαμβάνει μεταξύ άλλων την αναγνώριση και κατηγοριοποίηση των  συστημάτων και των πληροφοριακών πόρων που μπορούν να ενταχθούν στην υπηρεσία, καθώς και της προτεινόμενης αρχιτεκτονικής</w:t>
            </w:r>
          </w:p>
          <w:p w14:paraId="1B725790"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Π.Α.1.2 – Έγγραφο επισκόπησης εύρους υπηρεσίας (</w:t>
            </w:r>
            <w:r w:rsidRPr="00C3218F">
              <w:rPr>
                <w:rFonts w:eastAsia="SimSun"/>
                <w:b/>
              </w:rPr>
              <w:t>scoping</w:t>
            </w:r>
            <w:r w:rsidRPr="00C3218F">
              <w:rPr>
                <w:rFonts w:eastAsia="SimSun"/>
                <w:b/>
                <w:lang w:val="el-GR"/>
              </w:rPr>
              <w:t xml:space="preserve"> </w:t>
            </w:r>
            <w:r w:rsidRPr="00C3218F">
              <w:rPr>
                <w:rFonts w:eastAsia="SimSun"/>
                <w:b/>
              </w:rPr>
              <w:t>document</w:t>
            </w:r>
            <w:r w:rsidRPr="00C3218F">
              <w:rPr>
                <w:rFonts w:eastAsia="SimSun"/>
                <w:b/>
                <w:lang w:val="el-GR"/>
              </w:rPr>
              <w:t xml:space="preserve">): </w:t>
            </w:r>
            <w:r w:rsidRPr="00C3218F">
              <w:rPr>
                <w:rFonts w:eastAsia="SimSun"/>
                <w:bCs/>
                <w:lang w:val="el-GR"/>
              </w:rPr>
              <w:t>Περιλαμβάνει αναλυτική περιγραφή των συστημάτων και των πληροφοριακών πόρων που θα βρίσκονται στο πεδίο εφαρμογής της υπηρεσίας</w:t>
            </w:r>
          </w:p>
        </w:tc>
      </w:tr>
      <w:bookmarkEnd w:id="571"/>
    </w:tbl>
    <w:p w14:paraId="6E88E146" w14:textId="77777777" w:rsidR="00C3218F" w:rsidRPr="00C3218F" w:rsidRDefault="00C3218F" w:rsidP="00C3218F">
      <w:pPr>
        <w:suppressAutoHyphens w:val="0"/>
        <w:autoSpaceDE w:val="0"/>
        <w:spacing w:before="120" w:after="0"/>
        <w:rPr>
          <w:rFonts w:eastAsia="SimSun"/>
          <w:lang w:val="el-GR"/>
        </w:rPr>
      </w:pPr>
    </w:p>
    <w:p w14:paraId="14373624" w14:textId="77777777" w:rsidR="00C3218F" w:rsidRPr="00D66A67" w:rsidRDefault="00C3218F" w:rsidP="004B37C4">
      <w:pPr>
        <w:pStyle w:val="4"/>
        <w:rPr>
          <w:b/>
          <w:bCs w:val="0"/>
        </w:rPr>
      </w:pPr>
      <w:bookmarkStart w:id="572" w:name="_Toc216443935"/>
      <w:r w:rsidRPr="00D66A67">
        <w:rPr>
          <w:b/>
          <w:bCs w:val="0"/>
        </w:rPr>
        <w:t>Φάση Α.2  – Εγκατάσταση και Παραμετροποίηση Υπηρεσίας</w:t>
      </w:r>
      <w:bookmarkEnd w:id="572"/>
    </w:p>
    <w:tbl>
      <w:tblPr>
        <w:tblW w:w="9904" w:type="dxa"/>
        <w:tblInd w:w="-25" w:type="dxa"/>
        <w:tblLayout w:type="fixed"/>
        <w:tblLook w:val="0000" w:firstRow="0" w:lastRow="0" w:firstColumn="0" w:lastColumn="0" w:noHBand="0" w:noVBand="0"/>
      </w:tblPr>
      <w:tblGrid>
        <w:gridCol w:w="2943"/>
        <w:gridCol w:w="6961"/>
      </w:tblGrid>
      <w:tr w:rsidR="00C3218F" w:rsidRPr="00784C5C" w14:paraId="74F98E7C" w14:textId="77777777" w:rsidTr="00B17F28">
        <w:trPr>
          <w:tblHeader/>
        </w:trPr>
        <w:tc>
          <w:tcPr>
            <w:tcW w:w="2943" w:type="dxa"/>
            <w:tcBorders>
              <w:top w:val="single" w:sz="4" w:space="0" w:color="000000" w:themeColor="text1"/>
              <w:left w:val="single" w:sz="4" w:space="0" w:color="000000" w:themeColor="text1"/>
              <w:bottom w:val="single" w:sz="4" w:space="0" w:color="000000" w:themeColor="text1"/>
            </w:tcBorders>
          </w:tcPr>
          <w:p w14:paraId="2524B25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Φάση Α.2</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DB3E81"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Τίτλος</w:t>
            </w:r>
            <w:r w:rsidRPr="00C3218F">
              <w:rPr>
                <w:rFonts w:eastAsia="SimSun"/>
                <w:lang w:val="el-GR"/>
              </w:rPr>
              <w:t>: Εγκατάσταση και Παραμετροποίηση Υπηρεσίας</w:t>
            </w:r>
          </w:p>
        </w:tc>
      </w:tr>
      <w:tr w:rsidR="00C3218F" w:rsidRPr="00C3218F" w14:paraId="028E9BB5" w14:textId="77777777" w:rsidTr="00B17F28">
        <w:tc>
          <w:tcPr>
            <w:tcW w:w="2943" w:type="dxa"/>
            <w:tcBorders>
              <w:top w:val="single" w:sz="4" w:space="0" w:color="000000" w:themeColor="text1"/>
              <w:left w:val="single" w:sz="4" w:space="0" w:color="000000" w:themeColor="text1"/>
              <w:bottom w:val="single" w:sz="4" w:space="0" w:color="000000" w:themeColor="text1"/>
            </w:tcBorders>
          </w:tcPr>
          <w:p w14:paraId="24DC3105"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Έναρξης</w:t>
            </w:r>
            <w:r w:rsidRPr="00C3218F">
              <w:rPr>
                <w:rFonts w:eastAsia="SimSun"/>
                <w:lang w:val="el-GR"/>
              </w:rPr>
              <w:t>: Μ2</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15DF7"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Λήξης</w:t>
            </w:r>
            <w:r w:rsidRPr="00C3218F">
              <w:rPr>
                <w:rFonts w:eastAsia="SimSun"/>
                <w:lang w:val="el-GR"/>
              </w:rPr>
              <w:t>: Μ2</w:t>
            </w:r>
          </w:p>
        </w:tc>
      </w:tr>
      <w:tr w:rsidR="00C3218F" w:rsidRPr="00784C5C" w14:paraId="1935360E"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83377"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Στόχοι</w:t>
            </w:r>
            <w:r w:rsidRPr="00C3218F">
              <w:rPr>
                <w:rFonts w:eastAsia="SimSun"/>
                <w:lang w:val="el-GR"/>
              </w:rPr>
              <w:t>:</w:t>
            </w:r>
          </w:p>
          <w:p w14:paraId="53DB255D"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Στόχος της Φάσης Α.2 του έργου είναι η Υλοποίηση του Έργου παρακολούθησης των Υποδομών του Φορέα καθώς και η έναρξη συλλογής και ανάλυσης δεδομένων καταγραφής</w:t>
            </w:r>
          </w:p>
        </w:tc>
      </w:tr>
      <w:tr w:rsidR="00C3218F" w:rsidRPr="00784C5C" w14:paraId="2C1198CA"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785B0"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Περιγραφή</w:t>
            </w:r>
            <w:r w:rsidRPr="00C3218F">
              <w:rPr>
                <w:rFonts w:eastAsia="SimSun"/>
                <w:lang w:val="el-GR"/>
              </w:rPr>
              <w:t>:</w:t>
            </w:r>
          </w:p>
          <w:p w14:paraId="0380792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διάρκεια της Φάσης Α.2 του έργου είναι </w:t>
            </w:r>
            <w:r w:rsidRPr="00C3218F">
              <w:rPr>
                <w:rFonts w:eastAsia="SimSun"/>
                <w:b/>
                <w:lang w:val="el-GR"/>
              </w:rPr>
              <w:t>ένας (1) μήνας</w:t>
            </w:r>
            <w:r w:rsidRPr="00C3218F">
              <w:rPr>
                <w:rFonts w:eastAsia="SimSun"/>
                <w:lang w:val="el-GR"/>
              </w:rPr>
              <w:t>. Οι εργασίες της φάσης περιλαμβάνουν τουλάχιστον τα εξής:</w:t>
            </w:r>
          </w:p>
          <w:p w14:paraId="72B5445B"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 xml:space="preserve">Ενεργοποίηση και παραμετροποίηση της Πλατφόρμας SOCaaS και των μηχανισμών </w:t>
            </w:r>
            <w:r w:rsidRPr="00C3218F">
              <w:rPr>
                <w:rFonts w:eastAsia="SimSun"/>
              </w:rPr>
              <w:t>SOAR</w:t>
            </w:r>
            <w:r w:rsidRPr="00C3218F">
              <w:rPr>
                <w:rFonts w:eastAsia="SimSun"/>
                <w:lang w:val="el-GR"/>
              </w:rPr>
              <w:t xml:space="preserve"> και </w:t>
            </w:r>
            <w:r w:rsidRPr="00C3218F">
              <w:rPr>
                <w:rFonts w:eastAsia="SimSun"/>
              </w:rPr>
              <w:t>Threat</w:t>
            </w:r>
            <w:r w:rsidRPr="00C3218F">
              <w:rPr>
                <w:rFonts w:eastAsia="SimSun"/>
                <w:lang w:val="el-GR"/>
              </w:rPr>
              <w:t xml:space="preserve"> </w:t>
            </w:r>
            <w:r w:rsidRPr="00C3218F">
              <w:rPr>
                <w:rFonts w:eastAsia="SimSun"/>
              </w:rPr>
              <w:t>Intelligence</w:t>
            </w:r>
            <w:r w:rsidRPr="00C3218F">
              <w:rPr>
                <w:rFonts w:eastAsia="SimSun"/>
                <w:lang w:val="el-GR"/>
              </w:rPr>
              <w:t>.</w:t>
            </w:r>
          </w:p>
          <w:p w14:paraId="2F0C39D1"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Εγκατάσταση μηχανισμών και λογισμικού για τη συλλογή αρχείων καταγραφής από τα συστήματα του φορέα εφόσον απαιτείται.</w:t>
            </w:r>
          </w:p>
          <w:p w14:paraId="0312C9FE"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Οδηγίες Παραμετροποίησης Συστημάτων - Παροχή γραπτών αναλυτικών οδηγιών στο Φορέα για την ενεργοποίηση/ παραμετροποίηση των μηχανισμών συλλογής αρχείων καταγραφής από τα συστήματά της.</w:t>
            </w:r>
          </w:p>
          <w:p w14:paraId="02DBB832"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Διαμόρφωση επικοινωνιακών και λειτουργικών διαδικασιών.</w:t>
            </w:r>
          </w:p>
          <w:p w14:paraId="4235FC01"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Ανάπτυξη αρχικών κανόνων συσχέτισης και playbooks.</w:t>
            </w:r>
          </w:p>
        </w:tc>
      </w:tr>
      <w:tr w:rsidR="00C3218F" w:rsidRPr="00784C5C" w14:paraId="1B15AAA5"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1F34D5"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Παραδοτέα</w:t>
            </w:r>
            <w:r w:rsidRPr="00C3218F">
              <w:rPr>
                <w:rFonts w:eastAsia="SimSun"/>
                <w:lang w:val="el-GR"/>
              </w:rPr>
              <w:t>:</w:t>
            </w:r>
          </w:p>
          <w:p w14:paraId="5A3A92BD"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 xml:space="preserve">Π.Α.2.1 – Τεχνικές οδηγίες για την ενσωμάτωση συσκευών στην Υπηρεσία: </w:t>
            </w:r>
            <w:r w:rsidRPr="00C3218F">
              <w:rPr>
                <w:rFonts w:eastAsia="SimSun"/>
                <w:lang w:val="el-GR"/>
              </w:rPr>
              <w:t>Περιλαμβάνει τα εγχειρίδια ένταξης και τις τεχνικές οδηγίες για την παραμετροποίηση των συστημάτων εντός του πεδίου εφαρμογής για την επιτυχή ενσωμάτωση τους στην υπηρεσία</w:t>
            </w:r>
          </w:p>
          <w:p w14:paraId="141C41D1"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 xml:space="preserve">Π.Α.2.2 –  Πρωτόκολλο επικοινωνίας και κλιμάκωσης περιστατικών ασφάλειας: </w:t>
            </w:r>
            <w:r w:rsidRPr="00C3218F">
              <w:rPr>
                <w:rFonts w:eastAsia="SimSun"/>
                <w:lang w:val="el-GR"/>
              </w:rPr>
              <w:t>Καθορισμός κατάλληλων καναλιών επικοινωνίας και κανόνων διαχείρισης συμβάντων με βάση την κρισιμότητα των περιστατικών ασφαλείας</w:t>
            </w:r>
          </w:p>
        </w:tc>
      </w:tr>
    </w:tbl>
    <w:p w14:paraId="29404CDE" w14:textId="77777777" w:rsidR="00C3218F" w:rsidRPr="00D66A67" w:rsidRDefault="00C3218F" w:rsidP="00B27300">
      <w:pPr>
        <w:pStyle w:val="4"/>
        <w:rPr>
          <w:b/>
          <w:bCs w:val="0"/>
        </w:rPr>
      </w:pPr>
      <w:bookmarkStart w:id="573" w:name="_Toc216443936"/>
      <w:r w:rsidRPr="00D66A67">
        <w:rPr>
          <w:b/>
          <w:bCs w:val="0"/>
        </w:rPr>
        <w:t>Φάση Α.3  – Ενεργοποίηση υπηρεσίας και συνεχής βελτίωση</w:t>
      </w:r>
      <w:bookmarkEnd w:id="573"/>
    </w:p>
    <w:tbl>
      <w:tblPr>
        <w:tblW w:w="0" w:type="auto"/>
        <w:tblInd w:w="-25" w:type="dxa"/>
        <w:tblLayout w:type="fixed"/>
        <w:tblLook w:val="0000" w:firstRow="0" w:lastRow="0" w:firstColumn="0" w:lastColumn="0" w:noHBand="0" w:noVBand="0"/>
      </w:tblPr>
      <w:tblGrid>
        <w:gridCol w:w="2943"/>
        <w:gridCol w:w="6961"/>
      </w:tblGrid>
      <w:tr w:rsidR="00C3218F" w:rsidRPr="00784C5C" w14:paraId="72D1E060" w14:textId="77777777" w:rsidTr="00B17F28">
        <w:trPr>
          <w:tblHeader/>
        </w:trPr>
        <w:tc>
          <w:tcPr>
            <w:tcW w:w="2943" w:type="dxa"/>
            <w:tcBorders>
              <w:top w:val="single" w:sz="4" w:space="0" w:color="000000" w:themeColor="text1"/>
              <w:left w:val="single" w:sz="4" w:space="0" w:color="000000" w:themeColor="text1"/>
              <w:bottom w:val="single" w:sz="4" w:space="0" w:color="000000" w:themeColor="text1"/>
            </w:tcBorders>
          </w:tcPr>
          <w:p w14:paraId="22D19AB8"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Φάση Α.3</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2955EA"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Τίτλος</w:t>
            </w:r>
            <w:r w:rsidRPr="00C3218F">
              <w:rPr>
                <w:rFonts w:eastAsia="SimSun"/>
                <w:lang w:val="el-GR"/>
              </w:rPr>
              <w:t>: Ενεργοποίηση υπηρεσίας και συνεχής βελτίωση</w:t>
            </w:r>
          </w:p>
        </w:tc>
      </w:tr>
      <w:tr w:rsidR="00C3218F" w:rsidRPr="00C3218F" w14:paraId="33109679" w14:textId="77777777" w:rsidTr="00B17F28">
        <w:tc>
          <w:tcPr>
            <w:tcW w:w="2943" w:type="dxa"/>
            <w:tcBorders>
              <w:top w:val="single" w:sz="4" w:space="0" w:color="000000" w:themeColor="text1"/>
              <w:left w:val="single" w:sz="4" w:space="0" w:color="000000" w:themeColor="text1"/>
              <w:bottom w:val="single" w:sz="4" w:space="0" w:color="000000" w:themeColor="text1"/>
            </w:tcBorders>
          </w:tcPr>
          <w:p w14:paraId="7899B211"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Έναρξης</w:t>
            </w:r>
            <w:r w:rsidRPr="00C3218F">
              <w:rPr>
                <w:rFonts w:eastAsia="SimSun"/>
                <w:lang w:val="el-GR"/>
              </w:rPr>
              <w:t>: Μ3</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51254C"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Λήξης</w:t>
            </w:r>
            <w:r w:rsidRPr="00C3218F">
              <w:rPr>
                <w:rFonts w:eastAsia="SimSun"/>
                <w:lang w:val="el-GR"/>
              </w:rPr>
              <w:t>: Μ24</w:t>
            </w:r>
          </w:p>
        </w:tc>
      </w:tr>
      <w:tr w:rsidR="00C3218F" w:rsidRPr="00784C5C" w14:paraId="6B2F3AF5"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696CD6"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Στόχοι</w:t>
            </w:r>
            <w:r w:rsidRPr="00C3218F">
              <w:rPr>
                <w:rFonts w:eastAsia="SimSun"/>
                <w:lang w:val="el-GR"/>
              </w:rPr>
              <w:t>:</w:t>
            </w:r>
          </w:p>
          <w:p w14:paraId="4D810F2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Στόχος της Φάσης Α.3 είναι η διαρκής παροχή υπηρεσιών </w:t>
            </w:r>
            <w:r w:rsidRPr="00C3218F">
              <w:rPr>
                <w:rFonts w:eastAsia="SimSun"/>
              </w:rPr>
              <w:t>SOCaaS</w:t>
            </w:r>
            <w:r w:rsidRPr="00C3218F">
              <w:rPr>
                <w:rFonts w:eastAsia="SimSun"/>
                <w:lang w:val="el-GR"/>
              </w:rPr>
              <w:t xml:space="preserve"> με 24/7 παρακολούθηση, ανταπόκριση σε περιστατικά, αξιολόγηση ευπαθειών και παραγωγή αναφορών, Η έναρξη παρακολούθησης μέσω του </w:t>
            </w:r>
            <w:r w:rsidRPr="00C3218F">
              <w:rPr>
                <w:rFonts w:eastAsia="SimSun"/>
                <w:lang w:val="es-ES"/>
              </w:rPr>
              <w:t>SOCaaS</w:t>
            </w:r>
            <w:r w:rsidRPr="00C3218F">
              <w:rPr>
                <w:rFonts w:eastAsia="SimSun"/>
                <w:lang w:val="el-GR"/>
              </w:rPr>
              <w:t xml:space="preserve"> οριοθετείται από τη στιγμή της ενσωμάτωσης των κρίσιμων συστημάτων / υποδομών του Φορέα, όπως θα οριστεί στη Φάση 1. </w:t>
            </w:r>
          </w:p>
        </w:tc>
      </w:tr>
      <w:tr w:rsidR="00C3218F" w:rsidRPr="00784C5C" w14:paraId="359101F2"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5C982"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Περιγραφή</w:t>
            </w:r>
            <w:r w:rsidRPr="00C3218F">
              <w:rPr>
                <w:rFonts w:eastAsia="SimSun"/>
                <w:lang w:val="el-GR"/>
              </w:rPr>
              <w:t>:</w:t>
            </w:r>
          </w:p>
          <w:p w14:paraId="2940477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διάρκεια της Φάσης Α.3 του έργου είναι </w:t>
            </w:r>
            <w:r w:rsidRPr="00C3218F">
              <w:rPr>
                <w:rFonts w:eastAsia="SimSun"/>
                <w:b/>
                <w:bCs/>
                <w:lang w:val="el-GR"/>
              </w:rPr>
              <w:t>είκοσι δύο (22) μήνες</w:t>
            </w:r>
            <w:r w:rsidRPr="00C3218F">
              <w:rPr>
                <w:rFonts w:eastAsia="SimSun"/>
                <w:lang w:val="el-GR"/>
              </w:rPr>
              <w:t xml:space="preserve">. Οι εργασίες της Φάσης περιλαμβάνουν τα εξής: </w:t>
            </w:r>
          </w:p>
          <w:p w14:paraId="22032FEC"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Συνεχή παρακολούθηση των υποδομών και ανταπόκριση σε πραγματικό χρόνο.</w:t>
            </w:r>
          </w:p>
          <w:p w14:paraId="6F523C56"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 xml:space="preserve">Αναθεώρηση και βελτιστοποίηση των </w:t>
            </w:r>
            <w:r w:rsidRPr="00C3218F">
              <w:rPr>
                <w:rFonts w:eastAsia="SimSun"/>
              </w:rPr>
              <w:t>use</w:t>
            </w:r>
            <w:r w:rsidRPr="00C3218F">
              <w:rPr>
                <w:rFonts w:eastAsia="SimSun"/>
                <w:lang w:val="el-GR"/>
              </w:rPr>
              <w:t xml:space="preserve"> </w:t>
            </w:r>
            <w:r w:rsidRPr="00C3218F">
              <w:rPr>
                <w:rFonts w:eastAsia="SimSun"/>
              </w:rPr>
              <w:t>cases</w:t>
            </w:r>
            <w:r w:rsidRPr="00C3218F">
              <w:rPr>
                <w:rFonts w:eastAsia="SimSun"/>
                <w:lang w:val="el-GR"/>
              </w:rPr>
              <w:t xml:space="preserve">, κανόνων και </w:t>
            </w:r>
            <w:r w:rsidRPr="00C3218F">
              <w:rPr>
                <w:rFonts w:eastAsia="SimSun"/>
              </w:rPr>
              <w:t>playbooks</w:t>
            </w:r>
            <w:r w:rsidRPr="00C3218F">
              <w:rPr>
                <w:rFonts w:eastAsia="SimSun"/>
                <w:lang w:val="el-GR"/>
              </w:rPr>
              <w:t>.</w:t>
            </w:r>
          </w:p>
          <w:p w14:paraId="40E193A5"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Διεξαγωγή διαδικασίας αξιολόγησής ευπαθειών σε τακτά χρονικά διαστήματα.</w:t>
            </w:r>
          </w:p>
          <w:p w14:paraId="28EA0A11"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 xml:space="preserve">Υποστήριξη με προηγμένα </w:t>
            </w:r>
            <w:r w:rsidRPr="00C3218F">
              <w:rPr>
                <w:rFonts w:eastAsia="SimSun"/>
              </w:rPr>
              <w:t>analytics</w:t>
            </w:r>
            <w:r w:rsidRPr="00C3218F">
              <w:rPr>
                <w:rFonts w:eastAsia="SimSun"/>
                <w:lang w:val="el-GR"/>
              </w:rPr>
              <w:t xml:space="preserve"> και προσαρμοσμένες αναφορές </w:t>
            </w:r>
          </w:p>
        </w:tc>
      </w:tr>
      <w:tr w:rsidR="00C3218F" w:rsidRPr="00784C5C" w14:paraId="42E90E9D"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47D9A"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Παραδοτέα</w:t>
            </w:r>
            <w:r w:rsidRPr="00C3218F">
              <w:rPr>
                <w:rFonts w:eastAsia="SimSun"/>
                <w:lang w:val="el-GR"/>
              </w:rPr>
              <w:t>:</w:t>
            </w:r>
          </w:p>
          <w:p w14:paraId="22534ADF" w14:textId="77777777" w:rsidR="00C3218F" w:rsidRPr="00C3218F" w:rsidRDefault="00C3218F" w:rsidP="00C3218F">
            <w:pPr>
              <w:suppressAutoHyphens w:val="0"/>
              <w:autoSpaceDE w:val="0"/>
              <w:spacing w:before="120" w:after="0"/>
              <w:rPr>
                <w:rFonts w:eastAsia="SimSun"/>
                <w:bCs/>
                <w:lang w:val="el-GR"/>
              </w:rPr>
            </w:pPr>
            <w:r w:rsidRPr="00C3218F">
              <w:rPr>
                <w:rFonts w:eastAsia="SimSun"/>
                <w:b/>
                <w:lang w:val="el-GR"/>
              </w:rPr>
              <w:t xml:space="preserve">Π.Α.3.1 – Ενεργοποίηση Υπηρεσίας Παρακολούθησης: </w:t>
            </w:r>
            <w:r w:rsidRPr="00C3218F">
              <w:rPr>
                <w:rFonts w:eastAsia="SimSun"/>
                <w:bCs/>
                <w:lang w:val="el-GR"/>
              </w:rPr>
              <w:t>Ενημέρωση έναρξης της υπηρεσίας παρακολούθησης 24/7 των υποδομών το φορέα</w:t>
            </w:r>
          </w:p>
          <w:p w14:paraId="706C2340" w14:textId="77777777" w:rsidR="00C3218F" w:rsidRPr="00C3218F" w:rsidRDefault="00C3218F" w:rsidP="00C3218F">
            <w:pPr>
              <w:suppressAutoHyphens w:val="0"/>
              <w:autoSpaceDE w:val="0"/>
              <w:spacing w:before="120" w:after="0"/>
              <w:rPr>
                <w:rFonts w:eastAsia="SimSun"/>
                <w:bCs/>
                <w:lang w:val="el-GR"/>
              </w:rPr>
            </w:pPr>
            <w:r w:rsidRPr="00C3218F">
              <w:rPr>
                <w:rFonts w:eastAsia="SimSun"/>
                <w:b/>
                <w:lang w:val="el-GR"/>
              </w:rPr>
              <w:t xml:space="preserve">Π.Α.3.2 – Τακτικές αναφορές σχετικά με την Υπηρεσία (μηνιαία, τριμηνιαία, κατά το δοκούν): </w:t>
            </w:r>
            <w:r w:rsidRPr="00C3218F">
              <w:rPr>
                <w:rFonts w:eastAsia="SimSun"/>
                <w:bCs/>
                <w:lang w:val="el-GR"/>
              </w:rPr>
              <w:t>Ανάπτυξη και σχεδιασμός τακτικών αναφορών που αποτυπώνουν τα κύρια χαρακτηριστικά της υπηρεσίας</w:t>
            </w:r>
            <w:r w:rsidRPr="00C3218F">
              <w:rPr>
                <w:rFonts w:eastAsia="SimSun"/>
                <w:b/>
                <w:lang w:val="el-GR"/>
              </w:rPr>
              <w:t xml:space="preserve"> </w:t>
            </w:r>
            <w:r w:rsidRPr="00C3218F">
              <w:rPr>
                <w:rFonts w:eastAsia="SimSun"/>
                <w:bCs/>
                <w:lang w:val="el-GR"/>
              </w:rPr>
              <w:t xml:space="preserve">(εύρος πεδίου εφαρμογής, αριθμός αρχείων καταγραφής, περιστατικά ασφάλειας, </w:t>
            </w:r>
            <w:r w:rsidRPr="00C3218F">
              <w:rPr>
                <w:rFonts w:eastAsia="SimSun"/>
                <w:bCs/>
              </w:rPr>
              <w:t>KPIs</w:t>
            </w:r>
            <w:r w:rsidRPr="00C3218F">
              <w:rPr>
                <w:rFonts w:eastAsia="SimSun"/>
                <w:bCs/>
                <w:lang w:val="el-GR"/>
              </w:rPr>
              <w:t xml:space="preserve"> κλπ)</w:t>
            </w:r>
          </w:p>
          <w:p w14:paraId="7F915112" w14:textId="77777777" w:rsidR="00C3218F" w:rsidRPr="00C3218F" w:rsidRDefault="00C3218F" w:rsidP="00C3218F">
            <w:pPr>
              <w:suppressAutoHyphens w:val="0"/>
              <w:autoSpaceDE w:val="0"/>
              <w:spacing w:before="120" w:after="0"/>
              <w:rPr>
                <w:rFonts w:eastAsia="SimSun"/>
                <w:b/>
                <w:lang w:val="el-GR"/>
              </w:rPr>
            </w:pPr>
            <w:r w:rsidRPr="00C3218F">
              <w:rPr>
                <w:rFonts w:eastAsia="SimSun"/>
                <w:b/>
                <w:lang w:val="el-GR"/>
              </w:rPr>
              <w:t xml:space="preserve">Π.Α.3.3 – Αναφορές περιστατικών ασφάλειας (όπου απαιτείται): </w:t>
            </w:r>
            <w:r w:rsidRPr="00C3218F">
              <w:rPr>
                <w:rFonts w:eastAsia="SimSun"/>
                <w:bCs/>
                <w:lang w:val="el-GR"/>
              </w:rPr>
              <w:t xml:space="preserve">Ανάπτυξη και σχεδιασμός αναφορών που περιλαμβάνουν την ανάλυση και τον τρόπο διαχείρισης των κρίσιμων περιστατικών ασφάλειας </w:t>
            </w:r>
          </w:p>
          <w:p w14:paraId="04E02571" w14:textId="77777777" w:rsidR="00C3218F" w:rsidRPr="00C3218F" w:rsidRDefault="00C3218F" w:rsidP="00C3218F">
            <w:pPr>
              <w:suppressAutoHyphens w:val="0"/>
              <w:autoSpaceDE w:val="0"/>
              <w:spacing w:before="120" w:after="0"/>
              <w:rPr>
                <w:rFonts w:eastAsia="SimSun"/>
                <w:b/>
                <w:lang w:val="el-GR"/>
              </w:rPr>
            </w:pPr>
            <w:r w:rsidRPr="00C3218F">
              <w:rPr>
                <w:rFonts w:eastAsia="SimSun"/>
                <w:b/>
                <w:lang w:val="el-GR"/>
              </w:rPr>
              <w:t xml:space="preserve">Π.Α.3.4 - Εκτέλεση τακτικών ελέγχων ευπαθειών: </w:t>
            </w:r>
            <w:r w:rsidRPr="00C3218F">
              <w:rPr>
                <w:rFonts w:eastAsia="SimSun"/>
                <w:bCs/>
                <w:lang w:val="el-GR"/>
              </w:rPr>
              <w:t>Ανάπτυξη και σχεδιασμός αναφορών που περιλαμβάνουν το σύνολο των ευπαθειών που εντοπίστηκαν εντός του εύρους της υπηρεσίας</w:t>
            </w:r>
          </w:p>
          <w:p w14:paraId="260903F1" w14:textId="77777777" w:rsidR="00C3218F" w:rsidRPr="00C3218F" w:rsidRDefault="00C3218F" w:rsidP="00C3218F">
            <w:pPr>
              <w:suppressAutoHyphens w:val="0"/>
              <w:autoSpaceDE w:val="0"/>
              <w:spacing w:before="120" w:after="0"/>
              <w:rPr>
                <w:rFonts w:eastAsia="SimSun"/>
                <w:b/>
                <w:bCs/>
                <w:lang w:val="el-GR"/>
              </w:rPr>
            </w:pPr>
          </w:p>
        </w:tc>
      </w:tr>
    </w:tbl>
    <w:p w14:paraId="01E2839E" w14:textId="77777777" w:rsidR="00C3218F" w:rsidRPr="00C3218F" w:rsidRDefault="00C3218F" w:rsidP="00C3218F">
      <w:pPr>
        <w:suppressAutoHyphens w:val="0"/>
        <w:autoSpaceDE w:val="0"/>
        <w:spacing w:before="120" w:after="0"/>
        <w:rPr>
          <w:rFonts w:eastAsia="SimSun"/>
          <w:lang w:val="el-GR"/>
        </w:rPr>
      </w:pPr>
    </w:p>
    <w:p w14:paraId="69DFEB0F" w14:textId="77777777" w:rsidR="00C3218F" w:rsidRPr="00D66A67" w:rsidRDefault="00C3218F" w:rsidP="00B27300">
      <w:pPr>
        <w:pStyle w:val="4"/>
        <w:rPr>
          <w:b/>
          <w:bCs w:val="0"/>
        </w:rPr>
      </w:pPr>
      <w:bookmarkStart w:id="574" w:name="_Toc216443937"/>
      <w:r w:rsidRPr="00D66A67">
        <w:rPr>
          <w:b/>
          <w:bCs w:val="0"/>
        </w:rPr>
        <w:t>Φάση Β.1  – Επικαιροποίηση/ Ανάπτυξη Τεκμηρίωσης Ασφάλειας</w:t>
      </w:r>
      <w:bookmarkEnd w:id="574"/>
    </w:p>
    <w:tbl>
      <w:tblPr>
        <w:tblW w:w="0" w:type="auto"/>
        <w:tblInd w:w="-25" w:type="dxa"/>
        <w:tblLayout w:type="fixed"/>
        <w:tblLook w:val="0000" w:firstRow="0" w:lastRow="0" w:firstColumn="0" w:lastColumn="0" w:noHBand="0" w:noVBand="0"/>
      </w:tblPr>
      <w:tblGrid>
        <w:gridCol w:w="2943"/>
        <w:gridCol w:w="6961"/>
      </w:tblGrid>
      <w:tr w:rsidR="00C3218F" w:rsidRPr="00784C5C" w14:paraId="7E4CF898" w14:textId="77777777" w:rsidTr="00B17F28">
        <w:trPr>
          <w:tblHeader/>
        </w:trPr>
        <w:tc>
          <w:tcPr>
            <w:tcW w:w="2943" w:type="dxa"/>
            <w:tcBorders>
              <w:top w:val="single" w:sz="4" w:space="0" w:color="000000" w:themeColor="text1"/>
              <w:left w:val="single" w:sz="4" w:space="0" w:color="000000" w:themeColor="text1"/>
              <w:bottom w:val="single" w:sz="4" w:space="0" w:color="000000" w:themeColor="text1"/>
            </w:tcBorders>
          </w:tcPr>
          <w:p w14:paraId="4E49942A"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Φάση </w:t>
            </w:r>
            <w:r w:rsidRPr="00C3218F">
              <w:rPr>
                <w:rFonts w:eastAsia="SimSun"/>
                <w:i/>
                <w:iCs/>
                <w:lang w:val="el-GR"/>
              </w:rPr>
              <w:t>Β.1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5E772"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Τίτλος</w:t>
            </w:r>
            <w:r w:rsidRPr="00C3218F">
              <w:rPr>
                <w:rFonts w:eastAsia="SimSun"/>
                <w:lang w:val="el-GR"/>
              </w:rPr>
              <w:t>: Επικαιροποίηση/ Ανάπτυξη Τεκμηρίωσης Ασφάλειας</w:t>
            </w:r>
          </w:p>
        </w:tc>
      </w:tr>
      <w:tr w:rsidR="00C3218F" w:rsidRPr="00C3218F" w14:paraId="7F8108DB" w14:textId="77777777" w:rsidTr="00B17F28">
        <w:tc>
          <w:tcPr>
            <w:tcW w:w="2943" w:type="dxa"/>
            <w:tcBorders>
              <w:top w:val="single" w:sz="4" w:space="0" w:color="000000" w:themeColor="text1"/>
              <w:left w:val="single" w:sz="4" w:space="0" w:color="000000" w:themeColor="text1"/>
              <w:bottom w:val="single" w:sz="4" w:space="0" w:color="000000" w:themeColor="text1"/>
            </w:tcBorders>
          </w:tcPr>
          <w:p w14:paraId="69E9ECE8"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Έναρξης</w:t>
            </w:r>
            <w:r w:rsidRPr="00C3218F">
              <w:rPr>
                <w:rFonts w:eastAsia="SimSun"/>
                <w:lang w:val="el-GR"/>
              </w:rPr>
              <w:t>: Μ1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326CB4"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Λήξης</w:t>
            </w:r>
            <w:r w:rsidRPr="00C3218F">
              <w:rPr>
                <w:rFonts w:eastAsia="SimSun"/>
                <w:lang w:val="el-GR"/>
              </w:rPr>
              <w:t>: Μ3</w:t>
            </w:r>
          </w:p>
        </w:tc>
      </w:tr>
      <w:tr w:rsidR="00C3218F" w:rsidRPr="00784C5C" w14:paraId="60E5DE63"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3DC71A"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Στόχοι</w:t>
            </w:r>
            <w:r w:rsidRPr="00C3218F">
              <w:rPr>
                <w:rFonts w:eastAsia="SimSun"/>
                <w:lang w:val="el-GR"/>
              </w:rPr>
              <w:t>:</w:t>
            </w:r>
          </w:p>
          <w:p w14:paraId="210BE892"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Στόχος της Φάσης Β.1 είναι η δημιουργία της τεκμηρίωσης ασφάλειας πληροφοριών του Φορέα μέσω της επικαιροποίησης ή/και ανάπτυξης Πολιτικών και Διαδικασιών ασφάλειας πληροφοριών για τον καθορισμό αρχών και ενεργειών που σχετίζονται με συγκεκριμένες θεματικές περιοχές ασφάλειας πληροφοριών.</w:t>
            </w:r>
          </w:p>
        </w:tc>
      </w:tr>
      <w:tr w:rsidR="00C3218F" w:rsidRPr="00784C5C" w14:paraId="06EDE242"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16264"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Περιγραφή</w:t>
            </w:r>
            <w:r w:rsidRPr="00C3218F">
              <w:rPr>
                <w:rFonts w:eastAsia="SimSun"/>
                <w:lang w:val="el-GR"/>
              </w:rPr>
              <w:t>:</w:t>
            </w:r>
          </w:p>
          <w:p w14:paraId="7D787BC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διάρκεια της Φάσης Β.1 του έργου είναι </w:t>
            </w:r>
            <w:r w:rsidRPr="00C3218F">
              <w:rPr>
                <w:rFonts w:eastAsia="SimSun"/>
                <w:b/>
                <w:bCs/>
                <w:lang w:val="el-GR"/>
              </w:rPr>
              <w:t>τρεις (3) μήνες</w:t>
            </w:r>
            <w:r w:rsidRPr="00C3218F">
              <w:rPr>
                <w:rFonts w:eastAsia="SimSun"/>
                <w:lang w:val="el-GR"/>
              </w:rPr>
              <w:t xml:space="preserve">. Οι εργασίες της Φάσης περιλαμβάνουν τα εξής: </w:t>
            </w:r>
          </w:p>
          <w:p w14:paraId="12317F67"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Επισκόπηση των υφιστάμενων Πολιτικών και Διαδικασιών του Φορέα.</w:t>
            </w:r>
          </w:p>
          <w:p w14:paraId="0FF13A82"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Επικαιροποίηση των υφιστάμενων Πολιτικών και Διαδικασιών.</w:t>
            </w:r>
          </w:p>
          <w:p w14:paraId="345E4786"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Καθορισμός των επιπλέον Πολιτικών και Διαδικασιών ασφάλειας πληροφοριών που θα αποτελούν το πλαίσιο ασφάλειας πληροφοριών του Φορέα (κατ’ ελάχιστο όσων αναφέρονται στην Κοινή Υπουργική Απόφαση 1689/2025).</w:t>
            </w:r>
          </w:p>
          <w:p w14:paraId="1FEA9F4C"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Ανάπτυξη των επιπλέον Πολιτικών και Διαδικασιών που θα αποτελούν το πλαίσιο ασφάλειας πληροφοριών του Φορέα.</w:t>
            </w:r>
          </w:p>
        </w:tc>
      </w:tr>
      <w:tr w:rsidR="00C3218F" w:rsidRPr="00784C5C" w14:paraId="2B83A7B2"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DA191"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Παραδοτέα</w:t>
            </w:r>
            <w:r w:rsidRPr="00C3218F">
              <w:rPr>
                <w:rFonts w:eastAsia="SimSun"/>
                <w:lang w:val="el-GR"/>
              </w:rPr>
              <w:t>:</w:t>
            </w:r>
          </w:p>
          <w:p w14:paraId="78FC1C3A"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 xml:space="preserve">Π.Β.1.1 – Πολιτικές Ασφάλειας Πληροφοριών: </w:t>
            </w:r>
            <w:r w:rsidRPr="00C3218F">
              <w:rPr>
                <w:rFonts w:eastAsia="SimSun"/>
                <w:bCs/>
                <w:lang w:val="el-GR"/>
              </w:rPr>
              <w:t>Επικαιροποίηση / ανάπτυξη</w:t>
            </w:r>
            <w:r w:rsidRPr="00C3218F">
              <w:rPr>
                <w:rFonts w:eastAsia="SimSun"/>
                <w:b/>
                <w:lang w:val="el-GR"/>
              </w:rPr>
              <w:t xml:space="preserve"> </w:t>
            </w:r>
            <w:r w:rsidRPr="00C3218F">
              <w:rPr>
                <w:rFonts w:eastAsia="SimSun"/>
                <w:bCs/>
                <w:lang w:val="el-GR"/>
              </w:rPr>
              <w:t>θεματικών Πολιτικών</w:t>
            </w:r>
            <w:r w:rsidRPr="00C3218F">
              <w:rPr>
                <w:rFonts w:eastAsia="SimSun"/>
                <w:lang w:val="el-GR"/>
              </w:rPr>
              <w:t xml:space="preserve"> </w:t>
            </w:r>
            <w:r w:rsidRPr="00C3218F">
              <w:rPr>
                <w:rFonts w:eastAsia="SimSun"/>
                <w:bCs/>
                <w:lang w:val="el-GR"/>
              </w:rPr>
              <w:t xml:space="preserve">ασφάλειας πληροφοριών </w:t>
            </w:r>
          </w:p>
          <w:p w14:paraId="7AD3D447" w14:textId="77777777" w:rsidR="00C3218F" w:rsidRPr="00C3218F" w:rsidRDefault="00C3218F" w:rsidP="00C3218F">
            <w:pPr>
              <w:suppressAutoHyphens w:val="0"/>
              <w:autoSpaceDE w:val="0"/>
              <w:spacing w:before="120" w:after="0"/>
              <w:rPr>
                <w:rFonts w:eastAsia="SimSun"/>
                <w:b/>
                <w:bCs/>
                <w:lang w:val="el-GR"/>
              </w:rPr>
            </w:pPr>
            <w:r w:rsidRPr="00C3218F">
              <w:rPr>
                <w:rFonts w:eastAsia="SimSun"/>
                <w:b/>
                <w:lang w:val="el-GR"/>
              </w:rPr>
              <w:t xml:space="preserve">Π.Β.1.2 – Διαδικασίες Ασφάλειας Πληροφοριών: </w:t>
            </w:r>
            <w:r w:rsidRPr="00C3218F">
              <w:rPr>
                <w:rFonts w:eastAsia="SimSun"/>
                <w:bCs/>
                <w:lang w:val="el-GR"/>
              </w:rPr>
              <w:t>Επικαιροποίηση / ανάπτυξη</w:t>
            </w:r>
            <w:r w:rsidRPr="00C3218F">
              <w:rPr>
                <w:rFonts w:eastAsia="SimSun"/>
                <w:b/>
                <w:lang w:val="el-GR"/>
              </w:rPr>
              <w:t xml:space="preserve"> </w:t>
            </w:r>
            <w:r w:rsidRPr="00C3218F">
              <w:rPr>
                <w:rFonts w:eastAsia="SimSun"/>
                <w:bCs/>
                <w:lang w:val="el-GR"/>
              </w:rPr>
              <w:t>Διαδικασιών  ασφάλειας πληροφοριών οι οποίες εξειδικεύουν τις θεματικές Πολιτικές</w:t>
            </w:r>
          </w:p>
        </w:tc>
      </w:tr>
    </w:tbl>
    <w:p w14:paraId="74C533E6" w14:textId="77777777" w:rsidR="00C3218F" w:rsidRPr="00C3218F" w:rsidRDefault="00C3218F" w:rsidP="00C3218F">
      <w:pPr>
        <w:suppressAutoHyphens w:val="0"/>
        <w:autoSpaceDE w:val="0"/>
        <w:spacing w:before="120" w:after="0"/>
        <w:rPr>
          <w:rFonts w:eastAsia="SimSun"/>
          <w:lang w:val="el-GR"/>
        </w:rPr>
      </w:pPr>
    </w:p>
    <w:p w14:paraId="4C64EF65" w14:textId="77777777" w:rsidR="00C3218F" w:rsidRPr="00D66A67" w:rsidRDefault="00C3218F" w:rsidP="00B27300">
      <w:pPr>
        <w:pStyle w:val="4"/>
        <w:rPr>
          <w:b/>
          <w:bCs w:val="0"/>
        </w:rPr>
      </w:pPr>
      <w:bookmarkStart w:id="575" w:name="_Toc216443938"/>
      <w:r w:rsidRPr="00D66A67">
        <w:rPr>
          <w:b/>
          <w:bCs w:val="0"/>
        </w:rPr>
        <w:t>Φάση Β.2  – Διεξαγωγή Εκπαιδεύσεων</w:t>
      </w:r>
      <w:bookmarkEnd w:id="575"/>
    </w:p>
    <w:tbl>
      <w:tblPr>
        <w:tblW w:w="9904" w:type="dxa"/>
        <w:tblInd w:w="-25" w:type="dxa"/>
        <w:tblLayout w:type="fixed"/>
        <w:tblLook w:val="0000" w:firstRow="0" w:lastRow="0" w:firstColumn="0" w:lastColumn="0" w:noHBand="0" w:noVBand="0"/>
      </w:tblPr>
      <w:tblGrid>
        <w:gridCol w:w="2943"/>
        <w:gridCol w:w="6961"/>
      </w:tblGrid>
      <w:tr w:rsidR="00C3218F" w:rsidRPr="00C3218F" w14:paraId="05845F9B" w14:textId="77777777" w:rsidTr="00B17F28">
        <w:trPr>
          <w:tblHeader/>
        </w:trPr>
        <w:tc>
          <w:tcPr>
            <w:tcW w:w="2943" w:type="dxa"/>
            <w:tcBorders>
              <w:top w:val="single" w:sz="4" w:space="0" w:color="000000" w:themeColor="text1"/>
              <w:left w:val="single" w:sz="4" w:space="0" w:color="000000" w:themeColor="text1"/>
              <w:bottom w:val="single" w:sz="4" w:space="0" w:color="000000" w:themeColor="text1"/>
            </w:tcBorders>
          </w:tcPr>
          <w:p w14:paraId="5740E4CF"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Φάση </w:t>
            </w:r>
            <w:r w:rsidRPr="00C3218F">
              <w:rPr>
                <w:rFonts w:eastAsia="SimSun"/>
                <w:i/>
                <w:iCs/>
                <w:lang w:val="el-GR"/>
              </w:rPr>
              <w:t>Β.2</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96C159"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Τίτλος</w:t>
            </w:r>
            <w:r w:rsidRPr="00C3218F">
              <w:rPr>
                <w:rFonts w:eastAsia="SimSun"/>
                <w:lang w:val="el-GR"/>
              </w:rPr>
              <w:t>: Διεξαγωγή Εκπαιδεύσεων</w:t>
            </w:r>
          </w:p>
        </w:tc>
      </w:tr>
      <w:tr w:rsidR="00C3218F" w:rsidRPr="00C3218F" w14:paraId="12EC993C" w14:textId="77777777" w:rsidTr="00B17F28">
        <w:tc>
          <w:tcPr>
            <w:tcW w:w="2943" w:type="dxa"/>
            <w:tcBorders>
              <w:top w:val="single" w:sz="4" w:space="0" w:color="000000" w:themeColor="text1"/>
              <w:left w:val="single" w:sz="4" w:space="0" w:color="000000" w:themeColor="text1"/>
              <w:bottom w:val="single" w:sz="4" w:space="0" w:color="000000" w:themeColor="text1"/>
            </w:tcBorders>
          </w:tcPr>
          <w:p w14:paraId="425482EB"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Έναρξης</w:t>
            </w:r>
            <w:r w:rsidRPr="00C3218F">
              <w:rPr>
                <w:rFonts w:eastAsia="SimSun"/>
                <w:lang w:val="el-GR"/>
              </w:rPr>
              <w:t>: Μ4</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F4165"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Λήξης</w:t>
            </w:r>
            <w:r w:rsidRPr="00C3218F">
              <w:rPr>
                <w:rFonts w:eastAsia="SimSun"/>
                <w:lang w:val="el-GR"/>
              </w:rPr>
              <w:t>: Μ5</w:t>
            </w:r>
          </w:p>
        </w:tc>
      </w:tr>
      <w:tr w:rsidR="00C3218F" w:rsidRPr="00784C5C" w14:paraId="6AA53A71"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F4899"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Στόχοι</w:t>
            </w:r>
            <w:r w:rsidRPr="00C3218F">
              <w:rPr>
                <w:rFonts w:eastAsia="SimSun"/>
                <w:lang w:val="el-GR"/>
              </w:rPr>
              <w:t>:</w:t>
            </w:r>
          </w:p>
          <w:p w14:paraId="5A50D91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Στόχος της Φάσης Β.2. είναι η επιμόρφωση ομάδων του Φορέα σε θέματα ασφάλειας πληροφοριών και η ενίσχυση της ευαισθητοποίησής τους.</w:t>
            </w:r>
          </w:p>
        </w:tc>
      </w:tr>
      <w:tr w:rsidR="00C3218F" w:rsidRPr="00784C5C" w14:paraId="795CF7BD"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00140"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Περιγραφή</w:t>
            </w:r>
            <w:r w:rsidRPr="00C3218F">
              <w:rPr>
                <w:rFonts w:eastAsia="SimSun"/>
                <w:lang w:val="el-GR"/>
              </w:rPr>
              <w:t>:</w:t>
            </w:r>
          </w:p>
          <w:p w14:paraId="63FCEC49"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διάρκεια της Φάσης Β.2 του έργου είναι </w:t>
            </w:r>
            <w:r w:rsidRPr="00C3218F">
              <w:rPr>
                <w:rFonts w:eastAsia="SimSun"/>
                <w:b/>
                <w:bCs/>
                <w:lang w:val="el-GR"/>
              </w:rPr>
              <w:t>δύο (2) μήνες</w:t>
            </w:r>
            <w:r w:rsidRPr="00C3218F">
              <w:rPr>
                <w:rFonts w:eastAsia="SimSun"/>
                <w:lang w:val="el-GR"/>
              </w:rPr>
              <w:t xml:space="preserve">. Οι εργασίες της Φάσης περιλαμβάνουν τα εξής: </w:t>
            </w:r>
          </w:p>
          <w:p w14:paraId="790185E8"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Καθορισμός οδηγού / προγράμματος εκπαίδευσης.</w:t>
            </w:r>
          </w:p>
          <w:p w14:paraId="4A7B09DF"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Δημιουργία εκπαιδευτικού υλικού.</w:t>
            </w:r>
          </w:p>
          <w:p w14:paraId="6D367BC3"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Διεξαγωγή εκπαιδευτικών δράσεων και προγραμμάτων.</w:t>
            </w:r>
          </w:p>
          <w:p w14:paraId="5E36DA2E"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Αξιολόγηση της διαδικασίας και των αποτελεσμάτων εκπαίδευσης</w:t>
            </w:r>
          </w:p>
        </w:tc>
      </w:tr>
      <w:tr w:rsidR="00C3218F" w:rsidRPr="00784C5C" w14:paraId="611C5501"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9167A"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Παραδοτέα</w:t>
            </w:r>
            <w:r w:rsidRPr="00C3218F">
              <w:rPr>
                <w:rFonts w:eastAsia="SimSun"/>
                <w:lang w:val="el-GR"/>
              </w:rPr>
              <w:t>:</w:t>
            </w:r>
          </w:p>
          <w:p w14:paraId="52003A3C"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 xml:space="preserve">Π.Β.2.1 – Οδηγός εκπαίδευσης: </w:t>
            </w:r>
            <w:r w:rsidRPr="00C3218F">
              <w:rPr>
                <w:rFonts w:eastAsia="SimSun"/>
                <w:lang w:val="el-GR"/>
              </w:rPr>
              <w:t xml:space="preserve">Καθορισμός του εκπαιδευτικού προγράμματος ανά </w:t>
            </w:r>
            <w:r w:rsidRPr="00C3218F">
              <w:rPr>
                <w:rFonts w:eastAsia="SimSun"/>
                <w:bCs/>
                <w:lang w:val="el-GR"/>
              </w:rPr>
              <w:t>κατηγορία / ομάδα εκπαιδευόμενων.</w:t>
            </w:r>
          </w:p>
          <w:p w14:paraId="6DC6E9A2"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 xml:space="preserve">Π.Β.2.2 – Εκπαιδευτικό υλικό: </w:t>
            </w:r>
            <w:r w:rsidRPr="00C3218F">
              <w:rPr>
                <w:rFonts w:eastAsia="SimSun"/>
                <w:bCs/>
                <w:lang w:val="el-GR"/>
              </w:rPr>
              <w:t>Περιλαμβάνει το εκπαιδευτικό υλικό το</w:t>
            </w:r>
            <w:r w:rsidRPr="00C3218F">
              <w:rPr>
                <w:rFonts w:eastAsia="SimSun"/>
                <w:lang w:val="el-GR"/>
              </w:rPr>
              <w:t xml:space="preserve"> οποίο θα χρησιμοποιηθεί και </w:t>
            </w:r>
            <w:r w:rsidRPr="00C3218F">
              <w:rPr>
                <w:rFonts w:eastAsia="SimSun"/>
                <w:bCs/>
                <w:lang w:val="el-GR"/>
              </w:rPr>
              <w:t>παρουσιαστεί στο πλαίσιο των εκπαιδευτικών δράσεων και προγραμμάτων.</w:t>
            </w:r>
          </w:p>
          <w:p w14:paraId="02FDE3E4" w14:textId="77777777" w:rsidR="00C3218F" w:rsidRPr="00C3218F" w:rsidRDefault="00C3218F" w:rsidP="00C3218F">
            <w:pPr>
              <w:suppressAutoHyphens w:val="0"/>
              <w:autoSpaceDE w:val="0"/>
              <w:spacing w:before="120" w:after="0"/>
              <w:rPr>
                <w:rFonts w:eastAsia="SimSun"/>
                <w:b/>
                <w:bCs/>
                <w:lang w:val="el-GR"/>
              </w:rPr>
            </w:pPr>
            <w:r w:rsidRPr="00C3218F">
              <w:rPr>
                <w:rFonts w:eastAsia="SimSun"/>
                <w:b/>
                <w:lang w:val="el-GR"/>
              </w:rPr>
              <w:t xml:space="preserve">Π.Β.2.3 – Πιστοποιητικά εκπαίδευσης: </w:t>
            </w:r>
            <w:r w:rsidRPr="00C3218F">
              <w:rPr>
                <w:rFonts w:eastAsia="SimSun"/>
                <w:lang w:val="el-GR"/>
              </w:rPr>
              <w:t>Περιλαμβάνει την διεξαγωγή των</w:t>
            </w:r>
            <w:r w:rsidRPr="00C3218F">
              <w:rPr>
                <w:rFonts w:eastAsia="SimSun"/>
                <w:b/>
                <w:lang w:val="el-GR"/>
              </w:rPr>
              <w:t xml:space="preserve"> </w:t>
            </w:r>
            <w:r w:rsidRPr="00C3218F">
              <w:rPr>
                <w:rFonts w:eastAsia="SimSun"/>
                <w:bCs/>
                <w:lang w:val="el-GR"/>
              </w:rPr>
              <w:t>εκπαιδευτικών δράσεων και προγραμμάτων καθώς και τα πιστοποιητικά παρακολούθησης κάθε εκπαιδευόμενων.</w:t>
            </w:r>
          </w:p>
        </w:tc>
      </w:tr>
    </w:tbl>
    <w:p w14:paraId="421BF19E" w14:textId="77777777" w:rsidR="005B4CE6" w:rsidRDefault="005B4CE6" w:rsidP="005B4CE6">
      <w:pPr>
        <w:suppressAutoHyphens w:val="0"/>
        <w:autoSpaceDE w:val="0"/>
        <w:spacing w:before="120" w:after="0"/>
        <w:rPr>
          <w:rFonts w:eastAsia="SimSun"/>
          <w:i/>
          <w:iCs/>
          <w:lang w:val="el-GR"/>
        </w:rPr>
      </w:pPr>
    </w:p>
    <w:p w14:paraId="16F5E388" w14:textId="77777777" w:rsidR="00C3218F" w:rsidRPr="00D66A67" w:rsidRDefault="00C3218F" w:rsidP="00B27300">
      <w:pPr>
        <w:pStyle w:val="4"/>
        <w:rPr>
          <w:b/>
          <w:bCs w:val="0"/>
        </w:rPr>
      </w:pPr>
      <w:bookmarkStart w:id="576" w:name="_Toc216443939"/>
      <w:r w:rsidRPr="00D66A67">
        <w:rPr>
          <w:b/>
          <w:bCs w:val="0"/>
        </w:rPr>
        <w:t>Φάση Β.3  – Αξιολόγηση Κινδύνων Κυβερνοασφάλειας (Risk Assessment)</w:t>
      </w:r>
      <w:bookmarkEnd w:id="576"/>
    </w:p>
    <w:tbl>
      <w:tblPr>
        <w:tblW w:w="0" w:type="auto"/>
        <w:tblInd w:w="-25" w:type="dxa"/>
        <w:tblLayout w:type="fixed"/>
        <w:tblLook w:val="0000" w:firstRow="0" w:lastRow="0" w:firstColumn="0" w:lastColumn="0" w:noHBand="0" w:noVBand="0"/>
      </w:tblPr>
      <w:tblGrid>
        <w:gridCol w:w="2943"/>
        <w:gridCol w:w="6961"/>
      </w:tblGrid>
      <w:tr w:rsidR="00C3218F" w:rsidRPr="00784C5C" w14:paraId="1375F46A" w14:textId="77777777" w:rsidTr="00B17F28">
        <w:trPr>
          <w:tblHeader/>
        </w:trPr>
        <w:tc>
          <w:tcPr>
            <w:tcW w:w="2943" w:type="dxa"/>
            <w:tcBorders>
              <w:top w:val="single" w:sz="4" w:space="0" w:color="000000" w:themeColor="text1"/>
              <w:left w:val="single" w:sz="4" w:space="0" w:color="000000" w:themeColor="text1"/>
              <w:bottom w:val="single" w:sz="4" w:space="0" w:color="000000" w:themeColor="text1"/>
            </w:tcBorders>
          </w:tcPr>
          <w:p w14:paraId="72268C8E"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Φάση </w:t>
            </w:r>
            <w:r w:rsidRPr="00C3218F">
              <w:rPr>
                <w:rFonts w:eastAsia="SimSun"/>
                <w:i/>
                <w:iCs/>
                <w:lang w:val="el-GR"/>
              </w:rPr>
              <w:t>Β.3</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EB0D9C"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Τίτλος</w:t>
            </w:r>
            <w:r w:rsidRPr="00C3218F">
              <w:rPr>
                <w:rFonts w:eastAsia="SimSun"/>
                <w:lang w:val="el-GR"/>
              </w:rPr>
              <w:t>: Αξιολόγηση Κινδύνων Κυβερνοασφάλειας (Risk Assessment)</w:t>
            </w:r>
          </w:p>
        </w:tc>
      </w:tr>
      <w:tr w:rsidR="00C3218F" w:rsidRPr="00C3218F" w14:paraId="5E461797" w14:textId="77777777" w:rsidTr="00B17F28">
        <w:tc>
          <w:tcPr>
            <w:tcW w:w="2943" w:type="dxa"/>
            <w:tcBorders>
              <w:top w:val="single" w:sz="4" w:space="0" w:color="000000" w:themeColor="text1"/>
              <w:left w:val="single" w:sz="4" w:space="0" w:color="000000" w:themeColor="text1"/>
              <w:bottom w:val="single" w:sz="4" w:space="0" w:color="000000" w:themeColor="text1"/>
            </w:tcBorders>
          </w:tcPr>
          <w:p w14:paraId="2F2E38B6"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Έναρξης</w:t>
            </w:r>
            <w:r w:rsidRPr="00C3218F">
              <w:rPr>
                <w:rFonts w:eastAsia="SimSun"/>
                <w:lang w:val="el-GR"/>
              </w:rPr>
              <w:t>: Μ6</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26C6B"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Λήξης</w:t>
            </w:r>
            <w:r w:rsidRPr="00C3218F">
              <w:rPr>
                <w:rFonts w:eastAsia="SimSun"/>
                <w:lang w:val="el-GR"/>
              </w:rPr>
              <w:t>: Μ7</w:t>
            </w:r>
          </w:p>
        </w:tc>
      </w:tr>
      <w:tr w:rsidR="00C3218F" w:rsidRPr="00784C5C" w14:paraId="143A41E5"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3EA13"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Στόχοι</w:t>
            </w:r>
            <w:r w:rsidRPr="00C3218F">
              <w:rPr>
                <w:rFonts w:eastAsia="SimSun"/>
                <w:lang w:val="el-GR"/>
              </w:rPr>
              <w:t>:</w:t>
            </w:r>
          </w:p>
          <w:p w14:paraId="2B37BC29"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Στόχος της Φάσης Β.3. είναι η ανάπτυξη της μεθοδολογίας αξιολόγησης κινδύνων κυβερνοασφάλειας καθώς και η αξιολόγηση σχετικών κινδύνων κυβερνοασφάλειας.</w:t>
            </w:r>
          </w:p>
        </w:tc>
      </w:tr>
      <w:tr w:rsidR="00C3218F" w:rsidRPr="00784C5C" w14:paraId="608E9DE6"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EAF3B"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Περιγραφή</w:t>
            </w:r>
            <w:r w:rsidRPr="00C3218F">
              <w:rPr>
                <w:rFonts w:eastAsia="SimSun"/>
                <w:lang w:val="el-GR"/>
              </w:rPr>
              <w:t>:</w:t>
            </w:r>
          </w:p>
          <w:p w14:paraId="5A953762"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διάρκεια της Φάσης Β.2 του έργου είναι </w:t>
            </w:r>
            <w:r w:rsidRPr="00C3218F">
              <w:rPr>
                <w:rFonts w:eastAsia="SimSun"/>
                <w:b/>
                <w:bCs/>
                <w:lang w:val="el-GR"/>
              </w:rPr>
              <w:t>δύο (2) μήνες</w:t>
            </w:r>
            <w:r w:rsidRPr="00C3218F">
              <w:rPr>
                <w:rFonts w:eastAsia="SimSun"/>
                <w:lang w:val="el-GR"/>
              </w:rPr>
              <w:t xml:space="preserve">. Οι εργασίες της Φάσης περιλαμβάνουν τα εξής: </w:t>
            </w:r>
          </w:p>
          <w:p w14:paraId="297A9959"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Καθορισμός μεθοδολογίας αξιολόγησης κινδύνων κυβερνοασφάλειας.</w:t>
            </w:r>
          </w:p>
          <w:p w14:paraId="5F59B0A4"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Διεξαγωγή πιλοτικής άσκησης αξιολόγησης κινδύνων κυβερνοασφάλειας (risk assessment) σε ένα σύστημα / εφαρμογή που θα επιλεγεί από κοινού με τον Φορέα.</w:t>
            </w:r>
          </w:p>
          <w:p w14:paraId="0EDA5E18"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Εντοπισμός κινδύνων κυβερνοασφάλειας, αξιολόγηση πιθανότητας πραγμάτωσης των κινδύνων και επίπτωσης καθώς και εκτίμηση της αποτελεσματικότητας των υφιστάμενων μέτρων.</w:t>
            </w:r>
          </w:p>
          <w:p w14:paraId="6A588260"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Κατάρτιση πλάνου αντιμετώπισης των εντοπισμένων κινδύνων κυβερνοασφάλειας.</w:t>
            </w:r>
          </w:p>
        </w:tc>
      </w:tr>
      <w:tr w:rsidR="00C3218F" w:rsidRPr="00784C5C" w14:paraId="2B5ED916"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4C7883"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Παραδοτέα</w:t>
            </w:r>
            <w:r w:rsidRPr="00C3218F">
              <w:rPr>
                <w:rFonts w:eastAsia="SimSun"/>
                <w:lang w:val="el-GR"/>
              </w:rPr>
              <w:t>:</w:t>
            </w:r>
          </w:p>
          <w:p w14:paraId="42B83260"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 xml:space="preserve">Π.Β.3.1 – Μεθοδολογία αξιολόγησης κινδύνων κυβερνοασφάλειας: </w:t>
            </w:r>
            <w:r w:rsidRPr="00C3218F">
              <w:rPr>
                <w:rFonts w:eastAsia="SimSun"/>
                <w:bCs/>
                <w:lang w:val="el-GR"/>
              </w:rPr>
              <w:t>Καθορισμός της μεθοδολογίας αξιολόγησης κινδύνων κυβερνοασφάλειας η οποία θα υιοθετηθεί από τον Φορέα και θα συμπεριλαμβάνεται στο πλαίσιο ασφάλειας πληροφοριών.</w:t>
            </w:r>
          </w:p>
          <w:p w14:paraId="2F715F39" w14:textId="77777777" w:rsidR="00C3218F" w:rsidRPr="00C3218F" w:rsidRDefault="00C3218F" w:rsidP="00C3218F">
            <w:pPr>
              <w:suppressAutoHyphens w:val="0"/>
              <w:autoSpaceDE w:val="0"/>
              <w:spacing w:before="120" w:after="0"/>
              <w:rPr>
                <w:rFonts w:eastAsia="SimSun"/>
                <w:b/>
                <w:bCs/>
                <w:lang w:val="el-GR"/>
              </w:rPr>
            </w:pPr>
            <w:r w:rsidRPr="00C3218F">
              <w:rPr>
                <w:rFonts w:eastAsia="SimSun"/>
                <w:b/>
                <w:lang w:val="el-GR"/>
              </w:rPr>
              <w:t xml:space="preserve">Π.Β.3.2 – Αξιολόγηση κινδύνων κυβερνοασφάλειας: </w:t>
            </w:r>
            <w:r w:rsidRPr="00C3218F">
              <w:rPr>
                <w:rFonts w:eastAsia="SimSun"/>
                <w:lang w:val="el-GR"/>
              </w:rPr>
              <w:t xml:space="preserve">Περιλαμβάνει την </w:t>
            </w:r>
            <w:r w:rsidRPr="00C3218F">
              <w:rPr>
                <w:rFonts w:eastAsia="SimSun"/>
                <w:bCs/>
                <w:lang w:val="el-GR"/>
              </w:rPr>
              <w:t>αξιολόγηση των κινδύνων κυβερνοασφάλειας</w:t>
            </w:r>
            <w:r w:rsidRPr="00C3218F">
              <w:rPr>
                <w:rFonts w:eastAsia="SimSun"/>
                <w:b/>
                <w:lang w:val="el-GR"/>
              </w:rPr>
              <w:t xml:space="preserve"> </w:t>
            </w:r>
            <w:r w:rsidRPr="00C3218F">
              <w:rPr>
                <w:rFonts w:eastAsia="SimSun"/>
                <w:bCs/>
                <w:lang w:val="el-GR"/>
              </w:rPr>
              <w:t>καθώς και το</w:t>
            </w:r>
            <w:r w:rsidRPr="00C3218F">
              <w:rPr>
                <w:rFonts w:eastAsia="SimSun"/>
                <w:b/>
                <w:lang w:val="el-GR"/>
              </w:rPr>
              <w:t xml:space="preserve"> </w:t>
            </w:r>
            <w:r w:rsidRPr="00C3218F">
              <w:rPr>
                <w:rFonts w:eastAsia="SimSun"/>
                <w:lang w:val="el-GR"/>
              </w:rPr>
              <w:t>πλάνο αντιμετώπισης των εντοπισμένων κινδύνων και θα εκτελεστεί σε ένα σύστημα / εφαρμογή που θα επιλεγεί από κοινού με τον Φορέα.</w:t>
            </w:r>
          </w:p>
        </w:tc>
      </w:tr>
    </w:tbl>
    <w:p w14:paraId="70BAF07D" w14:textId="77777777" w:rsidR="00C3218F" w:rsidRPr="00C3218F" w:rsidRDefault="00C3218F" w:rsidP="00C3218F">
      <w:pPr>
        <w:suppressAutoHyphens w:val="0"/>
        <w:autoSpaceDE w:val="0"/>
        <w:spacing w:before="120" w:after="0"/>
        <w:rPr>
          <w:rFonts w:eastAsia="SimSun"/>
          <w:lang w:val="el-GR"/>
        </w:rPr>
      </w:pPr>
    </w:p>
    <w:p w14:paraId="4EA8E0E6" w14:textId="77777777" w:rsidR="00C3218F" w:rsidRPr="00D66A67" w:rsidRDefault="00C3218F" w:rsidP="00B27300">
      <w:pPr>
        <w:pStyle w:val="4"/>
        <w:rPr>
          <w:b/>
          <w:bCs w:val="0"/>
        </w:rPr>
      </w:pPr>
      <w:bookmarkStart w:id="577" w:name="_Toc216443940"/>
      <w:r w:rsidRPr="00D66A67">
        <w:rPr>
          <w:b/>
          <w:bCs w:val="0"/>
        </w:rPr>
        <w:t>Φάση Β.4  – Δοκιμές Παρείσδυσης</w:t>
      </w:r>
      <w:bookmarkEnd w:id="577"/>
    </w:p>
    <w:tbl>
      <w:tblPr>
        <w:tblW w:w="9904" w:type="dxa"/>
        <w:tblInd w:w="-25" w:type="dxa"/>
        <w:tblLayout w:type="fixed"/>
        <w:tblLook w:val="0000" w:firstRow="0" w:lastRow="0" w:firstColumn="0" w:lastColumn="0" w:noHBand="0" w:noVBand="0"/>
      </w:tblPr>
      <w:tblGrid>
        <w:gridCol w:w="2943"/>
        <w:gridCol w:w="6961"/>
      </w:tblGrid>
      <w:tr w:rsidR="00C3218F" w:rsidRPr="00C3218F" w14:paraId="0E52B0AD" w14:textId="77777777" w:rsidTr="00B17F28">
        <w:trPr>
          <w:tblHeader/>
        </w:trPr>
        <w:tc>
          <w:tcPr>
            <w:tcW w:w="2943" w:type="dxa"/>
            <w:tcBorders>
              <w:top w:val="single" w:sz="4" w:space="0" w:color="000000" w:themeColor="text1"/>
              <w:left w:val="single" w:sz="4" w:space="0" w:color="000000" w:themeColor="text1"/>
              <w:bottom w:val="single" w:sz="4" w:space="0" w:color="000000" w:themeColor="text1"/>
            </w:tcBorders>
          </w:tcPr>
          <w:p w14:paraId="3FC8AA33"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Φάση </w:t>
            </w:r>
            <w:r w:rsidRPr="00C3218F">
              <w:rPr>
                <w:rFonts w:eastAsia="SimSun"/>
                <w:i/>
                <w:iCs/>
                <w:lang w:val="el-GR"/>
              </w:rPr>
              <w:t>Β.4</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64DC8"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Τίτλος</w:t>
            </w:r>
            <w:r w:rsidRPr="00C3218F">
              <w:rPr>
                <w:rFonts w:eastAsia="SimSun"/>
                <w:lang w:val="el-GR"/>
              </w:rPr>
              <w:t xml:space="preserve">: </w:t>
            </w:r>
            <w:r w:rsidRPr="00C3218F">
              <w:rPr>
                <w:rFonts w:eastAsia="SimSun"/>
                <w:i/>
                <w:iCs/>
                <w:lang w:val="el-GR"/>
              </w:rPr>
              <w:t>Δοκιμές Παρείσδυσης</w:t>
            </w:r>
          </w:p>
        </w:tc>
      </w:tr>
      <w:tr w:rsidR="00C3218F" w:rsidRPr="00C3218F" w14:paraId="5DBB447D" w14:textId="77777777" w:rsidTr="00B17F28">
        <w:tc>
          <w:tcPr>
            <w:tcW w:w="2943" w:type="dxa"/>
            <w:tcBorders>
              <w:top w:val="single" w:sz="4" w:space="0" w:color="000000" w:themeColor="text1"/>
              <w:left w:val="single" w:sz="4" w:space="0" w:color="000000" w:themeColor="text1"/>
              <w:bottom w:val="single" w:sz="4" w:space="0" w:color="000000" w:themeColor="text1"/>
            </w:tcBorders>
          </w:tcPr>
          <w:p w14:paraId="1550871C"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Έναρξης</w:t>
            </w:r>
            <w:r w:rsidRPr="00C3218F">
              <w:rPr>
                <w:rFonts w:eastAsia="SimSun"/>
                <w:lang w:val="el-GR"/>
              </w:rPr>
              <w:t>: Μ6</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C01BB"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Λήξης</w:t>
            </w:r>
            <w:r w:rsidRPr="00C3218F">
              <w:rPr>
                <w:rFonts w:eastAsia="SimSun"/>
                <w:lang w:val="el-GR"/>
              </w:rPr>
              <w:t>: Μ7</w:t>
            </w:r>
          </w:p>
        </w:tc>
      </w:tr>
      <w:tr w:rsidR="00C3218F" w:rsidRPr="00784C5C" w14:paraId="2536605B"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F5C47"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Στόχοι</w:t>
            </w:r>
            <w:r w:rsidRPr="00C3218F">
              <w:rPr>
                <w:rFonts w:eastAsia="SimSun"/>
                <w:lang w:val="el-GR"/>
              </w:rPr>
              <w:t>:</w:t>
            </w:r>
          </w:p>
          <w:p w14:paraId="3DC40D13"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Στόχος της Φάσης Β.4. είναι η διεξαγωγή δοκιμών παρείσδυσης με σκοπό την τεχνική αξιολόγηση της ασφάλειας των υποδομών του Φορέα και την αναγνώριση κενών ασφάλειας.</w:t>
            </w:r>
          </w:p>
        </w:tc>
      </w:tr>
      <w:tr w:rsidR="00C3218F" w:rsidRPr="00784C5C" w14:paraId="1CD25844"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B3D5B"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Περιγραφή</w:t>
            </w:r>
            <w:r w:rsidRPr="00C3218F">
              <w:rPr>
                <w:rFonts w:eastAsia="SimSun"/>
                <w:lang w:val="el-GR"/>
              </w:rPr>
              <w:t>:</w:t>
            </w:r>
          </w:p>
          <w:p w14:paraId="5A0D8BA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Η διάρκεια της Φάσης Β.4 του έργου είναι </w:t>
            </w:r>
            <w:r w:rsidRPr="00C3218F">
              <w:rPr>
                <w:rFonts w:eastAsia="SimSun"/>
                <w:b/>
                <w:lang w:val="el-GR"/>
              </w:rPr>
              <w:t>δύο (2) μήνες</w:t>
            </w:r>
            <w:r w:rsidRPr="00C3218F">
              <w:rPr>
                <w:rFonts w:eastAsia="SimSun"/>
                <w:lang w:val="el-GR"/>
              </w:rPr>
              <w:t xml:space="preserve">. Οι εργασίες της Φάσης περιλαμβάνουν τα εξής: </w:t>
            </w:r>
          </w:p>
          <w:p w14:paraId="54B4277D"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Επιβεβαίωση του εύρους και τον ημερομηνιών διεξαγωγής των δοκιμών.</w:t>
            </w:r>
          </w:p>
          <w:p w14:paraId="1E5BD6BB"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Διεξαγωγή των εξωτερικών και εσωτερικών δοκιμών παρείσδυσης.</w:t>
            </w:r>
          </w:p>
          <w:p w14:paraId="44498220"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Αναγνώριση κενών ασφάλειας και προσδιορισμός του επιπέδου κινδύνου για κάθε ευπάθεια.</w:t>
            </w:r>
          </w:p>
          <w:p w14:paraId="5311D652"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Τεκμηρίωση των ευρημάτων, των κινδύνων και των προτάσεων αντιμετώπισης.</w:t>
            </w:r>
          </w:p>
          <w:p w14:paraId="6E57F9AD"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Σύνταξη αναλυτικής αναφοράς αποτελεσμάτων των δοκιμών παρείσδυσης.</w:t>
            </w:r>
          </w:p>
          <w:p w14:paraId="401265A6"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Σύνταξη περιληπτικής αναφοράς αποτελεσμάτων για τη Διοίκηση του Φορέα.</w:t>
            </w:r>
          </w:p>
        </w:tc>
      </w:tr>
      <w:tr w:rsidR="00C3218F" w:rsidRPr="00784C5C" w14:paraId="3A05A9EB"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0DCB4"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Παραδοτέα</w:t>
            </w:r>
            <w:r w:rsidRPr="00C3218F">
              <w:rPr>
                <w:rFonts w:eastAsia="SimSun"/>
                <w:lang w:val="el-GR"/>
              </w:rPr>
              <w:t>:</w:t>
            </w:r>
          </w:p>
          <w:p w14:paraId="6C6FC17A" w14:textId="77777777" w:rsidR="00C3218F" w:rsidRPr="00C3218F" w:rsidRDefault="00C3218F" w:rsidP="00C3218F">
            <w:pPr>
              <w:suppressAutoHyphens w:val="0"/>
              <w:autoSpaceDE w:val="0"/>
              <w:spacing w:before="120" w:after="0"/>
              <w:rPr>
                <w:rFonts w:eastAsia="SimSun"/>
                <w:bCs/>
                <w:lang w:val="el-GR"/>
              </w:rPr>
            </w:pPr>
            <w:r w:rsidRPr="00C3218F">
              <w:rPr>
                <w:rFonts w:eastAsia="SimSun"/>
                <w:b/>
                <w:lang w:val="el-GR"/>
              </w:rPr>
              <w:t xml:space="preserve">Π.Β.4.1 – Αναφορά Αποτελεσμάτων Δοκιμών Παρείσδυσης: </w:t>
            </w:r>
            <w:r w:rsidRPr="00C3218F">
              <w:rPr>
                <w:rFonts w:eastAsia="SimSun"/>
                <w:bCs/>
                <w:lang w:val="el-GR"/>
              </w:rPr>
              <w:t>Περιλαμβάνει τη διοικητική σύνοψη της άσκησης, καθώς και στην αναλυτική έκθεση των ευρημάτων, το επίπεδο του κινδύνου τους και των προτάσεων βελτίωσης.</w:t>
            </w:r>
          </w:p>
          <w:p w14:paraId="165E483B"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 xml:space="preserve">Π.Β.4.2 – Περιληπτική Αναφορά Αποτελεσμάτων Δοκιμών Παρείσδυσης: </w:t>
            </w:r>
            <w:r w:rsidRPr="00C3218F">
              <w:rPr>
                <w:rFonts w:eastAsia="SimSun"/>
                <w:bCs/>
                <w:lang w:val="el-GR"/>
              </w:rPr>
              <w:t>Περιλαμβάνει τη συνοπτική αναφορά των αποτελεσμάτων της άσκησης για σκοπούς ενημέρωσης της Διοίκησης του Φορέα.</w:t>
            </w:r>
          </w:p>
        </w:tc>
      </w:tr>
    </w:tbl>
    <w:p w14:paraId="065475D7" w14:textId="77777777" w:rsidR="00C3218F" w:rsidRPr="00C3218F" w:rsidRDefault="00C3218F" w:rsidP="00C3218F">
      <w:pPr>
        <w:suppressAutoHyphens w:val="0"/>
        <w:autoSpaceDE w:val="0"/>
        <w:spacing w:before="120" w:after="0"/>
        <w:rPr>
          <w:rFonts w:eastAsia="SimSun"/>
          <w:lang w:val="el-GR"/>
        </w:rPr>
      </w:pPr>
    </w:p>
    <w:p w14:paraId="713967EF" w14:textId="77777777" w:rsidR="00C3218F" w:rsidRPr="00D66A67" w:rsidRDefault="00C3218F" w:rsidP="00B27300">
      <w:pPr>
        <w:pStyle w:val="4"/>
        <w:rPr>
          <w:b/>
          <w:bCs w:val="0"/>
        </w:rPr>
      </w:pPr>
      <w:bookmarkStart w:id="578" w:name="_Toc216443941"/>
      <w:r w:rsidRPr="00D66A67">
        <w:rPr>
          <w:b/>
          <w:bCs w:val="0"/>
        </w:rPr>
        <w:t>Φάση Β.5  – Αποτύπωση και Ανάλυση Απαιτήσεων</w:t>
      </w:r>
      <w:bookmarkEnd w:id="578"/>
    </w:p>
    <w:tbl>
      <w:tblPr>
        <w:tblW w:w="0" w:type="auto"/>
        <w:tblInd w:w="-25" w:type="dxa"/>
        <w:tblLayout w:type="fixed"/>
        <w:tblLook w:val="0000" w:firstRow="0" w:lastRow="0" w:firstColumn="0" w:lastColumn="0" w:noHBand="0" w:noVBand="0"/>
      </w:tblPr>
      <w:tblGrid>
        <w:gridCol w:w="2943"/>
        <w:gridCol w:w="6961"/>
      </w:tblGrid>
      <w:tr w:rsidR="00C3218F" w:rsidRPr="00784C5C" w14:paraId="177455F1" w14:textId="77777777" w:rsidTr="00B17F28">
        <w:trPr>
          <w:tblHeader/>
        </w:trPr>
        <w:tc>
          <w:tcPr>
            <w:tcW w:w="2943" w:type="dxa"/>
            <w:tcBorders>
              <w:top w:val="single" w:sz="4" w:space="0" w:color="000000" w:themeColor="text1"/>
              <w:left w:val="single" w:sz="4" w:space="0" w:color="000000" w:themeColor="text1"/>
              <w:bottom w:val="single" w:sz="4" w:space="0" w:color="000000" w:themeColor="text1"/>
            </w:tcBorders>
          </w:tcPr>
          <w:p w14:paraId="425529D2"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Φάση </w:t>
            </w:r>
            <w:r w:rsidRPr="00C3218F">
              <w:rPr>
                <w:rFonts w:eastAsia="SimSun"/>
                <w:i/>
                <w:iCs/>
                <w:lang w:val="el-GR"/>
              </w:rPr>
              <w:t>Β.5</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3229A4" w14:textId="77777777" w:rsidR="00C3218F" w:rsidRPr="00C3218F" w:rsidRDefault="00C3218F" w:rsidP="00C3218F">
            <w:pPr>
              <w:suppressAutoHyphens w:val="0"/>
              <w:autoSpaceDE w:val="0"/>
              <w:spacing w:before="120" w:after="0"/>
              <w:rPr>
                <w:rFonts w:eastAsia="SimSun"/>
                <w:lang w:val="el-GR"/>
              </w:rPr>
            </w:pPr>
            <w:r w:rsidRPr="00C3218F">
              <w:rPr>
                <w:rFonts w:eastAsia="SimSun"/>
                <w:b/>
                <w:bCs/>
                <w:lang w:val="el-GR"/>
              </w:rPr>
              <w:t>Τίτλος</w:t>
            </w:r>
            <w:r w:rsidRPr="00C3218F">
              <w:rPr>
                <w:rFonts w:eastAsia="SimSun"/>
                <w:lang w:val="el-GR"/>
              </w:rPr>
              <w:t>: Αποτύπωση και Ανάλυση Απαιτήσεων</w:t>
            </w:r>
          </w:p>
        </w:tc>
      </w:tr>
      <w:tr w:rsidR="00C3218F" w:rsidRPr="00C3218F" w14:paraId="390A2939" w14:textId="77777777" w:rsidTr="00B17F28">
        <w:tc>
          <w:tcPr>
            <w:tcW w:w="2943" w:type="dxa"/>
            <w:tcBorders>
              <w:top w:val="single" w:sz="4" w:space="0" w:color="000000" w:themeColor="text1"/>
              <w:left w:val="single" w:sz="4" w:space="0" w:color="000000" w:themeColor="text1"/>
              <w:bottom w:val="single" w:sz="4" w:space="0" w:color="000000" w:themeColor="text1"/>
            </w:tcBorders>
          </w:tcPr>
          <w:p w14:paraId="6511BE76"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Έναρξης</w:t>
            </w:r>
            <w:r w:rsidRPr="00C3218F">
              <w:rPr>
                <w:rFonts w:eastAsia="SimSun"/>
                <w:lang w:val="el-GR"/>
              </w:rPr>
              <w:t>: Μ8</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C4B2BE"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Μήνας Λήξης</w:t>
            </w:r>
            <w:r w:rsidRPr="00C3218F">
              <w:rPr>
                <w:rFonts w:eastAsia="SimSun"/>
                <w:lang w:val="el-GR"/>
              </w:rPr>
              <w:t>: Μ9</w:t>
            </w:r>
          </w:p>
        </w:tc>
      </w:tr>
      <w:tr w:rsidR="00C3218F" w:rsidRPr="00784C5C" w14:paraId="15D2B5D9"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DC2F78"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Στόχοι</w:t>
            </w:r>
            <w:r w:rsidRPr="00C3218F">
              <w:rPr>
                <w:rFonts w:eastAsia="SimSun"/>
                <w:lang w:val="el-GR"/>
              </w:rPr>
              <w:t>:</w:t>
            </w:r>
          </w:p>
          <w:p w14:paraId="7B15FE89"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Στόχος της Φάσης Β.5 είναι η εκπόνηση ολοκληρωμένης μελέτης που θα καταγράψει και θα αναλύσει τις λειτουργικές, τεχνικές και επιχειρησιακές απαιτήσεις για τη μελλοντική ένταξη και διαλειτουργικότητα τρίτων συστημάτων στις υπηρεσίες του Ο.Α.Σ.Α.</w:t>
            </w:r>
          </w:p>
        </w:tc>
      </w:tr>
      <w:tr w:rsidR="00C3218F" w:rsidRPr="00784C5C" w14:paraId="2CBA5211"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704D9"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Περιγραφή</w:t>
            </w:r>
            <w:r w:rsidRPr="00C3218F">
              <w:rPr>
                <w:rFonts w:eastAsia="SimSun"/>
                <w:lang w:val="el-GR"/>
              </w:rPr>
              <w:t>:</w:t>
            </w:r>
          </w:p>
          <w:p w14:paraId="6FA1C974" w14:textId="77777777" w:rsidR="00C3218F" w:rsidRPr="00C3218F" w:rsidRDefault="00C3218F" w:rsidP="00BA73EE">
            <w:pPr>
              <w:numPr>
                <w:ilvl w:val="0"/>
                <w:numId w:val="39"/>
              </w:numPr>
              <w:suppressAutoHyphens w:val="0"/>
              <w:autoSpaceDE w:val="0"/>
              <w:spacing w:before="120" w:after="0"/>
              <w:rPr>
                <w:rFonts w:eastAsia="SimSun"/>
                <w:lang w:val="el-GR"/>
              </w:rPr>
            </w:pPr>
            <w:r w:rsidRPr="00C3218F">
              <w:rPr>
                <w:rFonts w:eastAsia="SimSun"/>
                <w:lang w:val="el-GR"/>
              </w:rPr>
              <w:t xml:space="preserve">Η διάρκεια της Φάσης Β.5 του έργου είναι </w:t>
            </w:r>
            <w:r w:rsidRPr="00C3218F">
              <w:rPr>
                <w:rFonts w:eastAsia="SimSun"/>
                <w:b/>
                <w:bCs/>
                <w:lang w:val="el-GR"/>
              </w:rPr>
              <w:t>δύο (2) μήνες</w:t>
            </w:r>
            <w:r w:rsidRPr="00C3218F">
              <w:rPr>
                <w:rFonts w:eastAsia="SimSun"/>
                <w:lang w:val="el-GR"/>
              </w:rPr>
              <w:t>. Η Φάση Β.5 περιλαμβάνει τη συλλογή και τεκμηρίωση των απαιτήσεων, την ανάλυση ροών δεδομένων, διεπαφών και προτύπων, καθώς και την κατάρτιση προτάσεων για τις αναγκαίες τεχνικές ή οργανωτικές προσαρμογές ώστε να διασφαλιστεί η ομαλή ένταξη τρίτων συστημάτων συστημάτων (π.χ. Τηλεματική, ΑΣΣΚ, εφαρμογή παρακολούθησης ηλεκτροκίνητων οχημάτων) στο πλαίσιο του Ο.Α.Σ.Α.</w:t>
            </w:r>
          </w:p>
        </w:tc>
      </w:tr>
      <w:tr w:rsidR="00C3218F" w:rsidRPr="00784C5C" w14:paraId="23F48FF4" w14:textId="77777777" w:rsidTr="00B17F28">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EB1173" w14:textId="77777777" w:rsidR="00C3218F" w:rsidRPr="00C3218F" w:rsidRDefault="00C3218F" w:rsidP="00C3218F">
            <w:pPr>
              <w:suppressAutoHyphens w:val="0"/>
              <w:autoSpaceDE w:val="0"/>
              <w:spacing w:before="120" w:after="0"/>
              <w:rPr>
                <w:rFonts w:eastAsia="SimSun"/>
                <w:lang w:val="el-GR"/>
              </w:rPr>
            </w:pPr>
            <w:r w:rsidRPr="00C3218F">
              <w:rPr>
                <w:rFonts w:eastAsia="SimSun"/>
                <w:b/>
                <w:lang w:val="el-GR"/>
              </w:rPr>
              <w:t>Παραδοτέα</w:t>
            </w:r>
            <w:r w:rsidRPr="00C3218F">
              <w:rPr>
                <w:rFonts w:eastAsia="SimSun"/>
                <w:lang w:val="el-GR"/>
              </w:rPr>
              <w:t>:</w:t>
            </w:r>
          </w:p>
          <w:p w14:paraId="69B370A0" w14:textId="4511021B" w:rsidR="00C3218F" w:rsidRPr="005B4CE6" w:rsidRDefault="00C3218F" w:rsidP="00C3218F">
            <w:pPr>
              <w:suppressAutoHyphens w:val="0"/>
              <w:autoSpaceDE w:val="0"/>
              <w:spacing w:before="120" w:after="0"/>
              <w:rPr>
                <w:rFonts w:eastAsia="SimSun"/>
                <w:lang w:val="el-GR"/>
              </w:rPr>
            </w:pPr>
            <w:r w:rsidRPr="00C3218F">
              <w:rPr>
                <w:rFonts w:eastAsia="SimSun"/>
                <w:b/>
                <w:lang w:val="el-GR"/>
              </w:rPr>
              <w:t xml:space="preserve">Π.Β.5.1 – Μελέτη αποτύπωσης και ανάλυσης απαιτήσεων: </w:t>
            </w:r>
            <w:r w:rsidRPr="00C3218F">
              <w:rPr>
                <w:rFonts w:eastAsia="SimSun"/>
                <w:bCs/>
                <w:lang w:val="el-GR"/>
              </w:rPr>
              <w:t>Περιλαμβάνει την πλήρη καταγραφή και τεκμηρίωση των λειτουργικών, τεχνικών και επιχειρησιακών απαιτήσεων, που απαιτούνται για την ομαλή και ασφαλή ένταξη τρίτων συστημάτων στο πλαίσιο υπηρεσιών του Ο.Α.Σ.Α.</w:t>
            </w:r>
          </w:p>
        </w:tc>
      </w:tr>
    </w:tbl>
    <w:p w14:paraId="784357B5" w14:textId="77777777" w:rsidR="00C3218F" w:rsidRPr="00C3218F" w:rsidRDefault="00C3218F" w:rsidP="00C3218F">
      <w:pPr>
        <w:suppressAutoHyphens w:val="0"/>
        <w:autoSpaceDE w:val="0"/>
        <w:spacing w:before="120" w:after="0"/>
        <w:rPr>
          <w:rFonts w:eastAsia="SimSun"/>
          <w:lang w:val="el-GR"/>
        </w:rPr>
      </w:pPr>
    </w:p>
    <w:p w14:paraId="4A88B350" w14:textId="77777777" w:rsidR="00C3218F" w:rsidRPr="00A27242" w:rsidRDefault="00C3218F" w:rsidP="00A27242">
      <w:pPr>
        <w:pStyle w:val="3"/>
        <w:ind w:left="1276"/>
        <w:rPr>
          <w:lang w:val="el-GR"/>
        </w:rPr>
      </w:pPr>
      <w:bookmarkStart w:id="579" w:name="_Toc216443942"/>
      <w:r w:rsidRPr="00A27242">
        <w:rPr>
          <w:lang w:val="el-GR"/>
        </w:rPr>
        <w:t>Πίνακας Φάσεων – Παραδοτέων</w:t>
      </w:r>
      <w:bookmarkEnd w:id="579"/>
    </w:p>
    <w:p w14:paraId="7953E7F0"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Παρακάτω αναφέρονται τα ελάχιστα παραδοτέα του Έργου, όπως αυτά προκύπτουν από τις ανωτέρω αναφερόμενες εργασίες.</w:t>
      </w:r>
    </w:p>
    <w:tbl>
      <w:tblPr>
        <w:tblW w:w="4712" w:type="pct"/>
        <w:jc w:val="center"/>
        <w:tblLook w:val="04A0" w:firstRow="1" w:lastRow="0" w:firstColumn="1" w:lastColumn="0" w:noHBand="0" w:noVBand="1"/>
      </w:tblPr>
      <w:tblGrid>
        <w:gridCol w:w="1285"/>
        <w:gridCol w:w="4990"/>
        <w:gridCol w:w="2798"/>
      </w:tblGrid>
      <w:tr w:rsidR="00C3218F" w:rsidRPr="00C3218F" w14:paraId="3CA524BC" w14:textId="77777777" w:rsidTr="00B17F28">
        <w:trPr>
          <w:trHeight w:val="700"/>
          <w:tblHeader/>
          <w:jc w:val="center"/>
        </w:trPr>
        <w:tc>
          <w:tcPr>
            <w:tcW w:w="735" w:type="pct"/>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22F5E743" w14:textId="77777777" w:rsidR="00C3218F" w:rsidRPr="00C3218F" w:rsidRDefault="00C3218F" w:rsidP="00232630">
            <w:pPr>
              <w:suppressAutoHyphens w:val="0"/>
              <w:autoSpaceDE w:val="0"/>
              <w:spacing w:before="120" w:after="0"/>
              <w:jc w:val="center"/>
              <w:rPr>
                <w:rFonts w:eastAsia="SimSun"/>
                <w:b/>
                <w:bCs/>
              </w:rPr>
            </w:pPr>
            <w:r w:rsidRPr="00C3218F">
              <w:rPr>
                <w:rFonts w:eastAsia="SimSun"/>
                <w:b/>
                <w:bCs/>
              </w:rPr>
              <w:t>Φάση</w:t>
            </w:r>
          </w:p>
        </w:tc>
        <w:tc>
          <w:tcPr>
            <w:tcW w:w="2777" w:type="pct"/>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4EB5BF98" w14:textId="77777777" w:rsidR="00C3218F" w:rsidRPr="00C3218F" w:rsidRDefault="00C3218F" w:rsidP="00232630">
            <w:pPr>
              <w:suppressAutoHyphens w:val="0"/>
              <w:autoSpaceDE w:val="0"/>
              <w:spacing w:before="120" w:after="0"/>
              <w:jc w:val="center"/>
              <w:rPr>
                <w:rFonts w:eastAsia="SimSun"/>
                <w:b/>
                <w:bCs/>
              </w:rPr>
            </w:pPr>
            <w:r w:rsidRPr="00C3218F">
              <w:rPr>
                <w:rFonts w:eastAsia="SimSun"/>
                <w:b/>
                <w:bCs/>
              </w:rPr>
              <w:t>Παραδοτέο</w:t>
            </w:r>
          </w:p>
        </w:tc>
        <w:tc>
          <w:tcPr>
            <w:tcW w:w="1488" w:type="pct"/>
            <w:tcBorders>
              <w:top w:val="single" w:sz="4" w:space="0" w:color="auto"/>
              <w:left w:val="single" w:sz="4" w:space="0" w:color="auto"/>
              <w:bottom w:val="single" w:sz="4" w:space="0" w:color="auto"/>
              <w:right w:val="single" w:sz="4" w:space="0" w:color="auto"/>
            </w:tcBorders>
            <w:shd w:val="clear" w:color="000000" w:fill="B4C6E7"/>
            <w:vAlign w:val="center"/>
            <w:hideMark/>
          </w:tcPr>
          <w:p w14:paraId="2D840449" w14:textId="77777777" w:rsidR="00C3218F" w:rsidRPr="00C3218F" w:rsidRDefault="00C3218F" w:rsidP="00232630">
            <w:pPr>
              <w:suppressAutoHyphens w:val="0"/>
              <w:autoSpaceDE w:val="0"/>
              <w:spacing w:before="120" w:after="0"/>
              <w:jc w:val="center"/>
              <w:rPr>
                <w:rFonts w:eastAsia="SimSun"/>
                <w:b/>
                <w:bCs/>
              </w:rPr>
            </w:pPr>
            <w:r w:rsidRPr="00C3218F">
              <w:rPr>
                <w:rFonts w:eastAsia="SimSun"/>
                <w:b/>
                <w:bCs/>
              </w:rPr>
              <w:t>Mήνας Υποβολής</w:t>
            </w:r>
          </w:p>
        </w:tc>
      </w:tr>
      <w:tr w:rsidR="00C3218F" w:rsidRPr="00C3218F" w14:paraId="5DF383C2"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267F0D53"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Φ</w:t>
            </w:r>
            <w:r w:rsidRPr="00C3218F">
              <w:rPr>
                <w:rFonts w:eastAsia="SimSun"/>
                <w:lang w:val="el-GR"/>
              </w:rPr>
              <w:t>0</w:t>
            </w:r>
          </w:p>
        </w:tc>
        <w:tc>
          <w:tcPr>
            <w:tcW w:w="2777" w:type="pct"/>
            <w:tcBorders>
              <w:top w:val="single" w:sz="4" w:space="0" w:color="auto"/>
              <w:left w:val="nil"/>
              <w:bottom w:val="single" w:sz="4" w:space="0" w:color="auto"/>
              <w:right w:val="single" w:sz="4" w:space="0" w:color="auto"/>
            </w:tcBorders>
            <w:vAlign w:val="center"/>
            <w:hideMark/>
          </w:tcPr>
          <w:p w14:paraId="732EF880"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Π.0.1 – Σχέδιο Διαχείρισης Έργου/ Πλάνο υλοποίησης</w:t>
            </w:r>
          </w:p>
        </w:tc>
        <w:tc>
          <w:tcPr>
            <w:tcW w:w="1488" w:type="pct"/>
            <w:tcBorders>
              <w:top w:val="single" w:sz="4" w:space="0" w:color="auto"/>
              <w:left w:val="nil"/>
              <w:bottom w:val="single" w:sz="4" w:space="0" w:color="auto"/>
              <w:right w:val="single" w:sz="4" w:space="0" w:color="auto"/>
            </w:tcBorders>
            <w:noWrap/>
            <w:vAlign w:val="center"/>
            <w:hideMark/>
          </w:tcPr>
          <w:p w14:paraId="6C002E0C"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M</w:t>
            </w:r>
            <w:r w:rsidRPr="00C3218F">
              <w:rPr>
                <w:rFonts w:eastAsia="SimSun"/>
                <w:lang w:val="el-GR"/>
              </w:rPr>
              <w:t>1</w:t>
            </w:r>
          </w:p>
        </w:tc>
      </w:tr>
      <w:tr w:rsidR="00C3218F" w:rsidRPr="00784C5C" w14:paraId="06957A10"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62129DFD" w14:textId="77777777" w:rsidR="00C3218F" w:rsidRPr="00C3218F" w:rsidRDefault="00C3218F" w:rsidP="00232630">
            <w:pPr>
              <w:suppressAutoHyphens w:val="0"/>
              <w:autoSpaceDE w:val="0"/>
              <w:spacing w:before="120" w:after="0"/>
              <w:jc w:val="center"/>
              <w:rPr>
                <w:rFonts w:eastAsia="SimSun"/>
              </w:rPr>
            </w:pPr>
            <w:r w:rsidRPr="00C3218F">
              <w:rPr>
                <w:rFonts w:eastAsia="SimSun"/>
              </w:rPr>
              <w:t>Φ</w:t>
            </w:r>
            <w:r w:rsidRPr="00C3218F">
              <w:rPr>
                <w:rFonts w:eastAsia="SimSun"/>
                <w:lang w:val="el-GR"/>
              </w:rPr>
              <w:t>0</w:t>
            </w:r>
          </w:p>
        </w:tc>
        <w:tc>
          <w:tcPr>
            <w:tcW w:w="2777" w:type="pct"/>
            <w:tcBorders>
              <w:top w:val="single" w:sz="4" w:space="0" w:color="auto"/>
              <w:left w:val="nil"/>
              <w:bottom w:val="single" w:sz="4" w:space="0" w:color="auto"/>
              <w:right w:val="single" w:sz="4" w:space="0" w:color="auto"/>
            </w:tcBorders>
            <w:vAlign w:val="center"/>
          </w:tcPr>
          <w:p w14:paraId="7F43DE0E"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Π.0.2 – Τετραμηνιαίες Αναφορές προόδου</w:t>
            </w:r>
          </w:p>
        </w:tc>
        <w:tc>
          <w:tcPr>
            <w:tcW w:w="1488" w:type="pct"/>
            <w:tcBorders>
              <w:top w:val="single" w:sz="4" w:space="0" w:color="auto"/>
              <w:left w:val="nil"/>
              <w:bottom w:val="single" w:sz="4" w:space="0" w:color="auto"/>
              <w:right w:val="single" w:sz="4" w:space="0" w:color="auto"/>
            </w:tcBorders>
            <w:noWrap/>
            <w:vAlign w:val="center"/>
          </w:tcPr>
          <w:p w14:paraId="69AAB58C" w14:textId="30469209"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Κάθε τετράμηνο στο τέλος</w:t>
            </w:r>
          </w:p>
          <w:p w14:paraId="55039C71"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της περιόδου αναφοράς</w:t>
            </w:r>
          </w:p>
        </w:tc>
      </w:tr>
      <w:tr w:rsidR="00C3218F" w:rsidRPr="00C3218F" w14:paraId="5A3A854C"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2F787794" w14:textId="77777777" w:rsidR="00C3218F" w:rsidRPr="00C3218F" w:rsidRDefault="00C3218F" w:rsidP="00232630">
            <w:pPr>
              <w:suppressAutoHyphens w:val="0"/>
              <w:autoSpaceDE w:val="0"/>
              <w:spacing w:before="120" w:after="0"/>
              <w:jc w:val="center"/>
              <w:rPr>
                <w:rFonts w:eastAsia="SimSun"/>
              </w:rPr>
            </w:pPr>
            <w:r w:rsidRPr="00C3218F">
              <w:rPr>
                <w:rFonts w:eastAsia="SimSun"/>
              </w:rPr>
              <w:t>Φ</w:t>
            </w:r>
            <w:r w:rsidRPr="00C3218F">
              <w:rPr>
                <w:rFonts w:eastAsia="SimSun"/>
                <w:lang w:val="el-GR"/>
              </w:rPr>
              <w:t>Α.</w:t>
            </w:r>
            <w:r w:rsidRPr="00C3218F">
              <w:rPr>
                <w:rFonts w:eastAsia="SimSun"/>
              </w:rPr>
              <w:t>1</w:t>
            </w:r>
          </w:p>
        </w:tc>
        <w:tc>
          <w:tcPr>
            <w:tcW w:w="2777" w:type="pct"/>
            <w:tcBorders>
              <w:top w:val="single" w:sz="4" w:space="0" w:color="auto"/>
              <w:left w:val="nil"/>
              <w:bottom w:val="single" w:sz="4" w:space="0" w:color="auto"/>
              <w:right w:val="single" w:sz="4" w:space="0" w:color="auto"/>
            </w:tcBorders>
            <w:vAlign w:val="center"/>
          </w:tcPr>
          <w:p w14:paraId="3B903259"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Π.Α.1.1 – Μελέτη Εφαρμογής</w:t>
            </w:r>
          </w:p>
        </w:tc>
        <w:tc>
          <w:tcPr>
            <w:tcW w:w="1488" w:type="pct"/>
            <w:tcBorders>
              <w:top w:val="single" w:sz="4" w:space="0" w:color="auto"/>
              <w:left w:val="nil"/>
              <w:bottom w:val="single" w:sz="4" w:space="0" w:color="auto"/>
              <w:right w:val="single" w:sz="4" w:space="0" w:color="auto"/>
            </w:tcBorders>
            <w:noWrap/>
            <w:vAlign w:val="center"/>
          </w:tcPr>
          <w:p w14:paraId="25E8420C" w14:textId="77777777" w:rsidR="00C3218F" w:rsidRPr="00C3218F" w:rsidRDefault="00C3218F" w:rsidP="00232630">
            <w:pPr>
              <w:suppressAutoHyphens w:val="0"/>
              <w:autoSpaceDE w:val="0"/>
              <w:spacing w:before="120" w:after="0"/>
              <w:jc w:val="center"/>
              <w:rPr>
                <w:rFonts w:eastAsia="SimSun"/>
              </w:rPr>
            </w:pPr>
            <w:r w:rsidRPr="00C3218F">
              <w:rPr>
                <w:rFonts w:eastAsia="SimSun"/>
              </w:rPr>
              <w:t>M</w:t>
            </w:r>
            <w:r w:rsidRPr="00C3218F">
              <w:rPr>
                <w:rFonts w:eastAsia="SimSun"/>
                <w:lang w:val="el-GR"/>
              </w:rPr>
              <w:t>1</w:t>
            </w:r>
          </w:p>
        </w:tc>
      </w:tr>
      <w:tr w:rsidR="00C3218F" w:rsidRPr="00C3218F" w14:paraId="7CF797DD"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1218A4A1"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ΦΑ.1</w:t>
            </w:r>
          </w:p>
        </w:tc>
        <w:tc>
          <w:tcPr>
            <w:tcW w:w="2777" w:type="pct"/>
            <w:tcBorders>
              <w:top w:val="single" w:sz="4" w:space="0" w:color="auto"/>
              <w:left w:val="nil"/>
              <w:bottom w:val="single" w:sz="4" w:space="0" w:color="auto"/>
              <w:right w:val="single" w:sz="4" w:space="0" w:color="auto"/>
            </w:tcBorders>
            <w:vAlign w:val="center"/>
          </w:tcPr>
          <w:p w14:paraId="56707D2B"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Π.Α.1.2 – Έγγραφο επισκόπησης εύρους υπηρεσίας</w:t>
            </w:r>
          </w:p>
        </w:tc>
        <w:tc>
          <w:tcPr>
            <w:tcW w:w="1488" w:type="pct"/>
            <w:tcBorders>
              <w:top w:val="single" w:sz="4" w:space="0" w:color="auto"/>
              <w:left w:val="nil"/>
              <w:bottom w:val="single" w:sz="4" w:space="0" w:color="auto"/>
              <w:right w:val="single" w:sz="4" w:space="0" w:color="auto"/>
            </w:tcBorders>
            <w:noWrap/>
            <w:vAlign w:val="center"/>
          </w:tcPr>
          <w:p w14:paraId="347EBBCE"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Μ1</w:t>
            </w:r>
          </w:p>
        </w:tc>
      </w:tr>
      <w:tr w:rsidR="00C3218F" w:rsidRPr="00C3218F" w14:paraId="46CFB4F8" w14:textId="77777777" w:rsidTr="00B17F28">
        <w:trPr>
          <w:trHeight w:val="657"/>
          <w:jc w:val="center"/>
        </w:trPr>
        <w:tc>
          <w:tcPr>
            <w:tcW w:w="735" w:type="pct"/>
            <w:tcBorders>
              <w:top w:val="nil"/>
              <w:left w:val="single" w:sz="4" w:space="0" w:color="auto"/>
              <w:bottom w:val="single" w:sz="4" w:space="0" w:color="auto"/>
              <w:right w:val="single" w:sz="4" w:space="0" w:color="auto"/>
            </w:tcBorders>
            <w:noWrap/>
            <w:vAlign w:val="center"/>
          </w:tcPr>
          <w:p w14:paraId="4189E4CF"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ΦΑ.2</w:t>
            </w:r>
          </w:p>
        </w:tc>
        <w:tc>
          <w:tcPr>
            <w:tcW w:w="2777" w:type="pct"/>
            <w:tcBorders>
              <w:top w:val="nil"/>
              <w:left w:val="nil"/>
              <w:bottom w:val="single" w:sz="4" w:space="0" w:color="auto"/>
              <w:right w:val="single" w:sz="4" w:space="0" w:color="auto"/>
            </w:tcBorders>
            <w:vAlign w:val="center"/>
          </w:tcPr>
          <w:p w14:paraId="621BA5D9"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Π.Α.2.1 – Τεχνικές οδηγίες για την ενσωμάτωση συσκευών στην Υπηρεσία</w:t>
            </w:r>
          </w:p>
        </w:tc>
        <w:tc>
          <w:tcPr>
            <w:tcW w:w="1488" w:type="pct"/>
            <w:tcBorders>
              <w:top w:val="nil"/>
              <w:left w:val="nil"/>
              <w:bottom w:val="single" w:sz="4" w:space="0" w:color="auto"/>
              <w:right w:val="single" w:sz="4" w:space="0" w:color="auto"/>
            </w:tcBorders>
            <w:noWrap/>
            <w:vAlign w:val="center"/>
          </w:tcPr>
          <w:p w14:paraId="59B66F11" w14:textId="77777777" w:rsidR="00C3218F" w:rsidRPr="00C3218F" w:rsidDel="002E6A1F" w:rsidRDefault="00C3218F" w:rsidP="00232630">
            <w:pPr>
              <w:suppressAutoHyphens w:val="0"/>
              <w:autoSpaceDE w:val="0"/>
              <w:spacing w:before="120" w:after="0"/>
              <w:jc w:val="center"/>
              <w:rPr>
                <w:rFonts w:eastAsia="SimSun"/>
                <w:lang w:val="el-GR"/>
              </w:rPr>
            </w:pPr>
            <w:r w:rsidRPr="00C3218F">
              <w:rPr>
                <w:rFonts w:eastAsia="SimSun"/>
                <w:lang w:val="el-GR"/>
              </w:rPr>
              <w:t>Μ2</w:t>
            </w:r>
          </w:p>
        </w:tc>
      </w:tr>
      <w:tr w:rsidR="00C3218F" w:rsidRPr="00C3218F" w14:paraId="1FED890A" w14:textId="77777777" w:rsidTr="00B17F28">
        <w:trPr>
          <w:trHeight w:val="657"/>
          <w:jc w:val="center"/>
        </w:trPr>
        <w:tc>
          <w:tcPr>
            <w:tcW w:w="735" w:type="pct"/>
            <w:tcBorders>
              <w:top w:val="nil"/>
              <w:left w:val="single" w:sz="4" w:space="0" w:color="auto"/>
              <w:bottom w:val="single" w:sz="4" w:space="0" w:color="auto"/>
              <w:right w:val="single" w:sz="4" w:space="0" w:color="auto"/>
            </w:tcBorders>
            <w:noWrap/>
            <w:vAlign w:val="center"/>
          </w:tcPr>
          <w:p w14:paraId="295E671C"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ΦΑ.2</w:t>
            </w:r>
          </w:p>
        </w:tc>
        <w:tc>
          <w:tcPr>
            <w:tcW w:w="2777" w:type="pct"/>
            <w:tcBorders>
              <w:top w:val="nil"/>
              <w:left w:val="nil"/>
              <w:bottom w:val="single" w:sz="4" w:space="0" w:color="auto"/>
              <w:right w:val="single" w:sz="4" w:space="0" w:color="auto"/>
            </w:tcBorders>
            <w:vAlign w:val="center"/>
          </w:tcPr>
          <w:p w14:paraId="25A66EEC"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Π.Α.2.2 –  Πρωτόκολλο επικοινωνίας και κλιμάκωσης περιστατικών ασφάλειας</w:t>
            </w:r>
          </w:p>
        </w:tc>
        <w:tc>
          <w:tcPr>
            <w:tcW w:w="1488" w:type="pct"/>
            <w:tcBorders>
              <w:top w:val="nil"/>
              <w:left w:val="nil"/>
              <w:bottom w:val="single" w:sz="4" w:space="0" w:color="auto"/>
              <w:right w:val="single" w:sz="4" w:space="0" w:color="auto"/>
            </w:tcBorders>
            <w:noWrap/>
            <w:vAlign w:val="center"/>
          </w:tcPr>
          <w:p w14:paraId="7CFA0DBA"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Μ2</w:t>
            </w:r>
          </w:p>
        </w:tc>
      </w:tr>
      <w:tr w:rsidR="00C3218F" w:rsidRPr="00C3218F" w14:paraId="68E1570F" w14:textId="77777777" w:rsidTr="00B17F28">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76AF10D5" w14:textId="77777777" w:rsidR="00C3218F" w:rsidRPr="00C3218F" w:rsidRDefault="00C3218F" w:rsidP="00232630">
            <w:pPr>
              <w:suppressAutoHyphens w:val="0"/>
              <w:autoSpaceDE w:val="0"/>
              <w:spacing w:before="120" w:after="0"/>
              <w:jc w:val="center"/>
              <w:rPr>
                <w:rFonts w:eastAsia="SimSun"/>
              </w:rPr>
            </w:pPr>
            <w:r w:rsidRPr="00C3218F">
              <w:rPr>
                <w:rFonts w:eastAsia="SimSun"/>
              </w:rPr>
              <w:t>Φ</w:t>
            </w:r>
            <w:r w:rsidRPr="00C3218F">
              <w:rPr>
                <w:rFonts w:eastAsia="SimSun"/>
                <w:lang w:val="el-GR"/>
              </w:rPr>
              <w:t>Α.3</w:t>
            </w:r>
          </w:p>
        </w:tc>
        <w:tc>
          <w:tcPr>
            <w:tcW w:w="2777" w:type="pct"/>
            <w:tcBorders>
              <w:top w:val="nil"/>
              <w:left w:val="nil"/>
              <w:bottom w:val="single" w:sz="4" w:space="0" w:color="auto"/>
              <w:right w:val="single" w:sz="4" w:space="0" w:color="auto"/>
            </w:tcBorders>
            <w:vAlign w:val="center"/>
          </w:tcPr>
          <w:p w14:paraId="3525B12B"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Π.Α.3.1 – Ενεργοποίηση Υπηρεσίας Παρακολούθησης και συνεχής βελτίωσης</w:t>
            </w:r>
          </w:p>
        </w:tc>
        <w:tc>
          <w:tcPr>
            <w:tcW w:w="1488" w:type="pct"/>
            <w:tcBorders>
              <w:top w:val="nil"/>
              <w:left w:val="nil"/>
              <w:bottom w:val="single" w:sz="4" w:space="0" w:color="auto"/>
              <w:right w:val="single" w:sz="4" w:space="0" w:color="auto"/>
            </w:tcBorders>
            <w:noWrap/>
            <w:vAlign w:val="center"/>
          </w:tcPr>
          <w:p w14:paraId="020A86C8"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Μ3</w:t>
            </w:r>
          </w:p>
        </w:tc>
      </w:tr>
      <w:tr w:rsidR="00C3218F" w:rsidRPr="00C3218F" w14:paraId="1F8110C3" w14:textId="77777777" w:rsidTr="00B17F28">
        <w:trPr>
          <w:trHeight w:val="657"/>
          <w:jc w:val="center"/>
        </w:trPr>
        <w:tc>
          <w:tcPr>
            <w:tcW w:w="735" w:type="pct"/>
            <w:tcBorders>
              <w:top w:val="nil"/>
              <w:left w:val="single" w:sz="4" w:space="0" w:color="auto"/>
              <w:bottom w:val="single" w:sz="4" w:space="0" w:color="auto"/>
              <w:right w:val="single" w:sz="4" w:space="0" w:color="auto"/>
            </w:tcBorders>
            <w:noWrap/>
            <w:vAlign w:val="center"/>
          </w:tcPr>
          <w:p w14:paraId="27D5C154" w14:textId="77777777" w:rsidR="00C3218F" w:rsidRPr="00C3218F" w:rsidRDefault="00C3218F" w:rsidP="00232630">
            <w:pPr>
              <w:suppressAutoHyphens w:val="0"/>
              <w:autoSpaceDE w:val="0"/>
              <w:spacing w:before="120" w:after="0"/>
              <w:jc w:val="center"/>
              <w:rPr>
                <w:rFonts w:eastAsia="SimSun"/>
              </w:rPr>
            </w:pPr>
            <w:r w:rsidRPr="00C3218F">
              <w:rPr>
                <w:rFonts w:eastAsia="SimSun"/>
              </w:rPr>
              <w:t>Φ</w:t>
            </w:r>
            <w:r w:rsidRPr="00C3218F">
              <w:rPr>
                <w:rFonts w:eastAsia="SimSun"/>
                <w:lang w:val="el-GR"/>
              </w:rPr>
              <w:t>Α.3</w:t>
            </w:r>
          </w:p>
        </w:tc>
        <w:tc>
          <w:tcPr>
            <w:tcW w:w="2777" w:type="pct"/>
            <w:tcBorders>
              <w:top w:val="nil"/>
              <w:left w:val="nil"/>
              <w:bottom w:val="single" w:sz="4" w:space="0" w:color="auto"/>
              <w:right w:val="single" w:sz="4" w:space="0" w:color="auto"/>
            </w:tcBorders>
            <w:vAlign w:val="center"/>
          </w:tcPr>
          <w:p w14:paraId="4E668D0E"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Π.Α.3.2 – Τακτικές αναφορές σχετικά με την Υπηρεσία </w:t>
            </w:r>
          </w:p>
        </w:tc>
        <w:tc>
          <w:tcPr>
            <w:tcW w:w="1488" w:type="pct"/>
            <w:tcBorders>
              <w:top w:val="nil"/>
              <w:left w:val="nil"/>
              <w:bottom w:val="single" w:sz="4" w:space="0" w:color="auto"/>
              <w:right w:val="single" w:sz="4" w:space="0" w:color="auto"/>
            </w:tcBorders>
            <w:noWrap/>
            <w:vAlign w:val="center"/>
          </w:tcPr>
          <w:p w14:paraId="4F3E2E3F" w14:textId="77777777" w:rsidR="00C3218F" w:rsidRPr="00C3218F" w:rsidDel="002E6A1F" w:rsidRDefault="00C3218F" w:rsidP="00232630">
            <w:pPr>
              <w:suppressAutoHyphens w:val="0"/>
              <w:autoSpaceDE w:val="0"/>
              <w:spacing w:before="120" w:after="0"/>
              <w:jc w:val="center"/>
              <w:rPr>
                <w:rFonts w:eastAsia="SimSun"/>
                <w:lang w:val="el-GR"/>
              </w:rPr>
            </w:pPr>
            <w:r w:rsidRPr="00C3218F">
              <w:rPr>
                <w:rFonts w:eastAsia="SimSun"/>
                <w:lang w:val="el-GR"/>
              </w:rPr>
              <w:t>Μ3-Μ24</w:t>
            </w:r>
          </w:p>
        </w:tc>
      </w:tr>
      <w:tr w:rsidR="00C3218F" w:rsidRPr="00C3218F" w14:paraId="2EA4C584" w14:textId="77777777" w:rsidTr="00B17F28">
        <w:trPr>
          <w:trHeight w:val="657"/>
          <w:jc w:val="center"/>
        </w:trPr>
        <w:tc>
          <w:tcPr>
            <w:tcW w:w="735" w:type="pct"/>
            <w:tcBorders>
              <w:top w:val="nil"/>
              <w:left w:val="single" w:sz="4" w:space="0" w:color="auto"/>
              <w:bottom w:val="single" w:sz="4" w:space="0" w:color="auto"/>
              <w:right w:val="single" w:sz="4" w:space="0" w:color="auto"/>
            </w:tcBorders>
            <w:noWrap/>
            <w:vAlign w:val="center"/>
          </w:tcPr>
          <w:p w14:paraId="356CD591" w14:textId="77777777" w:rsidR="00C3218F" w:rsidRPr="00C3218F" w:rsidRDefault="00C3218F" w:rsidP="00232630">
            <w:pPr>
              <w:suppressAutoHyphens w:val="0"/>
              <w:autoSpaceDE w:val="0"/>
              <w:spacing w:before="120" w:after="0"/>
              <w:jc w:val="center"/>
              <w:rPr>
                <w:rFonts w:eastAsia="SimSun"/>
              </w:rPr>
            </w:pPr>
            <w:r w:rsidRPr="00C3218F">
              <w:rPr>
                <w:rFonts w:eastAsia="SimSun"/>
              </w:rPr>
              <w:t>Φ</w:t>
            </w:r>
            <w:r w:rsidRPr="00C3218F">
              <w:rPr>
                <w:rFonts w:eastAsia="SimSun"/>
                <w:lang w:val="el-GR"/>
              </w:rPr>
              <w:t>Α.3</w:t>
            </w:r>
          </w:p>
        </w:tc>
        <w:tc>
          <w:tcPr>
            <w:tcW w:w="2777" w:type="pct"/>
            <w:tcBorders>
              <w:top w:val="nil"/>
              <w:left w:val="nil"/>
              <w:bottom w:val="single" w:sz="4" w:space="0" w:color="auto"/>
              <w:right w:val="single" w:sz="4" w:space="0" w:color="auto"/>
            </w:tcBorders>
            <w:vAlign w:val="center"/>
          </w:tcPr>
          <w:p w14:paraId="2B49F584"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 xml:space="preserve">Π.Α.3.3 – Αναφορές περιστατικών ασφάλειας </w:t>
            </w:r>
          </w:p>
        </w:tc>
        <w:tc>
          <w:tcPr>
            <w:tcW w:w="1488" w:type="pct"/>
            <w:tcBorders>
              <w:top w:val="nil"/>
              <w:left w:val="nil"/>
              <w:bottom w:val="single" w:sz="4" w:space="0" w:color="auto"/>
              <w:right w:val="single" w:sz="4" w:space="0" w:color="auto"/>
            </w:tcBorders>
            <w:noWrap/>
            <w:vAlign w:val="center"/>
          </w:tcPr>
          <w:p w14:paraId="4F5C9AA0" w14:textId="77777777" w:rsidR="00C3218F" w:rsidRPr="00C3218F" w:rsidDel="002E6A1F" w:rsidRDefault="00C3218F" w:rsidP="00232630">
            <w:pPr>
              <w:suppressAutoHyphens w:val="0"/>
              <w:autoSpaceDE w:val="0"/>
              <w:spacing w:before="120" w:after="0"/>
              <w:jc w:val="center"/>
              <w:rPr>
                <w:rFonts w:eastAsia="SimSun"/>
              </w:rPr>
            </w:pPr>
            <w:r w:rsidRPr="00C3218F">
              <w:rPr>
                <w:rFonts w:eastAsia="SimSun"/>
                <w:lang w:val="el-GR"/>
              </w:rPr>
              <w:t>Μ3-Μ24</w:t>
            </w:r>
          </w:p>
        </w:tc>
      </w:tr>
      <w:tr w:rsidR="00C3218F" w:rsidRPr="00C3218F" w14:paraId="3B1B5921" w14:textId="77777777" w:rsidTr="00B17F28">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023A272F"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Φ</w:t>
            </w:r>
            <w:r w:rsidRPr="00C3218F">
              <w:rPr>
                <w:rFonts w:eastAsia="SimSun"/>
                <w:lang w:val="el-GR"/>
              </w:rPr>
              <w:t>Α.3</w:t>
            </w:r>
          </w:p>
        </w:tc>
        <w:tc>
          <w:tcPr>
            <w:tcW w:w="2777" w:type="pct"/>
            <w:tcBorders>
              <w:top w:val="nil"/>
              <w:left w:val="nil"/>
              <w:bottom w:val="single" w:sz="4" w:space="0" w:color="auto"/>
              <w:right w:val="single" w:sz="4" w:space="0" w:color="auto"/>
            </w:tcBorders>
            <w:vAlign w:val="center"/>
          </w:tcPr>
          <w:p w14:paraId="0BFDDB78"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Π.Α.3.4 - Εκτέλεση τακτικών ελέγχων ευπαθειών</w:t>
            </w:r>
          </w:p>
        </w:tc>
        <w:tc>
          <w:tcPr>
            <w:tcW w:w="1488" w:type="pct"/>
            <w:tcBorders>
              <w:top w:val="nil"/>
              <w:left w:val="nil"/>
              <w:bottom w:val="single" w:sz="4" w:space="0" w:color="auto"/>
              <w:right w:val="single" w:sz="4" w:space="0" w:color="auto"/>
            </w:tcBorders>
            <w:noWrap/>
            <w:vAlign w:val="center"/>
          </w:tcPr>
          <w:p w14:paraId="24D93036"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Μ3-Μ24</w:t>
            </w:r>
          </w:p>
        </w:tc>
      </w:tr>
      <w:tr w:rsidR="00C3218F" w:rsidRPr="00C3218F" w14:paraId="1FB9CA6C"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2337298F"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Φ</w:t>
            </w:r>
            <w:r w:rsidRPr="00C3218F">
              <w:rPr>
                <w:rFonts w:eastAsia="SimSun"/>
                <w:lang w:val="el-GR"/>
              </w:rPr>
              <w:t>Β.1</w:t>
            </w:r>
          </w:p>
        </w:tc>
        <w:tc>
          <w:tcPr>
            <w:tcW w:w="2777" w:type="pct"/>
            <w:tcBorders>
              <w:top w:val="single" w:sz="4" w:space="0" w:color="auto"/>
              <w:left w:val="nil"/>
              <w:bottom w:val="single" w:sz="4" w:space="0" w:color="auto"/>
              <w:right w:val="single" w:sz="4" w:space="0" w:color="auto"/>
            </w:tcBorders>
            <w:vAlign w:val="center"/>
          </w:tcPr>
          <w:p w14:paraId="16421796" w14:textId="77777777" w:rsidR="00C3218F" w:rsidRPr="00C3218F" w:rsidRDefault="00C3218F" w:rsidP="00C3218F">
            <w:pPr>
              <w:suppressAutoHyphens w:val="0"/>
              <w:autoSpaceDE w:val="0"/>
              <w:spacing w:before="120" w:after="0"/>
              <w:rPr>
                <w:rFonts w:eastAsia="SimSun"/>
                <w:lang w:val="el-GR"/>
              </w:rPr>
            </w:pPr>
            <w:r w:rsidRPr="00C3218F">
              <w:rPr>
                <w:rFonts w:eastAsia="SimSun"/>
                <w:bCs/>
                <w:lang w:val="el-GR"/>
              </w:rPr>
              <w:t>Π.Β.1.1 - Πολιτικές Ασφάλειας Πληροφοριών</w:t>
            </w:r>
          </w:p>
        </w:tc>
        <w:tc>
          <w:tcPr>
            <w:tcW w:w="1488" w:type="pct"/>
            <w:tcBorders>
              <w:top w:val="single" w:sz="4" w:space="0" w:color="auto"/>
              <w:left w:val="nil"/>
              <w:bottom w:val="single" w:sz="4" w:space="0" w:color="auto"/>
              <w:right w:val="single" w:sz="4" w:space="0" w:color="auto"/>
            </w:tcBorders>
            <w:noWrap/>
            <w:vAlign w:val="center"/>
          </w:tcPr>
          <w:p w14:paraId="008F97A8" w14:textId="77777777" w:rsidR="00C3218F" w:rsidRPr="00C3218F" w:rsidDel="0048135F" w:rsidRDefault="00C3218F" w:rsidP="00232630">
            <w:pPr>
              <w:suppressAutoHyphens w:val="0"/>
              <w:autoSpaceDE w:val="0"/>
              <w:spacing w:before="120" w:after="0"/>
              <w:jc w:val="center"/>
              <w:rPr>
                <w:rFonts w:eastAsia="SimSun"/>
                <w:lang w:val="el-GR"/>
              </w:rPr>
            </w:pPr>
            <w:r w:rsidRPr="00C3218F">
              <w:rPr>
                <w:rFonts w:eastAsia="SimSun"/>
                <w:lang w:val="el-GR"/>
              </w:rPr>
              <w:t>Μ3</w:t>
            </w:r>
          </w:p>
        </w:tc>
      </w:tr>
      <w:tr w:rsidR="00C3218F" w:rsidRPr="00C3218F" w14:paraId="68E62A8A"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3597422A"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Φ</w:t>
            </w:r>
            <w:r w:rsidRPr="00C3218F">
              <w:rPr>
                <w:rFonts w:eastAsia="SimSun"/>
                <w:lang w:val="el-GR"/>
              </w:rPr>
              <w:t>Β.1</w:t>
            </w:r>
          </w:p>
        </w:tc>
        <w:tc>
          <w:tcPr>
            <w:tcW w:w="2777" w:type="pct"/>
            <w:tcBorders>
              <w:top w:val="single" w:sz="4" w:space="0" w:color="auto"/>
              <w:left w:val="nil"/>
              <w:bottom w:val="single" w:sz="4" w:space="0" w:color="auto"/>
              <w:right w:val="single" w:sz="4" w:space="0" w:color="auto"/>
            </w:tcBorders>
            <w:vAlign w:val="center"/>
          </w:tcPr>
          <w:p w14:paraId="06D21BB1" w14:textId="77777777" w:rsidR="00C3218F" w:rsidRPr="00C3218F" w:rsidRDefault="00C3218F" w:rsidP="00C3218F">
            <w:pPr>
              <w:suppressAutoHyphens w:val="0"/>
              <w:autoSpaceDE w:val="0"/>
              <w:spacing w:before="120" w:after="0"/>
              <w:rPr>
                <w:rFonts w:eastAsia="SimSun"/>
                <w:bCs/>
                <w:lang w:val="el-GR"/>
              </w:rPr>
            </w:pPr>
            <w:r w:rsidRPr="00C3218F">
              <w:rPr>
                <w:rFonts w:eastAsia="SimSun"/>
                <w:bCs/>
                <w:lang w:val="el-GR"/>
              </w:rPr>
              <w:t>Π.Β.1.2 – Διαδικασίες Ασφάλειας Πληροφοριών</w:t>
            </w:r>
          </w:p>
        </w:tc>
        <w:tc>
          <w:tcPr>
            <w:tcW w:w="1488" w:type="pct"/>
            <w:tcBorders>
              <w:top w:val="single" w:sz="4" w:space="0" w:color="auto"/>
              <w:left w:val="nil"/>
              <w:bottom w:val="single" w:sz="4" w:space="0" w:color="auto"/>
              <w:right w:val="single" w:sz="4" w:space="0" w:color="auto"/>
            </w:tcBorders>
            <w:noWrap/>
            <w:vAlign w:val="center"/>
          </w:tcPr>
          <w:p w14:paraId="457D099A" w14:textId="77777777" w:rsidR="00C3218F" w:rsidRPr="00C3218F" w:rsidDel="0048135F" w:rsidRDefault="00C3218F" w:rsidP="00232630">
            <w:pPr>
              <w:suppressAutoHyphens w:val="0"/>
              <w:autoSpaceDE w:val="0"/>
              <w:spacing w:before="120" w:after="0"/>
              <w:jc w:val="center"/>
              <w:rPr>
                <w:rFonts w:eastAsia="SimSun"/>
                <w:lang w:val="el-GR"/>
              </w:rPr>
            </w:pPr>
            <w:r w:rsidRPr="00C3218F">
              <w:rPr>
                <w:rFonts w:eastAsia="SimSun"/>
                <w:lang w:val="el-GR"/>
              </w:rPr>
              <w:t>Μ3</w:t>
            </w:r>
          </w:p>
        </w:tc>
      </w:tr>
      <w:tr w:rsidR="00C3218F" w:rsidRPr="00C3218F" w14:paraId="1F361935"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60FAE8EA" w14:textId="77777777" w:rsidR="00C3218F" w:rsidRPr="00C3218F" w:rsidRDefault="00C3218F" w:rsidP="00232630">
            <w:pPr>
              <w:suppressAutoHyphens w:val="0"/>
              <w:autoSpaceDE w:val="0"/>
              <w:spacing w:before="120" w:after="0"/>
              <w:jc w:val="center"/>
              <w:rPr>
                <w:rFonts w:eastAsia="SimSun"/>
              </w:rPr>
            </w:pPr>
            <w:r w:rsidRPr="00C3218F">
              <w:rPr>
                <w:rFonts w:eastAsia="SimSun"/>
              </w:rPr>
              <w:t>Φ</w:t>
            </w:r>
            <w:r w:rsidRPr="00C3218F">
              <w:rPr>
                <w:rFonts w:eastAsia="SimSun"/>
                <w:lang w:val="el-GR"/>
              </w:rPr>
              <w:t>Β.2</w:t>
            </w:r>
          </w:p>
        </w:tc>
        <w:tc>
          <w:tcPr>
            <w:tcW w:w="2777" w:type="pct"/>
            <w:tcBorders>
              <w:top w:val="single" w:sz="4" w:space="0" w:color="auto"/>
              <w:left w:val="nil"/>
              <w:bottom w:val="single" w:sz="4" w:space="0" w:color="auto"/>
              <w:right w:val="single" w:sz="4" w:space="0" w:color="auto"/>
            </w:tcBorders>
            <w:vAlign w:val="center"/>
          </w:tcPr>
          <w:p w14:paraId="14C651B8" w14:textId="77777777" w:rsidR="00C3218F" w:rsidRPr="00C3218F" w:rsidRDefault="00C3218F" w:rsidP="00C3218F">
            <w:pPr>
              <w:suppressAutoHyphens w:val="0"/>
              <w:autoSpaceDE w:val="0"/>
              <w:spacing w:before="120" w:after="0"/>
              <w:rPr>
                <w:rFonts w:eastAsia="SimSun"/>
                <w:bCs/>
                <w:lang w:val="el-GR"/>
              </w:rPr>
            </w:pPr>
            <w:r w:rsidRPr="00C3218F">
              <w:rPr>
                <w:rFonts w:eastAsia="SimSun"/>
                <w:bCs/>
                <w:lang w:val="el-GR"/>
              </w:rPr>
              <w:t>Π.Β.2.1 – Οδηγός εκπαίδευσης</w:t>
            </w:r>
          </w:p>
        </w:tc>
        <w:tc>
          <w:tcPr>
            <w:tcW w:w="1488" w:type="pct"/>
            <w:tcBorders>
              <w:top w:val="single" w:sz="4" w:space="0" w:color="auto"/>
              <w:left w:val="nil"/>
              <w:bottom w:val="single" w:sz="4" w:space="0" w:color="auto"/>
              <w:right w:val="single" w:sz="4" w:space="0" w:color="auto"/>
            </w:tcBorders>
            <w:noWrap/>
            <w:vAlign w:val="center"/>
          </w:tcPr>
          <w:p w14:paraId="1739CB39" w14:textId="77777777" w:rsidR="00C3218F" w:rsidRPr="00C3218F" w:rsidDel="0048135F" w:rsidRDefault="00C3218F" w:rsidP="00232630">
            <w:pPr>
              <w:suppressAutoHyphens w:val="0"/>
              <w:autoSpaceDE w:val="0"/>
              <w:spacing w:before="120" w:after="0"/>
              <w:jc w:val="center"/>
              <w:rPr>
                <w:rFonts w:eastAsia="SimSun"/>
                <w:lang w:val="el-GR"/>
              </w:rPr>
            </w:pPr>
            <w:r w:rsidRPr="00C3218F">
              <w:rPr>
                <w:rFonts w:eastAsia="SimSun"/>
                <w:lang w:val="el-GR"/>
              </w:rPr>
              <w:t>Μ5</w:t>
            </w:r>
          </w:p>
        </w:tc>
      </w:tr>
      <w:tr w:rsidR="00C3218F" w:rsidRPr="00C3218F" w14:paraId="28A36EF2"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7971D560"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Φ</w:t>
            </w:r>
            <w:r w:rsidRPr="00C3218F">
              <w:rPr>
                <w:rFonts w:eastAsia="SimSun"/>
                <w:lang w:val="el-GR"/>
              </w:rPr>
              <w:t>Β.2</w:t>
            </w:r>
          </w:p>
        </w:tc>
        <w:tc>
          <w:tcPr>
            <w:tcW w:w="2777" w:type="pct"/>
            <w:tcBorders>
              <w:top w:val="single" w:sz="4" w:space="0" w:color="auto"/>
              <w:left w:val="nil"/>
              <w:bottom w:val="single" w:sz="4" w:space="0" w:color="auto"/>
              <w:right w:val="single" w:sz="4" w:space="0" w:color="auto"/>
            </w:tcBorders>
            <w:vAlign w:val="center"/>
          </w:tcPr>
          <w:p w14:paraId="1F13BCE3" w14:textId="77777777" w:rsidR="00C3218F" w:rsidRPr="00C3218F" w:rsidRDefault="00C3218F" w:rsidP="00C3218F">
            <w:pPr>
              <w:suppressAutoHyphens w:val="0"/>
              <w:autoSpaceDE w:val="0"/>
              <w:spacing w:before="120" w:after="0"/>
              <w:rPr>
                <w:rFonts w:eastAsia="SimSun"/>
                <w:bCs/>
                <w:lang w:val="el-GR"/>
              </w:rPr>
            </w:pPr>
            <w:r w:rsidRPr="00C3218F">
              <w:rPr>
                <w:rFonts w:eastAsia="SimSun"/>
                <w:lang w:val="el-GR"/>
              </w:rPr>
              <w:t>Π.Β.2.2 – Εκπαιδευτικό υλικό</w:t>
            </w:r>
          </w:p>
        </w:tc>
        <w:tc>
          <w:tcPr>
            <w:tcW w:w="1488" w:type="pct"/>
            <w:tcBorders>
              <w:top w:val="single" w:sz="4" w:space="0" w:color="auto"/>
              <w:left w:val="nil"/>
              <w:bottom w:val="single" w:sz="4" w:space="0" w:color="auto"/>
              <w:right w:val="single" w:sz="4" w:space="0" w:color="auto"/>
            </w:tcBorders>
            <w:noWrap/>
            <w:vAlign w:val="center"/>
          </w:tcPr>
          <w:p w14:paraId="5342116D" w14:textId="77777777" w:rsidR="00C3218F" w:rsidRPr="00C3218F" w:rsidDel="0048135F" w:rsidRDefault="00C3218F" w:rsidP="00232630">
            <w:pPr>
              <w:suppressAutoHyphens w:val="0"/>
              <w:autoSpaceDE w:val="0"/>
              <w:spacing w:before="120" w:after="0"/>
              <w:jc w:val="center"/>
              <w:rPr>
                <w:rFonts w:eastAsia="SimSun"/>
                <w:lang w:val="el-GR"/>
              </w:rPr>
            </w:pPr>
            <w:r w:rsidRPr="00C3218F">
              <w:rPr>
                <w:rFonts w:eastAsia="SimSun"/>
                <w:lang w:val="el-GR"/>
              </w:rPr>
              <w:t>Μ5</w:t>
            </w:r>
          </w:p>
        </w:tc>
      </w:tr>
      <w:tr w:rsidR="00C3218F" w:rsidRPr="00C3218F" w14:paraId="3313A247"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20E4066B"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Φ</w:t>
            </w:r>
            <w:r w:rsidRPr="00C3218F">
              <w:rPr>
                <w:rFonts w:eastAsia="SimSun"/>
                <w:lang w:val="el-GR"/>
              </w:rPr>
              <w:t>Β.2</w:t>
            </w:r>
          </w:p>
        </w:tc>
        <w:tc>
          <w:tcPr>
            <w:tcW w:w="2777" w:type="pct"/>
            <w:tcBorders>
              <w:top w:val="single" w:sz="4" w:space="0" w:color="auto"/>
              <w:left w:val="nil"/>
              <w:bottom w:val="single" w:sz="4" w:space="0" w:color="auto"/>
              <w:right w:val="single" w:sz="4" w:space="0" w:color="auto"/>
            </w:tcBorders>
            <w:vAlign w:val="center"/>
          </w:tcPr>
          <w:p w14:paraId="66D6FBCE" w14:textId="77777777" w:rsidR="00C3218F" w:rsidRPr="00C3218F" w:rsidRDefault="00C3218F" w:rsidP="00C3218F">
            <w:pPr>
              <w:suppressAutoHyphens w:val="0"/>
              <w:autoSpaceDE w:val="0"/>
              <w:spacing w:before="120" w:after="0"/>
              <w:rPr>
                <w:rFonts w:eastAsia="SimSun"/>
                <w:bCs/>
                <w:lang w:val="el-GR"/>
              </w:rPr>
            </w:pPr>
            <w:r w:rsidRPr="00C3218F">
              <w:rPr>
                <w:rFonts w:eastAsia="SimSun"/>
                <w:lang w:val="el-GR"/>
              </w:rPr>
              <w:t>Π.Β.2.3 – Πιστοποιητικά εκπαίδευσης</w:t>
            </w:r>
          </w:p>
        </w:tc>
        <w:tc>
          <w:tcPr>
            <w:tcW w:w="1488" w:type="pct"/>
            <w:tcBorders>
              <w:top w:val="single" w:sz="4" w:space="0" w:color="auto"/>
              <w:left w:val="nil"/>
              <w:bottom w:val="single" w:sz="4" w:space="0" w:color="auto"/>
              <w:right w:val="single" w:sz="4" w:space="0" w:color="auto"/>
            </w:tcBorders>
            <w:noWrap/>
            <w:vAlign w:val="center"/>
          </w:tcPr>
          <w:p w14:paraId="6086EBDF" w14:textId="77777777" w:rsidR="00C3218F" w:rsidRPr="00C3218F" w:rsidDel="0048135F" w:rsidRDefault="00C3218F" w:rsidP="00232630">
            <w:pPr>
              <w:suppressAutoHyphens w:val="0"/>
              <w:autoSpaceDE w:val="0"/>
              <w:spacing w:before="120" w:after="0"/>
              <w:jc w:val="center"/>
              <w:rPr>
                <w:rFonts w:eastAsia="SimSun"/>
                <w:lang w:val="el-GR"/>
              </w:rPr>
            </w:pPr>
            <w:r w:rsidRPr="00C3218F">
              <w:rPr>
                <w:rFonts w:eastAsia="SimSun"/>
                <w:lang w:val="el-GR"/>
              </w:rPr>
              <w:t>Μ5</w:t>
            </w:r>
          </w:p>
        </w:tc>
      </w:tr>
      <w:tr w:rsidR="00C3218F" w:rsidRPr="00C3218F" w14:paraId="07581EEE"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13455696" w14:textId="77777777" w:rsidR="00C3218F" w:rsidRPr="00C3218F" w:rsidRDefault="00C3218F" w:rsidP="00232630">
            <w:pPr>
              <w:suppressAutoHyphens w:val="0"/>
              <w:autoSpaceDE w:val="0"/>
              <w:spacing w:before="120" w:after="0"/>
              <w:jc w:val="center"/>
              <w:rPr>
                <w:rFonts w:eastAsia="SimSun"/>
              </w:rPr>
            </w:pPr>
            <w:r w:rsidRPr="00C3218F">
              <w:rPr>
                <w:rFonts w:eastAsia="SimSun"/>
              </w:rPr>
              <w:t>Φ</w:t>
            </w:r>
            <w:r w:rsidRPr="00C3218F">
              <w:rPr>
                <w:rFonts w:eastAsia="SimSun"/>
                <w:lang w:val="el-GR"/>
              </w:rPr>
              <w:t>Β.3</w:t>
            </w:r>
          </w:p>
        </w:tc>
        <w:tc>
          <w:tcPr>
            <w:tcW w:w="2777" w:type="pct"/>
            <w:tcBorders>
              <w:top w:val="single" w:sz="4" w:space="0" w:color="auto"/>
              <w:left w:val="nil"/>
              <w:bottom w:val="single" w:sz="4" w:space="0" w:color="auto"/>
              <w:right w:val="single" w:sz="4" w:space="0" w:color="auto"/>
            </w:tcBorders>
            <w:vAlign w:val="center"/>
          </w:tcPr>
          <w:p w14:paraId="66177555" w14:textId="77777777" w:rsidR="00C3218F" w:rsidRPr="00C3218F" w:rsidRDefault="00C3218F" w:rsidP="00C3218F">
            <w:pPr>
              <w:suppressAutoHyphens w:val="0"/>
              <w:autoSpaceDE w:val="0"/>
              <w:spacing w:before="120" w:after="0"/>
              <w:rPr>
                <w:rFonts w:eastAsia="SimSun"/>
                <w:bCs/>
                <w:lang w:val="el-GR"/>
              </w:rPr>
            </w:pPr>
            <w:r w:rsidRPr="00C3218F">
              <w:rPr>
                <w:rFonts w:eastAsia="SimSun"/>
                <w:bCs/>
                <w:lang w:val="el-GR"/>
              </w:rPr>
              <w:t>Π.Β.3.1 – Μεθοδολογία αξιολόγησης κινδύνων κυβερνοασφάλειας</w:t>
            </w:r>
          </w:p>
        </w:tc>
        <w:tc>
          <w:tcPr>
            <w:tcW w:w="1488" w:type="pct"/>
            <w:tcBorders>
              <w:top w:val="single" w:sz="4" w:space="0" w:color="auto"/>
              <w:left w:val="nil"/>
              <w:bottom w:val="single" w:sz="4" w:space="0" w:color="auto"/>
              <w:right w:val="single" w:sz="4" w:space="0" w:color="auto"/>
            </w:tcBorders>
            <w:noWrap/>
            <w:vAlign w:val="center"/>
          </w:tcPr>
          <w:p w14:paraId="2CFD2A9A" w14:textId="77777777" w:rsidR="00C3218F" w:rsidRPr="00C3218F" w:rsidDel="0048135F" w:rsidRDefault="00C3218F" w:rsidP="00232630">
            <w:pPr>
              <w:suppressAutoHyphens w:val="0"/>
              <w:autoSpaceDE w:val="0"/>
              <w:spacing w:before="120" w:after="0"/>
              <w:jc w:val="center"/>
              <w:rPr>
                <w:rFonts w:eastAsia="SimSun"/>
                <w:lang w:val="el-GR"/>
              </w:rPr>
            </w:pPr>
            <w:r w:rsidRPr="00C3218F">
              <w:rPr>
                <w:rFonts w:eastAsia="SimSun"/>
              </w:rPr>
              <w:t>Μ7</w:t>
            </w:r>
          </w:p>
        </w:tc>
      </w:tr>
      <w:tr w:rsidR="00C3218F" w:rsidRPr="00C3218F" w14:paraId="7CCFE6C5"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5AA740CA"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Φ</w:t>
            </w:r>
            <w:r w:rsidRPr="00C3218F">
              <w:rPr>
                <w:rFonts w:eastAsia="SimSun"/>
                <w:lang w:val="el-GR"/>
              </w:rPr>
              <w:t>Β.3</w:t>
            </w:r>
          </w:p>
        </w:tc>
        <w:tc>
          <w:tcPr>
            <w:tcW w:w="2777" w:type="pct"/>
            <w:tcBorders>
              <w:top w:val="single" w:sz="4" w:space="0" w:color="auto"/>
              <w:left w:val="nil"/>
              <w:bottom w:val="single" w:sz="4" w:space="0" w:color="auto"/>
              <w:right w:val="single" w:sz="4" w:space="0" w:color="auto"/>
            </w:tcBorders>
            <w:vAlign w:val="center"/>
          </w:tcPr>
          <w:p w14:paraId="5D6D654A" w14:textId="77777777" w:rsidR="00C3218F" w:rsidRPr="00C3218F" w:rsidRDefault="00C3218F" w:rsidP="00C3218F">
            <w:pPr>
              <w:suppressAutoHyphens w:val="0"/>
              <w:autoSpaceDE w:val="0"/>
              <w:spacing w:before="120" w:after="0"/>
              <w:rPr>
                <w:rFonts w:eastAsia="SimSun"/>
                <w:bCs/>
                <w:lang w:val="el-GR"/>
              </w:rPr>
            </w:pPr>
            <w:r w:rsidRPr="00C3218F">
              <w:rPr>
                <w:rFonts w:eastAsia="SimSun"/>
                <w:bCs/>
                <w:lang w:val="el-GR"/>
              </w:rPr>
              <w:t>Π.Β.3.2 – Αξιολόγηση κινδύνων κυβερνοασφάλειας</w:t>
            </w:r>
          </w:p>
        </w:tc>
        <w:tc>
          <w:tcPr>
            <w:tcW w:w="1488" w:type="pct"/>
            <w:tcBorders>
              <w:top w:val="single" w:sz="4" w:space="0" w:color="auto"/>
              <w:left w:val="nil"/>
              <w:bottom w:val="single" w:sz="4" w:space="0" w:color="auto"/>
              <w:right w:val="single" w:sz="4" w:space="0" w:color="auto"/>
            </w:tcBorders>
            <w:noWrap/>
            <w:vAlign w:val="center"/>
          </w:tcPr>
          <w:p w14:paraId="48D3B4E7" w14:textId="77777777" w:rsidR="00C3218F" w:rsidRPr="00C3218F" w:rsidDel="0048135F" w:rsidRDefault="00C3218F" w:rsidP="00232630">
            <w:pPr>
              <w:suppressAutoHyphens w:val="0"/>
              <w:autoSpaceDE w:val="0"/>
              <w:spacing w:before="120" w:after="0"/>
              <w:jc w:val="center"/>
              <w:rPr>
                <w:rFonts w:eastAsia="SimSun"/>
                <w:lang w:val="el-GR"/>
              </w:rPr>
            </w:pPr>
            <w:r w:rsidRPr="00C3218F">
              <w:rPr>
                <w:rFonts w:eastAsia="SimSun"/>
              </w:rPr>
              <w:t>Μ7</w:t>
            </w:r>
          </w:p>
        </w:tc>
      </w:tr>
      <w:tr w:rsidR="00C3218F" w:rsidRPr="00C3218F" w14:paraId="6D53DB36"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4ED50023"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Φ</w:t>
            </w:r>
            <w:r w:rsidRPr="00C3218F">
              <w:rPr>
                <w:rFonts w:eastAsia="SimSun"/>
                <w:lang w:val="el-GR"/>
              </w:rPr>
              <w:t>Β.4</w:t>
            </w:r>
          </w:p>
        </w:tc>
        <w:tc>
          <w:tcPr>
            <w:tcW w:w="2777" w:type="pct"/>
            <w:tcBorders>
              <w:top w:val="single" w:sz="4" w:space="0" w:color="auto"/>
              <w:left w:val="nil"/>
              <w:bottom w:val="single" w:sz="4" w:space="0" w:color="auto"/>
              <w:right w:val="single" w:sz="4" w:space="0" w:color="auto"/>
            </w:tcBorders>
            <w:vAlign w:val="center"/>
          </w:tcPr>
          <w:p w14:paraId="5C732032" w14:textId="77777777" w:rsidR="00C3218F" w:rsidRPr="00C3218F" w:rsidRDefault="00C3218F" w:rsidP="00C3218F">
            <w:pPr>
              <w:suppressAutoHyphens w:val="0"/>
              <w:autoSpaceDE w:val="0"/>
              <w:spacing w:before="120" w:after="0"/>
              <w:rPr>
                <w:rFonts w:eastAsia="SimSun"/>
                <w:bCs/>
                <w:lang w:val="el-GR"/>
              </w:rPr>
            </w:pPr>
            <w:r w:rsidRPr="00C3218F">
              <w:rPr>
                <w:rFonts w:eastAsia="SimSun"/>
                <w:bCs/>
                <w:lang w:val="el-GR"/>
              </w:rPr>
              <w:t>Π.Β.4.1 – Αναφορά Αποτελεσμάτων Δοκιμών Παρείσδυσης:</w:t>
            </w:r>
          </w:p>
        </w:tc>
        <w:tc>
          <w:tcPr>
            <w:tcW w:w="1488" w:type="pct"/>
            <w:tcBorders>
              <w:top w:val="single" w:sz="4" w:space="0" w:color="auto"/>
              <w:left w:val="nil"/>
              <w:bottom w:val="single" w:sz="4" w:space="0" w:color="auto"/>
              <w:right w:val="single" w:sz="4" w:space="0" w:color="auto"/>
            </w:tcBorders>
            <w:noWrap/>
            <w:vAlign w:val="center"/>
          </w:tcPr>
          <w:p w14:paraId="47A70411" w14:textId="77777777" w:rsidR="00C3218F" w:rsidRPr="00C3218F" w:rsidDel="0048135F" w:rsidRDefault="00C3218F" w:rsidP="00232630">
            <w:pPr>
              <w:suppressAutoHyphens w:val="0"/>
              <w:autoSpaceDE w:val="0"/>
              <w:spacing w:before="120" w:after="0"/>
              <w:jc w:val="center"/>
              <w:rPr>
                <w:rFonts w:eastAsia="SimSun"/>
                <w:lang w:val="el-GR"/>
              </w:rPr>
            </w:pPr>
            <w:r w:rsidRPr="00C3218F">
              <w:rPr>
                <w:rFonts w:eastAsia="SimSun"/>
              </w:rPr>
              <w:t>Μ</w:t>
            </w:r>
            <w:r w:rsidRPr="00C3218F">
              <w:rPr>
                <w:rFonts w:eastAsia="SimSun"/>
                <w:lang w:val="el-GR"/>
              </w:rPr>
              <w:t>7</w:t>
            </w:r>
          </w:p>
        </w:tc>
      </w:tr>
      <w:tr w:rsidR="00C3218F" w:rsidRPr="00C3218F" w14:paraId="079B31A7"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450D9B0E" w14:textId="77777777" w:rsidR="00C3218F" w:rsidRPr="00C3218F" w:rsidRDefault="00C3218F" w:rsidP="00232630">
            <w:pPr>
              <w:suppressAutoHyphens w:val="0"/>
              <w:autoSpaceDE w:val="0"/>
              <w:spacing w:before="120" w:after="0"/>
              <w:jc w:val="center"/>
              <w:rPr>
                <w:rFonts w:eastAsia="SimSun"/>
              </w:rPr>
            </w:pPr>
            <w:r w:rsidRPr="00C3218F">
              <w:rPr>
                <w:rFonts w:eastAsia="SimSun"/>
              </w:rPr>
              <w:t>Φ</w:t>
            </w:r>
            <w:r w:rsidRPr="00C3218F">
              <w:rPr>
                <w:rFonts w:eastAsia="SimSun"/>
                <w:lang w:val="el-GR"/>
              </w:rPr>
              <w:t>Β.4</w:t>
            </w:r>
          </w:p>
        </w:tc>
        <w:tc>
          <w:tcPr>
            <w:tcW w:w="2777" w:type="pct"/>
            <w:tcBorders>
              <w:top w:val="single" w:sz="4" w:space="0" w:color="auto"/>
              <w:left w:val="nil"/>
              <w:bottom w:val="single" w:sz="4" w:space="0" w:color="auto"/>
              <w:right w:val="single" w:sz="4" w:space="0" w:color="auto"/>
            </w:tcBorders>
            <w:vAlign w:val="center"/>
          </w:tcPr>
          <w:p w14:paraId="36024C6A" w14:textId="77777777" w:rsidR="00C3218F" w:rsidRPr="00C3218F" w:rsidRDefault="00C3218F" w:rsidP="00C3218F">
            <w:pPr>
              <w:suppressAutoHyphens w:val="0"/>
              <w:autoSpaceDE w:val="0"/>
              <w:spacing w:before="120" w:after="0"/>
              <w:rPr>
                <w:rFonts w:eastAsia="SimSun"/>
                <w:bCs/>
                <w:lang w:val="el-GR"/>
              </w:rPr>
            </w:pPr>
            <w:r w:rsidRPr="00C3218F">
              <w:rPr>
                <w:rFonts w:eastAsia="SimSun"/>
                <w:bCs/>
                <w:lang w:val="el-GR"/>
              </w:rPr>
              <w:t>Π.Β.4.2 – Περιληπτική Αναφορά Αποτελεσμάτων Δοκιμών Παρείσδυσης</w:t>
            </w:r>
          </w:p>
        </w:tc>
        <w:tc>
          <w:tcPr>
            <w:tcW w:w="1488" w:type="pct"/>
            <w:tcBorders>
              <w:top w:val="single" w:sz="4" w:space="0" w:color="auto"/>
              <w:left w:val="nil"/>
              <w:bottom w:val="single" w:sz="4" w:space="0" w:color="auto"/>
              <w:right w:val="single" w:sz="4" w:space="0" w:color="auto"/>
            </w:tcBorders>
            <w:noWrap/>
            <w:vAlign w:val="center"/>
          </w:tcPr>
          <w:p w14:paraId="113A60AB"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lang w:val="el-GR"/>
              </w:rPr>
              <w:t>Μ7</w:t>
            </w:r>
          </w:p>
        </w:tc>
      </w:tr>
      <w:tr w:rsidR="00C3218F" w:rsidRPr="00C3218F" w14:paraId="33161E04" w14:textId="77777777" w:rsidTr="00B17F28">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tcPr>
          <w:p w14:paraId="67CC899D" w14:textId="77777777" w:rsidR="00C3218F" w:rsidRPr="00C3218F" w:rsidRDefault="00C3218F" w:rsidP="00232630">
            <w:pPr>
              <w:suppressAutoHyphens w:val="0"/>
              <w:autoSpaceDE w:val="0"/>
              <w:spacing w:before="120" w:after="0"/>
              <w:jc w:val="center"/>
              <w:rPr>
                <w:rFonts w:eastAsia="SimSun"/>
                <w:lang w:val="el-GR"/>
              </w:rPr>
            </w:pPr>
            <w:r w:rsidRPr="00C3218F">
              <w:rPr>
                <w:rFonts w:eastAsia="SimSun"/>
              </w:rPr>
              <w:t>Φ</w:t>
            </w:r>
            <w:r w:rsidRPr="00C3218F">
              <w:rPr>
                <w:rFonts w:eastAsia="SimSun"/>
                <w:lang w:val="el-GR"/>
              </w:rPr>
              <w:t>Β.5</w:t>
            </w:r>
          </w:p>
        </w:tc>
        <w:tc>
          <w:tcPr>
            <w:tcW w:w="2777" w:type="pct"/>
            <w:tcBorders>
              <w:top w:val="single" w:sz="4" w:space="0" w:color="auto"/>
              <w:left w:val="nil"/>
              <w:bottom w:val="single" w:sz="4" w:space="0" w:color="auto"/>
              <w:right w:val="single" w:sz="4" w:space="0" w:color="auto"/>
            </w:tcBorders>
            <w:vAlign w:val="center"/>
          </w:tcPr>
          <w:p w14:paraId="2CC843D9" w14:textId="77777777" w:rsidR="00C3218F" w:rsidRPr="00C3218F" w:rsidRDefault="00C3218F" w:rsidP="00C3218F">
            <w:pPr>
              <w:suppressAutoHyphens w:val="0"/>
              <w:autoSpaceDE w:val="0"/>
              <w:spacing w:before="120" w:after="0"/>
              <w:rPr>
                <w:rFonts w:eastAsia="SimSun"/>
                <w:bCs/>
                <w:lang w:val="el-GR"/>
              </w:rPr>
            </w:pPr>
            <w:r w:rsidRPr="00C3218F">
              <w:rPr>
                <w:rFonts w:eastAsia="SimSun"/>
                <w:bCs/>
                <w:lang w:val="el-GR"/>
              </w:rPr>
              <w:t>Π.Β.5.1 – Μελέτη αποτύπωσης και ανάλυσης απαιτήσεων</w:t>
            </w:r>
          </w:p>
        </w:tc>
        <w:tc>
          <w:tcPr>
            <w:tcW w:w="1488" w:type="pct"/>
            <w:tcBorders>
              <w:top w:val="single" w:sz="4" w:space="0" w:color="auto"/>
              <w:left w:val="nil"/>
              <w:bottom w:val="single" w:sz="4" w:space="0" w:color="auto"/>
              <w:right w:val="single" w:sz="4" w:space="0" w:color="auto"/>
            </w:tcBorders>
            <w:noWrap/>
            <w:vAlign w:val="center"/>
          </w:tcPr>
          <w:p w14:paraId="19DFA052" w14:textId="77777777" w:rsidR="00C3218F" w:rsidRPr="00C3218F" w:rsidDel="0048135F" w:rsidRDefault="00C3218F" w:rsidP="00232630">
            <w:pPr>
              <w:suppressAutoHyphens w:val="0"/>
              <w:autoSpaceDE w:val="0"/>
              <w:spacing w:before="120" w:after="0"/>
              <w:jc w:val="center"/>
              <w:rPr>
                <w:rFonts w:eastAsia="SimSun"/>
                <w:lang w:val="el-GR"/>
              </w:rPr>
            </w:pPr>
            <w:r w:rsidRPr="00C3218F">
              <w:rPr>
                <w:rFonts w:eastAsia="SimSun"/>
              </w:rPr>
              <w:t>Μ</w:t>
            </w:r>
            <w:r w:rsidRPr="00C3218F">
              <w:rPr>
                <w:rFonts w:eastAsia="SimSun"/>
                <w:lang w:val="el-GR"/>
              </w:rPr>
              <w:t>9</w:t>
            </w:r>
          </w:p>
        </w:tc>
      </w:tr>
    </w:tbl>
    <w:p w14:paraId="325B33D0" w14:textId="2B0F466A" w:rsidR="00C17096" w:rsidRPr="003C2BEF" w:rsidRDefault="00C17096" w:rsidP="00C17096">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815A90">
        <w:rPr>
          <w:rFonts w:eastAsia="SimSun"/>
          <w:lang w:val="el-GR"/>
        </w:rPr>
        <w:t>6.3</w:t>
      </w:r>
      <w:r>
        <w:rPr>
          <w:rFonts w:eastAsia="SimSun"/>
          <w:lang w:val="el-GR"/>
        </w:rPr>
        <w:fldChar w:fldCharType="end"/>
      </w:r>
      <w:r w:rsidRPr="003C2BEF">
        <w:rPr>
          <w:rFonts w:eastAsia="SimSun"/>
          <w:lang w:val="el-GR"/>
        </w:rPr>
        <w:t xml:space="preserve"> της παρούσας.</w:t>
      </w:r>
    </w:p>
    <w:p w14:paraId="6FDF758C" w14:textId="77777777" w:rsidR="00C17096" w:rsidRPr="00EF2204" w:rsidRDefault="00C17096" w:rsidP="00C17096">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A18EF59" w14:textId="77777777" w:rsidR="00C17096" w:rsidRPr="00C3218F" w:rsidRDefault="00C17096" w:rsidP="00C3218F">
      <w:pPr>
        <w:suppressAutoHyphens w:val="0"/>
        <w:autoSpaceDE w:val="0"/>
        <w:spacing w:before="120" w:after="0"/>
        <w:rPr>
          <w:rFonts w:eastAsia="SimSun"/>
          <w:lang w:val="el-GR"/>
        </w:rPr>
      </w:pPr>
    </w:p>
    <w:p w14:paraId="3E48DE2C" w14:textId="4739F783" w:rsidR="00C3218F" w:rsidRPr="00C3218F" w:rsidRDefault="00C17096" w:rsidP="00A27242">
      <w:pPr>
        <w:pStyle w:val="2"/>
        <w:rPr>
          <w:rFonts w:eastAsia="SimSun"/>
          <w:lang w:val="el-GR"/>
        </w:rPr>
      </w:pPr>
      <w:bookmarkStart w:id="580" w:name="_Toc82988921"/>
      <w:bookmarkStart w:id="581" w:name="_Toc85215035"/>
      <w:bookmarkStart w:id="582" w:name="_Toc209984789"/>
      <w:r>
        <w:rPr>
          <w:rFonts w:eastAsia="SimSun"/>
          <w:lang w:val="el-GR"/>
        </w:rPr>
        <w:t xml:space="preserve"> </w:t>
      </w:r>
      <w:bookmarkStart w:id="583" w:name="_Toc216443943"/>
      <w:r w:rsidR="00C3218F" w:rsidRPr="00C3218F">
        <w:rPr>
          <w:rFonts w:eastAsia="SimSun"/>
          <w:lang w:val="el-GR"/>
        </w:rPr>
        <w:t>Μεθοδολογία Διοίκησης και Υλοποίησης Έργου</w:t>
      </w:r>
      <w:bookmarkEnd w:id="580"/>
      <w:bookmarkEnd w:id="581"/>
      <w:bookmarkEnd w:id="582"/>
      <w:bookmarkEnd w:id="583"/>
    </w:p>
    <w:p w14:paraId="0C801009" w14:textId="77777777" w:rsidR="00C3218F" w:rsidRPr="00A27242" w:rsidRDefault="00C3218F" w:rsidP="00A27242">
      <w:pPr>
        <w:pStyle w:val="3"/>
        <w:ind w:left="1276"/>
        <w:rPr>
          <w:lang w:val="el-GR"/>
        </w:rPr>
      </w:pPr>
      <w:bookmarkStart w:id="584" w:name="_Toc82988922"/>
      <w:bookmarkStart w:id="585" w:name="_Toc85215036"/>
      <w:bookmarkStart w:id="586" w:name="_Toc216443944"/>
      <w:r w:rsidRPr="00A27242">
        <w:rPr>
          <w:lang w:val="el-GR"/>
        </w:rPr>
        <w:t>Μεθοδολογία Διοίκησης Έργου</w:t>
      </w:r>
      <w:bookmarkEnd w:id="584"/>
      <w:bookmarkEnd w:id="585"/>
      <w:bookmarkEnd w:id="586"/>
    </w:p>
    <w:p w14:paraId="27F3D8C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 υποψήφιος Ανάδοχος οφείλει να παρουσιάσει τεκμηριωμένη και αποδεδειγμένα αποτελεσματική Μεθοδολογία Διοίκησης Έργου, η οποία θα διασφαλίζει τη στοχευμένη, έγκαιρη και ποιοτικά επαρκή ολοκλήρωση όλων των επιμέρους φάσεων του Έργου, σύμφωνα με τις απαιτήσεις της Αναθέτουσας Αρχής.</w:t>
      </w:r>
    </w:p>
    <w:p w14:paraId="50D003EA"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μεθοδολογία θα βασίζεται σε δοκιμασμένα πρότυπα διοίκησης, προσαρμοσμένα στις ιδιαιτερότητες του παρόντος έργου, και θα καλύπτει ενδεικτικά:</w:t>
      </w:r>
    </w:p>
    <w:p w14:paraId="5732F5A2" w14:textId="77777777" w:rsidR="00C3218F" w:rsidRPr="00C3218F" w:rsidRDefault="00C3218F" w:rsidP="00BA73EE">
      <w:pPr>
        <w:numPr>
          <w:ilvl w:val="0"/>
          <w:numId w:val="35"/>
        </w:numPr>
        <w:suppressAutoHyphens w:val="0"/>
        <w:autoSpaceDE w:val="0"/>
        <w:spacing w:before="120" w:after="0"/>
        <w:rPr>
          <w:rFonts w:eastAsia="SimSun"/>
          <w:lang w:val="el-GR"/>
        </w:rPr>
      </w:pPr>
      <w:r w:rsidRPr="00C3218F">
        <w:rPr>
          <w:rFonts w:eastAsia="SimSun"/>
          <w:lang w:val="el-GR"/>
        </w:rPr>
        <w:t>Την ολοκληρωμένη παρακολούθηση προόδου εργασιών, με χρήση καταλλήλων εργαλείων διαχείρισης έργου.</w:t>
      </w:r>
    </w:p>
    <w:p w14:paraId="59062895" w14:textId="77777777" w:rsidR="00C3218F" w:rsidRPr="00C3218F" w:rsidRDefault="00C3218F" w:rsidP="00BA73EE">
      <w:pPr>
        <w:numPr>
          <w:ilvl w:val="0"/>
          <w:numId w:val="35"/>
        </w:numPr>
        <w:suppressAutoHyphens w:val="0"/>
        <w:autoSpaceDE w:val="0"/>
        <w:spacing w:before="120" w:after="0"/>
        <w:rPr>
          <w:rFonts w:eastAsia="SimSun"/>
          <w:lang w:val="el-GR"/>
        </w:rPr>
      </w:pPr>
      <w:r w:rsidRPr="00C3218F">
        <w:rPr>
          <w:rFonts w:eastAsia="SimSun"/>
          <w:lang w:val="el-GR"/>
        </w:rPr>
        <w:t>Τη συνεχή ενημέρωση και επικοινωνία με τον Φορέα μέσω περιοδικών αναφορών και συναντήσεων παρακολούθησης.</w:t>
      </w:r>
    </w:p>
    <w:p w14:paraId="5C4FC913" w14:textId="77777777" w:rsidR="00C3218F" w:rsidRPr="00C3218F" w:rsidRDefault="00C3218F" w:rsidP="00BA73EE">
      <w:pPr>
        <w:numPr>
          <w:ilvl w:val="0"/>
          <w:numId w:val="35"/>
        </w:numPr>
        <w:suppressAutoHyphens w:val="0"/>
        <w:autoSpaceDE w:val="0"/>
        <w:spacing w:before="120" w:after="0"/>
        <w:rPr>
          <w:rFonts w:eastAsia="SimSun"/>
          <w:lang w:val="el-GR"/>
        </w:rPr>
      </w:pPr>
      <w:r w:rsidRPr="00C3218F">
        <w:rPr>
          <w:rFonts w:eastAsia="SimSun"/>
          <w:lang w:val="el-GR"/>
        </w:rPr>
        <w:t>Τη διαχείριση κινδύνων με σαφή μηχανισμό αναγνώρισης, αξιολόγησης και αντιμετώπισης πιθανών ζητημάτων.</w:t>
      </w:r>
    </w:p>
    <w:p w14:paraId="7BE1BBC9" w14:textId="77777777" w:rsidR="00C3218F" w:rsidRPr="00C3218F" w:rsidRDefault="00C3218F" w:rsidP="00BA73EE">
      <w:pPr>
        <w:numPr>
          <w:ilvl w:val="0"/>
          <w:numId w:val="35"/>
        </w:numPr>
        <w:suppressAutoHyphens w:val="0"/>
        <w:autoSpaceDE w:val="0"/>
        <w:spacing w:before="120" w:after="0"/>
        <w:rPr>
          <w:rFonts w:eastAsia="SimSun"/>
          <w:lang w:val="el-GR"/>
        </w:rPr>
      </w:pPr>
      <w:r w:rsidRPr="00C3218F">
        <w:rPr>
          <w:rFonts w:eastAsia="SimSun"/>
          <w:lang w:val="el-GR"/>
        </w:rPr>
        <w:t>Την ενεργή συμμετοχή όλων των εμπλεκόμενων φορέων, μέσω καθορισμένων ρόλων και ροών επικοινωνίας.</w:t>
      </w:r>
    </w:p>
    <w:p w14:paraId="1DEDFEB7" w14:textId="77777777" w:rsidR="00C3218F" w:rsidRPr="00C3218F" w:rsidRDefault="00C3218F" w:rsidP="00BA73EE">
      <w:pPr>
        <w:numPr>
          <w:ilvl w:val="0"/>
          <w:numId w:val="35"/>
        </w:numPr>
        <w:suppressAutoHyphens w:val="0"/>
        <w:autoSpaceDE w:val="0"/>
        <w:spacing w:before="120" w:after="0"/>
        <w:rPr>
          <w:rFonts w:eastAsia="SimSun"/>
          <w:lang w:val="el-GR"/>
        </w:rPr>
      </w:pPr>
      <w:r w:rsidRPr="00C3218F">
        <w:rPr>
          <w:rFonts w:eastAsia="SimSun"/>
          <w:lang w:val="el-GR"/>
        </w:rPr>
        <w:t>Την επίλυση αποκλίσεων και θεμάτων που δύνανται να επηρεάσουν την πορεία του έργου, με προβλέψιμο και επαληθεύσιμο τρόπο.</w:t>
      </w:r>
    </w:p>
    <w:p w14:paraId="4E516D26"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μεθοδολογία αυτή πρέπει να αποτυπωθεί αναλυτικά στην τεχνική προσφορά του Αναδόχου</w:t>
      </w:r>
    </w:p>
    <w:p w14:paraId="24D52D43" w14:textId="77777777" w:rsidR="00C3218F" w:rsidRPr="00C3218F" w:rsidRDefault="00C3218F" w:rsidP="00C3218F">
      <w:pPr>
        <w:suppressAutoHyphens w:val="0"/>
        <w:autoSpaceDE w:val="0"/>
        <w:spacing w:before="120" w:after="0"/>
        <w:rPr>
          <w:rFonts w:eastAsia="SimSun"/>
          <w:lang w:val="el-GR"/>
        </w:rPr>
      </w:pPr>
    </w:p>
    <w:p w14:paraId="213630BE" w14:textId="77777777" w:rsidR="00C3218F" w:rsidRPr="00A27242" w:rsidRDefault="00C3218F" w:rsidP="00A27242">
      <w:pPr>
        <w:pStyle w:val="3"/>
        <w:ind w:left="1276"/>
        <w:rPr>
          <w:lang w:val="el-GR"/>
        </w:rPr>
      </w:pPr>
      <w:bookmarkStart w:id="587" w:name="_Toc82988923"/>
      <w:bookmarkStart w:id="588" w:name="_Toc85215037"/>
      <w:bookmarkStart w:id="589" w:name="_Toc216443945"/>
      <w:r w:rsidRPr="00A27242">
        <w:rPr>
          <w:lang w:val="el-GR"/>
        </w:rPr>
        <w:t>Σχήμα Διοίκησης Έργου</w:t>
      </w:r>
      <w:bookmarkEnd w:id="587"/>
      <w:bookmarkEnd w:id="588"/>
      <w:bookmarkEnd w:id="589"/>
    </w:p>
    <w:p w14:paraId="36F8B4DA"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 Ανάδοχος υποχρεούται να καταθέσει ένα πλήρως ανεπτυγμένο Σχήμα Διοίκησης και Οργάνωσης του Έργου, στο οποίο θα περιγράφεται η οργανωτική δομή, οι ρόλοι, οι ευθύνες και ο χρόνος απασχόλησης των μελών της Ομάδας Έργου, καθώς και η διοικητική ιεραρχία που θα υποστηρίξει την εκτέλεση των προβλεπόμενων εργασιών.</w:t>
      </w:r>
    </w:p>
    <w:p w14:paraId="7E3EE223"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Το προτεινόμενο σχήμα θα περιλαμβάνει τουλάχιστον:</w:t>
      </w:r>
    </w:p>
    <w:p w14:paraId="4D765BD7" w14:textId="77777777" w:rsidR="00C3218F" w:rsidRPr="00C3218F" w:rsidRDefault="00C3218F" w:rsidP="00BA73EE">
      <w:pPr>
        <w:numPr>
          <w:ilvl w:val="0"/>
          <w:numId w:val="36"/>
        </w:numPr>
        <w:suppressAutoHyphens w:val="0"/>
        <w:autoSpaceDE w:val="0"/>
        <w:spacing w:before="120" w:after="0"/>
        <w:rPr>
          <w:rFonts w:eastAsia="SimSun"/>
          <w:lang w:val="el-GR"/>
        </w:rPr>
      </w:pPr>
      <w:r w:rsidRPr="00C3218F">
        <w:rPr>
          <w:rFonts w:eastAsia="SimSun"/>
          <w:lang w:val="el-GR"/>
        </w:rPr>
        <w:t>Τον Υπεύθυνο Έργου, με τεκμηριωμένη εμπειρία στη διοίκηση έργων αντίστοιχου μεγέθους και πολυπλοκότητας.</w:t>
      </w:r>
    </w:p>
    <w:p w14:paraId="50AE1C26" w14:textId="77777777" w:rsidR="00C3218F" w:rsidRPr="00C3218F" w:rsidRDefault="00C3218F" w:rsidP="00BA73EE">
      <w:pPr>
        <w:numPr>
          <w:ilvl w:val="0"/>
          <w:numId w:val="36"/>
        </w:numPr>
        <w:suppressAutoHyphens w:val="0"/>
        <w:autoSpaceDE w:val="0"/>
        <w:spacing w:before="120" w:after="0"/>
        <w:rPr>
          <w:rFonts w:eastAsia="SimSun"/>
          <w:lang w:val="el-GR"/>
        </w:rPr>
      </w:pPr>
      <w:r w:rsidRPr="00C3218F">
        <w:rPr>
          <w:rFonts w:eastAsia="SimSun"/>
          <w:lang w:val="el-GR"/>
        </w:rPr>
        <w:t>Την Ομάδα Υλοποίησης, με εξειδικευμένα στελέχη ανά τομέα (τεχνικό, λειτουργικό, ασφάλειας πληροφοριών, κ.ά.).</w:t>
      </w:r>
    </w:p>
    <w:p w14:paraId="427ABDDD" w14:textId="77777777" w:rsidR="00C3218F" w:rsidRPr="00C3218F" w:rsidRDefault="00C3218F" w:rsidP="00BA73EE">
      <w:pPr>
        <w:numPr>
          <w:ilvl w:val="0"/>
          <w:numId w:val="36"/>
        </w:numPr>
        <w:suppressAutoHyphens w:val="0"/>
        <w:autoSpaceDE w:val="0"/>
        <w:spacing w:before="120" w:after="0"/>
        <w:rPr>
          <w:rFonts w:eastAsia="SimSun"/>
          <w:lang w:val="el-GR"/>
        </w:rPr>
      </w:pPr>
      <w:r w:rsidRPr="00C3218F">
        <w:rPr>
          <w:rFonts w:eastAsia="SimSun"/>
          <w:lang w:val="el-GR"/>
        </w:rPr>
        <w:t>Την κατανομή του προσφερόμενου ανθρωποχρόνου (ανά στέλεχος ή ρόλο) ανά φάση.</w:t>
      </w:r>
    </w:p>
    <w:p w14:paraId="79D29BE0" w14:textId="77777777" w:rsidR="00C3218F" w:rsidRPr="00C3218F" w:rsidRDefault="00C3218F" w:rsidP="00BA73EE">
      <w:pPr>
        <w:numPr>
          <w:ilvl w:val="0"/>
          <w:numId w:val="36"/>
        </w:numPr>
        <w:suppressAutoHyphens w:val="0"/>
        <w:autoSpaceDE w:val="0"/>
        <w:spacing w:before="120" w:after="0"/>
        <w:rPr>
          <w:rFonts w:eastAsia="SimSun"/>
          <w:lang w:val="el-GR"/>
        </w:rPr>
      </w:pPr>
      <w:r w:rsidRPr="00C3218F">
        <w:rPr>
          <w:rFonts w:eastAsia="SimSun"/>
          <w:lang w:val="el-GR"/>
        </w:rPr>
        <w:t>Τον μηχανισμό συντονισμού και επικοινωνίας μεταξύ της Ομάδας Έργου και του Φορέα.</w:t>
      </w:r>
    </w:p>
    <w:p w14:paraId="1FB2E35A"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 Ανάδοχος φέρει την πλήρη ευθύνη για την υλοποίηση του Έργου, ενώ ο Φορέας διατηρεί την ευθύνη εποπτείας, ελέγχου της Σύμβασης και αποδοχής των Παραδοτέων.</w:t>
      </w:r>
    </w:p>
    <w:p w14:paraId="2CC8BAA7"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Οποιαδήποτε τροποποίηση στη σύνθεση της Ομάδας Έργου απαιτεί προηγούμενη έγκριση από τον Φορέα.</w:t>
      </w:r>
    </w:p>
    <w:p w14:paraId="2BAD7308" w14:textId="77777777" w:rsidR="00C3218F" w:rsidRPr="00C3218F" w:rsidRDefault="00C3218F" w:rsidP="00C3218F">
      <w:pPr>
        <w:suppressAutoHyphens w:val="0"/>
        <w:autoSpaceDE w:val="0"/>
        <w:spacing w:before="120" w:after="0"/>
        <w:rPr>
          <w:rFonts w:eastAsia="SimSun"/>
          <w:lang w:val="el-GR"/>
        </w:rPr>
      </w:pPr>
    </w:p>
    <w:p w14:paraId="3822D5FE" w14:textId="77777777" w:rsidR="00C3218F" w:rsidRPr="00A27242" w:rsidRDefault="00C3218F" w:rsidP="00A27242">
      <w:pPr>
        <w:pStyle w:val="3"/>
        <w:ind w:left="1276"/>
        <w:rPr>
          <w:lang w:val="el-GR"/>
        </w:rPr>
      </w:pPr>
      <w:bookmarkStart w:id="590" w:name="_Toc82988924"/>
      <w:bookmarkStart w:id="591" w:name="_Toc85215038"/>
      <w:bookmarkStart w:id="592" w:name="_Toc216443946"/>
      <w:r w:rsidRPr="00A27242">
        <w:rPr>
          <w:lang w:val="el-GR"/>
        </w:rPr>
        <w:t>Μεθοδολογία υλοποίησης Έργου</w:t>
      </w:r>
      <w:bookmarkEnd w:id="590"/>
      <w:bookmarkEnd w:id="591"/>
      <w:bookmarkEnd w:id="592"/>
    </w:p>
    <w:p w14:paraId="2B78542E"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Μεθοδολογία Υλοποίησης που θα υιοθετήσει ο Ανάδοχος θα πρέπει να είναι συμβατή με τις τεχνικές, χρονικές και ποιοτικές απαιτήσεις του παρόντος Έργου και να περιλαμβάνει:</w:t>
      </w:r>
    </w:p>
    <w:p w14:paraId="4242398F" w14:textId="77777777" w:rsidR="00C3218F" w:rsidRPr="00C3218F" w:rsidRDefault="00C3218F" w:rsidP="00BA73EE">
      <w:pPr>
        <w:numPr>
          <w:ilvl w:val="0"/>
          <w:numId w:val="37"/>
        </w:numPr>
        <w:suppressAutoHyphens w:val="0"/>
        <w:autoSpaceDE w:val="0"/>
        <w:spacing w:before="120" w:after="0"/>
        <w:rPr>
          <w:rFonts w:eastAsia="SimSun"/>
          <w:lang w:val="el-GR"/>
        </w:rPr>
      </w:pPr>
      <w:r w:rsidRPr="00C3218F">
        <w:rPr>
          <w:rFonts w:eastAsia="SimSun"/>
          <w:lang w:val="el-GR"/>
        </w:rPr>
        <w:t>Αναλυτικό χρονοδιάγραμμα υλοποίησης, με διακριτά στάδια, ενδεικτικούς χρόνους εκτέλεσης και βασικά ορόσημα.</w:t>
      </w:r>
    </w:p>
    <w:p w14:paraId="01A6FC6B" w14:textId="77777777" w:rsidR="00C3218F" w:rsidRPr="00C3218F" w:rsidRDefault="00C3218F" w:rsidP="00BA73EE">
      <w:pPr>
        <w:numPr>
          <w:ilvl w:val="0"/>
          <w:numId w:val="37"/>
        </w:numPr>
        <w:suppressAutoHyphens w:val="0"/>
        <w:autoSpaceDE w:val="0"/>
        <w:spacing w:before="120" w:after="0"/>
        <w:rPr>
          <w:rFonts w:eastAsia="SimSun"/>
          <w:lang w:val="el-GR"/>
        </w:rPr>
      </w:pPr>
      <w:r w:rsidRPr="00C3218F">
        <w:rPr>
          <w:rFonts w:eastAsia="SimSun"/>
          <w:lang w:val="el-GR"/>
        </w:rPr>
        <w:t>Περιγραφή των εργασιών ανά στάδιο, με τον καθορισμό των παραδοτέων.</w:t>
      </w:r>
    </w:p>
    <w:p w14:paraId="7E2E43B3" w14:textId="77777777" w:rsidR="00C3218F" w:rsidRPr="00C3218F" w:rsidRDefault="00C3218F" w:rsidP="00BA73EE">
      <w:pPr>
        <w:numPr>
          <w:ilvl w:val="0"/>
          <w:numId w:val="37"/>
        </w:numPr>
        <w:suppressAutoHyphens w:val="0"/>
        <w:autoSpaceDE w:val="0"/>
        <w:spacing w:before="120" w:after="0"/>
        <w:rPr>
          <w:rFonts w:eastAsia="SimSun"/>
          <w:lang w:val="el-GR"/>
        </w:rPr>
      </w:pPr>
      <w:r w:rsidRPr="00C3218F">
        <w:rPr>
          <w:rFonts w:eastAsia="SimSun"/>
          <w:lang w:val="el-GR"/>
        </w:rPr>
        <w:t>Μηχανισμό ποιοτικού ελέγχου και διασφάλισης ποιότητας, τόσο κατά την ανάπτυξη όσο και κατά την παράδοση των υπηρεσιών.</w:t>
      </w:r>
    </w:p>
    <w:p w14:paraId="4FE81806" w14:textId="77777777" w:rsidR="00C3218F" w:rsidRPr="00C3218F" w:rsidRDefault="00C3218F" w:rsidP="00BA73EE">
      <w:pPr>
        <w:numPr>
          <w:ilvl w:val="0"/>
          <w:numId w:val="37"/>
        </w:numPr>
        <w:suppressAutoHyphens w:val="0"/>
        <w:autoSpaceDE w:val="0"/>
        <w:spacing w:before="120" w:after="0"/>
        <w:rPr>
          <w:rFonts w:eastAsia="SimSun"/>
          <w:lang w:val="el-GR"/>
        </w:rPr>
      </w:pPr>
      <w:r w:rsidRPr="00C3218F">
        <w:rPr>
          <w:rFonts w:eastAsia="SimSun"/>
          <w:lang w:val="el-GR"/>
        </w:rPr>
        <w:t>Ανάλυση ρόλων και αρμοδιοτήτων της Ομάδας Έργου ανά δραστηριότητα.</w:t>
      </w:r>
    </w:p>
    <w:p w14:paraId="15EE7613" w14:textId="77777777" w:rsidR="00C3218F" w:rsidRPr="00C3218F" w:rsidRDefault="00C3218F" w:rsidP="00BA73EE">
      <w:pPr>
        <w:numPr>
          <w:ilvl w:val="0"/>
          <w:numId w:val="37"/>
        </w:numPr>
        <w:suppressAutoHyphens w:val="0"/>
        <w:autoSpaceDE w:val="0"/>
        <w:spacing w:before="120" w:after="0"/>
        <w:rPr>
          <w:rFonts w:eastAsia="SimSun"/>
          <w:lang w:val="el-GR"/>
        </w:rPr>
      </w:pPr>
      <w:r w:rsidRPr="00C3218F">
        <w:rPr>
          <w:rFonts w:eastAsia="SimSun"/>
          <w:lang w:val="el-GR"/>
        </w:rPr>
        <w:t>Οργανωτική διάρθρωση υλοποίησης, σε συμφωνία με το προτεινόμενο σχήμα διοίκησης.</w:t>
      </w:r>
    </w:p>
    <w:p w14:paraId="78346CD9" w14:textId="77777777" w:rsidR="00C3218F" w:rsidRPr="00C3218F" w:rsidRDefault="00C3218F" w:rsidP="00BA73EE">
      <w:pPr>
        <w:numPr>
          <w:ilvl w:val="0"/>
          <w:numId w:val="37"/>
        </w:numPr>
        <w:suppressAutoHyphens w:val="0"/>
        <w:autoSpaceDE w:val="0"/>
        <w:spacing w:before="120" w:after="0"/>
        <w:rPr>
          <w:rFonts w:eastAsia="SimSun"/>
          <w:lang w:val="el-GR"/>
        </w:rPr>
      </w:pPr>
      <w:r w:rsidRPr="00C3218F">
        <w:rPr>
          <w:rFonts w:eastAsia="SimSun"/>
          <w:lang w:val="el-GR"/>
        </w:rPr>
        <w:t>Τυχόν επιχειρησιακές απαιτήσεις από τον Φορέα, π.χ. πρόσβαση σε πληροφοριακά συστήματα, ορισμός συνδέσμων επικοινωνίας ή διαθεσιμότητα προσωπικού για συντονισμό.</w:t>
      </w:r>
    </w:p>
    <w:p w14:paraId="0E40B8A5" w14:textId="77777777" w:rsidR="00C3218F" w:rsidRPr="00C3218F" w:rsidRDefault="00C3218F" w:rsidP="00C3218F">
      <w:pPr>
        <w:suppressAutoHyphens w:val="0"/>
        <w:autoSpaceDE w:val="0"/>
        <w:spacing w:before="120" w:after="0"/>
        <w:rPr>
          <w:rFonts w:eastAsia="SimSun"/>
          <w:lang w:val="el-GR"/>
        </w:rPr>
      </w:pPr>
      <w:r w:rsidRPr="00C3218F">
        <w:rPr>
          <w:rFonts w:eastAsia="SimSun"/>
          <w:lang w:val="el-GR"/>
        </w:rPr>
        <w:t>Η μεθοδολογία αυτή πρέπει να παρουσιάζεται με σαφήνεια και πληρότητα στην προσφορά, ώστε να διασφαλίζεται η επιτυχής και απρόσκοπτη υλοποίηση του Έργου.</w:t>
      </w:r>
    </w:p>
    <w:p w14:paraId="63F85680" w14:textId="77777777" w:rsidR="00C3218F" w:rsidRPr="00C3218F" w:rsidRDefault="00C3218F" w:rsidP="00C3218F">
      <w:pPr>
        <w:suppressAutoHyphens w:val="0"/>
        <w:autoSpaceDE w:val="0"/>
        <w:spacing w:after="60"/>
        <w:rPr>
          <w:rFonts w:eastAsia="SimSun"/>
          <w:lang w:val="el-GR"/>
        </w:rPr>
      </w:pPr>
    </w:p>
    <w:p w14:paraId="491B4E0E" w14:textId="77777777" w:rsidR="00C3218F" w:rsidRPr="00C3218F" w:rsidRDefault="00C3218F" w:rsidP="00C3218F">
      <w:pPr>
        <w:suppressAutoHyphens w:val="0"/>
        <w:autoSpaceDE w:val="0"/>
        <w:spacing w:after="60"/>
        <w:rPr>
          <w:rFonts w:eastAsia="SimSun"/>
          <w:b/>
          <w:bCs/>
          <w:lang w:val="el-GR"/>
        </w:rPr>
      </w:pPr>
      <w:r w:rsidRPr="00C3218F">
        <w:rPr>
          <w:rFonts w:eastAsia="SimSun"/>
          <w:lang w:val="el-GR"/>
        </w:rPr>
        <w:br w:type="page"/>
      </w:r>
    </w:p>
    <w:p w14:paraId="378E5BF5" w14:textId="77777777" w:rsidR="00C3218F" w:rsidRPr="00B17F28" w:rsidRDefault="00C3218F" w:rsidP="00B17F28">
      <w:pPr>
        <w:pStyle w:val="1"/>
        <w:numPr>
          <w:ilvl w:val="0"/>
          <w:numId w:val="0"/>
        </w:numPr>
        <w:rPr>
          <w:rFonts w:eastAsia="SimSun"/>
          <w:lang w:val="el-GR"/>
        </w:rPr>
      </w:pPr>
      <w:bookmarkStart w:id="593" w:name="_Toc209984790"/>
      <w:bookmarkStart w:id="594" w:name="_Toc216443947"/>
      <w:r w:rsidRPr="00B17F28">
        <w:rPr>
          <w:rFonts w:eastAsia="SimSun"/>
          <w:lang w:val="el-GR"/>
        </w:rPr>
        <w:t>ΜΕΡΟΣ Β - ΟΙΚΟΝΟΜΙΚΟ ΑΝΤΙΚΕΙΜΕΝΟ ΤΗΣ ΣΥΜΒΑΣΗΣ</w:t>
      </w:r>
      <w:bookmarkEnd w:id="593"/>
      <w:bookmarkEnd w:id="594"/>
    </w:p>
    <w:p w14:paraId="6B6A9CEB" w14:textId="332FEB25" w:rsidR="00C3218F" w:rsidRPr="00C3218F" w:rsidRDefault="00C3218F" w:rsidP="00232630">
      <w:pPr>
        <w:suppressAutoHyphens w:val="0"/>
        <w:autoSpaceDE w:val="0"/>
        <w:spacing w:before="120" w:after="0"/>
        <w:rPr>
          <w:rFonts w:eastAsia="SimSun"/>
          <w:lang w:val="el-GR"/>
        </w:rPr>
      </w:pPr>
      <w:bookmarkStart w:id="595" w:name="_Hlk213678317"/>
      <w:bookmarkStart w:id="596" w:name="_Hlk213674810"/>
      <w:r w:rsidRPr="00C3218F">
        <w:rPr>
          <w:rFonts w:eastAsia="SimSun"/>
          <w:lang w:val="el-GR"/>
        </w:rPr>
        <w:t>Η εκτιμώμενη αξία της σύμβασης ανέρχεται στο ποσό των τετρακοσίων πενήντα χιλιάδων ευρώ (450.000,00€) μη περιλαμβανομένου ΦΠΑ (Προϋπολογισμός με ΦΠΑ: 558.000,00€, ΦΠΑ 24% 108.000,00€).</w:t>
      </w:r>
      <w:bookmarkEnd w:id="595"/>
      <w:r w:rsidRPr="00C3218F">
        <w:rPr>
          <w:rFonts w:eastAsia="SimSun"/>
          <w:lang w:val="el-GR"/>
        </w:rPr>
        <w:t xml:space="preserve"> </w:t>
      </w:r>
    </w:p>
    <w:p w14:paraId="3C4CA7FA" w14:textId="77777777" w:rsidR="00CB3073" w:rsidRPr="00603221" w:rsidRDefault="00CB3073">
      <w:pPr>
        <w:suppressAutoHyphens w:val="0"/>
        <w:autoSpaceDE w:val="0"/>
        <w:spacing w:after="60"/>
        <w:rPr>
          <w:rFonts w:eastAsia="SimSun"/>
          <w:lang w:val="el-GR"/>
        </w:rPr>
        <w:sectPr w:rsidR="00CB3073" w:rsidRPr="00603221" w:rsidSect="00FE783B">
          <w:pgSz w:w="11906" w:h="16838"/>
          <w:pgMar w:top="1134" w:right="1134" w:bottom="1134" w:left="1134" w:header="720" w:footer="709" w:gutter="0"/>
          <w:cols w:space="720"/>
          <w:docGrid w:linePitch="360"/>
        </w:sectPr>
      </w:pPr>
    </w:p>
    <w:p w14:paraId="63D508FF" w14:textId="77777777" w:rsidR="008338F0" w:rsidRPr="00603221" w:rsidRDefault="003355E7" w:rsidP="003329FF">
      <w:pPr>
        <w:pStyle w:val="2"/>
        <w:numPr>
          <w:ilvl w:val="0"/>
          <w:numId w:val="0"/>
        </w:numPr>
        <w:ind w:left="576" w:hanging="576"/>
        <w:rPr>
          <w:rFonts w:cs="Tahoma"/>
          <w:lang w:val="el-GR"/>
        </w:rPr>
      </w:pPr>
      <w:bookmarkStart w:id="597" w:name="_Ref510087011"/>
      <w:bookmarkStart w:id="598" w:name="_Ref40980421"/>
      <w:bookmarkStart w:id="599" w:name="_Toc97194373"/>
      <w:bookmarkStart w:id="600" w:name="_Toc97194478"/>
      <w:bookmarkStart w:id="601" w:name="_Toc216443948"/>
      <w:bookmarkEnd w:id="596"/>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597"/>
      <w:bookmarkEnd w:id="598"/>
      <w:bookmarkEnd w:id="599"/>
      <w:bookmarkEnd w:id="600"/>
      <w:bookmarkEnd w:id="601"/>
      <w:r w:rsidR="007A3AC0" w:rsidRPr="00603221">
        <w:rPr>
          <w:rFonts w:cs="Tahoma"/>
          <w:lang w:val="el-GR"/>
        </w:rPr>
        <w:t xml:space="preserve"> </w:t>
      </w:r>
    </w:p>
    <w:p w14:paraId="2473A891" w14:textId="77777777" w:rsidR="005856F8" w:rsidRPr="00D76302" w:rsidRDefault="005856F8" w:rsidP="005856F8">
      <w:pPr>
        <w:spacing w:before="120"/>
        <w:rPr>
          <w:lang w:val="el-GR"/>
        </w:rPr>
      </w:pPr>
      <w:bookmarkStart w:id="602" w:name="_Toc97194374"/>
      <w:bookmarkStart w:id="603" w:name="_Toc97194479"/>
      <w:bookmarkStart w:id="604" w:name="_Ref496624736"/>
      <w:bookmarkStart w:id="605" w:name="_Ref496624788"/>
      <w:r w:rsidRPr="00D76302">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tbl>
      <w:tblPr>
        <w:tblStyle w:val="aff0"/>
        <w:tblW w:w="9634" w:type="dxa"/>
        <w:tblLayout w:type="fixed"/>
        <w:tblLook w:val="04A0" w:firstRow="1" w:lastRow="0" w:firstColumn="1" w:lastColumn="0" w:noHBand="0" w:noVBand="1"/>
      </w:tblPr>
      <w:tblGrid>
        <w:gridCol w:w="704"/>
        <w:gridCol w:w="4111"/>
        <w:gridCol w:w="1346"/>
        <w:gridCol w:w="1347"/>
        <w:gridCol w:w="2126"/>
      </w:tblGrid>
      <w:tr w:rsidR="005856F8" w:rsidRPr="008F6D2C" w14:paraId="193E5DE8" w14:textId="77777777" w:rsidTr="00B17F28">
        <w:tc>
          <w:tcPr>
            <w:tcW w:w="704" w:type="dxa"/>
            <w:shd w:val="clear" w:color="auto" w:fill="D9D9D9" w:themeFill="background1" w:themeFillShade="D9"/>
            <w:vAlign w:val="center"/>
          </w:tcPr>
          <w:p w14:paraId="04169A45" w14:textId="77777777" w:rsidR="005856F8" w:rsidRPr="008F6D2C" w:rsidRDefault="005856F8" w:rsidP="00B17F28">
            <w:pPr>
              <w:jc w:val="center"/>
              <w:rPr>
                <w:rFonts w:cstheme="minorHAnsi"/>
                <w:b/>
                <w:bCs/>
                <w:lang w:val="en-US"/>
              </w:rPr>
            </w:pPr>
            <w:r w:rsidRPr="008F6D2C">
              <w:rPr>
                <w:rFonts w:cstheme="minorHAnsi"/>
                <w:b/>
                <w:bCs/>
                <w:lang w:val="en-US"/>
              </w:rPr>
              <w:t>A/A</w:t>
            </w:r>
          </w:p>
        </w:tc>
        <w:tc>
          <w:tcPr>
            <w:tcW w:w="4111" w:type="dxa"/>
            <w:shd w:val="clear" w:color="auto" w:fill="D9D9D9" w:themeFill="background1" w:themeFillShade="D9"/>
            <w:vAlign w:val="center"/>
          </w:tcPr>
          <w:p w14:paraId="72290981" w14:textId="77777777" w:rsidR="005856F8" w:rsidRPr="00531818" w:rsidRDefault="005856F8" w:rsidP="00B17F28">
            <w:pPr>
              <w:jc w:val="center"/>
              <w:rPr>
                <w:rFonts w:cstheme="minorHAnsi"/>
                <w:b/>
                <w:bCs/>
                <w:lang w:val="el-GR"/>
              </w:rPr>
            </w:pPr>
            <w:r>
              <w:rPr>
                <w:rFonts w:cstheme="minorHAnsi"/>
                <w:b/>
                <w:bCs/>
                <w:lang w:val="el-GR"/>
              </w:rPr>
              <w:t>ΠΡΟΔΙΑΓΡΑΦΗ</w:t>
            </w:r>
          </w:p>
        </w:tc>
        <w:tc>
          <w:tcPr>
            <w:tcW w:w="1346" w:type="dxa"/>
            <w:shd w:val="clear" w:color="auto" w:fill="D9D9D9" w:themeFill="background1" w:themeFillShade="D9"/>
            <w:vAlign w:val="center"/>
          </w:tcPr>
          <w:p w14:paraId="2B5E7BCC" w14:textId="77777777" w:rsidR="005856F8" w:rsidRPr="00531818" w:rsidRDefault="005856F8" w:rsidP="00B17F28">
            <w:pPr>
              <w:jc w:val="center"/>
              <w:rPr>
                <w:rFonts w:cstheme="minorHAnsi"/>
                <w:b/>
                <w:bCs/>
                <w:lang w:val="el-GR"/>
              </w:rPr>
            </w:pPr>
            <w:r>
              <w:rPr>
                <w:rFonts w:cstheme="minorHAnsi"/>
                <w:b/>
                <w:bCs/>
                <w:lang w:val="el-GR"/>
              </w:rPr>
              <w:t>ΑΠΑΙΤΗΣΗ</w:t>
            </w:r>
          </w:p>
        </w:tc>
        <w:tc>
          <w:tcPr>
            <w:tcW w:w="1347" w:type="dxa"/>
            <w:shd w:val="clear" w:color="auto" w:fill="D9D9D9" w:themeFill="background1" w:themeFillShade="D9"/>
            <w:vAlign w:val="center"/>
          </w:tcPr>
          <w:p w14:paraId="62C0042B" w14:textId="77777777" w:rsidR="005856F8" w:rsidRPr="00531818" w:rsidRDefault="005856F8" w:rsidP="00B17F28">
            <w:pPr>
              <w:jc w:val="center"/>
              <w:rPr>
                <w:rFonts w:cstheme="minorHAnsi"/>
                <w:b/>
                <w:bCs/>
                <w:lang w:val="el-GR"/>
              </w:rPr>
            </w:pPr>
            <w:r>
              <w:rPr>
                <w:rFonts w:cstheme="minorHAnsi"/>
                <w:b/>
                <w:bCs/>
                <w:lang w:val="el-GR"/>
              </w:rPr>
              <w:t>ΑΠΑΝΤΗΣΗ</w:t>
            </w:r>
          </w:p>
        </w:tc>
        <w:tc>
          <w:tcPr>
            <w:tcW w:w="2126" w:type="dxa"/>
            <w:shd w:val="clear" w:color="auto" w:fill="D9D9D9" w:themeFill="background1" w:themeFillShade="D9"/>
            <w:vAlign w:val="center"/>
          </w:tcPr>
          <w:p w14:paraId="7B6CD543" w14:textId="77777777" w:rsidR="005856F8" w:rsidRPr="00531818" w:rsidRDefault="005856F8" w:rsidP="00B17F28">
            <w:pPr>
              <w:jc w:val="center"/>
              <w:rPr>
                <w:rFonts w:cstheme="minorHAnsi"/>
                <w:b/>
                <w:bCs/>
                <w:lang w:val="el-GR"/>
              </w:rPr>
            </w:pPr>
            <w:r>
              <w:rPr>
                <w:rFonts w:cstheme="minorHAnsi"/>
                <w:b/>
                <w:bCs/>
                <w:lang w:val="el-GR"/>
              </w:rPr>
              <w:t>ΠΑΡΑΠΟΜΠΗ ΤΕΚΜΗΡΙΩΣΗΣ</w:t>
            </w:r>
          </w:p>
        </w:tc>
      </w:tr>
      <w:tr w:rsidR="005856F8" w:rsidRPr="00BD0EF1" w14:paraId="4AE533C8" w14:textId="77777777" w:rsidTr="00B17F28">
        <w:tc>
          <w:tcPr>
            <w:tcW w:w="9634" w:type="dxa"/>
            <w:gridSpan w:val="5"/>
            <w:shd w:val="clear" w:color="auto" w:fill="D9D9D9"/>
          </w:tcPr>
          <w:p w14:paraId="08A55CC9" w14:textId="77777777" w:rsidR="005856F8" w:rsidRPr="007D58D1" w:rsidRDefault="005856F8" w:rsidP="00B17F28">
            <w:pPr>
              <w:rPr>
                <w:rFonts w:cstheme="minorHAnsi"/>
                <w:b/>
                <w:bCs/>
                <w:lang w:val="el-GR"/>
              </w:rPr>
            </w:pPr>
            <w:r>
              <w:rPr>
                <w:rFonts w:cstheme="minorHAnsi"/>
                <w:b/>
                <w:bCs/>
                <w:lang w:val="el-GR"/>
              </w:rPr>
              <w:t>1</w:t>
            </w:r>
            <w:r w:rsidRPr="007D58D1">
              <w:rPr>
                <w:rFonts w:cstheme="minorHAnsi"/>
                <w:b/>
                <w:bCs/>
                <w:lang w:val="el-GR"/>
              </w:rPr>
              <w:t>. Γενικές απαιτήσεις – Κατανόηση έργου</w:t>
            </w:r>
          </w:p>
        </w:tc>
      </w:tr>
      <w:tr w:rsidR="005856F8" w:rsidRPr="002D1F96" w14:paraId="2A60FC90" w14:textId="77777777" w:rsidTr="00B17F28">
        <w:tc>
          <w:tcPr>
            <w:tcW w:w="704" w:type="dxa"/>
            <w:vAlign w:val="center"/>
          </w:tcPr>
          <w:p w14:paraId="5600524D" w14:textId="77777777" w:rsidR="005856F8" w:rsidRPr="00D03370" w:rsidRDefault="005856F8" w:rsidP="00B17F28">
            <w:pPr>
              <w:jc w:val="center"/>
              <w:rPr>
                <w:rFonts w:cstheme="minorHAnsi"/>
                <w:b/>
              </w:rPr>
            </w:pPr>
            <w:r>
              <w:rPr>
                <w:rFonts w:cstheme="minorHAnsi"/>
                <w:b/>
                <w:bCs/>
                <w:lang w:val="el-GR"/>
              </w:rPr>
              <w:t>1</w:t>
            </w:r>
            <w:r w:rsidRPr="00D03370">
              <w:rPr>
                <w:rFonts w:cstheme="minorHAnsi"/>
                <w:b/>
                <w:bCs/>
                <w:lang w:val="en-US"/>
              </w:rPr>
              <w:t>.</w:t>
            </w:r>
            <w:r w:rsidRPr="00D03370">
              <w:rPr>
                <w:rFonts w:cstheme="minorHAnsi"/>
                <w:b/>
                <w:bCs/>
              </w:rPr>
              <w:t>1</w:t>
            </w:r>
          </w:p>
        </w:tc>
        <w:tc>
          <w:tcPr>
            <w:tcW w:w="4111" w:type="dxa"/>
          </w:tcPr>
          <w:p w14:paraId="65623B39" w14:textId="77777777" w:rsidR="005856F8" w:rsidRPr="007D58D1"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.1 του Παραρτήματος Ι</w:t>
            </w:r>
          </w:p>
        </w:tc>
        <w:tc>
          <w:tcPr>
            <w:tcW w:w="1346" w:type="dxa"/>
            <w:vAlign w:val="center"/>
          </w:tcPr>
          <w:p w14:paraId="0486DF17" w14:textId="77777777" w:rsidR="005856F8" w:rsidRPr="004D70E6" w:rsidRDefault="005856F8" w:rsidP="00B17F28">
            <w:pPr>
              <w:jc w:val="center"/>
              <w:rPr>
                <w:b/>
                <w:bCs/>
                <w:iCs/>
                <w:lang w:val="el-GR"/>
              </w:rPr>
            </w:pPr>
            <w:r w:rsidRPr="004D70E6">
              <w:rPr>
                <w:b/>
                <w:bCs/>
                <w:iCs/>
                <w:lang w:val="el-GR"/>
              </w:rPr>
              <w:t>ΝΑΙ</w:t>
            </w:r>
          </w:p>
        </w:tc>
        <w:tc>
          <w:tcPr>
            <w:tcW w:w="1347" w:type="dxa"/>
            <w:vAlign w:val="center"/>
          </w:tcPr>
          <w:p w14:paraId="45291F9D" w14:textId="77777777" w:rsidR="005856F8" w:rsidRPr="0009536F" w:rsidRDefault="005856F8" w:rsidP="00B17F28">
            <w:pPr>
              <w:jc w:val="center"/>
              <w:rPr>
                <w:lang w:val="el-GR"/>
              </w:rPr>
            </w:pPr>
          </w:p>
        </w:tc>
        <w:tc>
          <w:tcPr>
            <w:tcW w:w="2126" w:type="dxa"/>
            <w:vAlign w:val="center"/>
          </w:tcPr>
          <w:p w14:paraId="55AEB4F5" w14:textId="77777777" w:rsidR="005856F8" w:rsidRPr="0009536F" w:rsidRDefault="005856F8" w:rsidP="00B17F28">
            <w:pPr>
              <w:jc w:val="center"/>
              <w:rPr>
                <w:lang w:val="el-GR"/>
              </w:rPr>
            </w:pPr>
          </w:p>
        </w:tc>
      </w:tr>
      <w:tr w:rsidR="005856F8" w:rsidRPr="00BD0EF1" w14:paraId="7A0DCE67" w14:textId="77777777" w:rsidTr="00B17F28">
        <w:tc>
          <w:tcPr>
            <w:tcW w:w="704" w:type="dxa"/>
            <w:vAlign w:val="center"/>
          </w:tcPr>
          <w:p w14:paraId="65C5E6D1" w14:textId="77777777" w:rsidR="005856F8" w:rsidRDefault="005856F8" w:rsidP="00B17F28">
            <w:pPr>
              <w:jc w:val="center"/>
              <w:rPr>
                <w:rFonts w:cstheme="minorHAnsi"/>
                <w:b/>
                <w:bCs/>
              </w:rPr>
            </w:pPr>
            <w:r>
              <w:rPr>
                <w:rFonts w:cstheme="minorHAnsi"/>
                <w:b/>
                <w:bCs/>
                <w:lang w:val="el-GR"/>
              </w:rPr>
              <w:t>1</w:t>
            </w:r>
            <w:r>
              <w:rPr>
                <w:rFonts w:cstheme="minorHAnsi"/>
                <w:b/>
                <w:bCs/>
                <w:lang w:val="en-US"/>
              </w:rPr>
              <w:t>.</w:t>
            </w:r>
            <w:r>
              <w:rPr>
                <w:rFonts w:cstheme="minorHAnsi"/>
                <w:b/>
                <w:bCs/>
              </w:rPr>
              <w:t>2</w:t>
            </w:r>
          </w:p>
        </w:tc>
        <w:tc>
          <w:tcPr>
            <w:tcW w:w="4111" w:type="dxa"/>
          </w:tcPr>
          <w:p w14:paraId="7434DD34" w14:textId="77777777" w:rsidR="005856F8" w:rsidRPr="007D58D1"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2</w:t>
            </w:r>
            <w:r w:rsidRPr="00576C85">
              <w:rPr>
                <w:lang w:val="el-GR"/>
              </w:rPr>
              <w:t xml:space="preserve"> του Παραρτήματος Ι</w:t>
            </w:r>
          </w:p>
        </w:tc>
        <w:tc>
          <w:tcPr>
            <w:tcW w:w="1346" w:type="dxa"/>
            <w:vAlign w:val="center"/>
          </w:tcPr>
          <w:p w14:paraId="2B1708B5" w14:textId="77777777" w:rsidR="005856F8" w:rsidRPr="00B52FD2" w:rsidRDefault="005856F8" w:rsidP="00B17F28">
            <w:pPr>
              <w:jc w:val="center"/>
              <w:rPr>
                <w:lang w:val="el-GR"/>
              </w:rPr>
            </w:pPr>
            <w:r w:rsidRPr="004D70E6">
              <w:rPr>
                <w:b/>
                <w:bCs/>
                <w:iCs/>
                <w:lang w:val="el-GR"/>
              </w:rPr>
              <w:t>ΝΑΙ</w:t>
            </w:r>
          </w:p>
        </w:tc>
        <w:tc>
          <w:tcPr>
            <w:tcW w:w="1347" w:type="dxa"/>
            <w:vAlign w:val="center"/>
          </w:tcPr>
          <w:p w14:paraId="2DB5C220" w14:textId="77777777" w:rsidR="005856F8" w:rsidRPr="00B52FD2" w:rsidRDefault="005856F8" w:rsidP="00B17F28">
            <w:pPr>
              <w:jc w:val="center"/>
              <w:rPr>
                <w:lang w:val="el-GR"/>
              </w:rPr>
            </w:pPr>
          </w:p>
        </w:tc>
        <w:tc>
          <w:tcPr>
            <w:tcW w:w="2126" w:type="dxa"/>
            <w:vAlign w:val="center"/>
          </w:tcPr>
          <w:p w14:paraId="30E50C35" w14:textId="77777777" w:rsidR="005856F8" w:rsidRPr="00B52FD2" w:rsidRDefault="005856F8" w:rsidP="00B17F28">
            <w:pPr>
              <w:jc w:val="center"/>
              <w:rPr>
                <w:lang w:val="el-GR"/>
              </w:rPr>
            </w:pPr>
          </w:p>
          <w:p w14:paraId="5E122B23" w14:textId="77777777" w:rsidR="005856F8" w:rsidRPr="00B52FD2" w:rsidRDefault="005856F8" w:rsidP="00B17F28">
            <w:pPr>
              <w:jc w:val="center"/>
              <w:rPr>
                <w:lang w:val="el-GR"/>
              </w:rPr>
            </w:pPr>
          </w:p>
        </w:tc>
      </w:tr>
      <w:tr w:rsidR="005856F8" w:rsidRPr="00BD0EF1" w14:paraId="65F3AA17" w14:textId="77777777" w:rsidTr="00B17F28">
        <w:tc>
          <w:tcPr>
            <w:tcW w:w="9634" w:type="dxa"/>
            <w:gridSpan w:val="5"/>
            <w:shd w:val="clear" w:color="auto" w:fill="D9D9D9"/>
            <w:vAlign w:val="center"/>
          </w:tcPr>
          <w:p w14:paraId="7EB44CCF" w14:textId="77777777" w:rsidR="005856F8" w:rsidRPr="00B52FD2" w:rsidRDefault="005856F8" w:rsidP="00B17F28">
            <w:pPr>
              <w:jc w:val="left"/>
              <w:rPr>
                <w:lang w:val="el-GR"/>
              </w:rPr>
            </w:pPr>
            <w:r>
              <w:rPr>
                <w:rFonts w:cstheme="minorHAnsi"/>
                <w:b/>
                <w:bCs/>
                <w:lang w:val="el-GR"/>
              </w:rPr>
              <w:t>2</w:t>
            </w:r>
            <w:r w:rsidRPr="007D58D1">
              <w:rPr>
                <w:rFonts w:cstheme="minorHAnsi"/>
                <w:b/>
                <w:bCs/>
                <w:lang w:val="el-GR"/>
              </w:rPr>
              <w:t xml:space="preserve">. </w:t>
            </w:r>
            <w:r>
              <w:rPr>
                <w:rFonts w:cstheme="minorHAnsi"/>
                <w:b/>
                <w:bCs/>
                <w:lang w:val="el-GR"/>
              </w:rPr>
              <w:t>Παρεχόμενες υπηρεσίες</w:t>
            </w:r>
          </w:p>
        </w:tc>
      </w:tr>
      <w:tr w:rsidR="005856F8" w:rsidRPr="009A3814" w14:paraId="1011D035" w14:textId="77777777" w:rsidTr="00B17F28">
        <w:tc>
          <w:tcPr>
            <w:tcW w:w="704" w:type="dxa"/>
            <w:vAlign w:val="center"/>
          </w:tcPr>
          <w:p w14:paraId="4FD12F2A" w14:textId="77777777" w:rsidR="005856F8" w:rsidRPr="00B52FD2" w:rsidRDefault="005856F8" w:rsidP="00B17F28">
            <w:pPr>
              <w:jc w:val="center"/>
              <w:rPr>
                <w:rFonts w:cstheme="minorHAnsi"/>
                <w:b/>
                <w:bCs/>
                <w:lang w:val="el-GR"/>
              </w:rPr>
            </w:pPr>
            <w:r>
              <w:rPr>
                <w:rFonts w:cstheme="minorHAnsi"/>
                <w:b/>
                <w:bCs/>
                <w:lang w:val="el-GR"/>
              </w:rPr>
              <w:t>2.1</w:t>
            </w:r>
          </w:p>
        </w:tc>
        <w:tc>
          <w:tcPr>
            <w:tcW w:w="4111" w:type="dxa"/>
          </w:tcPr>
          <w:p w14:paraId="270B2CEF" w14:textId="77777777" w:rsidR="005856F8" w:rsidRPr="00B52FD2"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sidRPr="009B412B">
              <w:rPr>
                <w:lang w:val="el-GR"/>
              </w:rPr>
              <w:t>3.</w:t>
            </w:r>
            <w:r w:rsidRPr="00576C85">
              <w:rPr>
                <w:lang w:val="el-GR"/>
              </w:rPr>
              <w:t>1 του Παραρτήματος Ι</w:t>
            </w:r>
          </w:p>
        </w:tc>
        <w:tc>
          <w:tcPr>
            <w:tcW w:w="1346" w:type="dxa"/>
            <w:vAlign w:val="center"/>
          </w:tcPr>
          <w:p w14:paraId="72C79C05" w14:textId="77777777" w:rsidR="005856F8" w:rsidRPr="00B52FD2" w:rsidRDefault="005856F8" w:rsidP="00B17F28">
            <w:pPr>
              <w:jc w:val="center"/>
              <w:rPr>
                <w:lang w:val="el-GR"/>
              </w:rPr>
            </w:pPr>
            <w:r w:rsidRPr="00F579E9">
              <w:rPr>
                <w:b/>
                <w:bCs/>
                <w:iCs/>
                <w:lang w:val="el-GR"/>
              </w:rPr>
              <w:t>ΝΑΙ</w:t>
            </w:r>
          </w:p>
        </w:tc>
        <w:tc>
          <w:tcPr>
            <w:tcW w:w="1347" w:type="dxa"/>
            <w:vAlign w:val="center"/>
          </w:tcPr>
          <w:p w14:paraId="6EB96BCB" w14:textId="77777777" w:rsidR="005856F8" w:rsidRPr="00B52FD2" w:rsidRDefault="005856F8" w:rsidP="00B17F28">
            <w:pPr>
              <w:jc w:val="center"/>
              <w:rPr>
                <w:lang w:val="el-GR"/>
              </w:rPr>
            </w:pPr>
          </w:p>
        </w:tc>
        <w:tc>
          <w:tcPr>
            <w:tcW w:w="2126" w:type="dxa"/>
            <w:vAlign w:val="center"/>
          </w:tcPr>
          <w:p w14:paraId="5A692DE0" w14:textId="77777777" w:rsidR="005856F8" w:rsidRPr="00B52FD2" w:rsidRDefault="005856F8" w:rsidP="00B17F28">
            <w:pPr>
              <w:jc w:val="center"/>
              <w:rPr>
                <w:lang w:val="el-GR"/>
              </w:rPr>
            </w:pPr>
          </w:p>
        </w:tc>
      </w:tr>
      <w:tr w:rsidR="005856F8" w:rsidRPr="009A3814" w14:paraId="5E86FA54" w14:textId="77777777" w:rsidTr="00B17F28">
        <w:tc>
          <w:tcPr>
            <w:tcW w:w="704" w:type="dxa"/>
            <w:vAlign w:val="center"/>
          </w:tcPr>
          <w:p w14:paraId="166D2EF7" w14:textId="77777777" w:rsidR="005856F8" w:rsidRPr="00B52FD2" w:rsidRDefault="005856F8" w:rsidP="00B17F28">
            <w:pPr>
              <w:jc w:val="center"/>
              <w:rPr>
                <w:rFonts w:cstheme="minorHAnsi"/>
                <w:b/>
                <w:bCs/>
                <w:lang w:val="el-GR"/>
              </w:rPr>
            </w:pPr>
            <w:r>
              <w:rPr>
                <w:rFonts w:cstheme="minorHAnsi"/>
                <w:b/>
                <w:bCs/>
                <w:lang w:val="el-GR"/>
              </w:rPr>
              <w:t>2.2</w:t>
            </w:r>
          </w:p>
        </w:tc>
        <w:tc>
          <w:tcPr>
            <w:tcW w:w="4111" w:type="dxa"/>
          </w:tcPr>
          <w:p w14:paraId="75AF6590" w14:textId="77777777" w:rsidR="005856F8" w:rsidRPr="00B52FD2"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sidRPr="009B412B">
              <w:rPr>
                <w:lang w:val="el-GR"/>
              </w:rPr>
              <w:t>3.</w:t>
            </w:r>
            <w:r w:rsidRPr="00157208">
              <w:rPr>
                <w:lang w:val="el-GR"/>
              </w:rPr>
              <w:t>2</w:t>
            </w:r>
            <w:r w:rsidRPr="00576C85">
              <w:rPr>
                <w:lang w:val="el-GR"/>
              </w:rPr>
              <w:t xml:space="preserve"> του Παραρτήματος Ι</w:t>
            </w:r>
          </w:p>
        </w:tc>
        <w:tc>
          <w:tcPr>
            <w:tcW w:w="1346" w:type="dxa"/>
            <w:vAlign w:val="center"/>
          </w:tcPr>
          <w:p w14:paraId="64D8291D" w14:textId="77777777" w:rsidR="005856F8" w:rsidRPr="00B52FD2" w:rsidRDefault="005856F8" w:rsidP="00B17F28">
            <w:pPr>
              <w:jc w:val="center"/>
              <w:rPr>
                <w:lang w:val="el-GR"/>
              </w:rPr>
            </w:pPr>
            <w:r w:rsidRPr="00F579E9">
              <w:rPr>
                <w:b/>
                <w:bCs/>
                <w:iCs/>
                <w:lang w:val="el-GR"/>
              </w:rPr>
              <w:t>ΝΑΙ</w:t>
            </w:r>
          </w:p>
        </w:tc>
        <w:tc>
          <w:tcPr>
            <w:tcW w:w="1347" w:type="dxa"/>
            <w:vAlign w:val="center"/>
          </w:tcPr>
          <w:p w14:paraId="53AE3BA3" w14:textId="77777777" w:rsidR="005856F8" w:rsidRPr="00B52FD2" w:rsidRDefault="005856F8" w:rsidP="00B17F28">
            <w:pPr>
              <w:jc w:val="center"/>
              <w:rPr>
                <w:lang w:val="el-GR"/>
              </w:rPr>
            </w:pPr>
          </w:p>
        </w:tc>
        <w:tc>
          <w:tcPr>
            <w:tcW w:w="2126" w:type="dxa"/>
            <w:vAlign w:val="center"/>
          </w:tcPr>
          <w:p w14:paraId="5E32D0F4" w14:textId="77777777" w:rsidR="005856F8" w:rsidRPr="00B52FD2" w:rsidRDefault="005856F8" w:rsidP="00B17F28">
            <w:pPr>
              <w:jc w:val="center"/>
              <w:rPr>
                <w:lang w:val="el-GR"/>
              </w:rPr>
            </w:pPr>
          </w:p>
        </w:tc>
      </w:tr>
      <w:tr w:rsidR="005856F8" w:rsidRPr="009A3814" w14:paraId="458F3E27" w14:textId="77777777" w:rsidTr="00B17F28">
        <w:tc>
          <w:tcPr>
            <w:tcW w:w="704" w:type="dxa"/>
            <w:vAlign w:val="center"/>
          </w:tcPr>
          <w:p w14:paraId="7B3E529C" w14:textId="77777777" w:rsidR="005856F8" w:rsidRPr="00B52FD2" w:rsidRDefault="005856F8" w:rsidP="00B17F28">
            <w:pPr>
              <w:jc w:val="center"/>
              <w:rPr>
                <w:rFonts w:cstheme="minorHAnsi"/>
                <w:b/>
                <w:bCs/>
                <w:lang w:val="el-GR"/>
              </w:rPr>
            </w:pPr>
            <w:r>
              <w:rPr>
                <w:rFonts w:cstheme="minorHAnsi"/>
                <w:b/>
                <w:bCs/>
                <w:lang w:val="el-GR"/>
              </w:rPr>
              <w:t>2.3</w:t>
            </w:r>
          </w:p>
        </w:tc>
        <w:tc>
          <w:tcPr>
            <w:tcW w:w="4111" w:type="dxa"/>
          </w:tcPr>
          <w:p w14:paraId="20F432AB" w14:textId="77777777" w:rsidR="005856F8" w:rsidRPr="00B52FD2"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sidRPr="009B412B">
              <w:rPr>
                <w:lang w:val="el-GR"/>
              </w:rPr>
              <w:t>3.</w:t>
            </w:r>
            <w:r w:rsidRPr="00157208">
              <w:rPr>
                <w:lang w:val="el-GR"/>
              </w:rPr>
              <w:t>3</w:t>
            </w:r>
            <w:r w:rsidRPr="00576C85">
              <w:rPr>
                <w:lang w:val="el-GR"/>
              </w:rPr>
              <w:t xml:space="preserve"> του Παραρτήματος Ι</w:t>
            </w:r>
          </w:p>
        </w:tc>
        <w:tc>
          <w:tcPr>
            <w:tcW w:w="1346" w:type="dxa"/>
            <w:vAlign w:val="center"/>
          </w:tcPr>
          <w:p w14:paraId="534897AC" w14:textId="77777777" w:rsidR="005856F8" w:rsidRPr="00B52FD2" w:rsidRDefault="005856F8" w:rsidP="00B17F28">
            <w:pPr>
              <w:jc w:val="center"/>
              <w:rPr>
                <w:lang w:val="el-GR"/>
              </w:rPr>
            </w:pPr>
            <w:r w:rsidRPr="00F579E9">
              <w:rPr>
                <w:b/>
                <w:bCs/>
                <w:iCs/>
                <w:lang w:val="el-GR"/>
              </w:rPr>
              <w:t>ΝΑΙ</w:t>
            </w:r>
          </w:p>
        </w:tc>
        <w:tc>
          <w:tcPr>
            <w:tcW w:w="1347" w:type="dxa"/>
            <w:vAlign w:val="center"/>
          </w:tcPr>
          <w:p w14:paraId="22EF7B40" w14:textId="77777777" w:rsidR="005856F8" w:rsidRPr="00B52FD2" w:rsidRDefault="005856F8" w:rsidP="00B17F28">
            <w:pPr>
              <w:jc w:val="center"/>
              <w:rPr>
                <w:lang w:val="el-GR"/>
              </w:rPr>
            </w:pPr>
          </w:p>
        </w:tc>
        <w:tc>
          <w:tcPr>
            <w:tcW w:w="2126" w:type="dxa"/>
            <w:vAlign w:val="center"/>
          </w:tcPr>
          <w:p w14:paraId="585810F4" w14:textId="77777777" w:rsidR="005856F8" w:rsidRPr="00B52FD2" w:rsidRDefault="005856F8" w:rsidP="00B17F28">
            <w:pPr>
              <w:jc w:val="center"/>
              <w:rPr>
                <w:lang w:val="el-GR"/>
              </w:rPr>
            </w:pPr>
          </w:p>
        </w:tc>
      </w:tr>
      <w:tr w:rsidR="005856F8" w:rsidRPr="009A3814" w14:paraId="55B58B17" w14:textId="77777777" w:rsidTr="00B17F28">
        <w:tc>
          <w:tcPr>
            <w:tcW w:w="9634" w:type="dxa"/>
            <w:gridSpan w:val="5"/>
            <w:shd w:val="clear" w:color="auto" w:fill="D9D9D9"/>
            <w:vAlign w:val="center"/>
          </w:tcPr>
          <w:p w14:paraId="23502C05" w14:textId="77777777" w:rsidR="005856F8" w:rsidRPr="00B22FE2" w:rsidRDefault="005856F8" w:rsidP="00B17F28">
            <w:pPr>
              <w:jc w:val="left"/>
              <w:rPr>
                <w:lang w:val="el-GR"/>
              </w:rPr>
            </w:pPr>
            <w:r w:rsidRPr="00434686">
              <w:rPr>
                <w:rFonts w:cstheme="minorHAnsi"/>
                <w:b/>
                <w:bCs/>
                <w:lang w:val="el-GR"/>
              </w:rPr>
              <w:t>3. Χρονοδιάγραμμα υλοποίησης και παραδοτέα</w:t>
            </w:r>
          </w:p>
        </w:tc>
      </w:tr>
      <w:tr w:rsidR="005856F8" w:rsidRPr="009A3814" w14:paraId="6A014FDF" w14:textId="77777777" w:rsidTr="00B17F28">
        <w:tc>
          <w:tcPr>
            <w:tcW w:w="704" w:type="dxa"/>
            <w:vAlign w:val="center"/>
          </w:tcPr>
          <w:p w14:paraId="30A5D1F0" w14:textId="77777777" w:rsidR="005856F8" w:rsidRPr="00B52FD2" w:rsidRDefault="005856F8" w:rsidP="00B17F28">
            <w:pPr>
              <w:jc w:val="center"/>
              <w:rPr>
                <w:rFonts w:cstheme="minorHAnsi"/>
                <w:b/>
                <w:bCs/>
                <w:lang w:val="el-GR"/>
              </w:rPr>
            </w:pPr>
            <w:r>
              <w:rPr>
                <w:rFonts w:cstheme="minorHAnsi"/>
                <w:b/>
                <w:bCs/>
                <w:lang w:val="el-GR"/>
              </w:rPr>
              <w:t>3.1</w:t>
            </w:r>
          </w:p>
        </w:tc>
        <w:tc>
          <w:tcPr>
            <w:tcW w:w="4111" w:type="dxa"/>
          </w:tcPr>
          <w:p w14:paraId="6473C332" w14:textId="77777777" w:rsidR="005856F8" w:rsidRPr="00B52FD2"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4</w:t>
            </w:r>
            <w:r w:rsidRPr="009B412B">
              <w:rPr>
                <w:lang w:val="el-GR"/>
              </w:rPr>
              <w:t>.</w:t>
            </w:r>
            <w:r w:rsidRPr="00576C85">
              <w:rPr>
                <w:lang w:val="el-GR"/>
              </w:rPr>
              <w:t>1 του Παραρτήματος Ι</w:t>
            </w:r>
          </w:p>
        </w:tc>
        <w:tc>
          <w:tcPr>
            <w:tcW w:w="1346" w:type="dxa"/>
            <w:vAlign w:val="center"/>
          </w:tcPr>
          <w:p w14:paraId="48143B4B" w14:textId="77777777" w:rsidR="005856F8" w:rsidRPr="00B52FD2" w:rsidRDefault="005856F8" w:rsidP="00B17F28">
            <w:pPr>
              <w:jc w:val="center"/>
              <w:rPr>
                <w:lang w:val="el-GR"/>
              </w:rPr>
            </w:pPr>
            <w:r w:rsidRPr="00347F9E">
              <w:rPr>
                <w:b/>
                <w:bCs/>
                <w:iCs/>
                <w:lang w:val="el-GR"/>
              </w:rPr>
              <w:t>ΝΑΙ</w:t>
            </w:r>
          </w:p>
        </w:tc>
        <w:tc>
          <w:tcPr>
            <w:tcW w:w="1347" w:type="dxa"/>
            <w:vAlign w:val="center"/>
          </w:tcPr>
          <w:p w14:paraId="4B3375D3" w14:textId="77777777" w:rsidR="005856F8" w:rsidRPr="00B52FD2" w:rsidRDefault="005856F8" w:rsidP="00B17F28">
            <w:pPr>
              <w:jc w:val="center"/>
              <w:rPr>
                <w:lang w:val="el-GR"/>
              </w:rPr>
            </w:pPr>
          </w:p>
        </w:tc>
        <w:tc>
          <w:tcPr>
            <w:tcW w:w="2126" w:type="dxa"/>
            <w:vAlign w:val="center"/>
          </w:tcPr>
          <w:p w14:paraId="103C07BB" w14:textId="77777777" w:rsidR="005856F8" w:rsidRPr="00B52FD2" w:rsidRDefault="005856F8" w:rsidP="00B17F28">
            <w:pPr>
              <w:jc w:val="center"/>
              <w:rPr>
                <w:lang w:val="el-GR"/>
              </w:rPr>
            </w:pPr>
          </w:p>
        </w:tc>
      </w:tr>
      <w:tr w:rsidR="005856F8" w:rsidRPr="009A3814" w14:paraId="41C24806" w14:textId="77777777" w:rsidTr="00B17F28">
        <w:tc>
          <w:tcPr>
            <w:tcW w:w="704" w:type="dxa"/>
            <w:vAlign w:val="center"/>
          </w:tcPr>
          <w:p w14:paraId="4F620E07" w14:textId="77777777" w:rsidR="005856F8" w:rsidRPr="00B52FD2" w:rsidRDefault="005856F8" w:rsidP="00B17F28">
            <w:pPr>
              <w:jc w:val="center"/>
              <w:rPr>
                <w:rFonts w:cstheme="minorHAnsi"/>
                <w:b/>
                <w:bCs/>
                <w:lang w:val="el-GR"/>
              </w:rPr>
            </w:pPr>
            <w:r>
              <w:rPr>
                <w:rFonts w:cstheme="minorHAnsi"/>
                <w:b/>
                <w:bCs/>
                <w:lang w:val="el-GR"/>
              </w:rPr>
              <w:t>3.2</w:t>
            </w:r>
          </w:p>
        </w:tc>
        <w:tc>
          <w:tcPr>
            <w:tcW w:w="4111" w:type="dxa"/>
          </w:tcPr>
          <w:p w14:paraId="7FC11195" w14:textId="77777777" w:rsidR="005856F8" w:rsidRPr="00576C85"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4</w:t>
            </w:r>
            <w:r w:rsidRPr="009B412B">
              <w:rPr>
                <w:lang w:val="el-GR"/>
              </w:rPr>
              <w:t>.</w:t>
            </w:r>
            <w:r>
              <w:rPr>
                <w:lang w:val="el-GR"/>
              </w:rPr>
              <w:t>2</w:t>
            </w:r>
            <w:r w:rsidRPr="00576C85">
              <w:rPr>
                <w:lang w:val="el-GR"/>
              </w:rPr>
              <w:t xml:space="preserve"> του Παραρτήματος Ι</w:t>
            </w:r>
          </w:p>
        </w:tc>
        <w:tc>
          <w:tcPr>
            <w:tcW w:w="1346" w:type="dxa"/>
            <w:vAlign w:val="center"/>
          </w:tcPr>
          <w:p w14:paraId="2CCC88AD" w14:textId="77777777" w:rsidR="005856F8" w:rsidRPr="00B52FD2" w:rsidRDefault="005856F8" w:rsidP="00B17F28">
            <w:pPr>
              <w:jc w:val="center"/>
              <w:rPr>
                <w:lang w:val="el-GR"/>
              </w:rPr>
            </w:pPr>
            <w:r w:rsidRPr="00347F9E">
              <w:rPr>
                <w:b/>
                <w:bCs/>
                <w:iCs/>
                <w:lang w:val="el-GR"/>
              </w:rPr>
              <w:t>ΝΑΙ</w:t>
            </w:r>
          </w:p>
        </w:tc>
        <w:tc>
          <w:tcPr>
            <w:tcW w:w="1347" w:type="dxa"/>
            <w:vAlign w:val="center"/>
          </w:tcPr>
          <w:p w14:paraId="3DA41EF4" w14:textId="77777777" w:rsidR="005856F8" w:rsidRPr="00B52FD2" w:rsidRDefault="005856F8" w:rsidP="00B17F28">
            <w:pPr>
              <w:jc w:val="center"/>
              <w:rPr>
                <w:lang w:val="el-GR"/>
              </w:rPr>
            </w:pPr>
          </w:p>
        </w:tc>
        <w:tc>
          <w:tcPr>
            <w:tcW w:w="2126" w:type="dxa"/>
            <w:vAlign w:val="center"/>
          </w:tcPr>
          <w:p w14:paraId="5C4442C4" w14:textId="77777777" w:rsidR="005856F8" w:rsidRPr="00B52FD2" w:rsidRDefault="005856F8" w:rsidP="00B17F28">
            <w:pPr>
              <w:jc w:val="center"/>
              <w:rPr>
                <w:lang w:val="el-GR"/>
              </w:rPr>
            </w:pPr>
          </w:p>
        </w:tc>
      </w:tr>
      <w:tr w:rsidR="005856F8" w:rsidRPr="009A3814" w14:paraId="48AC1F91" w14:textId="77777777" w:rsidTr="00B17F28">
        <w:tc>
          <w:tcPr>
            <w:tcW w:w="704" w:type="dxa"/>
            <w:vAlign w:val="center"/>
          </w:tcPr>
          <w:p w14:paraId="5551DA75" w14:textId="77777777" w:rsidR="005856F8" w:rsidRPr="00B52FD2" w:rsidRDefault="005856F8" w:rsidP="00B17F28">
            <w:pPr>
              <w:jc w:val="center"/>
              <w:rPr>
                <w:rFonts w:cstheme="minorHAnsi"/>
                <w:b/>
                <w:bCs/>
                <w:lang w:val="el-GR"/>
              </w:rPr>
            </w:pPr>
            <w:r>
              <w:rPr>
                <w:rFonts w:cstheme="minorHAnsi"/>
                <w:b/>
                <w:bCs/>
                <w:lang w:val="el-GR"/>
              </w:rPr>
              <w:t>3.3</w:t>
            </w:r>
          </w:p>
        </w:tc>
        <w:tc>
          <w:tcPr>
            <w:tcW w:w="4111" w:type="dxa"/>
          </w:tcPr>
          <w:p w14:paraId="403690E6" w14:textId="77777777" w:rsidR="005856F8" w:rsidRPr="00576C85"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4</w:t>
            </w:r>
            <w:r w:rsidRPr="009B412B">
              <w:rPr>
                <w:lang w:val="el-GR"/>
              </w:rPr>
              <w:t>.</w:t>
            </w:r>
            <w:r>
              <w:rPr>
                <w:lang w:val="el-GR"/>
              </w:rPr>
              <w:t>3</w:t>
            </w:r>
            <w:r w:rsidRPr="00576C85">
              <w:rPr>
                <w:lang w:val="el-GR"/>
              </w:rPr>
              <w:t xml:space="preserve"> του Παραρτήματος Ι</w:t>
            </w:r>
          </w:p>
        </w:tc>
        <w:tc>
          <w:tcPr>
            <w:tcW w:w="1346" w:type="dxa"/>
            <w:vAlign w:val="center"/>
          </w:tcPr>
          <w:p w14:paraId="08618B98" w14:textId="77777777" w:rsidR="005856F8" w:rsidRPr="00B52FD2" w:rsidRDefault="005856F8" w:rsidP="00B17F28">
            <w:pPr>
              <w:jc w:val="center"/>
              <w:rPr>
                <w:lang w:val="el-GR"/>
              </w:rPr>
            </w:pPr>
            <w:r w:rsidRPr="00347F9E">
              <w:rPr>
                <w:b/>
                <w:bCs/>
                <w:iCs/>
                <w:lang w:val="el-GR"/>
              </w:rPr>
              <w:t>ΝΑΙ</w:t>
            </w:r>
          </w:p>
        </w:tc>
        <w:tc>
          <w:tcPr>
            <w:tcW w:w="1347" w:type="dxa"/>
            <w:vAlign w:val="center"/>
          </w:tcPr>
          <w:p w14:paraId="2134F700" w14:textId="77777777" w:rsidR="005856F8" w:rsidRPr="00B52FD2" w:rsidRDefault="005856F8" w:rsidP="00B17F28">
            <w:pPr>
              <w:jc w:val="center"/>
              <w:rPr>
                <w:lang w:val="el-GR"/>
              </w:rPr>
            </w:pPr>
          </w:p>
        </w:tc>
        <w:tc>
          <w:tcPr>
            <w:tcW w:w="2126" w:type="dxa"/>
            <w:vAlign w:val="center"/>
          </w:tcPr>
          <w:p w14:paraId="07F477FF" w14:textId="77777777" w:rsidR="005856F8" w:rsidRPr="00B52FD2" w:rsidRDefault="005856F8" w:rsidP="00B17F28">
            <w:pPr>
              <w:jc w:val="center"/>
              <w:rPr>
                <w:lang w:val="el-GR"/>
              </w:rPr>
            </w:pPr>
          </w:p>
        </w:tc>
      </w:tr>
      <w:tr w:rsidR="005856F8" w:rsidRPr="009A3814" w14:paraId="5DAC7DBC" w14:textId="77777777" w:rsidTr="00B17F28">
        <w:tc>
          <w:tcPr>
            <w:tcW w:w="9634" w:type="dxa"/>
            <w:gridSpan w:val="5"/>
            <w:shd w:val="clear" w:color="auto" w:fill="D9D9D9"/>
            <w:vAlign w:val="center"/>
          </w:tcPr>
          <w:p w14:paraId="0E43E4C8" w14:textId="77777777" w:rsidR="005856F8" w:rsidRPr="00B52FD2" w:rsidRDefault="005856F8" w:rsidP="00B17F28">
            <w:pPr>
              <w:jc w:val="left"/>
              <w:rPr>
                <w:lang w:val="el-GR"/>
              </w:rPr>
            </w:pPr>
            <w:r w:rsidRPr="00434686">
              <w:rPr>
                <w:rFonts w:cstheme="minorHAnsi"/>
                <w:b/>
                <w:bCs/>
                <w:lang w:val="el-GR"/>
              </w:rPr>
              <w:t>4. Διοίκηση και υλοποίηση έργου</w:t>
            </w:r>
          </w:p>
        </w:tc>
      </w:tr>
      <w:tr w:rsidR="005856F8" w:rsidRPr="009A3814" w14:paraId="40D926C6" w14:textId="77777777" w:rsidTr="00B17F28">
        <w:tc>
          <w:tcPr>
            <w:tcW w:w="704" w:type="dxa"/>
            <w:vAlign w:val="center"/>
          </w:tcPr>
          <w:p w14:paraId="3D606E2A" w14:textId="77777777" w:rsidR="005856F8" w:rsidRPr="00B52FD2" w:rsidRDefault="005856F8" w:rsidP="00B17F28">
            <w:pPr>
              <w:jc w:val="center"/>
              <w:rPr>
                <w:rFonts w:cstheme="minorHAnsi"/>
                <w:b/>
                <w:bCs/>
                <w:lang w:val="el-GR"/>
              </w:rPr>
            </w:pPr>
            <w:r>
              <w:rPr>
                <w:rFonts w:cstheme="minorHAnsi"/>
                <w:b/>
                <w:bCs/>
                <w:lang w:val="el-GR"/>
              </w:rPr>
              <w:t>4.1</w:t>
            </w:r>
          </w:p>
        </w:tc>
        <w:tc>
          <w:tcPr>
            <w:tcW w:w="4111" w:type="dxa"/>
          </w:tcPr>
          <w:p w14:paraId="376F0512" w14:textId="77777777" w:rsidR="005856F8" w:rsidRPr="00576C85"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5</w:t>
            </w:r>
            <w:r w:rsidRPr="009B412B">
              <w:rPr>
                <w:lang w:val="el-GR"/>
              </w:rPr>
              <w:t>.</w:t>
            </w:r>
            <w:r w:rsidRPr="00576C85">
              <w:rPr>
                <w:lang w:val="el-GR"/>
              </w:rPr>
              <w:t>1 του Παραρτήματος Ι</w:t>
            </w:r>
          </w:p>
        </w:tc>
        <w:tc>
          <w:tcPr>
            <w:tcW w:w="1346" w:type="dxa"/>
            <w:vAlign w:val="center"/>
          </w:tcPr>
          <w:p w14:paraId="392245C7" w14:textId="77777777" w:rsidR="005856F8" w:rsidRPr="00B52FD2" w:rsidRDefault="005856F8" w:rsidP="00B17F28">
            <w:pPr>
              <w:jc w:val="center"/>
              <w:rPr>
                <w:lang w:val="el-GR"/>
              </w:rPr>
            </w:pPr>
            <w:r w:rsidRPr="003E0264">
              <w:rPr>
                <w:b/>
                <w:bCs/>
                <w:iCs/>
                <w:lang w:val="el-GR"/>
              </w:rPr>
              <w:t>ΝΑΙ</w:t>
            </w:r>
          </w:p>
        </w:tc>
        <w:tc>
          <w:tcPr>
            <w:tcW w:w="1347" w:type="dxa"/>
            <w:vAlign w:val="center"/>
          </w:tcPr>
          <w:p w14:paraId="72DBACA5" w14:textId="77777777" w:rsidR="005856F8" w:rsidRPr="00B52FD2" w:rsidRDefault="005856F8" w:rsidP="00B17F28">
            <w:pPr>
              <w:jc w:val="center"/>
              <w:rPr>
                <w:lang w:val="el-GR"/>
              </w:rPr>
            </w:pPr>
          </w:p>
        </w:tc>
        <w:tc>
          <w:tcPr>
            <w:tcW w:w="2126" w:type="dxa"/>
            <w:vAlign w:val="center"/>
          </w:tcPr>
          <w:p w14:paraId="707B2F79" w14:textId="77777777" w:rsidR="005856F8" w:rsidRPr="00B52FD2" w:rsidRDefault="005856F8" w:rsidP="00B17F28">
            <w:pPr>
              <w:jc w:val="center"/>
              <w:rPr>
                <w:lang w:val="el-GR"/>
              </w:rPr>
            </w:pPr>
          </w:p>
        </w:tc>
      </w:tr>
      <w:tr w:rsidR="005856F8" w:rsidRPr="009A3814" w14:paraId="3F5DAE80" w14:textId="77777777" w:rsidTr="00B17F28">
        <w:tc>
          <w:tcPr>
            <w:tcW w:w="704" w:type="dxa"/>
            <w:vAlign w:val="center"/>
          </w:tcPr>
          <w:p w14:paraId="65B15078" w14:textId="77777777" w:rsidR="005856F8" w:rsidRPr="00B52FD2" w:rsidRDefault="005856F8" w:rsidP="00B17F28">
            <w:pPr>
              <w:jc w:val="center"/>
              <w:rPr>
                <w:rFonts w:cstheme="minorHAnsi"/>
                <w:b/>
                <w:bCs/>
                <w:lang w:val="el-GR"/>
              </w:rPr>
            </w:pPr>
            <w:r>
              <w:rPr>
                <w:rFonts w:cstheme="minorHAnsi"/>
                <w:b/>
                <w:bCs/>
                <w:lang w:val="el-GR"/>
              </w:rPr>
              <w:t>4.2</w:t>
            </w:r>
          </w:p>
        </w:tc>
        <w:tc>
          <w:tcPr>
            <w:tcW w:w="4111" w:type="dxa"/>
          </w:tcPr>
          <w:p w14:paraId="5E6903ED" w14:textId="77777777" w:rsidR="005856F8" w:rsidRPr="00576C85"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5</w:t>
            </w:r>
            <w:r w:rsidRPr="009B412B">
              <w:rPr>
                <w:lang w:val="el-GR"/>
              </w:rPr>
              <w:t>.</w:t>
            </w:r>
            <w:r>
              <w:rPr>
                <w:lang w:val="el-GR"/>
              </w:rPr>
              <w:t>2</w:t>
            </w:r>
            <w:r w:rsidRPr="00576C85">
              <w:rPr>
                <w:lang w:val="el-GR"/>
              </w:rPr>
              <w:t xml:space="preserve"> του Παραρτήματος Ι</w:t>
            </w:r>
          </w:p>
        </w:tc>
        <w:tc>
          <w:tcPr>
            <w:tcW w:w="1346" w:type="dxa"/>
            <w:vAlign w:val="center"/>
          </w:tcPr>
          <w:p w14:paraId="7DC8905B" w14:textId="77777777" w:rsidR="005856F8" w:rsidRPr="00B52FD2" w:rsidRDefault="005856F8" w:rsidP="00B17F28">
            <w:pPr>
              <w:jc w:val="center"/>
              <w:rPr>
                <w:lang w:val="el-GR"/>
              </w:rPr>
            </w:pPr>
            <w:r w:rsidRPr="003E0264">
              <w:rPr>
                <w:b/>
                <w:bCs/>
                <w:iCs/>
                <w:lang w:val="el-GR"/>
              </w:rPr>
              <w:t>ΝΑΙ</w:t>
            </w:r>
          </w:p>
        </w:tc>
        <w:tc>
          <w:tcPr>
            <w:tcW w:w="1347" w:type="dxa"/>
            <w:vAlign w:val="center"/>
          </w:tcPr>
          <w:p w14:paraId="1256FD87" w14:textId="77777777" w:rsidR="005856F8" w:rsidRPr="00B52FD2" w:rsidRDefault="005856F8" w:rsidP="00B17F28">
            <w:pPr>
              <w:jc w:val="center"/>
              <w:rPr>
                <w:lang w:val="el-GR"/>
              </w:rPr>
            </w:pPr>
          </w:p>
        </w:tc>
        <w:tc>
          <w:tcPr>
            <w:tcW w:w="2126" w:type="dxa"/>
            <w:vAlign w:val="center"/>
          </w:tcPr>
          <w:p w14:paraId="2E48F14C" w14:textId="77777777" w:rsidR="005856F8" w:rsidRPr="00B52FD2" w:rsidRDefault="005856F8" w:rsidP="00B17F28">
            <w:pPr>
              <w:jc w:val="center"/>
              <w:rPr>
                <w:lang w:val="el-GR"/>
              </w:rPr>
            </w:pPr>
          </w:p>
        </w:tc>
      </w:tr>
      <w:tr w:rsidR="005856F8" w:rsidRPr="009A3814" w14:paraId="7B42ADC0" w14:textId="77777777" w:rsidTr="00B17F28">
        <w:tc>
          <w:tcPr>
            <w:tcW w:w="704" w:type="dxa"/>
            <w:vAlign w:val="center"/>
          </w:tcPr>
          <w:p w14:paraId="07FC3FB1" w14:textId="77777777" w:rsidR="005856F8" w:rsidRPr="00B52FD2" w:rsidRDefault="005856F8" w:rsidP="00B17F28">
            <w:pPr>
              <w:jc w:val="center"/>
              <w:rPr>
                <w:rFonts w:cstheme="minorHAnsi"/>
                <w:b/>
                <w:bCs/>
                <w:lang w:val="el-GR"/>
              </w:rPr>
            </w:pPr>
            <w:r>
              <w:rPr>
                <w:rFonts w:cstheme="minorHAnsi"/>
                <w:b/>
                <w:bCs/>
                <w:lang w:val="el-GR"/>
              </w:rPr>
              <w:t>4.3</w:t>
            </w:r>
          </w:p>
        </w:tc>
        <w:tc>
          <w:tcPr>
            <w:tcW w:w="4111" w:type="dxa"/>
          </w:tcPr>
          <w:p w14:paraId="73241EF2" w14:textId="77777777" w:rsidR="005856F8" w:rsidRPr="00576C85" w:rsidRDefault="005856F8" w:rsidP="00B17F28">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5</w:t>
            </w:r>
            <w:r w:rsidRPr="009B412B">
              <w:rPr>
                <w:lang w:val="el-GR"/>
              </w:rPr>
              <w:t>.</w:t>
            </w:r>
            <w:r>
              <w:rPr>
                <w:lang w:val="el-GR"/>
              </w:rPr>
              <w:t>3</w:t>
            </w:r>
            <w:r w:rsidRPr="00576C85">
              <w:rPr>
                <w:lang w:val="el-GR"/>
              </w:rPr>
              <w:t xml:space="preserve"> του Παραρτήματος Ι</w:t>
            </w:r>
          </w:p>
        </w:tc>
        <w:tc>
          <w:tcPr>
            <w:tcW w:w="1346" w:type="dxa"/>
            <w:vAlign w:val="center"/>
          </w:tcPr>
          <w:p w14:paraId="4BC42C37" w14:textId="77777777" w:rsidR="005856F8" w:rsidRPr="00B52FD2" w:rsidRDefault="005856F8" w:rsidP="00B17F28">
            <w:pPr>
              <w:jc w:val="center"/>
              <w:rPr>
                <w:lang w:val="el-GR"/>
              </w:rPr>
            </w:pPr>
            <w:r w:rsidRPr="003E0264">
              <w:rPr>
                <w:b/>
                <w:bCs/>
                <w:iCs/>
                <w:lang w:val="el-GR"/>
              </w:rPr>
              <w:t>ΝΑΙ</w:t>
            </w:r>
          </w:p>
        </w:tc>
        <w:tc>
          <w:tcPr>
            <w:tcW w:w="1347" w:type="dxa"/>
            <w:vAlign w:val="center"/>
          </w:tcPr>
          <w:p w14:paraId="3FE10F06" w14:textId="77777777" w:rsidR="005856F8" w:rsidRPr="00B52FD2" w:rsidRDefault="005856F8" w:rsidP="00B17F28">
            <w:pPr>
              <w:jc w:val="center"/>
              <w:rPr>
                <w:lang w:val="el-GR"/>
              </w:rPr>
            </w:pPr>
          </w:p>
        </w:tc>
        <w:tc>
          <w:tcPr>
            <w:tcW w:w="2126" w:type="dxa"/>
            <w:vAlign w:val="center"/>
          </w:tcPr>
          <w:p w14:paraId="380A393D" w14:textId="77777777" w:rsidR="005856F8" w:rsidRPr="00B52FD2" w:rsidRDefault="005856F8" w:rsidP="00B17F28">
            <w:pPr>
              <w:jc w:val="center"/>
              <w:rPr>
                <w:lang w:val="el-GR"/>
              </w:rPr>
            </w:pPr>
          </w:p>
        </w:tc>
      </w:tr>
    </w:tbl>
    <w:p w14:paraId="4810A1B9" w14:textId="77777777" w:rsidR="005856F8" w:rsidRPr="006B2C94" w:rsidRDefault="005856F8" w:rsidP="005856F8">
      <w:pPr>
        <w:spacing w:after="0"/>
        <w:rPr>
          <w:lang w:val="el-GR"/>
        </w:rPr>
      </w:pPr>
    </w:p>
    <w:p w14:paraId="41192387" w14:textId="77777777" w:rsidR="005856F8" w:rsidRPr="00D76302" w:rsidRDefault="005856F8" w:rsidP="005856F8">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5856F8" w:rsidRPr="00784C5C" w14:paraId="27D28DDF" w14:textId="77777777" w:rsidTr="00B17F28">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7C74CC67" w14:textId="77777777" w:rsidR="005856F8" w:rsidRPr="00D76302" w:rsidRDefault="005856F8" w:rsidP="00B17F28">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5856F8" w:rsidRPr="00784C5C" w14:paraId="73A2FDAD" w14:textId="77777777" w:rsidTr="00B17F28">
        <w:trPr>
          <w:trHeight w:val="1976"/>
          <w:jc w:val="center"/>
        </w:trPr>
        <w:tc>
          <w:tcPr>
            <w:tcW w:w="9805" w:type="dxa"/>
            <w:tcBorders>
              <w:top w:val="single" w:sz="4" w:space="0" w:color="auto"/>
              <w:left w:val="single" w:sz="4" w:space="0" w:color="auto"/>
              <w:bottom w:val="single" w:sz="4" w:space="0" w:color="auto"/>
              <w:right w:val="single" w:sz="4" w:space="0" w:color="auto"/>
            </w:tcBorders>
            <w:hideMark/>
          </w:tcPr>
          <w:p w14:paraId="539960A1" w14:textId="77777777" w:rsidR="005856F8" w:rsidRPr="00D76302" w:rsidRDefault="005856F8" w:rsidP="00B17F28">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3E1CD84E" w14:textId="77777777" w:rsidR="005856F8" w:rsidRPr="00D76302" w:rsidRDefault="005856F8" w:rsidP="00B17F28">
            <w:pPr>
              <w:spacing w:before="120"/>
              <w:rPr>
                <w:lang w:val="el-GR"/>
              </w:rPr>
            </w:pPr>
            <w:r w:rsidRPr="00D76302">
              <w:rPr>
                <w:lang w:val="el-GR"/>
              </w:rPr>
              <w:t>Αν η στήλη «ΑΠΑΙΤΗΣΗ» δεν έχει συμπληρωθεί με τη λέξη «ΝΑΙ», τότε η</w:t>
            </w:r>
            <w:r>
              <w:rPr>
                <w:lang w:val="el-GR"/>
              </w:rPr>
              <w:t xml:space="preserve"> προδιαγραφή δεν είναι απαράβατος όρος, αλλά επιθυμητός. </w:t>
            </w:r>
            <w:r w:rsidRPr="00D76302">
              <w:rPr>
                <w:lang w:val="el-GR"/>
              </w:rPr>
              <w:t>Προσφορές που δεν καλύπτουν τους επιθυμητούς όρους ή αποκλίνουν από αυτούς δεν απορρίπτονται.</w:t>
            </w:r>
          </w:p>
        </w:tc>
      </w:tr>
      <w:tr w:rsidR="005856F8" w:rsidRPr="00784C5C" w14:paraId="217EA9EB" w14:textId="77777777" w:rsidTr="00B17F28">
        <w:trPr>
          <w:trHeight w:val="717"/>
          <w:jc w:val="center"/>
        </w:trPr>
        <w:tc>
          <w:tcPr>
            <w:tcW w:w="9805" w:type="dxa"/>
            <w:tcBorders>
              <w:top w:val="single" w:sz="4" w:space="0" w:color="auto"/>
              <w:left w:val="single" w:sz="4" w:space="0" w:color="auto"/>
              <w:bottom w:val="single" w:sz="4" w:space="0" w:color="auto"/>
              <w:right w:val="single" w:sz="4" w:space="0" w:color="auto"/>
            </w:tcBorders>
            <w:hideMark/>
          </w:tcPr>
          <w:p w14:paraId="4EEAD1C7" w14:textId="77777777" w:rsidR="005856F8" w:rsidRPr="00D76302" w:rsidRDefault="005856F8" w:rsidP="00B17F28">
            <w:pPr>
              <w:spacing w:before="120"/>
              <w:rPr>
                <w:lang w:val="el-GR"/>
              </w:rPr>
            </w:pPr>
            <w:r w:rsidRPr="00D76302">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5856F8" w:rsidRPr="00784C5C" w14:paraId="689B4806" w14:textId="77777777" w:rsidTr="00B17F28">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1349620F" w14:textId="77777777" w:rsidR="005856F8" w:rsidRPr="00D76302" w:rsidRDefault="005856F8" w:rsidP="00B17F28">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1438A15" w14:textId="77777777" w:rsidR="005856F8" w:rsidRPr="00D76302" w:rsidRDefault="005856F8" w:rsidP="00B17F28">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1714F6B0" w14:textId="77777777" w:rsidR="005856F8" w:rsidRPr="00D76302" w:rsidRDefault="005856F8" w:rsidP="00B17F28">
            <w:pPr>
              <w:spacing w:before="120"/>
              <w:rPr>
                <w:lang w:val="el-GR"/>
              </w:rPr>
            </w:pPr>
            <w:r w:rsidRPr="00D76302">
              <w:rPr>
                <w:lang w:val="el-GR"/>
              </w:rPr>
              <w:t>Τονίζεται ότι είναι υποχρεωτική η απάντηση σε όλα τα σημεία των Πινάκων Συμμόρφωσης και η παροχή όλων των πληροφοριών που ζητούνται.</w:t>
            </w:r>
          </w:p>
          <w:p w14:paraId="1A48741D" w14:textId="77777777" w:rsidR="005856F8" w:rsidRPr="00D76302" w:rsidRDefault="005856F8" w:rsidP="00B17F28">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63C44E70" w14:textId="77777777" w:rsidR="005856F8" w:rsidRDefault="005856F8">
      <w:pPr>
        <w:suppressAutoHyphens w:val="0"/>
        <w:spacing w:after="0"/>
        <w:jc w:val="left"/>
        <w:rPr>
          <w:b/>
          <w:color w:val="000099"/>
          <w:lang w:val="el-GR"/>
        </w:rPr>
      </w:pPr>
      <w:r>
        <w:rPr>
          <w:color w:val="000099"/>
          <w:lang w:val="el-GR"/>
        </w:rPr>
        <w:br w:type="page"/>
      </w:r>
    </w:p>
    <w:p w14:paraId="0FEF623A" w14:textId="29FCD6AC" w:rsidR="008338F0" w:rsidRPr="005856F8" w:rsidRDefault="003355E7" w:rsidP="005856F8">
      <w:pPr>
        <w:pStyle w:val="2"/>
        <w:numPr>
          <w:ilvl w:val="0"/>
          <w:numId w:val="0"/>
        </w:numPr>
        <w:ind w:left="576" w:hanging="576"/>
        <w:rPr>
          <w:rFonts w:cs="Tahoma"/>
          <w:lang w:val="el-GR"/>
        </w:rPr>
      </w:pPr>
      <w:bookmarkStart w:id="606" w:name="_Toc216443949"/>
      <w:r w:rsidRPr="005856F8">
        <w:rPr>
          <w:rFonts w:cs="Tahoma"/>
          <w:lang w:val="el-GR"/>
        </w:rPr>
        <w:t xml:space="preserve">ΠΑΡΑΡΤΗΜΑ ΙΙI – </w:t>
      </w:r>
      <w:r w:rsidR="004A23B9" w:rsidRPr="005856F8">
        <w:rPr>
          <w:rFonts w:cs="Tahoma"/>
          <w:lang w:val="el-GR"/>
        </w:rPr>
        <w:t>ΕΥΡΩΠΑΙΚΟ ΕΝΙΑΙΟ ΕΓΓΡΑΦΟ ΣΥΜΒΑΣΗΣ (ΕΕΕΣ)</w:t>
      </w:r>
      <w:bookmarkEnd w:id="602"/>
      <w:bookmarkEnd w:id="603"/>
      <w:bookmarkEnd w:id="606"/>
      <w:r w:rsidR="004A23B9" w:rsidRPr="005856F8">
        <w:rPr>
          <w:rFonts w:cs="Tahoma"/>
          <w:lang w:val="el-GR"/>
        </w:rPr>
        <w:t xml:space="preserve"> </w:t>
      </w:r>
      <w:bookmarkEnd w:id="604"/>
      <w:bookmarkEnd w:id="605"/>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BA73EE">
      <w:pPr>
        <w:pStyle w:val="normalwithoutspacing"/>
        <w:numPr>
          <w:ilvl w:val="0"/>
          <w:numId w:val="11"/>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BA73EE">
      <w:pPr>
        <w:pStyle w:val="normalwithoutspacing"/>
        <w:numPr>
          <w:ilvl w:val="0"/>
          <w:numId w:val="11"/>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FE783B">
          <w:pgSz w:w="11906" w:h="16838"/>
          <w:pgMar w:top="1134" w:right="1134" w:bottom="1134" w:left="1134" w:header="720" w:footer="709" w:gutter="0"/>
          <w:cols w:space="720"/>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607" w:name="_Ref496624509"/>
      <w:bookmarkStart w:id="608" w:name="_Toc97194376"/>
      <w:bookmarkStart w:id="609" w:name="_Toc97194480"/>
      <w:bookmarkStart w:id="610" w:name="_Toc216443950"/>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607"/>
      <w:bookmarkEnd w:id="608"/>
      <w:bookmarkEnd w:id="609"/>
      <w:bookmarkEnd w:id="610"/>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784C5C"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FE783B">
          <w:pgSz w:w="11906" w:h="16838"/>
          <w:pgMar w:top="1134" w:right="1134" w:bottom="1134" w:left="1134" w:header="720" w:footer="709" w:gutter="0"/>
          <w:cols w:space="720"/>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6A8D1E94" w:rsidR="006E4901" w:rsidRPr="00603221" w:rsidRDefault="006E4901" w:rsidP="008B4966">
            <w:pPr>
              <w:spacing w:after="0" w:line="276" w:lineRule="auto"/>
              <w:jc w:val="center"/>
              <w:rPr>
                <w:lang w:val="el-GR"/>
              </w:rPr>
            </w:pPr>
            <w:r w:rsidRPr="00603221">
              <w:rPr>
                <w:b/>
                <w:lang w:val="el-GR"/>
              </w:rPr>
              <w:t xml:space="preserve">Θέση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1"/>
          <w:footerReference w:type="default" r:id="rId42"/>
          <w:headerReference w:type="first" r:id="rId43"/>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611" w:name="_Ref510087097"/>
      <w:bookmarkStart w:id="612" w:name="_Ref40980475"/>
      <w:bookmarkStart w:id="613" w:name="_Ref55324393"/>
      <w:bookmarkStart w:id="614" w:name="_Toc97194377"/>
      <w:bookmarkStart w:id="615" w:name="_Toc97194481"/>
      <w:bookmarkStart w:id="616" w:name="_Toc216443951"/>
      <w:r w:rsidRPr="00603221">
        <w:rPr>
          <w:rFonts w:cs="Tahoma"/>
        </w:rPr>
        <w:t>ΠΑΡΑΡΤΗΜΑ V – Υπόδειγμα Τεχνικής Προσφοράς</w:t>
      </w:r>
      <w:bookmarkEnd w:id="611"/>
      <w:bookmarkEnd w:id="612"/>
      <w:bookmarkEnd w:id="613"/>
      <w:bookmarkEnd w:id="614"/>
      <w:bookmarkEnd w:id="615"/>
      <w:bookmarkEnd w:id="616"/>
      <w:r w:rsidRPr="00603221">
        <w:rPr>
          <w:rFonts w:cs="Tahoma"/>
        </w:rPr>
        <w:t xml:space="preserve"> </w:t>
      </w:r>
    </w:p>
    <w:p w14:paraId="6CD58A13" w14:textId="77777777" w:rsidR="005856F8" w:rsidRDefault="005856F8" w:rsidP="00C93CF5">
      <w:pPr>
        <w:autoSpaceDE w:val="0"/>
        <w:autoSpaceDN w:val="0"/>
        <w:adjustRightInd w:val="0"/>
        <w:spacing w:after="0" w:line="276" w:lineRule="auto"/>
        <w:rPr>
          <w:bCs/>
          <w:i/>
          <w:iCs/>
          <w:color w:val="5B9BD5"/>
          <w:lang w:val="el-GR"/>
        </w:rPr>
      </w:pPr>
    </w:p>
    <w:p w14:paraId="43916A7E" w14:textId="77777777" w:rsidR="005856F8" w:rsidRDefault="005856F8" w:rsidP="005856F8">
      <w:pPr>
        <w:suppressAutoHyphens w:val="0"/>
        <w:spacing w:after="0"/>
        <w:jc w:val="center"/>
        <w:rPr>
          <w:lang w:val="en-US"/>
        </w:rPr>
      </w:pPr>
      <w:r w:rsidRPr="002A4C8A">
        <w:rPr>
          <w:b/>
          <w:lang w:val="el-GR"/>
        </w:rPr>
        <w:t>Περιεχόμενα Τεχνικής Προσφοράς</w:t>
      </w:r>
    </w:p>
    <w:p w14:paraId="3CAF47E1" w14:textId="77777777" w:rsidR="005856F8" w:rsidRDefault="005856F8" w:rsidP="005856F8">
      <w:pPr>
        <w:suppressAutoHyphens w:val="0"/>
        <w:spacing w:after="0"/>
        <w:jc w:val="left"/>
        <w:rPr>
          <w:lang w:val="en-US"/>
        </w:rPr>
      </w:pPr>
    </w:p>
    <w:tbl>
      <w:tblPr>
        <w:tblStyle w:val="GridTable1Ligh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5931"/>
        <w:gridCol w:w="3077"/>
      </w:tblGrid>
      <w:tr w:rsidR="005856F8" w:rsidRPr="005856F8" w14:paraId="7363086C" w14:textId="77777777" w:rsidTr="00B17F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BE4D5" w:themeFill="accent2" w:themeFillTint="33"/>
          </w:tcPr>
          <w:p w14:paraId="2B654FFE"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Α/Α</w:t>
            </w:r>
          </w:p>
        </w:tc>
        <w:tc>
          <w:tcPr>
            <w:tcW w:w="0" w:type="auto"/>
            <w:shd w:val="clear" w:color="auto" w:fill="FBE4D5" w:themeFill="accent2" w:themeFillTint="33"/>
            <w:hideMark/>
          </w:tcPr>
          <w:p w14:paraId="68BA8129" w14:textId="77777777" w:rsidR="005856F8" w:rsidRPr="005856F8" w:rsidRDefault="005856F8" w:rsidP="00B17F28">
            <w:pPr>
              <w:suppressAutoHyphens w:val="0"/>
              <w:spacing w:before="120" w:after="0"/>
              <w:jc w:val="center"/>
              <w:cnfStyle w:val="100000000000" w:firstRow="1"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Τίτλος ενότητας</w:t>
            </w:r>
          </w:p>
        </w:tc>
        <w:tc>
          <w:tcPr>
            <w:tcW w:w="0" w:type="auto"/>
            <w:shd w:val="clear" w:color="auto" w:fill="FBE4D5" w:themeFill="accent2" w:themeFillTint="33"/>
            <w:hideMark/>
          </w:tcPr>
          <w:p w14:paraId="55FA0372" w14:textId="77777777" w:rsidR="005856F8" w:rsidRPr="005856F8" w:rsidRDefault="005856F8" w:rsidP="00B17F28">
            <w:pPr>
              <w:suppressAutoHyphens w:val="0"/>
              <w:spacing w:before="120" w:after="0"/>
              <w:jc w:val="center"/>
              <w:cnfStyle w:val="100000000000" w:firstRow="1"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Σύμφωνα με παραγράφους:</w:t>
            </w:r>
          </w:p>
        </w:tc>
      </w:tr>
      <w:tr w:rsidR="005856F8" w:rsidRPr="005856F8" w14:paraId="5ACF6081" w14:textId="77777777" w:rsidTr="00B17F28">
        <w:tc>
          <w:tcPr>
            <w:cnfStyle w:val="001000000000" w:firstRow="0" w:lastRow="0" w:firstColumn="1" w:lastColumn="0" w:oddVBand="0" w:evenVBand="0" w:oddHBand="0" w:evenHBand="0" w:firstRowFirstColumn="0" w:firstRowLastColumn="0" w:lastRowFirstColumn="0" w:lastRowLastColumn="0"/>
            <w:tcW w:w="0" w:type="auto"/>
            <w:shd w:val="clear" w:color="auto" w:fill="F7CAAC" w:themeFill="accent2" w:themeFillTint="66"/>
          </w:tcPr>
          <w:p w14:paraId="39471989" w14:textId="77777777" w:rsidR="005856F8" w:rsidRPr="005856F8" w:rsidRDefault="005856F8" w:rsidP="00B17F28">
            <w:pPr>
              <w:suppressAutoHyphens w:val="0"/>
              <w:spacing w:before="120" w:after="0"/>
              <w:jc w:val="center"/>
              <w:rPr>
                <w:sz w:val="18"/>
                <w:szCs w:val="18"/>
                <w:lang w:val="el-GR" w:eastAsia="el-GR"/>
              </w:rPr>
            </w:pPr>
            <w:r w:rsidRPr="005856F8">
              <w:rPr>
                <w:sz w:val="18"/>
                <w:szCs w:val="18"/>
                <w:lang w:val="el-GR" w:eastAsia="el-GR"/>
              </w:rPr>
              <w:t>1</w:t>
            </w:r>
          </w:p>
        </w:tc>
        <w:tc>
          <w:tcPr>
            <w:tcW w:w="0" w:type="auto"/>
            <w:shd w:val="clear" w:color="auto" w:fill="F7CAAC" w:themeFill="accent2" w:themeFillTint="66"/>
            <w:hideMark/>
          </w:tcPr>
          <w:p w14:paraId="77AB71CF"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l-GR" w:eastAsia="el-GR"/>
              </w:rPr>
            </w:pPr>
            <w:r w:rsidRPr="005856F8">
              <w:rPr>
                <w:b/>
                <w:bCs/>
                <w:sz w:val="18"/>
                <w:szCs w:val="18"/>
                <w:lang w:val="el-GR" w:eastAsia="el-GR"/>
              </w:rPr>
              <w:t>Γενικές Αρχές &amp; Απαιτήσεις</w:t>
            </w:r>
          </w:p>
        </w:tc>
        <w:tc>
          <w:tcPr>
            <w:tcW w:w="0" w:type="auto"/>
            <w:shd w:val="clear" w:color="auto" w:fill="F7CAAC" w:themeFill="accent2" w:themeFillTint="66"/>
            <w:hideMark/>
          </w:tcPr>
          <w:p w14:paraId="073A18A0"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l-GR" w:eastAsia="el-GR"/>
              </w:rPr>
            </w:pPr>
          </w:p>
        </w:tc>
      </w:tr>
      <w:tr w:rsidR="005856F8" w:rsidRPr="005856F8" w14:paraId="630E0255"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60B61F69"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1.1</w:t>
            </w:r>
          </w:p>
        </w:tc>
        <w:tc>
          <w:tcPr>
            <w:tcW w:w="0" w:type="auto"/>
            <w:hideMark/>
          </w:tcPr>
          <w:p w14:paraId="45DFE439"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Κατανόηση περιβάλλοντος και ειδικών απαιτήσεων έργου</w:t>
            </w:r>
          </w:p>
        </w:tc>
        <w:tc>
          <w:tcPr>
            <w:tcW w:w="0" w:type="auto"/>
            <w:hideMark/>
          </w:tcPr>
          <w:p w14:paraId="394339D2"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7.2</w:t>
            </w:r>
          </w:p>
        </w:tc>
      </w:tr>
      <w:tr w:rsidR="005856F8" w:rsidRPr="005856F8" w14:paraId="08109007" w14:textId="77777777" w:rsidTr="00B17F28">
        <w:tc>
          <w:tcPr>
            <w:cnfStyle w:val="001000000000" w:firstRow="0" w:lastRow="0" w:firstColumn="1" w:lastColumn="0" w:oddVBand="0" w:evenVBand="0" w:oddHBand="0" w:evenHBand="0" w:firstRowFirstColumn="0" w:firstRowLastColumn="0" w:lastRowFirstColumn="0" w:lastRowLastColumn="0"/>
            <w:tcW w:w="0" w:type="auto"/>
            <w:shd w:val="clear" w:color="auto" w:fill="F7CAAC" w:themeFill="accent2" w:themeFillTint="66"/>
          </w:tcPr>
          <w:p w14:paraId="2B7C56F0" w14:textId="77777777" w:rsidR="005856F8" w:rsidRPr="005856F8" w:rsidRDefault="005856F8" w:rsidP="00B17F28">
            <w:pPr>
              <w:suppressAutoHyphens w:val="0"/>
              <w:spacing w:before="120" w:after="0"/>
              <w:jc w:val="center"/>
              <w:rPr>
                <w:sz w:val="18"/>
                <w:szCs w:val="18"/>
                <w:lang w:val="el-GR" w:eastAsia="el-GR"/>
              </w:rPr>
            </w:pPr>
            <w:r w:rsidRPr="005856F8">
              <w:rPr>
                <w:sz w:val="18"/>
                <w:szCs w:val="18"/>
                <w:lang w:val="el-GR" w:eastAsia="el-GR"/>
              </w:rPr>
              <w:t>2</w:t>
            </w:r>
          </w:p>
        </w:tc>
        <w:tc>
          <w:tcPr>
            <w:tcW w:w="0" w:type="auto"/>
            <w:shd w:val="clear" w:color="auto" w:fill="F7CAAC" w:themeFill="accent2" w:themeFillTint="66"/>
            <w:hideMark/>
          </w:tcPr>
          <w:p w14:paraId="5C2009C8"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l-GR" w:eastAsia="el-GR"/>
              </w:rPr>
            </w:pPr>
            <w:r w:rsidRPr="005856F8">
              <w:rPr>
                <w:b/>
                <w:bCs/>
                <w:sz w:val="18"/>
                <w:szCs w:val="18"/>
                <w:lang w:val="el-GR" w:eastAsia="el-GR"/>
              </w:rPr>
              <w:t>Προσφερόμενες υπηρεσίες</w:t>
            </w:r>
          </w:p>
        </w:tc>
        <w:tc>
          <w:tcPr>
            <w:tcW w:w="0" w:type="auto"/>
            <w:shd w:val="clear" w:color="auto" w:fill="F7CAAC" w:themeFill="accent2" w:themeFillTint="66"/>
            <w:hideMark/>
          </w:tcPr>
          <w:p w14:paraId="54241A44"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l-GR" w:eastAsia="el-GR"/>
              </w:rPr>
            </w:pPr>
          </w:p>
        </w:tc>
      </w:tr>
      <w:tr w:rsidR="005856F8" w:rsidRPr="005856F8" w14:paraId="7223850F" w14:textId="77777777" w:rsidTr="00B17F28">
        <w:tc>
          <w:tcPr>
            <w:cnfStyle w:val="001000000000" w:firstRow="0" w:lastRow="0" w:firstColumn="1" w:lastColumn="0" w:oddVBand="0" w:evenVBand="0" w:oddHBand="0" w:evenHBand="0" w:firstRowFirstColumn="0" w:firstRowLastColumn="0" w:lastRowFirstColumn="0" w:lastRowLastColumn="0"/>
            <w:tcW w:w="0" w:type="auto"/>
            <w:shd w:val="clear" w:color="auto" w:fill="D0CECE" w:themeFill="background2" w:themeFillShade="E6"/>
          </w:tcPr>
          <w:p w14:paraId="7E72108A" w14:textId="77777777" w:rsidR="005856F8" w:rsidRPr="005856F8" w:rsidRDefault="005856F8" w:rsidP="00B17F28">
            <w:pPr>
              <w:suppressAutoHyphens w:val="0"/>
              <w:spacing w:before="120" w:after="0"/>
              <w:jc w:val="center"/>
              <w:rPr>
                <w:sz w:val="18"/>
                <w:szCs w:val="18"/>
                <w:lang w:val="el-GR" w:eastAsia="el-GR"/>
              </w:rPr>
            </w:pPr>
            <w:r w:rsidRPr="005856F8">
              <w:rPr>
                <w:sz w:val="18"/>
                <w:szCs w:val="18"/>
                <w:lang w:val="el-GR" w:eastAsia="el-GR"/>
              </w:rPr>
              <w:t>2.1</w:t>
            </w:r>
          </w:p>
        </w:tc>
        <w:tc>
          <w:tcPr>
            <w:tcW w:w="0" w:type="auto"/>
            <w:shd w:val="clear" w:color="auto" w:fill="D0CECE" w:themeFill="background2" w:themeFillShade="E6"/>
            <w:hideMark/>
          </w:tcPr>
          <w:p w14:paraId="78F18094"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n-US" w:eastAsia="el-GR"/>
              </w:rPr>
            </w:pPr>
            <w:r w:rsidRPr="005856F8">
              <w:rPr>
                <w:b/>
                <w:bCs/>
                <w:sz w:val="18"/>
                <w:szCs w:val="18"/>
                <w:lang w:val="el-GR" w:eastAsia="el-GR"/>
              </w:rPr>
              <w:t>Υπηρεσίες</w:t>
            </w:r>
            <w:r w:rsidRPr="005856F8">
              <w:rPr>
                <w:b/>
                <w:bCs/>
                <w:sz w:val="18"/>
                <w:szCs w:val="18"/>
                <w:lang w:val="en-US" w:eastAsia="el-GR"/>
              </w:rPr>
              <w:t xml:space="preserve"> SOC-as-a-Service (SOCaaS)</w:t>
            </w:r>
          </w:p>
        </w:tc>
        <w:tc>
          <w:tcPr>
            <w:tcW w:w="0" w:type="auto"/>
            <w:shd w:val="clear" w:color="auto" w:fill="D0CECE" w:themeFill="background2" w:themeFillShade="E6"/>
            <w:hideMark/>
          </w:tcPr>
          <w:p w14:paraId="63DEB71B"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n-US" w:eastAsia="el-GR"/>
              </w:rPr>
            </w:pPr>
          </w:p>
        </w:tc>
      </w:tr>
      <w:tr w:rsidR="005856F8" w:rsidRPr="005856F8" w14:paraId="1831DD8E"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57B4931F"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2.1.1</w:t>
            </w:r>
          </w:p>
        </w:tc>
        <w:tc>
          <w:tcPr>
            <w:tcW w:w="0" w:type="auto"/>
            <w:hideMark/>
          </w:tcPr>
          <w:p w14:paraId="457D0412"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Συλλογή και συσχέτιση αρχείων καταγραφής</w:t>
            </w:r>
          </w:p>
        </w:tc>
        <w:tc>
          <w:tcPr>
            <w:tcW w:w="0" w:type="auto"/>
            <w:hideMark/>
          </w:tcPr>
          <w:p w14:paraId="68121162"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7.3.1.1</w:t>
            </w:r>
          </w:p>
        </w:tc>
      </w:tr>
      <w:tr w:rsidR="005856F8" w:rsidRPr="005856F8" w14:paraId="03E8DE92"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4C0D5B37"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2.1.2</w:t>
            </w:r>
          </w:p>
        </w:tc>
        <w:tc>
          <w:tcPr>
            <w:tcW w:w="0" w:type="auto"/>
            <w:hideMark/>
          </w:tcPr>
          <w:p w14:paraId="37712386"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Ανίχνευση &amp; Παρακολούθηση Απειλών</w:t>
            </w:r>
          </w:p>
        </w:tc>
        <w:tc>
          <w:tcPr>
            <w:tcW w:w="0" w:type="auto"/>
            <w:hideMark/>
          </w:tcPr>
          <w:p w14:paraId="0A6C9DA8"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7.3.1.2</w:t>
            </w:r>
          </w:p>
        </w:tc>
      </w:tr>
      <w:tr w:rsidR="005856F8" w:rsidRPr="005856F8" w14:paraId="60F36BF5"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17AF44C8"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2.1.3</w:t>
            </w:r>
          </w:p>
        </w:tc>
        <w:tc>
          <w:tcPr>
            <w:tcW w:w="0" w:type="auto"/>
            <w:hideMark/>
          </w:tcPr>
          <w:p w14:paraId="39EE79E8"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Ανταπόκριση σε Περιστατικά (Incident Response - IR)</w:t>
            </w:r>
          </w:p>
        </w:tc>
        <w:tc>
          <w:tcPr>
            <w:tcW w:w="0" w:type="auto"/>
            <w:hideMark/>
          </w:tcPr>
          <w:p w14:paraId="0CC79D8A"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7.3.1.3</w:t>
            </w:r>
          </w:p>
        </w:tc>
      </w:tr>
      <w:tr w:rsidR="005856F8" w:rsidRPr="005856F8" w14:paraId="6FC52092"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75817203"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2.1.4</w:t>
            </w:r>
          </w:p>
        </w:tc>
        <w:tc>
          <w:tcPr>
            <w:tcW w:w="0" w:type="auto"/>
            <w:hideMark/>
          </w:tcPr>
          <w:p w14:paraId="01FFDF65"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Αξιολόγηση Ευπαθειών</w:t>
            </w:r>
          </w:p>
        </w:tc>
        <w:tc>
          <w:tcPr>
            <w:tcW w:w="0" w:type="auto"/>
            <w:hideMark/>
          </w:tcPr>
          <w:p w14:paraId="5029D45F"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7.3.1.4</w:t>
            </w:r>
          </w:p>
        </w:tc>
      </w:tr>
      <w:tr w:rsidR="005856F8" w:rsidRPr="005856F8" w14:paraId="30C5E9EC"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787F6CA2"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2.1.5</w:t>
            </w:r>
          </w:p>
        </w:tc>
        <w:tc>
          <w:tcPr>
            <w:tcW w:w="0" w:type="auto"/>
            <w:hideMark/>
          </w:tcPr>
          <w:p w14:paraId="4B777CC2"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Πληροφορίες Απειλών</w:t>
            </w:r>
          </w:p>
        </w:tc>
        <w:tc>
          <w:tcPr>
            <w:tcW w:w="0" w:type="auto"/>
            <w:hideMark/>
          </w:tcPr>
          <w:p w14:paraId="41FA0CB2"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7.3.1.5</w:t>
            </w:r>
          </w:p>
        </w:tc>
      </w:tr>
      <w:tr w:rsidR="005856F8" w:rsidRPr="005856F8" w14:paraId="48D76A8B"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33ABD3BC"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2.1.6</w:t>
            </w:r>
          </w:p>
        </w:tc>
        <w:tc>
          <w:tcPr>
            <w:tcW w:w="0" w:type="auto"/>
            <w:hideMark/>
          </w:tcPr>
          <w:p w14:paraId="61E69455"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Διαχείριση Αρχείων Καταγραφής</w:t>
            </w:r>
          </w:p>
        </w:tc>
        <w:tc>
          <w:tcPr>
            <w:tcW w:w="0" w:type="auto"/>
            <w:hideMark/>
          </w:tcPr>
          <w:p w14:paraId="65D57431"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7.3.1.6</w:t>
            </w:r>
          </w:p>
        </w:tc>
      </w:tr>
      <w:tr w:rsidR="005856F8" w:rsidRPr="005856F8" w14:paraId="5B60ED89"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0B1F422C"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2.1.7</w:t>
            </w:r>
          </w:p>
        </w:tc>
        <w:tc>
          <w:tcPr>
            <w:tcW w:w="0" w:type="auto"/>
            <w:hideMark/>
          </w:tcPr>
          <w:p w14:paraId="493A4622"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Αναφορές &amp; Analytics</w:t>
            </w:r>
          </w:p>
        </w:tc>
        <w:tc>
          <w:tcPr>
            <w:tcW w:w="0" w:type="auto"/>
            <w:hideMark/>
          </w:tcPr>
          <w:p w14:paraId="5BA17060"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7.3.1.7</w:t>
            </w:r>
          </w:p>
        </w:tc>
      </w:tr>
      <w:tr w:rsidR="005856F8" w:rsidRPr="005856F8" w14:paraId="1CFC7229"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308598BB"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2.1.8</w:t>
            </w:r>
          </w:p>
        </w:tc>
        <w:tc>
          <w:tcPr>
            <w:tcW w:w="0" w:type="auto"/>
            <w:hideMark/>
          </w:tcPr>
          <w:p w14:paraId="1041105C"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Συνεχής Βελτίωση</w:t>
            </w:r>
          </w:p>
        </w:tc>
        <w:tc>
          <w:tcPr>
            <w:tcW w:w="0" w:type="auto"/>
            <w:hideMark/>
          </w:tcPr>
          <w:p w14:paraId="2B1D4568"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7.3.1.8</w:t>
            </w:r>
          </w:p>
        </w:tc>
      </w:tr>
      <w:tr w:rsidR="005856F8" w:rsidRPr="005856F8" w14:paraId="2E56EB5E"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1BB45E65"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2.1.9</w:t>
            </w:r>
          </w:p>
        </w:tc>
        <w:tc>
          <w:tcPr>
            <w:tcW w:w="0" w:type="auto"/>
            <w:hideMark/>
          </w:tcPr>
          <w:p w14:paraId="719617D0"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Επίδειξη λειτουργικότητας (demonstration)</w:t>
            </w:r>
          </w:p>
        </w:tc>
        <w:tc>
          <w:tcPr>
            <w:tcW w:w="0" w:type="auto"/>
            <w:hideMark/>
          </w:tcPr>
          <w:p w14:paraId="261C7F93"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Ως σχετικό κριτήριο αξιολόγησης</w:t>
            </w:r>
          </w:p>
        </w:tc>
      </w:tr>
      <w:tr w:rsidR="005856F8" w:rsidRPr="00784C5C" w14:paraId="563C68CF" w14:textId="77777777" w:rsidTr="00B17F28">
        <w:tc>
          <w:tcPr>
            <w:cnfStyle w:val="001000000000" w:firstRow="0" w:lastRow="0" w:firstColumn="1" w:lastColumn="0" w:oddVBand="0" w:evenVBand="0" w:oddHBand="0" w:evenHBand="0" w:firstRowFirstColumn="0" w:firstRowLastColumn="0" w:lastRowFirstColumn="0" w:lastRowLastColumn="0"/>
            <w:tcW w:w="0" w:type="auto"/>
            <w:shd w:val="clear" w:color="auto" w:fill="D0CECE" w:themeFill="background2" w:themeFillShade="E6"/>
          </w:tcPr>
          <w:p w14:paraId="57903B21" w14:textId="77777777" w:rsidR="005856F8" w:rsidRPr="005856F8" w:rsidRDefault="005856F8" w:rsidP="00B17F28">
            <w:pPr>
              <w:suppressAutoHyphens w:val="0"/>
              <w:spacing w:before="120" w:after="0"/>
              <w:jc w:val="center"/>
              <w:rPr>
                <w:sz w:val="18"/>
                <w:szCs w:val="18"/>
                <w:lang w:val="el-GR" w:eastAsia="el-GR"/>
              </w:rPr>
            </w:pPr>
            <w:r w:rsidRPr="005856F8">
              <w:rPr>
                <w:sz w:val="18"/>
                <w:szCs w:val="18"/>
                <w:lang w:val="el-GR" w:eastAsia="el-GR"/>
              </w:rPr>
              <w:t>2.2</w:t>
            </w:r>
          </w:p>
        </w:tc>
        <w:tc>
          <w:tcPr>
            <w:tcW w:w="0" w:type="auto"/>
            <w:shd w:val="clear" w:color="auto" w:fill="D0CECE" w:themeFill="background2" w:themeFillShade="E6"/>
            <w:hideMark/>
          </w:tcPr>
          <w:p w14:paraId="533953DA"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l-GR" w:eastAsia="el-GR"/>
              </w:rPr>
            </w:pPr>
            <w:r w:rsidRPr="005856F8">
              <w:rPr>
                <w:b/>
                <w:bCs/>
                <w:sz w:val="18"/>
                <w:szCs w:val="18"/>
                <w:lang w:val="el-GR" w:eastAsia="el-GR"/>
              </w:rPr>
              <w:t>Συμβουλευτικές Υπηρεσίες Συμμόρφωσης με NIS2 και Ν.5160/2024</w:t>
            </w:r>
          </w:p>
        </w:tc>
        <w:tc>
          <w:tcPr>
            <w:tcW w:w="0" w:type="auto"/>
            <w:shd w:val="clear" w:color="auto" w:fill="D0CECE" w:themeFill="background2" w:themeFillShade="E6"/>
            <w:hideMark/>
          </w:tcPr>
          <w:p w14:paraId="5952BD7E"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l-GR" w:eastAsia="el-GR"/>
              </w:rPr>
            </w:pPr>
          </w:p>
        </w:tc>
      </w:tr>
      <w:tr w:rsidR="005856F8" w:rsidRPr="005856F8" w14:paraId="616CBA89"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668DA576"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2.2.1</w:t>
            </w:r>
          </w:p>
        </w:tc>
        <w:tc>
          <w:tcPr>
            <w:tcW w:w="0" w:type="auto"/>
            <w:hideMark/>
          </w:tcPr>
          <w:p w14:paraId="63119F05"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Επικαιροποίηση/ Ανάπτυξη Τεκμηρίωσης Ασφάλειας</w:t>
            </w:r>
          </w:p>
        </w:tc>
        <w:tc>
          <w:tcPr>
            <w:tcW w:w="0" w:type="auto"/>
            <w:hideMark/>
          </w:tcPr>
          <w:p w14:paraId="360E6606"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7.3.3.1</w:t>
            </w:r>
          </w:p>
        </w:tc>
      </w:tr>
      <w:tr w:rsidR="005856F8" w:rsidRPr="005856F8" w14:paraId="70D1C7D7"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233D091D"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2.2.2</w:t>
            </w:r>
          </w:p>
        </w:tc>
        <w:tc>
          <w:tcPr>
            <w:tcW w:w="0" w:type="auto"/>
            <w:hideMark/>
          </w:tcPr>
          <w:p w14:paraId="77937439"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Διεξαγωγή Εκπαιδεύσεων</w:t>
            </w:r>
          </w:p>
        </w:tc>
        <w:tc>
          <w:tcPr>
            <w:tcW w:w="0" w:type="auto"/>
            <w:hideMark/>
          </w:tcPr>
          <w:p w14:paraId="6EDEB4FA"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7.3.3.2</w:t>
            </w:r>
          </w:p>
        </w:tc>
      </w:tr>
      <w:tr w:rsidR="005856F8" w:rsidRPr="005856F8" w14:paraId="6F42E439"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3AEC6809"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2.2.3</w:t>
            </w:r>
          </w:p>
        </w:tc>
        <w:tc>
          <w:tcPr>
            <w:tcW w:w="0" w:type="auto"/>
            <w:hideMark/>
          </w:tcPr>
          <w:p w14:paraId="1A5FEE86"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Αξιολόγηση Κινδύνων Κυβερνοασφάλειας (Risk Assessment)</w:t>
            </w:r>
          </w:p>
        </w:tc>
        <w:tc>
          <w:tcPr>
            <w:tcW w:w="0" w:type="auto"/>
            <w:hideMark/>
          </w:tcPr>
          <w:p w14:paraId="6D4E4891"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7.3.3.3</w:t>
            </w:r>
          </w:p>
        </w:tc>
      </w:tr>
      <w:tr w:rsidR="005856F8" w:rsidRPr="005856F8" w14:paraId="2CBCCE12"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743A6128"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2.2.4</w:t>
            </w:r>
          </w:p>
        </w:tc>
        <w:tc>
          <w:tcPr>
            <w:tcW w:w="0" w:type="auto"/>
            <w:hideMark/>
          </w:tcPr>
          <w:p w14:paraId="7EAE1E82"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Δοκιμές Παρείσδυσης</w:t>
            </w:r>
          </w:p>
        </w:tc>
        <w:tc>
          <w:tcPr>
            <w:tcW w:w="0" w:type="auto"/>
            <w:hideMark/>
          </w:tcPr>
          <w:p w14:paraId="78D55F7A"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7.3.3.4</w:t>
            </w:r>
          </w:p>
        </w:tc>
      </w:tr>
      <w:tr w:rsidR="005856F8" w:rsidRPr="005856F8" w14:paraId="44C24BEB"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623A6107"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2.2.5</w:t>
            </w:r>
          </w:p>
        </w:tc>
        <w:tc>
          <w:tcPr>
            <w:tcW w:w="0" w:type="auto"/>
            <w:hideMark/>
          </w:tcPr>
          <w:p w14:paraId="74A9373C"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Αποτύπωση και Ανάλυση Απαιτήσεων</w:t>
            </w:r>
          </w:p>
        </w:tc>
        <w:tc>
          <w:tcPr>
            <w:tcW w:w="0" w:type="auto"/>
            <w:hideMark/>
          </w:tcPr>
          <w:p w14:paraId="1AB8F601"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7.3.3.5</w:t>
            </w:r>
          </w:p>
        </w:tc>
      </w:tr>
      <w:tr w:rsidR="005856F8" w:rsidRPr="005856F8" w14:paraId="661FBCFC" w14:textId="77777777" w:rsidTr="00B17F28">
        <w:tc>
          <w:tcPr>
            <w:cnfStyle w:val="001000000000" w:firstRow="0" w:lastRow="0" w:firstColumn="1" w:lastColumn="0" w:oddVBand="0" w:evenVBand="0" w:oddHBand="0" w:evenHBand="0" w:firstRowFirstColumn="0" w:firstRowLastColumn="0" w:lastRowFirstColumn="0" w:lastRowLastColumn="0"/>
            <w:tcW w:w="0" w:type="auto"/>
            <w:shd w:val="clear" w:color="auto" w:fill="F7CAAC" w:themeFill="accent2" w:themeFillTint="66"/>
          </w:tcPr>
          <w:p w14:paraId="6CE7621E" w14:textId="77777777" w:rsidR="005856F8" w:rsidRPr="005856F8" w:rsidRDefault="005856F8" w:rsidP="00B17F28">
            <w:pPr>
              <w:suppressAutoHyphens w:val="0"/>
              <w:spacing w:before="120" w:after="0"/>
              <w:jc w:val="center"/>
              <w:rPr>
                <w:sz w:val="18"/>
                <w:szCs w:val="18"/>
                <w:lang w:val="el-GR" w:eastAsia="el-GR"/>
              </w:rPr>
            </w:pPr>
            <w:r w:rsidRPr="005856F8">
              <w:rPr>
                <w:sz w:val="18"/>
                <w:szCs w:val="18"/>
                <w:lang w:val="el-GR" w:eastAsia="el-GR"/>
              </w:rPr>
              <w:t>3</w:t>
            </w:r>
          </w:p>
        </w:tc>
        <w:tc>
          <w:tcPr>
            <w:tcW w:w="0" w:type="auto"/>
            <w:shd w:val="clear" w:color="auto" w:fill="F7CAAC" w:themeFill="accent2" w:themeFillTint="66"/>
            <w:hideMark/>
          </w:tcPr>
          <w:p w14:paraId="03ABFA62"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l-GR" w:eastAsia="el-GR"/>
              </w:rPr>
            </w:pPr>
            <w:r w:rsidRPr="005856F8">
              <w:rPr>
                <w:b/>
                <w:bCs/>
                <w:sz w:val="18"/>
                <w:szCs w:val="18"/>
                <w:lang w:val="el-GR" w:eastAsia="el-GR"/>
              </w:rPr>
              <w:t>Μεθοδολογία Διοίκησης Και Υλοποίησης</w:t>
            </w:r>
          </w:p>
        </w:tc>
        <w:tc>
          <w:tcPr>
            <w:tcW w:w="0" w:type="auto"/>
            <w:shd w:val="clear" w:color="auto" w:fill="F7CAAC" w:themeFill="accent2" w:themeFillTint="66"/>
            <w:hideMark/>
          </w:tcPr>
          <w:p w14:paraId="77B14136"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18"/>
                <w:szCs w:val="18"/>
                <w:lang w:val="el-GR" w:eastAsia="el-GR"/>
              </w:rPr>
            </w:pPr>
          </w:p>
        </w:tc>
      </w:tr>
      <w:tr w:rsidR="005856F8" w:rsidRPr="005856F8" w14:paraId="47B31F5D"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6AA1FFDD"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3.1</w:t>
            </w:r>
          </w:p>
        </w:tc>
        <w:tc>
          <w:tcPr>
            <w:tcW w:w="0" w:type="auto"/>
            <w:hideMark/>
          </w:tcPr>
          <w:p w14:paraId="63E1A5D6"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Οργάνωση Υλοποίησης Έργου</w:t>
            </w:r>
          </w:p>
        </w:tc>
        <w:tc>
          <w:tcPr>
            <w:tcW w:w="0" w:type="auto"/>
            <w:hideMark/>
          </w:tcPr>
          <w:p w14:paraId="62A3F9CD"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p>
        </w:tc>
      </w:tr>
      <w:tr w:rsidR="005856F8" w:rsidRPr="005856F8" w14:paraId="131C8476" w14:textId="77777777" w:rsidTr="00B17F28">
        <w:tc>
          <w:tcPr>
            <w:cnfStyle w:val="001000000000" w:firstRow="0" w:lastRow="0" w:firstColumn="1" w:lastColumn="0" w:oddVBand="0" w:evenVBand="0" w:oddHBand="0" w:evenHBand="0" w:firstRowFirstColumn="0" w:firstRowLastColumn="0" w:lastRowFirstColumn="0" w:lastRowLastColumn="0"/>
            <w:tcW w:w="0" w:type="auto"/>
          </w:tcPr>
          <w:p w14:paraId="3DC71039" w14:textId="77777777" w:rsidR="005856F8" w:rsidRPr="005856F8" w:rsidRDefault="005856F8" w:rsidP="00B17F28">
            <w:pPr>
              <w:suppressAutoHyphens w:val="0"/>
              <w:spacing w:before="120" w:after="0"/>
              <w:jc w:val="center"/>
              <w:rPr>
                <w:b w:val="0"/>
                <w:bCs w:val="0"/>
                <w:sz w:val="18"/>
                <w:szCs w:val="18"/>
                <w:lang w:val="el-GR" w:eastAsia="el-GR"/>
              </w:rPr>
            </w:pPr>
            <w:r w:rsidRPr="005856F8">
              <w:rPr>
                <w:b w:val="0"/>
                <w:bCs w:val="0"/>
                <w:sz w:val="18"/>
                <w:szCs w:val="18"/>
                <w:lang w:val="el-GR" w:eastAsia="el-GR"/>
              </w:rPr>
              <w:t>3.2</w:t>
            </w:r>
          </w:p>
        </w:tc>
        <w:tc>
          <w:tcPr>
            <w:tcW w:w="0" w:type="auto"/>
            <w:hideMark/>
          </w:tcPr>
          <w:p w14:paraId="18C62198"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Μεθοδολογία Διοίκησης και Υλοποίησης Έργου - Προτεινόμενο σχήμα Διοίκησης Έργου</w:t>
            </w:r>
          </w:p>
        </w:tc>
        <w:tc>
          <w:tcPr>
            <w:tcW w:w="0" w:type="auto"/>
            <w:hideMark/>
          </w:tcPr>
          <w:p w14:paraId="04037141" w14:textId="77777777" w:rsidR="005856F8" w:rsidRPr="005856F8" w:rsidRDefault="005856F8" w:rsidP="00B17F28">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18"/>
                <w:szCs w:val="18"/>
                <w:lang w:val="el-GR" w:eastAsia="el-GR"/>
              </w:rPr>
            </w:pPr>
            <w:r w:rsidRPr="005856F8">
              <w:rPr>
                <w:sz w:val="18"/>
                <w:szCs w:val="18"/>
                <w:lang w:val="el-GR" w:eastAsia="el-GR"/>
              </w:rPr>
              <w:t>Παράρτημα Ι παράγραφος 7.5.1 και 7.5.3</w:t>
            </w:r>
          </w:p>
        </w:tc>
      </w:tr>
    </w:tbl>
    <w:p w14:paraId="2AA3D094" w14:textId="77777777" w:rsidR="005856F8" w:rsidRDefault="005856F8" w:rsidP="00C93CF5">
      <w:pPr>
        <w:autoSpaceDE w:val="0"/>
        <w:autoSpaceDN w:val="0"/>
        <w:adjustRightInd w:val="0"/>
        <w:spacing w:after="0" w:line="276" w:lineRule="auto"/>
        <w:rPr>
          <w:bCs/>
          <w:i/>
          <w:iCs/>
          <w:color w:val="5B9BD5"/>
          <w:lang w:val="el-GR"/>
        </w:rPr>
      </w:pPr>
    </w:p>
    <w:p w14:paraId="6D0D667A" w14:textId="77777777" w:rsidR="005856F8" w:rsidRDefault="005856F8" w:rsidP="00C93CF5">
      <w:pPr>
        <w:autoSpaceDE w:val="0"/>
        <w:autoSpaceDN w:val="0"/>
        <w:adjustRightInd w:val="0"/>
        <w:spacing w:after="0" w:line="276" w:lineRule="auto"/>
        <w:rPr>
          <w:bCs/>
          <w:i/>
          <w:iCs/>
          <w:color w:val="5B9BD5"/>
          <w:lang w:val="el-GR"/>
        </w:rPr>
      </w:pPr>
    </w:p>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A380EB0" w14:textId="77777777" w:rsidR="008338F0" w:rsidRPr="00603221" w:rsidRDefault="003355E7" w:rsidP="00F82A8D">
      <w:pPr>
        <w:pStyle w:val="2"/>
        <w:numPr>
          <w:ilvl w:val="0"/>
          <w:numId w:val="0"/>
        </w:numPr>
        <w:ind w:left="576" w:hanging="576"/>
        <w:rPr>
          <w:rFonts w:cs="Tahoma"/>
          <w:lang w:val="el-GR"/>
        </w:rPr>
      </w:pPr>
      <w:bookmarkStart w:id="617" w:name="_Ref510087099"/>
      <w:bookmarkStart w:id="618" w:name="_Ref40980023"/>
      <w:bookmarkStart w:id="619" w:name="_Ref40980058"/>
      <w:bookmarkStart w:id="620" w:name="_Ref40980548"/>
      <w:bookmarkStart w:id="621" w:name="_Ref55324421"/>
      <w:bookmarkStart w:id="622" w:name="_Toc97194378"/>
      <w:bookmarkStart w:id="623" w:name="_Toc97194482"/>
      <w:bookmarkStart w:id="624" w:name="_Toc216443952"/>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617"/>
      <w:bookmarkEnd w:id="618"/>
      <w:bookmarkEnd w:id="619"/>
      <w:bookmarkEnd w:id="620"/>
      <w:bookmarkEnd w:id="621"/>
      <w:bookmarkEnd w:id="622"/>
      <w:bookmarkEnd w:id="623"/>
      <w:bookmarkEnd w:id="624"/>
      <w:r w:rsidR="00E1337D" w:rsidRPr="00603221">
        <w:rPr>
          <w:rFonts w:cs="Tahoma"/>
          <w:lang w:val="el-GR"/>
        </w:rPr>
        <w:t xml:space="preserve"> </w:t>
      </w:r>
    </w:p>
    <w:p w14:paraId="53988161" w14:textId="77777777" w:rsidR="008338F0" w:rsidRDefault="008338F0">
      <w:pPr>
        <w:pStyle w:val="normalwithoutspacing"/>
        <w:rPr>
          <w:i/>
          <w:color w:val="5B9BD5"/>
        </w:rPr>
      </w:pPr>
    </w:p>
    <w:p w14:paraId="487C637B" w14:textId="77777777" w:rsidR="005856F8" w:rsidRPr="002C3AD8" w:rsidRDefault="005856F8" w:rsidP="005856F8">
      <w:pPr>
        <w:spacing w:after="0"/>
        <w:rPr>
          <w:b/>
          <w:bCs/>
          <w:sz w:val="24"/>
          <w:szCs w:val="28"/>
          <w:lang w:val="el-GR"/>
        </w:rPr>
      </w:pPr>
      <w:r w:rsidRPr="002C3AD8">
        <w:rPr>
          <w:b/>
          <w:bCs/>
          <w:sz w:val="24"/>
          <w:szCs w:val="28"/>
          <w:lang w:val="el-GR"/>
        </w:rPr>
        <w:t xml:space="preserve">Πίνακας 1 - Υπηρεσίες </w:t>
      </w:r>
      <w:r>
        <w:rPr>
          <w:b/>
          <w:bCs/>
          <w:sz w:val="24"/>
          <w:szCs w:val="28"/>
          <w:lang w:val="el-GR"/>
        </w:rPr>
        <w:t>Έ</w:t>
      </w:r>
      <w:r w:rsidRPr="002C3AD8">
        <w:rPr>
          <w:b/>
          <w:bCs/>
          <w:sz w:val="24"/>
          <w:szCs w:val="28"/>
          <w:lang w:val="el-GR"/>
        </w:rPr>
        <w:t>ργου</w:t>
      </w:r>
    </w:p>
    <w:p w14:paraId="67013E19" w14:textId="77777777" w:rsidR="005856F8" w:rsidRDefault="005856F8" w:rsidP="005856F8">
      <w:pPr>
        <w:spacing w:after="0"/>
        <w:rPr>
          <w:lang w:val="el-GR"/>
        </w:rPr>
      </w:pPr>
    </w:p>
    <w:tbl>
      <w:tblPr>
        <w:tblW w:w="10627" w:type="dxa"/>
        <w:jc w:val="center"/>
        <w:tblLayout w:type="fixed"/>
        <w:tblLook w:val="04A0" w:firstRow="1" w:lastRow="0" w:firstColumn="1" w:lastColumn="0" w:noHBand="0" w:noVBand="1"/>
      </w:tblPr>
      <w:tblGrid>
        <w:gridCol w:w="579"/>
        <w:gridCol w:w="768"/>
        <w:gridCol w:w="3610"/>
        <w:gridCol w:w="1134"/>
        <w:gridCol w:w="1275"/>
        <w:gridCol w:w="1149"/>
        <w:gridCol w:w="936"/>
        <w:gridCol w:w="1176"/>
      </w:tblGrid>
      <w:tr w:rsidR="005856F8" w:rsidRPr="005856F8" w14:paraId="4AC170C7" w14:textId="77777777" w:rsidTr="00B17F28">
        <w:trPr>
          <w:trHeight w:val="442"/>
          <w:jc w:val="center"/>
        </w:trPr>
        <w:tc>
          <w:tcPr>
            <w:tcW w:w="579"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35B82BC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Α/Α</w:t>
            </w:r>
          </w:p>
        </w:tc>
        <w:tc>
          <w:tcPr>
            <w:tcW w:w="768"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75757F29"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ΦΑΣΗ</w:t>
            </w:r>
          </w:p>
        </w:tc>
        <w:tc>
          <w:tcPr>
            <w:tcW w:w="3610"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379C355E"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xml:space="preserve">ΠΕΡΙΓΡΑΦΗ </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7EB81928"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ΠΟΣΟΤΗΤΑ (Α/Μ)</w:t>
            </w:r>
          </w:p>
        </w:tc>
        <w:tc>
          <w:tcPr>
            <w:tcW w:w="2424" w:type="dxa"/>
            <w:gridSpan w:val="2"/>
            <w:tcBorders>
              <w:top w:val="single" w:sz="4" w:space="0" w:color="auto"/>
              <w:left w:val="nil"/>
              <w:bottom w:val="single" w:sz="4" w:space="0" w:color="auto"/>
              <w:right w:val="single" w:sz="4" w:space="0" w:color="000000"/>
            </w:tcBorders>
            <w:shd w:val="clear" w:color="000000" w:fill="C0C0C0"/>
            <w:vAlign w:val="center"/>
            <w:hideMark/>
          </w:tcPr>
          <w:p w14:paraId="77AA14B4"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ΑΞΙΑ ΧΩΡΙΣ ΦΠΑ [€]</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2E94349"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ΦΠΑ [€]</w:t>
            </w:r>
          </w:p>
        </w:tc>
        <w:tc>
          <w:tcPr>
            <w:tcW w:w="1176"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9C73823"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ΣΥΝΟΛΙΚΗ ΑΞΙΑ ΜΕ ΦΠΑ [€]</w:t>
            </w:r>
          </w:p>
        </w:tc>
      </w:tr>
      <w:tr w:rsidR="005856F8" w:rsidRPr="005856F8" w14:paraId="5393FF70" w14:textId="77777777" w:rsidTr="00B17F28">
        <w:trPr>
          <w:trHeight w:val="619"/>
          <w:jc w:val="center"/>
        </w:trPr>
        <w:tc>
          <w:tcPr>
            <w:tcW w:w="579" w:type="dxa"/>
            <w:vMerge/>
            <w:tcBorders>
              <w:top w:val="single" w:sz="4" w:space="0" w:color="auto"/>
              <w:left w:val="single" w:sz="4" w:space="0" w:color="auto"/>
              <w:bottom w:val="single" w:sz="4" w:space="0" w:color="000000"/>
              <w:right w:val="single" w:sz="4" w:space="0" w:color="auto"/>
            </w:tcBorders>
            <w:vAlign w:val="center"/>
            <w:hideMark/>
          </w:tcPr>
          <w:p w14:paraId="7A1068DE" w14:textId="77777777" w:rsidR="005856F8" w:rsidRPr="005856F8" w:rsidRDefault="005856F8" w:rsidP="00B17F28">
            <w:pPr>
              <w:suppressAutoHyphens w:val="0"/>
              <w:spacing w:after="0"/>
              <w:jc w:val="left"/>
              <w:rPr>
                <w:b/>
                <w:bCs/>
                <w:sz w:val="16"/>
                <w:szCs w:val="16"/>
                <w:lang w:val="el-GR" w:eastAsia="el-GR"/>
              </w:rPr>
            </w:pPr>
          </w:p>
        </w:tc>
        <w:tc>
          <w:tcPr>
            <w:tcW w:w="768" w:type="dxa"/>
            <w:vMerge/>
            <w:tcBorders>
              <w:top w:val="single" w:sz="4" w:space="0" w:color="auto"/>
              <w:left w:val="single" w:sz="4" w:space="0" w:color="auto"/>
              <w:bottom w:val="single" w:sz="4" w:space="0" w:color="000000"/>
              <w:right w:val="single" w:sz="4" w:space="0" w:color="auto"/>
            </w:tcBorders>
            <w:vAlign w:val="center"/>
            <w:hideMark/>
          </w:tcPr>
          <w:p w14:paraId="62940009" w14:textId="77777777" w:rsidR="005856F8" w:rsidRPr="005856F8" w:rsidRDefault="005856F8" w:rsidP="00B17F28">
            <w:pPr>
              <w:suppressAutoHyphens w:val="0"/>
              <w:spacing w:after="0"/>
              <w:jc w:val="left"/>
              <w:rPr>
                <w:b/>
                <w:bCs/>
                <w:sz w:val="16"/>
                <w:szCs w:val="16"/>
                <w:lang w:val="el-GR" w:eastAsia="el-GR"/>
              </w:rPr>
            </w:pPr>
          </w:p>
        </w:tc>
        <w:tc>
          <w:tcPr>
            <w:tcW w:w="3610" w:type="dxa"/>
            <w:vMerge/>
            <w:tcBorders>
              <w:top w:val="single" w:sz="4" w:space="0" w:color="auto"/>
              <w:left w:val="single" w:sz="4" w:space="0" w:color="auto"/>
              <w:bottom w:val="single" w:sz="4" w:space="0" w:color="000000"/>
              <w:right w:val="single" w:sz="4" w:space="0" w:color="auto"/>
            </w:tcBorders>
            <w:vAlign w:val="center"/>
            <w:hideMark/>
          </w:tcPr>
          <w:p w14:paraId="62D24EFB" w14:textId="77777777" w:rsidR="005856F8" w:rsidRPr="005856F8" w:rsidRDefault="005856F8" w:rsidP="00B17F28">
            <w:pPr>
              <w:suppressAutoHyphens w:val="0"/>
              <w:spacing w:after="0"/>
              <w:jc w:val="left"/>
              <w:rPr>
                <w:b/>
                <w:bCs/>
                <w:sz w:val="16"/>
                <w:szCs w:val="16"/>
                <w:lang w:val="el-GR" w:eastAsia="el-G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92CDABC" w14:textId="77777777" w:rsidR="005856F8" w:rsidRPr="005856F8" w:rsidRDefault="005856F8" w:rsidP="00B17F28">
            <w:pPr>
              <w:suppressAutoHyphens w:val="0"/>
              <w:spacing w:after="0"/>
              <w:jc w:val="left"/>
              <w:rPr>
                <w:b/>
                <w:bCs/>
                <w:sz w:val="16"/>
                <w:szCs w:val="16"/>
                <w:lang w:val="el-GR" w:eastAsia="el-GR"/>
              </w:rPr>
            </w:pPr>
          </w:p>
        </w:tc>
        <w:tc>
          <w:tcPr>
            <w:tcW w:w="1275" w:type="dxa"/>
            <w:tcBorders>
              <w:top w:val="nil"/>
              <w:left w:val="nil"/>
              <w:bottom w:val="single" w:sz="4" w:space="0" w:color="auto"/>
              <w:right w:val="single" w:sz="4" w:space="0" w:color="auto"/>
            </w:tcBorders>
            <w:shd w:val="clear" w:color="000000" w:fill="C0C0C0"/>
            <w:vAlign w:val="center"/>
            <w:hideMark/>
          </w:tcPr>
          <w:p w14:paraId="08D03930"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ΚΟΣΤΟΣ ΜΟΝΑΔΑΣ</w:t>
            </w:r>
          </w:p>
        </w:tc>
        <w:tc>
          <w:tcPr>
            <w:tcW w:w="1149" w:type="dxa"/>
            <w:tcBorders>
              <w:top w:val="nil"/>
              <w:left w:val="nil"/>
              <w:bottom w:val="single" w:sz="4" w:space="0" w:color="auto"/>
              <w:right w:val="single" w:sz="4" w:space="0" w:color="auto"/>
            </w:tcBorders>
            <w:shd w:val="clear" w:color="000000" w:fill="C0C0C0"/>
            <w:vAlign w:val="center"/>
            <w:hideMark/>
          </w:tcPr>
          <w:p w14:paraId="372EA694"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ΣΥΝΟΛΟ</w:t>
            </w:r>
          </w:p>
        </w:tc>
        <w:tc>
          <w:tcPr>
            <w:tcW w:w="936" w:type="dxa"/>
            <w:vMerge/>
            <w:tcBorders>
              <w:top w:val="single" w:sz="4" w:space="0" w:color="auto"/>
              <w:left w:val="single" w:sz="4" w:space="0" w:color="auto"/>
              <w:bottom w:val="single" w:sz="4" w:space="0" w:color="000000"/>
              <w:right w:val="single" w:sz="4" w:space="0" w:color="auto"/>
            </w:tcBorders>
            <w:vAlign w:val="center"/>
            <w:hideMark/>
          </w:tcPr>
          <w:p w14:paraId="13B941D4" w14:textId="77777777" w:rsidR="005856F8" w:rsidRPr="005856F8" w:rsidRDefault="005856F8" w:rsidP="00B17F28">
            <w:pPr>
              <w:suppressAutoHyphens w:val="0"/>
              <w:spacing w:after="0"/>
              <w:jc w:val="left"/>
              <w:rPr>
                <w:b/>
                <w:bCs/>
                <w:sz w:val="16"/>
                <w:szCs w:val="16"/>
                <w:lang w:val="el-GR" w:eastAsia="el-GR"/>
              </w:rPr>
            </w:pPr>
          </w:p>
        </w:tc>
        <w:tc>
          <w:tcPr>
            <w:tcW w:w="1176" w:type="dxa"/>
            <w:vMerge/>
            <w:tcBorders>
              <w:top w:val="single" w:sz="4" w:space="0" w:color="auto"/>
              <w:left w:val="single" w:sz="4" w:space="0" w:color="auto"/>
              <w:bottom w:val="single" w:sz="4" w:space="0" w:color="000000"/>
              <w:right w:val="single" w:sz="4" w:space="0" w:color="auto"/>
            </w:tcBorders>
            <w:vAlign w:val="center"/>
            <w:hideMark/>
          </w:tcPr>
          <w:p w14:paraId="451F0F1F" w14:textId="77777777" w:rsidR="005856F8" w:rsidRPr="005856F8" w:rsidRDefault="005856F8" w:rsidP="00B17F28">
            <w:pPr>
              <w:suppressAutoHyphens w:val="0"/>
              <w:spacing w:after="0"/>
              <w:jc w:val="left"/>
              <w:rPr>
                <w:b/>
                <w:bCs/>
                <w:sz w:val="16"/>
                <w:szCs w:val="16"/>
                <w:lang w:val="el-GR" w:eastAsia="el-GR"/>
              </w:rPr>
            </w:pPr>
          </w:p>
        </w:tc>
      </w:tr>
      <w:tr w:rsidR="005856F8" w:rsidRPr="005856F8" w14:paraId="1BB30A47" w14:textId="77777777" w:rsidTr="00B17F28">
        <w:trPr>
          <w:trHeight w:val="567"/>
          <w:jc w:val="center"/>
        </w:trPr>
        <w:tc>
          <w:tcPr>
            <w:tcW w:w="579" w:type="dxa"/>
            <w:tcBorders>
              <w:top w:val="nil"/>
              <w:left w:val="single" w:sz="4" w:space="0" w:color="auto"/>
              <w:bottom w:val="single" w:sz="4" w:space="0" w:color="auto"/>
              <w:right w:val="single" w:sz="4" w:space="0" w:color="auto"/>
            </w:tcBorders>
            <w:shd w:val="clear" w:color="000000" w:fill="D9D9D9"/>
            <w:vAlign w:val="center"/>
            <w:hideMark/>
          </w:tcPr>
          <w:p w14:paraId="6FBB4A18"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w:t>
            </w:r>
          </w:p>
        </w:tc>
        <w:tc>
          <w:tcPr>
            <w:tcW w:w="10048" w:type="dxa"/>
            <w:gridSpan w:val="7"/>
            <w:tcBorders>
              <w:top w:val="nil"/>
              <w:left w:val="nil"/>
              <w:bottom w:val="single" w:sz="4" w:space="0" w:color="auto"/>
              <w:right w:val="single" w:sz="4" w:space="0" w:color="auto"/>
            </w:tcBorders>
            <w:shd w:val="clear" w:color="000000" w:fill="D9D9D9"/>
            <w:vAlign w:val="center"/>
            <w:hideMark/>
          </w:tcPr>
          <w:p w14:paraId="7F1675D3" w14:textId="77777777" w:rsidR="005856F8" w:rsidRPr="005856F8" w:rsidRDefault="005856F8" w:rsidP="00B17F28">
            <w:pPr>
              <w:suppressAutoHyphens w:val="0"/>
              <w:spacing w:after="0"/>
              <w:jc w:val="left"/>
              <w:rPr>
                <w:b/>
                <w:bCs/>
                <w:sz w:val="16"/>
                <w:szCs w:val="16"/>
                <w:lang w:val="el-GR" w:eastAsia="el-GR"/>
              </w:rPr>
            </w:pPr>
            <w:r w:rsidRPr="005856F8">
              <w:rPr>
                <w:b/>
                <w:bCs/>
                <w:sz w:val="16"/>
                <w:szCs w:val="16"/>
                <w:lang w:val="el-GR" w:eastAsia="el-GR"/>
              </w:rPr>
              <w:t> ΠΑΡΟΧΗ ΥΠΗΡΕΣΙΩΝ</w:t>
            </w:r>
          </w:p>
        </w:tc>
      </w:tr>
      <w:tr w:rsidR="005856F8" w:rsidRPr="005856F8" w14:paraId="563EC77D"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3E9E0B8D"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1.1</w:t>
            </w:r>
          </w:p>
        </w:tc>
        <w:tc>
          <w:tcPr>
            <w:tcW w:w="768" w:type="dxa"/>
            <w:tcBorders>
              <w:top w:val="nil"/>
              <w:left w:val="nil"/>
              <w:bottom w:val="single" w:sz="4" w:space="0" w:color="auto"/>
              <w:right w:val="single" w:sz="4" w:space="0" w:color="auto"/>
            </w:tcBorders>
            <w:noWrap/>
            <w:vAlign w:val="center"/>
            <w:hideMark/>
          </w:tcPr>
          <w:p w14:paraId="502DFE2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0</w:t>
            </w:r>
          </w:p>
        </w:tc>
        <w:tc>
          <w:tcPr>
            <w:tcW w:w="3610" w:type="dxa"/>
            <w:tcBorders>
              <w:top w:val="nil"/>
              <w:left w:val="nil"/>
              <w:bottom w:val="single" w:sz="4" w:space="0" w:color="auto"/>
              <w:right w:val="single" w:sz="4" w:space="0" w:color="auto"/>
            </w:tcBorders>
            <w:vAlign w:val="center"/>
            <w:hideMark/>
          </w:tcPr>
          <w:p w14:paraId="0F7D2260"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Διαχείριση Έργου</w:t>
            </w:r>
          </w:p>
        </w:tc>
        <w:tc>
          <w:tcPr>
            <w:tcW w:w="1134" w:type="dxa"/>
            <w:tcBorders>
              <w:top w:val="nil"/>
              <w:left w:val="nil"/>
              <w:bottom w:val="single" w:sz="4" w:space="0" w:color="auto"/>
              <w:right w:val="single" w:sz="4" w:space="0" w:color="auto"/>
            </w:tcBorders>
            <w:vAlign w:val="center"/>
            <w:hideMark/>
          </w:tcPr>
          <w:p w14:paraId="4E9C736C"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275" w:type="dxa"/>
            <w:tcBorders>
              <w:top w:val="nil"/>
              <w:left w:val="nil"/>
              <w:bottom w:val="single" w:sz="4" w:space="0" w:color="auto"/>
              <w:right w:val="single" w:sz="4" w:space="0" w:color="auto"/>
            </w:tcBorders>
            <w:vAlign w:val="center"/>
            <w:hideMark/>
          </w:tcPr>
          <w:p w14:paraId="6304D910"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49" w:type="dxa"/>
            <w:tcBorders>
              <w:top w:val="nil"/>
              <w:left w:val="nil"/>
              <w:bottom w:val="single" w:sz="4" w:space="0" w:color="auto"/>
              <w:right w:val="single" w:sz="4" w:space="0" w:color="auto"/>
            </w:tcBorders>
            <w:vAlign w:val="center"/>
            <w:hideMark/>
          </w:tcPr>
          <w:p w14:paraId="4C082B0E"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936" w:type="dxa"/>
            <w:tcBorders>
              <w:top w:val="nil"/>
              <w:left w:val="nil"/>
              <w:bottom w:val="single" w:sz="4" w:space="0" w:color="auto"/>
              <w:right w:val="single" w:sz="4" w:space="0" w:color="auto"/>
            </w:tcBorders>
            <w:vAlign w:val="center"/>
            <w:hideMark/>
          </w:tcPr>
          <w:p w14:paraId="706895AB"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76" w:type="dxa"/>
            <w:tcBorders>
              <w:top w:val="nil"/>
              <w:left w:val="nil"/>
              <w:bottom w:val="single" w:sz="4" w:space="0" w:color="auto"/>
              <w:right w:val="single" w:sz="4" w:space="0" w:color="auto"/>
            </w:tcBorders>
            <w:vAlign w:val="center"/>
            <w:hideMark/>
          </w:tcPr>
          <w:p w14:paraId="7742BC4D"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2FF6BC82" w14:textId="77777777" w:rsidTr="00B17F28">
        <w:trPr>
          <w:trHeight w:val="567"/>
          <w:jc w:val="center"/>
        </w:trPr>
        <w:tc>
          <w:tcPr>
            <w:tcW w:w="10627" w:type="dxa"/>
            <w:gridSpan w:val="8"/>
            <w:tcBorders>
              <w:top w:val="single" w:sz="4" w:space="0" w:color="auto"/>
              <w:left w:val="single" w:sz="4" w:space="0" w:color="auto"/>
              <w:bottom w:val="single" w:sz="4" w:space="0" w:color="auto"/>
              <w:right w:val="single" w:sz="4" w:space="0" w:color="auto"/>
            </w:tcBorders>
            <w:shd w:val="clear" w:color="000000" w:fill="D9D9D9"/>
            <w:vAlign w:val="center"/>
            <w:hideMark/>
          </w:tcPr>
          <w:p w14:paraId="4177E771" w14:textId="77777777" w:rsidR="005856F8" w:rsidRPr="005856F8" w:rsidRDefault="005856F8" w:rsidP="00B17F28">
            <w:pPr>
              <w:suppressAutoHyphens w:val="0"/>
              <w:spacing w:after="0"/>
              <w:jc w:val="left"/>
              <w:rPr>
                <w:b/>
                <w:bCs/>
                <w:sz w:val="16"/>
                <w:szCs w:val="16"/>
                <w:lang w:val="en-US" w:eastAsia="el-GR"/>
              </w:rPr>
            </w:pPr>
            <w:r w:rsidRPr="005856F8">
              <w:rPr>
                <w:b/>
                <w:bCs/>
                <w:sz w:val="16"/>
                <w:szCs w:val="16"/>
                <w:lang w:val="el-GR" w:eastAsia="el-GR"/>
              </w:rPr>
              <w:t>Α</w:t>
            </w:r>
            <w:r w:rsidRPr="005856F8">
              <w:rPr>
                <w:b/>
                <w:bCs/>
                <w:sz w:val="16"/>
                <w:szCs w:val="16"/>
                <w:lang w:val="en-US" w:eastAsia="el-GR"/>
              </w:rPr>
              <w:t xml:space="preserve">. </w:t>
            </w:r>
            <w:r w:rsidRPr="005856F8">
              <w:rPr>
                <w:b/>
                <w:bCs/>
                <w:sz w:val="16"/>
                <w:szCs w:val="16"/>
                <w:lang w:val="el-GR" w:eastAsia="el-GR"/>
              </w:rPr>
              <w:t>Υπηρεσίες</w:t>
            </w:r>
            <w:r w:rsidRPr="005856F8">
              <w:rPr>
                <w:b/>
                <w:bCs/>
                <w:sz w:val="16"/>
                <w:szCs w:val="16"/>
                <w:lang w:val="en-US" w:eastAsia="el-GR"/>
              </w:rPr>
              <w:t xml:space="preserve"> SOC-as-a-Service (SOCaaS)</w:t>
            </w:r>
          </w:p>
        </w:tc>
      </w:tr>
      <w:tr w:rsidR="005856F8" w:rsidRPr="005856F8" w14:paraId="272E146A"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27AA94A1"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1.2</w:t>
            </w:r>
          </w:p>
        </w:tc>
        <w:tc>
          <w:tcPr>
            <w:tcW w:w="768" w:type="dxa"/>
            <w:tcBorders>
              <w:top w:val="nil"/>
              <w:left w:val="nil"/>
              <w:bottom w:val="single" w:sz="4" w:space="0" w:color="auto"/>
              <w:right w:val="single" w:sz="4" w:space="0" w:color="auto"/>
            </w:tcBorders>
            <w:noWrap/>
            <w:vAlign w:val="center"/>
            <w:hideMark/>
          </w:tcPr>
          <w:p w14:paraId="5614B051"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Α.1</w:t>
            </w:r>
          </w:p>
        </w:tc>
        <w:tc>
          <w:tcPr>
            <w:tcW w:w="3610" w:type="dxa"/>
            <w:tcBorders>
              <w:top w:val="nil"/>
              <w:left w:val="nil"/>
              <w:bottom w:val="single" w:sz="4" w:space="0" w:color="auto"/>
              <w:right w:val="single" w:sz="4" w:space="0" w:color="auto"/>
            </w:tcBorders>
            <w:vAlign w:val="center"/>
            <w:hideMark/>
          </w:tcPr>
          <w:p w14:paraId="72BCE65E"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Ανάλυση και Σχεδιασμός Υλοποίησης</w:t>
            </w:r>
          </w:p>
        </w:tc>
        <w:tc>
          <w:tcPr>
            <w:tcW w:w="1134" w:type="dxa"/>
            <w:tcBorders>
              <w:top w:val="nil"/>
              <w:left w:val="nil"/>
              <w:bottom w:val="single" w:sz="4" w:space="0" w:color="auto"/>
              <w:right w:val="single" w:sz="4" w:space="0" w:color="auto"/>
            </w:tcBorders>
            <w:vAlign w:val="center"/>
            <w:hideMark/>
          </w:tcPr>
          <w:p w14:paraId="53DEA746"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275" w:type="dxa"/>
            <w:tcBorders>
              <w:top w:val="nil"/>
              <w:left w:val="nil"/>
              <w:bottom w:val="single" w:sz="4" w:space="0" w:color="auto"/>
              <w:right w:val="single" w:sz="4" w:space="0" w:color="auto"/>
            </w:tcBorders>
            <w:vAlign w:val="center"/>
            <w:hideMark/>
          </w:tcPr>
          <w:p w14:paraId="1FC3FD7A"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49" w:type="dxa"/>
            <w:tcBorders>
              <w:top w:val="nil"/>
              <w:left w:val="nil"/>
              <w:bottom w:val="single" w:sz="4" w:space="0" w:color="auto"/>
              <w:right w:val="single" w:sz="4" w:space="0" w:color="auto"/>
            </w:tcBorders>
            <w:vAlign w:val="center"/>
            <w:hideMark/>
          </w:tcPr>
          <w:p w14:paraId="3CDFEB04"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936" w:type="dxa"/>
            <w:tcBorders>
              <w:top w:val="nil"/>
              <w:left w:val="nil"/>
              <w:bottom w:val="single" w:sz="4" w:space="0" w:color="auto"/>
              <w:right w:val="single" w:sz="4" w:space="0" w:color="auto"/>
            </w:tcBorders>
            <w:vAlign w:val="center"/>
            <w:hideMark/>
          </w:tcPr>
          <w:p w14:paraId="7547CD0B"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76" w:type="dxa"/>
            <w:tcBorders>
              <w:top w:val="nil"/>
              <w:left w:val="nil"/>
              <w:bottom w:val="single" w:sz="4" w:space="0" w:color="auto"/>
              <w:right w:val="single" w:sz="4" w:space="0" w:color="auto"/>
            </w:tcBorders>
            <w:vAlign w:val="center"/>
            <w:hideMark/>
          </w:tcPr>
          <w:p w14:paraId="5E9221F8"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7FE35CFA"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2DD200D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1.3</w:t>
            </w:r>
          </w:p>
        </w:tc>
        <w:tc>
          <w:tcPr>
            <w:tcW w:w="768" w:type="dxa"/>
            <w:tcBorders>
              <w:top w:val="nil"/>
              <w:left w:val="nil"/>
              <w:bottom w:val="single" w:sz="4" w:space="0" w:color="auto"/>
              <w:right w:val="single" w:sz="4" w:space="0" w:color="auto"/>
            </w:tcBorders>
            <w:noWrap/>
            <w:vAlign w:val="center"/>
            <w:hideMark/>
          </w:tcPr>
          <w:p w14:paraId="6C784719"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Α.2</w:t>
            </w:r>
          </w:p>
        </w:tc>
        <w:tc>
          <w:tcPr>
            <w:tcW w:w="3610" w:type="dxa"/>
            <w:tcBorders>
              <w:top w:val="nil"/>
              <w:left w:val="nil"/>
              <w:bottom w:val="single" w:sz="4" w:space="0" w:color="auto"/>
              <w:right w:val="single" w:sz="4" w:space="0" w:color="auto"/>
            </w:tcBorders>
            <w:vAlign w:val="center"/>
            <w:hideMark/>
          </w:tcPr>
          <w:p w14:paraId="5D4C6CFC"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Εγκατάσταση και Παραμετροποίηση Υπηρεσίας</w:t>
            </w:r>
          </w:p>
        </w:tc>
        <w:tc>
          <w:tcPr>
            <w:tcW w:w="1134" w:type="dxa"/>
            <w:tcBorders>
              <w:top w:val="nil"/>
              <w:left w:val="nil"/>
              <w:bottom w:val="single" w:sz="4" w:space="0" w:color="auto"/>
              <w:right w:val="single" w:sz="4" w:space="0" w:color="auto"/>
            </w:tcBorders>
            <w:vAlign w:val="center"/>
            <w:hideMark/>
          </w:tcPr>
          <w:p w14:paraId="57FDF6C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275" w:type="dxa"/>
            <w:tcBorders>
              <w:top w:val="nil"/>
              <w:left w:val="nil"/>
              <w:bottom w:val="single" w:sz="4" w:space="0" w:color="auto"/>
              <w:right w:val="single" w:sz="4" w:space="0" w:color="auto"/>
            </w:tcBorders>
            <w:vAlign w:val="center"/>
            <w:hideMark/>
          </w:tcPr>
          <w:p w14:paraId="44F049F1"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49" w:type="dxa"/>
            <w:tcBorders>
              <w:top w:val="nil"/>
              <w:left w:val="nil"/>
              <w:bottom w:val="single" w:sz="4" w:space="0" w:color="auto"/>
              <w:right w:val="single" w:sz="4" w:space="0" w:color="auto"/>
            </w:tcBorders>
            <w:vAlign w:val="center"/>
            <w:hideMark/>
          </w:tcPr>
          <w:p w14:paraId="515177BE"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936" w:type="dxa"/>
            <w:tcBorders>
              <w:top w:val="nil"/>
              <w:left w:val="nil"/>
              <w:bottom w:val="single" w:sz="4" w:space="0" w:color="auto"/>
              <w:right w:val="single" w:sz="4" w:space="0" w:color="auto"/>
            </w:tcBorders>
            <w:vAlign w:val="center"/>
            <w:hideMark/>
          </w:tcPr>
          <w:p w14:paraId="3D6BA205"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76" w:type="dxa"/>
            <w:tcBorders>
              <w:top w:val="nil"/>
              <w:left w:val="nil"/>
              <w:bottom w:val="single" w:sz="4" w:space="0" w:color="auto"/>
              <w:right w:val="single" w:sz="4" w:space="0" w:color="auto"/>
            </w:tcBorders>
            <w:vAlign w:val="center"/>
            <w:hideMark/>
          </w:tcPr>
          <w:p w14:paraId="6533662B"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784C5C" w14:paraId="343B4A90"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5072EF76"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1.4</w:t>
            </w:r>
          </w:p>
        </w:tc>
        <w:tc>
          <w:tcPr>
            <w:tcW w:w="768" w:type="dxa"/>
            <w:tcBorders>
              <w:top w:val="nil"/>
              <w:left w:val="nil"/>
              <w:bottom w:val="single" w:sz="4" w:space="0" w:color="auto"/>
              <w:right w:val="single" w:sz="4" w:space="0" w:color="auto"/>
            </w:tcBorders>
            <w:noWrap/>
            <w:vAlign w:val="center"/>
            <w:hideMark/>
          </w:tcPr>
          <w:p w14:paraId="64595975"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Α.3</w:t>
            </w:r>
          </w:p>
        </w:tc>
        <w:tc>
          <w:tcPr>
            <w:tcW w:w="3610" w:type="dxa"/>
            <w:tcBorders>
              <w:top w:val="nil"/>
              <w:left w:val="nil"/>
              <w:bottom w:val="single" w:sz="4" w:space="0" w:color="auto"/>
              <w:right w:val="single" w:sz="4" w:space="0" w:color="auto"/>
            </w:tcBorders>
            <w:vAlign w:val="center"/>
            <w:hideMark/>
          </w:tcPr>
          <w:p w14:paraId="52C9C44E"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Ενεργοποίηση υπηρεσίας και συνεχής βελτίωση</w:t>
            </w:r>
          </w:p>
        </w:tc>
        <w:tc>
          <w:tcPr>
            <w:tcW w:w="1134" w:type="dxa"/>
            <w:tcBorders>
              <w:top w:val="nil"/>
              <w:left w:val="nil"/>
              <w:bottom w:val="single" w:sz="4" w:space="0" w:color="auto"/>
              <w:right w:val="single" w:sz="4" w:space="0" w:color="auto"/>
            </w:tcBorders>
            <w:vAlign w:val="center"/>
            <w:hideMark/>
          </w:tcPr>
          <w:p w14:paraId="217CC645"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275" w:type="dxa"/>
            <w:tcBorders>
              <w:top w:val="nil"/>
              <w:left w:val="nil"/>
              <w:bottom w:val="single" w:sz="4" w:space="0" w:color="auto"/>
              <w:right w:val="single" w:sz="4" w:space="0" w:color="auto"/>
            </w:tcBorders>
            <w:vAlign w:val="center"/>
            <w:hideMark/>
          </w:tcPr>
          <w:p w14:paraId="4ACF080D"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49" w:type="dxa"/>
            <w:tcBorders>
              <w:top w:val="nil"/>
              <w:left w:val="nil"/>
              <w:bottom w:val="single" w:sz="4" w:space="0" w:color="auto"/>
              <w:right w:val="single" w:sz="4" w:space="0" w:color="auto"/>
            </w:tcBorders>
            <w:vAlign w:val="center"/>
            <w:hideMark/>
          </w:tcPr>
          <w:p w14:paraId="0374C367"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936" w:type="dxa"/>
            <w:tcBorders>
              <w:top w:val="nil"/>
              <w:left w:val="nil"/>
              <w:bottom w:val="single" w:sz="4" w:space="0" w:color="auto"/>
              <w:right w:val="single" w:sz="4" w:space="0" w:color="auto"/>
            </w:tcBorders>
            <w:vAlign w:val="center"/>
            <w:hideMark/>
          </w:tcPr>
          <w:p w14:paraId="3178F061"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76" w:type="dxa"/>
            <w:tcBorders>
              <w:top w:val="nil"/>
              <w:left w:val="nil"/>
              <w:bottom w:val="single" w:sz="4" w:space="0" w:color="auto"/>
              <w:right w:val="single" w:sz="4" w:space="0" w:color="auto"/>
            </w:tcBorders>
            <w:vAlign w:val="center"/>
            <w:hideMark/>
          </w:tcPr>
          <w:p w14:paraId="07AA884B"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784C5C" w14:paraId="0DF89DCC" w14:textId="77777777" w:rsidTr="00B17F28">
        <w:trPr>
          <w:trHeight w:val="567"/>
          <w:jc w:val="center"/>
        </w:trPr>
        <w:tc>
          <w:tcPr>
            <w:tcW w:w="1062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14:paraId="61A83B52" w14:textId="77777777" w:rsidR="005856F8" w:rsidRPr="005856F8" w:rsidRDefault="005856F8" w:rsidP="00B17F28">
            <w:pPr>
              <w:suppressAutoHyphens w:val="0"/>
              <w:spacing w:after="0"/>
              <w:jc w:val="left"/>
              <w:rPr>
                <w:b/>
                <w:bCs/>
                <w:sz w:val="16"/>
                <w:szCs w:val="16"/>
                <w:lang w:val="el-GR" w:eastAsia="el-GR"/>
              </w:rPr>
            </w:pPr>
            <w:r w:rsidRPr="005856F8">
              <w:rPr>
                <w:b/>
                <w:bCs/>
                <w:sz w:val="16"/>
                <w:szCs w:val="16"/>
                <w:lang w:val="el-GR" w:eastAsia="el-GR"/>
              </w:rPr>
              <w:t>B. Συμβουλευτικές Υπηρεσίες Συμμόρφωσης με NIS2 και Ν.5160/2024</w:t>
            </w:r>
          </w:p>
        </w:tc>
      </w:tr>
      <w:tr w:rsidR="005856F8" w:rsidRPr="005856F8" w14:paraId="15268821"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15CA48E5"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1.5</w:t>
            </w:r>
          </w:p>
        </w:tc>
        <w:tc>
          <w:tcPr>
            <w:tcW w:w="768" w:type="dxa"/>
            <w:tcBorders>
              <w:top w:val="nil"/>
              <w:left w:val="nil"/>
              <w:bottom w:val="single" w:sz="4" w:space="0" w:color="auto"/>
              <w:right w:val="single" w:sz="4" w:space="0" w:color="auto"/>
            </w:tcBorders>
            <w:noWrap/>
            <w:vAlign w:val="center"/>
            <w:hideMark/>
          </w:tcPr>
          <w:p w14:paraId="0C5B2BF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Β.1</w:t>
            </w:r>
          </w:p>
        </w:tc>
        <w:tc>
          <w:tcPr>
            <w:tcW w:w="3610" w:type="dxa"/>
            <w:tcBorders>
              <w:top w:val="nil"/>
              <w:left w:val="nil"/>
              <w:bottom w:val="single" w:sz="4" w:space="0" w:color="auto"/>
              <w:right w:val="single" w:sz="4" w:space="0" w:color="auto"/>
            </w:tcBorders>
            <w:vAlign w:val="center"/>
            <w:hideMark/>
          </w:tcPr>
          <w:p w14:paraId="20B38EF6"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Επικαιροποίηση/ Ανάπτυξη Τεκμηρίωσης Ασφάλειας</w:t>
            </w:r>
          </w:p>
        </w:tc>
        <w:tc>
          <w:tcPr>
            <w:tcW w:w="1134" w:type="dxa"/>
            <w:tcBorders>
              <w:top w:val="nil"/>
              <w:left w:val="nil"/>
              <w:bottom w:val="single" w:sz="4" w:space="0" w:color="auto"/>
              <w:right w:val="single" w:sz="4" w:space="0" w:color="auto"/>
            </w:tcBorders>
            <w:vAlign w:val="center"/>
            <w:hideMark/>
          </w:tcPr>
          <w:p w14:paraId="2380251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275" w:type="dxa"/>
            <w:tcBorders>
              <w:top w:val="nil"/>
              <w:left w:val="nil"/>
              <w:bottom w:val="single" w:sz="4" w:space="0" w:color="auto"/>
              <w:right w:val="single" w:sz="4" w:space="0" w:color="auto"/>
            </w:tcBorders>
            <w:vAlign w:val="center"/>
            <w:hideMark/>
          </w:tcPr>
          <w:p w14:paraId="061CE11E"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49" w:type="dxa"/>
            <w:tcBorders>
              <w:top w:val="nil"/>
              <w:left w:val="nil"/>
              <w:bottom w:val="single" w:sz="4" w:space="0" w:color="auto"/>
              <w:right w:val="single" w:sz="4" w:space="0" w:color="auto"/>
            </w:tcBorders>
            <w:vAlign w:val="center"/>
            <w:hideMark/>
          </w:tcPr>
          <w:p w14:paraId="1CF500FC"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936" w:type="dxa"/>
            <w:tcBorders>
              <w:top w:val="nil"/>
              <w:left w:val="nil"/>
              <w:bottom w:val="single" w:sz="4" w:space="0" w:color="auto"/>
              <w:right w:val="single" w:sz="4" w:space="0" w:color="auto"/>
            </w:tcBorders>
            <w:vAlign w:val="center"/>
            <w:hideMark/>
          </w:tcPr>
          <w:p w14:paraId="7E338927"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76" w:type="dxa"/>
            <w:tcBorders>
              <w:top w:val="nil"/>
              <w:left w:val="nil"/>
              <w:bottom w:val="single" w:sz="4" w:space="0" w:color="auto"/>
              <w:right w:val="single" w:sz="4" w:space="0" w:color="auto"/>
            </w:tcBorders>
            <w:vAlign w:val="center"/>
            <w:hideMark/>
          </w:tcPr>
          <w:p w14:paraId="1A21938F"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1991B46D"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02410FCA"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1.6</w:t>
            </w:r>
          </w:p>
        </w:tc>
        <w:tc>
          <w:tcPr>
            <w:tcW w:w="768" w:type="dxa"/>
            <w:tcBorders>
              <w:top w:val="nil"/>
              <w:left w:val="nil"/>
              <w:bottom w:val="single" w:sz="4" w:space="0" w:color="auto"/>
              <w:right w:val="single" w:sz="4" w:space="0" w:color="auto"/>
            </w:tcBorders>
            <w:noWrap/>
            <w:vAlign w:val="center"/>
            <w:hideMark/>
          </w:tcPr>
          <w:p w14:paraId="15077BE5"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Β.2</w:t>
            </w:r>
          </w:p>
        </w:tc>
        <w:tc>
          <w:tcPr>
            <w:tcW w:w="3610" w:type="dxa"/>
            <w:tcBorders>
              <w:top w:val="nil"/>
              <w:left w:val="nil"/>
              <w:bottom w:val="single" w:sz="4" w:space="0" w:color="auto"/>
              <w:right w:val="single" w:sz="4" w:space="0" w:color="auto"/>
            </w:tcBorders>
            <w:noWrap/>
            <w:vAlign w:val="center"/>
            <w:hideMark/>
          </w:tcPr>
          <w:p w14:paraId="5B28CCEB"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Διεξαγωγή εκπαιδεύσεων</w:t>
            </w:r>
          </w:p>
        </w:tc>
        <w:tc>
          <w:tcPr>
            <w:tcW w:w="1134" w:type="dxa"/>
            <w:tcBorders>
              <w:top w:val="nil"/>
              <w:left w:val="nil"/>
              <w:bottom w:val="single" w:sz="4" w:space="0" w:color="auto"/>
              <w:right w:val="single" w:sz="4" w:space="0" w:color="auto"/>
            </w:tcBorders>
            <w:vAlign w:val="center"/>
            <w:hideMark/>
          </w:tcPr>
          <w:p w14:paraId="474A4437"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275" w:type="dxa"/>
            <w:tcBorders>
              <w:top w:val="nil"/>
              <w:left w:val="nil"/>
              <w:bottom w:val="single" w:sz="4" w:space="0" w:color="auto"/>
              <w:right w:val="single" w:sz="4" w:space="0" w:color="auto"/>
            </w:tcBorders>
            <w:vAlign w:val="center"/>
            <w:hideMark/>
          </w:tcPr>
          <w:p w14:paraId="0727BA97"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49" w:type="dxa"/>
            <w:tcBorders>
              <w:top w:val="nil"/>
              <w:left w:val="nil"/>
              <w:bottom w:val="single" w:sz="4" w:space="0" w:color="auto"/>
              <w:right w:val="single" w:sz="4" w:space="0" w:color="auto"/>
            </w:tcBorders>
            <w:vAlign w:val="center"/>
            <w:hideMark/>
          </w:tcPr>
          <w:p w14:paraId="1A2DE6B5"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936" w:type="dxa"/>
            <w:tcBorders>
              <w:top w:val="nil"/>
              <w:left w:val="nil"/>
              <w:bottom w:val="single" w:sz="4" w:space="0" w:color="auto"/>
              <w:right w:val="single" w:sz="4" w:space="0" w:color="auto"/>
            </w:tcBorders>
            <w:vAlign w:val="center"/>
            <w:hideMark/>
          </w:tcPr>
          <w:p w14:paraId="6DF87BE7"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76" w:type="dxa"/>
            <w:tcBorders>
              <w:top w:val="nil"/>
              <w:left w:val="nil"/>
              <w:bottom w:val="single" w:sz="4" w:space="0" w:color="auto"/>
              <w:right w:val="single" w:sz="4" w:space="0" w:color="auto"/>
            </w:tcBorders>
            <w:vAlign w:val="center"/>
            <w:hideMark/>
          </w:tcPr>
          <w:p w14:paraId="70B63810"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720975C6"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05C381C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1.7</w:t>
            </w:r>
          </w:p>
        </w:tc>
        <w:tc>
          <w:tcPr>
            <w:tcW w:w="768" w:type="dxa"/>
            <w:tcBorders>
              <w:top w:val="nil"/>
              <w:left w:val="nil"/>
              <w:bottom w:val="single" w:sz="4" w:space="0" w:color="auto"/>
              <w:right w:val="single" w:sz="4" w:space="0" w:color="auto"/>
            </w:tcBorders>
            <w:noWrap/>
            <w:vAlign w:val="center"/>
            <w:hideMark/>
          </w:tcPr>
          <w:p w14:paraId="38559FE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Β.3</w:t>
            </w:r>
          </w:p>
        </w:tc>
        <w:tc>
          <w:tcPr>
            <w:tcW w:w="3610" w:type="dxa"/>
            <w:tcBorders>
              <w:top w:val="nil"/>
              <w:left w:val="nil"/>
              <w:bottom w:val="single" w:sz="4" w:space="0" w:color="auto"/>
              <w:right w:val="single" w:sz="4" w:space="0" w:color="auto"/>
            </w:tcBorders>
            <w:vAlign w:val="center"/>
            <w:hideMark/>
          </w:tcPr>
          <w:p w14:paraId="47E3619D"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Αξιολόγηση Κινδύνων Κυβερνοασφάλειας</w:t>
            </w:r>
          </w:p>
        </w:tc>
        <w:tc>
          <w:tcPr>
            <w:tcW w:w="1134" w:type="dxa"/>
            <w:tcBorders>
              <w:top w:val="nil"/>
              <w:left w:val="nil"/>
              <w:bottom w:val="single" w:sz="4" w:space="0" w:color="auto"/>
              <w:right w:val="single" w:sz="4" w:space="0" w:color="auto"/>
            </w:tcBorders>
            <w:vAlign w:val="center"/>
            <w:hideMark/>
          </w:tcPr>
          <w:p w14:paraId="7924ACEE"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275" w:type="dxa"/>
            <w:tcBorders>
              <w:top w:val="nil"/>
              <w:left w:val="nil"/>
              <w:bottom w:val="single" w:sz="4" w:space="0" w:color="auto"/>
              <w:right w:val="single" w:sz="4" w:space="0" w:color="auto"/>
            </w:tcBorders>
            <w:vAlign w:val="center"/>
            <w:hideMark/>
          </w:tcPr>
          <w:p w14:paraId="0F0B320E"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49" w:type="dxa"/>
            <w:tcBorders>
              <w:top w:val="nil"/>
              <w:left w:val="nil"/>
              <w:bottom w:val="single" w:sz="4" w:space="0" w:color="auto"/>
              <w:right w:val="single" w:sz="4" w:space="0" w:color="auto"/>
            </w:tcBorders>
            <w:vAlign w:val="center"/>
            <w:hideMark/>
          </w:tcPr>
          <w:p w14:paraId="3B8C05D9"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936" w:type="dxa"/>
            <w:tcBorders>
              <w:top w:val="nil"/>
              <w:left w:val="nil"/>
              <w:bottom w:val="single" w:sz="4" w:space="0" w:color="auto"/>
              <w:right w:val="single" w:sz="4" w:space="0" w:color="auto"/>
            </w:tcBorders>
            <w:vAlign w:val="center"/>
            <w:hideMark/>
          </w:tcPr>
          <w:p w14:paraId="05C9299B"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76" w:type="dxa"/>
            <w:tcBorders>
              <w:top w:val="nil"/>
              <w:left w:val="nil"/>
              <w:bottom w:val="single" w:sz="4" w:space="0" w:color="auto"/>
              <w:right w:val="single" w:sz="4" w:space="0" w:color="auto"/>
            </w:tcBorders>
            <w:vAlign w:val="center"/>
            <w:hideMark/>
          </w:tcPr>
          <w:p w14:paraId="114DD5A3"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42BF2D97"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6FF82988"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1.8</w:t>
            </w:r>
          </w:p>
        </w:tc>
        <w:tc>
          <w:tcPr>
            <w:tcW w:w="768" w:type="dxa"/>
            <w:tcBorders>
              <w:top w:val="nil"/>
              <w:left w:val="nil"/>
              <w:bottom w:val="single" w:sz="4" w:space="0" w:color="auto"/>
              <w:right w:val="single" w:sz="4" w:space="0" w:color="auto"/>
            </w:tcBorders>
            <w:noWrap/>
            <w:vAlign w:val="center"/>
            <w:hideMark/>
          </w:tcPr>
          <w:p w14:paraId="1E5E494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Β.4</w:t>
            </w:r>
          </w:p>
        </w:tc>
        <w:tc>
          <w:tcPr>
            <w:tcW w:w="3610" w:type="dxa"/>
            <w:tcBorders>
              <w:top w:val="nil"/>
              <w:left w:val="nil"/>
              <w:bottom w:val="single" w:sz="4" w:space="0" w:color="auto"/>
              <w:right w:val="single" w:sz="4" w:space="0" w:color="auto"/>
            </w:tcBorders>
            <w:vAlign w:val="center"/>
            <w:hideMark/>
          </w:tcPr>
          <w:p w14:paraId="222F1BC4"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Δοκιμές Παρείσδυσης</w:t>
            </w:r>
          </w:p>
        </w:tc>
        <w:tc>
          <w:tcPr>
            <w:tcW w:w="1134" w:type="dxa"/>
            <w:tcBorders>
              <w:top w:val="nil"/>
              <w:left w:val="nil"/>
              <w:bottom w:val="single" w:sz="4" w:space="0" w:color="auto"/>
              <w:right w:val="single" w:sz="4" w:space="0" w:color="auto"/>
            </w:tcBorders>
            <w:vAlign w:val="center"/>
            <w:hideMark/>
          </w:tcPr>
          <w:p w14:paraId="0448ED4C"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275" w:type="dxa"/>
            <w:tcBorders>
              <w:top w:val="nil"/>
              <w:left w:val="nil"/>
              <w:bottom w:val="single" w:sz="4" w:space="0" w:color="auto"/>
              <w:right w:val="single" w:sz="4" w:space="0" w:color="auto"/>
            </w:tcBorders>
            <w:vAlign w:val="center"/>
            <w:hideMark/>
          </w:tcPr>
          <w:p w14:paraId="7CC42DD5"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49" w:type="dxa"/>
            <w:tcBorders>
              <w:top w:val="nil"/>
              <w:left w:val="nil"/>
              <w:bottom w:val="single" w:sz="4" w:space="0" w:color="auto"/>
              <w:right w:val="single" w:sz="4" w:space="0" w:color="auto"/>
            </w:tcBorders>
            <w:vAlign w:val="center"/>
            <w:hideMark/>
          </w:tcPr>
          <w:p w14:paraId="0D1F518C"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936" w:type="dxa"/>
            <w:tcBorders>
              <w:top w:val="nil"/>
              <w:left w:val="nil"/>
              <w:bottom w:val="single" w:sz="4" w:space="0" w:color="auto"/>
              <w:right w:val="single" w:sz="4" w:space="0" w:color="auto"/>
            </w:tcBorders>
            <w:vAlign w:val="center"/>
            <w:hideMark/>
          </w:tcPr>
          <w:p w14:paraId="0588236E"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76" w:type="dxa"/>
            <w:tcBorders>
              <w:top w:val="nil"/>
              <w:left w:val="nil"/>
              <w:bottom w:val="single" w:sz="4" w:space="0" w:color="auto"/>
              <w:right w:val="single" w:sz="4" w:space="0" w:color="auto"/>
            </w:tcBorders>
            <w:vAlign w:val="center"/>
            <w:hideMark/>
          </w:tcPr>
          <w:p w14:paraId="52C3F5F2"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57C3D6C9"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3B44CA2E"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1.9</w:t>
            </w:r>
          </w:p>
        </w:tc>
        <w:tc>
          <w:tcPr>
            <w:tcW w:w="768" w:type="dxa"/>
            <w:tcBorders>
              <w:top w:val="nil"/>
              <w:left w:val="nil"/>
              <w:bottom w:val="single" w:sz="4" w:space="0" w:color="auto"/>
              <w:right w:val="single" w:sz="4" w:space="0" w:color="auto"/>
            </w:tcBorders>
            <w:noWrap/>
            <w:vAlign w:val="center"/>
            <w:hideMark/>
          </w:tcPr>
          <w:p w14:paraId="590D15C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Β.5</w:t>
            </w:r>
          </w:p>
        </w:tc>
        <w:tc>
          <w:tcPr>
            <w:tcW w:w="3610" w:type="dxa"/>
            <w:tcBorders>
              <w:top w:val="nil"/>
              <w:left w:val="nil"/>
              <w:bottom w:val="single" w:sz="4" w:space="0" w:color="auto"/>
              <w:right w:val="single" w:sz="4" w:space="0" w:color="auto"/>
            </w:tcBorders>
            <w:vAlign w:val="center"/>
            <w:hideMark/>
          </w:tcPr>
          <w:p w14:paraId="6608A584"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Αποτύπωση και Ανάλυση Απαιτήσεων</w:t>
            </w:r>
          </w:p>
        </w:tc>
        <w:tc>
          <w:tcPr>
            <w:tcW w:w="1134" w:type="dxa"/>
            <w:tcBorders>
              <w:top w:val="nil"/>
              <w:left w:val="nil"/>
              <w:bottom w:val="single" w:sz="4" w:space="0" w:color="auto"/>
              <w:right w:val="single" w:sz="4" w:space="0" w:color="auto"/>
            </w:tcBorders>
            <w:vAlign w:val="center"/>
            <w:hideMark/>
          </w:tcPr>
          <w:p w14:paraId="74C2A453"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275" w:type="dxa"/>
            <w:tcBorders>
              <w:top w:val="nil"/>
              <w:left w:val="nil"/>
              <w:bottom w:val="single" w:sz="4" w:space="0" w:color="auto"/>
              <w:right w:val="single" w:sz="4" w:space="0" w:color="auto"/>
            </w:tcBorders>
            <w:vAlign w:val="center"/>
            <w:hideMark/>
          </w:tcPr>
          <w:p w14:paraId="6A26E927"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49" w:type="dxa"/>
            <w:tcBorders>
              <w:top w:val="nil"/>
              <w:left w:val="nil"/>
              <w:bottom w:val="single" w:sz="4" w:space="0" w:color="auto"/>
              <w:right w:val="single" w:sz="4" w:space="0" w:color="auto"/>
            </w:tcBorders>
            <w:vAlign w:val="center"/>
            <w:hideMark/>
          </w:tcPr>
          <w:p w14:paraId="71CB77AC"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936" w:type="dxa"/>
            <w:tcBorders>
              <w:top w:val="nil"/>
              <w:left w:val="nil"/>
              <w:bottom w:val="single" w:sz="4" w:space="0" w:color="auto"/>
              <w:right w:val="single" w:sz="4" w:space="0" w:color="auto"/>
            </w:tcBorders>
            <w:vAlign w:val="center"/>
            <w:hideMark/>
          </w:tcPr>
          <w:p w14:paraId="25BB0104"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76" w:type="dxa"/>
            <w:tcBorders>
              <w:top w:val="nil"/>
              <w:left w:val="nil"/>
              <w:bottom w:val="single" w:sz="4" w:space="0" w:color="auto"/>
              <w:right w:val="single" w:sz="4" w:space="0" w:color="auto"/>
            </w:tcBorders>
            <w:vAlign w:val="center"/>
            <w:hideMark/>
          </w:tcPr>
          <w:p w14:paraId="1222AFED"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02690D00" w14:textId="77777777" w:rsidTr="00B17F28">
        <w:trPr>
          <w:trHeight w:val="567"/>
          <w:jc w:val="center"/>
        </w:trPr>
        <w:tc>
          <w:tcPr>
            <w:tcW w:w="7366" w:type="dxa"/>
            <w:gridSpan w:val="5"/>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0F13C5FF" w14:textId="77777777" w:rsidR="005856F8" w:rsidRPr="005856F8" w:rsidRDefault="005856F8" w:rsidP="00B17F28">
            <w:pPr>
              <w:suppressAutoHyphens w:val="0"/>
              <w:spacing w:after="0"/>
              <w:jc w:val="right"/>
              <w:rPr>
                <w:b/>
                <w:bCs/>
                <w:sz w:val="16"/>
                <w:szCs w:val="16"/>
                <w:lang w:val="el-GR" w:eastAsia="el-GR"/>
              </w:rPr>
            </w:pPr>
            <w:r w:rsidRPr="005856F8">
              <w:rPr>
                <w:b/>
                <w:bCs/>
                <w:sz w:val="16"/>
                <w:szCs w:val="16"/>
                <w:lang w:val="el-GR" w:eastAsia="el-GR"/>
              </w:rPr>
              <w:t>ΣΥΝΟΛΟ</w:t>
            </w:r>
          </w:p>
        </w:tc>
        <w:tc>
          <w:tcPr>
            <w:tcW w:w="1149" w:type="dxa"/>
            <w:tcBorders>
              <w:top w:val="single" w:sz="4" w:space="0" w:color="auto"/>
              <w:left w:val="nil"/>
              <w:bottom w:val="single" w:sz="4" w:space="0" w:color="auto"/>
              <w:right w:val="single" w:sz="4" w:space="0" w:color="auto"/>
            </w:tcBorders>
            <w:vAlign w:val="center"/>
          </w:tcPr>
          <w:p w14:paraId="049F8D79" w14:textId="77777777" w:rsidR="005856F8" w:rsidRPr="005856F8" w:rsidRDefault="005856F8" w:rsidP="00B17F28">
            <w:pPr>
              <w:suppressAutoHyphens w:val="0"/>
              <w:spacing w:after="0"/>
              <w:jc w:val="center"/>
              <w:rPr>
                <w:b/>
                <w:bCs/>
                <w:sz w:val="16"/>
                <w:szCs w:val="16"/>
                <w:lang w:val="el-GR" w:eastAsia="el-GR"/>
              </w:rPr>
            </w:pPr>
          </w:p>
        </w:tc>
        <w:tc>
          <w:tcPr>
            <w:tcW w:w="936" w:type="dxa"/>
            <w:tcBorders>
              <w:top w:val="single" w:sz="4" w:space="0" w:color="auto"/>
              <w:left w:val="nil"/>
              <w:bottom w:val="single" w:sz="4" w:space="0" w:color="auto"/>
              <w:right w:val="single" w:sz="4" w:space="0" w:color="auto"/>
            </w:tcBorders>
            <w:vAlign w:val="center"/>
          </w:tcPr>
          <w:p w14:paraId="78031985" w14:textId="77777777" w:rsidR="005856F8" w:rsidRPr="005856F8" w:rsidRDefault="005856F8" w:rsidP="00B17F28">
            <w:pPr>
              <w:suppressAutoHyphens w:val="0"/>
              <w:spacing w:after="0"/>
              <w:jc w:val="center"/>
              <w:rPr>
                <w:b/>
                <w:bCs/>
                <w:sz w:val="16"/>
                <w:szCs w:val="16"/>
                <w:lang w:val="el-GR" w:eastAsia="el-GR"/>
              </w:rPr>
            </w:pPr>
          </w:p>
        </w:tc>
        <w:tc>
          <w:tcPr>
            <w:tcW w:w="1176" w:type="dxa"/>
            <w:tcBorders>
              <w:top w:val="single" w:sz="4" w:space="0" w:color="auto"/>
              <w:left w:val="nil"/>
              <w:bottom w:val="single" w:sz="4" w:space="0" w:color="auto"/>
              <w:right w:val="single" w:sz="4" w:space="0" w:color="auto"/>
            </w:tcBorders>
            <w:vAlign w:val="center"/>
          </w:tcPr>
          <w:p w14:paraId="29F6F6DC" w14:textId="77777777" w:rsidR="005856F8" w:rsidRPr="005856F8" w:rsidRDefault="005856F8" w:rsidP="00B17F28">
            <w:pPr>
              <w:suppressAutoHyphens w:val="0"/>
              <w:spacing w:after="0"/>
              <w:jc w:val="center"/>
              <w:rPr>
                <w:sz w:val="16"/>
                <w:szCs w:val="16"/>
                <w:lang w:val="el-GR" w:eastAsia="el-GR"/>
              </w:rPr>
            </w:pPr>
          </w:p>
        </w:tc>
      </w:tr>
    </w:tbl>
    <w:p w14:paraId="13245986" w14:textId="77777777" w:rsidR="005856F8" w:rsidRDefault="005856F8" w:rsidP="005856F8">
      <w:pPr>
        <w:suppressAutoHyphens w:val="0"/>
        <w:spacing w:after="0"/>
        <w:jc w:val="left"/>
        <w:rPr>
          <w:b/>
          <w:bCs/>
          <w:sz w:val="24"/>
          <w:szCs w:val="28"/>
          <w:lang w:val="el-GR"/>
        </w:rPr>
      </w:pPr>
    </w:p>
    <w:p w14:paraId="748B16B6" w14:textId="77777777" w:rsidR="005856F8" w:rsidRDefault="005856F8" w:rsidP="005856F8">
      <w:pPr>
        <w:suppressAutoHyphens w:val="0"/>
        <w:spacing w:after="0"/>
        <w:jc w:val="left"/>
        <w:rPr>
          <w:lang w:val="el-GR"/>
        </w:rPr>
      </w:pPr>
      <w:r w:rsidRPr="002C3AD8">
        <w:rPr>
          <w:b/>
          <w:bCs/>
          <w:sz w:val="24"/>
          <w:szCs w:val="28"/>
          <w:lang w:val="el-GR"/>
        </w:rPr>
        <w:t xml:space="preserve">Πίνακας </w:t>
      </w:r>
      <w:r>
        <w:rPr>
          <w:b/>
          <w:bCs/>
          <w:sz w:val="24"/>
          <w:szCs w:val="28"/>
          <w:lang w:val="el-GR"/>
        </w:rPr>
        <w:t>2</w:t>
      </w:r>
      <w:r w:rsidRPr="002C3AD8">
        <w:rPr>
          <w:b/>
          <w:bCs/>
          <w:sz w:val="24"/>
          <w:szCs w:val="28"/>
          <w:lang w:val="el-GR"/>
        </w:rPr>
        <w:t xml:space="preserve"> </w:t>
      </w:r>
      <w:r>
        <w:rPr>
          <w:b/>
          <w:bCs/>
          <w:sz w:val="24"/>
          <w:szCs w:val="28"/>
          <w:lang w:val="el-GR"/>
        </w:rPr>
        <w:t>–</w:t>
      </w:r>
      <w:r w:rsidRPr="002C3AD8">
        <w:rPr>
          <w:b/>
          <w:bCs/>
          <w:sz w:val="24"/>
          <w:szCs w:val="28"/>
          <w:lang w:val="el-GR"/>
        </w:rPr>
        <w:t xml:space="preserve"> </w:t>
      </w:r>
      <w:r>
        <w:rPr>
          <w:b/>
          <w:bCs/>
          <w:sz w:val="24"/>
          <w:szCs w:val="28"/>
          <w:lang w:val="el-GR"/>
        </w:rPr>
        <w:t>Άλλες δαπάνες εκτός των ανωτέρω</w:t>
      </w:r>
    </w:p>
    <w:p w14:paraId="16F33B55" w14:textId="77777777" w:rsidR="005856F8" w:rsidRDefault="005856F8" w:rsidP="005856F8">
      <w:pPr>
        <w:suppressAutoHyphens w:val="0"/>
        <w:spacing w:after="0"/>
        <w:jc w:val="left"/>
        <w:rPr>
          <w:lang w:val="el-GR"/>
        </w:rPr>
      </w:pPr>
    </w:p>
    <w:tbl>
      <w:tblPr>
        <w:tblW w:w="10627" w:type="dxa"/>
        <w:jc w:val="center"/>
        <w:tblLayout w:type="fixed"/>
        <w:tblLook w:val="04A0" w:firstRow="1" w:lastRow="0" w:firstColumn="1" w:lastColumn="0" w:noHBand="0" w:noVBand="1"/>
      </w:tblPr>
      <w:tblGrid>
        <w:gridCol w:w="579"/>
        <w:gridCol w:w="2251"/>
        <w:gridCol w:w="851"/>
        <w:gridCol w:w="1276"/>
        <w:gridCol w:w="1275"/>
        <w:gridCol w:w="1276"/>
        <w:gridCol w:w="1134"/>
        <w:gridCol w:w="851"/>
        <w:gridCol w:w="1134"/>
      </w:tblGrid>
      <w:tr w:rsidR="005856F8" w:rsidRPr="005856F8" w14:paraId="0BD54D56" w14:textId="77777777" w:rsidTr="00B17F28">
        <w:trPr>
          <w:trHeight w:val="442"/>
          <w:jc w:val="center"/>
        </w:trPr>
        <w:tc>
          <w:tcPr>
            <w:tcW w:w="579"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0C37DF0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Α/Α</w:t>
            </w:r>
          </w:p>
        </w:tc>
        <w:tc>
          <w:tcPr>
            <w:tcW w:w="225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674F83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ΠΕΡΙΓΡΑΦΗ</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606472C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ΤΥΠΟΣ</w:t>
            </w:r>
          </w:p>
        </w:tc>
        <w:tc>
          <w:tcPr>
            <w:tcW w:w="1276" w:type="dxa"/>
            <w:vMerge w:val="restart"/>
            <w:tcBorders>
              <w:top w:val="single" w:sz="4" w:space="0" w:color="auto"/>
              <w:left w:val="single" w:sz="4" w:space="0" w:color="auto"/>
              <w:right w:val="single" w:sz="4" w:space="0" w:color="auto"/>
            </w:tcBorders>
            <w:shd w:val="clear" w:color="000000" w:fill="C0C0C0"/>
            <w:vAlign w:val="center"/>
          </w:tcPr>
          <w:p w14:paraId="08936F9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ΜΟΝΑΔΑ ΜΕΤΡΗΣΗΣ</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1B2BE784"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ΠΟΣΟΤΗΤΑ</w:t>
            </w:r>
          </w:p>
        </w:tc>
        <w:tc>
          <w:tcPr>
            <w:tcW w:w="2410" w:type="dxa"/>
            <w:gridSpan w:val="2"/>
            <w:tcBorders>
              <w:top w:val="single" w:sz="4" w:space="0" w:color="auto"/>
              <w:left w:val="nil"/>
              <w:bottom w:val="single" w:sz="4" w:space="0" w:color="auto"/>
              <w:right w:val="single" w:sz="4" w:space="0" w:color="000000"/>
            </w:tcBorders>
            <w:shd w:val="clear" w:color="000000" w:fill="C0C0C0"/>
            <w:vAlign w:val="center"/>
            <w:hideMark/>
          </w:tcPr>
          <w:p w14:paraId="7E5D849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ΑΞΙΑ ΧΩΡΙΣ ΦΠΑ [€]</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64B5C783"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ΦΠΑ [€]</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2CB3E141"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ΣΥΝΟΛΙΚΗ ΑΞΙΑ ΜΕ ΦΠΑ [€]</w:t>
            </w:r>
          </w:p>
        </w:tc>
      </w:tr>
      <w:tr w:rsidR="005856F8" w:rsidRPr="005856F8" w14:paraId="39801330" w14:textId="77777777" w:rsidTr="00B17F28">
        <w:trPr>
          <w:trHeight w:val="619"/>
          <w:jc w:val="center"/>
        </w:trPr>
        <w:tc>
          <w:tcPr>
            <w:tcW w:w="579" w:type="dxa"/>
            <w:vMerge/>
            <w:tcBorders>
              <w:top w:val="single" w:sz="4" w:space="0" w:color="auto"/>
              <w:left w:val="single" w:sz="4" w:space="0" w:color="auto"/>
              <w:bottom w:val="single" w:sz="4" w:space="0" w:color="000000"/>
              <w:right w:val="single" w:sz="4" w:space="0" w:color="auto"/>
            </w:tcBorders>
            <w:vAlign w:val="center"/>
            <w:hideMark/>
          </w:tcPr>
          <w:p w14:paraId="1104A41A" w14:textId="77777777" w:rsidR="005856F8" w:rsidRPr="005856F8" w:rsidRDefault="005856F8" w:rsidP="00B17F28">
            <w:pPr>
              <w:suppressAutoHyphens w:val="0"/>
              <w:spacing w:after="0"/>
              <w:jc w:val="left"/>
              <w:rPr>
                <w:b/>
                <w:bCs/>
                <w:sz w:val="16"/>
                <w:szCs w:val="16"/>
                <w:lang w:val="el-GR" w:eastAsia="el-GR"/>
              </w:rPr>
            </w:pPr>
          </w:p>
        </w:tc>
        <w:tc>
          <w:tcPr>
            <w:tcW w:w="2251" w:type="dxa"/>
            <w:vMerge/>
            <w:tcBorders>
              <w:top w:val="single" w:sz="4" w:space="0" w:color="auto"/>
              <w:left w:val="single" w:sz="4" w:space="0" w:color="auto"/>
              <w:bottom w:val="single" w:sz="4" w:space="0" w:color="000000"/>
              <w:right w:val="single" w:sz="4" w:space="0" w:color="auto"/>
            </w:tcBorders>
            <w:vAlign w:val="center"/>
            <w:hideMark/>
          </w:tcPr>
          <w:p w14:paraId="7A183456" w14:textId="77777777" w:rsidR="005856F8" w:rsidRPr="005856F8" w:rsidRDefault="005856F8" w:rsidP="00B17F28">
            <w:pPr>
              <w:suppressAutoHyphens w:val="0"/>
              <w:spacing w:after="0"/>
              <w:jc w:val="left"/>
              <w:rPr>
                <w:b/>
                <w:bCs/>
                <w:sz w:val="16"/>
                <w:szCs w:val="16"/>
                <w:lang w:val="el-GR" w:eastAsia="el-GR"/>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0D9CBE9B" w14:textId="77777777" w:rsidR="005856F8" w:rsidRPr="005856F8" w:rsidRDefault="005856F8" w:rsidP="00B17F28">
            <w:pPr>
              <w:suppressAutoHyphens w:val="0"/>
              <w:spacing w:after="0"/>
              <w:jc w:val="left"/>
              <w:rPr>
                <w:b/>
                <w:bCs/>
                <w:sz w:val="16"/>
                <w:szCs w:val="16"/>
                <w:lang w:val="el-GR" w:eastAsia="el-GR"/>
              </w:rPr>
            </w:pPr>
          </w:p>
        </w:tc>
        <w:tc>
          <w:tcPr>
            <w:tcW w:w="1276" w:type="dxa"/>
            <w:vMerge/>
            <w:tcBorders>
              <w:left w:val="single" w:sz="4" w:space="0" w:color="auto"/>
              <w:bottom w:val="single" w:sz="4" w:space="0" w:color="auto"/>
              <w:right w:val="single" w:sz="4" w:space="0" w:color="auto"/>
            </w:tcBorders>
          </w:tcPr>
          <w:p w14:paraId="5149016C" w14:textId="77777777" w:rsidR="005856F8" w:rsidRPr="005856F8" w:rsidRDefault="005856F8" w:rsidP="00B17F28">
            <w:pPr>
              <w:suppressAutoHyphens w:val="0"/>
              <w:spacing w:after="0"/>
              <w:jc w:val="left"/>
              <w:rPr>
                <w:b/>
                <w:bCs/>
                <w:sz w:val="16"/>
                <w:szCs w:val="16"/>
                <w:lang w:val="el-GR" w:eastAsia="el-GR"/>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8C86027" w14:textId="77777777" w:rsidR="005856F8" w:rsidRPr="005856F8" w:rsidRDefault="005856F8" w:rsidP="00B17F28">
            <w:pPr>
              <w:suppressAutoHyphens w:val="0"/>
              <w:spacing w:after="0"/>
              <w:jc w:val="left"/>
              <w:rPr>
                <w:b/>
                <w:bCs/>
                <w:sz w:val="16"/>
                <w:szCs w:val="16"/>
                <w:lang w:val="el-GR" w:eastAsia="el-GR"/>
              </w:rPr>
            </w:pPr>
          </w:p>
        </w:tc>
        <w:tc>
          <w:tcPr>
            <w:tcW w:w="1276" w:type="dxa"/>
            <w:tcBorders>
              <w:top w:val="nil"/>
              <w:left w:val="nil"/>
              <w:bottom w:val="single" w:sz="4" w:space="0" w:color="auto"/>
              <w:right w:val="single" w:sz="4" w:space="0" w:color="auto"/>
            </w:tcBorders>
            <w:shd w:val="clear" w:color="000000" w:fill="C0C0C0"/>
            <w:vAlign w:val="center"/>
            <w:hideMark/>
          </w:tcPr>
          <w:p w14:paraId="3A1DA2CB"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ΚΟΣΤΟΣ ΜΟΝΑΔΑΣ</w:t>
            </w:r>
          </w:p>
        </w:tc>
        <w:tc>
          <w:tcPr>
            <w:tcW w:w="1134" w:type="dxa"/>
            <w:tcBorders>
              <w:top w:val="nil"/>
              <w:left w:val="nil"/>
              <w:bottom w:val="single" w:sz="4" w:space="0" w:color="auto"/>
              <w:right w:val="single" w:sz="4" w:space="0" w:color="auto"/>
            </w:tcBorders>
            <w:shd w:val="clear" w:color="000000" w:fill="C0C0C0"/>
            <w:vAlign w:val="center"/>
            <w:hideMark/>
          </w:tcPr>
          <w:p w14:paraId="1DFB0B8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ΣΥΝΟΛΟ</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2F531D3" w14:textId="77777777" w:rsidR="005856F8" w:rsidRPr="005856F8" w:rsidRDefault="005856F8" w:rsidP="00B17F28">
            <w:pPr>
              <w:suppressAutoHyphens w:val="0"/>
              <w:spacing w:after="0"/>
              <w:jc w:val="left"/>
              <w:rPr>
                <w:b/>
                <w:bCs/>
                <w:sz w:val="16"/>
                <w:szCs w:val="16"/>
                <w:lang w:val="el-GR" w:eastAsia="el-G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3853CF3" w14:textId="77777777" w:rsidR="005856F8" w:rsidRPr="005856F8" w:rsidRDefault="005856F8" w:rsidP="00B17F28">
            <w:pPr>
              <w:suppressAutoHyphens w:val="0"/>
              <w:spacing w:after="0"/>
              <w:jc w:val="left"/>
              <w:rPr>
                <w:b/>
                <w:bCs/>
                <w:sz w:val="16"/>
                <w:szCs w:val="16"/>
                <w:lang w:val="el-GR" w:eastAsia="el-GR"/>
              </w:rPr>
            </w:pPr>
          </w:p>
        </w:tc>
      </w:tr>
      <w:tr w:rsidR="005856F8" w:rsidRPr="005856F8" w14:paraId="5BE959E5"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016CFB46"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2.1</w:t>
            </w:r>
          </w:p>
        </w:tc>
        <w:tc>
          <w:tcPr>
            <w:tcW w:w="2251" w:type="dxa"/>
            <w:tcBorders>
              <w:top w:val="nil"/>
              <w:left w:val="nil"/>
              <w:bottom w:val="single" w:sz="4" w:space="0" w:color="auto"/>
              <w:right w:val="single" w:sz="4" w:space="0" w:color="auto"/>
            </w:tcBorders>
            <w:noWrap/>
            <w:vAlign w:val="center"/>
          </w:tcPr>
          <w:p w14:paraId="4CF04FF2" w14:textId="77777777" w:rsidR="005856F8" w:rsidRPr="005856F8" w:rsidRDefault="005856F8" w:rsidP="00B17F28">
            <w:pPr>
              <w:suppressAutoHyphens w:val="0"/>
              <w:spacing w:after="0"/>
              <w:jc w:val="center"/>
              <w:rPr>
                <w:b/>
                <w:bCs/>
                <w:sz w:val="16"/>
                <w:szCs w:val="16"/>
                <w:lang w:val="el-GR" w:eastAsia="el-GR"/>
              </w:rPr>
            </w:pPr>
          </w:p>
        </w:tc>
        <w:tc>
          <w:tcPr>
            <w:tcW w:w="851" w:type="dxa"/>
            <w:tcBorders>
              <w:top w:val="nil"/>
              <w:left w:val="nil"/>
              <w:bottom w:val="single" w:sz="4" w:space="0" w:color="auto"/>
              <w:right w:val="single" w:sz="4" w:space="0" w:color="auto"/>
            </w:tcBorders>
            <w:vAlign w:val="center"/>
          </w:tcPr>
          <w:p w14:paraId="3A37D480" w14:textId="77777777" w:rsidR="005856F8" w:rsidRPr="005856F8" w:rsidRDefault="005856F8" w:rsidP="00B17F28">
            <w:pPr>
              <w:suppressAutoHyphens w:val="0"/>
              <w:spacing w:after="0"/>
              <w:jc w:val="left"/>
              <w:rPr>
                <w:sz w:val="16"/>
                <w:szCs w:val="16"/>
                <w:lang w:val="el-GR" w:eastAsia="el-GR"/>
              </w:rPr>
            </w:pPr>
          </w:p>
        </w:tc>
        <w:tc>
          <w:tcPr>
            <w:tcW w:w="1276" w:type="dxa"/>
            <w:tcBorders>
              <w:top w:val="single" w:sz="4" w:space="0" w:color="auto"/>
              <w:left w:val="nil"/>
              <w:bottom w:val="single" w:sz="4" w:space="0" w:color="auto"/>
              <w:right w:val="single" w:sz="4" w:space="0" w:color="auto"/>
            </w:tcBorders>
            <w:vAlign w:val="center"/>
          </w:tcPr>
          <w:p w14:paraId="0AE012C9" w14:textId="77777777" w:rsidR="005856F8" w:rsidRPr="005856F8" w:rsidRDefault="005856F8" w:rsidP="00B17F28">
            <w:pPr>
              <w:suppressAutoHyphens w:val="0"/>
              <w:spacing w:after="0"/>
              <w:jc w:val="center"/>
              <w:rPr>
                <w:b/>
                <w:bCs/>
                <w:sz w:val="16"/>
                <w:szCs w:val="16"/>
                <w:lang w:val="el-GR" w:eastAsia="el-GR"/>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513D6C28" w14:textId="77777777" w:rsidR="005856F8" w:rsidRPr="005856F8" w:rsidRDefault="005856F8" w:rsidP="00B17F28">
            <w:pPr>
              <w:suppressAutoHyphens w:val="0"/>
              <w:spacing w:after="0"/>
              <w:jc w:val="center"/>
              <w:rPr>
                <w:b/>
                <w:bCs/>
                <w:sz w:val="16"/>
                <w:szCs w:val="16"/>
                <w:lang w:val="el-GR" w:eastAsia="el-GR"/>
              </w:rPr>
            </w:pPr>
          </w:p>
        </w:tc>
        <w:tc>
          <w:tcPr>
            <w:tcW w:w="1276" w:type="dxa"/>
            <w:tcBorders>
              <w:top w:val="nil"/>
              <w:left w:val="nil"/>
              <w:bottom w:val="single" w:sz="4" w:space="0" w:color="auto"/>
              <w:right w:val="single" w:sz="4" w:space="0" w:color="auto"/>
            </w:tcBorders>
            <w:vAlign w:val="center"/>
            <w:hideMark/>
          </w:tcPr>
          <w:p w14:paraId="3C6B0AC8"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34" w:type="dxa"/>
            <w:tcBorders>
              <w:top w:val="nil"/>
              <w:left w:val="nil"/>
              <w:bottom w:val="single" w:sz="4" w:space="0" w:color="auto"/>
              <w:right w:val="single" w:sz="4" w:space="0" w:color="auto"/>
            </w:tcBorders>
            <w:vAlign w:val="center"/>
            <w:hideMark/>
          </w:tcPr>
          <w:p w14:paraId="718962BC"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851" w:type="dxa"/>
            <w:tcBorders>
              <w:top w:val="nil"/>
              <w:left w:val="nil"/>
              <w:bottom w:val="single" w:sz="4" w:space="0" w:color="auto"/>
              <w:right w:val="single" w:sz="4" w:space="0" w:color="auto"/>
            </w:tcBorders>
            <w:vAlign w:val="center"/>
            <w:hideMark/>
          </w:tcPr>
          <w:p w14:paraId="3E9DBC76"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34" w:type="dxa"/>
            <w:tcBorders>
              <w:top w:val="nil"/>
              <w:left w:val="nil"/>
              <w:bottom w:val="single" w:sz="4" w:space="0" w:color="auto"/>
              <w:right w:val="single" w:sz="4" w:space="0" w:color="auto"/>
            </w:tcBorders>
            <w:vAlign w:val="center"/>
            <w:hideMark/>
          </w:tcPr>
          <w:p w14:paraId="4453BF94"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760C4830"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222A8AD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2.2</w:t>
            </w:r>
          </w:p>
        </w:tc>
        <w:tc>
          <w:tcPr>
            <w:tcW w:w="2251" w:type="dxa"/>
            <w:tcBorders>
              <w:top w:val="nil"/>
              <w:left w:val="nil"/>
              <w:bottom w:val="single" w:sz="4" w:space="0" w:color="auto"/>
              <w:right w:val="single" w:sz="4" w:space="0" w:color="auto"/>
            </w:tcBorders>
            <w:noWrap/>
            <w:vAlign w:val="center"/>
          </w:tcPr>
          <w:p w14:paraId="551C71F4" w14:textId="77777777" w:rsidR="005856F8" w:rsidRPr="005856F8" w:rsidRDefault="005856F8" w:rsidP="00B17F28">
            <w:pPr>
              <w:suppressAutoHyphens w:val="0"/>
              <w:spacing w:after="0"/>
              <w:jc w:val="center"/>
              <w:rPr>
                <w:b/>
                <w:bCs/>
                <w:sz w:val="16"/>
                <w:szCs w:val="16"/>
                <w:lang w:val="el-GR" w:eastAsia="el-GR"/>
              </w:rPr>
            </w:pPr>
          </w:p>
        </w:tc>
        <w:tc>
          <w:tcPr>
            <w:tcW w:w="851" w:type="dxa"/>
            <w:tcBorders>
              <w:top w:val="nil"/>
              <w:left w:val="nil"/>
              <w:bottom w:val="single" w:sz="4" w:space="0" w:color="auto"/>
              <w:right w:val="single" w:sz="4" w:space="0" w:color="auto"/>
            </w:tcBorders>
            <w:vAlign w:val="center"/>
          </w:tcPr>
          <w:p w14:paraId="3F4C8B69" w14:textId="77777777" w:rsidR="005856F8" w:rsidRPr="005856F8" w:rsidRDefault="005856F8" w:rsidP="00B17F28">
            <w:pPr>
              <w:suppressAutoHyphens w:val="0"/>
              <w:spacing w:after="0"/>
              <w:jc w:val="left"/>
              <w:rPr>
                <w:sz w:val="16"/>
                <w:szCs w:val="16"/>
                <w:lang w:val="el-GR" w:eastAsia="el-GR"/>
              </w:rPr>
            </w:pPr>
          </w:p>
        </w:tc>
        <w:tc>
          <w:tcPr>
            <w:tcW w:w="1276" w:type="dxa"/>
            <w:tcBorders>
              <w:top w:val="single" w:sz="4" w:space="0" w:color="auto"/>
              <w:left w:val="nil"/>
              <w:bottom w:val="single" w:sz="4" w:space="0" w:color="auto"/>
              <w:right w:val="single" w:sz="4" w:space="0" w:color="auto"/>
            </w:tcBorders>
            <w:vAlign w:val="center"/>
          </w:tcPr>
          <w:p w14:paraId="768D18F4" w14:textId="77777777" w:rsidR="005856F8" w:rsidRPr="005856F8" w:rsidRDefault="005856F8" w:rsidP="00B17F28">
            <w:pPr>
              <w:suppressAutoHyphens w:val="0"/>
              <w:spacing w:after="0"/>
              <w:jc w:val="center"/>
              <w:rPr>
                <w:b/>
                <w:bCs/>
                <w:sz w:val="16"/>
                <w:szCs w:val="16"/>
                <w:lang w:val="el-GR" w:eastAsia="el-GR"/>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1E03325E" w14:textId="77777777" w:rsidR="005856F8" w:rsidRPr="005856F8" w:rsidRDefault="005856F8" w:rsidP="00B17F28">
            <w:pPr>
              <w:suppressAutoHyphens w:val="0"/>
              <w:spacing w:after="0"/>
              <w:jc w:val="center"/>
              <w:rPr>
                <w:b/>
                <w:bCs/>
                <w:sz w:val="16"/>
                <w:szCs w:val="16"/>
                <w:lang w:val="el-GR" w:eastAsia="el-GR"/>
              </w:rPr>
            </w:pPr>
          </w:p>
        </w:tc>
        <w:tc>
          <w:tcPr>
            <w:tcW w:w="1276" w:type="dxa"/>
            <w:tcBorders>
              <w:top w:val="nil"/>
              <w:left w:val="nil"/>
              <w:bottom w:val="single" w:sz="4" w:space="0" w:color="auto"/>
              <w:right w:val="single" w:sz="4" w:space="0" w:color="auto"/>
            </w:tcBorders>
            <w:vAlign w:val="center"/>
            <w:hideMark/>
          </w:tcPr>
          <w:p w14:paraId="7BAFFF03"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34" w:type="dxa"/>
            <w:tcBorders>
              <w:top w:val="nil"/>
              <w:left w:val="nil"/>
              <w:bottom w:val="single" w:sz="4" w:space="0" w:color="auto"/>
              <w:right w:val="single" w:sz="4" w:space="0" w:color="auto"/>
            </w:tcBorders>
            <w:vAlign w:val="center"/>
            <w:hideMark/>
          </w:tcPr>
          <w:p w14:paraId="29D6FF24"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851" w:type="dxa"/>
            <w:tcBorders>
              <w:top w:val="nil"/>
              <w:left w:val="nil"/>
              <w:bottom w:val="single" w:sz="4" w:space="0" w:color="auto"/>
              <w:right w:val="single" w:sz="4" w:space="0" w:color="auto"/>
            </w:tcBorders>
            <w:vAlign w:val="center"/>
            <w:hideMark/>
          </w:tcPr>
          <w:p w14:paraId="3806D508"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134" w:type="dxa"/>
            <w:tcBorders>
              <w:top w:val="nil"/>
              <w:left w:val="nil"/>
              <w:bottom w:val="single" w:sz="4" w:space="0" w:color="auto"/>
              <w:right w:val="single" w:sz="4" w:space="0" w:color="auto"/>
            </w:tcBorders>
            <w:vAlign w:val="center"/>
            <w:hideMark/>
          </w:tcPr>
          <w:p w14:paraId="79275C49"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461D337B" w14:textId="77777777" w:rsidTr="00B17F28">
        <w:trPr>
          <w:trHeight w:val="567"/>
          <w:jc w:val="center"/>
        </w:trPr>
        <w:tc>
          <w:tcPr>
            <w:tcW w:w="7508"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03A5A63" w14:textId="77777777" w:rsidR="005856F8" w:rsidRPr="005856F8" w:rsidRDefault="005856F8" w:rsidP="00B17F28">
            <w:pPr>
              <w:suppressAutoHyphens w:val="0"/>
              <w:spacing w:after="0"/>
              <w:jc w:val="right"/>
              <w:rPr>
                <w:b/>
                <w:bCs/>
                <w:sz w:val="16"/>
                <w:szCs w:val="16"/>
                <w:lang w:val="el-GR" w:eastAsia="el-GR"/>
              </w:rPr>
            </w:pPr>
            <w:r w:rsidRPr="005856F8">
              <w:rPr>
                <w:b/>
                <w:bCs/>
                <w:sz w:val="16"/>
                <w:szCs w:val="16"/>
                <w:lang w:val="el-GR" w:eastAsia="el-GR"/>
              </w:rPr>
              <w:t>ΣΥΝΟΛΟ</w:t>
            </w:r>
          </w:p>
        </w:tc>
        <w:tc>
          <w:tcPr>
            <w:tcW w:w="1134" w:type="dxa"/>
            <w:tcBorders>
              <w:top w:val="single" w:sz="4" w:space="0" w:color="auto"/>
              <w:left w:val="nil"/>
              <w:bottom w:val="single" w:sz="4" w:space="0" w:color="auto"/>
              <w:right w:val="single" w:sz="4" w:space="0" w:color="auto"/>
            </w:tcBorders>
            <w:vAlign w:val="center"/>
          </w:tcPr>
          <w:p w14:paraId="69AA7908" w14:textId="77777777" w:rsidR="005856F8" w:rsidRPr="005856F8" w:rsidRDefault="005856F8" w:rsidP="00B17F28">
            <w:pPr>
              <w:suppressAutoHyphens w:val="0"/>
              <w:spacing w:after="0"/>
              <w:jc w:val="center"/>
              <w:rPr>
                <w:b/>
                <w:bCs/>
                <w:sz w:val="16"/>
                <w:szCs w:val="16"/>
                <w:lang w:val="el-GR" w:eastAsia="el-GR"/>
              </w:rPr>
            </w:pPr>
          </w:p>
        </w:tc>
        <w:tc>
          <w:tcPr>
            <w:tcW w:w="851" w:type="dxa"/>
            <w:tcBorders>
              <w:top w:val="single" w:sz="4" w:space="0" w:color="auto"/>
              <w:left w:val="nil"/>
              <w:bottom w:val="single" w:sz="4" w:space="0" w:color="auto"/>
              <w:right w:val="single" w:sz="4" w:space="0" w:color="auto"/>
            </w:tcBorders>
            <w:vAlign w:val="center"/>
          </w:tcPr>
          <w:p w14:paraId="4BF2056B" w14:textId="77777777" w:rsidR="005856F8" w:rsidRPr="005856F8" w:rsidRDefault="005856F8" w:rsidP="00B17F28">
            <w:pPr>
              <w:suppressAutoHyphens w:val="0"/>
              <w:spacing w:after="0"/>
              <w:jc w:val="center"/>
              <w:rPr>
                <w:b/>
                <w:bCs/>
                <w:sz w:val="16"/>
                <w:szCs w:val="16"/>
                <w:lang w:val="el-GR" w:eastAsia="el-GR"/>
              </w:rPr>
            </w:pPr>
          </w:p>
        </w:tc>
        <w:tc>
          <w:tcPr>
            <w:tcW w:w="1134" w:type="dxa"/>
            <w:tcBorders>
              <w:top w:val="single" w:sz="4" w:space="0" w:color="auto"/>
              <w:left w:val="nil"/>
              <w:bottom w:val="single" w:sz="4" w:space="0" w:color="auto"/>
              <w:right w:val="single" w:sz="4" w:space="0" w:color="auto"/>
            </w:tcBorders>
            <w:vAlign w:val="center"/>
          </w:tcPr>
          <w:p w14:paraId="1EC6A7B9" w14:textId="77777777" w:rsidR="005856F8" w:rsidRPr="005856F8" w:rsidRDefault="005856F8" w:rsidP="00B17F28">
            <w:pPr>
              <w:suppressAutoHyphens w:val="0"/>
              <w:spacing w:after="0"/>
              <w:jc w:val="center"/>
              <w:rPr>
                <w:sz w:val="16"/>
                <w:szCs w:val="16"/>
                <w:lang w:val="el-GR" w:eastAsia="el-GR"/>
              </w:rPr>
            </w:pPr>
          </w:p>
        </w:tc>
      </w:tr>
    </w:tbl>
    <w:p w14:paraId="694CD644" w14:textId="77777777" w:rsidR="005856F8" w:rsidRDefault="005856F8" w:rsidP="005856F8">
      <w:pPr>
        <w:spacing w:after="0"/>
        <w:rPr>
          <w:b/>
          <w:bCs/>
          <w:sz w:val="24"/>
          <w:szCs w:val="28"/>
          <w:lang w:val="el-GR"/>
        </w:rPr>
      </w:pPr>
    </w:p>
    <w:p w14:paraId="7014A53E" w14:textId="77777777" w:rsidR="005856F8" w:rsidRDefault="005856F8" w:rsidP="005856F8">
      <w:pPr>
        <w:spacing w:after="0"/>
        <w:rPr>
          <w:b/>
          <w:bCs/>
          <w:sz w:val="24"/>
          <w:szCs w:val="28"/>
          <w:lang w:val="el-GR"/>
        </w:rPr>
      </w:pPr>
    </w:p>
    <w:p w14:paraId="63142B77" w14:textId="77777777" w:rsidR="005856F8" w:rsidRDefault="005856F8" w:rsidP="005856F8">
      <w:pPr>
        <w:spacing w:after="0"/>
        <w:rPr>
          <w:b/>
          <w:bCs/>
          <w:sz w:val="24"/>
          <w:szCs w:val="28"/>
          <w:lang w:val="el-GR"/>
        </w:rPr>
      </w:pPr>
      <w:r w:rsidRPr="002C3AD8">
        <w:rPr>
          <w:b/>
          <w:bCs/>
          <w:sz w:val="24"/>
          <w:szCs w:val="28"/>
          <w:lang w:val="el-GR"/>
        </w:rPr>
        <w:t xml:space="preserve">Πίνακας </w:t>
      </w:r>
      <w:r>
        <w:rPr>
          <w:b/>
          <w:bCs/>
          <w:sz w:val="24"/>
          <w:szCs w:val="28"/>
          <w:lang w:val="el-GR"/>
        </w:rPr>
        <w:t>3</w:t>
      </w:r>
      <w:r w:rsidRPr="002C3AD8">
        <w:rPr>
          <w:b/>
          <w:bCs/>
          <w:sz w:val="24"/>
          <w:szCs w:val="28"/>
          <w:lang w:val="el-GR"/>
        </w:rPr>
        <w:t xml:space="preserve"> </w:t>
      </w:r>
      <w:r>
        <w:rPr>
          <w:b/>
          <w:bCs/>
          <w:sz w:val="24"/>
          <w:szCs w:val="28"/>
          <w:lang w:val="el-GR"/>
        </w:rPr>
        <w:t>–</w:t>
      </w:r>
      <w:r w:rsidRPr="002C3AD8">
        <w:rPr>
          <w:b/>
          <w:bCs/>
          <w:sz w:val="24"/>
          <w:szCs w:val="28"/>
          <w:lang w:val="el-GR"/>
        </w:rPr>
        <w:t xml:space="preserve"> </w:t>
      </w:r>
      <w:r>
        <w:rPr>
          <w:b/>
          <w:bCs/>
          <w:sz w:val="24"/>
          <w:szCs w:val="28"/>
          <w:lang w:val="el-GR"/>
        </w:rPr>
        <w:t>Συγκεντρωτικός Πίνακας Οικονομικής Προσφοράς Έργου</w:t>
      </w:r>
    </w:p>
    <w:p w14:paraId="17D45C75" w14:textId="77777777" w:rsidR="005856F8" w:rsidRPr="002C3AD8" w:rsidRDefault="005856F8" w:rsidP="005856F8">
      <w:pPr>
        <w:spacing w:after="0"/>
        <w:rPr>
          <w:b/>
          <w:bCs/>
          <w:sz w:val="24"/>
          <w:szCs w:val="28"/>
          <w:lang w:val="el-GR"/>
        </w:rPr>
      </w:pPr>
    </w:p>
    <w:tbl>
      <w:tblPr>
        <w:tblW w:w="10628" w:type="dxa"/>
        <w:jc w:val="center"/>
        <w:tblLayout w:type="fixed"/>
        <w:tblLook w:val="04A0" w:firstRow="1" w:lastRow="0" w:firstColumn="1" w:lastColumn="0" w:noHBand="0" w:noVBand="1"/>
      </w:tblPr>
      <w:tblGrid>
        <w:gridCol w:w="579"/>
        <w:gridCol w:w="4945"/>
        <w:gridCol w:w="1701"/>
        <w:gridCol w:w="1701"/>
        <w:gridCol w:w="1702"/>
      </w:tblGrid>
      <w:tr w:rsidR="005856F8" w:rsidRPr="005856F8" w14:paraId="35E765CF" w14:textId="77777777" w:rsidTr="00B17F28">
        <w:trPr>
          <w:trHeight w:val="442"/>
          <w:jc w:val="center"/>
        </w:trPr>
        <w:tc>
          <w:tcPr>
            <w:tcW w:w="579"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48EBC161"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Α/Α</w:t>
            </w:r>
          </w:p>
        </w:tc>
        <w:tc>
          <w:tcPr>
            <w:tcW w:w="4945"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17668E04"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xml:space="preserve">ΠΕΡΙΓΡΑΦΗ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462F8E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ΑΞΙΑ ΧΩΡΙΣ ΦΠΑ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73F2D03D"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ΦΠΑ [€]</w:t>
            </w:r>
          </w:p>
        </w:tc>
        <w:tc>
          <w:tcPr>
            <w:tcW w:w="1702"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452BA1B5"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ΣΥΝΟΛΙΚΗ ΑΞΙΑ ΜΕ ΦΠΑ [€]</w:t>
            </w:r>
          </w:p>
        </w:tc>
      </w:tr>
      <w:tr w:rsidR="005856F8" w:rsidRPr="005856F8" w14:paraId="0C52369B" w14:textId="77777777" w:rsidTr="00B17F28">
        <w:trPr>
          <w:trHeight w:val="619"/>
          <w:jc w:val="center"/>
        </w:trPr>
        <w:tc>
          <w:tcPr>
            <w:tcW w:w="579" w:type="dxa"/>
            <w:vMerge/>
            <w:tcBorders>
              <w:top w:val="single" w:sz="4" w:space="0" w:color="auto"/>
              <w:left w:val="single" w:sz="4" w:space="0" w:color="auto"/>
              <w:bottom w:val="single" w:sz="4" w:space="0" w:color="000000"/>
              <w:right w:val="single" w:sz="4" w:space="0" w:color="auto"/>
            </w:tcBorders>
            <w:vAlign w:val="center"/>
            <w:hideMark/>
          </w:tcPr>
          <w:p w14:paraId="093993DD" w14:textId="77777777" w:rsidR="005856F8" w:rsidRPr="005856F8" w:rsidRDefault="005856F8" w:rsidP="00B17F28">
            <w:pPr>
              <w:suppressAutoHyphens w:val="0"/>
              <w:spacing w:after="0"/>
              <w:jc w:val="left"/>
              <w:rPr>
                <w:b/>
                <w:bCs/>
                <w:sz w:val="16"/>
                <w:szCs w:val="16"/>
                <w:lang w:val="el-GR" w:eastAsia="el-GR"/>
              </w:rPr>
            </w:pPr>
          </w:p>
        </w:tc>
        <w:tc>
          <w:tcPr>
            <w:tcW w:w="4945" w:type="dxa"/>
            <w:vMerge/>
            <w:tcBorders>
              <w:top w:val="single" w:sz="4" w:space="0" w:color="auto"/>
              <w:left w:val="single" w:sz="4" w:space="0" w:color="auto"/>
              <w:bottom w:val="single" w:sz="4" w:space="0" w:color="000000"/>
              <w:right w:val="single" w:sz="4" w:space="0" w:color="auto"/>
            </w:tcBorders>
            <w:vAlign w:val="center"/>
            <w:hideMark/>
          </w:tcPr>
          <w:p w14:paraId="00EA3AB7" w14:textId="77777777" w:rsidR="005856F8" w:rsidRPr="005856F8" w:rsidRDefault="005856F8" w:rsidP="00B17F28">
            <w:pPr>
              <w:suppressAutoHyphens w:val="0"/>
              <w:spacing w:after="0"/>
              <w:jc w:val="left"/>
              <w:rPr>
                <w:b/>
                <w:bCs/>
                <w:sz w:val="16"/>
                <w:szCs w:val="16"/>
                <w:lang w:val="el-GR" w:eastAsia="el-GR"/>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34DB1F26" w14:textId="77777777" w:rsidR="005856F8" w:rsidRPr="005856F8" w:rsidRDefault="005856F8" w:rsidP="00B17F28">
            <w:pPr>
              <w:suppressAutoHyphens w:val="0"/>
              <w:spacing w:after="0"/>
              <w:jc w:val="left"/>
              <w:rPr>
                <w:b/>
                <w:bCs/>
                <w:sz w:val="16"/>
                <w:szCs w:val="16"/>
                <w:lang w:val="el-GR" w:eastAsia="el-GR"/>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5546D623" w14:textId="77777777" w:rsidR="005856F8" w:rsidRPr="005856F8" w:rsidRDefault="005856F8" w:rsidP="00B17F28">
            <w:pPr>
              <w:suppressAutoHyphens w:val="0"/>
              <w:spacing w:after="0"/>
              <w:jc w:val="left"/>
              <w:rPr>
                <w:b/>
                <w:bCs/>
                <w:sz w:val="16"/>
                <w:szCs w:val="16"/>
                <w:lang w:val="el-GR" w:eastAsia="el-GR"/>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14:paraId="1991E02F" w14:textId="77777777" w:rsidR="005856F8" w:rsidRPr="005856F8" w:rsidRDefault="005856F8" w:rsidP="00B17F28">
            <w:pPr>
              <w:suppressAutoHyphens w:val="0"/>
              <w:spacing w:after="0"/>
              <w:jc w:val="left"/>
              <w:rPr>
                <w:b/>
                <w:bCs/>
                <w:sz w:val="16"/>
                <w:szCs w:val="16"/>
                <w:lang w:val="el-GR" w:eastAsia="el-GR"/>
              </w:rPr>
            </w:pPr>
          </w:p>
        </w:tc>
      </w:tr>
      <w:tr w:rsidR="005856F8" w:rsidRPr="005856F8" w14:paraId="1736EF7D"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49058F61"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3.1</w:t>
            </w:r>
          </w:p>
        </w:tc>
        <w:tc>
          <w:tcPr>
            <w:tcW w:w="4945" w:type="dxa"/>
            <w:tcBorders>
              <w:top w:val="nil"/>
              <w:left w:val="nil"/>
              <w:bottom w:val="single" w:sz="4" w:space="0" w:color="auto"/>
              <w:right w:val="single" w:sz="4" w:space="0" w:color="auto"/>
            </w:tcBorders>
            <w:vAlign w:val="center"/>
            <w:hideMark/>
          </w:tcPr>
          <w:p w14:paraId="755A697B"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Υπηρεσίες Έργου [Πίνακας 1]</w:t>
            </w:r>
          </w:p>
        </w:tc>
        <w:tc>
          <w:tcPr>
            <w:tcW w:w="1701" w:type="dxa"/>
            <w:tcBorders>
              <w:top w:val="nil"/>
              <w:left w:val="nil"/>
              <w:bottom w:val="single" w:sz="4" w:space="0" w:color="auto"/>
              <w:right w:val="single" w:sz="4" w:space="0" w:color="auto"/>
            </w:tcBorders>
            <w:vAlign w:val="center"/>
            <w:hideMark/>
          </w:tcPr>
          <w:p w14:paraId="288D8D72"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701" w:type="dxa"/>
            <w:tcBorders>
              <w:top w:val="nil"/>
              <w:left w:val="nil"/>
              <w:bottom w:val="single" w:sz="4" w:space="0" w:color="auto"/>
              <w:right w:val="single" w:sz="4" w:space="0" w:color="auto"/>
            </w:tcBorders>
            <w:vAlign w:val="center"/>
            <w:hideMark/>
          </w:tcPr>
          <w:p w14:paraId="59780855"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702" w:type="dxa"/>
            <w:tcBorders>
              <w:top w:val="nil"/>
              <w:left w:val="nil"/>
              <w:bottom w:val="single" w:sz="4" w:space="0" w:color="auto"/>
              <w:right w:val="single" w:sz="4" w:space="0" w:color="auto"/>
            </w:tcBorders>
            <w:vAlign w:val="center"/>
            <w:hideMark/>
          </w:tcPr>
          <w:p w14:paraId="6CE48E60"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2FFBCA69" w14:textId="77777777" w:rsidTr="00B17F28">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318E5691"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3.2</w:t>
            </w:r>
          </w:p>
        </w:tc>
        <w:tc>
          <w:tcPr>
            <w:tcW w:w="4945" w:type="dxa"/>
            <w:tcBorders>
              <w:top w:val="nil"/>
              <w:left w:val="nil"/>
              <w:bottom w:val="single" w:sz="4" w:space="0" w:color="auto"/>
              <w:right w:val="single" w:sz="4" w:space="0" w:color="auto"/>
            </w:tcBorders>
            <w:vAlign w:val="center"/>
            <w:hideMark/>
          </w:tcPr>
          <w:p w14:paraId="3C9BCF71" w14:textId="77777777" w:rsidR="005856F8" w:rsidRPr="005856F8" w:rsidRDefault="005856F8" w:rsidP="00B17F28">
            <w:pPr>
              <w:suppressAutoHyphens w:val="0"/>
              <w:spacing w:after="0"/>
              <w:jc w:val="left"/>
              <w:rPr>
                <w:sz w:val="16"/>
                <w:szCs w:val="16"/>
                <w:lang w:val="el-GR" w:eastAsia="el-GR"/>
              </w:rPr>
            </w:pPr>
            <w:r w:rsidRPr="005856F8">
              <w:rPr>
                <w:sz w:val="16"/>
                <w:szCs w:val="16"/>
                <w:lang w:val="el-GR" w:eastAsia="el-GR"/>
              </w:rPr>
              <w:t>Άλλες δαπάνες [Πίνακας 2]</w:t>
            </w:r>
          </w:p>
        </w:tc>
        <w:tc>
          <w:tcPr>
            <w:tcW w:w="1701" w:type="dxa"/>
            <w:tcBorders>
              <w:top w:val="nil"/>
              <w:left w:val="nil"/>
              <w:bottom w:val="single" w:sz="4" w:space="0" w:color="auto"/>
              <w:right w:val="single" w:sz="4" w:space="0" w:color="auto"/>
            </w:tcBorders>
            <w:vAlign w:val="center"/>
            <w:hideMark/>
          </w:tcPr>
          <w:p w14:paraId="407208ED"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701" w:type="dxa"/>
            <w:tcBorders>
              <w:top w:val="nil"/>
              <w:left w:val="nil"/>
              <w:bottom w:val="single" w:sz="4" w:space="0" w:color="auto"/>
              <w:right w:val="single" w:sz="4" w:space="0" w:color="auto"/>
            </w:tcBorders>
            <w:vAlign w:val="center"/>
            <w:hideMark/>
          </w:tcPr>
          <w:p w14:paraId="71CD54FF"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702" w:type="dxa"/>
            <w:tcBorders>
              <w:top w:val="nil"/>
              <w:left w:val="nil"/>
              <w:bottom w:val="single" w:sz="4" w:space="0" w:color="auto"/>
              <w:right w:val="single" w:sz="4" w:space="0" w:color="auto"/>
            </w:tcBorders>
            <w:vAlign w:val="center"/>
            <w:hideMark/>
          </w:tcPr>
          <w:p w14:paraId="6D429FDD"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r w:rsidR="005856F8" w:rsidRPr="005856F8" w14:paraId="2EB4B9C9" w14:textId="77777777" w:rsidTr="00B17F28">
        <w:trPr>
          <w:trHeight w:val="567"/>
          <w:jc w:val="center"/>
        </w:trPr>
        <w:tc>
          <w:tcPr>
            <w:tcW w:w="5524" w:type="dxa"/>
            <w:gridSpan w:val="2"/>
            <w:tcBorders>
              <w:top w:val="nil"/>
              <w:left w:val="single" w:sz="4" w:space="0" w:color="auto"/>
              <w:bottom w:val="single" w:sz="4" w:space="0" w:color="auto"/>
              <w:right w:val="single" w:sz="4" w:space="0" w:color="auto"/>
            </w:tcBorders>
            <w:shd w:val="clear" w:color="auto" w:fill="E7E6E6" w:themeFill="background2"/>
            <w:noWrap/>
            <w:vAlign w:val="center"/>
            <w:hideMark/>
          </w:tcPr>
          <w:p w14:paraId="6990F1FD" w14:textId="77777777" w:rsidR="005856F8" w:rsidRPr="005856F8" w:rsidRDefault="005856F8" w:rsidP="00B17F28">
            <w:pPr>
              <w:suppressAutoHyphens w:val="0"/>
              <w:spacing w:after="0"/>
              <w:jc w:val="right"/>
              <w:rPr>
                <w:sz w:val="16"/>
                <w:szCs w:val="16"/>
                <w:lang w:val="el-GR" w:eastAsia="el-GR"/>
              </w:rPr>
            </w:pPr>
            <w:r w:rsidRPr="005856F8">
              <w:rPr>
                <w:b/>
                <w:bCs/>
                <w:sz w:val="16"/>
                <w:szCs w:val="16"/>
                <w:lang w:val="el-GR" w:eastAsia="el-GR"/>
              </w:rPr>
              <w:t>ΓΕΝΙΚΟ ΣΥΝΟΛΟ</w:t>
            </w:r>
          </w:p>
        </w:tc>
        <w:tc>
          <w:tcPr>
            <w:tcW w:w="1701" w:type="dxa"/>
            <w:tcBorders>
              <w:top w:val="nil"/>
              <w:left w:val="nil"/>
              <w:bottom w:val="single" w:sz="4" w:space="0" w:color="auto"/>
              <w:right w:val="single" w:sz="4" w:space="0" w:color="auto"/>
            </w:tcBorders>
            <w:vAlign w:val="center"/>
            <w:hideMark/>
          </w:tcPr>
          <w:p w14:paraId="78A05A90"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701" w:type="dxa"/>
            <w:tcBorders>
              <w:top w:val="nil"/>
              <w:left w:val="nil"/>
              <w:bottom w:val="single" w:sz="4" w:space="0" w:color="auto"/>
              <w:right w:val="single" w:sz="4" w:space="0" w:color="auto"/>
            </w:tcBorders>
            <w:vAlign w:val="center"/>
            <w:hideMark/>
          </w:tcPr>
          <w:p w14:paraId="3ABF367B" w14:textId="77777777" w:rsidR="005856F8" w:rsidRPr="005856F8" w:rsidRDefault="005856F8" w:rsidP="00B17F28">
            <w:pPr>
              <w:suppressAutoHyphens w:val="0"/>
              <w:spacing w:after="0"/>
              <w:jc w:val="center"/>
              <w:rPr>
                <w:b/>
                <w:bCs/>
                <w:sz w:val="16"/>
                <w:szCs w:val="16"/>
                <w:lang w:val="el-GR" w:eastAsia="el-GR"/>
              </w:rPr>
            </w:pPr>
            <w:r w:rsidRPr="005856F8">
              <w:rPr>
                <w:b/>
                <w:bCs/>
                <w:sz w:val="16"/>
                <w:szCs w:val="16"/>
                <w:lang w:val="el-GR" w:eastAsia="el-GR"/>
              </w:rPr>
              <w:t> </w:t>
            </w:r>
          </w:p>
        </w:tc>
        <w:tc>
          <w:tcPr>
            <w:tcW w:w="1702" w:type="dxa"/>
            <w:tcBorders>
              <w:top w:val="nil"/>
              <w:left w:val="nil"/>
              <w:bottom w:val="single" w:sz="4" w:space="0" w:color="auto"/>
              <w:right w:val="single" w:sz="4" w:space="0" w:color="auto"/>
            </w:tcBorders>
            <w:vAlign w:val="center"/>
            <w:hideMark/>
          </w:tcPr>
          <w:p w14:paraId="5499E360" w14:textId="77777777" w:rsidR="005856F8" w:rsidRPr="005856F8" w:rsidRDefault="005856F8" w:rsidP="00B17F28">
            <w:pPr>
              <w:suppressAutoHyphens w:val="0"/>
              <w:spacing w:after="0"/>
              <w:jc w:val="center"/>
              <w:rPr>
                <w:sz w:val="16"/>
                <w:szCs w:val="16"/>
                <w:lang w:val="el-GR" w:eastAsia="el-GR"/>
              </w:rPr>
            </w:pPr>
            <w:r w:rsidRPr="005856F8">
              <w:rPr>
                <w:sz w:val="16"/>
                <w:szCs w:val="16"/>
                <w:lang w:val="el-GR" w:eastAsia="el-GR"/>
              </w:rPr>
              <w:t> </w:t>
            </w:r>
          </w:p>
        </w:tc>
      </w:tr>
    </w:tbl>
    <w:p w14:paraId="00B82CC5" w14:textId="66481AAD" w:rsidR="005856F8" w:rsidRDefault="005856F8">
      <w:pPr>
        <w:pStyle w:val="normalwithoutspacing"/>
        <w:rPr>
          <w:i/>
          <w:color w:val="5B9BD5"/>
        </w:rPr>
      </w:pPr>
      <w:r w:rsidRPr="00322184">
        <w:rPr>
          <w:b/>
          <w:bCs/>
        </w:rPr>
        <w:t>Σημείωση:</w:t>
      </w:r>
      <w:r w:rsidRPr="00322184">
        <w:t xml:space="preserve"> Μεταφέρονται τα ποσά από τους αντίστοιχους πίνακες</w:t>
      </w:r>
    </w:p>
    <w:p w14:paraId="79F92C5D" w14:textId="77777777" w:rsidR="005856F8" w:rsidRDefault="005856F8">
      <w:pPr>
        <w:pStyle w:val="normalwithoutspacing"/>
        <w:rPr>
          <w:i/>
          <w:color w:val="5B9BD5"/>
        </w:rPr>
      </w:pPr>
    </w:p>
    <w:p w14:paraId="5B5D3B2C" w14:textId="77777777" w:rsidR="005856F8" w:rsidRDefault="005856F8">
      <w:pPr>
        <w:pStyle w:val="normalwithoutspacing"/>
        <w:rPr>
          <w:i/>
          <w:color w:val="5B9BD5"/>
        </w:rPr>
      </w:pPr>
    </w:p>
    <w:p w14:paraId="4346F94D" w14:textId="77777777" w:rsidR="005856F8" w:rsidRDefault="005856F8">
      <w:pPr>
        <w:pStyle w:val="normalwithoutspacing"/>
        <w:rPr>
          <w:i/>
          <w:color w:val="5B9BD5"/>
        </w:rPr>
      </w:pPr>
    </w:p>
    <w:p w14:paraId="789D26E9" w14:textId="77777777" w:rsidR="005856F8" w:rsidRPr="00603221" w:rsidRDefault="005856F8">
      <w:pPr>
        <w:pStyle w:val="normalwithoutspacing"/>
        <w:rPr>
          <w:i/>
          <w:color w:val="5B9BD5"/>
        </w:rPr>
      </w:pPr>
    </w:p>
    <w:p w14:paraId="460F6877" w14:textId="77777777" w:rsidR="00D35A9B" w:rsidRPr="006168D8" w:rsidRDefault="00D35A9B">
      <w:pPr>
        <w:rPr>
          <w:lang w:val="el-GR"/>
        </w:rPr>
      </w:pPr>
    </w:p>
    <w:p w14:paraId="45B622B9" w14:textId="77777777" w:rsidR="00623457" w:rsidRDefault="00623457" w:rsidP="00623457">
      <w:pPr>
        <w:rPr>
          <w:i/>
          <w:color w:val="5B9BD5"/>
          <w:lang w:val="el-GR"/>
        </w:rPr>
      </w:pPr>
    </w:p>
    <w:p w14:paraId="6784A461" w14:textId="27924641" w:rsidR="00623457" w:rsidRPr="00603221" w:rsidRDefault="00623457" w:rsidP="000D7961">
      <w:pPr>
        <w:rPr>
          <w:lang w:val="el-GR"/>
        </w:rPr>
        <w:sectPr w:rsidR="00623457" w:rsidRPr="00603221" w:rsidSect="00DF02B0">
          <w:headerReference w:type="first" r:id="rId44"/>
          <w:pgSz w:w="11906" w:h="16838"/>
          <w:pgMar w:top="1134" w:right="1134" w:bottom="1134" w:left="1134" w:header="720" w:footer="709" w:gutter="0"/>
          <w:cols w:space="720"/>
          <w:titlePg/>
          <w:docGrid w:linePitch="360"/>
        </w:sectPr>
      </w:pPr>
    </w:p>
    <w:p w14:paraId="66A30802" w14:textId="77777777" w:rsidR="008338F0" w:rsidRPr="00603221" w:rsidRDefault="003355E7" w:rsidP="005856F8">
      <w:pPr>
        <w:pStyle w:val="2"/>
        <w:numPr>
          <w:ilvl w:val="0"/>
          <w:numId w:val="0"/>
        </w:numPr>
        <w:ind w:left="576" w:hanging="576"/>
        <w:rPr>
          <w:rFonts w:cs="Tahoma"/>
          <w:lang w:val="el-GR"/>
        </w:rPr>
      </w:pPr>
      <w:bookmarkStart w:id="625" w:name="_Ref494118533"/>
      <w:bookmarkStart w:id="626" w:name="_Ref40984039"/>
      <w:bookmarkStart w:id="627" w:name="_Toc97194386"/>
      <w:bookmarkStart w:id="628" w:name="_Toc97194490"/>
      <w:bookmarkStart w:id="629" w:name="_Toc216443953"/>
      <w:bookmarkStart w:id="630" w:name="_Hlk118712588"/>
      <w:r w:rsidRPr="00603221">
        <w:rPr>
          <w:rFonts w:cs="Tahoma"/>
          <w:lang w:val="el-GR"/>
        </w:rPr>
        <w:t xml:space="preserve">ΠΑΡΑΡΤΗΜΑ </w:t>
      </w:r>
      <w:r w:rsidRPr="005856F8">
        <w:rPr>
          <w:rFonts w:cs="Tahoma"/>
          <w:lang w:val="el-GR"/>
        </w:rPr>
        <w:t>VI</w:t>
      </w:r>
      <w:r w:rsidRPr="00603221">
        <w:rPr>
          <w:rFonts w:cs="Tahoma"/>
          <w:lang w:val="el-GR"/>
        </w:rPr>
        <w:t xml:space="preserve">Ι – </w:t>
      </w:r>
      <w:r w:rsidR="006E4901" w:rsidRPr="00603221">
        <w:rPr>
          <w:rFonts w:cs="Tahoma"/>
          <w:lang w:val="el-GR"/>
        </w:rPr>
        <w:t>Άλλες Δηλώσεις</w:t>
      </w:r>
      <w:bookmarkEnd w:id="625"/>
      <w:bookmarkEnd w:id="626"/>
      <w:bookmarkEnd w:id="627"/>
      <w:bookmarkEnd w:id="628"/>
      <w:bookmarkEnd w:id="629"/>
      <w:r w:rsidR="00E1337D" w:rsidRPr="00603221">
        <w:rPr>
          <w:rFonts w:cs="Tahoma"/>
          <w:lang w:val="el-GR"/>
        </w:rPr>
        <w:t xml:space="preserve"> </w:t>
      </w:r>
    </w:p>
    <w:p w14:paraId="5984E1DF" w14:textId="77777777" w:rsidR="00CD4F51" w:rsidRPr="007113DC" w:rsidRDefault="00CD4F51" w:rsidP="00CD4F51">
      <w:pPr>
        <w:rPr>
          <w:rFonts w:eastAsia="SimSun"/>
          <w:lang w:val="el-GR" w:eastAsia="el-GR" w:bidi="he-IL"/>
        </w:rPr>
      </w:pPr>
    </w:p>
    <w:p w14:paraId="22547C25" w14:textId="206E45F3" w:rsidR="00CD4F51" w:rsidRPr="007113DC" w:rsidRDefault="00CD4F51" w:rsidP="007113D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113DC" w:rsidRDefault="00CD4F51" w:rsidP="00CD4F51">
      <w:pPr>
        <w:rPr>
          <w:lang w:val="el-GR"/>
        </w:rPr>
      </w:pPr>
    </w:p>
    <w:p w14:paraId="4C501BF3" w14:textId="3EC8B4E9" w:rsidR="00CD4F51" w:rsidRPr="007113DC" w:rsidRDefault="00CD4F51" w:rsidP="00CD4F51">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00E576A6"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384D1405" w14:textId="34D127E3" w:rsidR="00CD4F51" w:rsidRPr="007113DC" w:rsidRDefault="00E576A6" w:rsidP="00BA73EE">
      <w:pPr>
        <w:pStyle w:val="aff"/>
        <w:numPr>
          <w:ilvl w:val="0"/>
          <w:numId w:val="17"/>
        </w:numPr>
        <w:suppressAutoHyphens w:val="0"/>
        <w:autoSpaceDE w:val="0"/>
        <w:autoSpaceDN w:val="0"/>
        <w:adjustRightInd w:val="0"/>
        <w:spacing w:before="120"/>
        <w:ind w:left="714" w:hanging="357"/>
        <w:contextualSpacing w:val="0"/>
        <w:rPr>
          <w:lang w:val="el-GR" w:eastAsia="el-GR" w:bidi="he-IL"/>
        </w:rPr>
      </w:pPr>
      <w:r w:rsidRPr="006168D8">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56F3EFC1" w:rsidR="00CD4F51" w:rsidRPr="00E576A6" w:rsidRDefault="00E576A6" w:rsidP="00BA73EE">
      <w:pPr>
        <w:pStyle w:val="aff"/>
        <w:numPr>
          <w:ilvl w:val="0"/>
          <w:numId w:val="17"/>
        </w:numPr>
        <w:suppressAutoHyphens w:val="0"/>
        <w:autoSpaceDE w:val="0"/>
        <w:autoSpaceDN w:val="0"/>
        <w:adjustRightInd w:val="0"/>
        <w:spacing w:before="120"/>
        <w:ind w:left="714" w:hanging="357"/>
        <w:contextualSpacing w:val="0"/>
        <w:rPr>
          <w:iCs/>
          <w:lang w:val="el-GR" w:eastAsia="el-GR" w:bidi="he-IL"/>
        </w:rPr>
      </w:pPr>
      <w:r w:rsidRPr="006168D8">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9972469" w14:textId="6741931B" w:rsidR="00CD4F51" w:rsidRPr="007113DC" w:rsidRDefault="00E576A6" w:rsidP="00BA73EE">
      <w:pPr>
        <w:pStyle w:val="aff"/>
        <w:numPr>
          <w:ilvl w:val="0"/>
          <w:numId w:val="17"/>
        </w:numPr>
        <w:suppressAutoHyphens w:val="0"/>
        <w:autoSpaceDE w:val="0"/>
        <w:autoSpaceDN w:val="0"/>
        <w:adjustRightInd w:val="0"/>
        <w:spacing w:before="120"/>
        <w:ind w:left="714" w:hanging="357"/>
        <w:contextualSpacing w:val="0"/>
        <w:rPr>
          <w:lang w:val="el-GR" w:eastAsia="el-GR" w:bidi="he-IL"/>
        </w:rPr>
      </w:pPr>
      <w:r w:rsidRPr="006168D8">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7113DC">
        <w:rPr>
          <w:lang w:val="el-GR" w:eastAsia="el-GR" w:bidi="he-IL"/>
        </w:rPr>
        <w:t>,</w:t>
      </w:r>
    </w:p>
    <w:p w14:paraId="365CCA0E" w14:textId="59B56466" w:rsidR="00CD4F51" w:rsidRPr="00BC1917" w:rsidRDefault="00BC1917" w:rsidP="00BA73EE">
      <w:pPr>
        <w:pStyle w:val="aff"/>
        <w:numPr>
          <w:ilvl w:val="0"/>
          <w:numId w:val="17"/>
        </w:numPr>
        <w:suppressAutoHyphens w:val="0"/>
        <w:spacing w:before="120"/>
        <w:ind w:left="714" w:hanging="357"/>
        <w:contextualSpacing w:val="0"/>
        <w:rPr>
          <w:iCs/>
          <w:lang w:val="el-GR"/>
        </w:rPr>
      </w:pPr>
      <w:r w:rsidRPr="006168D8">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63DA5CB" w14:textId="77777777" w:rsidR="00BC55DC" w:rsidRPr="00BC55DC" w:rsidRDefault="00BC55DC" w:rsidP="006168D8">
      <w:pPr>
        <w:suppressAutoHyphens w:val="0"/>
        <w:spacing w:before="120"/>
        <w:rPr>
          <w:lang w:val="el-GR"/>
        </w:rPr>
      </w:pPr>
    </w:p>
    <w:p w14:paraId="1BD79C04" w14:textId="77777777" w:rsidR="00E34613" w:rsidRDefault="00E34613">
      <w:pPr>
        <w:suppressAutoHyphens w:val="0"/>
        <w:spacing w:after="0"/>
        <w:jc w:val="left"/>
        <w:rPr>
          <w:b/>
          <w:color w:val="002060"/>
          <w:lang w:val="el-GR"/>
        </w:rPr>
      </w:pPr>
      <w:bookmarkStart w:id="631" w:name="_Ref496623895"/>
      <w:bookmarkStart w:id="632" w:name="_Ref496624676"/>
      <w:bookmarkStart w:id="633" w:name="_Ref496625135"/>
      <w:bookmarkStart w:id="634" w:name="_Toc97194387"/>
      <w:bookmarkStart w:id="635" w:name="_Toc97194491"/>
      <w:bookmarkEnd w:id="630"/>
      <w:r>
        <w:rPr>
          <w:lang w:val="el-GR"/>
        </w:rPr>
        <w:br w:type="page"/>
      </w:r>
    </w:p>
    <w:p w14:paraId="5247CADE" w14:textId="3840750F" w:rsidR="008338F0" w:rsidRPr="003329FF" w:rsidRDefault="003355E7" w:rsidP="003329FF">
      <w:pPr>
        <w:pStyle w:val="2"/>
        <w:numPr>
          <w:ilvl w:val="0"/>
          <w:numId w:val="0"/>
        </w:numPr>
        <w:ind w:left="576" w:hanging="576"/>
        <w:rPr>
          <w:rFonts w:cs="Tahoma"/>
          <w:lang w:val="el-GR"/>
        </w:rPr>
      </w:pPr>
      <w:bookmarkStart w:id="636" w:name="_Ref191466935"/>
      <w:bookmarkStart w:id="637" w:name="_Toc216443954"/>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631"/>
      <w:bookmarkEnd w:id="632"/>
      <w:bookmarkEnd w:id="633"/>
      <w:bookmarkEnd w:id="634"/>
      <w:bookmarkEnd w:id="635"/>
      <w:bookmarkEnd w:id="636"/>
      <w:bookmarkEnd w:id="637"/>
      <w:r w:rsidRPr="003329FF">
        <w:rPr>
          <w:rFonts w:cs="Tahoma"/>
          <w:lang w:val="el-GR"/>
        </w:rPr>
        <w:t xml:space="preserve"> </w:t>
      </w:r>
    </w:p>
    <w:p w14:paraId="273E7CD1" w14:textId="77777777" w:rsidR="009B6AAD" w:rsidRPr="00603221" w:rsidRDefault="009B6AAD" w:rsidP="00BA73EE">
      <w:pPr>
        <w:pStyle w:val="3"/>
        <w:numPr>
          <w:ilvl w:val="0"/>
          <w:numId w:val="8"/>
        </w:numPr>
        <w:rPr>
          <w:rFonts w:cs="Tahoma"/>
          <w:szCs w:val="22"/>
          <w:u w:val="single"/>
          <w:lang w:val="el-GR"/>
        </w:rPr>
      </w:pPr>
      <w:bookmarkStart w:id="638" w:name="_Toc43634808"/>
      <w:bookmarkStart w:id="639" w:name="_Toc44821188"/>
      <w:bookmarkStart w:id="640" w:name="_Toc48552980"/>
      <w:bookmarkStart w:id="641" w:name="_Toc49073807"/>
      <w:bookmarkStart w:id="642" w:name="_Toc62559079"/>
      <w:bookmarkStart w:id="643" w:name="_Toc487799701"/>
      <w:bookmarkStart w:id="644" w:name="_Toc97194388"/>
      <w:bookmarkStart w:id="645" w:name="_Toc97194492"/>
      <w:bookmarkStart w:id="646" w:name="_Toc216443955"/>
      <w:r w:rsidRPr="00603221">
        <w:rPr>
          <w:rFonts w:cs="Tahoma"/>
          <w:szCs w:val="22"/>
          <w:u w:val="single"/>
          <w:lang w:val="el-GR"/>
        </w:rPr>
        <w:t>Εγγυητική Επιστολή Συμμετοχής</w:t>
      </w:r>
      <w:bookmarkEnd w:id="638"/>
      <w:bookmarkEnd w:id="639"/>
      <w:bookmarkEnd w:id="640"/>
      <w:bookmarkEnd w:id="641"/>
      <w:bookmarkEnd w:id="642"/>
      <w:bookmarkEnd w:id="643"/>
      <w:bookmarkEnd w:id="644"/>
      <w:bookmarkEnd w:id="645"/>
      <w:bookmarkEnd w:id="646"/>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1B469B75" w14:textId="07C26E25"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647" w:name="_Hlk67671899"/>
      <w:r w:rsidRPr="00603221">
        <w:rPr>
          <w:lang w:val="el-GR" w:eastAsia="el-GR"/>
        </w:rPr>
        <w:t xml:space="preserve">σύμφωνα </w:t>
      </w:r>
      <w:r w:rsidRPr="005856F8">
        <w:rPr>
          <w:lang w:val="el-GR" w:eastAsia="el-GR"/>
        </w:rPr>
        <w:t xml:space="preserve">με την παρ. </w:t>
      </w:r>
      <w:r w:rsidR="004A3382" w:rsidRPr="005856F8">
        <w:rPr>
          <w:b/>
          <w:bCs/>
          <w:lang w:val="el-GR"/>
        </w:rPr>
        <w:fldChar w:fldCharType="begin"/>
      </w:r>
      <w:r w:rsidR="004A3382" w:rsidRPr="005856F8">
        <w:rPr>
          <w:lang w:val="el-GR" w:eastAsia="el-GR"/>
        </w:rPr>
        <w:instrText xml:space="preserve"> REF _Ref496542081 \r \h </w:instrText>
      </w:r>
      <w:r w:rsidR="00DF02B0" w:rsidRPr="005856F8">
        <w:rPr>
          <w:b/>
          <w:bCs/>
          <w:lang w:val="el-GR"/>
        </w:rPr>
        <w:instrText xml:space="preserve"> \* MERGEFORMAT </w:instrText>
      </w:r>
      <w:r w:rsidR="004A3382" w:rsidRPr="005856F8">
        <w:rPr>
          <w:b/>
          <w:bCs/>
          <w:lang w:val="el-GR"/>
        </w:rPr>
      </w:r>
      <w:r w:rsidR="004A3382" w:rsidRPr="005856F8">
        <w:rPr>
          <w:b/>
          <w:bCs/>
          <w:lang w:val="el-GR"/>
        </w:rPr>
        <w:fldChar w:fldCharType="separate"/>
      </w:r>
      <w:r w:rsidR="00815A90">
        <w:rPr>
          <w:lang w:val="el-GR" w:eastAsia="el-GR"/>
        </w:rPr>
        <w:t>2.2.2</w:t>
      </w:r>
      <w:r w:rsidR="004A3382" w:rsidRPr="005856F8">
        <w:rPr>
          <w:b/>
          <w:bCs/>
          <w:lang w:val="el-GR"/>
        </w:rPr>
        <w:fldChar w:fldCharType="end"/>
      </w:r>
      <w:r w:rsidR="004A3382" w:rsidRPr="005856F8">
        <w:rPr>
          <w:lang w:val="el-GR" w:eastAsia="el-GR"/>
        </w:rPr>
        <w:t xml:space="preserve"> της παρούσας </w:t>
      </w:r>
      <w:r w:rsidRPr="00603221">
        <w:rPr>
          <w:lang w:val="el-GR" w:eastAsia="el-GR"/>
        </w:rPr>
        <w:t xml:space="preserve">, </w:t>
      </w:r>
      <w:bookmarkEnd w:id="647"/>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481C50EF" w14:textId="77777777" w:rsidR="005856F8" w:rsidRDefault="005856F8">
      <w:pPr>
        <w:suppressAutoHyphens w:val="0"/>
        <w:spacing w:after="0"/>
        <w:jc w:val="left"/>
        <w:rPr>
          <w:b/>
          <w:bCs/>
          <w:u w:val="single"/>
          <w:lang w:val="el-GR"/>
        </w:rPr>
      </w:pPr>
      <w:bookmarkStart w:id="648" w:name="_Toc97194389"/>
      <w:bookmarkStart w:id="649" w:name="_Toc97194493"/>
      <w:r>
        <w:rPr>
          <w:u w:val="single"/>
          <w:lang w:val="el-GR"/>
        </w:rPr>
        <w:br w:type="page"/>
      </w:r>
    </w:p>
    <w:p w14:paraId="7BD96CE5" w14:textId="2D12DFB1" w:rsidR="007A7DCA" w:rsidRPr="00603221" w:rsidRDefault="007A7DCA" w:rsidP="00BA73EE">
      <w:pPr>
        <w:pStyle w:val="3"/>
        <w:numPr>
          <w:ilvl w:val="0"/>
          <w:numId w:val="8"/>
        </w:numPr>
        <w:rPr>
          <w:rFonts w:cs="Tahoma"/>
          <w:szCs w:val="22"/>
          <w:u w:val="single"/>
          <w:lang w:val="el-GR"/>
        </w:rPr>
      </w:pPr>
      <w:bookmarkStart w:id="650" w:name="_Toc216443956"/>
      <w:r w:rsidRPr="00603221">
        <w:rPr>
          <w:rFonts w:cs="Tahoma"/>
          <w:szCs w:val="22"/>
          <w:u w:val="single"/>
          <w:lang w:val="el-GR"/>
        </w:rPr>
        <w:t>Εγγυητική Επιστολή Καλής Εκτέλεσης</w:t>
      </w:r>
      <w:bookmarkEnd w:id="648"/>
      <w:bookmarkEnd w:id="649"/>
      <w:bookmarkEnd w:id="650"/>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651" w:name="_Toc336420407"/>
      <w:r w:rsidRPr="00603221">
        <w:rPr>
          <w:lang w:val="el-GR"/>
        </w:rPr>
        <w:t>ΕΚΔΟΤΗΣ (Πλήρης επωνυμία).......................................................................</w:t>
      </w:r>
      <w:bookmarkEnd w:id="651"/>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F2321CB" w:rsidR="007A7DCA" w:rsidRPr="00603221" w:rsidRDefault="007A7DCA" w:rsidP="007A7DCA">
      <w:pPr>
        <w:rPr>
          <w:lang w:val="el-GR"/>
        </w:rPr>
      </w:pPr>
      <w:r w:rsidRPr="00603221">
        <w:rPr>
          <w:lang w:val="el-GR"/>
        </w:rPr>
        <w:t xml:space="preserve">Η παρούσα ισχύει μέχρι και την ............... </w:t>
      </w:r>
      <w:bookmarkStart w:id="65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815A90">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652"/>
    <w:p w14:paraId="21FE77F8" w14:textId="77777777" w:rsidR="007A7DCA" w:rsidRPr="00603221" w:rsidRDefault="007A7DCA" w:rsidP="007A7DCA">
      <w:pPr>
        <w:jc w:val="right"/>
        <w:rPr>
          <w:lang w:val="el-GR"/>
        </w:rPr>
      </w:pPr>
    </w:p>
    <w:p w14:paraId="3A8C2C86" w14:textId="0FEC925F" w:rsidR="00DA2A67" w:rsidRPr="00603221" w:rsidRDefault="007A7DCA" w:rsidP="005856F8">
      <w:pPr>
        <w:jc w:val="right"/>
        <w:rPr>
          <w:b/>
          <w:bCs/>
          <w:lang w:val="el-GR"/>
        </w:rPr>
      </w:pPr>
      <w:r w:rsidRPr="00C647C0">
        <w:rPr>
          <w:lang w:val="el-GR" w:eastAsia="el-GR"/>
        </w:rPr>
        <w:t>(Εξουσιοδοτημένη υπογραφή)</w:t>
      </w:r>
      <w:r w:rsidR="00DA2A67" w:rsidRPr="00603221">
        <w:rPr>
          <w:lang w:val="el-GR"/>
        </w:rPr>
        <w:br w:type="page"/>
      </w:r>
    </w:p>
    <w:p w14:paraId="2743ECB8" w14:textId="4925CBC0" w:rsidR="00E75240" w:rsidRPr="00A93898" w:rsidRDefault="00754574" w:rsidP="00754574">
      <w:pPr>
        <w:pStyle w:val="2"/>
        <w:numPr>
          <w:ilvl w:val="0"/>
          <w:numId w:val="0"/>
        </w:numPr>
        <w:ind w:left="576" w:hanging="576"/>
        <w:rPr>
          <w:rFonts w:cs="Tahoma"/>
          <w:lang w:val="el-GR"/>
        </w:rPr>
      </w:pPr>
      <w:bookmarkStart w:id="653" w:name="_Toc97194393"/>
      <w:bookmarkStart w:id="654" w:name="_Toc97194497"/>
      <w:bookmarkStart w:id="655" w:name="_Toc216443957"/>
      <w:r>
        <w:rPr>
          <w:rFonts w:cs="Tahoma"/>
          <w:lang w:val="el-GR"/>
        </w:rPr>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653"/>
      <w:bookmarkEnd w:id="654"/>
      <w:bookmarkEnd w:id="655"/>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5EF410A9" w:rsidR="00E75240" w:rsidRPr="00821852" w:rsidRDefault="00E75240" w:rsidP="00E75240">
      <w:pPr>
        <w:rPr>
          <w:lang w:val="el-GR"/>
        </w:rPr>
      </w:pPr>
      <w:r>
        <w:t>IV</w:t>
      </w:r>
      <w:r w:rsidRPr="00821852">
        <w:rPr>
          <w:lang w:val="el-GR"/>
        </w:rPr>
        <w:t>. Τα δεδομένα θα τηρούνται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344D93" w:rsidRDefault="006C03D6" w:rsidP="006168D8">
      <w:pPr>
        <w:pStyle w:val="2"/>
        <w:numPr>
          <w:ilvl w:val="0"/>
          <w:numId w:val="0"/>
        </w:numPr>
        <w:ind w:left="576" w:hanging="576"/>
        <w:rPr>
          <w:rFonts w:cs="Tahoma"/>
          <w:lang w:val="el-GR"/>
        </w:rPr>
      </w:pPr>
      <w:bookmarkStart w:id="656" w:name="_Ref118477993"/>
      <w:bookmarkStart w:id="657" w:name="_Toc216443958"/>
      <w:bookmarkStart w:id="658" w:name="_Hlk118481870"/>
      <w:r w:rsidRPr="00344D93">
        <w:rPr>
          <w:rFonts w:cs="Tahoma"/>
          <w:lang w:val="el-GR"/>
        </w:rPr>
        <w:t xml:space="preserve">ΠΑΡΑΡΤΗΜΑ </w:t>
      </w:r>
      <w:r w:rsidRPr="006168D8">
        <w:rPr>
          <w:rFonts w:cs="Tahoma"/>
          <w:lang w:val="el-GR"/>
        </w:rPr>
        <w:t>X</w:t>
      </w:r>
      <w:r w:rsidRPr="00344D93">
        <w:rPr>
          <w:rFonts w:cs="Tahoma"/>
          <w:lang w:val="el-GR"/>
        </w:rPr>
        <w:t xml:space="preserve"> – Ρήτρα Ακεραιότητας</w:t>
      </w:r>
      <w:bookmarkEnd w:id="656"/>
      <w:bookmarkEnd w:id="657"/>
      <w:r w:rsidRPr="00344D93">
        <w:rPr>
          <w:rFonts w:cs="Tahoma"/>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3E34FB6B" w:rsidR="006C03D6" w:rsidRPr="00E532F8" w:rsidRDefault="006C03D6" w:rsidP="006C03D6">
      <w:pPr>
        <w:spacing w:line="276" w:lineRule="auto"/>
        <w:rPr>
          <w:lang w:val="el-GR"/>
        </w:rPr>
      </w:pPr>
      <w:r w:rsidRPr="00E532F8">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w:t>
      </w:r>
      <w:r w:rsidR="00CE0FF0">
        <w:rPr>
          <w:lang w:val="el-GR"/>
        </w:rPr>
        <w:t xml:space="preserve"> </w:t>
      </w:r>
      <w:r w:rsidRPr="00E532F8">
        <w:rPr>
          <w:lang w:val="el-GR"/>
        </w:rPr>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26595BC7" w14:textId="5A73198D" w:rsidR="006C03D6" w:rsidRDefault="006C03D6" w:rsidP="00B512E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End w:id="658"/>
    </w:p>
    <w:p w14:paraId="2FFDCE08" w14:textId="77777777" w:rsidR="00CE0FF0" w:rsidRDefault="00CE0FF0" w:rsidP="00B512E6">
      <w:pPr>
        <w:spacing w:line="276" w:lineRule="auto"/>
        <w:rPr>
          <w:lang w:val="el-GR"/>
        </w:rPr>
      </w:pPr>
    </w:p>
    <w:p w14:paraId="4304721D" w14:textId="77777777" w:rsidR="00CE0FF0" w:rsidRDefault="00CE0FF0" w:rsidP="00B512E6">
      <w:pPr>
        <w:spacing w:line="276" w:lineRule="auto"/>
        <w:rPr>
          <w:lang w:val="el-GR"/>
        </w:rPr>
      </w:pPr>
    </w:p>
    <w:p w14:paraId="74E64418" w14:textId="77777777" w:rsidR="00CE0FF0" w:rsidRDefault="00CE0FF0" w:rsidP="00B512E6">
      <w:pPr>
        <w:spacing w:line="276" w:lineRule="auto"/>
        <w:rPr>
          <w:lang w:val="el-GR"/>
        </w:rPr>
      </w:pPr>
    </w:p>
    <w:p w14:paraId="68123628" w14:textId="77777777" w:rsidR="00CE0FF0" w:rsidRDefault="00CE0FF0" w:rsidP="00B512E6">
      <w:pPr>
        <w:spacing w:line="276" w:lineRule="auto"/>
        <w:rPr>
          <w:lang w:val="el-GR"/>
        </w:rPr>
      </w:pPr>
    </w:p>
    <w:p w14:paraId="32BD2330" w14:textId="77777777" w:rsidR="00CE0FF0" w:rsidRDefault="00CE0FF0" w:rsidP="00B512E6">
      <w:pPr>
        <w:spacing w:line="276" w:lineRule="auto"/>
        <w:rPr>
          <w:lang w:val="el-GR"/>
        </w:rPr>
      </w:pPr>
    </w:p>
    <w:p w14:paraId="00FA13BD" w14:textId="77777777" w:rsidR="00CE0FF0" w:rsidRDefault="00CE0FF0" w:rsidP="00B512E6">
      <w:pPr>
        <w:spacing w:line="276" w:lineRule="auto"/>
        <w:rPr>
          <w:lang w:val="el-GR"/>
        </w:rPr>
      </w:pPr>
    </w:p>
    <w:p w14:paraId="1E8E284D" w14:textId="77777777" w:rsidR="00CE0FF0" w:rsidRDefault="00CE0FF0" w:rsidP="00B512E6">
      <w:pPr>
        <w:spacing w:line="276" w:lineRule="auto"/>
        <w:rPr>
          <w:lang w:val="el-GR"/>
        </w:rPr>
      </w:pPr>
    </w:p>
    <w:p w14:paraId="54E790F8" w14:textId="77777777" w:rsidR="00CE0FF0" w:rsidRDefault="00CE0FF0" w:rsidP="00B512E6">
      <w:pPr>
        <w:spacing w:line="276" w:lineRule="auto"/>
        <w:rPr>
          <w:lang w:val="el-GR"/>
        </w:rPr>
      </w:pPr>
    </w:p>
    <w:p w14:paraId="7B4942D3" w14:textId="77777777" w:rsidR="00CE0FF0" w:rsidRDefault="00CE0FF0" w:rsidP="00B512E6">
      <w:pPr>
        <w:spacing w:line="276" w:lineRule="auto"/>
        <w:rPr>
          <w:lang w:val="el-GR"/>
        </w:rPr>
      </w:pPr>
    </w:p>
    <w:p w14:paraId="395543E5" w14:textId="77777777" w:rsidR="00CE0FF0" w:rsidRDefault="00CE0FF0" w:rsidP="00B512E6">
      <w:pPr>
        <w:spacing w:line="276" w:lineRule="auto"/>
        <w:rPr>
          <w:lang w:val="el-GR"/>
        </w:rPr>
      </w:pPr>
    </w:p>
    <w:p w14:paraId="700C524A" w14:textId="77777777" w:rsidR="00CE0FF0" w:rsidRDefault="00CE0FF0" w:rsidP="00B512E6">
      <w:pPr>
        <w:spacing w:line="276" w:lineRule="auto"/>
        <w:rPr>
          <w:lang w:val="el-GR"/>
        </w:rPr>
      </w:pPr>
    </w:p>
    <w:p w14:paraId="4531C905" w14:textId="77777777" w:rsidR="00CE0FF0" w:rsidRDefault="00CE0FF0" w:rsidP="00B512E6">
      <w:pPr>
        <w:spacing w:line="276" w:lineRule="auto"/>
        <w:rPr>
          <w:lang w:val="el-GR"/>
        </w:rPr>
      </w:pPr>
    </w:p>
    <w:p w14:paraId="7FC70A85" w14:textId="77777777" w:rsidR="00CE0FF0" w:rsidRDefault="00CE0FF0" w:rsidP="00B512E6">
      <w:pPr>
        <w:spacing w:line="276" w:lineRule="auto"/>
        <w:rPr>
          <w:lang w:val="el-GR"/>
        </w:rPr>
      </w:pPr>
    </w:p>
    <w:p w14:paraId="140E7BC3" w14:textId="77777777" w:rsidR="00CE0FF0" w:rsidRDefault="00CE0FF0" w:rsidP="00B512E6">
      <w:pPr>
        <w:spacing w:line="276" w:lineRule="auto"/>
        <w:rPr>
          <w:lang w:val="el-GR"/>
        </w:rPr>
      </w:pPr>
    </w:p>
    <w:p w14:paraId="662D73BE" w14:textId="77777777" w:rsidR="00CE0FF0" w:rsidRDefault="00CE0FF0" w:rsidP="00B512E6">
      <w:pPr>
        <w:spacing w:line="276" w:lineRule="auto"/>
        <w:rPr>
          <w:lang w:val="el-GR"/>
        </w:rPr>
      </w:pPr>
    </w:p>
    <w:p w14:paraId="359EA3A6" w14:textId="77777777" w:rsidR="00CE0FF0" w:rsidRDefault="00CE0FF0" w:rsidP="00B512E6">
      <w:pPr>
        <w:spacing w:line="276" w:lineRule="auto"/>
        <w:rPr>
          <w:lang w:val="el-GR"/>
        </w:rPr>
      </w:pPr>
    </w:p>
    <w:p w14:paraId="64CC7B2F" w14:textId="77777777" w:rsidR="00CE0FF0" w:rsidRDefault="00CE0FF0" w:rsidP="00B512E6">
      <w:pPr>
        <w:spacing w:line="276" w:lineRule="auto"/>
        <w:rPr>
          <w:lang w:val="el-GR"/>
        </w:rPr>
      </w:pPr>
    </w:p>
    <w:p w14:paraId="46947E8F" w14:textId="77777777" w:rsidR="00CE0FF0" w:rsidRDefault="00CE0FF0" w:rsidP="00B512E6">
      <w:pPr>
        <w:spacing w:line="276" w:lineRule="auto"/>
        <w:rPr>
          <w:lang w:val="el-GR"/>
        </w:rPr>
      </w:pPr>
    </w:p>
    <w:p w14:paraId="1955E09C" w14:textId="77777777" w:rsidR="00CE0FF0" w:rsidRDefault="00CE0FF0" w:rsidP="00B512E6">
      <w:pPr>
        <w:spacing w:line="276" w:lineRule="auto"/>
        <w:rPr>
          <w:lang w:val="el-GR"/>
        </w:rPr>
      </w:pPr>
    </w:p>
    <w:p w14:paraId="41313697" w14:textId="77777777" w:rsidR="00CE0FF0" w:rsidRDefault="00CE0FF0" w:rsidP="00B512E6">
      <w:pPr>
        <w:spacing w:line="276" w:lineRule="auto"/>
        <w:rPr>
          <w:lang w:val="el-GR"/>
        </w:rPr>
      </w:pPr>
    </w:p>
    <w:p w14:paraId="0BDB9CFE" w14:textId="77777777" w:rsidR="00CE0FF0" w:rsidRDefault="00CE0FF0" w:rsidP="00B512E6">
      <w:pPr>
        <w:spacing w:line="276" w:lineRule="auto"/>
        <w:rPr>
          <w:lang w:val="el-GR"/>
        </w:rPr>
      </w:pPr>
    </w:p>
    <w:p w14:paraId="5AC42ED1" w14:textId="77777777" w:rsidR="00CE0FF0" w:rsidRDefault="00CE0FF0" w:rsidP="00B512E6">
      <w:pPr>
        <w:spacing w:line="276" w:lineRule="auto"/>
        <w:rPr>
          <w:lang w:val="el-GR"/>
        </w:rPr>
      </w:pPr>
    </w:p>
    <w:p w14:paraId="7844DA75" w14:textId="77777777" w:rsidR="00CE0FF0" w:rsidRDefault="00CE0FF0" w:rsidP="00B512E6">
      <w:pPr>
        <w:spacing w:line="276" w:lineRule="auto"/>
        <w:rPr>
          <w:lang w:val="el-GR"/>
        </w:rPr>
      </w:pPr>
    </w:p>
    <w:sectPr w:rsidR="00CE0FF0"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4B0B3" w14:textId="77777777" w:rsidR="00774F36" w:rsidRDefault="00774F36">
      <w:pPr>
        <w:spacing w:after="0"/>
      </w:pPr>
      <w:r>
        <w:separator/>
      </w:r>
    </w:p>
  </w:endnote>
  <w:endnote w:type="continuationSeparator" w:id="0">
    <w:p w14:paraId="7B54BD08" w14:textId="77777777" w:rsidR="00774F36" w:rsidRDefault="00774F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Aptos">
    <w:charset w:val="00"/>
    <w:family w:val="swiss"/>
    <w:pitch w:val="variable"/>
    <w:sig w:usb0="20000287" w:usb1="00000003" w:usb2="00000000" w:usb3="00000000" w:csb0="0000019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B27300" w:rsidRPr="00A73BD3" w14:paraId="45E08389" w14:textId="77777777" w:rsidTr="003366E9">
      <w:tc>
        <w:tcPr>
          <w:tcW w:w="8747" w:type="dxa"/>
          <w:tcBorders>
            <w:top w:val="single" w:sz="4" w:space="0" w:color="auto"/>
          </w:tcBorders>
        </w:tcPr>
        <w:p w14:paraId="3B6D278A" w14:textId="7460E5ED" w:rsidR="00B27300" w:rsidRPr="001E54F6" w:rsidRDefault="00B2730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B27300" w:rsidRPr="001E54F6" w:rsidRDefault="00B27300"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031BFC">
            <w:rPr>
              <w:rStyle w:val="a3"/>
              <w:rFonts w:cs="Tahoma"/>
              <w:noProof/>
              <w:sz w:val="20"/>
            </w:rPr>
            <w:t>21</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031BFC">
            <w:rPr>
              <w:rStyle w:val="a3"/>
              <w:rFonts w:cs="Tahoma"/>
              <w:noProof/>
              <w:sz w:val="20"/>
            </w:rPr>
            <w:t>115</w:t>
          </w:r>
          <w:r w:rsidRPr="001E54F6">
            <w:rPr>
              <w:rStyle w:val="a3"/>
              <w:rFonts w:cs="Tahoma"/>
              <w:sz w:val="20"/>
            </w:rPr>
            <w:fldChar w:fldCharType="end"/>
          </w:r>
        </w:p>
      </w:tc>
    </w:tr>
  </w:tbl>
  <w:p w14:paraId="5123092B" w14:textId="4461A81D" w:rsidR="00B27300" w:rsidRPr="00603221" w:rsidRDefault="00B27300">
    <w:pPr>
      <w:pStyle w:val="af2"/>
      <w:rPr>
        <w:sz w:val="20"/>
        <w:szCs w:val="20"/>
      </w:rPr>
    </w:pPr>
    <w:r>
      <w:rPr>
        <w:rStyle w:val="a3"/>
        <w:rFonts w:cs="Tahoma"/>
        <w:noProof/>
        <w:sz w:val="20"/>
        <w:lang w:eastAsia="en-US"/>
      </w:rPr>
      <w:drawing>
        <wp:anchor distT="0" distB="0" distL="114300" distR="114300" simplePos="0" relativeHeight="251658240" behindDoc="0" locked="0" layoutInCell="1" allowOverlap="1" wp14:anchorId="36D5F16E" wp14:editId="59315FC1">
          <wp:simplePos x="0" y="0"/>
          <wp:positionH relativeFrom="column">
            <wp:posOffset>3118485</wp:posOffset>
          </wp:positionH>
          <wp:positionV relativeFrom="paragraph">
            <wp:posOffset>6350</wp:posOffset>
          </wp:positionV>
          <wp:extent cx="819150" cy="422275"/>
          <wp:effectExtent l="0" t="0" r="0" b="0"/>
          <wp:wrapSquare wrapText="bothSides"/>
          <wp:docPr id="1861079305"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22275"/>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B27300" w:rsidRPr="00A73BD3" w14:paraId="18F38929" w14:textId="77777777" w:rsidTr="00B17F28">
      <w:tc>
        <w:tcPr>
          <w:tcW w:w="8747" w:type="dxa"/>
          <w:tcBorders>
            <w:top w:val="single" w:sz="4" w:space="0" w:color="auto"/>
          </w:tcBorders>
        </w:tcPr>
        <w:p w14:paraId="5330CE09" w14:textId="77777777" w:rsidR="00B27300" w:rsidRPr="001E54F6" w:rsidRDefault="00B27300" w:rsidP="00CE0FF0">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125D1B78" w14:textId="77777777" w:rsidR="00B27300" w:rsidRPr="001E54F6" w:rsidRDefault="00B27300" w:rsidP="00CE0FF0">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031BFC">
            <w:rPr>
              <w:rStyle w:val="a3"/>
              <w:rFonts w:cs="Tahoma"/>
              <w:noProof/>
              <w:sz w:val="20"/>
            </w:rPr>
            <w:t>7</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031BFC">
            <w:rPr>
              <w:rStyle w:val="a3"/>
              <w:rFonts w:cs="Tahoma"/>
              <w:noProof/>
              <w:sz w:val="20"/>
            </w:rPr>
            <w:t>115</w:t>
          </w:r>
          <w:r w:rsidRPr="001E54F6">
            <w:rPr>
              <w:rStyle w:val="a3"/>
              <w:rFonts w:cs="Tahoma"/>
              <w:sz w:val="20"/>
            </w:rPr>
            <w:fldChar w:fldCharType="end"/>
          </w:r>
        </w:p>
      </w:tc>
    </w:tr>
  </w:tbl>
  <w:p w14:paraId="51E1B712" w14:textId="77777777" w:rsidR="00B27300" w:rsidRPr="00603221" w:rsidRDefault="00B27300" w:rsidP="00CE0FF0">
    <w:pPr>
      <w:pStyle w:val="af2"/>
      <w:rPr>
        <w:sz w:val="20"/>
        <w:szCs w:val="20"/>
      </w:rPr>
    </w:pPr>
    <w:r>
      <w:rPr>
        <w:rStyle w:val="a3"/>
        <w:rFonts w:cs="Tahoma"/>
        <w:noProof/>
        <w:sz w:val="20"/>
        <w:lang w:eastAsia="en-US"/>
      </w:rPr>
      <w:drawing>
        <wp:anchor distT="0" distB="0" distL="114300" distR="114300" simplePos="0" relativeHeight="251664384" behindDoc="0" locked="0" layoutInCell="1" allowOverlap="1" wp14:anchorId="5B390AD3" wp14:editId="36611FF6">
          <wp:simplePos x="0" y="0"/>
          <wp:positionH relativeFrom="column">
            <wp:posOffset>3118485</wp:posOffset>
          </wp:positionH>
          <wp:positionV relativeFrom="paragraph">
            <wp:posOffset>6350</wp:posOffset>
          </wp:positionV>
          <wp:extent cx="819150" cy="422275"/>
          <wp:effectExtent l="0" t="0" r="0" b="0"/>
          <wp:wrapSquare wrapText="bothSides"/>
          <wp:docPr id="1792559665"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22275"/>
                  </a:xfrm>
                  <a:prstGeom prst="rect">
                    <a:avLst/>
                  </a:prstGeom>
                  <a:noFill/>
                </pic:spPr>
              </pic:pic>
            </a:graphicData>
          </a:graphic>
        </wp:anchor>
      </w:drawing>
    </w:r>
  </w:p>
  <w:p w14:paraId="16F38152" w14:textId="77777777" w:rsidR="00B27300" w:rsidRDefault="00B27300">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B27300" w:rsidRDefault="00B2730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B27300" w:rsidRPr="00A73BD3" w14:paraId="67B91D31" w14:textId="77777777" w:rsidTr="00B17F28">
      <w:tc>
        <w:tcPr>
          <w:tcW w:w="8747" w:type="dxa"/>
          <w:tcBorders>
            <w:top w:val="single" w:sz="4" w:space="0" w:color="auto"/>
          </w:tcBorders>
        </w:tcPr>
        <w:p w14:paraId="03211A7C" w14:textId="77777777" w:rsidR="00B27300" w:rsidRPr="001E54F6" w:rsidRDefault="00B27300" w:rsidP="00B512E6">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2801CA42" w14:textId="77777777" w:rsidR="00B27300" w:rsidRPr="001E54F6" w:rsidRDefault="00B27300" w:rsidP="00B512E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031BFC">
            <w:rPr>
              <w:rStyle w:val="a3"/>
              <w:rFonts w:cs="Tahoma"/>
              <w:noProof/>
              <w:sz w:val="20"/>
            </w:rPr>
            <w:t>115</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031BFC">
            <w:rPr>
              <w:rStyle w:val="a3"/>
              <w:rFonts w:cs="Tahoma"/>
              <w:noProof/>
              <w:sz w:val="20"/>
            </w:rPr>
            <w:t>115</w:t>
          </w:r>
          <w:r w:rsidRPr="001E54F6">
            <w:rPr>
              <w:rStyle w:val="a3"/>
              <w:rFonts w:cs="Tahoma"/>
              <w:sz w:val="20"/>
            </w:rPr>
            <w:fldChar w:fldCharType="end"/>
          </w:r>
        </w:p>
      </w:tc>
    </w:tr>
  </w:tbl>
  <w:p w14:paraId="43A1E221" w14:textId="77777777" w:rsidR="00B27300" w:rsidRPr="00603221" w:rsidRDefault="00B27300" w:rsidP="00B512E6">
    <w:pPr>
      <w:pStyle w:val="af2"/>
      <w:rPr>
        <w:sz w:val="20"/>
        <w:szCs w:val="20"/>
      </w:rPr>
    </w:pPr>
    <w:r>
      <w:rPr>
        <w:rStyle w:val="a3"/>
        <w:rFonts w:cs="Tahoma"/>
        <w:noProof/>
        <w:sz w:val="20"/>
        <w:lang w:eastAsia="en-US"/>
      </w:rPr>
      <w:drawing>
        <wp:anchor distT="0" distB="0" distL="114300" distR="114300" simplePos="0" relativeHeight="251662336" behindDoc="0" locked="0" layoutInCell="1" allowOverlap="1" wp14:anchorId="346CD319" wp14:editId="4DEB2805">
          <wp:simplePos x="0" y="0"/>
          <wp:positionH relativeFrom="column">
            <wp:posOffset>3118485</wp:posOffset>
          </wp:positionH>
          <wp:positionV relativeFrom="paragraph">
            <wp:posOffset>6350</wp:posOffset>
          </wp:positionV>
          <wp:extent cx="819150" cy="422275"/>
          <wp:effectExtent l="0" t="0" r="0" b="0"/>
          <wp:wrapSquare wrapText="bothSides"/>
          <wp:docPr id="1956078683"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22275"/>
                  </a:xfrm>
                  <a:prstGeom prst="rect">
                    <a:avLst/>
                  </a:prstGeom>
                  <a:noFill/>
                </pic:spPr>
              </pic:pic>
            </a:graphicData>
          </a:graphic>
        </wp:anchor>
      </w:drawing>
    </w:r>
  </w:p>
  <w:p w14:paraId="513B1FDA" w14:textId="77777777" w:rsidR="00B27300" w:rsidRDefault="00B27300"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C83D8" w14:textId="77777777" w:rsidR="00774F36" w:rsidRDefault="00774F36">
      <w:pPr>
        <w:spacing w:after="0"/>
      </w:pPr>
      <w:r>
        <w:separator/>
      </w:r>
    </w:p>
  </w:footnote>
  <w:footnote w:type="continuationSeparator" w:id="0">
    <w:p w14:paraId="099F39A3" w14:textId="77777777" w:rsidR="00774F36" w:rsidRDefault="00774F36">
      <w:pPr>
        <w:spacing w:after="0"/>
      </w:pPr>
      <w:r>
        <w:continuationSeparator/>
      </w:r>
    </w:p>
  </w:footnote>
  <w:footnote w:id="1">
    <w:p w14:paraId="41649C02" w14:textId="07447DE3" w:rsidR="00B27300" w:rsidRPr="00F82F1F" w:rsidDel="000C008B" w:rsidRDefault="00B27300" w:rsidP="00282DC8">
      <w:pPr>
        <w:rPr>
          <w:del w:id="65" w:author="Παππάς Θεμιστοκλής" w:date="2025-11-03T10:55:00Z" w16du:dateUtc="2025-11-03T08:55:00Z"/>
          <w:i/>
          <w:sz w:val="20"/>
          <w:szCs w:val="20"/>
          <w:lang w:val="en-US"/>
        </w:rPr>
      </w:pPr>
    </w:p>
  </w:footnote>
  <w:footnote w:id="2">
    <w:p w14:paraId="1ABB79D0" w14:textId="52F107F0" w:rsidR="00B27300" w:rsidRPr="00175691" w:rsidDel="0016056D" w:rsidRDefault="00B27300" w:rsidP="005A6D30">
      <w:pPr>
        <w:pStyle w:val="af4"/>
        <w:rPr>
          <w:del w:id="71" w:author="Παππάς Θεμιστοκλής" w:date="2025-11-03T10:56:00Z" w16du:dateUtc="2025-11-03T08:56:00Z"/>
          <w:lang w:val="el-GR"/>
        </w:rPr>
      </w:pPr>
    </w:p>
  </w:footnote>
  <w:footnote w:id="3">
    <w:p w14:paraId="253CCDE5" w14:textId="7768773E" w:rsidR="00B27300" w:rsidRPr="00BD65F6" w:rsidDel="00E10D52" w:rsidRDefault="00B27300" w:rsidP="00CD3B0E">
      <w:pPr>
        <w:pStyle w:val="af4"/>
        <w:rPr>
          <w:del w:id="91" w:author="Παππάς Θεμιστοκλής" w:date="2025-11-03T10:57:00Z" w16du:dateUtc="2025-11-03T08:57:00Z"/>
          <w:lang w:val="el-GR"/>
        </w:rPr>
      </w:pPr>
    </w:p>
  </w:footnote>
  <w:footnote w:id="4">
    <w:p w14:paraId="0E0A7FB2" w14:textId="77777777" w:rsidR="00B27300" w:rsidRPr="006B2C94" w:rsidDel="003B68B3" w:rsidRDefault="00B27300" w:rsidP="00E87EA9">
      <w:pPr>
        <w:pStyle w:val="af4"/>
        <w:rPr>
          <w:del w:id="101" w:author="Παππάς Θεμιστοκλής" w:date="2025-11-03T10:57:00Z" w16du:dateUtc="2025-11-03T08:57:00Z"/>
          <w:lang w:val="el-GR"/>
        </w:rPr>
      </w:pPr>
    </w:p>
  </w:footnote>
  <w:footnote w:id="5">
    <w:p w14:paraId="1D2B64B6" w14:textId="71294C3C" w:rsidR="00280D91" w:rsidRDefault="00F82F1F" w:rsidP="00F82F1F">
      <w:pPr>
        <w:tabs>
          <w:tab w:val="left" w:pos="3465"/>
        </w:tabs>
      </w:pPr>
      <w:r>
        <w:tab/>
      </w:r>
    </w:p>
  </w:footnote>
  <w:footnote w:id="6">
    <w:p w14:paraId="24C3546A" w14:textId="77777777" w:rsidR="00280D91" w:rsidRDefault="00280D91"/>
  </w:footnote>
  <w:footnote w:id="7">
    <w:p w14:paraId="748A261E" w14:textId="77777777" w:rsidR="00280D91" w:rsidRDefault="00280D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7EBE16DC" w:rsidR="00B27300" w:rsidRPr="00FF724F" w:rsidRDefault="00B27300" w:rsidP="00A73BD3">
    <w:pPr>
      <w:pStyle w:val="af3"/>
      <w:pBdr>
        <w:bottom w:val="single" w:sz="4" w:space="1" w:color="auto"/>
      </w:pBdr>
      <w:rPr>
        <w:i/>
        <w:iCs/>
        <w:sz w:val="20"/>
        <w:lang w:val="el-GR"/>
      </w:rPr>
    </w:pPr>
    <w:r w:rsidRPr="003D1B43">
      <w:rPr>
        <w:i/>
        <w:iCs/>
        <w:sz w:val="20"/>
        <w:lang w:val="el-GR"/>
      </w:rPr>
      <w:t>Διακήρυξη Ηλεκτρονικού Ανοικτού Διεθνούς Άνω των Ορίων Διαγωνισμού για το Έργο «Παροχή υπηρεσιών SOCaaS και υπηρεσιών συμμόρφωσης με την Οδηγία (ΕΕ) 2022/2555 (Οδηγία NIS2) και τον Νόμο 5160/2024»</w:t>
    </w:r>
    <w:r w:rsidR="00FF724F" w:rsidRPr="00FF724F">
      <w:rPr>
        <w:i/>
        <w:iCs/>
        <w:sz w:val="20"/>
        <w:lang w:val="el-GR"/>
      </w:rPr>
      <w:t>, στην Ο.Σ.Υ Α.Ε.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7C3904" w:rsidRPr="00784C5C" w14:paraId="3D9F5038" w14:textId="77777777" w:rsidTr="000A0BE9">
      <w:trPr>
        <w:trHeight w:val="417"/>
      </w:trPr>
      <w:tc>
        <w:tcPr>
          <w:tcW w:w="2869" w:type="dxa"/>
          <w:vMerge w:val="restart"/>
          <w:tcBorders>
            <w:top w:val="nil"/>
            <w:left w:val="nil"/>
            <w:bottom w:val="nil"/>
            <w:right w:val="nil"/>
          </w:tcBorders>
        </w:tcPr>
        <w:p w14:paraId="222251EE" w14:textId="77777777" w:rsidR="007C3904" w:rsidRPr="00FC0EB4" w:rsidRDefault="007C3904" w:rsidP="007C3904">
          <w:pPr>
            <w:spacing w:after="0"/>
            <w:ind w:right="-442"/>
            <w:jc w:val="left"/>
            <w:rPr>
              <w:b/>
              <w:lang w:val="en-US"/>
            </w:rPr>
          </w:pPr>
          <w:bookmarkStart w:id="11" w:name="_Hlk84505579"/>
          <w:r>
            <w:rPr>
              <w:noProof/>
              <w:lang w:val="el-GR" w:eastAsia="el-GR"/>
            </w:rPr>
            <w:drawing>
              <wp:inline distT="0" distB="0" distL="0" distR="0" wp14:anchorId="6FC2CFB6" wp14:editId="1FA775CD">
                <wp:extent cx="1762085" cy="543281"/>
                <wp:effectExtent l="0" t="0" r="0" b="9169"/>
                <wp:docPr id="1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vAlign w:val="center"/>
        </w:tcPr>
        <w:p w14:paraId="19ADDA60" w14:textId="6B45BC78" w:rsidR="007C3904" w:rsidRPr="00C82832" w:rsidRDefault="007C3904" w:rsidP="007C3904">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p>
      </w:tc>
    </w:tr>
    <w:tr w:rsidR="007C3904" w:rsidRPr="00065D7A" w14:paraId="2F4ADAA6" w14:textId="77777777" w:rsidTr="000A0BE9">
      <w:tc>
        <w:tcPr>
          <w:tcW w:w="2869" w:type="dxa"/>
          <w:vMerge/>
          <w:tcBorders>
            <w:left w:val="nil"/>
            <w:bottom w:val="nil"/>
            <w:right w:val="nil"/>
          </w:tcBorders>
        </w:tcPr>
        <w:p w14:paraId="23D548CA" w14:textId="77777777" w:rsidR="007C3904" w:rsidRPr="00C82832" w:rsidRDefault="007C3904" w:rsidP="007C3904">
          <w:pPr>
            <w:spacing w:after="0"/>
            <w:ind w:right="-442"/>
            <w:jc w:val="left"/>
            <w:rPr>
              <w:b/>
              <w:lang w:val="el-GR"/>
            </w:rPr>
          </w:pPr>
        </w:p>
      </w:tc>
      <w:tc>
        <w:tcPr>
          <w:tcW w:w="6661" w:type="dxa"/>
          <w:tcBorders>
            <w:left w:val="nil"/>
            <w:bottom w:val="nil"/>
            <w:right w:val="nil"/>
          </w:tcBorders>
          <w:vAlign w:val="center"/>
        </w:tcPr>
        <w:p w14:paraId="48563C0F" w14:textId="77777777" w:rsidR="007C3904" w:rsidRPr="007113DC" w:rsidRDefault="007C3904" w:rsidP="007C3904">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7C3904" w:rsidRPr="00784C5C" w14:paraId="656F0940" w14:textId="77777777" w:rsidTr="000A0BE9">
      <w:trPr>
        <w:trHeight w:val="58"/>
      </w:trPr>
      <w:tc>
        <w:tcPr>
          <w:tcW w:w="2869" w:type="dxa"/>
          <w:vMerge/>
          <w:tcBorders>
            <w:left w:val="nil"/>
            <w:bottom w:val="nil"/>
            <w:right w:val="nil"/>
          </w:tcBorders>
        </w:tcPr>
        <w:p w14:paraId="65B2EBEB" w14:textId="77777777" w:rsidR="007C3904" w:rsidRPr="007113DC" w:rsidRDefault="007C3904" w:rsidP="007C3904">
          <w:pPr>
            <w:spacing w:after="0"/>
            <w:ind w:right="-442"/>
            <w:jc w:val="left"/>
            <w:rPr>
              <w:b/>
              <w:lang w:val="it-IT"/>
            </w:rPr>
          </w:pPr>
        </w:p>
      </w:tc>
      <w:tc>
        <w:tcPr>
          <w:tcW w:w="6661" w:type="dxa"/>
          <w:tcBorders>
            <w:top w:val="nil"/>
            <w:left w:val="nil"/>
            <w:bottom w:val="nil"/>
            <w:right w:val="nil"/>
          </w:tcBorders>
        </w:tcPr>
        <w:p w14:paraId="1C117981" w14:textId="77777777" w:rsidR="007C3904" w:rsidRPr="00C82832" w:rsidRDefault="007C3904" w:rsidP="007C3904">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11"/>
  </w:tbl>
  <w:p w14:paraId="0EED92B1" w14:textId="77C3806A" w:rsidR="00B27300" w:rsidRPr="00906575" w:rsidRDefault="00B27300" w:rsidP="00906575">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7891009A" w:rsidR="00B27300" w:rsidRPr="00FF724F" w:rsidRDefault="00B27300" w:rsidP="00AE28D7">
    <w:pPr>
      <w:pStyle w:val="af3"/>
      <w:pBdr>
        <w:bottom w:val="single" w:sz="4" w:space="1" w:color="auto"/>
      </w:pBdr>
      <w:rPr>
        <w:i/>
        <w:iCs/>
        <w:sz w:val="20"/>
        <w:lang w:val="el-GR"/>
      </w:rPr>
    </w:pPr>
    <w:r w:rsidRPr="003D1B43">
      <w:rPr>
        <w:i/>
        <w:iCs/>
        <w:sz w:val="20"/>
        <w:lang w:val="el-GR"/>
      </w:rPr>
      <w:t>Διακήρυξη Ηλεκτρονικού Ανοικτού Διεθνούς Άνω των Ορίων Διαγωνισμού για το Έργο «Παροχή υπηρεσιών SOCaaS και υπηρεσιών συμμόρφωσης με την Οδηγία (ΕΕ) 2022/2555 (Οδηγία NIS2) και τον Νόμο 5160/2024»</w:t>
    </w:r>
    <w:r w:rsidR="00FF724F" w:rsidRPr="00FF724F">
      <w:rPr>
        <w:i/>
        <w:iCs/>
        <w:sz w:val="20"/>
        <w:lang w:val="el-GR"/>
      </w:rPr>
      <w:t>, στην Ο.Σ.Υ Α.Ε.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3C23BC03" w:rsidR="00B27300" w:rsidRPr="00FF724F" w:rsidRDefault="00B27300" w:rsidP="00A73BD3">
    <w:pPr>
      <w:pStyle w:val="af3"/>
      <w:pBdr>
        <w:bottom w:val="single" w:sz="4" w:space="1" w:color="auto"/>
      </w:pBdr>
      <w:rPr>
        <w:i/>
        <w:iCs/>
        <w:sz w:val="20"/>
        <w:lang w:val="el-GR"/>
      </w:rPr>
    </w:pPr>
    <w:r w:rsidRPr="003D1B43">
      <w:rPr>
        <w:i/>
        <w:iCs/>
        <w:sz w:val="20"/>
        <w:lang w:val="el-GR"/>
      </w:rPr>
      <w:t>Διακήρυξη Ηλεκτρονικού Ανοικτού Διεθνούς Άνω των Ορίων Διαγωνισμού για το Έργο «Παροχή υπηρεσιών SOCaaS και υπηρεσιών συμμόρφωσης με την Οδηγία (ΕΕ) 2022/2555 (Οδηγία NIS2) και τον Νόμο 5160/2024»</w:t>
    </w:r>
    <w:r w:rsidR="00FF724F" w:rsidRPr="00FF724F">
      <w:rPr>
        <w:i/>
        <w:iCs/>
        <w:sz w:val="20"/>
        <w:lang w:val="el-GR"/>
      </w:rPr>
      <w:t>, στην Ο.Σ.Υ Α.Ε.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07084A4A" w:rsidR="00B27300" w:rsidRPr="00FF724F" w:rsidRDefault="00B27300" w:rsidP="003329FF">
    <w:pPr>
      <w:pStyle w:val="af3"/>
      <w:pBdr>
        <w:bottom w:val="single" w:sz="4" w:space="1" w:color="auto"/>
      </w:pBdr>
      <w:rPr>
        <w:lang w:val="el-GR"/>
      </w:rPr>
    </w:pPr>
    <w:r w:rsidRPr="003D1B43">
      <w:rPr>
        <w:i/>
        <w:iCs/>
        <w:sz w:val="20"/>
        <w:lang w:val="el-GR"/>
      </w:rPr>
      <w:t>Διακήρυξη Ηλεκτρονικού Ανοικτού Διεθνούς Άνω των Ορίων Διαγωνισμού για το Έργο «Παροχή υπηρεσιών SOCaaS και υπηρεσιών συμμόρφωσης με την Οδηγία (ΕΕ) 2022/2555 (Οδηγία NIS2) και τον Νόμο 5160/2024»</w:t>
    </w:r>
    <w:r w:rsidR="00FF724F" w:rsidRPr="00FF724F">
      <w:rPr>
        <w:i/>
        <w:iCs/>
        <w:sz w:val="20"/>
        <w:lang w:val="el-GR"/>
      </w:rPr>
      <w:t>, στην Ο.Σ.Υ Α.Ε.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19"/>
    <w:multiLevelType w:val="multilevel"/>
    <w:tmpl w:val="00000019"/>
    <w:name w:val="WW8Num25"/>
    <w:lvl w:ilvl="0">
      <w:start w:val="1"/>
      <w:numFmt w:val="bullet"/>
      <w:lvlText w:val=""/>
      <w:lvlJc w:val="left"/>
      <w:pPr>
        <w:tabs>
          <w:tab w:val="num" w:pos="0"/>
        </w:tabs>
        <w:ind w:left="720" w:hanging="360"/>
      </w:pPr>
      <w:rPr>
        <w:rFonts w:ascii="Symbol" w:hAnsi="Symbol"/>
        <w:color w:val="000000"/>
        <w:position w:val="0"/>
        <w:sz w:val="24"/>
        <w:vertAlign w:val="baseline"/>
      </w:rPr>
    </w:lvl>
    <w:lvl w:ilvl="1">
      <w:start w:val="1"/>
      <w:numFmt w:val="bullet"/>
      <w:lvlText w:val="o"/>
      <w:lvlJc w:val="left"/>
      <w:pPr>
        <w:tabs>
          <w:tab w:val="num" w:pos="0"/>
        </w:tabs>
        <w:ind w:left="1440" w:hanging="360"/>
      </w:pPr>
      <w:rPr>
        <w:rFonts w:ascii="Courier New" w:hAnsi="Courier New" w:cs="Times New Roman"/>
        <w:color w:val="000000"/>
        <w:position w:val="0"/>
        <w:sz w:val="24"/>
        <w:vertAlign w:val="baseline"/>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color w:val="000000"/>
        <w:position w:val="0"/>
        <w:sz w:val="24"/>
        <w:vertAlign w:val="baseline"/>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color w:val="000000"/>
        <w:position w:val="0"/>
        <w:sz w:val="24"/>
        <w:vertAlign w:val="baseline"/>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56E6F2E"/>
    <w:multiLevelType w:val="hybridMultilevel"/>
    <w:tmpl w:val="1B7478DE"/>
    <w:lvl w:ilvl="0" w:tplc="552C0F6C">
      <w:start w:val="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8612EAA"/>
    <w:multiLevelType w:val="multilevel"/>
    <w:tmpl w:val="E318C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07173A9"/>
    <w:multiLevelType w:val="hybridMultilevel"/>
    <w:tmpl w:val="F3909F68"/>
    <w:name w:val="WW8Num52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2340E9D"/>
    <w:multiLevelType w:val="multilevel"/>
    <w:tmpl w:val="3334AD20"/>
    <w:numStyleLink w:val="Style4"/>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A2D5A89"/>
    <w:multiLevelType w:val="multilevel"/>
    <w:tmpl w:val="EF088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B05477C"/>
    <w:multiLevelType w:val="hybridMultilevel"/>
    <w:tmpl w:val="60120100"/>
    <w:lvl w:ilvl="0" w:tplc="04080019">
      <w:start w:val="1"/>
      <w:numFmt w:val="lowerLetter"/>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3275595"/>
    <w:multiLevelType w:val="multilevel"/>
    <w:tmpl w:val="00000019"/>
    <w:name w:val="WW8Num29222222"/>
    <w:lvl w:ilvl="0">
      <w:start w:val="1"/>
      <w:numFmt w:val="bullet"/>
      <w:lvlText w:val=""/>
      <w:lvlJc w:val="left"/>
      <w:pPr>
        <w:tabs>
          <w:tab w:val="num" w:pos="-360"/>
        </w:tabs>
        <w:ind w:left="360" w:hanging="360"/>
      </w:pPr>
      <w:rPr>
        <w:rFonts w:ascii="Symbol" w:hAnsi="Symbol"/>
        <w:color w:val="000000"/>
        <w:position w:val="0"/>
        <w:sz w:val="24"/>
        <w:vertAlign w:val="baseline"/>
      </w:rPr>
    </w:lvl>
    <w:lvl w:ilvl="1">
      <w:start w:val="1"/>
      <w:numFmt w:val="bullet"/>
      <w:lvlText w:val="o"/>
      <w:lvlJc w:val="left"/>
      <w:pPr>
        <w:tabs>
          <w:tab w:val="num" w:pos="-360"/>
        </w:tabs>
        <w:ind w:left="1080" w:hanging="360"/>
      </w:pPr>
      <w:rPr>
        <w:rFonts w:ascii="Courier New" w:hAnsi="Courier New" w:cs="Times New Roman"/>
        <w:color w:val="000000"/>
        <w:position w:val="0"/>
        <w:sz w:val="24"/>
        <w:vertAlign w:val="baseline"/>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Times New Roman"/>
        <w:color w:val="000000"/>
        <w:position w:val="0"/>
        <w:sz w:val="24"/>
        <w:vertAlign w:val="baseline"/>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Times New Roman"/>
        <w:color w:val="000000"/>
        <w:position w:val="0"/>
        <w:sz w:val="24"/>
        <w:vertAlign w:val="baseline"/>
      </w:rPr>
    </w:lvl>
    <w:lvl w:ilvl="8">
      <w:start w:val="1"/>
      <w:numFmt w:val="bullet"/>
      <w:lvlText w:val=""/>
      <w:lvlJc w:val="left"/>
      <w:pPr>
        <w:tabs>
          <w:tab w:val="num" w:pos="-360"/>
        </w:tabs>
        <w:ind w:left="6120" w:hanging="360"/>
      </w:pPr>
      <w:rPr>
        <w:rFonts w:ascii="Wingdings" w:hAnsi="Wingdings"/>
      </w:rPr>
    </w:lvl>
  </w:abstractNum>
  <w:abstractNum w:abstractNumId="24" w15:restartNumberingAfterBreak="0">
    <w:nsid w:val="28EB0C42"/>
    <w:multiLevelType w:val="hybridMultilevel"/>
    <w:tmpl w:val="F5E03FA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6" w15:restartNumberingAfterBreak="0">
    <w:nsid w:val="29374BEA"/>
    <w:multiLevelType w:val="hybridMultilevel"/>
    <w:tmpl w:val="355A2FE0"/>
    <w:name w:val="WW8Num523"/>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95D0D62"/>
    <w:multiLevelType w:val="multilevel"/>
    <w:tmpl w:val="1BD66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2CD3595E"/>
    <w:multiLevelType w:val="multilevel"/>
    <w:tmpl w:val="A238D55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3131" w:hanging="720"/>
      </w:pPr>
      <w:rPr>
        <w:rFonts w:hint="default"/>
        <w:i w:val="0"/>
        <w:color w:val="auto"/>
      </w:rPr>
    </w:lvl>
    <w:lvl w:ilvl="3">
      <w:start w:val="1"/>
      <w:numFmt w:val="decimal"/>
      <w:pStyle w:val="4"/>
      <w:lvlText w:val="%1.%2.%3.%4"/>
      <w:lvlJc w:val="left"/>
      <w:pPr>
        <w:ind w:left="864" w:hanging="864"/>
      </w:pPr>
      <w:rPr>
        <w:rFonts w:ascii="Tahoma" w:hAnsi="Tahoma" w:cs="Tahoma" w:hint="default"/>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0" w15:restartNumberingAfterBreak="0">
    <w:nsid w:val="2EC569D0"/>
    <w:multiLevelType w:val="hybridMultilevel"/>
    <w:tmpl w:val="1930C66A"/>
    <w:lvl w:ilvl="0" w:tplc="1AB04B24">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35263656"/>
    <w:multiLevelType w:val="hybridMultilevel"/>
    <w:tmpl w:val="8C344272"/>
    <w:lvl w:ilvl="0" w:tplc="FFFFFFFF">
      <w:start w:val="1"/>
      <w:numFmt w:val="bullet"/>
      <w:lvlText w:val="­"/>
      <w:lvlJc w:val="left"/>
      <w:pPr>
        <w:ind w:left="360" w:hanging="360"/>
      </w:pPr>
      <w:rPr>
        <w:rFonts w:ascii="Angsana New" w:hAnsi="Angsana New"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32"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39717198"/>
    <w:multiLevelType w:val="multilevel"/>
    <w:tmpl w:val="6B389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6073BE"/>
    <w:multiLevelType w:val="multilevel"/>
    <w:tmpl w:val="0408001F"/>
    <w:name w:val="WW8Num5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F264DE0"/>
    <w:multiLevelType w:val="hybridMultilevel"/>
    <w:tmpl w:val="BDF00FD2"/>
    <w:lvl w:ilvl="0" w:tplc="C764BA34">
      <w:start w:val="2022"/>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7887778"/>
    <w:multiLevelType w:val="multilevel"/>
    <w:tmpl w:val="DFB2689E"/>
    <w:name w:val="WW8Num52"/>
    <w:lvl w:ilvl="0">
      <w:start w:val="3"/>
      <w:numFmt w:val="decimal"/>
      <w:lvlText w:val="%1."/>
      <w:lvlJc w:val="left"/>
      <w:pPr>
        <w:tabs>
          <w:tab w:val="num" w:pos="-360"/>
        </w:tabs>
        <w:ind w:left="360" w:hanging="360"/>
      </w:pPr>
      <w:rPr>
        <w:rFonts w:hint="default"/>
      </w:rPr>
    </w:lvl>
    <w:lvl w:ilvl="1">
      <w:start w:val="1"/>
      <w:numFmt w:val="decimal"/>
      <w:isLgl/>
      <w:lvlText w:val="%1.%2."/>
      <w:lvlJc w:val="left"/>
      <w:pPr>
        <w:ind w:left="510" w:hanging="51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49AA3E4B"/>
    <w:multiLevelType w:val="hybridMultilevel"/>
    <w:tmpl w:val="FA9273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A50061"/>
    <w:multiLevelType w:val="multilevel"/>
    <w:tmpl w:val="75768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48E164D"/>
    <w:multiLevelType w:val="hybridMultilevel"/>
    <w:tmpl w:val="E3CA37F4"/>
    <w:lvl w:ilvl="0" w:tplc="04080001">
      <w:start w:val="1"/>
      <w:numFmt w:val="bullet"/>
      <w:lvlText w:val=""/>
      <w:lvlJc w:val="left"/>
      <w:pPr>
        <w:ind w:left="720" w:hanging="360"/>
      </w:pPr>
      <w:rPr>
        <w:rFonts w:ascii="Symbol" w:hAnsi="Symbol" w:hint="default"/>
      </w:rPr>
    </w:lvl>
    <w:lvl w:ilvl="1" w:tplc="1BB66160">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8A3240B"/>
    <w:multiLevelType w:val="hybridMultilevel"/>
    <w:tmpl w:val="D5A220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DA378C1"/>
    <w:multiLevelType w:val="multilevel"/>
    <w:tmpl w:val="A8C89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FF21C6D"/>
    <w:multiLevelType w:val="hybridMultilevel"/>
    <w:tmpl w:val="93E094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3948A6"/>
    <w:multiLevelType w:val="multilevel"/>
    <w:tmpl w:val="A752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09624F4"/>
    <w:multiLevelType w:val="multilevel"/>
    <w:tmpl w:val="AAD0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4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26D10E7"/>
    <w:multiLevelType w:val="multilevel"/>
    <w:tmpl w:val="2096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A4576D9"/>
    <w:multiLevelType w:val="hybridMultilevel"/>
    <w:tmpl w:val="AC524AB6"/>
    <w:lvl w:ilvl="0" w:tplc="FBF23B88">
      <w:numFmt w:val="bullet"/>
      <w:lvlText w:val="•"/>
      <w:lvlJc w:val="left"/>
      <w:pPr>
        <w:ind w:left="720" w:hanging="360"/>
      </w:pPr>
      <w:rPr>
        <w:rFonts w:ascii="Tahoma" w:eastAsia="Times New Roman" w:hAnsi="Tahoma" w:cs="Tahoma"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B983DA4"/>
    <w:multiLevelType w:val="hybridMultilevel"/>
    <w:tmpl w:val="DDC429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D0B5CFD"/>
    <w:multiLevelType w:val="hybridMultilevel"/>
    <w:tmpl w:val="2034C7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7DCE2B7B"/>
    <w:multiLevelType w:val="hybridMultilevel"/>
    <w:tmpl w:val="62E0B21E"/>
    <w:lvl w:ilvl="0" w:tplc="5F5261FE">
      <w:start w:val="1"/>
      <w:numFmt w:val="bullet"/>
      <w:lvlText w:val="−"/>
      <w:lvlJc w:val="left"/>
      <w:pPr>
        <w:ind w:left="720" w:hanging="360"/>
      </w:pPr>
      <w:rPr>
        <w:rFonts w:ascii="Arial" w:hAnsi="Aria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FD61657"/>
    <w:multiLevelType w:val="hybridMultilevel"/>
    <w:tmpl w:val="5F5EF98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num w:numId="1" w16cid:durableId="240723334">
    <w:abstractNumId w:val="1"/>
  </w:num>
  <w:num w:numId="2" w16cid:durableId="45498363">
    <w:abstractNumId w:val="3"/>
  </w:num>
  <w:num w:numId="3" w16cid:durableId="517425912">
    <w:abstractNumId w:val="4"/>
  </w:num>
  <w:num w:numId="4" w16cid:durableId="1494645260">
    <w:abstractNumId w:val="8"/>
  </w:num>
  <w:num w:numId="5" w16cid:durableId="1505971259">
    <w:abstractNumId w:val="9"/>
  </w:num>
  <w:num w:numId="6" w16cid:durableId="225262850">
    <w:abstractNumId w:val="48"/>
  </w:num>
  <w:num w:numId="7" w16cid:durableId="98334949">
    <w:abstractNumId w:val="51"/>
  </w:num>
  <w:num w:numId="8" w16cid:durableId="1017542445">
    <w:abstractNumId w:val="22"/>
  </w:num>
  <w:num w:numId="9" w16cid:durableId="1870029928">
    <w:abstractNumId w:val="47"/>
  </w:num>
  <w:num w:numId="10" w16cid:durableId="1909799137">
    <w:abstractNumId w:val="56"/>
  </w:num>
  <w:num w:numId="11" w16cid:durableId="1483155197">
    <w:abstractNumId w:val="18"/>
  </w:num>
  <w:num w:numId="12" w16cid:durableId="1806972541">
    <w:abstractNumId w:val="32"/>
  </w:num>
  <w:num w:numId="13" w16cid:durableId="23555612">
    <w:abstractNumId w:val="16"/>
  </w:num>
  <w:num w:numId="14" w16cid:durableId="310759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3708048">
    <w:abstractNumId w:val="53"/>
  </w:num>
  <w:num w:numId="16" w16cid:durableId="953681064">
    <w:abstractNumId w:val="28"/>
  </w:num>
  <w:num w:numId="17" w16cid:durableId="1896820057">
    <w:abstractNumId w:val="19"/>
  </w:num>
  <w:num w:numId="18" w16cid:durableId="1261446835">
    <w:abstractNumId w:val="46"/>
  </w:num>
  <w:num w:numId="19" w16cid:durableId="1395195909">
    <w:abstractNumId w:val="31"/>
  </w:num>
  <w:num w:numId="20" w16cid:durableId="1250770059">
    <w:abstractNumId w:val="43"/>
  </w:num>
  <w:num w:numId="21" w16cid:durableId="80222162">
    <w:abstractNumId w:val="39"/>
  </w:num>
  <w:num w:numId="22" w16cid:durableId="1274288469">
    <w:abstractNumId w:val="57"/>
  </w:num>
  <w:num w:numId="23" w16cid:durableId="1591889321">
    <w:abstractNumId w:val="50"/>
  </w:num>
  <w:num w:numId="24" w16cid:durableId="442263857">
    <w:abstractNumId w:val="26"/>
  </w:num>
  <w:num w:numId="25" w16cid:durableId="306860422">
    <w:abstractNumId w:val="15"/>
  </w:num>
  <w:num w:numId="26" w16cid:durableId="1814637989">
    <w:abstractNumId w:val="29"/>
  </w:num>
  <w:num w:numId="27" w16cid:durableId="14885277">
    <w:abstractNumId w:val="45"/>
  </w:num>
  <w:num w:numId="28" w16cid:durableId="1232080849">
    <w:abstractNumId w:val="44"/>
  </w:num>
  <w:num w:numId="29" w16cid:durableId="1317806866">
    <w:abstractNumId w:val="14"/>
  </w:num>
  <w:num w:numId="30" w16cid:durableId="2098163300">
    <w:abstractNumId w:val="42"/>
  </w:num>
  <w:num w:numId="31" w16cid:durableId="1886137921">
    <w:abstractNumId w:val="20"/>
  </w:num>
  <w:num w:numId="32" w16cid:durableId="47582694">
    <w:abstractNumId w:val="38"/>
  </w:num>
  <w:num w:numId="33" w16cid:durableId="1966428194">
    <w:abstractNumId w:val="21"/>
  </w:num>
  <w:num w:numId="34" w16cid:durableId="935022240">
    <w:abstractNumId w:val="52"/>
  </w:num>
  <w:num w:numId="35" w16cid:durableId="1945726564">
    <w:abstractNumId w:val="49"/>
  </w:num>
  <w:num w:numId="36" w16cid:durableId="2131822667">
    <w:abstractNumId w:val="27"/>
  </w:num>
  <w:num w:numId="37" w16cid:durableId="624430407">
    <w:abstractNumId w:val="33"/>
  </w:num>
  <w:num w:numId="38" w16cid:durableId="417022973">
    <w:abstractNumId w:val="10"/>
  </w:num>
  <w:num w:numId="39" w16cid:durableId="190732526">
    <w:abstractNumId w:val="23"/>
  </w:num>
  <w:num w:numId="40" w16cid:durableId="1741370894">
    <w:abstractNumId w:val="55"/>
  </w:num>
  <w:num w:numId="41" w16cid:durableId="2076589266">
    <w:abstractNumId w:val="54"/>
  </w:num>
  <w:num w:numId="42" w16cid:durableId="213276881">
    <w:abstractNumId w:val="24"/>
  </w:num>
  <w:num w:numId="43" w16cid:durableId="1727025956">
    <w:abstractNumId w:val="41"/>
  </w:num>
  <w:num w:numId="44" w16cid:durableId="848642123">
    <w:abstractNumId w:val="35"/>
  </w:num>
  <w:num w:numId="45" w16cid:durableId="1436483833">
    <w:abstractNumId w:val="30"/>
  </w:num>
  <w:num w:numId="46" w16cid:durableId="912087457">
    <w:abstractNumId w:val="13"/>
  </w:num>
  <w:num w:numId="47" w16cid:durableId="2036687809">
    <w:abstractNumId w:val="37"/>
  </w:num>
  <w:num w:numId="48" w16cid:durableId="390422906">
    <w:abstractNumId w:val="17"/>
  </w:num>
  <w:num w:numId="49" w16cid:durableId="1354334012">
    <w:abstractNumId w:val="40"/>
  </w:num>
  <w:num w:numId="50" w16cid:durableId="1783913181">
    <w:abstractNumId w:val="25"/>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Παππάς Θεμιστοκλής">
    <w15:presenceInfo w15:providerId="AD" w15:userId="S::t.pappas@ktpae.gr::597f1043-ae1d-4a71-ace2-80dd78227c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39"/>
    <w:rsid w:val="00000C8E"/>
    <w:rsid w:val="00001DE3"/>
    <w:rsid w:val="00002218"/>
    <w:rsid w:val="00002DC2"/>
    <w:rsid w:val="00004CBD"/>
    <w:rsid w:val="00005F5C"/>
    <w:rsid w:val="000062FA"/>
    <w:rsid w:val="0000716D"/>
    <w:rsid w:val="00007D97"/>
    <w:rsid w:val="00011883"/>
    <w:rsid w:val="00011CA8"/>
    <w:rsid w:val="0001217D"/>
    <w:rsid w:val="0001375B"/>
    <w:rsid w:val="00013A52"/>
    <w:rsid w:val="00014410"/>
    <w:rsid w:val="00014792"/>
    <w:rsid w:val="00014B60"/>
    <w:rsid w:val="00014F48"/>
    <w:rsid w:val="000152A8"/>
    <w:rsid w:val="00015953"/>
    <w:rsid w:val="00015A9D"/>
    <w:rsid w:val="00015F06"/>
    <w:rsid w:val="00020548"/>
    <w:rsid w:val="00021551"/>
    <w:rsid w:val="00022569"/>
    <w:rsid w:val="00023C16"/>
    <w:rsid w:val="00024209"/>
    <w:rsid w:val="000244B8"/>
    <w:rsid w:val="00025B9C"/>
    <w:rsid w:val="00025CD5"/>
    <w:rsid w:val="00026155"/>
    <w:rsid w:val="00026667"/>
    <w:rsid w:val="0002765E"/>
    <w:rsid w:val="000303BF"/>
    <w:rsid w:val="000309DB"/>
    <w:rsid w:val="00030A68"/>
    <w:rsid w:val="00031BFC"/>
    <w:rsid w:val="000326F6"/>
    <w:rsid w:val="00032A9F"/>
    <w:rsid w:val="00032BBA"/>
    <w:rsid w:val="00032DDF"/>
    <w:rsid w:val="0003389C"/>
    <w:rsid w:val="00033BA0"/>
    <w:rsid w:val="00034E19"/>
    <w:rsid w:val="00034FF1"/>
    <w:rsid w:val="00035295"/>
    <w:rsid w:val="00035C19"/>
    <w:rsid w:val="00035E7D"/>
    <w:rsid w:val="00036CBD"/>
    <w:rsid w:val="00037B97"/>
    <w:rsid w:val="00040132"/>
    <w:rsid w:val="00041C07"/>
    <w:rsid w:val="00042DB8"/>
    <w:rsid w:val="00043688"/>
    <w:rsid w:val="00043D44"/>
    <w:rsid w:val="00043F27"/>
    <w:rsid w:val="00045DCF"/>
    <w:rsid w:val="00046044"/>
    <w:rsid w:val="00046293"/>
    <w:rsid w:val="000462BC"/>
    <w:rsid w:val="0004724C"/>
    <w:rsid w:val="00047C57"/>
    <w:rsid w:val="00051CBD"/>
    <w:rsid w:val="000524EB"/>
    <w:rsid w:val="000527FB"/>
    <w:rsid w:val="0005281B"/>
    <w:rsid w:val="0005488E"/>
    <w:rsid w:val="00055736"/>
    <w:rsid w:val="00055804"/>
    <w:rsid w:val="0005617B"/>
    <w:rsid w:val="00057BBA"/>
    <w:rsid w:val="00057F4A"/>
    <w:rsid w:val="000610D4"/>
    <w:rsid w:val="00061ADD"/>
    <w:rsid w:val="00061DF4"/>
    <w:rsid w:val="000631F7"/>
    <w:rsid w:val="00064589"/>
    <w:rsid w:val="000650A9"/>
    <w:rsid w:val="000653F1"/>
    <w:rsid w:val="00065612"/>
    <w:rsid w:val="00065D7A"/>
    <w:rsid w:val="00067067"/>
    <w:rsid w:val="000674D2"/>
    <w:rsid w:val="0006771D"/>
    <w:rsid w:val="000705D7"/>
    <w:rsid w:val="000706B1"/>
    <w:rsid w:val="00070731"/>
    <w:rsid w:val="00071BD1"/>
    <w:rsid w:val="00072601"/>
    <w:rsid w:val="000738BC"/>
    <w:rsid w:val="000768D6"/>
    <w:rsid w:val="00076B0B"/>
    <w:rsid w:val="00076CAD"/>
    <w:rsid w:val="0008087C"/>
    <w:rsid w:val="000829AA"/>
    <w:rsid w:val="00082D27"/>
    <w:rsid w:val="00084419"/>
    <w:rsid w:val="00084DDE"/>
    <w:rsid w:val="00086782"/>
    <w:rsid w:val="00086D31"/>
    <w:rsid w:val="00087FEA"/>
    <w:rsid w:val="00090278"/>
    <w:rsid w:val="00092ADB"/>
    <w:rsid w:val="00092CA5"/>
    <w:rsid w:val="00094D2D"/>
    <w:rsid w:val="00095840"/>
    <w:rsid w:val="0009738D"/>
    <w:rsid w:val="000A2235"/>
    <w:rsid w:val="000A496F"/>
    <w:rsid w:val="000A4A55"/>
    <w:rsid w:val="000A60A0"/>
    <w:rsid w:val="000A7747"/>
    <w:rsid w:val="000B004D"/>
    <w:rsid w:val="000B187C"/>
    <w:rsid w:val="000B236D"/>
    <w:rsid w:val="000B6F4E"/>
    <w:rsid w:val="000B7FA2"/>
    <w:rsid w:val="000C008B"/>
    <w:rsid w:val="000C04E3"/>
    <w:rsid w:val="000C065F"/>
    <w:rsid w:val="000C09FE"/>
    <w:rsid w:val="000C0C05"/>
    <w:rsid w:val="000C1AAF"/>
    <w:rsid w:val="000C259A"/>
    <w:rsid w:val="000C4648"/>
    <w:rsid w:val="000C4B25"/>
    <w:rsid w:val="000C59AD"/>
    <w:rsid w:val="000C5D2B"/>
    <w:rsid w:val="000D2ED0"/>
    <w:rsid w:val="000D5FB8"/>
    <w:rsid w:val="000D6DFD"/>
    <w:rsid w:val="000D6E10"/>
    <w:rsid w:val="000D7961"/>
    <w:rsid w:val="000E00B6"/>
    <w:rsid w:val="000E04A1"/>
    <w:rsid w:val="000E0B6C"/>
    <w:rsid w:val="000E12F1"/>
    <w:rsid w:val="000E178C"/>
    <w:rsid w:val="000E1C5E"/>
    <w:rsid w:val="000E1CFE"/>
    <w:rsid w:val="000E2020"/>
    <w:rsid w:val="000E2462"/>
    <w:rsid w:val="000E27C3"/>
    <w:rsid w:val="000E2EDE"/>
    <w:rsid w:val="000E3AE5"/>
    <w:rsid w:val="000E4A50"/>
    <w:rsid w:val="000E6B11"/>
    <w:rsid w:val="000E6DC6"/>
    <w:rsid w:val="000F0B6F"/>
    <w:rsid w:val="000F0E29"/>
    <w:rsid w:val="000F62F0"/>
    <w:rsid w:val="000F6FD9"/>
    <w:rsid w:val="000F7CF2"/>
    <w:rsid w:val="00100156"/>
    <w:rsid w:val="001009E5"/>
    <w:rsid w:val="0010105F"/>
    <w:rsid w:val="00101772"/>
    <w:rsid w:val="00103061"/>
    <w:rsid w:val="00105242"/>
    <w:rsid w:val="00105367"/>
    <w:rsid w:val="001055FB"/>
    <w:rsid w:val="00105FBE"/>
    <w:rsid w:val="001061A0"/>
    <w:rsid w:val="00111D5A"/>
    <w:rsid w:val="001128C9"/>
    <w:rsid w:val="00114833"/>
    <w:rsid w:val="00115643"/>
    <w:rsid w:val="001201B6"/>
    <w:rsid w:val="001202D5"/>
    <w:rsid w:val="00121826"/>
    <w:rsid w:val="00122891"/>
    <w:rsid w:val="00123846"/>
    <w:rsid w:val="00124E5F"/>
    <w:rsid w:val="00124EDD"/>
    <w:rsid w:val="001253B5"/>
    <w:rsid w:val="00125BF8"/>
    <w:rsid w:val="001303D6"/>
    <w:rsid w:val="001308CC"/>
    <w:rsid w:val="00130942"/>
    <w:rsid w:val="00130C5D"/>
    <w:rsid w:val="001312AF"/>
    <w:rsid w:val="0013350B"/>
    <w:rsid w:val="00133E0F"/>
    <w:rsid w:val="001342F1"/>
    <w:rsid w:val="00135A3A"/>
    <w:rsid w:val="00137A93"/>
    <w:rsid w:val="00137DAA"/>
    <w:rsid w:val="0014064C"/>
    <w:rsid w:val="00140CA7"/>
    <w:rsid w:val="00141E27"/>
    <w:rsid w:val="00143009"/>
    <w:rsid w:val="00143040"/>
    <w:rsid w:val="00143578"/>
    <w:rsid w:val="001452C0"/>
    <w:rsid w:val="001463CC"/>
    <w:rsid w:val="00146631"/>
    <w:rsid w:val="00147AA3"/>
    <w:rsid w:val="00147B71"/>
    <w:rsid w:val="00150214"/>
    <w:rsid w:val="00151DC8"/>
    <w:rsid w:val="00153F0B"/>
    <w:rsid w:val="00154368"/>
    <w:rsid w:val="00154623"/>
    <w:rsid w:val="0015499C"/>
    <w:rsid w:val="00155375"/>
    <w:rsid w:val="001560F3"/>
    <w:rsid w:val="0015675F"/>
    <w:rsid w:val="0016056D"/>
    <w:rsid w:val="00160FCE"/>
    <w:rsid w:val="00162144"/>
    <w:rsid w:val="00163311"/>
    <w:rsid w:val="00163386"/>
    <w:rsid w:val="00163845"/>
    <w:rsid w:val="001649E0"/>
    <w:rsid w:val="001652F4"/>
    <w:rsid w:val="0016530B"/>
    <w:rsid w:val="00166662"/>
    <w:rsid w:val="001672F8"/>
    <w:rsid w:val="00167F10"/>
    <w:rsid w:val="00170CA8"/>
    <w:rsid w:val="00171881"/>
    <w:rsid w:val="00172E65"/>
    <w:rsid w:val="001732D9"/>
    <w:rsid w:val="00173F69"/>
    <w:rsid w:val="00175500"/>
    <w:rsid w:val="0017551F"/>
    <w:rsid w:val="00175FFA"/>
    <w:rsid w:val="00177F66"/>
    <w:rsid w:val="001811C1"/>
    <w:rsid w:val="00181C40"/>
    <w:rsid w:val="0018493C"/>
    <w:rsid w:val="001852F3"/>
    <w:rsid w:val="001859FA"/>
    <w:rsid w:val="001865A6"/>
    <w:rsid w:val="00186621"/>
    <w:rsid w:val="001867FF"/>
    <w:rsid w:val="001869A5"/>
    <w:rsid w:val="00186BF5"/>
    <w:rsid w:val="00186C29"/>
    <w:rsid w:val="00187D66"/>
    <w:rsid w:val="00187EA5"/>
    <w:rsid w:val="00194C49"/>
    <w:rsid w:val="00195A7F"/>
    <w:rsid w:val="00196E2A"/>
    <w:rsid w:val="001971AE"/>
    <w:rsid w:val="00197834"/>
    <w:rsid w:val="001A3125"/>
    <w:rsid w:val="001A317F"/>
    <w:rsid w:val="001A61D3"/>
    <w:rsid w:val="001A6CEB"/>
    <w:rsid w:val="001B0443"/>
    <w:rsid w:val="001B06B8"/>
    <w:rsid w:val="001B0874"/>
    <w:rsid w:val="001B1B00"/>
    <w:rsid w:val="001B1CEB"/>
    <w:rsid w:val="001B235A"/>
    <w:rsid w:val="001B2758"/>
    <w:rsid w:val="001B41E5"/>
    <w:rsid w:val="001B55ED"/>
    <w:rsid w:val="001B56F1"/>
    <w:rsid w:val="001B585C"/>
    <w:rsid w:val="001B5981"/>
    <w:rsid w:val="001B5BEE"/>
    <w:rsid w:val="001B5CA2"/>
    <w:rsid w:val="001B65F9"/>
    <w:rsid w:val="001C0A2B"/>
    <w:rsid w:val="001C274B"/>
    <w:rsid w:val="001C3012"/>
    <w:rsid w:val="001C3885"/>
    <w:rsid w:val="001C4403"/>
    <w:rsid w:val="001C44A3"/>
    <w:rsid w:val="001C6408"/>
    <w:rsid w:val="001C673F"/>
    <w:rsid w:val="001D06AA"/>
    <w:rsid w:val="001D0C1B"/>
    <w:rsid w:val="001D0D7B"/>
    <w:rsid w:val="001D0F05"/>
    <w:rsid w:val="001D2E82"/>
    <w:rsid w:val="001D2EF2"/>
    <w:rsid w:val="001D393B"/>
    <w:rsid w:val="001D74DB"/>
    <w:rsid w:val="001D764F"/>
    <w:rsid w:val="001E0711"/>
    <w:rsid w:val="001E07FC"/>
    <w:rsid w:val="001E11F9"/>
    <w:rsid w:val="001E3887"/>
    <w:rsid w:val="001E38A4"/>
    <w:rsid w:val="001E3C20"/>
    <w:rsid w:val="001E4E76"/>
    <w:rsid w:val="001E54F6"/>
    <w:rsid w:val="001E5DE0"/>
    <w:rsid w:val="001E6103"/>
    <w:rsid w:val="001E64FE"/>
    <w:rsid w:val="001F11F8"/>
    <w:rsid w:val="001F3B35"/>
    <w:rsid w:val="001F40A2"/>
    <w:rsid w:val="001F4428"/>
    <w:rsid w:val="001F455A"/>
    <w:rsid w:val="001F500A"/>
    <w:rsid w:val="001F5F4A"/>
    <w:rsid w:val="00200224"/>
    <w:rsid w:val="00201A07"/>
    <w:rsid w:val="00201A77"/>
    <w:rsid w:val="00201E03"/>
    <w:rsid w:val="00202AF8"/>
    <w:rsid w:val="00203AC7"/>
    <w:rsid w:val="00203D78"/>
    <w:rsid w:val="00207A57"/>
    <w:rsid w:val="00211443"/>
    <w:rsid w:val="002124D4"/>
    <w:rsid w:val="0021350B"/>
    <w:rsid w:val="00213B08"/>
    <w:rsid w:val="002145A1"/>
    <w:rsid w:val="00214AF2"/>
    <w:rsid w:val="00214DD7"/>
    <w:rsid w:val="00215633"/>
    <w:rsid w:val="00215C1A"/>
    <w:rsid w:val="002165C3"/>
    <w:rsid w:val="00220C6B"/>
    <w:rsid w:val="00221291"/>
    <w:rsid w:val="002223B4"/>
    <w:rsid w:val="002236E6"/>
    <w:rsid w:val="00223C4F"/>
    <w:rsid w:val="002241C6"/>
    <w:rsid w:val="00224FC8"/>
    <w:rsid w:val="00225ACD"/>
    <w:rsid w:val="00226DE3"/>
    <w:rsid w:val="00227567"/>
    <w:rsid w:val="0022772A"/>
    <w:rsid w:val="00231358"/>
    <w:rsid w:val="0023144C"/>
    <w:rsid w:val="00232630"/>
    <w:rsid w:val="002333E4"/>
    <w:rsid w:val="00234877"/>
    <w:rsid w:val="002351FD"/>
    <w:rsid w:val="00236179"/>
    <w:rsid w:val="00236896"/>
    <w:rsid w:val="0023731E"/>
    <w:rsid w:val="002373E7"/>
    <w:rsid w:val="00240449"/>
    <w:rsid w:val="00241317"/>
    <w:rsid w:val="0024279E"/>
    <w:rsid w:val="00243C69"/>
    <w:rsid w:val="00243F84"/>
    <w:rsid w:val="002448E0"/>
    <w:rsid w:val="00244F14"/>
    <w:rsid w:val="0024503F"/>
    <w:rsid w:val="00245754"/>
    <w:rsid w:val="00246172"/>
    <w:rsid w:val="00246973"/>
    <w:rsid w:val="0025005A"/>
    <w:rsid w:val="00250135"/>
    <w:rsid w:val="00250252"/>
    <w:rsid w:val="00250B80"/>
    <w:rsid w:val="00250D5F"/>
    <w:rsid w:val="00252398"/>
    <w:rsid w:val="00253F52"/>
    <w:rsid w:val="002544E4"/>
    <w:rsid w:val="002554B6"/>
    <w:rsid w:val="00255F74"/>
    <w:rsid w:val="00257035"/>
    <w:rsid w:val="00260453"/>
    <w:rsid w:val="002604B4"/>
    <w:rsid w:val="002616A3"/>
    <w:rsid w:val="00262E63"/>
    <w:rsid w:val="00263C2C"/>
    <w:rsid w:val="00263FBB"/>
    <w:rsid w:val="00264DF8"/>
    <w:rsid w:val="002654F7"/>
    <w:rsid w:val="00265688"/>
    <w:rsid w:val="00270326"/>
    <w:rsid w:val="00270E0C"/>
    <w:rsid w:val="00272B7A"/>
    <w:rsid w:val="00272F1F"/>
    <w:rsid w:val="00272FC3"/>
    <w:rsid w:val="002732B9"/>
    <w:rsid w:val="002748D0"/>
    <w:rsid w:val="0027539E"/>
    <w:rsid w:val="0027564F"/>
    <w:rsid w:val="00275871"/>
    <w:rsid w:val="00276013"/>
    <w:rsid w:val="002768B4"/>
    <w:rsid w:val="00277E0E"/>
    <w:rsid w:val="00277F8F"/>
    <w:rsid w:val="00280B8B"/>
    <w:rsid w:val="00280D91"/>
    <w:rsid w:val="00281EC3"/>
    <w:rsid w:val="002821D5"/>
    <w:rsid w:val="00282306"/>
    <w:rsid w:val="00282DC8"/>
    <w:rsid w:val="00284B42"/>
    <w:rsid w:val="002858E5"/>
    <w:rsid w:val="00286B99"/>
    <w:rsid w:val="0028724A"/>
    <w:rsid w:val="002906DD"/>
    <w:rsid w:val="00290B29"/>
    <w:rsid w:val="00294393"/>
    <w:rsid w:val="0029545C"/>
    <w:rsid w:val="00295C2E"/>
    <w:rsid w:val="00295FEE"/>
    <w:rsid w:val="0029613C"/>
    <w:rsid w:val="00296F4A"/>
    <w:rsid w:val="002A0196"/>
    <w:rsid w:val="002A0D47"/>
    <w:rsid w:val="002A332A"/>
    <w:rsid w:val="002A3476"/>
    <w:rsid w:val="002A37B5"/>
    <w:rsid w:val="002A3AA1"/>
    <w:rsid w:val="002A4889"/>
    <w:rsid w:val="002A5438"/>
    <w:rsid w:val="002A631D"/>
    <w:rsid w:val="002A65B3"/>
    <w:rsid w:val="002A7C7B"/>
    <w:rsid w:val="002B04BB"/>
    <w:rsid w:val="002B2A14"/>
    <w:rsid w:val="002B2EA7"/>
    <w:rsid w:val="002B2F6A"/>
    <w:rsid w:val="002B33C9"/>
    <w:rsid w:val="002B6698"/>
    <w:rsid w:val="002B6CC1"/>
    <w:rsid w:val="002B77EC"/>
    <w:rsid w:val="002B7CAE"/>
    <w:rsid w:val="002B7D7E"/>
    <w:rsid w:val="002C263A"/>
    <w:rsid w:val="002C41BB"/>
    <w:rsid w:val="002C42F5"/>
    <w:rsid w:val="002C4383"/>
    <w:rsid w:val="002C50EB"/>
    <w:rsid w:val="002C6DB7"/>
    <w:rsid w:val="002C7E9A"/>
    <w:rsid w:val="002D06D6"/>
    <w:rsid w:val="002D0CD6"/>
    <w:rsid w:val="002D0D70"/>
    <w:rsid w:val="002D1817"/>
    <w:rsid w:val="002D1A70"/>
    <w:rsid w:val="002D1E20"/>
    <w:rsid w:val="002D20D2"/>
    <w:rsid w:val="002D24A4"/>
    <w:rsid w:val="002D24F8"/>
    <w:rsid w:val="002D261F"/>
    <w:rsid w:val="002D2A70"/>
    <w:rsid w:val="002D4295"/>
    <w:rsid w:val="002D42B9"/>
    <w:rsid w:val="002D63D3"/>
    <w:rsid w:val="002D6E4C"/>
    <w:rsid w:val="002E1FDE"/>
    <w:rsid w:val="002E219D"/>
    <w:rsid w:val="002E3CAD"/>
    <w:rsid w:val="002E6472"/>
    <w:rsid w:val="002E651E"/>
    <w:rsid w:val="002E6A2F"/>
    <w:rsid w:val="002E6C04"/>
    <w:rsid w:val="002F15FA"/>
    <w:rsid w:val="002F2BED"/>
    <w:rsid w:val="002F2E92"/>
    <w:rsid w:val="002F337B"/>
    <w:rsid w:val="002F345D"/>
    <w:rsid w:val="002F5239"/>
    <w:rsid w:val="002F5250"/>
    <w:rsid w:val="002F5759"/>
    <w:rsid w:val="002F59FE"/>
    <w:rsid w:val="002F6619"/>
    <w:rsid w:val="002F6676"/>
    <w:rsid w:val="002F718F"/>
    <w:rsid w:val="003061E3"/>
    <w:rsid w:val="00306E6E"/>
    <w:rsid w:val="003074FE"/>
    <w:rsid w:val="00307790"/>
    <w:rsid w:val="0030791E"/>
    <w:rsid w:val="003103DA"/>
    <w:rsid w:val="00310A95"/>
    <w:rsid w:val="0031166C"/>
    <w:rsid w:val="003116DE"/>
    <w:rsid w:val="00311EBD"/>
    <w:rsid w:val="003120C5"/>
    <w:rsid w:val="0031232C"/>
    <w:rsid w:val="003126D7"/>
    <w:rsid w:val="00312D2E"/>
    <w:rsid w:val="00312F18"/>
    <w:rsid w:val="00313255"/>
    <w:rsid w:val="00313E31"/>
    <w:rsid w:val="0031449B"/>
    <w:rsid w:val="00314687"/>
    <w:rsid w:val="00314AB5"/>
    <w:rsid w:val="0031527A"/>
    <w:rsid w:val="003153CD"/>
    <w:rsid w:val="0031590C"/>
    <w:rsid w:val="00316B21"/>
    <w:rsid w:val="00317788"/>
    <w:rsid w:val="00320538"/>
    <w:rsid w:val="00320732"/>
    <w:rsid w:val="0032146B"/>
    <w:rsid w:val="003218ED"/>
    <w:rsid w:val="00322824"/>
    <w:rsid w:val="00322BC3"/>
    <w:rsid w:val="00325734"/>
    <w:rsid w:val="00325A78"/>
    <w:rsid w:val="00325C93"/>
    <w:rsid w:val="003260E1"/>
    <w:rsid w:val="00327061"/>
    <w:rsid w:val="00331981"/>
    <w:rsid w:val="00332192"/>
    <w:rsid w:val="003329FF"/>
    <w:rsid w:val="00333B63"/>
    <w:rsid w:val="00333FAC"/>
    <w:rsid w:val="0033462B"/>
    <w:rsid w:val="00334AD6"/>
    <w:rsid w:val="00334FCA"/>
    <w:rsid w:val="003352C8"/>
    <w:rsid w:val="003355E7"/>
    <w:rsid w:val="003366E9"/>
    <w:rsid w:val="00336E40"/>
    <w:rsid w:val="00341581"/>
    <w:rsid w:val="0034186C"/>
    <w:rsid w:val="00341F6A"/>
    <w:rsid w:val="003423F4"/>
    <w:rsid w:val="00343BB2"/>
    <w:rsid w:val="00344D93"/>
    <w:rsid w:val="00344FB9"/>
    <w:rsid w:val="003459C5"/>
    <w:rsid w:val="003459FB"/>
    <w:rsid w:val="0034647E"/>
    <w:rsid w:val="00346E08"/>
    <w:rsid w:val="00346EFF"/>
    <w:rsid w:val="00347430"/>
    <w:rsid w:val="00352231"/>
    <w:rsid w:val="003528AF"/>
    <w:rsid w:val="00352E34"/>
    <w:rsid w:val="0035700A"/>
    <w:rsid w:val="00357110"/>
    <w:rsid w:val="003575E4"/>
    <w:rsid w:val="003576D1"/>
    <w:rsid w:val="0035781F"/>
    <w:rsid w:val="00357CEB"/>
    <w:rsid w:val="003629A5"/>
    <w:rsid w:val="00363799"/>
    <w:rsid w:val="00363E22"/>
    <w:rsid w:val="00364E1C"/>
    <w:rsid w:val="00365129"/>
    <w:rsid w:val="0036512D"/>
    <w:rsid w:val="00366319"/>
    <w:rsid w:val="0036645B"/>
    <w:rsid w:val="00367AD5"/>
    <w:rsid w:val="00370D99"/>
    <w:rsid w:val="00370EB2"/>
    <w:rsid w:val="00371877"/>
    <w:rsid w:val="00372204"/>
    <w:rsid w:val="00373B83"/>
    <w:rsid w:val="00374407"/>
    <w:rsid w:val="003744A8"/>
    <w:rsid w:val="00375FD8"/>
    <w:rsid w:val="00376A3A"/>
    <w:rsid w:val="00377A13"/>
    <w:rsid w:val="00380F25"/>
    <w:rsid w:val="003819F6"/>
    <w:rsid w:val="003822A5"/>
    <w:rsid w:val="003844DC"/>
    <w:rsid w:val="00385477"/>
    <w:rsid w:val="003859F5"/>
    <w:rsid w:val="00387954"/>
    <w:rsid w:val="00390733"/>
    <w:rsid w:val="0039187D"/>
    <w:rsid w:val="00395A63"/>
    <w:rsid w:val="00395B4A"/>
    <w:rsid w:val="00395C59"/>
    <w:rsid w:val="00396735"/>
    <w:rsid w:val="003967C9"/>
    <w:rsid w:val="003A092F"/>
    <w:rsid w:val="003A0B33"/>
    <w:rsid w:val="003A109E"/>
    <w:rsid w:val="003A206A"/>
    <w:rsid w:val="003A3A7B"/>
    <w:rsid w:val="003A4033"/>
    <w:rsid w:val="003A58A3"/>
    <w:rsid w:val="003A5AAC"/>
    <w:rsid w:val="003A5AEC"/>
    <w:rsid w:val="003B04C4"/>
    <w:rsid w:val="003B0DD4"/>
    <w:rsid w:val="003B0E89"/>
    <w:rsid w:val="003B13AE"/>
    <w:rsid w:val="003B211F"/>
    <w:rsid w:val="003B2FC7"/>
    <w:rsid w:val="003B3131"/>
    <w:rsid w:val="003B4D3A"/>
    <w:rsid w:val="003B51C3"/>
    <w:rsid w:val="003B5439"/>
    <w:rsid w:val="003B601B"/>
    <w:rsid w:val="003B61E7"/>
    <w:rsid w:val="003B68B3"/>
    <w:rsid w:val="003C0732"/>
    <w:rsid w:val="003C0ACD"/>
    <w:rsid w:val="003C2039"/>
    <w:rsid w:val="003C2ABB"/>
    <w:rsid w:val="003C2BEF"/>
    <w:rsid w:val="003C3D86"/>
    <w:rsid w:val="003C494B"/>
    <w:rsid w:val="003D0035"/>
    <w:rsid w:val="003D0692"/>
    <w:rsid w:val="003D154A"/>
    <w:rsid w:val="003D1750"/>
    <w:rsid w:val="003D1913"/>
    <w:rsid w:val="003D1B43"/>
    <w:rsid w:val="003D21DA"/>
    <w:rsid w:val="003D2F9A"/>
    <w:rsid w:val="003D3ECD"/>
    <w:rsid w:val="003D5F3C"/>
    <w:rsid w:val="003D5F82"/>
    <w:rsid w:val="003D60E4"/>
    <w:rsid w:val="003E1DB4"/>
    <w:rsid w:val="003E289C"/>
    <w:rsid w:val="003E3336"/>
    <w:rsid w:val="003E34BF"/>
    <w:rsid w:val="003E366C"/>
    <w:rsid w:val="003E4177"/>
    <w:rsid w:val="003E4A7B"/>
    <w:rsid w:val="003E5239"/>
    <w:rsid w:val="003F02EE"/>
    <w:rsid w:val="003F0D9A"/>
    <w:rsid w:val="003F29C4"/>
    <w:rsid w:val="003F2EC4"/>
    <w:rsid w:val="003F3008"/>
    <w:rsid w:val="003F50E4"/>
    <w:rsid w:val="003F6F09"/>
    <w:rsid w:val="003F7C3A"/>
    <w:rsid w:val="003F7D30"/>
    <w:rsid w:val="00400357"/>
    <w:rsid w:val="004004AE"/>
    <w:rsid w:val="00401C3F"/>
    <w:rsid w:val="0040268E"/>
    <w:rsid w:val="00402DA7"/>
    <w:rsid w:val="004031A9"/>
    <w:rsid w:val="00403696"/>
    <w:rsid w:val="0040438A"/>
    <w:rsid w:val="00405F8E"/>
    <w:rsid w:val="00407351"/>
    <w:rsid w:val="004076A7"/>
    <w:rsid w:val="004119B6"/>
    <w:rsid w:val="0041248A"/>
    <w:rsid w:val="00412C11"/>
    <w:rsid w:val="00412DE8"/>
    <w:rsid w:val="00413294"/>
    <w:rsid w:val="00413CF0"/>
    <w:rsid w:val="00414212"/>
    <w:rsid w:val="004143A0"/>
    <w:rsid w:val="004143F5"/>
    <w:rsid w:val="00414507"/>
    <w:rsid w:val="00416282"/>
    <w:rsid w:val="0041770C"/>
    <w:rsid w:val="00417984"/>
    <w:rsid w:val="00417A19"/>
    <w:rsid w:val="004200DA"/>
    <w:rsid w:val="00421B27"/>
    <w:rsid w:val="00421C3D"/>
    <w:rsid w:val="004229DB"/>
    <w:rsid w:val="00422D27"/>
    <w:rsid w:val="00423C09"/>
    <w:rsid w:val="004251B0"/>
    <w:rsid w:val="004255F2"/>
    <w:rsid w:val="00433D32"/>
    <w:rsid w:val="00433E35"/>
    <w:rsid w:val="00434B92"/>
    <w:rsid w:val="004355E9"/>
    <w:rsid w:val="00437CE2"/>
    <w:rsid w:val="004415F3"/>
    <w:rsid w:val="004419F7"/>
    <w:rsid w:val="00441D66"/>
    <w:rsid w:val="004443B1"/>
    <w:rsid w:val="00446079"/>
    <w:rsid w:val="00452738"/>
    <w:rsid w:val="004552CB"/>
    <w:rsid w:val="00456170"/>
    <w:rsid w:val="00456381"/>
    <w:rsid w:val="00457061"/>
    <w:rsid w:val="00457405"/>
    <w:rsid w:val="00457DC9"/>
    <w:rsid w:val="00460746"/>
    <w:rsid w:val="00461CF6"/>
    <w:rsid w:val="004629AE"/>
    <w:rsid w:val="0046383D"/>
    <w:rsid w:val="00465DC2"/>
    <w:rsid w:val="0046680E"/>
    <w:rsid w:val="004717A5"/>
    <w:rsid w:val="0047223E"/>
    <w:rsid w:val="0047274B"/>
    <w:rsid w:val="0047394F"/>
    <w:rsid w:val="00474009"/>
    <w:rsid w:val="00474E6A"/>
    <w:rsid w:val="004754F1"/>
    <w:rsid w:val="00475760"/>
    <w:rsid w:val="004761D3"/>
    <w:rsid w:val="004779F3"/>
    <w:rsid w:val="0048148C"/>
    <w:rsid w:val="004819F3"/>
    <w:rsid w:val="00482B15"/>
    <w:rsid w:val="00482D88"/>
    <w:rsid w:val="00483340"/>
    <w:rsid w:val="00483953"/>
    <w:rsid w:val="00483B71"/>
    <w:rsid w:val="0048509C"/>
    <w:rsid w:val="004850C1"/>
    <w:rsid w:val="00485456"/>
    <w:rsid w:val="004854E1"/>
    <w:rsid w:val="0048569A"/>
    <w:rsid w:val="00485A0C"/>
    <w:rsid w:val="00485DD7"/>
    <w:rsid w:val="00485E75"/>
    <w:rsid w:val="00486D17"/>
    <w:rsid w:val="00486E56"/>
    <w:rsid w:val="00487AA2"/>
    <w:rsid w:val="00487AA3"/>
    <w:rsid w:val="00490EA5"/>
    <w:rsid w:val="00490F18"/>
    <w:rsid w:val="00490F9A"/>
    <w:rsid w:val="00493846"/>
    <w:rsid w:val="00494F5C"/>
    <w:rsid w:val="00495D17"/>
    <w:rsid w:val="0049631E"/>
    <w:rsid w:val="004963E3"/>
    <w:rsid w:val="004972EB"/>
    <w:rsid w:val="00497512"/>
    <w:rsid w:val="00497D35"/>
    <w:rsid w:val="00497D93"/>
    <w:rsid w:val="004A0E36"/>
    <w:rsid w:val="004A1634"/>
    <w:rsid w:val="004A23B9"/>
    <w:rsid w:val="004A3382"/>
    <w:rsid w:val="004A5344"/>
    <w:rsid w:val="004A59A4"/>
    <w:rsid w:val="004A6155"/>
    <w:rsid w:val="004A7BC0"/>
    <w:rsid w:val="004B162A"/>
    <w:rsid w:val="004B29C9"/>
    <w:rsid w:val="004B37C4"/>
    <w:rsid w:val="004B44F4"/>
    <w:rsid w:val="004B496C"/>
    <w:rsid w:val="004B5E49"/>
    <w:rsid w:val="004B759E"/>
    <w:rsid w:val="004B7E25"/>
    <w:rsid w:val="004C145A"/>
    <w:rsid w:val="004C1632"/>
    <w:rsid w:val="004C19BF"/>
    <w:rsid w:val="004C3766"/>
    <w:rsid w:val="004C3A66"/>
    <w:rsid w:val="004C3BBE"/>
    <w:rsid w:val="004C3C1A"/>
    <w:rsid w:val="004C402D"/>
    <w:rsid w:val="004C4576"/>
    <w:rsid w:val="004C54F8"/>
    <w:rsid w:val="004C64D0"/>
    <w:rsid w:val="004C72B8"/>
    <w:rsid w:val="004D042A"/>
    <w:rsid w:val="004D0444"/>
    <w:rsid w:val="004D19FB"/>
    <w:rsid w:val="004D1C23"/>
    <w:rsid w:val="004D7343"/>
    <w:rsid w:val="004E05E3"/>
    <w:rsid w:val="004E084D"/>
    <w:rsid w:val="004E0B63"/>
    <w:rsid w:val="004E1D73"/>
    <w:rsid w:val="004E23FC"/>
    <w:rsid w:val="004E36A7"/>
    <w:rsid w:val="004E3E33"/>
    <w:rsid w:val="004E4A59"/>
    <w:rsid w:val="004E535D"/>
    <w:rsid w:val="004E5A48"/>
    <w:rsid w:val="004E5CFD"/>
    <w:rsid w:val="004E6484"/>
    <w:rsid w:val="004E704A"/>
    <w:rsid w:val="004E79B7"/>
    <w:rsid w:val="004E7E09"/>
    <w:rsid w:val="004F0985"/>
    <w:rsid w:val="004F101E"/>
    <w:rsid w:val="004F203B"/>
    <w:rsid w:val="004F34C6"/>
    <w:rsid w:val="004F5DAE"/>
    <w:rsid w:val="004F5F72"/>
    <w:rsid w:val="004F7472"/>
    <w:rsid w:val="004F75FA"/>
    <w:rsid w:val="004F7C52"/>
    <w:rsid w:val="004F7D3D"/>
    <w:rsid w:val="00501A34"/>
    <w:rsid w:val="00501C7A"/>
    <w:rsid w:val="0050219F"/>
    <w:rsid w:val="00502A32"/>
    <w:rsid w:val="00504020"/>
    <w:rsid w:val="00505022"/>
    <w:rsid w:val="005052DB"/>
    <w:rsid w:val="005052FB"/>
    <w:rsid w:val="00505BF7"/>
    <w:rsid w:val="00507584"/>
    <w:rsid w:val="0051096C"/>
    <w:rsid w:val="00510D76"/>
    <w:rsid w:val="005117CA"/>
    <w:rsid w:val="0051184D"/>
    <w:rsid w:val="00512083"/>
    <w:rsid w:val="0051495A"/>
    <w:rsid w:val="00514DAC"/>
    <w:rsid w:val="0051583F"/>
    <w:rsid w:val="005158F1"/>
    <w:rsid w:val="00515948"/>
    <w:rsid w:val="0051599E"/>
    <w:rsid w:val="005165CF"/>
    <w:rsid w:val="005202EA"/>
    <w:rsid w:val="00520D02"/>
    <w:rsid w:val="0052106E"/>
    <w:rsid w:val="0052111A"/>
    <w:rsid w:val="005212E4"/>
    <w:rsid w:val="00523863"/>
    <w:rsid w:val="00523EEE"/>
    <w:rsid w:val="00523F26"/>
    <w:rsid w:val="005252D6"/>
    <w:rsid w:val="00526EA9"/>
    <w:rsid w:val="00527939"/>
    <w:rsid w:val="00527ABB"/>
    <w:rsid w:val="00533BF0"/>
    <w:rsid w:val="00533BF6"/>
    <w:rsid w:val="00534807"/>
    <w:rsid w:val="00535BFB"/>
    <w:rsid w:val="00536181"/>
    <w:rsid w:val="0054025C"/>
    <w:rsid w:val="0054042A"/>
    <w:rsid w:val="00540A73"/>
    <w:rsid w:val="00540E9F"/>
    <w:rsid w:val="00542891"/>
    <w:rsid w:val="00544548"/>
    <w:rsid w:val="00544615"/>
    <w:rsid w:val="00544A26"/>
    <w:rsid w:val="00544FBB"/>
    <w:rsid w:val="00545346"/>
    <w:rsid w:val="00550040"/>
    <w:rsid w:val="005502CE"/>
    <w:rsid w:val="00550D8B"/>
    <w:rsid w:val="00553AD3"/>
    <w:rsid w:val="0055409C"/>
    <w:rsid w:val="005550B0"/>
    <w:rsid w:val="00556654"/>
    <w:rsid w:val="00556A23"/>
    <w:rsid w:val="0056194A"/>
    <w:rsid w:val="005632FF"/>
    <w:rsid w:val="0056332C"/>
    <w:rsid w:val="005647D1"/>
    <w:rsid w:val="00565241"/>
    <w:rsid w:val="00565744"/>
    <w:rsid w:val="00567706"/>
    <w:rsid w:val="005709FC"/>
    <w:rsid w:val="0057126B"/>
    <w:rsid w:val="00573F8E"/>
    <w:rsid w:val="00574DB6"/>
    <w:rsid w:val="0057514C"/>
    <w:rsid w:val="00580BCD"/>
    <w:rsid w:val="0058155F"/>
    <w:rsid w:val="005818CF"/>
    <w:rsid w:val="00581FC8"/>
    <w:rsid w:val="005821CF"/>
    <w:rsid w:val="00582A95"/>
    <w:rsid w:val="00583597"/>
    <w:rsid w:val="0058394A"/>
    <w:rsid w:val="005839E6"/>
    <w:rsid w:val="005841B0"/>
    <w:rsid w:val="00585042"/>
    <w:rsid w:val="005856F8"/>
    <w:rsid w:val="00586592"/>
    <w:rsid w:val="005875C2"/>
    <w:rsid w:val="00587A02"/>
    <w:rsid w:val="00591CA2"/>
    <w:rsid w:val="00592BCD"/>
    <w:rsid w:val="00592F43"/>
    <w:rsid w:val="00592F60"/>
    <w:rsid w:val="00594FE8"/>
    <w:rsid w:val="00596075"/>
    <w:rsid w:val="005A0ACC"/>
    <w:rsid w:val="005A1609"/>
    <w:rsid w:val="005A1CDF"/>
    <w:rsid w:val="005A1E91"/>
    <w:rsid w:val="005A26E2"/>
    <w:rsid w:val="005A3530"/>
    <w:rsid w:val="005A36E9"/>
    <w:rsid w:val="005A3DCC"/>
    <w:rsid w:val="005A402F"/>
    <w:rsid w:val="005A4339"/>
    <w:rsid w:val="005A6D1D"/>
    <w:rsid w:val="005A6D30"/>
    <w:rsid w:val="005A74FF"/>
    <w:rsid w:val="005B1089"/>
    <w:rsid w:val="005B1D5A"/>
    <w:rsid w:val="005B2CE7"/>
    <w:rsid w:val="005B3728"/>
    <w:rsid w:val="005B3C79"/>
    <w:rsid w:val="005B3D19"/>
    <w:rsid w:val="005B4566"/>
    <w:rsid w:val="005B4B64"/>
    <w:rsid w:val="005B4CE6"/>
    <w:rsid w:val="005B4F0B"/>
    <w:rsid w:val="005B501B"/>
    <w:rsid w:val="005B57E8"/>
    <w:rsid w:val="005B6E69"/>
    <w:rsid w:val="005C1119"/>
    <w:rsid w:val="005C5855"/>
    <w:rsid w:val="005C5BE8"/>
    <w:rsid w:val="005C61B5"/>
    <w:rsid w:val="005C734A"/>
    <w:rsid w:val="005D123B"/>
    <w:rsid w:val="005D1542"/>
    <w:rsid w:val="005D1B15"/>
    <w:rsid w:val="005D22D7"/>
    <w:rsid w:val="005D2713"/>
    <w:rsid w:val="005D3218"/>
    <w:rsid w:val="005D3E33"/>
    <w:rsid w:val="005D3F14"/>
    <w:rsid w:val="005D47EF"/>
    <w:rsid w:val="005D5446"/>
    <w:rsid w:val="005D6014"/>
    <w:rsid w:val="005D675C"/>
    <w:rsid w:val="005D690D"/>
    <w:rsid w:val="005D73ED"/>
    <w:rsid w:val="005D7501"/>
    <w:rsid w:val="005D780B"/>
    <w:rsid w:val="005E433F"/>
    <w:rsid w:val="005E4565"/>
    <w:rsid w:val="005E7812"/>
    <w:rsid w:val="005E7CFF"/>
    <w:rsid w:val="005E7F9A"/>
    <w:rsid w:val="005F1735"/>
    <w:rsid w:val="005F219A"/>
    <w:rsid w:val="005F4E47"/>
    <w:rsid w:val="005F64C9"/>
    <w:rsid w:val="005F652F"/>
    <w:rsid w:val="005F6FEE"/>
    <w:rsid w:val="005F79DA"/>
    <w:rsid w:val="005F7F5F"/>
    <w:rsid w:val="00600A42"/>
    <w:rsid w:val="00601749"/>
    <w:rsid w:val="00602A33"/>
    <w:rsid w:val="00603221"/>
    <w:rsid w:val="00603A43"/>
    <w:rsid w:val="00605A3F"/>
    <w:rsid w:val="00606142"/>
    <w:rsid w:val="00606D5A"/>
    <w:rsid w:val="00606EF6"/>
    <w:rsid w:val="00607F50"/>
    <w:rsid w:val="006118FA"/>
    <w:rsid w:val="006119DB"/>
    <w:rsid w:val="00611A5E"/>
    <w:rsid w:val="00611C19"/>
    <w:rsid w:val="006134D0"/>
    <w:rsid w:val="006137C2"/>
    <w:rsid w:val="00614898"/>
    <w:rsid w:val="006168D8"/>
    <w:rsid w:val="006176D9"/>
    <w:rsid w:val="0061792C"/>
    <w:rsid w:val="00620A43"/>
    <w:rsid w:val="00621A10"/>
    <w:rsid w:val="00621EF0"/>
    <w:rsid w:val="00623457"/>
    <w:rsid w:val="00624353"/>
    <w:rsid w:val="006250CC"/>
    <w:rsid w:val="00626490"/>
    <w:rsid w:val="006266B1"/>
    <w:rsid w:val="006275F7"/>
    <w:rsid w:val="00630AEA"/>
    <w:rsid w:val="00631FED"/>
    <w:rsid w:val="00632217"/>
    <w:rsid w:val="00635DF7"/>
    <w:rsid w:val="0063694E"/>
    <w:rsid w:val="00637308"/>
    <w:rsid w:val="00637AD6"/>
    <w:rsid w:val="00641561"/>
    <w:rsid w:val="00641C65"/>
    <w:rsid w:val="0064201A"/>
    <w:rsid w:val="00643224"/>
    <w:rsid w:val="006436F3"/>
    <w:rsid w:val="00643AB6"/>
    <w:rsid w:val="00644158"/>
    <w:rsid w:val="0064449A"/>
    <w:rsid w:val="00644670"/>
    <w:rsid w:val="006458F8"/>
    <w:rsid w:val="00646262"/>
    <w:rsid w:val="00646E09"/>
    <w:rsid w:val="00647B24"/>
    <w:rsid w:val="0065188A"/>
    <w:rsid w:val="00651A97"/>
    <w:rsid w:val="00653E73"/>
    <w:rsid w:val="00653F07"/>
    <w:rsid w:val="00655453"/>
    <w:rsid w:val="006559B4"/>
    <w:rsid w:val="006572C1"/>
    <w:rsid w:val="0065753F"/>
    <w:rsid w:val="006607CE"/>
    <w:rsid w:val="00661F3B"/>
    <w:rsid w:val="00670343"/>
    <w:rsid w:val="0067035E"/>
    <w:rsid w:val="00670E43"/>
    <w:rsid w:val="006712BB"/>
    <w:rsid w:val="006712BF"/>
    <w:rsid w:val="006719D5"/>
    <w:rsid w:val="00671CE2"/>
    <w:rsid w:val="00672221"/>
    <w:rsid w:val="006726E4"/>
    <w:rsid w:val="00672C9B"/>
    <w:rsid w:val="00672DE1"/>
    <w:rsid w:val="00673490"/>
    <w:rsid w:val="00675282"/>
    <w:rsid w:val="006755FB"/>
    <w:rsid w:val="006765D3"/>
    <w:rsid w:val="00676CE6"/>
    <w:rsid w:val="006771AF"/>
    <w:rsid w:val="00680005"/>
    <w:rsid w:val="00680B91"/>
    <w:rsid w:val="00683114"/>
    <w:rsid w:val="00683307"/>
    <w:rsid w:val="00683396"/>
    <w:rsid w:val="006838F7"/>
    <w:rsid w:val="00683D4A"/>
    <w:rsid w:val="00685B7D"/>
    <w:rsid w:val="00685FDF"/>
    <w:rsid w:val="0068732F"/>
    <w:rsid w:val="0068780C"/>
    <w:rsid w:val="00687BE7"/>
    <w:rsid w:val="00687D77"/>
    <w:rsid w:val="00687F93"/>
    <w:rsid w:val="00692A78"/>
    <w:rsid w:val="0069435C"/>
    <w:rsid w:val="0069445E"/>
    <w:rsid w:val="00694974"/>
    <w:rsid w:val="00695491"/>
    <w:rsid w:val="006A133C"/>
    <w:rsid w:val="006A1396"/>
    <w:rsid w:val="006A327C"/>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784"/>
    <w:rsid w:val="006C086E"/>
    <w:rsid w:val="006C0D33"/>
    <w:rsid w:val="006C38D8"/>
    <w:rsid w:val="006C47C8"/>
    <w:rsid w:val="006C61C1"/>
    <w:rsid w:val="006C62BA"/>
    <w:rsid w:val="006C748E"/>
    <w:rsid w:val="006C7C37"/>
    <w:rsid w:val="006D26C6"/>
    <w:rsid w:val="006D30AC"/>
    <w:rsid w:val="006D36D9"/>
    <w:rsid w:val="006D4B78"/>
    <w:rsid w:val="006D4CD2"/>
    <w:rsid w:val="006D523A"/>
    <w:rsid w:val="006D70E7"/>
    <w:rsid w:val="006E092B"/>
    <w:rsid w:val="006E16C2"/>
    <w:rsid w:val="006E3FDF"/>
    <w:rsid w:val="006E4901"/>
    <w:rsid w:val="006E4C2E"/>
    <w:rsid w:val="006E5AB3"/>
    <w:rsid w:val="006E5DB7"/>
    <w:rsid w:val="006E75EE"/>
    <w:rsid w:val="006E7ADD"/>
    <w:rsid w:val="006F11CE"/>
    <w:rsid w:val="006F27B1"/>
    <w:rsid w:val="006F365E"/>
    <w:rsid w:val="006F430F"/>
    <w:rsid w:val="006F4821"/>
    <w:rsid w:val="006F4CD4"/>
    <w:rsid w:val="006F519D"/>
    <w:rsid w:val="006F691A"/>
    <w:rsid w:val="0070107C"/>
    <w:rsid w:val="007011F8"/>
    <w:rsid w:val="00701BF0"/>
    <w:rsid w:val="00704D1F"/>
    <w:rsid w:val="007059C8"/>
    <w:rsid w:val="007060B5"/>
    <w:rsid w:val="007079D6"/>
    <w:rsid w:val="00710C60"/>
    <w:rsid w:val="007113DC"/>
    <w:rsid w:val="0071259E"/>
    <w:rsid w:val="0071303E"/>
    <w:rsid w:val="0071518E"/>
    <w:rsid w:val="007152C3"/>
    <w:rsid w:val="00715492"/>
    <w:rsid w:val="00715C12"/>
    <w:rsid w:val="00716C59"/>
    <w:rsid w:val="007173E9"/>
    <w:rsid w:val="007201B2"/>
    <w:rsid w:val="007207B7"/>
    <w:rsid w:val="00720EE6"/>
    <w:rsid w:val="0072159F"/>
    <w:rsid w:val="00722D14"/>
    <w:rsid w:val="00725FEA"/>
    <w:rsid w:val="007268D2"/>
    <w:rsid w:val="0072750F"/>
    <w:rsid w:val="00727B56"/>
    <w:rsid w:val="00730200"/>
    <w:rsid w:val="00730982"/>
    <w:rsid w:val="00730E2E"/>
    <w:rsid w:val="00730FB9"/>
    <w:rsid w:val="00733EE0"/>
    <w:rsid w:val="007340CA"/>
    <w:rsid w:val="007377E6"/>
    <w:rsid w:val="007403E2"/>
    <w:rsid w:val="00741919"/>
    <w:rsid w:val="00742CB3"/>
    <w:rsid w:val="0074334B"/>
    <w:rsid w:val="00743848"/>
    <w:rsid w:val="00743F81"/>
    <w:rsid w:val="00745634"/>
    <w:rsid w:val="00746908"/>
    <w:rsid w:val="0074724C"/>
    <w:rsid w:val="00747739"/>
    <w:rsid w:val="0075145D"/>
    <w:rsid w:val="0075191E"/>
    <w:rsid w:val="00752DE7"/>
    <w:rsid w:val="007541C6"/>
    <w:rsid w:val="00754574"/>
    <w:rsid w:val="007545CD"/>
    <w:rsid w:val="00754F62"/>
    <w:rsid w:val="007551F9"/>
    <w:rsid w:val="00755711"/>
    <w:rsid w:val="00756DE5"/>
    <w:rsid w:val="007574C4"/>
    <w:rsid w:val="00760738"/>
    <w:rsid w:val="007611CE"/>
    <w:rsid w:val="007611D2"/>
    <w:rsid w:val="00762389"/>
    <w:rsid w:val="007638F3"/>
    <w:rsid w:val="00763B9F"/>
    <w:rsid w:val="007662F0"/>
    <w:rsid w:val="00766AC6"/>
    <w:rsid w:val="00766C08"/>
    <w:rsid w:val="00767047"/>
    <w:rsid w:val="00767D08"/>
    <w:rsid w:val="007702DC"/>
    <w:rsid w:val="00770BE5"/>
    <w:rsid w:val="00770F53"/>
    <w:rsid w:val="00772112"/>
    <w:rsid w:val="007724B2"/>
    <w:rsid w:val="00772723"/>
    <w:rsid w:val="00772830"/>
    <w:rsid w:val="00774ADB"/>
    <w:rsid w:val="00774C51"/>
    <w:rsid w:val="00774F36"/>
    <w:rsid w:val="0077599E"/>
    <w:rsid w:val="0077737F"/>
    <w:rsid w:val="00780065"/>
    <w:rsid w:val="007800C1"/>
    <w:rsid w:val="00780173"/>
    <w:rsid w:val="007801E9"/>
    <w:rsid w:val="007848FB"/>
    <w:rsid w:val="00784C5C"/>
    <w:rsid w:val="00784CFD"/>
    <w:rsid w:val="0078594A"/>
    <w:rsid w:val="00786855"/>
    <w:rsid w:val="00786AB7"/>
    <w:rsid w:val="00786BC9"/>
    <w:rsid w:val="007879F0"/>
    <w:rsid w:val="0079396E"/>
    <w:rsid w:val="00793D43"/>
    <w:rsid w:val="00794CEE"/>
    <w:rsid w:val="00796046"/>
    <w:rsid w:val="007968DF"/>
    <w:rsid w:val="007A02D2"/>
    <w:rsid w:val="007A0404"/>
    <w:rsid w:val="007A0647"/>
    <w:rsid w:val="007A0CF7"/>
    <w:rsid w:val="007A1CF5"/>
    <w:rsid w:val="007A2205"/>
    <w:rsid w:val="007A29CC"/>
    <w:rsid w:val="007A36BD"/>
    <w:rsid w:val="007A3AC0"/>
    <w:rsid w:val="007A42C6"/>
    <w:rsid w:val="007A6703"/>
    <w:rsid w:val="007A7DCA"/>
    <w:rsid w:val="007A7FF2"/>
    <w:rsid w:val="007B024B"/>
    <w:rsid w:val="007B06B2"/>
    <w:rsid w:val="007B0C3B"/>
    <w:rsid w:val="007B146F"/>
    <w:rsid w:val="007B48C2"/>
    <w:rsid w:val="007B5478"/>
    <w:rsid w:val="007B5925"/>
    <w:rsid w:val="007B62F5"/>
    <w:rsid w:val="007B7AF2"/>
    <w:rsid w:val="007C009B"/>
    <w:rsid w:val="007C04EF"/>
    <w:rsid w:val="007C06F4"/>
    <w:rsid w:val="007C21E9"/>
    <w:rsid w:val="007C3904"/>
    <w:rsid w:val="007C397A"/>
    <w:rsid w:val="007C6571"/>
    <w:rsid w:val="007C6DF1"/>
    <w:rsid w:val="007C6E3D"/>
    <w:rsid w:val="007C7949"/>
    <w:rsid w:val="007D167A"/>
    <w:rsid w:val="007D2CC2"/>
    <w:rsid w:val="007D3A48"/>
    <w:rsid w:val="007D4AF3"/>
    <w:rsid w:val="007D511A"/>
    <w:rsid w:val="007D679C"/>
    <w:rsid w:val="007D67E3"/>
    <w:rsid w:val="007D69F3"/>
    <w:rsid w:val="007D6FE2"/>
    <w:rsid w:val="007D792E"/>
    <w:rsid w:val="007E000B"/>
    <w:rsid w:val="007E0303"/>
    <w:rsid w:val="007E12CF"/>
    <w:rsid w:val="007E243D"/>
    <w:rsid w:val="007E2EB5"/>
    <w:rsid w:val="007E61C0"/>
    <w:rsid w:val="007E6704"/>
    <w:rsid w:val="007E6DF3"/>
    <w:rsid w:val="007E6FDE"/>
    <w:rsid w:val="007E73F5"/>
    <w:rsid w:val="007F03FD"/>
    <w:rsid w:val="007F2C74"/>
    <w:rsid w:val="007F3E46"/>
    <w:rsid w:val="007F4EAA"/>
    <w:rsid w:val="007F7282"/>
    <w:rsid w:val="007F7398"/>
    <w:rsid w:val="00801202"/>
    <w:rsid w:val="00801521"/>
    <w:rsid w:val="00801986"/>
    <w:rsid w:val="008037A6"/>
    <w:rsid w:val="00803EC4"/>
    <w:rsid w:val="00804A55"/>
    <w:rsid w:val="00806C9F"/>
    <w:rsid w:val="00806E32"/>
    <w:rsid w:val="00806F1D"/>
    <w:rsid w:val="0080736B"/>
    <w:rsid w:val="00811DEB"/>
    <w:rsid w:val="008129E2"/>
    <w:rsid w:val="0081422D"/>
    <w:rsid w:val="00814752"/>
    <w:rsid w:val="00815943"/>
    <w:rsid w:val="00815A90"/>
    <w:rsid w:val="0081766D"/>
    <w:rsid w:val="008207F2"/>
    <w:rsid w:val="008217E2"/>
    <w:rsid w:val="00821852"/>
    <w:rsid w:val="00821EB2"/>
    <w:rsid w:val="0082284D"/>
    <w:rsid w:val="008246E5"/>
    <w:rsid w:val="00824E13"/>
    <w:rsid w:val="00826049"/>
    <w:rsid w:val="008277DE"/>
    <w:rsid w:val="00827C49"/>
    <w:rsid w:val="008306FF"/>
    <w:rsid w:val="008338F0"/>
    <w:rsid w:val="00833988"/>
    <w:rsid w:val="00833A04"/>
    <w:rsid w:val="00833DEA"/>
    <w:rsid w:val="00835B35"/>
    <w:rsid w:val="00836218"/>
    <w:rsid w:val="0083674D"/>
    <w:rsid w:val="00836BC5"/>
    <w:rsid w:val="00837145"/>
    <w:rsid w:val="008376F9"/>
    <w:rsid w:val="008379CC"/>
    <w:rsid w:val="00840707"/>
    <w:rsid w:val="008413C1"/>
    <w:rsid w:val="00841F47"/>
    <w:rsid w:val="00842722"/>
    <w:rsid w:val="00843142"/>
    <w:rsid w:val="0084404A"/>
    <w:rsid w:val="0084469B"/>
    <w:rsid w:val="0084517C"/>
    <w:rsid w:val="008457D8"/>
    <w:rsid w:val="00847CA5"/>
    <w:rsid w:val="00850D93"/>
    <w:rsid w:val="00851090"/>
    <w:rsid w:val="00853720"/>
    <w:rsid w:val="008537D1"/>
    <w:rsid w:val="0085385D"/>
    <w:rsid w:val="00853A4C"/>
    <w:rsid w:val="00854F57"/>
    <w:rsid w:val="008617EB"/>
    <w:rsid w:val="00865C6A"/>
    <w:rsid w:val="00865C7D"/>
    <w:rsid w:val="0086637A"/>
    <w:rsid w:val="00866495"/>
    <w:rsid w:val="00866D81"/>
    <w:rsid w:val="008679A7"/>
    <w:rsid w:val="00867A7B"/>
    <w:rsid w:val="00867A8D"/>
    <w:rsid w:val="008702D8"/>
    <w:rsid w:val="00870C0D"/>
    <w:rsid w:val="00872227"/>
    <w:rsid w:val="00872C5B"/>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00BD"/>
    <w:rsid w:val="0089160A"/>
    <w:rsid w:val="00891776"/>
    <w:rsid w:val="008917A8"/>
    <w:rsid w:val="00892358"/>
    <w:rsid w:val="00892932"/>
    <w:rsid w:val="00893B0F"/>
    <w:rsid w:val="00893CDA"/>
    <w:rsid w:val="00893E05"/>
    <w:rsid w:val="008959D1"/>
    <w:rsid w:val="00896E3F"/>
    <w:rsid w:val="008A116E"/>
    <w:rsid w:val="008A2615"/>
    <w:rsid w:val="008A3546"/>
    <w:rsid w:val="008A3DAA"/>
    <w:rsid w:val="008A3FC9"/>
    <w:rsid w:val="008A4C03"/>
    <w:rsid w:val="008B04E3"/>
    <w:rsid w:val="008B18E4"/>
    <w:rsid w:val="008B2963"/>
    <w:rsid w:val="008B41C9"/>
    <w:rsid w:val="008B463E"/>
    <w:rsid w:val="008B4966"/>
    <w:rsid w:val="008B49BA"/>
    <w:rsid w:val="008B5434"/>
    <w:rsid w:val="008B546A"/>
    <w:rsid w:val="008B685D"/>
    <w:rsid w:val="008B6FE1"/>
    <w:rsid w:val="008B7637"/>
    <w:rsid w:val="008B7D28"/>
    <w:rsid w:val="008C0BF3"/>
    <w:rsid w:val="008C0DD5"/>
    <w:rsid w:val="008C3823"/>
    <w:rsid w:val="008C4A29"/>
    <w:rsid w:val="008C7FFC"/>
    <w:rsid w:val="008D181B"/>
    <w:rsid w:val="008D1CFE"/>
    <w:rsid w:val="008D4A44"/>
    <w:rsid w:val="008D5706"/>
    <w:rsid w:val="008E0D9D"/>
    <w:rsid w:val="008E15CB"/>
    <w:rsid w:val="008E18C3"/>
    <w:rsid w:val="008E30E2"/>
    <w:rsid w:val="008E36D7"/>
    <w:rsid w:val="008E3EC9"/>
    <w:rsid w:val="008E4236"/>
    <w:rsid w:val="008E43C4"/>
    <w:rsid w:val="008E444E"/>
    <w:rsid w:val="008E4CAF"/>
    <w:rsid w:val="008E5136"/>
    <w:rsid w:val="008E6EC5"/>
    <w:rsid w:val="008F1A9C"/>
    <w:rsid w:val="008F1CDD"/>
    <w:rsid w:val="008F22E7"/>
    <w:rsid w:val="008F2472"/>
    <w:rsid w:val="008F2857"/>
    <w:rsid w:val="008F30DE"/>
    <w:rsid w:val="008F3F1B"/>
    <w:rsid w:val="008F3F57"/>
    <w:rsid w:val="008F4B0A"/>
    <w:rsid w:val="008F4C61"/>
    <w:rsid w:val="008F5B72"/>
    <w:rsid w:val="008F5F41"/>
    <w:rsid w:val="008F63C5"/>
    <w:rsid w:val="008F6735"/>
    <w:rsid w:val="008F7E20"/>
    <w:rsid w:val="009006B5"/>
    <w:rsid w:val="00901D54"/>
    <w:rsid w:val="0090325A"/>
    <w:rsid w:val="00903D7A"/>
    <w:rsid w:val="00905931"/>
    <w:rsid w:val="00906149"/>
    <w:rsid w:val="00906575"/>
    <w:rsid w:val="0091150A"/>
    <w:rsid w:val="009144E7"/>
    <w:rsid w:val="00914766"/>
    <w:rsid w:val="009152EB"/>
    <w:rsid w:val="00915C7C"/>
    <w:rsid w:val="00915DD9"/>
    <w:rsid w:val="00916110"/>
    <w:rsid w:val="009177D5"/>
    <w:rsid w:val="0092107C"/>
    <w:rsid w:val="00921082"/>
    <w:rsid w:val="00921670"/>
    <w:rsid w:val="009219B8"/>
    <w:rsid w:val="00921D35"/>
    <w:rsid w:val="00922468"/>
    <w:rsid w:val="009237A9"/>
    <w:rsid w:val="00925636"/>
    <w:rsid w:val="009264B4"/>
    <w:rsid w:val="009325D7"/>
    <w:rsid w:val="00932CAD"/>
    <w:rsid w:val="009331B5"/>
    <w:rsid w:val="00933266"/>
    <w:rsid w:val="00934091"/>
    <w:rsid w:val="009354F1"/>
    <w:rsid w:val="00936162"/>
    <w:rsid w:val="00937DE5"/>
    <w:rsid w:val="00941CA2"/>
    <w:rsid w:val="00941FF4"/>
    <w:rsid w:val="00942D7E"/>
    <w:rsid w:val="00942E9D"/>
    <w:rsid w:val="009433B4"/>
    <w:rsid w:val="009447E2"/>
    <w:rsid w:val="009449F8"/>
    <w:rsid w:val="009453B2"/>
    <w:rsid w:val="00947DDB"/>
    <w:rsid w:val="00947FD2"/>
    <w:rsid w:val="00950000"/>
    <w:rsid w:val="009501D7"/>
    <w:rsid w:val="009502E1"/>
    <w:rsid w:val="0095061E"/>
    <w:rsid w:val="00950927"/>
    <w:rsid w:val="009520E2"/>
    <w:rsid w:val="00952126"/>
    <w:rsid w:val="00953E50"/>
    <w:rsid w:val="009549C5"/>
    <w:rsid w:val="00955360"/>
    <w:rsid w:val="00955BDD"/>
    <w:rsid w:val="00955C56"/>
    <w:rsid w:val="009560E9"/>
    <w:rsid w:val="009567C7"/>
    <w:rsid w:val="00957117"/>
    <w:rsid w:val="00957A03"/>
    <w:rsid w:val="0096190B"/>
    <w:rsid w:val="009649DC"/>
    <w:rsid w:val="00964D8C"/>
    <w:rsid w:val="0096527C"/>
    <w:rsid w:val="009652BD"/>
    <w:rsid w:val="0096539B"/>
    <w:rsid w:val="009658D3"/>
    <w:rsid w:val="00966082"/>
    <w:rsid w:val="00966FED"/>
    <w:rsid w:val="00967147"/>
    <w:rsid w:val="009674D0"/>
    <w:rsid w:val="00970864"/>
    <w:rsid w:val="00970BF3"/>
    <w:rsid w:val="009710CF"/>
    <w:rsid w:val="009715CE"/>
    <w:rsid w:val="00972E8D"/>
    <w:rsid w:val="009732FC"/>
    <w:rsid w:val="00974841"/>
    <w:rsid w:val="00976CBB"/>
    <w:rsid w:val="00976D1F"/>
    <w:rsid w:val="00980FFC"/>
    <w:rsid w:val="00981F81"/>
    <w:rsid w:val="00983203"/>
    <w:rsid w:val="0098350A"/>
    <w:rsid w:val="00983B09"/>
    <w:rsid w:val="00984A46"/>
    <w:rsid w:val="00984B98"/>
    <w:rsid w:val="0098582F"/>
    <w:rsid w:val="00985ED9"/>
    <w:rsid w:val="00987460"/>
    <w:rsid w:val="009877DD"/>
    <w:rsid w:val="00990911"/>
    <w:rsid w:val="009914CC"/>
    <w:rsid w:val="00993706"/>
    <w:rsid w:val="00996C3E"/>
    <w:rsid w:val="00997953"/>
    <w:rsid w:val="00997E22"/>
    <w:rsid w:val="009A0F79"/>
    <w:rsid w:val="009A1C0F"/>
    <w:rsid w:val="009A284F"/>
    <w:rsid w:val="009A2B17"/>
    <w:rsid w:val="009A324C"/>
    <w:rsid w:val="009A3D76"/>
    <w:rsid w:val="009A656D"/>
    <w:rsid w:val="009A66CB"/>
    <w:rsid w:val="009B1107"/>
    <w:rsid w:val="009B11F9"/>
    <w:rsid w:val="009B195F"/>
    <w:rsid w:val="009B1A8B"/>
    <w:rsid w:val="009B36B1"/>
    <w:rsid w:val="009B5911"/>
    <w:rsid w:val="009B60E0"/>
    <w:rsid w:val="009B6AAD"/>
    <w:rsid w:val="009B70DD"/>
    <w:rsid w:val="009C0AFF"/>
    <w:rsid w:val="009C14A3"/>
    <w:rsid w:val="009C1885"/>
    <w:rsid w:val="009C1BEB"/>
    <w:rsid w:val="009C1F70"/>
    <w:rsid w:val="009C3C60"/>
    <w:rsid w:val="009C54A1"/>
    <w:rsid w:val="009C5EA6"/>
    <w:rsid w:val="009C6FF6"/>
    <w:rsid w:val="009D2D0A"/>
    <w:rsid w:val="009D3802"/>
    <w:rsid w:val="009D3BDA"/>
    <w:rsid w:val="009D48A5"/>
    <w:rsid w:val="009D5082"/>
    <w:rsid w:val="009D5173"/>
    <w:rsid w:val="009D5C73"/>
    <w:rsid w:val="009E0488"/>
    <w:rsid w:val="009E1A71"/>
    <w:rsid w:val="009E2028"/>
    <w:rsid w:val="009E2813"/>
    <w:rsid w:val="009E2949"/>
    <w:rsid w:val="009E35AB"/>
    <w:rsid w:val="009E4679"/>
    <w:rsid w:val="009E7804"/>
    <w:rsid w:val="009F064C"/>
    <w:rsid w:val="009F06BC"/>
    <w:rsid w:val="009F2455"/>
    <w:rsid w:val="009F473A"/>
    <w:rsid w:val="009F688B"/>
    <w:rsid w:val="00A01EC2"/>
    <w:rsid w:val="00A01F02"/>
    <w:rsid w:val="00A05069"/>
    <w:rsid w:val="00A0624F"/>
    <w:rsid w:val="00A06956"/>
    <w:rsid w:val="00A06BE3"/>
    <w:rsid w:val="00A06DE8"/>
    <w:rsid w:val="00A07192"/>
    <w:rsid w:val="00A07CFE"/>
    <w:rsid w:val="00A10041"/>
    <w:rsid w:val="00A1028A"/>
    <w:rsid w:val="00A12F7D"/>
    <w:rsid w:val="00A13BD3"/>
    <w:rsid w:val="00A16BD9"/>
    <w:rsid w:val="00A204F8"/>
    <w:rsid w:val="00A20DEF"/>
    <w:rsid w:val="00A215A7"/>
    <w:rsid w:val="00A22261"/>
    <w:rsid w:val="00A22456"/>
    <w:rsid w:val="00A22DAD"/>
    <w:rsid w:val="00A23DF2"/>
    <w:rsid w:val="00A23EAB"/>
    <w:rsid w:val="00A265B6"/>
    <w:rsid w:val="00A26792"/>
    <w:rsid w:val="00A27242"/>
    <w:rsid w:val="00A30120"/>
    <w:rsid w:val="00A307E5"/>
    <w:rsid w:val="00A30F24"/>
    <w:rsid w:val="00A316E5"/>
    <w:rsid w:val="00A31B41"/>
    <w:rsid w:val="00A334BA"/>
    <w:rsid w:val="00A406A5"/>
    <w:rsid w:val="00A41B17"/>
    <w:rsid w:val="00A41D61"/>
    <w:rsid w:val="00A41E03"/>
    <w:rsid w:val="00A4332E"/>
    <w:rsid w:val="00A4342C"/>
    <w:rsid w:val="00A43B99"/>
    <w:rsid w:val="00A449C6"/>
    <w:rsid w:val="00A45B1F"/>
    <w:rsid w:val="00A46495"/>
    <w:rsid w:val="00A46DF3"/>
    <w:rsid w:val="00A4737C"/>
    <w:rsid w:val="00A5063A"/>
    <w:rsid w:val="00A5214E"/>
    <w:rsid w:val="00A52A34"/>
    <w:rsid w:val="00A52BAB"/>
    <w:rsid w:val="00A5332C"/>
    <w:rsid w:val="00A54AB4"/>
    <w:rsid w:val="00A565B9"/>
    <w:rsid w:val="00A5670E"/>
    <w:rsid w:val="00A57790"/>
    <w:rsid w:val="00A57BD8"/>
    <w:rsid w:val="00A57FE4"/>
    <w:rsid w:val="00A60E98"/>
    <w:rsid w:val="00A61092"/>
    <w:rsid w:val="00A6133A"/>
    <w:rsid w:val="00A6137F"/>
    <w:rsid w:val="00A613D1"/>
    <w:rsid w:val="00A61AA7"/>
    <w:rsid w:val="00A62479"/>
    <w:rsid w:val="00A632B2"/>
    <w:rsid w:val="00A651BA"/>
    <w:rsid w:val="00A6584E"/>
    <w:rsid w:val="00A658D5"/>
    <w:rsid w:val="00A659E1"/>
    <w:rsid w:val="00A66112"/>
    <w:rsid w:val="00A66378"/>
    <w:rsid w:val="00A66AA9"/>
    <w:rsid w:val="00A66B44"/>
    <w:rsid w:val="00A70112"/>
    <w:rsid w:val="00A7258D"/>
    <w:rsid w:val="00A73BD3"/>
    <w:rsid w:val="00A7426F"/>
    <w:rsid w:val="00A75509"/>
    <w:rsid w:val="00A759BC"/>
    <w:rsid w:val="00A75BB3"/>
    <w:rsid w:val="00A817B6"/>
    <w:rsid w:val="00A817FC"/>
    <w:rsid w:val="00A81D32"/>
    <w:rsid w:val="00A81E32"/>
    <w:rsid w:val="00A825D8"/>
    <w:rsid w:val="00A82C89"/>
    <w:rsid w:val="00A82E78"/>
    <w:rsid w:val="00A83646"/>
    <w:rsid w:val="00A8382B"/>
    <w:rsid w:val="00A848D1"/>
    <w:rsid w:val="00A84DDC"/>
    <w:rsid w:val="00A84FBC"/>
    <w:rsid w:val="00A8538B"/>
    <w:rsid w:val="00A85627"/>
    <w:rsid w:val="00A870A0"/>
    <w:rsid w:val="00A87CDA"/>
    <w:rsid w:val="00A9034C"/>
    <w:rsid w:val="00A90399"/>
    <w:rsid w:val="00A932BD"/>
    <w:rsid w:val="00A93898"/>
    <w:rsid w:val="00A9669D"/>
    <w:rsid w:val="00A96A46"/>
    <w:rsid w:val="00A9707D"/>
    <w:rsid w:val="00AA077B"/>
    <w:rsid w:val="00AA1BDA"/>
    <w:rsid w:val="00AA21D0"/>
    <w:rsid w:val="00AA2807"/>
    <w:rsid w:val="00AA2F17"/>
    <w:rsid w:val="00AA4BAF"/>
    <w:rsid w:val="00AA6688"/>
    <w:rsid w:val="00AB04E1"/>
    <w:rsid w:val="00AB0B86"/>
    <w:rsid w:val="00AB0E23"/>
    <w:rsid w:val="00AB12DA"/>
    <w:rsid w:val="00AB1716"/>
    <w:rsid w:val="00AB1DCF"/>
    <w:rsid w:val="00AB2DDF"/>
    <w:rsid w:val="00AB3462"/>
    <w:rsid w:val="00AB3750"/>
    <w:rsid w:val="00AB4424"/>
    <w:rsid w:val="00AB4EFC"/>
    <w:rsid w:val="00AB5C78"/>
    <w:rsid w:val="00AB7526"/>
    <w:rsid w:val="00AC27B1"/>
    <w:rsid w:val="00AC2E76"/>
    <w:rsid w:val="00AC5636"/>
    <w:rsid w:val="00AC5EFF"/>
    <w:rsid w:val="00AC6490"/>
    <w:rsid w:val="00AC776C"/>
    <w:rsid w:val="00AD23FD"/>
    <w:rsid w:val="00AD2F7C"/>
    <w:rsid w:val="00AD3C9D"/>
    <w:rsid w:val="00AD462B"/>
    <w:rsid w:val="00AD4D5D"/>
    <w:rsid w:val="00AD558F"/>
    <w:rsid w:val="00AD5EA1"/>
    <w:rsid w:val="00AD6C7F"/>
    <w:rsid w:val="00AD70BB"/>
    <w:rsid w:val="00AD76E6"/>
    <w:rsid w:val="00AD7DFB"/>
    <w:rsid w:val="00AE086B"/>
    <w:rsid w:val="00AE09AD"/>
    <w:rsid w:val="00AE1240"/>
    <w:rsid w:val="00AE134A"/>
    <w:rsid w:val="00AE21AF"/>
    <w:rsid w:val="00AE28D7"/>
    <w:rsid w:val="00AE2C4A"/>
    <w:rsid w:val="00AE30D2"/>
    <w:rsid w:val="00AE32CA"/>
    <w:rsid w:val="00AE3B25"/>
    <w:rsid w:val="00AE3E98"/>
    <w:rsid w:val="00AE53B9"/>
    <w:rsid w:val="00AE5595"/>
    <w:rsid w:val="00AE5B7C"/>
    <w:rsid w:val="00AF20F1"/>
    <w:rsid w:val="00AF445B"/>
    <w:rsid w:val="00AF4A90"/>
    <w:rsid w:val="00AF6BC2"/>
    <w:rsid w:val="00AF6C77"/>
    <w:rsid w:val="00AF7640"/>
    <w:rsid w:val="00AF7D50"/>
    <w:rsid w:val="00B00DE1"/>
    <w:rsid w:val="00B02D71"/>
    <w:rsid w:val="00B048E7"/>
    <w:rsid w:val="00B04AF3"/>
    <w:rsid w:val="00B04C97"/>
    <w:rsid w:val="00B05B5D"/>
    <w:rsid w:val="00B05F82"/>
    <w:rsid w:val="00B07C02"/>
    <w:rsid w:val="00B07DDF"/>
    <w:rsid w:val="00B11217"/>
    <w:rsid w:val="00B1145F"/>
    <w:rsid w:val="00B1259E"/>
    <w:rsid w:val="00B143DA"/>
    <w:rsid w:val="00B14A34"/>
    <w:rsid w:val="00B1627B"/>
    <w:rsid w:val="00B16B8B"/>
    <w:rsid w:val="00B17F28"/>
    <w:rsid w:val="00B20201"/>
    <w:rsid w:val="00B207BB"/>
    <w:rsid w:val="00B21041"/>
    <w:rsid w:val="00B21220"/>
    <w:rsid w:val="00B2164A"/>
    <w:rsid w:val="00B21B27"/>
    <w:rsid w:val="00B21E1B"/>
    <w:rsid w:val="00B21F56"/>
    <w:rsid w:val="00B22202"/>
    <w:rsid w:val="00B22C3C"/>
    <w:rsid w:val="00B22F8D"/>
    <w:rsid w:val="00B23FCC"/>
    <w:rsid w:val="00B256BC"/>
    <w:rsid w:val="00B27300"/>
    <w:rsid w:val="00B305B0"/>
    <w:rsid w:val="00B30796"/>
    <w:rsid w:val="00B3313C"/>
    <w:rsid w:val="00B34884"/>
    <w:rsid w:val="00B3743C"/>
    <w:rsid w:val="00B3759B"/>
    <w:rsid w:val="00B37628"/>
    <w:rsid w:val="00B37D0A"/>
    <w:rsid w:val="00B40363"/>
    <w:rsid w:val="00B40B33"/>
    <w:rsid w:val="00B411FF"/>
    <w:rsid w:val="00B42A77"/>
    <w:rsid w:val="00B42BA2"/>
    <w:rsid w:val="00B43BB4"/>
    <w:rsid w:val="00B46541"/>
    <w:rsid w:val="00B4685E"/>
    <w:rsid w:val="00B50C47"/>
    <w:rsid w:val="00B512E6"/>
    <w:rsid w:val="00B52059"/>
    <w:rsid w:val="00B530BB"/>
    <w:rsid w:val="00B53297"/>
    <w:rsid w:val="00B53859"/>
    <w:rsid w:val="00B55E73"/>
    <w:rsid w:val="00B56A76"/>
    <w:rsid w:val="00B6066A"/>
    <w:rsid w:val="00B60E7A"/>
    <w:rsid w:val="00B6180B"/>
    <w:rsid w:val="00B622FA"/>
    <w:rsid w:val="00B63602"/>
    <w:rsid w:val="00B64F94"/>
    <w:rsid w:val="00B6523D"/>
    <w:rsid w:val="00B654AD"/>
    <w:rsid w:val="00B65713"/>
    <w:rsid w:val="00B65B68"/>
    <w:rsid w:val="00B65D70"/>
    <w:rsid w:val="00B66786"/>
    <w:rsid w:val="00B67689"/>
    <w:rsid w:val="00B71CAC"/>
    <w:rsid w:val="00B736B9"/>
    <w:rsid w:val="00B739BB"/>
    <w:rsid w:val="00B765DD"/>
    <w:rsid w:val="00B802EF"/>
    <w:rsid w:val="00B80676"/>
    <w:rsid w:val="00B81F58"/>
    <w:rsid w:val="00B8382F"/>
    <w:rsid w:val="00B8528C"/>
    <w:rsid w:val="00B852FB"/>
    <w:rsid w:val="00B8545D"/>
    <w:rsid w:val="00B86703"/>
    <w:rsid w:val="00B8683B"/>
    <w:rsid w:val="00B8696A"/>
    <w:rsid w:val="00B86EA0"/>
    <w:rsid w:val="00B86F4B"/>
    <w:rsid w:val="00B90581"/>
    <w:rsid w:val="00B90785"/>
    <w:rsid w:val="00B90B4B"/>
    <w:rsid w:val="00B9111A"/>
    <w:rsid w:val="00B94118"/>
    <w:rsid w:val="00B941FC"/>
    <w:rsid w:val="00B9437F"/>
    <w:rsid w:val="00B94EF9"/>
    <w:rsid w:val="00B95374"/>
    <w:rsid w:val="00B96028"/>
    <w:rsid w:val="00B97398"/>
    <w:rsid w:val="00BA02D6"/>
    <w:rsid w:val="00BA0693"/>
    <w:rsid w:val="00BA1D8E"/>
    <w:rsid w:val="00BA29F8"/>
    <w:rsid w:val="00BA2DC9"/>
    <w:rsid w:val="00BA4A48"/>
    <w:rsid w:val="00BA4E79"/>
    <w:rsid w:val="00BA73EE"/>
    <w:rsid w:val="00BB14D1"/>
    <w:rsid w:val="00BB1F86"/>
    <w:rsid w:val="00BB291E"/>
    <w:rsid w:val="00BB3801"/>
    <w:rsid w:val="00BB4613"/>
    <w:rsid w:val="00BB555C"/>
    <w:rsid w:val="00BB5BD6"/>
    <w:rsid w:val="00BB63F6"/>
    <w:rsid w:val="00BB6963"/>
    <w:rsid w:val="00BC0D28"/>
    <w:rsid w:val="00BC1718"/>
    <w:rsid w:val="00BC1917"/>
    <w:rsid w:val="00BC1A1C"/>
    <w:rsid w:val="00BC242F"/>
    <w:rsid w:val="00BC4808"/>
    <w:rsid w:val="00BC50F5"/>
    <w:rsid w:val="00BC54E1"/>
    <w:rsid w:val="00BC55DC"/>
    <w:rsid w:val="00BC5C8E"/>
    <w:rsid w:val="00BD0298"/>
    <w:rsid w:val="00BD15F9"/>
    <w:rsid w:val="00BD2017"/>
    <w:rsid w:val="00BD358F"/>
    <w:rsid w:val="00BD3A9C"/>
    <w:rsid w:val="00BD52CF"/>
    <w:rsid w:val="00BD55C4"/>
    <w:rsid w:val="00BD5E53"/>
    <w:rsid w:val="00BD6D0B"/>
    <w:rsid w:val="00BE0328"/>
    <w:rsid w:val="00BE0520"/>
    <w:rsid w:val="00BE17EA"/>
    <w:rsid w:val="00BE40FF"/>
    <w:rsid w:val="00BE4EA8"/>
    <w:rsid w:val="00BE6996"/>
    <w:rsid w:val="00BE6F4C"/>
    <w:rsid w:val="00BE73E8"/>
    <w:rsid w:val="00BE74F7"/>
    <w:rsid w:val="00BE779C"/>
    <w:rsid w:val="00BF1D2A"/>
    <w:rsid w:val="00BF6024"/>
    <w:rsid w:val="00C00860"/>
    <w:rsid w:val="00C00AC3"/>
    <w:rsid w:val="00C0210C"/>
    <w:rsid w:val="00C0278B"/>
    <w:rsid w:val="00C04BE6"/>
    <w:rsid w:val="00C066AE"/>
    <w:rsid w:val="00C06FD6"/>
    <w:rsid w:val="00C07BB5"/>
    <w:rsid w:val="00C103BA"/>
    <w:rsid w:val="00C1135D"/>
    <w:rsid w:val="00C12ADD"/>
    <w:rsid w:val="00C131D0"/>
    <w:rsid w:val="00C148B6"/>
    <w:rsid w:val="00C15414"/>
    <w:rsid w:val="00C15797"/>
    <w:rsid w:val="00C16D10"/>
    <w:rsid w:val="00C17096"/>
    <w:rsid w:val="00C17129"/>
    <w:rsid w:val="00C17B12"/>
    <w:rsid w:val="00C20F40"/>
    <w:rsid w:val="00C223CF"/>
    <w:rsid w:val="00C24419"/>
    <w:rsid w:val="00C25AFF"/>
    <w:rsid w:val="00C277E3"/>
    <w:rsid w:val="00C27CEC"/>
    <w:rsid w:val="00C3114B"/>
    <w:rsid w:val="00C3189A"/>
    <w:rsid w:val="00C3218F"/>
    <w:rsid w:val="00C3219E"/>
    <w:rsid w:val="00C32872"/>
    <w:rsid w:val="00C33C73"/>
    <w:rsid w:val="00C34B43"/>
    <w:rsid w:val="00C34B9F"/>
    <w:rsid w:val="00C353C1"/>
    <w:rsid w:val="00C358C3"/>
    <w:rsid w:val="00C35C21"/>
    <w:rsid w:val="00C3643F"/>
    <w:rsid w:val="00C36FBE"/>
    <w:rsid w:val="00C37813"/>
    <w:rsid w:val="00C40745"/>
    <w:rsid w:val="00C40C9D"/>
    <w:rsid w:val="00C40EC3"/>
    <w:rsid w:val="00C40FB9"/>
    <w:rsid w:val="00C4217E"/>
    <w:rsid w:val="00C442A6"/>
    <w:rsid w:val="00C50319"/>
    <w:rsid w:val="00C5078D"/>
    <w:rsid w:val="00C51345"/>
    <w:rsid w:val="00C52504"/>
    <w:rsid w:val="00C52DD2"/>
    <w:rsid w:val="00C53568"/>
    <w:rsid w:val="00C535AC"/>
    <w:rsid w:val="00C54C91"/>
    <w:rsid w:val="00C554AC"/>
    <w:rsid w:val="00C56059"/>
    <w:rsid w:val="00C5722A"/>
    <w:rsid w:val="00C5749E"/>
    <w:rsid w:val="00C57BFF"/>
    <w:rsid w:val="00C6427F"/>
    <w:rsid w:val="00C647C0"/>
    <w:rsid w:val="00C6622B"/>
    <w:rsid w:val="00C66EE2"/>
    <w:rsid w:val="00C673A6"/>
    <w:rsid w:val="00C70979"/>
    <w:rsid w:val="00C70B7E"/>
    <w:rsid w:val="00C71236"/>
    <w:rsid w:val="00C71722"/>
    <w:rsid w:val="00C72A33"/>
    <w:rsid w:val="00C74072"/>
    <w:rsid w:val="00C7538D"/>
    <w:rsid w:val="00C77CBD"/>
    <w:rsid w:val="00C77D57"/>
    <w:rsid w:val="00C81258"/>
    <w:rsid w:val="00C82832"/>
    <w:rsid w:val="00C8339C"/>
    <w:rsid w:val="00C837EE"/>
    <w:rsid w:val="00C843CA"/>
    <w:rsid w:val="00C84B11"/>
    <w:rsid w:val="00C85361"/>
    <w:rsid w:val="00C86E94"/>
    <w:rsid w:val="00C87418"/>
    <w:rsid w:val="00C87C2F"/>
    <w:rsid w:val="00C908BD"/>
    <w:rsid w:val="00C90A04"/>
    <w:rsid w:val="00C91AA6"/>
    <w:rsid w:val="00C92505"/>
    <w:rsid w:val="00C93069"/>
    <w:rsid w:val="00C931A2"/>
    <w:rsid w:val="00C93CF5"/>
    <w:rsid w:val="00C946E9"/>
    <w:rsid w:val="00C95ACA"/>
    <w:rsid w:val="00C95B2F"/>
    <w:rsid w:val="00C960CF"/>
    <w:rsid w:val="00C9729F"/>
    <w:rsid w:val="00C9790A"/>
    <w:rsid w:val="00CA11FB"/>
    <w:rsid w:val="00CA1A2B"/>
    <w:rsid w:val="00CA1F25"/>
    <w:rsid w:val="00CA3957"/>
    <w:rsid w:val="00CA4C44"/>
    <w:rsid w:val="00CA50A3"/>
    <w:rsid w:val="00CA543A"/>
    <w:rsid w:val="00CA6082"/>
    <w:rsid w:val="00CA7AEF"/>
    <w:rsid w:val="00CA7CA9"/>
    <w:rsid w:val="00CB09B1"/>
    <w:rsid w:val="00CB1740"/>
    <w:rsid w:val="00CB27A7"/>
    <w:rsid w:val="00CB3073"/>
    <w:rsid w:val="00CB670F"/>
    <w:rsid w:val="00CC2818"/>
    <w:rsid w:val="00CC42C4"/>
    <w:rsid w:val="00CC477D"/>
    <w:rsid w:val="00CC5353"/>
    <w:rsid w:val="00CC5F3F"/>
    <w:rsid w:val="00CD1C1F"/>
    <w:rsid w:val="00CD2148"/>
    <w:rsid w:val="00CD22D1"/>
    <w:rsid w:val="00CD27F2"/>
    <w:rsid w:val="00CD2A7F"/>
    <w:rsid w:val="00CD3374"/>
    <w:rsid w:val="00CD36FB"/>
    <w:rsid w:val="00CD3B0E"/>
    <w:rsid w:val="00CD3B97"/>
    <w:rsid w:val="00CD3BDA"/>
    <w:rsid w:val="00CD4F51"/>
    <w:rsid w:val="00CD5633"/>
    <w:rsid w:val="00CD72CC"/>
    <w:rsid w:val="00CD776A"/>
    <w:rsid w:val="00CD77AE"/>
    <w:rsid w:val="00CD7843"/>
    <w:rsid w:val="00CE0FF0"/>
    <w:rsid w:val="00CE12C7"/>
    <w:rsid w:val="00CE145E"/>
    <w:rsid w:val="00CE1C80"/>
    <w:rsid w:val="00CE2561"/>
    <w:rsid w:val="00CE3230"/>
    <w:rsid w:val="00CE40C6"/>
    <w:rsid w:val="00CE4984"/>
    <w:rsid w:val="00CE5B70"/>
    <w:rsid w:val="00CE64F0"/>
    <w:rsid w:val="00CF092F"/>
    <w:rsid w:val="00CF0EAB"/>
    <w:rsid w:val="00CF197B"/>
    <w:rsid w:val="00CF1E54"/>
    <w:rsid w:val="00CF2B48"/>
    <w:rsid w:val="00CF3A5B"/>
    <w:rsid w:val="00CF3CCB"/>
    <w:rsid w:val="00CF46FE"/>
    <w:rsid w:val="00CF6DA6"/>
    <w:rsid w:val="00CF74F2"/>
    <w:rsid w:val="00D00F43"/>
    <w:rsid w:val="00D01925"/>
    <w:rsid w:val="00D04758"/>
    <w:rsid w:val="00D04829"/>
    <w:rsid w:val="00D05559"/>
    <w:rsid w:val="00D05C7B"/>
    <w:rsid w:val="00D06422"/>
    <w:rsid w:val="00D06739"/>
    <w:rsid w:val="00D06965"/>
    <w:rsid w:val="00D06EDA"/>
    <w:rsid w:val="00D10391"/>
    <w:rsid w:val="00D103EF"/>
    <w:rsid w:val="00D148A9"/>
    <w:rsid w:val="00D157B7"/>
    <w:rsid w:val="00D160E1"/>
    <w:rsid w:val="00D160EF"/>
    <w:rsid w:val="00D166A7"/>
    <w:rsid w:val="00D16A59"/>
    <w:rsid w:val="00D17DD0"/>
    <w:rsid w:val="00D204CA"/>
    <w:rsid w:val="00D21F47"/>
    <w:rsid w:val="00D2218E"/>
    <w:rsid w:val="00D22739"/>
    <w:rsid w:val="00D23996"/>
    <w:rsid w:val="00D241A4"/>
    <w:rsid w:val="00D246C2"/>
    <w:rsid w:val="00D25C82"/>
    <w:rsid w:val="00D2673A"/>
    <w:rsid w:val="00D27608"/>
    <w:rsid w:val="00D30600"/>
    <w:rsid w:val="00D32087"/>
    <w:rsid w:val="00D322BC"/>
    <w:rsid w:val="00D32C18"/>
    <w:rsid w:val="00D339F3"/>
    <w:rsid w:val="00D3541D"/>
    <w:rsid w:val="00D35A9B"/>
    <w:rsid w:val="00D3694C"/>
    <w:rsid w:val="00D370A8"/>
    <w:rsid w:val="00D37B8E"/>
    <w:rsid w:val="00D40611"/>
    <w:rsid w:val="00D41480"/>
    <w:rsid w:val="00D415B7"/>
    <w:rsid w:val="00D4164C"/>
    <w:rsid w:val="00D44208"/>
    <w:rsid w:val="00D4442C"/>
    <w:rsid w:val="00D45139"/>
    <w:rsid w:val="00D45D61"/>
    <w:rsid w:val="00D472F0"/>
    <w:rsid w:val="00D47563"/>
    <w:rsid w:val="00D50CDE"/>
    <w:rsid w:val="00D50D14"/>
    <w:rsid w:val="00D50EBE"/>
    <w:rsid w:val="00D51954"/>
    <w:rsid w:val="00D5279B"/>
    <w:rsid w:val="00D52D6B"/>
    <w:rsid w:val="00D54321"/>
    <w:rsid w:val="00D54636"/>
    <w:rsid w:val="00D547CD"/>
    <w:rsid w:val="00D54FB9"/>
    <w:rsid w:val="00D55483"/>
    <w:rsid w:val="00D56132"/>
    <w:rsid w:val="00D564A0"/>
    <w:rsid w:val="00D60B9F"/>
    <w:rsid w:val="00D6202B"/>
    <w:rsid w:val="00D62271"/>
    <w:rsid w:val="00D62ABC"/>
    <w:rsid w:val="00D62BA6"/>
    <w:rsid w:val="00D633BE"/>
    <w:rsid w:val="00D657FA"/>
    <w:rsid w:val="00D66A67"/>
    <w:rsid w:val="00D670EE"/>
    <w:rsid w:val="00D705C7"/>
    <w:rsid w:val="00D712DF"/>
    <w:rsid w:val="00D716C4"/>
    <w:rsid w:val="00D72C0C"/>
    <w:rsid w:val="00D743A6"/>
    <w:rsid w:val="00D7486E"/>
    <w:rsid w:val="00D74E39"/>
    <w:rsid w:val="00D75347"/>
    <w:rsid w:val="00D76AD7"/>
    <w:rsid w:val="00D77616"/>
    <w:rsid w:val="00D81F52"/>
    <w:rsid w:val="00D820D3"/>
    <w:rsid w:val="00D82765"/>
    <w:rsid w:val="00D83E2D"/>
    <w:rsid w:val="00D873EA"/>
    <w:rsid w:val="00D874C9"/>
    <w:rsid w:val="00D87E8F"/>
    <w:rsid w:val="00D92B90"/>
    <w:rsid w:val="00D92E5F"/>
    <w:rsid w:val="00D9353E"/>
    <w:rsid w:val="00D9390F"/>
    <w:rsid w:val="00D93C0C"/>
    <w:rsid w:val="00D9608C"/>
    <w:rsid w:val="00DA0893"/>
    <w:rsid w:val="00DA0EE7"/>
    <w:rsid w:val="00DA1579"/>
    <w:rsid w:val="00DA2284"/>
    <w:rsid w:val="00DA2971"/>
    <w:rsid w:val="00DA2A67"/>
    <w:rsid w:val="00DA32CE"/>
    <w:rsid w:val="00DA3455"/>
    <w:rsid w:val="00DA360B"/>
    <w:rsid w:val="00DA4667"/>
    <w:rsid w:val="00DB024C"/>
    <w:rsid w:val="00DB1137"/>
    <w:rsid w:val="00DB125B"/>
    <w:rsid w:val="00DB13B2"/>
    <w:rsid w:val="00DB14F7"/>
    <w:rsid w:val="00DB2303"/>
    <w:rsid w:val="00DB2700"/>
    <w:rsid w:val="00DB2BAF"/>
    <w:rsid w:val="00DB3313"/>
    <w:rsid w:val="00DB4A5E"/>
    <w:rsid w:val="00DB65C6"/>
    <w:rsid w:val="00DB6B2F"/>
    <w:rsid w:val="00DB6E4F"/>
    <w:rsid w:val="00DC0124"/>
    <w:rsid w:val="00DC11E3"/>
    <w:rsid w:val="00DC5139"/>
    <w:rsid w:val="00DC5735"/>
    <w:rsid w:val="00DC589A"/>
    <w:rsid w:val="00DC687B"/>
    <w:rsid w:val="00DD0F3D"/>
    <w:rsid w:val="00DD0F6F"/>
    <w:rsid w:val="00DD11FC"/>
    <w:rsid w:val="00DD1A4B"/>
    <w:rsid w:val="00DD223D"/>
    <w:rsid w:val="00DD2BF2"/>
    <w:rsid w:val="00DD2EB2"/>
    <w:rsid w:val="00DD3599"/>
    <w:rsid w:val="00DD42CA"/>
    <w:rsid w:val="00DD485A"/>
    <w:rsid w:val="00DD5470"/>
    <w:rsid w:val="00DD5718"/>
    <w:rsid w:val="00DD5DDD"/>
    <w:rsid w:val="00DD6467"/>
    <w:rsid w:val="00DD65EE"/>
    <w:rsid w:val="00DD72A9"/>
    <w:rsid w:val="00DD7432"/>
    <w:rsid w:val="00DD7CF0"/>
    <w:rsid w:val="00DE03FC"/>
    <w:rsid w:val="00DE202F"/>
    <w:rsid w:val="00DE2C65"/>
    <w:rsid w:val="00DE2CDF"/>
    <w:rsid w:val="00DE2EF3"/>
    <w:rsid w:val="00DE2F1D"/>
    <w:rsid w:val="00DE31C0"/>
    <w:rsid w:val="00DE4B7A"/>
    <w:rsid w:val="00DE4E97"/>
    <w:rsid w:val="00DE60EF"/>
    <w:rsid w:val="00DE6525"/>
    <w:rsid w:val="00DF02B0"/>
    <w:rsid w:val="00DF0C2D"/>
    <w:rsid w:val="00DF1B84"/>
    <w:rsid w:val="00DF1C80"/>
    <w:rsid w:val="00DF1F52"/>
    <w:rsid w:val="00DF2EE5"/>
    <w:rsid w:val="00DF3663"/>
    <w:rsid w:val="00DF4441"/>
    <w:rsid w:val="00DF4927"/>
    <w:rsid w:val="00DF4943"/>
    <w:rsid w:val="00DF6A45"/>
    <w:rsid w:val="00DF6A64"/>
    <w:rsid w:val="00E009C3"/>
    <w:rsid w:val="00E01F92"/>
    <w:rsid w:val="00E02986"/>
    <w:rsid w:val="00E03075"/>
    <w:rsid w:val="00E03393"/>
    <w:rsid w:val="00E03665"/>
    <w:rsid w:val="00E03A23"/>
    <w:rsid w:val="00E03D45"/>
    <w:rsid w:val="00E03D9F"/>
    <w:rsid w:val="00E05F03"/>
    <w:rsid w:val="00E05F3A"/>
    <w:rsid w:val="00E0686B"/>
    <w:rsid w:val="00E10D52"/>
    <w:rsid w:val="00E1337D"/>
    <w:rsid w:val="00E1385D"/>
    <w:rsid w:val="00E14418"/>
    <w:rsid w:val="00E14FF7"/>
    <w:rsid w:val="00E15015"/>
    <w:rsid w:val="00E15F1E"/>
    <w:rsid w:val="00E17CF3"/>
    <w:rsid w:val="00E17EA6"/>
    <w:rsid w:val="00E21758"/>
    <w:rsid w:val="00E2271E"/>
    <w:rsid w:val="00E23097"/>
    <w:rsid w:val="00E23534"/>
    <w:rsid w:val="00E256F9"/>
    <w:rsid w:val="00E27E8C"/>
    <w:rsid w:val="00E30ACC"/>
    <w:rsid w:val="00E30B61"/>
    <w:rsid w:val="00E30C75"/>
    <w:rsid w:val="00E311EB"/>
    <w:rsid w:val="00E32531"/>
    <w:rsid w:val="00E337D7"/>
    <w:rsid w:val="00E337F5"/>
    <w:rsid w:val="00E34613"/>
    <w:rsid w:val="00E348B3"/>
    <w:rsid w:val="00E361E4"/>
    <w:rsid w:val="00E36548"/>
    <w:rsid w:val="00E403E0"/>
    <w:rsid w:val="00E4164C"/>
    <w:rsid w:val="00E4169B"/>
    <w:rsid w:val="00E41FE4"/>
    <w:rsid w:val="00E442D7"/>
    <w:rsid w:val="00E44ABC"/>
    <w:rsid w:val="00E44F7C"/>
    <w:rsid w:val="00E45012"/>
    <w:rsid w:val="00E457A5"/>
    <w:rsid w:val="00E4675B"/>
    <w:rsid w:val="00E46C13"/>
    <w:rsid w:val="00E46F67"/>
    <w:rsid w:val="00E47160"/>
    <w:rsid w:val="00E5020E"/>
    <w:rsid w:val="00E50CFE"/>
    <w:rsid w:val="00E51A16"/>
    <w:rsid w:val="00E5270D"/>
    <w:rsid w:val="00E53561"/>
    <w:rsid w:val="00E536F5"/>
    <w:rsid w:val="00E53D8A"/>
    <w:rsid w:val="00E57533"/>
    <w:rsid w:val="00E576A6"/>
    <w:rsid w:val="00E60FC5"/>
    <w:rsid w:val="00E62013"/>
    <w:rsid w:val="00E6265B"/>
    <w:rsid w:val="00E633B9"/>
    <w:rsid w:val="00E6373E"/>
    <w:rsid w:val="00E64237"/>
    <w:rsid w:val="00E6489A"/>
    <w:rsid w:val="00E67229"/>
    <w:rsid w:val="00E67484"/>
    <w:rsid w:val="00E675BF"/>
    <w:rsid w:val="00E7277B"/>
    <w:rsid w:val="00E72FB5"/>
    <w:rsid w:val="00E75240"/>
    <w:rsid w:val="00E757DA"/>
    <w:rsid w:val="00E817D9"/>
    <w:rsid w:val="00E83D26"/>
    <w:rsid w:val="00E848F0"/>
    <w:rsid w:val="00E87A4F"/>
    <w:rsid w:val="00E87EA9"/>
    <w:rsid w:val="00E90691"/>
    <w:rsid w:val="00E9143D"/>
    <w:rsid w:val="00E9193D"/>
    <w:rsid w:val="00E931A1"/>
    <w:rsid w:val="00E94084"/>
    <w:rsid w:val="00E942FD"/>
    <w:rsid w:val="00E95B2E"/>
    <w:rsid w:val="00E9706C"/>
    <w:rsid w:val="00E972BC"/>
    <w:rsid w:val="00E97543"/>
    <w:rsid w:val="00E975FD"/>
    <w:rsid w:val="00E97689"/>
    <w:rsid w:val="00E97D1B"/>
    <w:rsid w:val="00E97E4D"/>
    <w:rsid w:val="00EA086C"/>
    <w:rsid w:val="00EA090F"/>
    <w:rsid w:val="00EA1007"/>
    <w:rsid w:val="00EA1416"/>
    <w:rsid w:val="00EA149B"/>
    <w:rsid w:val="00EA23B3"/>
    <w:rsid w:val="00EA3400"/>
    <w:rsid w:val="00EA362C"/>
    <w:rsid w:val="00EA4ADC"/>
    <w:rsid w:val="00EA6A06"/>
    <w:rsid w:val="00EA7814"/>
    <w:rsid w:val="00EA7E9C"/>
    <w:rsid w:val="00EB0718"/>
    <w:rsid w:val="00EB0ADB"/>
    <w:rsid w:val="00EB11B7"/>
    <w:rsid w:val="00EB1543"/>
    <w:rsid w:val="00EB2712"/>
    <w:rsid w:val="00EB3FFF"/>
    <w:rsid w:val="00EB4107"/>
    <w:rsid w:val="00EB4B2B"/>
    <w:rsid w:val="00EB50E0"/>
    <w:rsid w:val="00EB57EE"/>
    <w:rsid w:val="00EB68A5"/>
    <w:rsid w:val="00EB736E"/>
    <w:rsid w:val="00EC13C7"/>
    <w:rsid w:val="00EC271F"/>
    <w:rsid w:val="00EC2CA4"/>
    <w:rsid w:val="00EC4864"/>
    <w:rsid w:val="00EC638C"/>
    <w:rsid w:val="00EC678C"/>
    <w:rsid w:val="00EC71C5"/>
    <w:rsid w:val="00ED0CBA"/>
    <w:rsid w:val="00ED44A8"/>
    <w:rsid w:val="00ED4715"/>
    <w:rsid w:val="00ED72A6"/>
    <w:rsid w:val="00ED783C"/>
    <w:rsid w:val="00EE0915"/>
    <w:rsid w:val="00EE109D"/>
    <w:rsid w:val="00EE1B4B"/>
    <w:rsid w:val="00EE1E0B"/>
    <w:rsid w:val="00EE2614"/>
    <w:rsid w:val="00EE2684"/>
    <w:rsid w:val="00EE30B3"/>
    <w:rsid w:val="00EE4000"/>
    <w:rsid w:val="00EE40A0"/>
    <w:rsid w:val="00EE40E4"/>
    <w:rsid w:val="00EE548F"/>
    <w:rsid w:val="00EE7211"/>
    <w:rsid w:val="00EE7F42"/>
    <w:rsid w:val="00EF0B87"/>
    <w:rsid w:val="00EF2204"/>
    <w:rsid w:val="00EF25B0"/>
    <w:rsid w:val="00EF6F6E"/>
    <w:rsid w:val="00EF7DFB"/>
    <w:rsid w:val="00F005B4"/>
    <w:rsid w:val="00F05CAA"/>
    <w:rsid w:val="00F07297"/>
    <w:rsid w:val="00F07A67"/>
    <w:rsid w:val="00F10040"/>
    <w:rsid w:val="00F109E1"/>
    <w:rsid w:val="00F11417"/>
    <w:rsid w:val="00F12FBD"/>
    <w:rsid w:val="00F148CE"/>
    <w:rsid w:val="00F152D3"/>
    <w:rsid w:val="00F1538B"/>
    <w:rsid w:val="00F158EB"/>
    <w:rsid w:val="00F1622E"/>
    <w:rsid w:val="00F205C3"/>
    <w:rsid w:val="00F2094E"/>
    <w:rsid w:val="00F21EE1"/>
    <w:rsid w:val="00F23046"/>
    <w:rsid w:val="00F242FC"/>
    <w:rsid w:val="00F24614"/>
    <w:rsid w:val="00F24EB5"/>
    <w:rsid w:val="00F26D6D"/>
    <w:rsid w:val="00F30CA3"/>
    <w:rsid w:val="00F31BD5"/>
    <w:rsid w:val="00F33E70"/>
    <w:rsid w:val="00F36CFC"/>
    <w:rsid w:val="00F371B3"/>
    <w:rsid w:val="00F371EA"/>
    <w:rsid w:val="00F37A74"/>
    <w:rsid w:val="00F404B5"/>
    <w:rsid w:val="00F405DC"/>
    <w:rsid w:val="00F41119"/>
    <w:rsid w:val="00F415C7"/>
    <w:rsid w:val="00F41A21"/>
    <w:rsid w:val="00F41DF5"/>
    <w:rsid w:val="00F423FA"/>
    <w:rsid w:val="00F42E1F"/>
    <w:rsid w:val="00F43A71"/>
    <w:rsid w:val="00F4407D"/>
    <w:rsid w:val="00F457A7"/>
    <w:rsid w:val="00F50D0A"/>
    <w:rsid w:val="00F51DAE"/>
    <w:rsid w:val="00F524BD"/>
    <w:rsid w:val="00F525CA"/>
    <w:rsid w:val="00F52CBD"/>
    <w:rsid w:val="00F56EAE"/>
    <w:rsid w:val="00F573D8"/>
    <w:rsid w:val="00F5752D"/>
    <w:rsid w:val="00F60578"/>
    <w:rsid w:val="00F6060F"/>
    <w:rsid w:val="00F60D4F"/>
    <w:rsid w:val="00F60DA7"/>
    <w:rsid w:val="00F610B7"/>
    <w:rsid w:val="00F61A10"/>
    <w:rsid w:val="00F62CB3"/>
    <w:rsid w:val="00F62DB8"/>
    <w:rsid w:val="00F64037"/>
    <w:rsid w:val="00F65621"/>
    <w:rsid w:val="00F66A19"/>
    <w:rsid w:val="00F710B1"/>
    <w:rsid w:val="00F71DD0"/>
    <w:rsid w:val="00F72F54"/>
    <w:rsid w:val="00F73196"/>
    <w:rsid w:val="00F745C2"/>
    <w:rsid w:val="00F75C00"/>
    <w:rsid w:val="00F76019"/>
    <w:rsid w:val="00F76779"/>
    <w:rsid w:val="00F77E5B"/>
    <w:rsid w:val="00F80923"/>
    <w:rsid w:val="00F810C4"/>
    <w:rsid w:val="00F82263"/>
    <w:rsid w:val="00F8251C"/>
    <w:rsid w:val="00F82A8D"/>
    <w:rsid w:val="00F82F1F"/>
    <w:rsid w:val="00F850FF"/>
    <w:rsid w:val="00F85BB2"/>
    <w:rsid w:val="00F86B7A"/>
    <w:rsid w:val="00F90A6A"/>
    <w:rsid w:val="00F90AF6"/>
    <w:rsid w:val="00F914D6"/>
    <w:rsid w:val="00F9267D"/>
    <w:rsid w:val="00F92A37"/>
    <w:rsid w:val="00F92D57"/>
    <w:rsid w:val="00F92F1A"/>
    <w:rsid w:val="00F94BDA"/>
    <w:rsid w:val="00F950F6"/>
    <w:rsid w:val="00F966BE"/>
    <w:rsid w:val="00F97A6E"/>
    <w:rsid w:val="00F97C41"/>
    <w:rsid w:val="00FA03E7"/>
    <w:rsid w:val="00FA06DD"/>
    <w:rsid w:val="00FA0A70"/>
    <w:rsid w:val="00FA0DA6"/>
    <w:rsid w:val="00FA1669"/>
    <w:rsid w:val="00FA1FF9"/>
    <w:rsid w:val="00FA2B14"/>
    <w:rsid w:val="00FA2FEE"/>
    <w:rsid w:val="00FA35DE"/>
    <w:rsid w:val="00FA46BA"/>
    <w:rsid w:val="00FA4CDD"/>
    <w:rsid w:val="00FA6390"/>
    <w:rsid w:val="00FA6962"/>
    <w:rsid w:val="00FA7283"/>
    <w:rsid w:val="00FB0168"/>
    <w:rsid w:val="00FB03E0"/>
    <w:rsid w:val="00FB0CF2"/>
    <w:rsid w:val="00FB0FA2"/>
    <w:rsid w:val="00FB3E29"/>
    <w:rsid w:val="00FB429E"/>
    <w:rsid w:val="00FB5021"/>
    <w:rsid w:val="00FB65FD"/>
    <w:rsid w:val="00FB6863"/>
    <w:rsid w:val="00FB6B47"/>
    <w:rsid w:val="00FC039B"/>
    <w:rsid w:val="00FC1693"/>
    <w:rsid w:val="00FC1B9E"/>
    <w:rsid w:val="00FC2696"/>
    <w:rsid w:val="00FC2B8A"/>
    <w:rsid w:val="00FC3085"/>
    <w:rsid w:val="00FC3100"/>
    <w:rsid w:val="00FC6E92"/>
    <w:rsid w:val="00FC7AD5"/>
    <w:rsid w:val="00FD0021"/>
    <w:rsid w:val="00FD09E7"/>
    <w:rsid w:val="00FD0DEB"/>
    <w:rsid w:val="00FD1EC4"/>
    <w:rsid w:val="00FD25A2"/>
    <w:rsid w:val="00FD28E4"/>
    <w:rsid w:val="00FD40D7"/>
    <w:rsid w:val="00FD42A0"/>
    <w:rsid w:val="00FD5C09"/>
    <w:rsid w:val="00FD6673"/>
    <w:rsid w:val="00FD7D0F"/>
    <w:rsid w:val="00FD7F96"/>
    <w:rsid w:val="00FE037B"/>
    <w:rsid w:val="00FE0D21"/>
    <w:rsid w:val="00FE1B6B"/>
    <w:rsid w:val="00FE1C26"/>
    <w:rsid w:val="00FE39C1"/>
    <w:rsid w:val="00FE3AAE"/>
    <w:rsid w:val="00FE4207"/>
    <w:rsid w:val="00FE5054"/>
    <w:rsid w:val="00FE51FB"/>
    <w:rsid w:val="00FE564A"/>
    <w:rsid w:val="00FE5D8C"/>
    <w:rsid w:val="00FE783B"/>
    <w:rsid w:val="00FF2022"/>
    <w:rsid w:val="00FF344D"/>
    <w:rsid w:val="00FF4A66"/>
    <w:rsid w:val="00FF5396"/>
    <w:rsid w:val="00FF6182"/>
    <w:rsid w:val="00FF724F"/>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docId w15:val="{EA219FBE-FFF4-4C30-933F-350EB0265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D28"/>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2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uiPriority w:val="9"/>
    <w:qFormat/>
    <w:rsid w:val="00623457"/>
    <w:pPr>
      <w:keepNext/>
      <w:numPr>
        <w:ilvl w:val="2"/>
        <w:numId w:val="26"/>
      </w:numPr>
      <w:spacing w:before="240" w:after="60"/>
      <w:outlineLvl w:val="2"/>
    </w:pPr>
    <w:rPr>
      <w:rFonts w:cs="Times New Roman"/>
      <w:b/>
      <w:bCs/>
      <w:szCs w:val="26"/>
    </w:rPr>
  </w:style>
  <w:style w:type="paragraph" w:styleId="4">
    <w:name w:val="heading 4"/>
    <w:basedOn w:val="a"/>
    <w:next w:val="a"/>
    <w:link w:val="4Char"/>
    <w:uiPriority w:val="9"/>
    <w:qFormat/>
    <w:rsid w:val="007638F3"/>
    <w:pPr>
      <w:keepNext/>
      <w:numPr>
        <w:ilvl w:val="3"/>
        <w:numId w:val="26"/>
      </w:numPr>
      <w:spacing w:before="240" w:after="60"/>
      <w:outlineLvl w:val="3"/>
    </w:pPr>
    <w:rPr>
      <w:rFonts w:eastAsia="SimSun" w:cs="Times New Roman"/>
      <w:bCs/>
      <w:szCs w:val="28"/>
      <w:lang w:val="el-GR"/>
    </w:rPr>
  </w:style>
  <w:style w:type="paragraph" w:styleId="5">
    <w:name w:val="heading 5"/>
    <w:basedOn w:val="a"/>
    <w:next w:val="4"/>
    <w:link w:val="5Char"/>
    <w:qFormat/>
    <w:rsid w:val="00B42BA2"/>
    <w:pPr>
      <w:numPr>
        <w:ilvl w:val="4"/>
        <w:numId w:val="26"/>
      </w:numPr>
      <w:spacing w:before="200" w:after="200" w:line="280" w:lineRule="exact"/>
      <w:outlineLvl w:val="4"/>
    </w:pPr>
    <w:rPr>
      <w:rFonts w:cs="Lucida Sans"/>
      <w:b/>
      <w:szCs w:val="20"/>
      <w:lang w:val="en-US"/>
    </w:rPr>
  </w:style>
  <w:style w:type="paragraph" w:styleId="6">
    <w:name w:val="heading 6"/>
    <w:basedOn w:val="a"/>
    <w:next w:val="a"/>
    <w:link w:val="6Char"/>
    <w:uiPriority w:val="9"/>
    <w:qFormat/>
    <w:rsid w:val="006A7951"/>
    <w:pPr>
      <w:numPr>
        <w:ilvl w:val="5"/>
        <w:numId w:val="2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2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2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2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Κεφαλίδα Char,ho Char,header odd Char,Header Titlos Prosforas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link w:val="Char2"/>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link w:val="Char3"/>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4"/>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5"/>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link w:val="Char6"/>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link w:val="Char10"/>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link w:val="Char11"/>
    <w:rPr>
      <w:b/>
      <w:bCs/>
    </w:rPr>
  </w:style>
  <w:style w:type="paragraph" w:styleId="-HTML">
    <w:name w:val="HTML Preformatted"/>
    <w:basedOn w:val="a"/>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2"/>
    <w:uiPriority w:val="99"/>
    <w:unhideWhenUsed/>
    <w:qFormat/>
    <w:rsid w:val="00D5279B"/>
    <w:rPr>
      <w:sz w:val="20"/>
      <w:szCs w:val="20"/>
    </w:rPr>
  </w:style>
  <w:style w:type="character" w:customStyle="1" w:styleId="Char12">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7"/>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uiPriority w:val="9"/>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8"/>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8">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9"/>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9">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7">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2"/>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5">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2Char">
    <w:name w:val="Επικεφαλίδα 2 Char"/>
    <w:basedOn w:val="a0"/>
    <w:link w:val="2"/>
    <w:rsid w:val="00C3218F"/>
    <w:rPr>
      <w:rFonts w:ascii="Tahoma" w:hAnsi="Tahoma" w:cs="Arial"/>
      <w:b/>
      <w:color w:val="002060"/>
      <w:sz w:val="22"/>
      <w:szCs w:val="22"/>
      <w:lang w:val="en-GB" w:eastAsia="zh-CN"/>
    </w:rPr>
  </w:style>
  <w:style w:type="character" w:customStyle="1" w:styleId="3Char">
    <w:name w:val="Επικεφαλίδα 3 Char"/>
    <w:basedOn w:val="a0"/>
    <w:link w:val="3"/>
    <w:uiPriority w:val="9"/>
    <w:rsid w:val="00C3218F"/>
    <w:rPr>
      <w:rFonts w:ascii="Tahoma" w:hAnsi="Tahoma"/>
      <w:b/>
      <w:bCs/>
      <w:sz w:val="22"/>
      <w:szCs w:val="26"/>
      <w:lang w:val="en-GB" w:eastAsia="zh-CN"/>
    </w:rPr>
  </w:style>
  <w:style w:type="character" w:customStyle="1" w:styleId="4Char">
    <w:name w:val="Επικεφαλίδα 4 Char"/>
    <w:basedOn w:val="a0"/>
    <w:link w:val="4"/>
    <w:uiPriority w:val="9"/>
    <w:rsid w:val="007638F3"/>
    <w:rPr>
      <w:rFonts w:ascii="Tahoma" w:eastAsia="SimSun" w:hAnsi="Tahoma"/>
      <w:bCs/>
      <w:sz w:val="22"/>
      <w:szCs w:val="28"/>
      <w:lang w:eastAsia="zh-CN"/>
    </w:rPr>
  </w:style>
  <w:style w:type="character" w:customStyle="1" w:styleId="5Char">
    <w:name w:val="Επικεφαλίδα 5 Char"/>
    <w:basedOn w:val="a0"/>
    <w:link w:val="5"/>
    <w:rsid w:val="00C3218F"/>
    <w:rPr>
      <w:rFonts w:ascii="Tahoma" w:hAnsi="Tahoma" w:cs="Lucida Sans"/>
      <w:b/>
      <w:sz w:val="22"/>
      <w:lang w:val="en-US" w:eastAsia="zh-CN"/>
    </w:rPr>
  </w:style>
  <w:style w:type="character" w:customStyle="1" w:styleId="WW8Num6z2">
    <w:name w:val="WW8Num6z2"/>
    <w:rsid w:val="00C3218F"/>
  </w:style>
  <w:style w:type="character" w:customStyle="1" w:styleId="WW8Num6z3">
    <w:name w:val="WW8Num6z3"/>
    <w:rsid w:val="00C3218F"/>
  </w:style>
  <w:style w:type="character" w:customStyle="1" w:styleId="WW8Num6z4">
    <w:name w:val="WW8Num6z4"/>
    <w:rsid w:val="00C3218F"/>
  </w:style>
  <w:style w:type="character" w:customStyle="1" w:styleId="WW8Num6z5">
    <w:name w:val="WW8Num6z5"/>
    <w:rsid w:val="00C3218F"/>
  </w:style>
  <w:style w:type="character" w:customStyle="1" w:styleId="WW8Num6z6">
    <w:name w:val="WW8Num6z6"/>
    <w:rsid w:val="00C3218F"/>
  </w:style>
  <w:style w:type="character" w:customStyle="1" w:styleId="WW8Num6z7">
    <w:name w:val="WW8Num6z7"/>
    <w:rsid w:val="00C3218F"/>
  </w:style>
  <w:style w:type="character" w:customStyle="1" w:styleId="WW8Num6z8">
    <w:name w:val="WW8Num6z8"/>
    <w:rsid w:val="00C3218F"/>
  </w:style>
  <w:style w:type="character" w:customStyle="1" w:styleId="00">
    <w:name w:val="Προεπιλεγμένη γραμματοσειρά_0"/>
    <w:rsid w:val="00C3218F"/>
  </w:style>
  <w:style w:type="character" w:customStyle="1" w:styleId="42">
    <w:name w:val="Προεπιλεγμένη γραμματοσειρά4"/>
    <w:rsid w:val="00C3218F"/>
  </w:style>
  <w:style w:type="character" w:customStyle="1" w:styleId="WW-DefaultParagraphFont111111111111111">
    <w:name w:val="WW-Default Paragraph Font111111111111111"/>
    <w:rsid w:val="00C3218F"/>
  </w:style>
  <w:style w:type="character" w:customStyle="1" w:styleId="WW-DefaultParagraphFont1111111111111111">
    <w:name w:val="WW-Default Paragraph Font1111111111111111"/>
    <w:rsid w:val="00C3218F"/>
  </w:style>
  <w:style w:type="character" w:customStyle="1" w:styleId="WW-DefaultParagraphFont11111111111111111">
    <w:name w:val="WW-Default Paragraph Font11111111111111111"/>
    <w:rsid w:val="00C3218F"/>
  </w:style>
  <w:style w:type="character" w:customStyle="1" w:styleId="WW-DefaultParagraphFont111111111111111111">
    <w:name w:val="WW-Default Paragraph Font111111111111111111"/>
    <w:rsid w:val="00C3218F"/>
  </w:style>
  <w:style w:type="character" w:styleId="aff5">
    <w:name w:val="Placeholder Text"/>
    <w:rsid w:val="00C3218F"/>
    <w:rPr>
      <w:rFonts w:cs="Times New Roman"/>
      <w:color w:val="808080"/>
    </w:rPr>
  </w:style>
  <w:style w:type="character" w:customStyle="1" w:styleId="WW-EndnoteReference15">
    <w:name w:val="WW-Endnote Reference15"/>
    <w:rsid w:val="00C3218F"/>
    <w:rPr>
      <w:vertAlign w:val="superscript"/>
    </w:rPr>
  </w:style>
  <w:style w:type="character" w:customStyle="1" w:styleId="WW-FootnoteReference16">
    <w:name w:val="WW-Footnote Reference16"/>
    <w:rsid w:val="00C3218F"/>
    <w:rPr>
      <w:vertAlign w:val="superscript"/>
    </w:rPr>
  </w:style>
  <w:style w:type="character" w:customStyle="1" w:styleId="WW-EndnoteReference16">
    <w:name w:val="WW-Endnote Reference16"/>
    <w:rsid w:val="00C3218F"/>
    <w:rPr>
      <w:vertAlign w:val="superscript"/>
    </w:rPr>
  </w:style>
  <w:style w:type="character" w:customStyle="1" w:styleId="33">
    <w:name w:val="Παραπομπή σημείωσης τέλους3"/>
    <w:rsid w:val="00C3218F"/>
    <w:rPr>
      <w:vertAlign w:val="superscript"/>
    </w:rPr>
  </w:style>
  <w:style w:type="character" w:customStyle="1" w:styleId="WW-FootnoteReference18">
    <w:name w:val="WW-Footnote Reference18"/>
    <w:rsid w:val="00C3218F"/>
    <w:rPr>
      <w:vertAlign w:val="superscript"/>
    </w:rPr>
  </w:style>
  <w:style w:type="character" w:customStyle="1" w:styleId="WW-EndnoteReference18">
    <w:name w:val="WW-Endnote Reference18"/>
    <w:rsid w:val="00C3218F"/>
    <w:rPr>
      <w:vertAlign w:val="superscript"/>
    </w:rPr>
  </w:style>
  <w:style w:type="character" w:customStyle="1" w:styleId="01">
    <w:name w:val="Παραπομπή σημείωσης τέλους_0"/>
    <w:rsid w:val="00C3218F"/>
    <w:rPr>
      <w:vertAlign w:val="superscript"/>
    </w:rPr>
  </w:style>
  <w:style w:type="character" w:customStyle="1" w:styleId="Char2">
    <w:name w:val="Σώμα κειμένου Char"/>
    <w:basedOn w:val="a0"/>
    <w:link w:val="ae"/>
    <w:rsid w:val="00C3218F"/>
    <w:rPr>
      <w:rFonts w:ascii="Tahoma" w:hAnsi="Tahoma" w:cs="Tahoma"/>
      <w:sz w:val="22"/>
      <w:szCs w:val="22"/>
      <w:lang w:val="en-GB" w:eastAsia="zh-CN"/>
    </w:rPr>
  </w:style>
  <w:style w:type="paragraph" w:customStyle="1" w:styleId="02">
    <w:name w:val="Λεζάντα_0"/>
    <w:basedOn w:val="a"/>
    <w:qFormat/>
    <w:rsid w:val="00C3218F"/>
    <w:pPr>
      <w:suppressLineNumbers/>
      <w:spacing w:before="120"/>
    </w:pPr>
    <w:rPr>
      <w:rFonts w:ascii="Calibri" w:hAnsi="Calibri" w:cs="Mangal"/>
      <w:i/>
      <w:iCs/>
      <w:sz w:val="24"/>
      <w:szCs w:val="24"/>
    </w:rPr>
  </w:style>
  <w:style w:type="paragraph" w:customStyle="1" w:styleId="34">
    <w:name w:val="Λεζάντα3"/>
    <w:basedOn w:val="a"/>
    <w:rsid w:val="00C3218F"/>
    <w:pPr>
      <w:suppressLineNumbers/>
      <w:spacing w:before="120"/>
    </w:pPr>
    <w:rPr>
      <w:rFonts w:ascii="Calibri" w:hAnsi="Calibri" w:cs="Mangal"/>
      <w:i/>
      <w:iCs/>
      <w:sz w:val="24"/>
      <w:szCs w:val="24"/>
    </w:rPr>
  </w:style>
  <w:style w:type="paragraph" w:customStyle="1" w:styleId="WW-Caption111111111111111">
    <w:name w:val="WW-Caption111111111111111"/>
    <w:basedOn w:val="a"/>
    <w:rsid w:val="00C3218F"/>
    <w:pPr>
      <w:suppressLineNumbers/>
      <w:spacing w:before="120"/>
    </w:pPr>
    <w:rPr>
      <w:rFonts w:ascii="Calibri" w:hAnsi="Calibri" w:cs="Mangal"/>
      <w:i/>
      <w:iCs/>
      <w:sz w:val="24"/>
      <w:szCs w:val="24"/>
    </w:rPr>
  </w:style>
  <w:style w:type="paragraph" w:customStyle="1" w:styleId="WW-Caption1111111111111111">
    <w:name w:val="WW-Caption1111111111111111"/>
    <w:basedOn w:val="a"/>
    <w:rsid w:val="00C3218F"/>
    <w:pPr>
      <w:suppressLineNumbers/>
      <w:spacing w:before="120"/>
    </w:pPr>
    <w:rPr>
      <w:rFonts w:ascii="Calibri" w:hAnsi="Calibri" w:cs="Mangal"/>
      <w:i/>
      <w:iCs/>
      <w:sz w:val="24"/>
      <w:szCs w:val="24"/>
    </w:rPr>
  </w:style>
  <w:style w:type="paragraph" w:customStyle="1" w:styleId="WW-Caption11111111111111111">
    <w:name w:val="WW-Caption11111111111111111"/>
    <w:basedOn w:val="a"/>
    <w:rsid w:val="00C3218F"/>
    <w:pPr>
      <w:suppressLineNumbers/>
      <w:spacing w:before="120"/>
    </w:pPr>
    <w:rPr>
      <w:rFonts w:ascii="Calibri" w:hAnsi="Calibri" w:cs="Mangal"/>
      <w:i/>
      <w:iCs/>
      <w:sz w:val="24"/>
      <w:szCs w:val="24"/>
    </w:rPr>
  </w:style>
  <w:style w:type="paragraph" w:customStyle="1" w:styleId="WW-Caption111111111111111111">
    <w:name w:val="WW-Caption111111111111111111"/>
    <w:basedOn w:val="a"/>
    <w:rsid w:val="00C3218F"/>
    <w:pPr>
      <w:suppressLineNumbers/>
      <w:spacing w:before="120"/>
    </w:pPr>
    <w:rPr>
      <w:rFonts w:ascii="Calibri" w:hAnsi="Calibri" w:cs="Mangal"/>
      <w:i/>
      <w:iCs/>
      <w:sz w:val="24"/>
      <w:szCs w:val="24"/>
    </w:rPr>
  </w:style>
  <w:style w:type="paragraph" w:styleId="aff6">
    <w:name w:val="Date"/>
    <w:basedOn w:val="a"/>
    <w:next w:val="a"/>
    <w:link w:val="Chara"/>
    <w:rsid w:val="00C3218F"/>
    <w:pPr>
      <w:spacing w:after="100"/>
    </w:pPr>
    <w:rPr>
      <w:rFonts w:ascii="Calibri" w:eastAsia="MS Mincho" w:hAnsi="Calibri" w:cs="Calibri"/>
      <w:szCs w:val="24"/>
      <w:lang w:val="en-US" w:eastAsia="ja-JP"/>
    </w:rPr>
  </w:style>
  <w:style w:type="character" w:customStyle="1" w:styleId="Chara">
    <w:name w:val="Ημερομηνία Char"/>
    <w:basedOn w:val="a0"/>
    <w:link w:val="aff6"/>
    <w:rsid w:val="00C3218F"/>
    <w:rPr>
      <w:rFonts w:ascii="Calibri" w:eastAsia="MS Mincho" w:hAnsi="Calibri" w:cs="Calibri"/>
      <w:sz w:val="22"/>
      <w:szCs w:val="24"/>
      <w:lang w:val="en-US" w:eastAsia="ja-JP"/>
    </w:rPr>
  </w:style>
  <w:style w:type="character" w:customStyle="1" w:styleId="Char3">
    <w:name w:val="Υποσέλιδο Char"/>
    <w:basedOn w:val="a0"/>
    <w:link w:val="af2"/>
    <w:rsid w:val="00C3218F"/>
    <w:rPr>
      <w:rFonts w:ascii="Tahoma" w:eastAsia="MS Mincho" w:hAnsi="Tahoma" w:cs="Tahoma"/>
      <w:sz w:val="22"/>
      <w:szCs w:val="22"/>
      <w:lang w:val="en-US" w:eastAsia="ja-JP"/>
    </w:rPr>
  </w:style>
  <w:style w:type="character" w:customStyle="1" w:styleId="Char10">
    <w:name w:val="Κείμενο πλαισίου Char1"/>
    <w:basedOn w:val="a0"/>
    <w:link w:val="afa"/>
    <w:rsid w:val="00C3218F"/>
    <w:rPr>
      <w:rFonts w:ascii="Tahoma" w:hAnsi="Tahoma" w:cs="Tahoma"/>
      <w:sz w:val="16"/>
      <w:szCs w:val="16"/>
      <w:lang w:val="en-GB" w:eastAsia="zh-CN"/>
    </w:rPr>
  </w:style>
  <w:style w:type="character" w:customStyle="1" w:styleId="Char11">
    <w:name w:val="Θέμα σχολίου Char1"/>
    <w:basedOn w:val="Char12"/>
    <w:link w:val="afb"/>
    <w:rsid w:val="00C3218F"/>
    <w:rPr>
      <w:rFonts w:ascii="Tahoma" w:hAnsi="Tahoma" w:cs="Tahoma"/>
      <w:b/>
      <w:bCs/>
      <w:lang w:val="en-GB" w:eastAsia="zh-CN"/>
    </w:rPr>
  </w:style>
  <w:style w:type="character" w:customStyle="1" w:styleId="Char6">
    <w:name w:val="Σώμα κείμενου με εσοχή Char"/>
    <w:basedOn w:val="a0"/>
    <w:link w:val="af7"/>
    <w:rsid w:val="00C3218F"/>
    <w:rPr>
      <w:rFonts w:ascii="Arial" w:hAnsi="Arial" w:cs="Arial"/>
      <w:sz w:val="22"/>
      <w:szCs w:val="22"/>
      <w:lang w:val="en-GB" w:eastAsia="zh-CN"/>
    </w:rPr>
  </w:style>
  <w:style w:type="character" w:customStyle="1" w:styleId="-HTMLChar1">
    <w:name w:val="Προ-διαμορφωμένο HTML Char1"/>
    <w:basedOn w:val="a0"/>
    <w:link w:val="-HTML"/>
    <w:uiPriority w:val="99"/>
    <w:rsid w:val="00C3218F"/>
    <w:rPr>
      <w:rFonts w:ascii="Courier New" w:hAnsi="Courier New" w:cs="Courier New"/>
      <w:lang w:val="en-US" w:eastAsia="zh-CN"/>
    </w:rPr>
  </w:style>
  <w:style w:type="paragraph" w:styleId="35">
    <w:name w:val="Body Text Indent 3"/>
    <w:basedOn w:val="a"/>
    <w:link w:val="3Char0"/>
    <w:rsid w:val="00C3218F"/>
    <w:pPr>
      <w:suppressAutoHyphens w:val="0"/>
      <w:spacing w:line="312" w:lineRule="auto"/>
      <w:ind w:left="283"/>
    </w:pPr>
    <w:rPr>
      <w:rFonts w:ascii="Calibri" w:hAnsi="Calibri" w:cs="Times New Roman"/>
      <w:sz w:val="16"/>
      <w:szCs w:val="16"/>
    </w:rPr>
  </w:style>
  <w:style w:type="character" w:customStyle="1" w:styleId="3Char0">
    <w:name w:val="Σώμα κείμενου με εσοχή 3 Char"/>
    <w:basedOn w:val="a0"/>
    <w:link w:val="35"/>
    <w:rsid w:val="00C3218F"/>
    <w:rPr>
      <w:rFonts w:ascii="Calibri" w:hAnsi="Calibri"/>
      <w:sz w:val="16"/>
      <w:szCs w:val="16"/>
      <w:lang w:val="en-GB" w:eastAsia="zh-CN"/>
    </w:rPr>
  </w:style>
  <w:style w:type="paragraph" w:styleId="aff7">
    <w:name w:val="No Spacing"/>
    <w:qFormat/>
    <w:rsid w:val="00C3218F"/>
    <w:pPr>
      <w:suppressAutoHyphens/>
      <w:jc w:val="both"/>
    </w:pPr>
    <w:rPr>
      <w:rFonts w:ascii="Calibri" w:hAnsi="Calibri" w:cs="Calibri"/>
      <w:sz w:val="22"/>
      <w:szCs w:val="24"/>
      <w:lang w:val="en-GB" w:eastAsia="zh-CN"/>
    </w:rPr>
  </w:style>
  <w:style w:type="paragraph" w:styleId="36">
    <w:name w:val="Body Text 3"/>
    <w:basedOn w:val="a"/>
    <w:link w:val="3Char1"/>
    <w:rsid w:val="00C3218F"/>
    <w:rPr>
      <w:rFonts w:ascii="Calibri" w:hAnsi="Calibri" w:cs="Calibri"/>
      <w:sz w:val="16"/>
      <w:szCs w:val="16"/>
    </w:rPr>
  </w:style>
  <w:style w:type="character" w:customStyle="1" w:styleId="3Char1">
    <w:name w:val="Σώμα κείμενου 3 Char"/>
    <w:basedOn w:val="a0"/>
    <w:link w:val="36"/>
    <w:rsid w:val="00C3218F"/>
    <w:rPr>
      <w:rFonts w:ascii="Calibri" w:hAnsi="Calibri" w:cs="Calibri"/>
      <w:sz w:val="16"/>
      <w:szCs w:val="16"/>
      <w:lang w:val="en-GB" w:eastAsia="zh-CN"/>
    </w:rPr>
  </w:style>
  <w:style w:type="paragraph" w:customStyle="1" w:styleId="1f0">
    <w:name w:val="Θέμα σχολίου1"/>
    <w:basedOn w:val="1e"/>
    <w:next w:val="1e"/>
    <w:rsid w:val="00C3218F"/>
    <w:rPr>
      <w:rFonts w:ascii="Calibri" w:hAnsi="Calibri" w:cs="Calibri"/>
      <w:b/>
      <w:bCs/>
    </w:rPr>
  </w:style>
  <w:style w:type="paragraph" w:styleId="29">
    <w:name w:val="List Bullet 2"/>
    <w:basedOn w:val="a"/>
    <w:rsid w:val="00C3218F"/>
    <w:pPr>
      <w:suppressAutoHyphens w:val="0"/>
      <w:spacing w:after="0" w:line="360" w:lineRule="auto"/>
    </w:pPr>
    <w:rPr>
      <w:rFonts w:ascii="Trebuchet MS" w:hAnsi="Trebuchet MS" w:cs="Times New Roman"/>
      <w:szCs w:val="20"/>
      <w:lang w:val="en-US"/>
    </w:rPr>
  </w:style>
  <w:style w:type="paragraph" w:customStyle="1" w:styleId="aff8">
    <w:name w:val="Οριζόντια γραμμή"/>
    <w:basedOn w:val="a"/>
    <w:next w:val="ae"/>
    <w:rsid w:val="00C3218F"/>
    <w:pPr>
      <w:suppressLineNumbers/>
      <w:pBdr>
        <w:top w:val="none" w:sz="0" w:space="0" w:color="000000"/>
        <w:left w:val="none" w:sz="0" w:space="0" w:color="000000"/>
        <w:bottom w:val="none" w:sz="0" w:space="0" w:color="000000"/>
        <w:right w:val="none" w:sz="0" w:space="0" w:color="000000"/>
      </w:pBdr>
      <w:spacing w:after="283"/>
    </w:pPr>
    <w:rPr>
      <w:rFonts w:ascii="Calibri" w:hAnsi="Calibri" w:cs="Calibri"/>
      <w:sz w:val="12"/>
      <w:szCs w:val="12"/>
    </w:rPr>
  </w:style>
  <w:style w:type="paragraph" w:customStyle="1" w:styleId="para-1">
    <w:name w:val="para-1"/>
    <w:basedOn w:val="a"/>
    <w:rsid w:val="00C3218F"/>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C3218F"/>
    <w:pPr>
      <w:overflowPunct w:val="0"/>
      <w:autoSpaceDE w:val="0"/>
      <w:spacing w:after="0"/>
      <w:textAlignment w:val="baseline"/>
    </w:pPr>
    <w:rPr>
      <w:rFonts w:ascii="Arial" w:hAnsi="Arial" w:cs="Arial"/>
      <w:szCs w:val="20"/>
      <w:lang w:val="el-GR"/>
    </w:rPr>
  </w:style>
  <w:style w:type="paragraph" w:customStyle="1" w:styleId="-HTML2">
    <w:name w:val="Προ-διαμορφωμένο HTML2"/>
    <w:basedOn w:val="a"/>
    <w:rsid w:val="00C32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paragraph" w:customStyle="1" w:styleId="WW-Caption11111111111111111111">
    <w:name w:val="WW-Caption11111111111111111111"/>
    <w:basedOn w:val="a"/>
    <w:rsid w:val="00C3218F"/>
    <w:pPr>
      <w:suppressLineNumbers/>
      <w:spacing w:before="120"/>
    </w:pPr>
    <w:rPr>
      <w:rFonts w:ascii="Calibri" w:hAnsi="Calibri" w:cs="Mangal"/>
      <w:i/>
      <w:iCs/>
      <w:sz w:val="24"/>
      <w:szCs w:val="24"/>
      <w:lang w:eastAsia="ar-SA"/>
    </w:rPr>
  </w:style>
  <w:style w:type="character" w:customStyle="1" w:styleId="highlight">
    <w:name w:val="highlight"/>
    <w:rsid w:val="00C3218F"/>
  </w:style>
  <w:style w:type="character" w:customStyle="1" w:styleId="1f1">
    <w:name w:val="Ανεπίλυτη αναφορά1"/>
    <w:basedOn w:val="a0"/>
    <w:uiPriority w:val="99"/>
    <w:semiHidden/>
    <w:unhideWhenUsed/>
    <w:rsid w:val="00C3218F"/>
    <w:rPr>
      <w:color w:val="605E5C"/>
      <w:shd w:val="clear" w:color="auto" w:fill="E1DFDD"/>
    </w:rPr>
  </w:style>
  <w:style w:type="paragraph" w:customStyle="1" w:styleId="1f2">
    <w:name w:val="Βασικό1"/>
    <w:rsid w:val="00C3218F"/>
    <w:pPr>
      <w:suppressAutoHyphens/>
    </w:pPr>
    <w:rPr>
      <w:rFonts w:ascii="Lucida Grande" w:eastAsia="Arial" w:hAnsi="Lucida Grande"/>
      <w:color w:val="000000"/>
      <w:sz w:val="24"/>
      <w:lang w:eastAsia="ar-SA"/>
    </w:rPr>
  </w:style>
  <w:style w:type="character" w:customStyle="1" w:styleId="2a">
    <w:name w:val="Ανεπίλυτη αναφορά2"/>
    <w:basedOn w:val="a0"/>
    <w:uiPriority w:val="99"/>
    <w:semiHidden/>
    <w:unhideWhenUsed/>
    <w:rsid w:val="00C3218F"/>
    <w:rPr>
      <w:color w:val="605E5C"/>
      <w:shd w:val="clear" w:color="auto" w:fill="E1DFDD"/>
    </w:rPr>
  </w:style>
  <w:style w:type="table" w:customStyle="1" w:styleId="ListTable41">
    <w:name w:val="List Table 41"/>
    <w:basedOn w:val="a1"/>
    <w:uiPriority w:val="49"/>
    <w:rsid w:val="00C3218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1Light1">
    <w:name w:val="Grid Table 1 Light1"/>
    <w:basedOn w:val="a1"/>
    <w:uiPriority w:val="46"/>
    <w:rsid w:val="00C3218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37">
    <w:name w:val="Ανεπίλυτη αναφορά3"/>
    <w:basedOn w:val="a0"/>
    <w:uiPriority w:val="99"/>
    <w:semiHidden/>
    <w:unhideWhenUsed/>
    <w:rsid w:val="00C3218F"/>
    <w:rPr>
      <w:color w:val="605E5C"/>
      <w:shd w:val="clear" w:color="auto" w:fill="E1DFDD"/>
    </w:rPr>
  </w:style>
  <w:style w:type="character" w:customStyle="1" w:styleId="UnresolvedMention5">
    <w:name w:val="Unresolved Mention5"/>
    <w:basedOn w:val="a0"/>
    <w:uiPriority w:val="99"/>
    <w:semiHidden/>
    <w:unhideWhenUsed/>
    <w:rsid w:val="002D1E20"/>
    <w:rPr>
      <w:color w:val="605E5C"/>
      <w:shd w:val="clear" w:color="auto" w:fill="E1DFDD"/>
    </w:rPr>
  </w:style>
  <w:style w:type="character" w:customStyle="1" w:styleId="normaltextrun">
    <w:name w:val="normaltextrun"/>
    <w:basedOn w:val="a0"/>
    <w:rsid w:val="00AA4BAF"/>
  </w:style>
  <w:style w:type="character" w:styleId="aff9">
    <w:name w:val="Unresolved Mention"/>
    <w:basedOn w:val="a0"/>
    <w:uiPriority w:val="99"/>
    <w:semiHidden/>
    <w:unhideWhenUsed/>
    <w:rsid w:val="006C7C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1116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81250604">
      <w:bodyDiv w:val="1"/>
      <w:marLeft w:val="0"/>
      <w:marRight w:val="0"/>
      <w:marTop w:val="0"/>
      <w:marBottom w:val="0"/>
      <w:divBdr>
        <w:top w:val="none" w:sz="0" w:space="0" w:color="auto"/>
        <w:left w:val="none" w:sz="0" w:space="0" w:color="auto"/>
        <w:bottom w:val="none" w:sz="0" w:space="0" w:color="auto"/>
        <w:right w:val="none" w:sz="0" w:space="0" w:color="auto"/>
      </w:divBdr>
    </w:div>
    <w:div w:id="653946522">
      <w:bodyDiv w:val="1"/>
      <w:marLeft w:val="0"/>
      <w:marRight w:val="0"/>
      <w:marTop w:val="0"/>
      <w:marBottom w:val="0"/>
      <w:divBdr>
        <w:top w:val="none" w:sz="0" w:space="0" w:color="auto"/>
        <w:left w:val="none" w:sz="0" w:space="0" w:color="auto"/>
        <w:bottom w:val="none" w:sz="0" w:space="0" w:color="auto"/>
        <w:right w:val="none" w:sz="0" w:space="0" w:color="auto"/>
      </w:divBdr>
    </w:div>
    <w:div w:id="654921369">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822967369">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66068147">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39476699">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26525966">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6507329">
      <w:bodyDiv w:val="1"/>
      <w:marLeft w:val="0"/>
      <w:marRight w:val="0"/>
      <w:marTop w:val="0"/>
      <w:marBottom w:val="0"/>
      <w:divBdr>
        <w:top w:val="none" w:sz="0" w:space="0" w:color="auto"/>
        <w:left w:val="none" w:sz="0" w:space="0" w:color="auto"/>
        <w:bottom w:val="none" w:sz="0" w:space="0" w:color="auto"/>
        <w:right w:val="none" w:sz="0" w:space="0" w:color="auto"/>
      </w:divBdr>
    </w:div>
    <w:div w:id="1554537372">
      <w:bodyDiv w:val="1"/>
      <w:marLeft w:val="0"/>
      <w:marRight w:val="0"/>
      <w:marTop w:val="0"/>
      <w:marBottom w:val="0"/>
      <w:divBdr>
        <w:top w:val="none" w:sz="0" w:space="0" w:color="auto"/>
        <w:left w:val="none" w:sz="0" w:space="0" w:color="auto"/>
        <w:bottom w:val="none" w:sz="0" w:space="0" w:color="auto"/>
        <w:right w:val="none" w:sz="0" w:space="0" w:color="auto"/>
      </w:divBdr>
    </w:div>
    <w:div w:id="1577085450">
      <w:bodyDiv w:val="1"/>
      <w:marLeft w:val="0"/>
      <w:marRight w:val="0"/>
      <w:marTop w:val="0"/>
      <w:marBottom w:val="0"/>
      <w:divBdr>
        <w:top w:val="none" w:sz="0" w:space="0" w:color="auto"/>
        <w:left w:val="none" w:sz="0" w:space="0" w:color="auto"/>
        <w:bottom w:val="none" w:sz="0" w:space="0" w:color="auto"/>
        <w:right w:val="none" w:sz="0" w:space="0" w:color="auto"/>
      </w:divBdr>
    </w:div>
    <w:div w:id="1720471973">
      <w:bodyDiv w:val="1"/>
      <w:marLeft w:val="0"/>
      <w:marRight w:val="0"/>
      <w:marTop w:val="0"/>
      <w:marBottom w:val="0"/>
      <w:divBdr>
        <w:top w:val="none" w:sz="0" w:space="0" w:color="auto"/>
        <w:left w:val="none" w:sz="0" w:space="0" w:color="auto"/>
        <w:bottom w:val="none" w:sz="0" w:space="0" w:color="auto"/>
        <w:right w:val="none" w:sz="0" w:space="0" w:color="auto"/>
      </w:divBdr>
    </w:div>
    <w:div w:id="1936327817">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4389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ktpae.gr" TargetMode="External"/><Relationship Id="rId26" Type="http://schemas.openxmlformats.org/officeDocument/2006/relationships/hyperlink" Target="http://www.ktpae.gr" TargetMode="External"/><Relationship Id="rId39" Type="http://schemas.openxmlformats.org/officeDocument/2006/relationships/hyperlink" Target="http://www.osy.gr" TargetMode="External"/><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42" Type="http://schemas.openxmlformats.org/officeDocument/2006/relationships/footer" Target="footer3.xml"/><Relationship Id="rId47"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mailto:epanorthotika@eaadhsy.g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promitheus.gov.gr" TargetMode="External"/><Relationship Id="rId32" Type="http://schemas.openxmlformats.org/officeDocument/2006/relationships/hyperlink" Target="http://www.hsppa.gr/" TargetMode="External"/><Relationship Id="rId37" Type="http://schemas.openxmlformats.org/officeDocument/2006/relationships/hyperlink" Target="http://www.ktpae.gr" TargetMode="External"/><Relationship Id="rId40" Type="http://schemas.openxmlformats.org/officeDocument/2006/relationships/hyperlink" Target="http://www.osy.gr"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portal.eprocurement.gov.gr/webcenter/portal/TestPortal"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10" Type="http://schemas.openxmlformats.org/officeDocument/2006/relationships/footnotes" Target="footnotes.xml"/><Relationship Id="rId19" Type="http://schemas.openxmlformats.org/officeDocument/2006/relationships/hyperlink" Target="http://www.ktpae.gr" TargetMode="External"/><Relationship Id="rId31" Type="http://schemas.openxmlformats.org/officeDocument/2006/relationships/hyperlink" Target="http://www.eaadhsy.gr/" TargetMode="External"/><Relationship Id="rId44"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art79a" TargetMode="External"/><Relationship Id="rId43" Type="http://schemas.openxmlformats.org/officeDocument/2006/relationships/header" Target="header4.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ktpae.gr" TargetMode="External"/><Relationship Id="rId17" Type="http://schemas.openxmlformats.org/officeDocument/2006/relationships/hyperlink" Target="mailto:info@ktpae.gr" TargetMode="External"/><Relationship Id="rId25" Type="http://schemas.openxmlformats.org/officeDocument/2006/relationships/hyperlink" Target="https://nepps-search.eprocurement.gov.gr/actSearch/resources/search/XXXXXX"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www.mindigital.gr" TargetMode="External"/><Relationship Id="rId46" Type="http://schemas.microsoft.com/office/2011/relationships/people" Target="people.xml"/><Relationship Id="rId20" Type="http://schemas.openxmlformats.org/officeDocument/2006/relationships/hyperlink" Target="http://www.promitheus.gov.gr/" TargetMode="External"/><Relationship Id="rId41"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f4124f6-2116-425d-8e78-b373f6420f4e">
      <Terms xmlns="http://schemas.microsoft.com/office/infopath/2007/PartnerControls"/>
    </lcf76f155ced4ddcb4097134ff3c332f>
    <TaxCatchAll xmlns="9c6316eb-3458-413c-83d3-8aad044b192a" xsi:nil="true"/>
    <_dlc_DocId xmlns="9c6316eb-3458-413c-83d3-8aad044b192a">NEFELI-184659603-479116</_dlc_DocId>
    <_dlc_DocIdUrl xmlns="9c6316eb-3458-413c-83d3-8aad044b192a">
      <Url>https://ktpae.sharepoint.com/sites/Nefeli/_layouts/15/DocIdRedir.aspx?ID=NEFELI-184659603-479116</Url>
      <Description>NEFELI-184659603-479116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E885FDF32740B586D127F8BAD07C" ma:contentTypeVersion="13" ma:contentTypeDescription="Create a new document." ma:contentTypeScope="" ma:versionID="4416d7dbba35bbcadc54c05808cbb469">
  <xsd:schema xmlns:xsd="http://www.w3.org/2001/XMLSchema" xmlns:xs="http://www.w3.org/2001/XMLSchema" xmlns:p="http://schemas.microsoft.com/office/2006/metadata/properties" xmlns:ns2="9c6316eb-3458-413c-83d3-8aad044b192a" xmlns:ns3="af4124f6-2116-425d-8e78-b373f6420f4e" targetNamespace="http://schemas.microsoft.com/office/2006/metadata/properties" ma:root="true" ma:fieldsID="a0647fa6824a6a603ce69e3bce115382" ns2:_="" ns3:_="">
    <xsd:import namespace="9c6316eb-3458-413c-83d3-8aad044b192a"/>
    <xsd:import namespace="af4124f6-2116-425d-8e78-b373f6420f4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4124f6-2116-425d-8e78-b373f6420f4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3A4B67-6931-40A9-BC2F-CA69143207D1}">
  <ds:schemaRefs>
    <ds:schemaRef ds:uri="http://schemas.microsoft.com/office/2006/documentManagement/types"/>
    <ds:schemaRef ds:uri="9c6316eb-3458-413c-83d3-8aad044b192a"/>
    <ds:schemaRef ds:uri="af4124f6-2116-425d-8e78-b373f6420f4e"/>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A9A4E3F5-F664-4899-BB72-A576CEF59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af4124f6-2116-425d-8e78-b373f6420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95DCE9-865E-4E18-A42F-2BD7D3E9E680}">
  <ds:schemaRefs>
    <ds:schemaRef ds:uri="http://schemas.openxmlformats.org/officeDocument/2006/bibliography"/>
  </ds:schemaRefs>
</ds:datastoreItem>
</file>

<file path=customXml/itemProps4.xml><?xml version="1.0" encoding="utf-8"?>
<ds:datastoreItem xmlns:ds="http://schemas.openxmlformats.org/officeDocument/2006/customXml" ds:itemID="{C053C5DA-1A75-441C-AFCA-9C2EE365B3F0}">
  <ds:schemaRefs>
    <ds:schemaRef ds:uri="http://schemas.microsoft.com/sharepoint/v3/contenttype/forms"/>
  </ds:schemaRefs>
</ds:datastoreItem>
</file>

<file path=customXml/itemProps5.xml><?xml version="1.0" encoding="utf-8"?>
<ds:datastoreItem xmlns:ds="http://schemas.openxmlformats.org/officeDocument/2006/customXml" ds:itemID="{17A59972-F8F8-4208-95E3-615A712E8CB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116</Pages>
  <Words>46475</Words>
  <Characters>264909</Characters>
  <Application>Microsoft Office Word</Application>
  <DocSecurity>0</DocSecurity>
  <Lines>2207</Lines>
  <Paragraphs>621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Κάλλη Πολυξένη</cp:lastModifiedBy>
  <cp:revision>314</cp:revision>
  <cp:lastPrinted>2025-12-16T08:02:00Z</cp:lastPrinted>
  <dcterms:created xsi:type="dcterms:W3CDTF">2025-10-09T07:19:00Z</dcterms:created>
  <dcterms:modified xsi:type="dcterms:W3CDTF">2025-12-16T08:16:00Z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0x0101009BC1E885FDF32740B586D127F8BAD07C</vt:lpwstr>
  </property>
  <property fmtid="{D5CDD505-2E9C-101B-9397-08002B2CF9AE}" pid="3" name="_dlc_DocIdItemGuid">
    <vt:lpwstr>f093ec1f-2e6d-42ac-a753-64ab945bedee</vt:lpwstr>
  </property>
  <property fmtid="{D5CDD505-2E9C-101B-9397-08002B2CF9AE}" pid="4" name="MediaServiceImageTags">
    <vt:lpwstr/>
  </property>
</Properties>
</file>