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7111A3F" w14:textId="028B9EC1" w:rsidR="000B4031" w:rsidRPr="00331ECB" w:rsidRDefault="000B4031" w:rsidP="00331ECB">
      <w:pPr>
        <w:spacing w:line="252" w:lineRule="auto"/>
        <w:jc w:val="center"/>
        <w:rPr>
          <w:b/>
          <w:sz w:val="32"/>
          <w:szCs w:val="32"/>
          <w:lang w:val="el-GR"/>
        </w:rPr>
      </w:pPr>
      <w:bookmarkStart w:id="0" w:name="_Hlk204099302"/>
      <w:r w:rsidRPr="00C67D20">
        <w:rPr>
          <w:b/>
          <w:sz w:val="32"/>
          <w:szCs w:val="32"/>
          <w:lang w:val="el-GR"/>
        </w:rPr>
        <w:t>Διακήρυξη</w:t>
      </w:r>
      <w:r w:rsidR="00F536B0" w:rsidRPr="00C67D20">
        <w:rPr>
          <w:b/>
          <w:sz w:val="32"/>
          <w:szCs w:val="32"/>
          <w:lang w:val="el-GR"/>
        </w:rPr>
        <w:br/>
      </w:r>
      <w:r w:rsidRPr="00C67D20">
        <w:rPr>
          <w:b/>
          <w:sz w:val="32"/>
          <w:szCs w:val="32"/>
          <w:lang w:val="el-GR"/>
        </w:rPr>
        <w:t>Ηλεκτρονικού Ανοικτού Κάτω των Ορίων Διαγωνισμού</w:t>
      </w:r>
      <w:r w:rsidR="00551555" w:rsidRPr="00C67D20">
        <w:rPr>
          <w:b/>
          <w:sz w:val="32"/>
          <w:szCs w:val="32"/>
          <w:lang w:val="el-GR"/>
        </w:rPr>
        <w:br/>
      </w:r>
      <w:r w:rsidRPr="00C67D20">
        <w:rPr>
          <w:b/>
          <w:sz w:val="32"/>
          <w:szCs w:val="32"/>
          <w:lang w:val="el-GR"/>
        </w:rPr>
        <w:t>για το Έργο</w:t>
      </w:r>
      <w:r w:rsidR="003C2E65" w:rsidRPr="00C67D20">
        <w:rPr>
          <w:b/>
          <w:sz w:val="32"/>
          <w:szCs w:val="32"/>
          <w:lang w:val="el-GR"/>
        </w:rPr>
        <w:t xml:space="preserve"> </w:t>
      </w:r>
      <w:bookmarkStart w:id="1" w:name="_Hlk113878102"/>
      <w:r w:rsidRPr="00C67D20">
        <w:rPr>
          <w:b/>
          <w:sz w:val="32"/>
          <w:szCs w:val="32"/>
          <w:lang w:val="el-GR"/>
        </w:rPr>
        <w:t>«Παροχή υπηρεσιών Ανεξάρτητου Ελεγκτή</w:t>
      </w:r>
      <w:r w:rsidR="003C2E65" w:rsidRPr="00C67D20">
        <w:rPr>
          <w:b/>
          <w:sz w:val="32"/>
          <w:szCs w:val="32"/>
          <w:lang w:val="el-GR"/>
        </w:rPr>
        <w:t>,</w:t>
      </w:r>
      <w:r w:rsidRPr="00C67D20">
        <w:rPr>
          <w:b/>
          <w:sz w:val="32"/>
          <w:szCs w:val="32"/>
          <w:lang w:val="el-GR"/>
        </w:rPr>
        <w:t xml:space="preserve"> σύμφωνα με το Εγχειρίδιο Διαδικασιών Συστήματος Διαχείρισης και Ελέγχου (ΣΔΕ) όπως αυτό εκάστοτε ισχύει</w:t>
      </w:r>
      <w:r w:rsidR="003C2E65" w:rsidRPr="00C67D20">
        <w:rPr>
          <w:b/>
          <w:sz w:val="32"/>
          <w:szCs w:val="32"/>
          <w:lang w:val="el-GR"/>
        </w:rPr>
        <w:t>,</w:t>
      </w:r>
      <w:r w:rsidRPr="00C67D20">
        <w:rPr>
          <w:b/>
          <w:sz w:val="32"/>
          <w:szCs w:val="32"/>
          <w:lang w:val="el-GR"/>
        </w:rPr>
        <w:t xml:space="preserve"> </w:t>
      </w:r>
      <w:r w:rsidR="003C10DC" w:rsidRPr="00C67D20">
        <w:rPr>
          <w:b/>
          <w:sz w:val="32"/>
          <w:szCs w:val="32"/>
          <w:lang w:val="el-GR"/>
        </w:rPr>
        <w:t xml:space="preserve">για Επιβεβαίωση Επίτευξης Οροσήμων </w:t>
      </w:r>
      <w:r w:rsidR="00332951" w:rsidRPr="00C67D20">
        <w:rPr>
          <w:b/>
          <w:sz w:val="32"/>
          <w:szCs w:val="32"/>
          <w:lang w:val="el-GR"/>
        </w:rPr>
        <w:t xml:space="preserve">Δράσης 16706 – Ψηφιακός Μετασχηματισμός Μικρομεσαίων Επιχειρήσεων </w:t>
      </w:r>
      <w:r w:rsidRPr="00C67D20">
        <w:rPr>
          <w:b/>
          <w:sz w:val="32"/>
          <w:szCs w:val="32"/>
          <w:lang w:val="el-GR"/>
        </w:rPr>
        <w:t>που υλοποίει η «Κοινωνία της Πληροφορίας Μ.Α.Ε.»</w:t>
      </w:r>
      <w:bookmarkEnd w:id="1"/>
    </w:p>
    <w:tbl>
      <w:tblPr>
        <w:tblW w:w="9628" w:type="dxa"/>
        <w:tblLook w:val="01E0" w:firstRow="1" w:lastRow="1" w:firstColumn="1" w:lastColumn="1" w:noHBand="0" w:noVBand="0"/>
      </w:tblPr>
      <w:tblGrid>
        <w:gridCol w:w="3330"/>
        <w:gridCol w:w="4002"/>
        <w:gridCol w:w="2296"/>
      </w:tblGrid>
      <w:tr w:rsidR="00331ECB" w:rsidRPr="003C2E65" w14:paraId="63EDBA46" w14:textId="77777777" w:rsidTr="00331ECB">
        <w:trPr>
          <w:trHeight w:val="619"/>
        </w:trPr>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bookmarkEnd w:id="0"/>
          <w:p w14:paraId="146FE145" w14:textId="1F5F9AA5" w:rsidR="00331ECB" w:rsidRDefault="00331ECB" w:rsidP="00331ECB">
            <w:pPr>
              <w:spacing w:line="252" w:lineRule="auto"/>
              <w:jc w:val="right"/>
              <w:rPr>
                <w:b/>
                <w:color w:val="000000"/>
                <w:lang w:val="el-GR"/>
              </w:rPr>
            </w:pPr>
            <w:r w:rsidRPr="00DB2BB0">
              <w:rPr>
                <w:b/>
                <w:color w:val="000000"/>
                <w:lang w:val="el-GR"/>
              </w:rPr>
              <w:t>Κωδ. ΟΠΣ ΤΑ:</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321D4CE" w14:textId="5B7B226A" w:rsidR="00331ECB" w:rsidRPr="00CD21B3" w:rsidRDefault="00331ECB" w:rsidP="00331ECB">
            <w:pPr>
              <w:pStyle w:val="TabletextChar"/>
              <w:spacing w:line="252" w:lineRule="auto"/>
              <w:rPr>
                <w:rFonts w:cs="Tahoma"/>
                <w:sz w:val="22"/>
                <w:szCs w:val="22"/>
              </w:rPr>
            </w:pPr>
            <w:r w:rsidRPr="00331ECB">
              <w:rPr>
                <w:rFonts w:cs="Tahoma"/>
                <w:sz w:val="22"/>
                <w:szCs w:val="22"/>
              </w:rPr>
              <w:t>5161131 – Υποέργο 1</w:t>
            </w:r>
            <w:r w:rsidR="00D11E61">
              <w:rPr>
                <w:rFonts w:cs="Tahoma"/>
                <w:sz w:val="22"/>
                <w:szCs w:val="22"/>
              </w:rPr>
              <w:t>2</w:t>
            </w:r>
          </w:p>
        </w:tc>
      </w:tr>
      <w:tr w:rsidR="00E22358" w:rsidRPr="00176281" w14:paraId="14D05029" w14:textId="77777777" w:rsidTr="00985189">
        <w:trPr>
          <w:trHeight w:val="982"/>
        </w:trPr>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A460C7E" w14:textId="221883E2" w:rsidR="00E22358" w:rsidRPr="00EA5237" w:rsidRDefault="00E22358" w:rsidP="00E22358">
            <w:pPr>
              <w:spacing w:line="252" w:lineRule="auto"/>
              <w:jc w:val="right"/>
              <w:rPr>
                <w:b/>
                <w:color w:val="000000"/>
                <w:lang w:val="el-GR"/>
              </w:rPr>
            </w:pPr>
            <w:r w:rsidRPr="00EA5237">
              <w:rPr>
                <w:b/>
                <w:color w:val="000000"/>
                <w:lang w:val="el-GR"/>
              </w:rPr>
              <w:t>Δράση:</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5A0721" w14:textId="51FDA10B" w:rsidR="00E22358" w:rsidRPr="00EA5237" w:rsidRDefault="00E22358" w:rsidP="00E22358">
            <w:pPr>
              <w:pStyle w:val="TabletextChar"/>
              <w:spacing w:line="252" w:lineRule="auto"/>
              <w:rPr>
                <w:rFonts w:cs="Tahoma"/>
                <w:sz w:val="22"/>
                <w:szCs w:val="22"/>
              </w:rPr>
            </w:pPr>
            <w:r w:rsidRPr="00EA5237">
              <w:rPr>
                <w:rFonts w:cs="Tahoma"/>
                <w:sz w:val="22"/>
                <w:szCs w:val="22"/>
              </w:rPr>
              <w:t>16706 - ΨΗΦΙΑΚΟΣ ΜΕΤΑΣΧΗΜΑΤΙΣΜΟΣ ΜΙΚΡΟΜΕΣΑΙΩΝ ΕΠΙΧΕΙΡΗΣΕΩΝ</w:t>
            </w:r>
          </w:p>
        </w:tc>
      </w:tr>
      <w:tr w:rsidR="00E22358" w:rsidRPr="00F00473" w14:paraId="338406F2" w14:textId="77777777" w:rsidTr="00AE1311">
        <w:trPr>
          <w:trHeight w:val="523"/>
        </w:trPr>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ACCC87C" w14:textId="00FC56C2" w:rsidR="00E22358" w:rsidRPr="00EA5237" w:rsidRDefault="00E22358" w:rsidP="00E22358">
            <w:pPr>
              <w:spacing w:line="252" w:lineRule="auto"/>
              <w:jc w:val="right"/>
              <w:rPr>
                <w:b/>
                <w:color w:val="000000"/>
                <w:lang w:val="el-GR"/>
              </w:rPr>
            </w:pPr>
            <w:r w:rsidRPr="00EA5237">
              <w:rPr>
                <w:b/>
                <w:color w:val="000000"/>
                <w:lang w:val="el-GR"/>
              </w:rPr>
              <w:t>Χρηματοδότηση:</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D341E87" w14:textId="6B9908F8" w:rsidR="00E22358" w:rsidRPr="00EA5237" w:rsidRDefault="00E22358" w:rsidP="00E22358">
            <w:pPr>
              <w:pStyle w:val="TabletextChar"/>
              <w:spacing w:line="252" w:lineRule="auto"/>
              <w:rPr>
                <w:rFonts w:cs="Tahoma"/>
                <w:sz w:val="22"/>
                <w:szCs w:val="22"/>
              </w:rPr>
            </w:pPr>
            <w:r w:rsidRPr="00EA5237">
              <w:rPr>
                <w:rFonts w:cs="Tahoma"/>
                <w:sz w:val="22"/>
                <w:szCs w:val="22"/>
              </w:rPr>
              <w:t>Εθνικό Σχέδιο Ανάκαμψης και Ανθεκτικότητας Ελλάδα 2.0</w:t>
            </w:r>
          </w:p>
        </w:tc>
      </w:tr>
      <w:tr w:rsidR="00E22358" w:rsidRPr="00F00473" w14:paraId="227C6639" w14:textId="77777777" w:rsidTr="00B771A7">
        <w:trPr>
          <w:trHeight w:val="1244"/>
        </w:trPr>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1AFF07" w14:textId="77777777" w:rsidR="00E22358" w:rsidRDefault="00E22358" w:rsidP="00E22358">
            <w:pPr>
              <w:spacing w:line="252" w:lineRule="auto"/>
              <w:jc w:val="right"/>
              <w:rPr>
                <w:b/>
                <w:color w:val="000000"/>
              </w:rPr>
            </w:pPr>
            <w:r>
              <w:rPr>
                <w:b/>
                <w:color w:val="000000"/>
                <w:lang w:val="el-GR"/>
              </w:rPr>
              <w:t>Προϋπολογισμός -Εκτιμώμενη αξία σύμβασης</w:t>
            </w:r>
            <w:r>
              <w:rPr>
                <w:b/>
                <w:color w:val="000000"/>
              </w:rPr>
              <w:t>:</w:t>
            </w:r>
          </w:p>
          <w:p w14:paraId="08B67BF9" w14:textId="77777777" w:rsidR="00E22358" w:rsidRDefault="00E22358" w:rsidP="00E22358">
            <w:pPr>
              <w:spacing w:line="252" w:lineRule="auto"/>
              <w:jc w:val="right"/>
              <w:rPr>
                <w:b/>
                <w:color w:val="000000"/>
              </w:rPr>
            </w:pP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BEBD6C" w14:textId="77777777" w:rsidR="00E22358" w:rsidRPr="006468D2" w:rsidRDefault="00E22358" w:rsidP="00E22358">
            <w:pPr>
              <w:pStyle w:val="TabletextChar"/>
              <w:spacing w:line="252" w:lineRule="auto"/>
              <w:rPr>
                <w:rFonts w:cs="Tahoma"/>
                <w:sz w:val="22"/>
                <w:szCs w:val="22"/>
              </w:rPr>
            </w:pPr>
            <w:r w:rsidRPr="006468D2">
              <w:rPr>
                <w:rFonts w:cs="Tahoma"/>
                <w:sz w:val="22"/>
                <w:szCs w:val="22"/>
              </w:rPr>
              <w:t>Προϋπολογισμός Έργου - εκτιμώμενη αξία σύμβασης:</w:t>
            </w:r>
          </w:p>
          <w:p w14:paraId="3F75BA64" w14:textId="0E327B9F" w:rsidR="00E22358" w:rsidRPr="006468D2" w:rsidRDefault="00E22358" w:rsidP="00E22358">
            <w:pPr>
              <w:pStyle w:val="TabletextChar"/>
              <w:spacing w:line="252" w:lineRule="auto"/>
              <w:jc w:val="both"/>
              <w:rPr>
                <w:rFonts w:cs="Tahoma"/>
                <w:bCs/>
                <w:color w:val="000000"/>
                <w:szCs w:val="22"/>
                <w:highlight w:val="cyan"/>
              </w:rPr>
            </w:pPr>
            <w:bookmarkStart w:id="2" w:name="_Hlk140054587"/>
            <w:r w:rsidRPr="006468D2">
              <w:rPr>
                <w:rFonts w:cs="Tahoma"/>
                <w:bCs/>
                <w:color w:val="000000"/>
                <w:sz w:val="22"/>
                <w:szCs w:val="22"/>
              </w:rPr>
              <w:t xml:space="preserve">Εκατόν δεκαεννέα χιλιάδες Ευρώ </w:t>
            </w:r>
            <w:r w:rsidRPr="006468D2">
              <w:rPr>
                <w:rFonts w:cs="Tahoma"/>
                <w:b/>
                <w:color w:val="000000"/>
                <w:sz w:val="22"/>
                <w:szCs w:val="22"/>
              </w:rPr>
              <w:t>(€ 119.0</w:t>
            </w:r>
            <w:r w:rsidR="000544E1" w:rsidRPr="006468D2">
              <w:rPr>
                <w:rFonts w:cs="Tahoma"/>
                <w:b/>
                <w:color w:val="000000"/>
                <w:sz w:val="22"/>
                <w:szCs w:val="22"/>
              </w:rPr>
              <w:t>0</w:t>
            </w:r>
            <w:r w:rsidRPr="006468D2">
              <w:rPr>
                <w:rFonts w:cs="Tahoma"/>
                <w:b/>
                <w:color w:val="000000"/>
                <w:sz w:val="22"/>
                <w:szCs w:val="22"/>
              </w:rPr>
              <w:t>0,00)</w:t>
            </w:r>
            <w:r w:rsidRPr="006468D2">
              <w:rPr>
                <w:rFonts w:cs="Tahoma"/>
                <w:color w:val="000000"/>
                <w:sz w:val="22"/>
                <w:szCs w:val="22"/>
              </w:rPr>
              <w:t xml:space="preserve"> μη περιλαμβανομένου </w:t>
            </w:r>
            <w:r w:rsidRPr="006468D2">
              <w:rPr>
                <w:rFonts w:cs="Tahoma"/>
                <w:sz w:val="22"/>
                <w:szCs w:val="22"/>
              </w:rPr>
              <w:t>Φ.Π.Α. - Προϋπολογισμός με Φ.Π.Α.</w:t>
            </w:r>
            <w:r w:rsidRPr="006468D2">
              <w:rPr>
                <w:rFonts w:cs="Tahoma"/>
                <w:bCs/>
                <w:color w:val="000000"/>
                <w:sz w:val="22"/>
                <w:szCs w:val="22"/>
              </w:rPr>
              <w:t xml:space="preserve"> Εκατόν σαράντα επτά χιλιάδες </w:t>
            </w:r>
            <w:r w:rsidR="00BC6963" w:rsidRPr="006468D2">
              <w:rPr>
                <w:rFonts w:cs="Tahoma"/>
                <w:bCs/>
                <w:color w:val="000000"/>
                <w:sz w:val="22"/>
                <w:szCs w:val="22"/>
              </w:rPr>
              <w:t>πεντακόσια εξήντα</w:t>
            </w:r>
            <w:r w:rsidRPr="006468D2">
              <w:rPr>
                <w:rFonts w:cs="Tahoma"/>
                <w:bCs/>
                <w:color w:val="000000"/>
                <w:sz w:val="22"/>
                <w:szCs w:val="22"/>
              </w:rPr>
              <w:t xml:space="preserve"> Ευρώ</w:t>
            </w:r>
            <w:r w:rsidRPr="006468D2">
              <w:rPr>
                <w:rFonts w:cs="Tahoma"/>
                <w:bCs/>
                <w:sz w:val="22"/>
                <w:szCs w:val="22"/>
              </w:rPr>
              <w:t xml:space="preserve"> </w:t>
            </w:r>
            <w:r w:rsidRPr="006468D2">
              <w:rPr>
                <w:rFonts w:cs="Tahoma"/>
                <w:bCs/>
                <w:sz w:val="22"/>
                <w:szCs w:val="22"/>
              </w:rPr>
              <w:br/>
            </w:r>
            <w:r w:rsidRPr="006468D2">
              <w:rPr>
                <w:rFonts w:cs="Tahoma"/>
                <w:b/>
                <w:sz w:val="22"/>
                <w:szCs w:val="22"/>
              </w:rPr>
              <w:t>(€</w:t>
            </w:r>
            <w:r w:rsidR="00BC6963" w:rsidRPr="006468D2">
              <w:rPr>
                <w:rFonts w:cs="Tahoma"/>
                <w:b/>
                <w:sz w:val="22"/>
                <w:szCs w:val="22"/>
              </w:rPr>
              <w:t>147.560</w:t>
            </w:r>
            <w:r w:rsidRPr="006468D2">
              <w:rPr>
                <w:rFonts w:cs="Tahoma"/>
                <w:b/>
                <w:sz w:val="22"/>
                <w:szCs w:val="22"/>
              </w:rPr>
              <w:t xml:space="preserve">,00) </w:t>
            </w:r>
            <w:r w:rsidRPr="006468D2">
              <w:rPr>
                <w:rFonts w:cs="Tahoma"/>
                <w:color w:val="000000"/>
                <w:sz w:val="22"/>
                <w:szCs w:val="22"/>
              </w:rPr>
              <w:t xml:space="preserve">– Φ.Π.Α. 24% </w:t>
            </w:r>
            <w:r w:rsidRPr="006468D2">
              <w:rPr>
                <w:rFonts w:cs="Tahoma"/>
                <w:bCs/>
                <w:color w:val="000000"/>
                <w:sz w:val="22"/>
                <w:szCs w:val="22"/>
              </w:rPr>
              <w:t xml:space="preserve">Είκοσι οκτώ χιλιάδες πεντακόσια </w:t>
            </w:r>
            <w:r w:rsidR="00BC6963" w:rsidRPr="006468D2">
              <w:rPr>
                <w:rFonts w:cs="Tahoma"/>
                <w:bCs/>
                <w:color w:val="000000"/>
                <w:sz w:val="22"/>
                <w:szCs w:val="22"/>
              </w:rPr>
              <w:t>εξήντα</w:t>
            </w:r>
            <w:r w:rsidRPr="006468D2">
              <w:rPr>
                <w:rFonts w:cs="Tahoma"/>
                <w:bCs/>
                <w:color w:val="000000"/>
                <w:sz w:val="22"/>
                <w:szCs w:val="22"/>
              </w:rPr>
              <w:t xml:space="preserve"> Ευρώ </w:t>
            </w:r>
            <w:r w:rsidRPr="006468D2">
              <w:rPr>
                <w:rFonts w:cs="Tahoma"/>
                <w:b/>
                <w:color w:val="000000"/>
                <w:sz w:val="22"/>
                <w:szCs w:val="22"/>
              </w:rPr>
              <w:t>(€ 28.5</w:t>
            </w:r>
            <w:r w:rsidR="00BC6963" w:rsidRPr="006468D2">
              <w:rPr>
                <w:rFonts w:cs="Tahoma"/>
                <w:b/>
                <w:color w:val="000000"/>
                <w:sz w:val="22"/>
                <w:szCs w:val="22"/>
              </w:rPr>
              <w:t>60</w:t>
            </w:r>
            <w:r w:rsidRPr="006468D2">
              <w:rPr>
                <w:rFonts w:cs="Tahoma"/>
                <w:b/>
                <w:color w:val="000000"/>
                <w:sz w:val="22"/>
                <w:szCs w:val="22"/>
              </w:rPr>
              <w:t>,00)</w:t>
            </w:r>
            <w:bookmarkEnd w:id="2"/>
            <w:r w:rsidR="006468D2" w:rsidRPr="006468D2">
              <w:rPr>
                <w:rFonts w:cs="Tahoma"/>
                <w:bCs/>
                <w:color w:val="000000"/>
                <w:sz w:val="22"/>
                <w:szCs w:val="22"/>
              </w:rPr>
              <w:t>.</w:t>
            </w:r>
          </w:p>
        </w:tc>
      </w:tr>
      <w:tr w:rsidR="00E22358" w:rsidRPr="00F00473" w14:paraId="3DADB72B" w14:textId="77777777" w:rsidTr="00B771A7">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6A4EA8" w14:textId="77777777" w:rsidR="00E22358" w:rsidRDefault="00E22358" w:rsidP="00E22358">
            <w:pPr>
              <w:spacing w:line="252" w:lineRule="auto"/>
              <w:jc w:val="right"/>
              <w:rPr>
                <w:b/>
                <w:color w:val="000000"/>
                <w:highlight w:val="cyan"/>
              </w:rPr>
            </w:pPr>
            <w:r>
              <w:rPr>
                <w:b/>
                <w:color w:val="000000"/>
                <w:lang w:val="en-US"/>
              </w:rPr>
              <w:t>CPV</w:t>
            </w:r>
            <w:r>
              <w:rPr>
                <w:b/>
                <w:color w:val="000000"/>
              </w:rPr>
              <w:t>:</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58547B" w14:textId="77777777" w:rsidR="00E22358" w:rsidRPr="00C67D20" w:rsidRDefault="00E22358" w:rsidP="00E22358">
            <w:pPr>
              <w:rPr>
                <w:lang w:val="el-GR"/>
              </w:rPr>
            </w:pPr>
            <w:r w:rsidRPr="00C67D20">
              <w:rPr>
                <w:b/>
                <w:bCs/>
                <w:lang w:val="el-GR"/>
              </w:rPr>
              <w:t xml:space="preserve">71317000-3 - </w:t>
            </w:r>
            <w:r w:rsidRPr="00C67D20">
              <w:rPr>
                <w:lang w:val="el-GR"/>
              </w:rPr>
              <w:t>Υπηρεσίες παροχής συμβουλών σχετιζόμενες με τον έλεγχο και την  προστασία από κινδύνους</w:t>
            </w:r>
          </w:p>
        </w:tc>
      </w:tr>
      <w:tr w:rsidR="00E22358" w:rsidRPr="00F00473" w14:paraId="00D7A06F" w14:textId="77777777" w:rsidTr="00B771A7">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58C735" w14:textId="77777777" w:rsidR="00E22358" w:rsidRDefault="00E22358" w:rsidP="00E22358">
            <w:pPr>
              <w:spacing w:line="252" w:lineRule="auto"/>
              <w:jc w:val="right"/>
              <w:rPr>
                <w:b/>
                <w:color w:val="000000"/>
              </w:rPr>
            </w:pPr>
            <w:r>
              <w:rPr>
                <w:b/>
                <w:color w:val="000000"/>
                <w:lang w:val="el-GR"/>
              </w:rPr>
              <w:t>Κριτήριο</w:t>
            </w:r>
            <w:r>
              <w:rPr>
                <w:b/>
                <w:color w:val="000000"/>
              </w:rPr>
              <w:t xml:space="preserve"> </w:t>
            </w:r>
            <w:r>
              <w:rPr>
                <w:b/>
                <w:color w:val="000000"/>
                <w:lang w:val="el-GR"/>
              </w:rPr>
              <w:t>Ανάθεσης</w:t>
            </w:r>
            <w:r>
              <w:rPr>
                <w:b/>
                <w:color w:val="000000"/>
              </w:rPr>
              <w:t>:</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DF2D40" w14:textId="77777777" w:rsidR="00E22358" w:rsidRPr="00C67D20" w:rsidRDefault="00E22358" w:rsidP="00E22358">
            <w:pPr>
              <w:spacing w:line="252" w:lineRule="auto"/>
              <w:rPr>
                <w:b/>
                <w:color w:val="000000"/>
                <w:lang w:val="el-GR"/>
              </w:rPr>
            </w:pPr>
            <w:bookmarkStart w:id="3" w:name="_Hlk113618349"/>
            <w:r w:rsidRPr="00C67D20">
              <w:rPr>
                <w:b/>
                <w:color w:val="000000"/>
                <w:lang w:val="el-GR"/>
              </w:rPr>
              <w:t xml:space="preserve">Η πλέον συμφέρουσα από οικονομική άποψη προσφορά βάσει τιμής  </w:t>
            </w:r>
            <w:bookmarkEnd w:id="3"/>
          </w:p>
        </w:tc>
      </w:tr>
      <w:tr w:rsidR="00E22358" w14:paraId="6B7D00EC" w14:textId="77777777" w:rsidTr="00B771A7">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326DEE" w14:textId="77777777" w:rsidR="00E22358" w:rsidRDefault="00E22358" w:rsidP="00E22358">
            <w:pPr>
              <w:spacing w:line="252" w:lineRule="auto"/>
              <w:jc w:val="right"/>
              <w:rPr>
                <w:b/>
                <w:color w:val="000000"/>
              </w:rPr>
            </w:pPr>
            <w:r>
              <w:rPr>
                <w:b/>
                <w:color w:val="000000"/>
                <w:lang w:val="el-GR"/>
              </w:rPr>
              <w:t>Ημερομηνία</w:t>
            </w:r>
            <w:r>
              <w:rPr>
                <w:b/>
                <w:color w:val="000000"/>
              </w:rPr>
              <w:t xml:space="preserve"> </w:t>
            </w:r>
            <w:r>
              <w:rPr>
                <w:b/>
                <w:color w:val="000000"/>
                <w:lang w:val="el-GR"/>
              </w:rPr>
              <w:t>Διενέργειας</w:t>
            </w:r>
            <w:r>
              <w:rPr>
                <w:b/>
                <w:color w:val="000000"/>
              </w:rPr>
              <w:t>:</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B038BB" w14:textId="765C8AD3" w:rsidR="00E22358" w:rsidRPr="00CD533D" w:rsidRDefault="007D6E33" w:rsidP="00E22358">
            <w:pPr>
              <w:spacing w:line="252" w:lineRule="auto"/>
              <w:rPr>
                <w:bCs/>
                <w:color w:val="000000"/>
                <w:lang w:val="en-US"/>
              </w:rPr>
            </w:pPr>
            <w:r>
              <w:rPr>
                <w:b/>
                <w:bCs/>
                <w:color w:val="000000"/>
                <w:lang w:val="el-GR"/>
              </w:rPr>
              <w:t>08-09-202</w:t>
            </w:r>
            <w:r w:rsidR="00CD533D">
              <w:rPr>
                <w:b/>
                <w:bCs/>
                <w:color w:val="000000"/>
                <w:lang w:val="en-US"/>
              </w:rPr>
              <w:t>5</w:t>
            </w:r>
          </w:p>
        </w:tc>
      </w:tr>
      <w:tr w:rsidR="00E22358" w14:paraId="15346DC9" w14:textId="77777777" w:rsidTr="00D3563C">
        <w:tc>
          <w:tcPr>
            <w:tcW w:w="73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995745" w14:textId="77777777" w:rsidR="00E22358" w:rsidRDefault="00E22358" w:rsidP="00E22358">
            <w:pPr>
              <w:spacing w:line="252" w:lineRule="auto"/>
              <w:jc w:val="right"/>
              <w:rPr>
                <w:b/>
                <w:color w:val="000000"/>
                <w:highlight w:val="yellow"/>
              </w:rPr>
            </w:pPr>
            <w:r>
              <w:rPr>
                <w:b/>
                <w:color w:val="000000"/>
                <w:lang w:val="el-GR"/>
              </w:rPr>
              <w:t>Ημερομηνία Ανάρτησης στο</w:t>
            </w:r>
            <w:r>
              <w:rPr>
                <w:b/>
                <w:color w:val="000000"/>
              </w:rPr>
              <w:t xml:space="preserve"> ΚΗΜΔΗΣ</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B5BD85" w14:textId="41730C68" w:rsidR="00E22358" w:rsidRPr="00310424" w:rsidRDefault="00CD533D" w:rsidP="00E22358">
            <w:pPr>
              <w:spacing w:line="252" w:lineRule="auto"/>
              <w:rPr>
                <w:bCs/>
                <w:color w:val="000000"/>
              </w:rPr>
            </w:pPr>
            <w:r>
              <w:rPr>
                <w:b/>
                <w:bCs/>
                <w:color w:val="000000"/>
                <w:lang w:val="el-GR"/>
              </w:rPr>
              <w:t>06-0</w:t>
            </w:r>
            <w:r>
              <w:rPr>
                <w:b/>
                <w:bCs/>
                <w:color w:val="000000"/>
                <w:lang w:val="en-US"/>
              </w:rPr>
              <w:t>8-2025</w:t>
            </w:r>
            <w:r w:rsidR="00E22358" w:rsidRPr="00D62BD5">
              <w:rPr>
                <w:b/>
                <w:bCs/>
                <w:color w:val="000000"/>
                <w:lang w:val="el-GR"/>
              </w:rPr>
              <w:t xml:space="preserve"> </w:t>
            </w:r>
          </w:p>
        </w:tc>
      </w:tr>
      <w:tr w:rsidR="00CD533D" w14:paraId="48289842" w14:textId="77777777" w:rsidTr="00D3563C">
        <w:tc>
          <w:tcPr>
            <w:tcW w:w="73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648307" w14:textId="77777777" w:rsidR="00CD533D" w:rsidRDefault="00CD533D" w:rsidP="00CD533D">
            <w:pPr>
              <w:spacing w:line="252" w:lineRule="auto"/>
              <w:jc w:val="right"/>
              <w:rPr>
                <w:b/>
                <w:color w:val="000000"/>
                <w:highlight w:val="yellow"/>
              </w:rPr>
            </w:pPr>
            <w:r>
              <w:rPr>
                <w:b/>
                <w:color w:val="000000"/>
                <w:lang w:val="el-GR"/>
              </w:rPr>
              <w:t>Ημερομηνία Ανάρτησης στο</w:t>
            </w:r>
            <w:r>
              <w:rPr>
                <w:b/>
                <w:color w:val="000000"/>
              </w:rPr>
              <w:t xml:space="preserve"> ΕΣΗΔΗΣ</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035034" w14:textId="6282C5E3" w:rsidR="00CD533D" w:rsidRPr="00310424" w:rsidRDefault="00CD533D" w:rsidP="00CD533D">
            <w:pPr>
              <w:spacing w:line="252" w:lineRule="auto"/>
              <w:rPr>
                <w:bCs/>
                <w:lang w:val="el-GR"/>
              </w:rPr>
            </w:pPr>
            <w:r w:rsidRPr="00042C33">
              <w:rPr>
                <w:b/>
                <w:bCs/>
                <w:color w:val="000000"/>
                <w:lang w:val="el-GR"/>
              </w:rPr>
              <w:t>06-0</w:t>
            </w:r>
            <w:r w:rsidRPr="00042C33">
              <w:rPr>
                <w:b/>
                <w:bCs/>
                <w:color w:val="000000"/>
                <w:lang w:val="en-US"/>
              </w:rPr>
              <w:t>8-2025</w:t>
            </w:r>
            <w:r w:rsidRPr="00042C33">
              <w:rPr>
                <w:b/>
                <w:bCs/>
                <w:color w:val="000000"/>
                <w:lang w:val="el-GR"/>
              </w:rPr>
              <w:t xml:space="preserve"> </w:t>
            </w:r>
          </w:p>
        </w:tc>
      </w:tr>
      <w:tr w:rsidR="00CD533D" w:rsidRPr="0021590A" w14:paraId="6104CE33" w14:textId="77777777" w:rsidTr="00D3563C">
        <w:tc>
          <w:tcPr>
            <w:tcW w:w="73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65ECC0" w14:textId="77777777" w:rsidR="00CD533D" w:rsidRDefault="00CD533D" w:rsidP="00CD533D">
            <w:pPr>
              <w:spacing w:line="252" w:lineRule="auto"/>
              <w:jc w:val="right"/>
              <w:rPr>
                <w:b/>
                <w:color w:val="000000"/>
                <w:lang w:val="el-GR"/>
              </w:rPr>
            </w:pPr>
            <w:r>
              <w:rPr>
                <w:b/>
                <w:color w:val="000000"/>
                <w:lang w:val="el-GR"/>
              </w:rPr>
              <w:t xml:space="preserve">Ημερομηνία Ανάρτησης στον Διαδικτυακό τόπο της Αναθέτουσας Αρχής </w:t>
            </w:r>
            <w:r>
              <w:rPr>
                <w:b/>
                <w:color w:val="000000"/>
              </w:rPr>
              <w:t>www</w:t>
            </w:r>
            <w:r>
              <w:rPr>
                <w:b/>
                <w:color w:val="000000"/>
                <w:lang w:val="el-GR"/>
              </w:rPr>
              <w:t>.</w:t>
            </w:r>
            <w:r>
              <w:rPr>
                <w:b/>
                <w:color w:val="000000"/>
              </w:rPr>
              <w:t>ktpae</w:t>
            </w:r>
            <w:r>
              <w:rPr>
                <w:b/>
                <w:color w:val="000000"/>
                <w:lang w:val="el-GR"/>
              </w:rPr>
              <w:t>.</w:t>
            </w:r>
            <w:r>
              <w:rPr>
                <w:b/>
                <w:color w:val="000000"/>
              </w:rPr>
              <w:t>gr</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8543F" w14:textId="5210B3E6" w:rsidR="00CD533D" w:rsidRPr="00310424" w:rsidRDefault="00CD533D" w:rsidP="00CD533D">
            <w:pPr>
              <w:spacing w:line="252" w:lineRule="auto"/>
              <w:rPr>
                <w:b/>
                <w:bCs/>
                <w:lang w:val="el-GR"/>
              </w:rPr>
            </w:pPr>
            <w:r w:rsidRPr="00042C33">
              <w:rPr>
                <w:b/>
                <w:bCs/>
                <w:color w:val="000000"/>
                <w:lang w:val="el-GR"/>
              </w:rPr>
              <w:t>06-0</w:t>
            </w:r>
            <w:r w:rsidRPr="00042C33">
              <w:rPr>
                <w:b/>
                <w:bCs/>
                <w:color w:val="000000"/>
                <w:lang w:val="en-US"/>
              </w:rPr>
              <w:t>8-2025</w:t>
            </w:r>
            <w:r w:rsidRPr="00042C33">
              <w:rPr>
                <w:b/>
                <w:bCs/>
                <w:color w:val="000000"/>
                <w:lang w:val="el-GR"/>
              </w:rPr>
              <w:t xml:space="preserve"> </w:t>
            </w:r>
          </w:p>
        </w:tc>
      </w:tr>
    </w:tbl>
    <w:p w14:paraId="7977E91A" w14:textId="77777777" w:rsidR="0024279E" w:rsidRPr="00D135F5" w:rsidRDefault="0024279E" w:rsidP="00DB0FB1">
      <w:pPr>
        <w:pStyle w:val="Heading1"/>
        <w:numPr>
          <w:ilvl w:val="0"/>
          <w:numId w:val="0"/>
        </w:numPr>
        <w:spacing w:after="0"/>
        <w:rPr>
          <w:lang w:val="el-GR"/>
        </w:rPr>
      </w:pPr>
      <w:bookmarkStart w:id="4" w:name="_Toc375058496"/>
      <w:bookmarkStart w:id="5" w:name="_Toc418166314"/>
      <w:bookmarkStart w:id="6" w:name="_Toc97194254"/>
      <w:bookmarkStart w:id="7" w:name="_Toc97194401"/>
      <w:bookmarkStart w:id="8" w:name="_Toc204862975"/>
      <w:r w:rsidRPr="00D135F5">
        <w:rPr>
          <w:lang w:val="el-GR"/>
        </w:rPr>
        <w:lastRenderedPageBreak/>
        <w:t>ΓΕΝΙΚΕΣ ΠΛΗΡΟΦΟΡΙΕΣ</w:t>
      </w:r>
      <w:bookmarkEnd w:id="4"/>
      <w:bookmarkEnd w:id="5"/>
      <w:bookmarkEnd w:id="6"/>
      <w:bookmarkEnd w:id="7"/>
      <w:bookmarkEnd w:id="8"/>
    </w:p>
    <w:tbl>
      <w:tblPr>
        <w:tblW w:w="9855" w:type="dxa"/>
        <w:tblLook w:val="01E0" w:firstRow="1" w:lastRow="1" w:firstColumn="1" w:lastColumn="1" w:noHBand="0" w:noVBand="0"/>
      </w:tblPr>
      <w:tblGrid>
        <w:gridCol w:w="4390"/>
        <w:gridCol w:w="5465"/>
      </w:tblGrid>
      <w:tr w:rsidR="000B4031" w14:paraId="7599FA3B" w14:textId="77777777" w:rsidTr="00B771A7">
        <w:trPr>
          <w:tblHeader/>
        </w:trPr>
        <w:tc>
          <w:tcPr>
            <w:tcW w:w="98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0E0"/>
            <w:vAlign w:val="center"/>
          </w:tcPr>
          <w:p w14:paraId="076CD7A8" w14:textId="77777777" w:rsidR="000B4031" w:rsidRDefault="000B4031" w:rsidP="00066888">
            <w:pPr>
              <w:pStyle w:val="TabletextChar"/>
              <w:spacing w:line="252" w:lineRule="auto"/>
              <w:rPr>
                <w:rFonts w:cs="Tahoma"/>
                <w:szCs w:val="22"/>
              </w:rPr>
            </w:pPr>
            <w:bookmarkStart w:id="9" w:name="_Toc139981011"/>
            <w:r w:rsidRPr="00066888">
              <w:rPr>
                <w:rFonts w:cs="Tahoma"/>
                <w:b/>
                <w:sz w:val="22"/>
                <w:szCs w:val="22"/>
              </w:rPr>
              <w:t>Συνοπτικά στοιχεία Έργου</w:t>
            </w:r>
            <w:bookmarkEnd w:id="9"/>
          </w:p>
        </w:tc>
      </w:tr>
      <w:tr w:rsidR="000B4031" w:rsidRPr="00F00473" w14:paraId="1AC44191"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219E19" w14:textId="77777777" w:rsidR="000B4031" w:rsidRDefault="000B4031" w:rsidP="00B771A7">
            <w:pPr>
              <w:pStyle w:val="TabletextChar"/>
              <w:spacing w:line="252" w:lineRule="auto"/>
              <w:rPr>
                <w:rFonts w:cs="Tahoma"/>
                <w:b/>
                <w:sz w:val="22"/>
                <w:szCs w:val="22"/>
              </w:rPr>
            </w:pPr>
            <w:r>
              <w:rPr>
                <w:rFonts w:cs="Tahoma"/>
                <w:b/>
                <w:sz w:val="22"/>
                <w:szCs w:val="22"/>
              </w:rPr>
              <w:t>ΤΙΤΛΟΣ ΕΡΓΟΥ</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BAF7E1" w14:textId="4A2624A3" w:rsidR="00332951" w:rsidRPr="008547DC" w:rsidRDefault="000B4031" w:rsidP="00B771A7">
            <w:pPr>
              <w:rPr>
                <w:rFonts w:eastAsia="Tahoma"/>
                <w:color w:val="000000"/>
                <w:lang w:val="el-GR"/>
              </w:rPr>
            </w:pPr>
            <w:r w:rsidRPr="00347F5A">
              <w:rPr>
                <w:rFonts w:eastAsia="Tahoma"/>
                <w:color w:val="000000"/>
                <w:lang w:val="el-GR"/>
              </w:rPr>
              <w:t>«</w:t>
            </w:r>
            <w:r w:rsidR="008A55CD" w:rsidRPr="008A55CD">
              <w:rPr>
                <w:rFonts w:eastAsia="Tahoma"/>
                <w:color w:val="00000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για Επιβεβαίωση Επίτευξης Οροσήμων Δράσης 16706 – Ψηφιακός Μετασχηματισμός Μικρομεσαίων Επιχειρήσεων που υλοποίει η «Κοινωνία της Πληροφορίας Μ.Α.Ε.»</w:t>
            </w:r>
          </w:p>
        </w:tc>
      </w:tr>
      <w:tr w:rsidR="000B4031" w14:paraId="61004CD5"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140E72" w14:textId="77777777" w:rsidR="000B4031" w:rsidRDefault="000B4031" w:rsidP="00B771A7">
            <w:pPr>
              <w:pStyle w:val="TabletextChar"/>
              <w:spacing w:line="252" w:lineRule="auto"/>
              <w:rPr>
                <w:rFonts w:cs="Tahoma"/>
                <w:b/>
                <w:sz w:val="22"/>
                <w:szCs w:val="22"/>
              </w:rPr>
            </w:pPr>
            <w:r>
              <w:rPr>
                <w:rFonts w:cs="Tahoma"/>
                <w:b/>
                <w:sz w:val="22"/>
                <w:szCs w:val="22"/>
              </w:rPr>
              <w:t>ΑΝΑΘΕΤΟΥΣΑ ΑΡΧΗ</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7B2325" w14:textId="77777777" w:rsidR="000B4031" w:rsidRDefault="000B4031" w:rsidP="00B771A7">
            <w:pPr>
              <w:pStyle w:val="TabletextChar"/>
              <w:spacing w:line="252" w:lineRule="auto"/>
              <w:rPr>
                <w:rFonts w:cs="Tahoma"/>
                <w:b/>
                <w:bCs/>
                <w:sz w:val="22"/>
                <w:szCs w:val="22"/>
              </w:rPr>
            </w:pPr>
            <w:r>
              <w:rPr>
                <w:rFonts w:cs="Tahoma"/>
                <w:b/>
                <w:bCs/>
                <w:sz w:val="22"/>
                <w:szCs w:val="22"/>
              </w:rPr>
              <w:t xml:space="preserve">«Κοινωνία της Πληροφορίας </w:t>
            </w:r>
            <w:r>
              <w:rPr>
                <w:rFonts w:cs="Tahoma"/>
                <w:b/>
                <w:bCs/>
                <w:sz w:val="22"/>
                <w:szCs w:val="22"/>
                <w:lang w:val="en-US"/>
              </w:rPr>
              <w:t>M</w:t>
            </w:r>
            <w:r>
              <w:rPr>
                <w:rFonts w:cs="Tahoma"/>
                <w:b/>
                <w:bCs/>
                <w:sz w:val="22"/>
                <w:szCs w:val="22"/>
              </w:rPr>
              <w:t xml:space="preserve">.Α.Ε.» (ΚτΠ </w:t>
            </w:r>
            <w:r>
              <w:rPr>
                <w:rFonts w:cs="Tahoma"/>
                <w:b/>
                <w:bCs/>
                <w:sz w:val="22"/>
                <w:szCs w:val="22"/>
                <w:lang w:val="en-US"/>
              </w:rPr>
              <w:t>M.</w:t>
            </w:r>
            <w:r>
              <w:rPr>
                <w:rFonts w:cs="Tahoma"/>
                <w:b/>
                <w:bCs/>
                <w:sz w:val="22"/>
                <w:szCs w:val="22"/>
              </w:rPr>
              <w:t>Α.Ε.)</w:t>
            </w:r>
          </w:p>
        </w:tc>
      </w:tr>
      <w:tr w:rsidR="004B4391" w14:paraId="480F764A"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907419" w14:textId="77777777" w:rsidR="004B4391" w:rsidRDefault="004B4391" w:rsidP="004B4391">
            <w:pPr>
              <w:pStyle w:val="TabletextChar"/>
              <w:spacing w:line="252" w:lineRule="auto"/>
              <w:rPr>
                <w:rFonts w:cs="Tahoma"/>
                <w:b/>
                <w:sz w:val="22"/>
                <w:szCs w:val="22"/>
              </w:rPr>
            </w:pPr>
            <w:r>
              <w:rPr>
                <w:rFonts w:cs="Tahoma"/>
                <w:b/>
                <w:sz w:val="22"/>
                <w:szCs w:val="22"/>
              </w:rPr>
              <w:t>ΦΟΡΕΑΣ ΛΕΙΤΟΥΡΓΙΑΣ</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C2D26D" w14:textId="4A1863B1" w:rsidR="004B4391" w:rsidRDefault="004B4391" w:rsidP="004B4391">
            <w:pPr>
              <w:rPr>
                <w:highlight w:val="yellow"/>
                <w:lang w:val="el-GR"/>
              </w:rPr>
            </w:pPr>
            <w:r w:rsidRPr="001B29C0">
              <w:rPr>
                <w:b/>
              </w:rPr>
              <w:t>ΥΠΟΥΡΓΕΙΟ ΨΗΦΙΑΚΗΣ ΔΙΑΚΥΒΕΡΝΗΣΗΣ</w:t>
            </w:r>
          </w:p>
        </w:tc>
      </w:tr>
      <w:tr w:rsidR="004B4391" w14:paraId="2224F246"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39D4CB" w14:textId="77777777" w:rsidR="004B4391" w:rsidRDefault="004B4391" w:rsidP="004B4391">
            <w:pPr>
              <w:pStyle w:val="TabletextChar"/>
              <w:spacing w:line="252" w:lineRule="auto"/>
              <w:rPr>
                <w:rFonts w:cs="Tahoma"/>
                <w:b/>
                <w:sz w:val="22"/>
                <w:szCs w:val="22"/>
              </w:rPr>
            </w:pPr>
            <w:r>
              <w:rPr>
                <w:rFonts w:cs="Tahoma"/>
                <w:b/>
                <w:sz w:val="22"/>
                <w:szCs w:val="22"/>
              </w:rPr>
              <w:t>ΚΥΡΙΟΣ ΤΟΥ ΕΡΓΟΥ</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A53668" w14:textId="5E131845" w:rsidR="004B4391" w:rsidRDefault="004B4391" w:rsidP="004B4391">
            <w:pPr>
              <w:rPr>
                <w:highlight w:val="yellow"/>
              </w:rPr>
            </w:pPr>
            <w:r w:rsidRPr="001B29C0">
              <w:rPr>
                <w:b/>
              </w:rPr>
              <w:t>ΥΠΟΥΡΓΕΙΟ ΨΗΦΙΑΚΗΣ ΔΙΑΚΥΒΕΡΝΗΣΗΣ</w:t>
            </w:r>
          </w:p>
        </w:tc>
      </w:tr>
      <w:tr w:rsidR="004B4391" w14:paraId="6DC95DB2"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6F2DA2" w14:textId="77777777" w:rsidR="004B4391" w:rsidRDefault="004B4391" w:rsidP="004B4391">
            <w:pPr>
              <w:pStyle w:val="TabletextChar"/>
              <w:spacing w:line="252" w:lineRule="auto"/>
              <w:rPr>
                <w:rFonts w:cs="Tahoma"/>
                <w:b/>
                <w:sz w:val="22"/>
                <w:szCs w:val="22"/>
              </w:rPr>
            </w:pPr>
            <w:r>
              <w:rPr>
                <w:rFonts w:cs="Tahoma"/>
                <w:b/>
                <w:sz w:val="22"/>
                <w:szCs w:val="22"/>
              </w:rPr>
              <w:t>ΦΟΡΕΑΣ ΧΡΗΜΑΤΟΔΟΤΗΣΗΣ</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36A7A0" w14:textId="4631C740" w:rsidR="004B4391" w:rsidRDefault="004B4391" w:rsidP="004B4391">
            <w:pPr>
              <w:rPr>
                <w:highlight w:val="yellow"/>
              </w:rPr>
            </w:pPr>
            <w:r w:rsidRPr="001B29C0">
              <w:rPr>
                <w:b/>
              </w:rPr>
              <w:t>ΥΠΟΥΡΓΕΙΟ ΨΗΦΙΑΚΗΣ ΔΙΑΚΥΒΕΡΝΗΣΗΣ</w:t>
            </w:r>
          </w:p>
        </w:tc>
      </w:tr>
      <w:tr w:rsidR="000B4031" w:rsidRPr="003C2E65" w14:paraId="678D5423" w14:textId="77777777" w:rsidTr="000C0365">
        <w:trPr>
          <w:trHeight w:val="557"/>
        </w:trPr>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1C54D2" w14:textId="77777777" w:rsidR="000B4031" w:rsidRDefault="000B4031" w:rsidP="00B771A7">
            <w:pPr>
              <w:pStyle w:val="TabletextChar"/>
              <w:spacing w:line="252" w:lineRule="auto"/>
              <w:rPr>
                <w:rFonts w:cs="Tahoma"/>
                <w:b/>
                <w:sz w:val="22"/>
                <w:szCs w:val="22"/>
              </w:rPr>
            </w:pPr>
            <w:r>
              <w:rPr>
                <w:rFonts w:cs="Tahoma"/>
                <w:b/>
                <w:sz w:val="22"/>
                <w:szCs w:val="22"/>
              </w:rPr>
              <w:t>ΤΟΠΟΣ ΠΑΡΑΔΟΣΗΣ – ΤΟΠΟΣ ΠΑΡΟΧΗΣ ΥΠΗΡΕΣΙΩΝ</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EEF081" w14:textId="35B392CF" w:rsidR="000B4031" w:rsidRPr="008A55CD" w:rsidRDefault="000B4031" w:rsidP="00B771A7">
            <w:pPr>
              <w:pStyle w:val="TabletextChar"/>
              <w:spacing w:line="252" w:lineRule="auto"/>
              <w:rPr>
                <w:rFonts w:cs="Tahoma"/>
                <w:bCs/>
                <w:sz w:val="22"/>
                <w:szCs w:val="22"/>
              </w:rPr>
            </w:pPr>
            <w:r w:rsidRPr="008A55CD">
              <w:rPr>
                <w:rFonts w:cs="Tahoma"/>
                <w:b/>
                <w:bCs/>
                <w:sz w:val="22"/>
                <w:szCs w:val="22"/>
              </w:rPr>
              <w:t xml:space="preserve">«Κοινωνίας της Πληροφορίας </w:t>
            </w:r>
            <w:r w:rsidRPr="008A55CD">
              <w:rPr>
                <w:rFonts w:cs="Tahoma"/>
                <w:b/>
                <w:bCs/>
                <w:sz w:val="22"/>
                <w:szCs w:val="22"/>
                <w:lang w:val="en-US"/>
              </w:rPr>
              <w:t>M</w:t>
            </w:r>
            <w:r w:rsidRPr="008A55CD">
              <w:rPr>
                <w:rFonts w:cs="Tahoma"/>
                <w:b/>
                <w:bCs/>
                <w:sz w:val="22"/>
                <w:szCs w:val="22"/>
              </w:rPr>
              <w:t xml:space="preserve">.Α.Ε.» (ΚτΠ </w:t>
            </w:r>
            <w:r w:rsidRPr="008A55CD">
              <w:rPr>
                <w:rFonts w:cs="Tahoma"/>
                <w:b/>
                <w:bCs/>
                <w:sz w:val="22"/>
                <w:szCs w:val="22"/>
                <w:lang w:val="en-US"/>
              </w:rPr>
              <w:t>M</w:t>
            </w:r>
            <w:r w:rsidRPr="008A55CD">
              <w:rPr>
                <w:rFonts w:cs="Tahoma"/>
                <w:b/>
                <w:bCs/>
                <w:sz w:val="22"/>
                <w:szCs w:val="22"/>
              </w:rPr>
              <w:t>.Α.Ε.)</w:t>
            </w:r>
          </w:p>
        </w:tc>
      </w:tr>
      <w:tr w:rsidR="000B4031" w:rsidRPr="00F00473" w14:paraId="7B408886"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E1A34C" w14:textId="77777777" w:rsidR="000B4031" w:rsidRDefault="000B4031" w:rsidP="00B771A7">
            <w:pPr>
              <w:pStyle w:val="TabletextChar"/>
              <w:spacing w:line="252" w:lineRule="auto"/>
              <w:rPr>
                <w:rFonts w:cs="Tahoma"/>
                <w:b/>
                <w:sz w:val="22"/>
                <w:szCs w:val="22"/>
              </w:rPr>
            </w:pPr>
            <w:r>
              <w:rPr>
                <w:rFonts w:cs="Tahoma"/>
                <w:b/>
                <w:sz w:val="22"/>
                <w:szCs w:val="22"/>
              </w:rPr>
              <w:t>ΕΙΔΟΣ ΣΥΜΒΑΣΗΣ</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42799E" w14:textId="77777777" w:rsidR="000B4031" w:rsidRPr="008A55CD" w:rsidRDefault="000B4031" w:rsidP="00B771A7">
            <w:pPr>
              <w:rPr>
                <w:lang w:val="el-GR"/>
              </w:rPr>
            </w:pPr>
            <w:bookmarkStart w:id="10" w:name="_Hlk113618174"/>
            <w:r w:rsidRPr="008A55CD">
              <w:rPr>
                <w:b/>
                <w:bCs/>
                <w:lang w:val="el-GR"/>
              </w:rPr>
              <w:t xml:space="preserve">71317000-3 - </w:t>
            </w:r>
            <w:r w:rsidRPr="008A55CD">
              <w:rPr>
                <w:lang w:val="el-GR"/>
              </w:rPr>
              <w:t>Υπηρεσίες παροχής συμβουλών σχετιζόμενες με τον έλεγχο και την  προστασία από κινδύνους</w:t>
            </w:r>
            <w:bookmarkEnd w:id="10"/>
          </w:p>
        </w:tc>
      </w:tr>
      <w:tr w:rsidR="000B4031" w:rsidRPr="00F00473" w14:paraId="6CF2FBE1"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C26CB2" w14:textId="77777777" w:rsidR="000B4031" w:rsidRDefault="000B4031" w:rsidP="00B771A7">
            <w:pPr>
              <w:pStyle w:val="TabletextChar"/>
              <w:spacing w:line="252" w:lineRule="auto"/>
              <w:rPr>
                <w:rFonts w:cs="Tahoma"/>
                <w:b/>
                <w:sz w:val="22"/>
                <w:szCs w:val="22"/>
              </w:rPr>
            </w:pPr>
            <w:r>
              <w:rPr>
                <w:rFonts w:cs="Tahoma"/>
                <w:b/>
                <w:sz w:val="22"/>
                <w:szCs w:val="22"/>
              </w:rPr>
              <w:t>ΕΙΔΟΣ ΔΙΑΔΙΚΑΣΙΑΣ</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D0D7C8" w14:textId="4F229BEA" w:rsidR="000B4031" w:rsidRDefault="001108EA" w:rsidP="00B771A7">
            <w:pPr>
              <w:pStyle w:val="TabletextChar"/>
              <w:spacing w:line="252" w:lineRule="auto"/>
              <w:jc w:val="both"/>
              <w:rPr>
                <w:rFonts w:cs="Tahoma"/>
                <w:szCs w:val="22"/>
              </w:rPr>
            </w:pPr>
            <w:r w:rsidRPr="001108EA">
              <w:rPr>
                <w:rFonts w:cs="Tahoma"/>
                <w:sz w:val="22"/>
                <w:szCs w:val="22"/>
              </w:rPr>
              <w:t xml:space="preserve">Ηλεκτρονικός Ανοικτός </w:t>
            </w:r>
            <w:r>
              <w:rPr>
                <w:rFonts w:cs="Tahoma"/>
                <w:sz w:val="22"/>
                <w:szCs w:val="22"/>
              </w:rPr>
              <w:t>Κ</w:t>
            </w:r>
            <w:r w:rsidR="00000870">
              <w:rPr>
                <w:rFonts w:cs="Tahoma"/>
                <w:sz w:val="22"/>
                <w:szCs w:val="22"/>
              </w:rPr>
              <w:t>άτω</w:t>
            </w:r>
            <w:r w:rsidRPr="001108EA">
              <w:rPr>
                <w:rFonts w:cs="Tahoma"/>
                <w:sz w:val="22"/>
                <w:szCs w:val="22"/>
              </w:rPr>
              <w:t xml:space="preserve"> των ορίων Διαγωνισμός με κριτήριο ανάθεσης την</w:t>
            </w:r>
            <w:r w:rsidR="000B4031" w:rsidRPr="00A565FF">
              <w:rPr>
                <w:rFonts w:cs="Tahoma"/>
                <w:sz w:val="22"/>
                <w:szCs w:val="22"/>
              </w:rPr>
              <w:t xml:space="preserve"> πλέον συμφέρουσα από οικονομική άποψη προσφορά βάσει τιμής  </w:t>
            </w:r>
          </w:p>
        </w:tc>
      </w:tr>
      <w:tr w:rsidR="000B4031" w:rsidRPr="00F00473" w14:paraId="6D65FDC0"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B5D9FA" w14:textId="77777777" w:rsidR="000B4031" w:rsidRDefault="000B4031" w:rsidP="00B771A7">
            <w:pPr>
              <w:pStyle w:val="TabletextChar"/>
              <w:spacing w:line="252" w:lineRule="auto"/>
              <w:rPr>
                <w:rFonts w:cs="Tahoma"/>
                <w:b/>
                <w:sz w:val="22"/>
                <w:szCs w:val="22"/>
              </w:rPr>
            </w:pPr>
            <w:r>
              <w:rPr>
                <w:rFonts w:cs="Tahoma"/>
                <w:b/>
                <w:sz w:val="22"/>
                <w:szCs w:val="22"/>
              </w:rPr>
              <w:t>ΠΡΟΥΠΟΛΟΓΙΣΜΟΣ – ΕΚΤΙΜΩΜΕΝΗ ΑΞΙΑ ΣΥΜΒΑΣΗΣ</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7833C0" w14:textId="226573DB" w:rsidR="000B4031" w:rsidRPr="007E3973" w:rsidRDefault="003C765B" w:rsidP="00B771A7">
            <w:pPr>
              <w:pStyle w:val="TabletextChar"/>
              <w:spacing w:line="252" w:lineRule="auto"/>
              <w:jc w:val="both"/>
              <w:rPr>
                <w:rFonts w:cs="Tahoma"/>
                <w:color w:val="000000"/>
                <w:sz w:val="22"/>
                <w:szCs w:val="22"/>
                <w:highlight w:val="cyan"/>
              </w:rPr>
            </w:pPr>
            <w:r w:rsidRPr="006468D2">
              <w:rPr>
                <w:rFonts w:cs="Tahoma"/>
                <w:bCs/>
                <w:color w:val="000000"/>
                <w:sz w:val="22"/>
                <w:szCs w:val="22"/>
              </w:rPr>
              <w:t xml:space="preserve">Εκατόν δεκαεννέα χιλιάδες Ευρώ </w:t>
            </w:r>
            <w:r w:rsidRPr="006468D2">
              <w:rPr>
                <w:rFonts w:cs="Tahoma"/>
                <w:b/>
                <w:color w:val="000000"/>
                <w:sz w:val="22"/>
                <w:szCs w:val="22"/>
              </w:rPr>
              <w:t>(€ 119.000,00)</w:t>
            </w:r>
            <w:r w:rsidRPr="006468D2">
              <w:rPr>
                <w:rFonts w:cs="Tahoma"/>
                <w:color w:val="000000"/>
                <w:sz w:val="22"/>
                <w:szCs w:val="22"/>
              </w:rPr>
              <w:t xml:space="preserve"> μη περιλαμβανομένου </w:t>
            </w:r>
            <w:r w:rsidRPr="006468D2">
              <w:rPr>
                <w:rFonts w:cs="Tahoma"/>
                <w:sz w:val="22"/>
                <w:szCs w:val="22"/>
              </w:rPr>
              <w:t>Φ.Π.Α. - Προϋπολογισμός με Φ.Π.Α.</w:t>
            </w:r>
            <w:r w:rsidRPr="006468D2">
              <w:rPr>
                <w:rFonts w:cs="Tahoma"/>
                <w:bCs/>
                <w:color w:val="000000"/>
                <w:sz w:val="22"/>
                <w:szCs w:val="22"/>
              </w:rPr>
              <w:t xml:space="preserve"> Εκατόν σαράντα επτά χιλιάδες πεντακόσια εξήντα Ευρώ</w:t>
            </w:r>
            <w:r w:rsidR="00D71CDE">
              <w:rPr>
                <w:rFonts w:cs="Tahoma"/>
                <w:bCs/>
                <w:color w:val="000000"/>
                <w:sz w:val="22"/>
                <w:szCs w:val="22"/>
              </w:rPr>
              <w:t xml:space="preserve"> </w:t>
            </w:r>
            <w:r w:rsidRPr="006468D2">
              <w:rPr>
                <w:rFonts w:cs="Tahoma"/>
                <w:b/>
                <w:sz w:val="22"/>
                <w:szCs w:val="22"/>
              </w:rPr>
              <w:t xml:space="preserve">(€147.560,00) </w:t>
            </w:r>
            <w:r w:rsidRPr="006468D2">
              <w:rPr>
                <w:rFonts w:cs="Tahoma"/>
                <w:color w:val="000000"/>
                <w:sz w:val="22"/>
                <w:szCs w:val="22"/>
              </w:rPr>
              <w:t xml:space="preserve">– Φ.Π.Α. 24% </w:t>
            </w:r>
            <w:r w:rsidRPr="006468D2">
              <w:rPr>
                <w:rFonts w:cs="Tahoma"/>
                <w:bCs/>
                <w:color w:val="000000"/>
                <w:sz w:val="22"/>
                <w:szCs w:val="22"/>
              </w:rPr>
              <w:t xml:space="preserve">Είκοσι οκτώ χιλιάδες πεντακόσια εξήντα Ευρώ </w:t>
            </w:r>
            <w:r w:rsidR="00DC139A">
              <w:rPr>
                <w:rFonts w:cs="Tahoma"/>
                <w:bCs/>
                <w:color w:val="000000"/>
                <w:sz w:val="22"/>
                <w:szCs w:val="22"/>
              </w:rPr>
              <w:br/>
            </w:r>
            <w:r w:rsidRPr="006468D2">
              <w:rPr>
                <w:rFonts w:cs="Tahoma"/>
                <w:b/>
                <w:color w:val="000000"/>
                <w:sz w:val="22"/>
                <w:szCs w:val="22"/>
              </w:rPr>
              <w:t>(€ 28.560,00)</w:t>
            </w:r>
            <w:r w:rsidRPr="006468D2">
              <w:rPr>
                <w:rFonts w:cs="Tahoma"/>
                <w:bCs/>
                <w:color w:val="000000"/>
                <w:sz w:val="22"/>
                <w:szCs w:val="22"/>
              </w:rPr>
              <w:t>.</w:t>
            </w:r>
          </w:p>
        </w:tc>
      </w:tr>
      <w:tr w:rsidR="000B4031" w:rsidRPr="00F00473" w14:paraId="245315FD"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C4A702" w14:textId="77777777" w:rsidR="000B4031" w:rsidRPr="00BB0E5E" w:rsidRDefault="000B4031" w:rsidP="00B771A7">
            <w:pPr>
              <w:pStyle w:val="TabletextChar"/>
              <w:spacing w:line="252" w:lineRule="auto"/>
              <w:rPr>
                <w:rFonts w:cs="Tahoma"/>
                <w:b/>
                <w:sz w:val="22"/>
                <w:szCs w:val="22"/>
              </w:rPr>
            </w:pPr>
            <w:r w:rsidRPr="00BB0E5E">
              <w:rPr>
                <w:rFonts w:cs="Tahoma"/>
                <w:b/>
                <w:sz w:val="22"/>
                <w:szCs w:val="22"/>
              </w:rPr>
              <w:t>ΧΡΗΜΑΤΟΔΟΤΗΣΗ ΕΡΓΟΥ</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47E619" w14:textId="6F3BCC70" w:rsidR="000B4031" w:rsidRPr="00BB0E5E" w:rsidRDefault="00AD71C8" w:rsidP="00B771A7">
            <w:pPr>
              <w:pStyle w:val="TabletextChar"/>
              <w:spacing w:line="252" w:lineRule="auto"/>
              <w:jc w:val="both"/>
              <w:rPr>
                <w:rFonts w:cs="Tahoma"/>
                <w:sz w:val="22"/>
                <w:szCs w:val="22"/>
              </w:rPr>
            </w:pPr>
            <w:r w:rsidRPr="00BB0E5E">
              <w:rPr>
                <w:rFonts w:cs="Tahoma"/>
                <w:sz w:val="22"/>
                <w:szCs w:val="22"/>
              </w:rPr>
              <w:t>Η παρούσα Σύμβαση θα χρηματοδοτηθεί από Πιστώσεις του Προγράμματος Δημοσίων Επενδύσεων με Κωδικό Έργου 2022ΤΑ06300004 που συγχρηματοδοτούνται από την Ευρωπαϊκή Ένωση στο Πλαίσιο του Εθνικού Σχεδίου Ανάκαμψης και Ανθεκτικότητας «Ελλάδα 2.0».</w:t>
            </w:r>
          </w:p>
        </w:tc>
      </w:tr>
      <w:tr w:rsidR="000B4031" w:rsidRPr="00F00473" w14:paraId="3D5A9063"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7F5AA3" w14:textId="77777777" w:rsidR="000B4031" w:rsidRDefault="000B4031" w:rsidP="00B771A7">
            <w:pPr>
              <w:pStyle w:val="TabletextChar"/>
              <w:spacing w:line="252" w:lineRule="auto"/>
              <w:rPr>
                <w:rFonts w:cs="Tahoma"/>
                <w:b/>
                <w:sz w:val="22"/>
                <w:szCs w:val="22"/>
              </w:rPr>
            </w:pPr>
            <w:r>
              <w:rPr>
                <w:rFonts w:cs="Tahoma"/>
                <w:b/>
                <w:sz w:val="22"/>
                <w:szCs w:val="22"/>
              </w:rPr>
              <w:t xml:space="preserve">ΔΙΑΡΚΕΙΑ ΣΥΜΒΑΣΗΣ </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C4DCE2" w14:textId="49AA4EAE" w:rsidR="000B4031" w:rsidRPr="007633B2" w:rsidRDefault="007633B2" w:rsidP="00B771A7">
            <w:pPr>
              <w:spacing w:line="252" w:lineRule="auto"/>
              <w:rPr>
                <w:highlight w:val="cyan"/>
                <w:lang w:val="el-GR"/>
              </w:rPr>
            </w:pPr>
            <w:r w:rsidRPr="007633B2">
              <w:rPr>
                <w:lang w:val="el-GR"/>
              </w:rPr>
              <w:t xml:space="preserve">Η διάρκεια του Έργου ορίζεται από την υπογραφή της σύμβασης μέχρι και την </w:t>
            </w:r>
            <w:r w:rsidRPr="007633B2">
              <w:rPr>
                <w:b/>
                <w:bCs/>
                <w:lang w:val="el-GR"/>
              </w:rPr>
              <w:t>31-05-2026</w:t>
            </w:r>
            <w:r w:rsidRPr="007633B2">
              <w:rPr>
                <w:lang w:val="el-GR"/>
              </w:rPr>
              <w:t xml:space="preserve"> που αποτελεί την επιλέξιμη καταληκτική ημερομηνία του Ταμείου Ανάκαμψης και Ανθεκτικότητας (ΤΑΑ). </w:t>
            </w:r>
          </w:p>
        </w:tc>
      </w:tr>
      <w:tr w:rsidR="00D20742" w14:paraId="67DBF262" w14:textId="77777777" w:rsidTr="000C0365">
        <w:trPr>
          <w:trHeight w:val="287"/>
        </w:trPr>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61E7FA" w14:textId="77777777" w:rsidR="00D20742" w:rsidRDefault="00D20742" w:rsidP="00D20742">
            <w:pPr>
              <w:pStyle w:val="TabletextChar"/>
              <w:spacing w:line="252" w:lineRule="auto"/>
              <w:rPr>
                <w:rFonts w:cs="Tahoma"/>
                <w:b/>
                <w:sz w:val="22"/>
                <w:szCs w:val="22"/>
              </w:rPr>
            </w:pPr>
            <w:r>
              <w:rPr>
                <w:rFonts w:cs="Tahoma"/>
                <w:b/>
                <w:sz w:val="22"/>
                <w:szCs w:val="22"/>
              </w:rPr>
              <w:t>ΗΜΕΡΟΜΗΝΙΑ ΔΙΑΚΗΡΥΞΗΣ</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D3CA3" w14:textId="095499B5" w:rsidR="00D20742" w:rsidRPr="00310424" w:rsidRDefault="00CD533D" w:rsidP="00D20742">
            <w:pPr>
              <w:spacing w:line="252" w:lineRule="auto"/>
              <w:rPr>
                <w:b/>
                <w:lang w:val="el-GR"/>
              </w:rPr>
            </w:pPr>
            <w:r>
              <w:rPr>
                <w:b/>
                <w:bCs/>
                <w:color w:val="000000"/>
                <w:lang w:val="en-US"/>
              </w:rPr>
              <w:t>01-08-2025</w:t>
            </w:r>
            <w:r w:rsidR="00D20742" w:rsidRPr="00E31CED">
              <w:rPr>
                <w:b/>
                <w:bCs/>
                <w:color w:val="000000"/>
                <w:lang w:val="el-GR"/>
              </w:rPr>
              <w:t xml:space="preserve"> </w:t>
            </w:r>
          </w:p>
        </w:tc>
      </w:tr>
      <w:tr w:rsidR="00D20742" w:rsidRPr="0021590A" w14:paraId="0AEDF28C"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EE8A24" w14:textId="77777777" w:rsidR="00D20742" w:rsidRDefault="00D20742" w:rsidP="00D20742">
            <w:pPr>
              <w:pStyle w:val="TabletextChar"/>
              <w:spacing w:line="252" w:lineRule="auto"/>
              <w:rPr>
                <w:rFonts w:cs="Tahoma"/>
                <w:b/>
                <w:sz w:val="22"/>
                <w:szCs w:val="22"/>
              </w:rPr>
            </w:pPr>
            <w:r>
              <w:rPr>
                <w:rFonts w:cs="Tahoma"/>
                <w:b/>
                <w:sz w:val="22"/>
                <w:szCs w:val="22"/>
              </w:rPr>
              <w:t>ΠΡΟΘΕΣΜΙΑ ΓΙΑ ΥΠΟΒΟΛΗ ΔΙΕΥΚΡΙΝΙΣΕΩΝ ΕΠΙ ΤΩΝ ΟΡΩΝ ΤΗΣ ΔΙΑΚΗΡΥΞΗΣ</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6808A" w14:textId="13BF39BA" w:rsidR="00D20742" w:rsidRPr="00310424" w:rsidRDefault="00D757FA" w:rsidP="00D20742">
            <w:pPr>
              <w:spacing w:line="252" w:lineRule="auto"/>
              <w:rPr>
                <w:lang w:val="el-GR"/>
              </w:rPr>
            </w:pPr>
            <w:r>
              <w:rPr>
                <w:b/>
                <w:bCs/>
                <w:lang w:val="el-GR" w:eastAsia="el-GR"/>
              </w:rPr>
              <w:t>21-08-2025</w:t>
            </w:r>
          </w:p>
        </w:tc>
      </w:tr>
      <w:tr w:rsidR="00D20742" w:rsidRPr="00D46659" w14:paraId="1207517A"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7E921D" w14:textId="77777777" w:rsidR="00D20742" w:rsidRDefault="00D20742" w:rsidP="00D20742">
            <w:pPr>
              <w:pStyle w:val="TabletextChar"/>
              <w:spacing w:line="252" w:lineRule="auto"/>
              <w:rPr>
                <w:rFonts w:cs="Tahoma"/>
                <w:b/>
                <w:sz w:val="22"/>
                <w:szCs w:val="22"/>
              </w:rPr>
            </w:pPr>
            <w:r>
              <w:rPr>
                <w:rFonts w:cs="Tahoma"/>
                <w:b/>
                <w:sz w:val="22"/>
                <w:szCs w:val="22"/>
              </w:rPr>
              <w:lastRenderedPageBreak/>
              <w:t>ΗΜΕΡΟΜΗΝΙΑ ΈΝΑΡΞΗΣ ΗΛΕΚΤΡΟΝΙΚΗΣ ΥΠΟΒΟΛΗΣ ΠΡΟΣΦΟΡΩΝ</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B857A6" w14:textId="49964BB4" w:rsidR="00D20742" w:rsidRPr="00D46659" w:rsidRDefault="00D46659" w:rsidP="00D20742">
            <w:pPr>
              <w:spacing w:line="252" w:lineRule="auto"/>
              <w:rPr>
                <w:b/>
                <w:color w:val="000000"/>
                <w:lang w:val="el-GR"/>
              </w:rPr>
            </w:pPr>
            <w:r w:rsidRPr="00D46659">
              <w:rPr>
                <w:b/>
                <w:bCs/>
                <w:color w:val="000000"/>
                <w:lang w:val="el-GR"/>
              </w:rPr>
              <w:t>06-0</w:t>
            </w:r>
            <w:r w:rsidRPr="00D46659">
              <w:rPr>
                <w:b/>
                <w:bCs/>
                <w:color w:val="000000"/>
                <w:lang w:val="en-US"/>
              </w:rPr>
              <w:t>8-2025</w:t>
            </w:r>
          </w:p>
        </w:tc>
      </w:tr>
      <w:tr w:rsidR="000B4031" w:rsidRPr="00310424" w14:paraId="32BA7363"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CD6473" w14:textId="77777777" w:rsidR="000B4031" w:rsidRDefault="000B4031" w:rsidP="00B771A7">
            <w:pPr>
              <w:pStyle w:val="TabletextChar"/>
              <w:spacing w:line="252" w:lineRule="auto"/>
              <w:rPr>
                <w:rFonts w:cs="Tahoma"/>
                <w:b/>
                <w:sz w:val="22"/>
                <w:szCs w:val="22"/>
              </w:rPr>
            </w:pPr>
            <w:r>
              <w:rPr>
                <w:rFonts w:cs="Tahoma"/>
                <w:b/>
                <w:sz w:val="22"/>
                <w:szCs w:val="22"/>
              </w:rPr>
              <w:t>ΚΑΤΑΛΗΚΤΙΚΗ ΗΜΕΡΟΜΗΝΙΑ ΚΑΙ ΩΡΑ ΥΠΟΒΟΛΗΣ ΠΡΟΣΦΟΡΩΝ</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937349" w14:textId="550E9C16" w:rsidR="000B4031" w:rsidRPr="00310424" w:rsidRDefault="007D6E33" w:rsidP="00B771A7">
            <w:pPr>
              <w:spacing w:line="252" w:lineRule="auto"/>
              <w:jc w:val="left"/>
              <w:rPr>
                <w:lang w:val="el-GR"/>
              </w:rPr>
            </w:pPr>
            <w:r>
              <w:rPr>
                <w:b/>
                <w:bCs/>
                <w:color w:val="000000"/>
                <w:lang w:val="el-GR"/>
              </w:rPr>
              <w:t>08-09-2025</w:t>
            </w:r>
            <w:r w:rsidR="00D20742">
              <w:rPr>
                <w:b/>
                <w:bCs/>
                <w:color w:val="000000"/>
                <w:lang w:val="el-GR"/>
              </w:rPr>
              <w:t xml:space="preserve"> </w:t>
            </w:r>
            <w:r w:rsidR="000B4031" w:rsidRPr="00310424">
              <w:rPr>
                <w:b/>
                <w:bCs/>
                <w:color w:val="000000"/>
                <w:lang w:val="el-GR"/>
              </w:rPr>
              <w:t xml:space="preserve">και ώρα </w:t>
            </w:r>
            <w:r w:rsidR="00310424" w:rsidRPr="00310424">
              <w:rPr>
                <w:b/>
                <w:bCs/>
                <w:color w:val="000000"/>
                <w:lang w:val="en-US"/>
              </w:rPr>
              <w:t>14</w:t>
            </w:r>
            <w:r w:rsidR="000B4031" w:rsidRPr="00310424">
              <w:rPr>
                <w:b/>
                <w:bCs/>
                <w:color w:val="000000"/>
                <w:lang w:val="el-GR"/>
              </w:rPr>
              <w:t>:00</w:t>
            </w:r>
          </w:p>
        </w:tc>
      </w:tr>
      <w:tr w:rsidR="000B4031" w:rsidRPr="00F00473" w14:paraId="5BDAC027"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E97BD3" w14:textId="77777777" w:rsidR="000B4031" w:rsidRDefault="000B4031" w:rsidP="00B771A7">
            <w:pPr>
              <w:pStyle w:val="TabletextChar"/>
              <w:spacing w:line="252" w:lineRule="auto"/>
              <w:rPr>
                <w:rFonts w:cs="Tahoma"/>
                <w:b/>
                <w:sz w:val="22"/>
                <w:szCs w:val="22"/>
              </w:rPr>
            </w:pPr>
            <w:r>
              <w:rPr>
                <w:rFonts w:cs="Tahoma"/>
                <w:b/>
                <w:sz w:val="22"/>
                <w:szCs w:val="22"/>
              </w:rPr>
              <w:t>ΤΟΠΟΣ</w:t>
            </w:r>
            <w:r>
              <w:rPr>
                <w:rFonts w:cs="Tahoma"/>
                <w:b/>
                <w:sz w:val="22"/>
                <w:szCs w:val="22"/>
                <w:lang w:val="en-US"/>
              </w:rPr>
              <w:t xml:space="preserve"> </w:t>
            </w:r>
            <w:r>
              <w:rPr>
                <w:rFonts w:cs="Tahoma"/>
                <w:b/>
                <w:sz w:val="22"/>
                <w:szCs w:val="22"/>
              </w:rPr>
              <w:t>&amp; ΤΡΟΠΟΣ ΚΑΤΑΘΕΣΗΣ ΠΡΟΣΦΟΡΩΝ</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4025D7" w14:textId="77777777" w:rsidR="000B4031" w:rsidRDefault="000B4031" w:rsidP="00B771A7">
            <w:pPr>
              <w:spacing w:line="252" w:lineRule="auto"/>
              <w:jc w:val="left"/>
              <w:rPr>
                <w:color w:val="000000"/>
                <w:lang w:val="el-GR"/>
              </w:rPr>
            </w:pPr>
            <w:r>
              <w:rPr>
                <w:color w:val="000000"/>
                <w:lang w:val="el-GR"/>
              </w:rPr>
              <w:t>Ηλεκτρονική Υποβολή:</w:t>
            </w:r>
          </w:p>
          <w:p w14:paraId="0CF8A14B" w14:textId="77777777" w:rsidR="000B4031" w:rsidRDefault="000B4031" w:rsidP="00B771A7">
            <w:pPr>
              <w:spacing w:line="252" w:lineRule="auto"/>
              <w:jc w:val="left"/>
              <w:rPr>
                <w:color w:val="000000"/>
                <w:lang w:val="el-GR"/>
              </w:rPr>
            </w:pPr>
            <w:r>
              <w:rPr>
                <w:color w:val="000000"/>
                <w:lang w:val="el-GR"/>
              </w:rPr>
              <w:t xml:space="preserve">Στη διαδικτυακή πύλη </w:t>
            </w:r>
            <w:r>
              <w:rPr>
                <w:lang w:val="en-US"/>
              </w:rPr>
              <w:t>www</w:t>
            </w:r>
            <w:r>
              <w:rPr>
                <w:lang w:val="el-GR"/>
              </w:rPr>
              <w:t>.</w:t>
            </w:r>
            <w:r>
              <w:rPr>
                <w:lang w:val="en-US"/>
              </w:rPr>
              <w:t>promitheus</w:t>
            </w:r>
            <w:r>
              <w:rPr>
                <w:lang w:val="el-GR"/>
              </w:rPr>
              <w:t>.</w:t>
            </w:r>
            <w:r>
              <w:rPr>
                <w:lang w:val="en-US"/>
              </w:rPr>
              <w:t>gov</w:t>
            </w:r>
            <w:r>
              <w:rPr>
                <w:lang w:val="el-GR"/>
              </w:rPr>
              <w:t>.</w:t>
            </w:r>
            <w:r>
              <w:rPr>
                <w:lang w:val="en-US"/>
              </w:rPr>
              <w:t>gr</w:t>
            </w:r>
            <w:r>
              <w:rPr>
                <w:color w:val="0000FF"/>
                <w:lang w:val="el-GR"/>
              </w:rPr>
              <w:t xml:space="preserve"> </w:t>
            </w:r>
            <w:r>
              <w:rPr>
                <w:color w:val="000000"/>
                <w:lang w:val="el-GR"/>
              </w:rPr>
              <w:t>του</w:t>
            </w:r>
          </w:p>
          <w:p w14:paraId="39507B36" w14:textId="77777777" w:rsidR="000B4031" w:rsidRDefault="000B4031" w:rsidP="00B771A7">
            <w:pPr>
              <w:spacing w:line="252" w:lineRule="auto"/>
              <w:jc w:val="left"/>
              <w:rPr>
                <w:color w:val="000000"/>
                <w:lang w:val="el-GR"/>
              </w:rPr>
            </w:pPr>
            <w:r>
              <w:rPr>
                <w:color w:val="000000"/>
                <w:lang w:val="el-GR"/>
              </w:rPr>
              <w:t>Εθνικού Συστήματος Ηλεκτρονικών Δημοσίων Συμβάσεων</w:t>
            </w:r>
          </w:p>
          <w:p w14:paraId="5F938C99" w14:textId="77777777" w:rsidR="000B4031" w:rsidRDefault="000B4031" w:rsidP="00B771A7">
            <w:pPr>
              <w:spacing w:line="252" w:lineRule="auto"/>
              <w:jc w:val="left"/>
              <w:rPr>
                <w:color w:val="000000"/>
                <w:lang w:val="el-GR"/>
              </w:rPr>
            </w:pPr>
            <w:r>
              <w:rPr>
                <w:color w:val="000000"/>
                <w:lang w:val="el-GR"/>
              </w:rPr>
              <w:t>(ΕΣΗΔΗΣ) (ηλεκτρονική μορφή)</w:t>
            </w:r>
          </w:p>
          <w:p w14:paraId="3A85BC73" w14:textId="77777777" w:rsidR="000B4031" w:rsidRDefault="000B4031" w:rsidP="00B771A7">
            <w:pPr>
              <w:spacing w:line="252" w:lineRule="auto"/>
              <w:jc w:val="left"/>
              <w:rPr>
                <w:lang w:val="el-GR"/>
              </w:rPr>
            </w:pPr>
            <w:r>
              <w:rPr>
                <w:color w:val="000000"/>
                <w:lang w:val="el-GR"/>
              </w:rPr>
              <w:t>Έντυπη Υποβολή:</w:t>
            </w:r>
          </w:p>
          <w:p w14:paraId="379B4CB6" w14:textId="77777777" w:rsidR="000B4031" w:rsidRDefault="000B4031" w:rsidP="00B771A7">
            <w:pPr>
              <w:spacing w:line="252" w:lineRule="auto"/>
              <w:jc w:val="left"/>
              <w:rPr>
                <w:lang w:val="el-GR"/>
              </w:rPr>
            </w:pPr>
            <w:r>
              <w:rPr>
                <w:color w:val="000000"/>
                <w:lang w:val="el-GR"/>
              </w:rPr>
              <w:t>Η έδρα της ΚτΠ Μ.Α.Ε.</w:t>
            </w:r>
          </w:p>
        </w:tc>
      </w:tr>
      <w:tr w:rsidR="000B4031" w:rsidRPr="0021590A" w14:paraId="23EADAD1"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A706E" w14:textId="77777777" w:rsidR="000B4031" w:rsidRDefault="000B4031" w:rsidP="00B771A7">
            <w:pPr>
              <w:pStyle w:val="TabletextChar"/>
              <w:spacing w:line="252" w:lineRule="auto"/>
              <w:rPr>
                <w:rFonts w:cs="Tahoma"/>
                <w:b/>
                <w:sz w:val="22"/>
                <w:szCs w:val="22"/>
              </w:rPr>
            </w:pPr>
            <w:r>
              <w:rPr>
                <w:rFonts w:cs="Tahoma"/>
                <w:b/>
                <w:sz w:val="22"/>
                <w:szCs w:val="22"/>
              </w:rPr>
              <w:t>ΗΜΕΡΟΜΗΝΙΑ ΑΝΑΡΤΗΣΗΣ ΣΤΗ ΔΙΑΔΙΚΤΥΑΚΗ ΠΥΛΗ ΤΟΥ ΕΣΗΔΗΣ</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82B1E" w14:textId="54888DAB" w:rsidR="000B4031" w:rsidRPr="00310424" w:rsidRDefault="007D0AFA" w:rsidP="00B771A7">
            <w:pPr>
              <w:spacing w:line="252" w:lineRule="auto"/>
              <w:rPr>
                <w:b/>
                <w:bCs/>
                <w:lang w:val="el-GR"/>
              </w:rPr>
            </w:pPr>
            <w:r w:rsidRPr="007D0AFA">
              <w:rPr>
                <w:b/>
                <w:bCs/>
                <w:color w:val="000000"/>
                <w:lang w:val="el-GR"/>
              </w:rPr>
              <w:t>06-0</w:t>
            </w:r>
            <w:r w:rsidRPr="007D0AFA">
              <w:rPr>
                <w:b/>
                <w:bCs/>
                <w:color w:val="000000"/>
                <w:lang w:val="en-US"/>
              </w:rPr>
              <w:t>8-2025</w:t>
            </w:r>
          </w:p>
        </w:tc>
      </w:tr>
      <w:tr w:rsidR="000B4031" w:rsidRPr="00310424" w14:paraId="2F05CC06" w14:textId="77777777" w:rsidTr="000C0365">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D95141" w14:textId="77777777" w:rsidR="000B4031" w:rsidRDefault="000B4031" w:rsidP="00B771A7">
            <w:pPr>
              <w:pStyle w:val="TabletextChar"/>
              <w:spacing w:line="252" w:lineRule="auto"/>
              <w:rPr>
                <w:rFonts w:cs="Tahoma"/>
                <w:b/>
                <w:sz w:val="22"/>
                <w:szCs w:val="22"/>
              </w:rPr>
            </w:pPr>
            <w:r>
              <w:rPr>
                <w:rFonts w:cs="Tahoma"/>
                <w:b/>
                <w:sz w:val="22"/>
                <w:szCs w:val="22"/>
              </w:rPr>
              <w:t>ΗΜΕΡΟΜΗΝΙΑ ΚΑΙ ΩΡΑ ΑΠΟΣΦΡΑΓΙΣΗΣ ΠΡΟΣΦΟΡΩΝ</w:t>
            </w:r>
          </w:p>
        </w:tc>
        <w:tc>
          <w:tcPr>
            <w:tcW w:w="5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EEF79" w14:textId="48FCB646" w:rsidR="000B4031" w:rsidRPr="00310424" w:rsidRDefault="007D6E33" w:rsidP="00B771A7">
            <w:pPr>
              <w:spacing w:line="252" w:lineRule="auto"/>
              <w:rPr>
                <w:bCs/>
                <w:lang w:val="el-GR"/>
              </w:rPr>
            </w:pPr>
            <w:r>
              <w:rPr>
                <w:b/>
                <w:bCs/>
                <w:color w:val="000000"/>
                <w:lang w:val="el-GR"/>
              </w:rPr>
              <w:t>12-09-2025</w:t>
            </w:r>
            <w:r w:rsidR="00D20742">
              <w:rPr>
                <w:b/>
                <w:bCs/>
                <w:color w:val="000000"/>
                <w:lang w:val="el-GR"/>
              </w:rPr>
              <w:t xml:space="preserve"> </w:t>
            </w:r>
            <w:r w:rsidR="000B4031" w:rsidRPr="00310424">
              <w:rPr>
                <w:b/>
                <w:bCs/>
                <w:color w:val="000000"/>
                <w:lang w:val="el-GR"/>
              </w:rPr>
              <w:t xml:space="preserve">και ώρα </w:t>
            </w:r>
            <w:r w:rsidR="00310424" w:rsidRPr="00310424">
              <w:rPr>
                <w:b/>
                <w:bCs/>
                <w:color w:val="000000"/>
                <w:lang w:val="en-US"/>
              </w:rPr>
              <w:t>14</w:t>
            </w:r>
            <w:r w:rsidR="000B4031" w:rsidRPr="00310424">
              <w:rPr>
                <w:b/>
                <w:bCs/>
                <w:color w:val="000000"/>
                <w:lang w:val="el-GR"/>
              </w:rPr>
              <w:t>:00</w:t>
            </w:r>
          </w:p>
        </w:tc>
      </w:tr>
    </w:tbl>
    <w:p w14:paraId="0BC867E1" w14:textId="2245DAB6" w:rsidR="008E18C3" w:rsidRDefault="000B4031" w:rsidP="000B4031">
      <w:pPr>
        <w:tabs>
          <w:tab w:val="center" w:pos="5049"/>
        </w:tabs>
        <w:autoSpaceDE w:val="0"/>
        <w:autoSpaceDN w:val="0"/>
        <w:adjustRightInd w:val="0"/>
        <w:ind w:right="-460"/>
        <w:rPr>
          <w:b/>
          <w:bCs/>
          <w:color w:val="333399"/>
          <w:lang w:val="el-GR"/>
        </w:rPr>
      </w:pPr>
      <w:r>
        <w:rPr>
          <w:b/>
          <w:bCs/>
          <w:color w:val="333399"/>
          <w:lang w:val="el-GR"/>
        </w:rPr>
        <w:tab/>
      </w:r>
    </w:p>
    <w:p w14:paraId="744106BB" w14:textId="77777777" w:rsidR="000B4031" w:rsidRPr="000B4031" w:rsidRDefault="000B4031" w:rsidP="000B4031">
      <w:pPr>
        <w:rPr>
          <w:lang w:val="el-GR"/>
        </w:rPr>
        <w:sectPr w:rsidR="000B4031" w:rsidRPr="000B4031" w:rsidSect="00AE070C">
          <w:headerReference w:type="default" r:id="rId8"/>
          <w:footerReference w:type="default" r:id="rId9"/>
          <w:headerReference w:type="first" r:id="rId10"/>
          <w:footerReference w:type="first" r:id="rId11"/>
          <w:pgSz w:w="11906" w:h="16838"/>
          <w:pgMar w:top="1532"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7DAC3CD3"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242C6143" w14:textId="6C825944" w:rsidR="00C135FA" w:rsidRDefault="00340CC1">
          <w:pPr>
            <w:pStyle w:val="TOC1"/>
            <w:tabs>
              <w:tab w:val="right" w:leader="dot" w:pos="9620"/>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i/>
              <w:iCs/>
              <w:caps w:val="0"/>
            </w:rPr>
            <w:fldChar w:fldCharType="begin"/>
          </w:r>
          <w:r w:rsidR="005D6014">
            <w:instrText xml:space="preserve"> TOC \o "1-7" \h \z \u </w:instrText>
          </w:r>
          <w:r>
            <w:rPr>
              <w:b w:val="0"/>
              <w:bCs w:val="0"/>
              <w:i/>
              <w:iCs/>
              <w:caps w:val="0"/>
            </w:rPr>
            <w:fldChar w:fldCharType="separate"/>
          </w:r>
          <w:hyperlink w:anchor="_Toc204862975" w:history="1">
            <w:r w:rsidR="00C135FA" w:rsidRPr="00AE7A99">
              <w:rPr>
                <w:rStyle w:val="Hyperlink"/>
                <w:noProof/>
                <w:lang w:val="el-GR"/>
              </w:rPr>
              <w:t>ΓΕΝΙΚΕΣ ΠΛΗΡΟΦΟΡΙΕΣ</w:t>
            </w:r>
            <w:r w:rsidR="00C135FA">
              <w:rPr>
                <w:noProof/>
                <w:webHidden/>
              </w:rPr>
              <w:tab/>
            </w:r>
            <w:r w:rsidR="00C135FA">
              <w:rPr>
                <w:noProof/>
                <w:webHidden/>
              </w:rPr>
              <w:fldChar w:fldCharType="begin"/>
            </w:r>
            <w:r w:rsidR="00C135FA">
              <w:rPr>
                <w:noProof/>
                <w:webHidden/>
              </w:rPr>
              <w:instrText xml:space="preserve"> PAGEREF _Toc204862975 \h </w:instrText>
            </w:r>
            <w:r w:rsidR="00C135FA">
              <w:rPr>
                <w:noProof/>
                <w:webHidden/>
              </w:rPr>
            </w:r>
            <w:r w:rsidR="00C135FA">
              <w:rPr>
                <w:noProof/>
                <w:webHidden/>
              </w:rPr>
              <w:fldChar w:fldCharType="separate"/>
            </w:r>
            <w:r w:rsidR="00F00473">
              <w:rPr>
                <w:noProof/>
                <w:webHidden/>
              </w:rPr>
              <w:t>2</w:t>
            </w:r>
            <w:r w:rsidR="00C135FA">
              <w:rPr>
                <w:noProof/>
                <w:webHidden/>
              </w:rPr>
              <w:fldChar w:fldCharType="end"/>
            </w:r>
          </w:hyperlink>
        </w:p>
        <w:p w14:paraId="559C0262" w14:textId="0C175E4A" w:rsidR="00C135FA" w:rsidRDefault="00C135FA">
          <w:pPr>
            <w:pStyle w:val="TOC1"/>
            <w:tabs>
              <w:tab w:val="left" w:pos="440"/>
              <w:tab w:val="right" w:leader="dot" w:pos="9620"/>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62976" w:history="1">
            <w:r w:rsidRPr="00AE7A99">
              <w:rPr>
                <w:rStyle w:val="Hyperlink"/>
                <w:noProof/>
                <w:lang w:val="el-GR"/>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E7A99">
              <w:rPr>
                <w:rStyle w:val="Hyperlink"/>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_Toc204862976 \h </w:instrText>
            </w:r>
            <w:r>
              <w:rPr>
                <w:noProof/>
                <w:webHidden/>
              </w:rPr>
            </w:r>
            <w:r>
              <w:rPr>
                <w:noProof/>
                <w:webHidden/>
              </w:rPr>
              <w:fldChar w:fldCharType="separate"/>
            </w:r>
            <w:r w:rsidR="00F00473">
              <w:rPr>
                <w:noProof/>
                <w:webHidden/>
              </w:rPr>
              <w:t>6</w:t>
            </w:r>
            <w:r>
              <w:rPr>
                <w:noProof/>
                <w:webHidden/>
              </w:rPr>
              <w:fldChar w:fldCharType="end"/>
            </w:r>
          </w:hyperlink>
        </w:p>
        <w:p w14:paraId="5D145409" w14:textId="594F040D"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2977" w:history="1">
            <w:r w:rsidRPr="00AE7A99">
              <w:rPr>
                <w:rStyle w:val="Hyperlink"/>
                <w:bCs/>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Στοιχεία Αναθέτουσας Αρχής</w:t>
            </w:r>
            <w:r>
              <w:rPr>
                <w:noProof/>
                <w:webHidden/>
              </w:rPr>
              <w:tab/>
            </w:r>
            <w:r>
              <w:rPr>
                <w:noProof/>
                <w:webHidden/>
              </w:rPr>
              <w:fldChar w:fldCharType="begin"/>
            </w:r>
            <w:r>
              <w:rPr>
                <w:noProof/>
                <w:webHidden/>
              </w:rPr>
              <w:instrText xml:space="preserve"> PAGEREF _Toc204862977 \h </w:instrText>
            </w:r>
            <w:r>
              <w:rPr>
                <w:noProof/>
                <w:webHidden/>
              </w:rPr>
            </w:r>
            <w:r>
              <w:rPr>
                <w:noProof/>
                <w:webHidden/>
              </w:rPr>
              <w:fldChar w:fldCharType="separate"/>
            </w:r>
            <w:r w:rsidR="00F00473">
              <w:rPr>
                <w:noProof/>
                <w:webHidden/>
              </w:rPr>
              <w:t>6</w:t>
            </w:r>
            <w:r>
              <w:rPr>
                <w:noProof/>
                <w:webHidden/>
              </w:rPr>
              <w:fldChar w:fldCharType="end"/>
            </w:r>
          </w:hyperlink>
        </w:p>
        <w:p w14:paraId="6FE8CB1D" w14:textId="16F03623"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2978" w:history="1">
            <w:r w:rsidRPr="00AE7A99">
              <w:rPr>
                <w:rStyle w:val="Hyperlink"/>
                <w:bCs/>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_Toc204862978 \h </w:instrText>
            </w:r>
            <w:r>
              <w:rPr>
                <w:noProof/>
                <w:webHidden/>
              </w:rPr>
            </w:r>
            <w:r>
              <w:rPr>
                <w:noProof/>
                <w:webHidden/>
              </w:rPr>
              <w:fldChar w:fldCharType="separate"/>
            </w:r>
            <w:r w:rsidR="00F00473">
              <w:rPr>
                <w:noProof/>
                <w:webHidden/>
              </w:rPr>
              <w:t>7</w:t>
            </w:r>
            <w:r>
              <w:rPr>
                <w:noProof/>
                <w:webHidden/>
              </w:rPr>
              <w:fldChar w:fldCharType="end"/>
            </w:r>
          </w:hyperlink>
        </w:p>
        <w:p w14:paraId="50C4FC50" w14:textId="4061E970"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2979" w:history="1">
            <w:r w:rsidRPr="00AE7A99">
              <w:rPr>
                <w:rStyle w:val="Hyperlink"/>
                <w:bCs/>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_Toc204862979 \h </w:instrText>
            </w:r>
            <w:r>
              <w:rPr>
                <w:noProof/>
                <w:webHidden/>
              </w:rPr>
            </w:r>
            <w:r>
              <w:rPr>
                <w:noProof/>
                <w:webHidden/>
              </w:rPr>
              <w:fldChar w:fldCharType="separate"/>
            </w:r>
            <w:r w:rsidR="00F00473">
              <w:rPr>
                <w:noProof/>
                <w:webHidden/>
              </w:rPr>
              <w:t>7</w:t>
            </w:r>
            <w:r>
              <w:rPr>
                <w:noProof/>
                <w:webHidden/>
              </w:rPr>
              <w:fldChar w:fldCharType="end"/>
            </w:r>
          </w:hyperlink>
        </w:p>
        <w:p w14:paraId="30106EBE" w14:textId="05ED2DB4"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2980" w:history="1">
            <w:r w:rsidRPr="00AE7A99">
              <w:rPr>
                <w:rStyle w:val="Hyperlink"/>
                <w:bCs/>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Θεσμικό πλαίσιο</w:t>
            </w:r>
            <w:r>
              <w:rPr>
                <w:noProof/>
                <w:webHidden/>
              </w:rPr>
              <w:tab/>
            </w:r>
            <w:r>
              <w:rPr>
                <w:noProof/>
                <w:webHidden/>
              </w:rPr>
              <w:fldChar w:fldCharType="begin"/>
            </w:r>
            <w:r>
              <w:rPr>
                <w:noProof/>
                <w:webHidden/>
              </w:rPr>
              <w:instrText xml:space="preserve"> PAGEREF _Toc204862980 \h </w:instrText>
            </w:r>
            <w:r>
              <w:rPr>
                <w:noProof/>
                <w:webHidden/>
              </w:rPr>
            </w:r>
            <w:r>
              <w:rPr>
                <w:noProof/>
                <w:webHidden/>
              </w:rPr>
              <w:fldChar w:fldCharType="separate"/>
            </w:r>
            <w:r w:rsidR="00F00473">
              <w:rPr>
                <w:noProof/>
                <w:webHidden/>
              </w:rPr>
              <w:t>8</w:t>
            </w:r>
            <w:r>
              <w:rPr>
                <w:noProof/>
                <w:webHidden/>
              </w:rPr>
              <w:fldChar w:fldCharType="end"/>
            </w:r>
          </w:hyperlink>
        </w:p>
        <w:p w14:paraId="01753529" w14:textId="3200D6C5"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2981" w:history="1">
            <w:r w:rsidRPr="00AE7A99">
              <w:rPr>
                <w:rStyle w:val="Hyperlink"/>
                <w:bCs/>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_Toc204862981 \h </w:instrText>
            </w:r>
            <w:r>
              <w:rPr>
                <w:noProof/>
                <w:webHidden/>
              </w:rPr>
            </w:r>
            <w:r>
              <w:rPr>
                <w:noProof/>
                <w:webHidden/>
              </w:rPr>
              <w:fldChar w:fldCharType="separate"/>
            </w:r>
            <w:r w:rsidR="00F00473">
              <w:rPr>
                <w:noProof/>
                <w:webHidden/>
              </w:rPr>
              <w:t>14</w:t>
            </w:r>
            <w:r>
              <w:rPr>
                <w:noProof/>
                <w:webHidden/>
              </w:rPr>
              <w:fldChar w:fldCharType="end"/>
            </w:r>
          </w:hyperlink>
        </w:p>
        <w:p w14:paraId="088519F9" w14:textId="49E5A2A2"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2982" w:history="1">
            <w:r w:rsidRPr="00AE7A99">
              <w:rPr>
                <w:rStyle w:val="Hyperlink"/>
                <w:bCs/>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Δημοσιότητα</w:t>
            </w:r>
            <w:r>
              <w:rPr>
                <w:noProof/>
                <w:webHidden/>
              </w:rPr>
              <w:tab/>
            </w:r>
            <w:r>
              <w:rPr>
                <w:noProof/>
                <w:webHidden/>
              </w:rPr>
              <w:fldChar w:fldCharType="begin"/>
            </w:r>
            <w:r>
              <w:rPr>
                <w:noProof/>
                <w:webHidden/>
              </w:rPr>
              <w:instrText xml:space="preserve"> PAGEREF _Toc204862982 \h </w:instrText>
            </w:r>
            <w:r>
              <w:rPr>
                <w:noProof/>
                <w:webHidden/>
              </w:rPr>
            </w:r>
            <w:r>
              <w:rPr>
                <w:noProof/>
                <w:webHidden/>
              </w:rPr>
              <w:fldChar w:fldCharType="separate"/>
            </w:r>
            <w:r w:rsidR="00F00473">
              <w:rPr>
                <w:noProof/>
                <w:webHidden/>
              </w:rPr>
              <w:t>14</w:t>
            </w:r>
            <w:r>
              <w:rPr>
                <w:noProof/>
                <w:webHidden/>
              </w:rPr>
              <w:fldChar w:fldCharType="end"/>
            </w:r>
          </w:hyperlink>
        </w:p>
        <w:p w14:paraId="75422226" w14:textId="64617FF5"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2983" w:history="1">
            <w:r w:rsidRPr="00AE7A99">
              <w:rPr>
                <w:rStyle w:val="Hyperlink"/>
                <w:bCs/>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_Toc204862983 \h </w:instrText>
            </w:r>
            <w:r>
              <w:rPr>
                <w:noProof/>
                <w:webHidden/>
              </w:rPr>
            </w:r>
            <w:r>
              <w:rPr>
                <w:noProof/>
                <w:webHidden/>
              </w:rPr>
              <w:fldChar w:fldCharType="separate"/>
            </w:r>
            <w:r w:rsidR="00F00473">
              <w:rPr>
                <w:noProof/>
                <w:webHidden/>
              </w:rPr>
              <w:t>15</w:t>
            </w:r>
            <w:r>
              <w:rPr>
                <w:noProof/>
                <w:webHidden/>
              </w:rPr>
              <w:fldChar w:fldCharType="end"/>
            </w:r>
          </w:hyperlink>
        </w:p>
        <w:p w14:paraId="0524F618" w14:textId="654E2696" w:rsidR="00C135FA" w:rsidRDefault="00C135FA">
          <w:pPr>
            <w:pStyle w:val="TOC1"/>
            <w:tabs>
              <w:tab w:val="left" w:pos="440"/>
              <w:tab w:val="right" w:leader="dot" w:pos="9620"/>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62984" w:history="1">
            <w:r w:rsidRPr="00AE7A99">
              <w:rPr>
                <w:rStyle w:val="Hyperlink"/>
                <w:noProof/>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E7A99">
              <w:rPr>
                <w:rStyle w:val="Hyperlink"/>
                <w:noProof/>
              </w:rPr>
              <w:t>ΓΕΝΙΚΟΙ ΚΑΙ ΕΙΔΙΚΟΙ ΟΡΟΙ ΣΥΜΜΕΤΟΧΗΣ</w:t>
            </w:r>
            <w:r>
              <w:rPr>
                <w:noProof/>
                <w:webHidden/>
              </w:rPr>
              <w:tab/>
            </w:r>
            <w:r>
              <w:rPr>
                <w:noProof/>
                <w:webHidden/>
              </w:rPr>
              <w:fldChar w:fldCharType="begin"/>
            </w:r>
            <w:r>
              <w:rPr>
                <w:noProof/>
                <w:webHidden/>
              </w:rPr>
              <w:instrText xml:space="preserve"> PAGEREF _Toc204862984 \h </w:instrText>
            </w:r>
            <w:r>
              <w:rPr>
                <w:noProof/>
                <w:webHidden/>
              </w:rPr>
            </w:r>
            <w:r>
              <w:rPr>
                <w:noProof/>
                <w:webHidden/>
              </w:rPr>
              <w:fldChar w:fldCharType="separate"/>
            </w:r>
            <w:r w:rsidR="00F00473">
              <w:rPr>
                <w:noProof/>
                <w:webHidden/>
              </w:rPr>
              <w:t>16</w:t>
            </w:r>
            <w:r>
              <w:rPr>
                <w:noProof/>
                <w:webHidden/>
              </w:rPr>
              <w:fldChar w:fldCharType="end"/>
            </w:r>
          </w:hyperlink>
        </w:p>
        <w:p w14:paraId="7601B056" w14:textId="4D2F98C6"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2985" w:history="1">
            <w:r w:rsidRPr="00AE7A99">
              <w:rPr>
                <w:rStyle w:val="Hyperlink"/>
                <w:bCs/>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Γενικές Πληροφορίες</w:t>
            </w:r>
            <w:r>
              <w:rPr>
                <w:noProof/>
                <w:webHidden/>
              </w:rPr>
              <w:tab/>
            </w:r>
            <w:r>
              <w:rPr>
                <w:noProof/>
                <w:webHidden/>
              </w:rPr>
              <w:fldChar w:fldCharType="begin"/>
            </w:r>
            <w:r>
              <w:rPr>
                <w:noProof/>
                <w:webHidden/>
              </w:rPr>
              <w:instrText xml:space="preserve"> PAGEREF _Toc204862985 \h </w:instrText>
            </w:r>
            <w:r>
              <w:rPr>
                <w:noProof/>
                <w:webHidden/>
              </w:rPr>
            </w:r>
            <w:r>
              <w:rPr>
                <w:noProof/>
                <w:webHidden/>
              </w:rPr>
              <w:fldChar w:fldCharType="separate"/>
            </w:r>
            <w:r w:rsidR="00F00473">
              <w:rPr>
                <w:noProof/>
                <w:webHidden/>
              </w:rPr>
              <w:t>16</w:t>
            </w:r>
            <w:r>
              <w:rPr>
                <w:noProof/>
                <w:webHidden/>
              </w:rPr>
              <w:fldChar w:fldCharType="end"/>
            </w:r>
          </w:hyperlink>
        </w:p>
        <w:p w14:paraId="39D6C73B" w14:textId="6E449F00"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86" w:history="1">
            <w:r w:rsidRPr="00AE7A99">
              <w:rPr>
                <w:rStyle w:val="Hyperlink"/>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Έγγραφα της σύμβασης</w:t>
            </w:r>
            <w:r>
              <w:rPr>
                <w:noProof/>
                <w:webHidden/>
              </w:rPr>
              <w:tab/>
            </w:r>
            <w:r>
              <w:rPr>
                <w:noProof/>
                <w:webHidden/>
              </w:rPr>
              <w:fldChar w:fldCharType="begin"/>
            </w:r>
            <w:r>
              <w:rPr>
                <w:noProof/>
                <w:webHidden/>
              </w:rPr>
              <w:instrText xml:space="preserve"> PAGEREF _Toc204862986 \h </w:instrText>
            </w:r>
            <w:r>
              <w:rPr>
                <w:noProof/>
                <w:webHidden/>
              </w:rPr>
            </w:r>
            <w:r>
              <w:rPr>
                <w:noProof/>
                <w:webHidden/>
              </w:rPr>
              <w:fldChar w:fldCharType="separate"/>
            </w:r>
            <w:r w:rsidR="00F00473">
              <w:rPr>
                <w:noProof/>
                <w:webHidden/>
              </w:rPr>
              <w:t>16</w:t>
            </w:r>
            <w:r>
              <w:rPr>
                <w:noProof/>
                <w:webHidden/>
              </w:rPr>
              <w:fldChar w:fldCharType="end"/>
            </w:r>
          </w:hyperlink>
        </w:p>
        <w:p w14:paraId="7FA6032A" w14:textId="367408B7"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87" w:history="1">
            <w:r w:rsidRPr="00AE7A99">
              <w:rPr>
                <w:rStyle w:val="Hyperlink"/>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_Toc204862987 \h </w:instrText>
            </w:r>
            <w:r>
              <w:rPr>
                <w:noProof/>
                <w:webHidden/>
              </w:rPr>
            </w:r>
            <w:r>
              <w:rPr>
                <w:noProof/>
                <w:webHidden/>
              </w:rPr>
              <w:fldChar w:fldCharType="separate"/>
            </w:r>
            <w:r w:rsidR="00F00473">
              <w:rPr>
                <w:noProof/>
                <w:webHidden/>
              </w:rPr>
              <w:t>16</w:t>
            </w:r>
            <w:r>
              <w:rPr>
                <w:noProof/>
                <w:webHidden/>
              </w:rPr>
              <w:fldChar w:fldCharType="end"/>
            </w:r>
          </w:hyperlink>
        </w:p>
        <w:p w14:paraId="1ED44F35" w14:textId="56ECE847"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88" w:history="1">
            <w:r w:rsidRPr="00AE7A99">
              <w:rPr>
                <w:rStyle w:val="Hyperlink"/>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Παροχή Διευκρινίσεων</w:t>
            </w:r>
            <w:r>
              <w:rPr>
                <w:noProof/>
                <w:webHidden/>
              </w:rPr>
              <w:tab/>
            </w:r>
            <w:r>
              <w:rPr>
                <w:noProof/>
                <w:webHidden/>
              </w:rPr>
              <w:fldChar w:fldCharType="begin"/>
            </w:r>
            <w:r>
              <w:rPr>
                <w:noProof/>
                <w:webHidden/>
              </w:rPr>
              <w:instrText xml:space="preserve"> PAGEREF _Toc204862988 \h </w:instrText>
            </w:r>
            <w:r>
              <w:rPr>
                <w:noProof/>
                <w:webHidden/>
              </w:rPr>
            </w:r>
            <w:r>
              <w:rPr>
                <w:noProof/>
                <w:webHidden/>
              </w:rPr>
              <w:fldChar w:fldCharType="separate"/>
            </w:r>
            <w:r w:rsidR="00F00473">
              <w:rPr>
                <w:noProof/>
                <w:webHidden/>
              </w:rPr>
              <w:t>16</w:t>
            </w:r>
            <w:r>
              <w:rPr>
                <w:noProof/>
                <w:webHidden/>
              </w:rPr>
              <w:fldChar w:fldCharType="end"/>
            </w:r>
          </w:hyperlink>
        </w:p>
        <w:p w14:paraId="51EF5BED" w14:textId="30997199"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89" w:history="1">
            <w:r w:rsidRPr="00AE7A99">
              <w:rPr>
                <w:rStyle w:val="Hyperlink"/>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Γλώσσα</w:t>
            </w:r>
            <w:r>
              <w:rPr>
                <w:noProof/>
                <w:webHidden/>
              </w:rPr>
              <w:tab/>
            </w:r>
            <w:r>
              <w:rPr>
                <w:noProof/>
                <w:webHidden/>
              </w:rPr>
              <w:fldChar w:fldCharType="begin"/>
            </w:r>
            <w:r>
              <w:rPr>
                <w:noProof/>
                <w:webHidden/>
              </w:rPr>
              <w:instrText xml:space="preserve"> PAGEREF _Toc204862989 \h </w:instrText>
            </w:r>
            <w:r>
              <w:rPr>
                <w:noProof/>
                <w:webHidden/>
              </w:rPr>
            </w:r>
            <w:r>
              <w:rPr>
                <w:noProof/>
                <w:webHidden/>
              </w:rPr>
              <w:fldChar w:fldCharType="separate"/>
            </w:r>
            <w:r w:rsidR="00F00473">
              <w:rPr>
                <w:noProof/>
                <w:webHidden/>
              </w:rPr>
              <w:t>17</w:t>
            </w:r>
            <w:r>
              <w:rPr>
                <w:noProof/>
                <w:webHidden/>
              </w:rPr>
              <w:fldChar w:fldCharType="end"/>
            </w:r>
          </w:hyperlink>
        </w:p>
        <w:p w14:paraId="66A66B5C" w14:textId="07369D48"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90" w:history="1">
            <w:r w:rsidRPr="00AE7A99">
              <w:rPr>
                <w:rStyle w:val="Hyperlink"/>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Εγγυήσεις</w:t>
            </w:r>
            <w:r>
              <w:rPr>
                <w:noProof/>
                <w:webHidden/>
              </w:rPr>
              <w:tab/>
            </w:r>
            <w:r>
              <w:rPr>
                <w:noProof/>
                <w:webHidden/>
              </w:rPr>
              <w:fldChar w:fldCharType="begin"/>
            </w:r>
            <w:r>
              <w:rPr>
                <w:noProof/>
                <w:webHidden/>
              </w:rPr>
              <w:instrText xml:space="preserve"> PAGEREF _Toc204862990 \h </w:instrText>
            </w:r>
            <w:r>
              <w:rPr>
                <w:noProof/>
                <w:webHidden/>
              </w:rPr>
            </w:r>
            <w:r>
              <w:rPr>
                <w:noProof/>
                <w:webHidden/>
              </w:rPr>
              <w:fldChar w:fldCharType="separate"/>
            </w:r>
            <w:r w:rsidR="00F00473">
              <w:rPr>
                <w:noProof/>
                <w:webHidden/>
              </w:rPr>
              <w:t>17</w:t>
            </w:r>
            <w:r>
              <w:rPr>
                <w:noProof/>
                <w:webHidden/>
              </w:rPr>
              <w:fldChar w:fldCharType="end"/>
            </w:r>
          </w:hyperlink>
        </w:p>
        <w:p w14:paraId="1971A794" w14:textId="0C033DAD"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91" w:history="1">
            <w:r w:rsidRPr="00AE7A99">
              <w:rPr>
                <w:rStyle w:val="Hyperlink"/>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Προστασία Προσωπικών Δεδομένων</w:t>
            </w:r>
            <w:r>
              <w:rPr>
                <w:noProof/>
                <w:webHidden/>
              </w:rPr>
              <w:tab/>
            </w:r>
            <w:r>
              <w:rPr>
                <w:noProof/>
                <w:webHidden/>
              </w:rPr>
              <w:fldChar w:fldCharType="begin"/>
            </w:r>
            <w:r>
              <w:rPr>
                <w:noProof/>
                <w:webHidden/>
              </w:rPr>
              <w:instrText xml:space="preserve"> PAGEREF _Toc204862991 \h </w:instrText>
            </w:r>
            <w:r>
              <w:rPr>
                <w:noProof/>
                <w:webHidden/>
              </w:rPr>
            </w:r>
            <w:r>
              <w:rPr>
                <w:noProof/>
                <w:webHidden/>
              </w:rPr>
              <w:fldChar w:fldCharType="separate"/>
            </w:r>
            <w:r w:rsidR="00F00473">
              <w:rPr>
                <w:noProof/>
                <w:webHidden/>
              </w:rPr>
              <w:t>18</w:t>
            </w:r>
            <w:r>
              <w:rPr>
                <w:noProof/>
                <w:webHidden/>
              </w:rPr>
              <w:fldChar w:fldCharType="end"/>
            </w:r>
          </w:hyperlink>
        </w:p>
        <w:p w14:paraId="3836959C" w14:textId="0AB45879"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2992" w:history="1">
            <w:r w:rsidRPr="00AE7A99">
              <w:rPr>
                <w:rStyle w:val="Hyperlink"/>
                <w:bCs/>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_Toc204862992 \h </w:instrText>
            </w:r>
            <w:r>
              <w:rPr>
                <w:noProof/>
                <w:webHidden/>
              </w:rPr>
            </w:r>
            <w:r>
              <w:rPr>
                <w:noProof/>
                <w:webHidden/>
              </w:rPr>
              <w:fldChar w:fldCharType="separate"/>
            </w:r>
            <w:r w:rsidR="00F00473">
              <w:rPr>
                <w:noProof/>
                <w:webHidden/>
              </w:rPr>
              <w:t>18</w:t>
            </w:r>
            <w:r>
              <w:rPr>
                <w:noProof/>
                <w:webHidden/>
              </w:rPr>
              <w:fldChar w:fldCharType="end"/>
            </w:r>
          </w:hyperlink>
        </w:p>
        <w:p w14:paraId="21164808" w14:textId="3DE1A899"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93" w:history="1">
            <w:r w:rsidRPr="00AE7A99">
              <w:rPr>
                <w:rStyle w:val="Hyperlink"/>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Δικαιούμενοι συμμετοχής</w:t>
            </w:r>
            <w:r>
              <w:rPr>
                <w:noProof/>
                <w:webHidden/>
              </w:rPr>
              <w:tab/>
            </w:r>
            <w:r>
              <w:rPr>
                <w:noProof/>
                <w:webHidden/>
              </w:rPr>
              <w:fldChar w:fldCharType="begin"/>
            </w:r>
            <w:r>
              <w:rPr>
                <w:noProof/>
                <w:webHidden/>
              </w:rPr>
              <w:instrText xml:space="preserve"> PAGEREF _Toc204862993 \h </w:instrText>
            </w:r>
            <w:r>
              <w:rPr>
                <w:noProof/>
                <w:webHidden/>
              </w:rPr>
            </w:r>
            <w:r>
              <w:rPr>
                <w:noProof/>
                <w:webHidden/>
              </w:rPr>
              <w:fldChar w:fldCharType="separate"/>
            </w:r>
            <w:r w:rsidR="00F00473">
              <w:rPr>
                <w:noProof/>
                <w:webHidden/>
              </w:rPr>
              <w:t>18</w:t>
            </w:r>
            <w:r>
              <w:rPr>
                <w:noProof/>
                <w:webHidden/>
              </w:rPr>
              <w:fldChar w:fldCharType="end"/>
            </w:r>
          </w:hyperlink>
        </w:p>
        <w:p w14:paraId="6ED623E2" w14:textId="4FC99DA9"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94" w:history="1">
            <w:r w:rsidRPr="00AE7A99">
              <w:rPr>
                <w:rStyle w:val="Hyperlink"/>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Εγγύηση συμμετοχής</w:t>
            </w:r>
            <w:r>
              <w:rPr>
                <w:noProof/>
                <w:webHidden/>
              </w:rPr>
              <w:tab/>
            </w:r>
            <w:r>
              <w:rPr>
                <w:noProof/>
                <w:webHidden/>
              </w:rPr>
              <w:fldChar w:fldCharType="begin"/>
            </w:r>
            <w:r>
              <w:rPr>
                <w:noProof/>
                <w:webHidden/>
              </w:rPr>
              <w:instrText xml:space="preserve"> PAGEREF _Toc204862994 \h </w:instrText>
            </w:r>
            <w:r>
              <w:rPr>
                <w:noProof/>
                <w:webHidden/>
              </w:rPr>
            </w:r>
            <w:r>
              <w:rPr>
                <w:noProof/>
                <w:webHidden/>
              </w:rPr>
              <w:fldChar w:fldCharType="separate"/>
            </w:r>
            <w:r w:rsidR="00F00473">
              <w:rPr>
                <w:noProof/>
                <w:webHidden/>
              </w:rPr>
              <w:t>19</w:t>
            </w:r>
            <w:r>
              <w:rPr>
                <w:noProof/>
                <w:webHidden/>
              </w:rPr>
              <w:fldChar w:fldCharType="end"/>
            </w:r>
          </w:hyperlink>
        </w:p>
        <w:p w14:paraId="282B9229" w14:textId="46C88B96"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95" w:history="1">
            <w:r w:rsidRPr="00AE7A99">
              <w:rPr>
                <w:rStyle w:val="Hyperlink"/>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Λόγοι αποκλεισμού</w:t>
            </w:r>
            <w:r>
              <w:rPr>
                <w:noProof/>
                <w:webHidden/>
              </w:rPr>
              <w:tab/>
            </w:r>
            <w:r>
              <w:rPr>
                <w:noProof/>
                <w:webHidden/>
              </w:rPr>
              <w:fldChar w:fldCharType="begin"/>
            </w:r>
            <w:r>
              <w:rPr>
                <w:noProof/>
                <w:webHidden/>
              </w:rPr>
              <w:instrText xml:space="preserve"> PAGEREF _Toc204862995 \h </w:instrText>
            </w:r>
            <w:r>
              <w:rPr>
                <w:noProof/>
                <w:webHidden/>
              </w:rPr>
            </w:r>
            <w:r>
              <w:rPr>
                <w:noProof/>
                <w:webHidden/>
              </w:rPr>
              <w:fldChar w:fldCharType="separate"/>
            </w:r>
            <w:r w:rsidR="00F00473">
              <w:rPr>
                <w:noProof/>
                <w:webHidden/>
              </w:rPr>
              <w:t>20</w:t>
            </w:r>
            <w:r>
              <w:rPr>
                <w:noProof/>
                <w:webHidden/>
              </w:rPr>
              <w:fldChar w:fldCharType="end"/>
            </w:r>
          </w:hyperlink>
        </w:p>
        <w:p w14:paraId="2A92E884" w14:textId="0B953FE6" w:rsidR="00C135FA" w:rsidRDefault="00C135FA">
          <w:pPr>
            <w:pStyle w:val="TOC3"/>
            <w:tabs>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96" w:history="1">
            <w:r w:rsidRPr="00AE7A99">
              <w:rPr>
                <w:rStyle w:val="Hyperlink"/>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_Toc204862996 \h </w:instrText>
            </w:r>
            <w:r>
              <w:rPr>
                <w:noProof/>
                <w:webHidden/>
              </w:rPr>
            </w:r>
            <w:r>
              <w:rPr>
                <w:noProof/>
                <w:webHidden/>
              </w:rPr>
              <w:fldChar w:fldCharType="separate"/>
            </w:r>
            <w:r w:rsidR="00F00473">
              <w:rPr>
                <w:noProof/>
                <w:webHidden/>
              </w:rPr>
              <w:t>24</w:t>
            </w:r>
            <w:r>
              <w:rPr>
                <w:noProof/>
                <w:webHidden/>
              </w:rPr>
              <w:fldChar w:fldCharType="end"/>
            </w:r>
          </w:hyperlink>
        </w:p>
        <w:p w14:paraId="60EEDD94" w14:textId="479CB40A"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97" w:history="1">
            <w:r w:rsidRPr="00AE7A99">
              <w:rPr>
                <w:rStyle w:val="Hyperlink"/>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_Toc204862997 \h </w:instrText>
            </w:r>
            <w:r>
              <w:rPr>
                <w:noProof/>
                <w:webHidden/>
              </w:rPr>
            </w:r>
            <w:r>
              <w:rPr>
                <w:noProof/>
                <w:webHidden/>
              </w:rPr>
              <w:fldChar w:fldCharType="separate"/>
            </w:r>
            <w:r w:rsidR="00F00473">
              <w:rPr>
                <w:noProof/>
                <w:webHidden/>
              </w:rPr>
              <w:t>24</w:t>
            </w:r>
            <w:r>
              <w:rPr>
                <w:noProof/>
                <w:webHidden/>
              </w:rPr>
              <w:fldChar w:fldCharType="end"/>
            </w:r>
          </w:hyperlink>
        </w:p>
        <w:p w14:paraId="46B7577F" w14:textId="47561E2E"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98" w:history="1">
            <w:r w:rsidRPr="00AE7A99">
              <w:rPr>
                <w:rStyle w:val="Hyperlink"/>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_Toc204862998 \h </w:instrText>
            </w:r>
            <w:r>
              <w:rPr>
                <w:noProof/>
                <w:webHidden/>
              </w:rPr>
            </w:r>
            <w:r>
              <w:rPr>
                <w:noProof/>
                <w:webHidden/>
              </w:rPr>
              <w:fldChar w:fldCharType="separate"/>
            </w:r>
            <w:r w:rsidR="00F00473">
              <w:rPr>
                <w:noProof/>
                <w:webHidden/>
              </w:rPr>
              <w:t>24</w:t>
            </w:r>
            <w:r>
              <w:rPr>
                <w:noProof/>
                <w:webHidden/>
              </w:rPr>
              <w:fldChar w:fldCharType="end"/>
            </w:r>
          </w:hyperlink>
        </w:p>
        <w:p w14:paraId="02A49016" w14:textId="59DDB487"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2999" w:history="1">
            <w:r w:rsidRPr="00AE7A99">
              <w:rPr>
                <w:rStyle w:val="Hyperlink"/>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_Toc204862999 \h </w:instrText>
            </w:r>
            <w:r>
              <w:rPr>
                <w:noProof/>
                <w:webHidden/>
              </w:rPr>
            </w:r>
            <w:r>
              <w:rPr>
                <w:noProof/>
                <w:webHidden/>
              </w:rPr>
              <w:fldChar w:fldCharType="separate"/>
            </w:r>
            <w:r w:rsidR="00F00473">
              <w:rPr>
                <w:noProof/>
                <w:webHidden/>
              </w:rPr>
              <w:t>24</w:t>
            </w:r>
            <w:r>
              <w:rPr>
                <w:noProof/>
                <w:webHidden/>
              </w:rPr>
              <w:fldChar w:fldCharType="end"/>
            </w:r>
          </w:hyperlink>
        </w:p>
        <w:p w14:paraId="7E385383" w14:textId="6C5A1725" w:rsidR="00C135FA" w:rsidRDefault="00C135FA">
          <w:pPr>
            <w:pStyle w:val="TOC4"/>
            <w:tabs>
              <w:tab w:val="left" w:pos="154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00" w:history="1">
            <w:r w:rsidRPr="00AE7A99">
              <w:rPr>
                <w:rStyle w:val="Hyperlink"/>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_Toc204863000 \h </w:instrText>
            </w:r>
            <w:r>
              <w:rPr>
                <w:noProof/>
                <w:webHidden/>
              </w:rPr>
            </w:r>
            <w:r>
              <w:rPr>
                <w:noProof/>
                <w:webHidden/>
              </w:rPr>
              <w:fldChar w:fldCharType="separate"/>
            </w:r>
            <w:r w:rsidR="00F00473">
              <w:rPr>
                <w:noProof/>
                <w:webHidden/>
              </w:rPr>
              <w:t>24</w:t>
            </w:r>
            <w:r>
              <w:rPr>
                <w:noProof/>
                <w:webHidden/>
              </w:rPr>
              <w:fldChar w:fldCharType="end"/>
            </w:r>
          </w:hyperlink>
        </w:p>
        <w:p w14:paraId="51E8B949" w14:textId="6DEAF454"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01" w:history="1">
            <w:r w:rsidRPr="00AE7A99">
              <w:rPr>
                <w:rStyle w:val="Hyperlink"/>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_Toc204863001 \h </w:instrText>
            </w:r>
            <w:r>
              <w:rPr>
                <w:noProof/>
                <w:webHidden/>
              </w:rPr>
            </w:r>
            <w:r>
              <w:rPr>
                <w:noProof/>
                <w:webHidden/>
              </w:rPr>
              <w:fldChar w:fldCharType="separate"/>
            </w:r>
            <w:r w:rsidR="00F00473">
              <w:rPr>
                <w:noProof/>
                <w:webHidden/>
              </w:rPr>
              <w:t>25</w:t>
            </w:r>
            <w:r>
              <w:rPr>
                <w:noProof/>
                <w:webHidden/>
              </w:rPr>
              <w:fldChar w:fldCharType="end"/>
            </w:r>
          </w:hyperlink>
        </w:p>
        <w:p w14:paraId="6818F744" w14:textId="0B4D84F2"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02" w:history="1">
            <w:r w:rsidRPr="00AE7A99">
              <w:rPr>
                <w:rStyle w:val="Hyperlink"/>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_Toc204863002 \h </w:instrText>
            </w:r>
            <w:r>
              <w:rPr>
                <w:noProof/>
                <w:webHidden/>
              </w:rPr>
            </w:r>
            <w:r>
              <w:rPr>
                <w:noProof/>
                <w:webHidden/>
              </w:rPr>
              <w:fldChar w:fldCharType="separate"/>
            </w:r>
            <w:r w:rsidR="00F00473">
              <w:rPr>
                <w:noProof/>
                <w:webHidden/>
              </w:rPr>
              <w:t>26</w:t>
            </w:r>
            <w:r>
              <w:rPr>
                <w:noProof/>
                <w:webHidden/>
              </w:rPr>
              <w:fldChar w:fldCharType="end"/>
            </w:r>
          </w:hyperlink>
        </w:p>
        <w:p w14:paraId="20D2CC10" w14:textId="5A0DA866" w:rsidR="00C135FA" w:rsidRDefault="00C135FA">
          <w:pPr>
            <w:pStyle w:val="TOC4"/>
            <w:tabs>
              <w:tab w:val="left" w:pos="154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03" w:history="1">
            <w:r w:rsidRPr="00AE7A99">
              <w:rPr>
                <w:rStyle w:val="Hyperlink"/>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rPr>
              <w:t>Στήριξη στην ικανότητα τρίτων</w:t>
            </w:r>
            <w:r>
              <w:rPr>
                <w:noProof/>
                <w:webHidden/>
              </w:rPr>
              <w:tab/>
            </w:r>
            <w:r>
              <w:rPr>
                <w:noProof/>
                <w:webHidden/>
              </w:rPr>
              <w:fldChar w:fldCharType="begin"/>
            </w:r>
            <w:r>
              <w:rPr>
                <w:noProof/>
                <w:webHidden/>
              </w:rPr>
              <w:instrText xml:space="preserve"> PAGEREF _Toc204863003 \h </w:instrText>
            </w:r>
            <w:r>
              <w:rPr>
                <w:noProof/>
                <w:webHidden/>
              </w:rPr>
            </w:r>
            <w:r>
              <w:rPr>
                <w:noProof/>
                <w:webHidden/>
              </w:rPr>
              <w:fldChar w:fldCharType="separate"/>
            </w:r>
            <w:r w:rsidR="00F00473">
              <w:rPr>
                <w:noProof/>
                <w:webHidden/>
              </w:rPr>
              <w:t>26</w:t>
            </w:r>
            <w:r>
              <w:rPr>
                <w:noProof/>
                <w:webHidden/>
              </w:rPr>
              <w:fldChar w:fldCharType="end"/>
            </w:r>
          </w:hyperlink>
        </w:p>
        <w:p w14:paraId="51EB4BEA" w14:textId="46959DF0" w:rsidR="00C135FA" w:rsidRDefault="00C135FA">
          <w:pPr>
            <w:pStyle w:val="TOC4"/>
            <w:tabs>
              <w:tab w:val="left" w:pos="154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04" w:history="1">
            <w:r w:rsidRPr="00AE7A99">
              <w:rPr>
                <w:rStyle w:val="Hyperlink"/>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rPr>
              <w:t>Υπεργολαβία</w:t>
            </w:r>
            <w:r>
              <w:rPr>
                <w:noProof/>
                <w:webHidden/>
              </w:rPr>
              <w:tab/>
            </w:r>
            <w:r>
              <w:rPr>
                <w:noProof/>
                <w:webHidden/>
              </w:rPr>
              <w:fldChar w:fldCharType="begin"/>
            </w:r>
            <w:r>
              <w:rPr>
                <w:noProof/>
                <w:webHidden/>
              </w:rPr>
              <w:instrText xml:space="preserve"> PAGEREF _Toc204863004 \h </w:instrText>
            </w:r>
            <w:r>
              <w:rPr>
                <w:noProof/>
                <w:webHidden/>
              </w:rPr>
            </w:r>
            <w:r>
              <w:rPr>
                <w:noProof/>
                <w:webHidden/>
              </w:rPr>
              <w:fldChar w:fldCharType="separate"/>
            </w:r>
            <w:r w:rsidR="00F00473">
              <w:rPr>
                <w:noProof/>
                <w:webHidden/>
              </w:rPr>
              <w:t>26</w:t>
            </w:r>
            <w:r>
              <w:rPr>
                <w:noProof/>
                <w:webHidden/>
              </w:rPr>
              <w:fldChar w:fldCharType="end"/>
            </w:r>
          </w:hyperlink>
        </w:p>
        <w:p w14:paraId="4ACC427F" w14:textId="3C34471B"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05" w:history="1">
            <w:r w:rsidRPr="00AE7A99">
              <w:rPr>
                <w:rStyle w:val="Hyperlink"/>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_Toc204863005 \h </w:instrText>
            </w:r>
            <w:r>
              <w:rPr>
                <w:noProof/>
                <w:webHidden/>
              </w:rPr>
            </w:r>
            <w:r>
              <w:rPr>
                <w:noProof/>
                <w:webHidden/>
              </w:rPr>
              <w:fldChar w:fldCharType="separate"/>
            </w:r>
            <w:r w:rsidR="00F00473">
              <w:rPr>
                <w:noProof/>
                <w:webHidden/>
              </w:rPr>
              <w:t>27</w:t>
            </w:r>
            <w:r>
              <w:rPr>
                <w:noProof/>
                <w:webHidden/>
              </w:rPr>
              <w:fldChar w:fldCharType="end"/>
            </w:r>
          </w:hyperlink>
        </w:p>
        <w:p w14:paraId="191FF0F5" w14:textId="48C361B8" w:rsidR="00C135FA" w:rsidRDefault="00C135FA">
          <w:pPr>
            <w:pStyle w:val="TOC4"/>
            <w:tabs>
              <w:tab w:val="left" w:pos="154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06" w:history="1">
            <w:r w:rsidRPr="00AE7A99">
              <w:rPr>
                <w:rStyle w:val="Hyperlink"/>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_Toc204863006 \h </w:instrText>
            </w:r>
            <w:r>
              <w:rPr>
                <w:noProof/>
                <w:webHidden/>
              </w:rPr>
            </w:r>
            <w:r>
              <w:rPr>
                <w:noProof/>
                <w:webHidden/>
              </w:rPr>
              <w:fldChar w:fldCharType="separate"/>
            </w:r>
            <w:r w:rsidR="00F00473">
              <w:rPr>
                <w:noProof/>
                <w:webHidden/>
              </w:rPr>
              <w:t>27</w:t>
            </w:r>
            <w:r>
              <w:rPr>
                <w:noProof/>
                <w:webHidden/>
              </w:rPr>
              <w:fldChar w:fldCharType="end"/>
            </w:r>
          </w:hyperlink>
        </w:p>
        <w:p w14:paraId="796BB347" w14:textId="3694FF40" w:rsidR="00C135FA" w:rsidRDefault="00C135FA">
          <w:pPr>
            <w:pStyle w:val="TOC4"/>
            <w:tabs>
              <w:tab w:val="left" w:pos="154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07" w:history="1">
            <w:r w:rsidRPr="00AE7A99">
              <w:rPr>
                <w:rStyle w:val="Hyperlink"/>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_Toc204863007 \h </w:instrText>
            </w:r>
            <w:r>
              <w:rPr>
                <w:noProof/>
                <w:webHidden/>
              </w:rPr>
            </w:r>
            <w:r>
              <w:rPr>
                <w:noProof/>
                <w:webHidden/>
              </w:rPr>
              <w:fldChar w:fldCharType="separate"/>
            </w:r>
            <w:r w:rsidR="00F00473">
              <w:rPr>
                <w:noProof/>
                <w:webHidden/>
              </w:rPr>
              <w:t>28</w:t>
            </w:r>
            <w:r>
              <w:rPr>
                <w:noProof/>
                <w:webHidden/>
              </w:rPr>
              <w:fldChar w:fldCharType="end"/>
            </w:r>
          </w:hyperlink>
        </w:p>
        <w:p w14:paraId="33C9A78D" w14:textId="6011EC7F"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08" w:history="1">
            <w:r w:rsidRPr="00AE7A99">
              <w:rPr>
                <w:rStyle w:val="Hyperlink"/>
                <w:bCs/>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Κριτήρια Ανάθεσης</w:t>
            </w:r>
            <w:r>
              <w:rPr>
                <w:noProof/>
                <w:webHidden/>
              </w:rPr>
              <w:tab/>
            </w:r>
            <w:r>
              <w:rPr>
                <w:noProof/>
                <w:webHidden/>
              </w:rPr>
              <w:fldChar w:fldCharType="begin"/>
            </w:r>
            <w:r>
              <w:rPr>
                <w:noProof/>
                <w:webHidden/>
              </w:rPr>
              <w:instrText xml:space="preserve"> PAGEREF _Toc204863008 \h </w:instrText>
            </w:r>
            <w:r>
              <w:rPr>
                <w:noProof/>
                <w:webHidden/>
              </w:rPr>
            </w:r>
            <w:r>
              <w:rPr>
                <w:noProof/>
                <w:webHidden/>
              </w:rPr>
              <w:fldChar w:fldCharType="separate"/>
            </w:r>
            <w:r w:rsidR="00F00473">
              <w:rPr>
                <w:noProof/>
                <w:webHidden/>
              </w:rPr>
              <w:t>36</w:t>
            </w:r>
            <w:r>
              <w:rPr>
                <w:noProof/>
                <w:webHidden/>
              </w:rPr>
              <w:fldChar w:fldCharType="end"/>
            </w:r>
          </w:hyperlink>
        </w:p>
        <w:p w14:paraId="5A2D9055" w14:textId="70193EDE"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09" w:history="1">
            <w:r w:rsidRPr="00AE7A99">
              <w:rPr>
                <w:rStyle w:val="Hyperlink"/>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Κριτήριο ανάθεσης</w:t>
            </w:r>
            <w:r>
              <w:rPr>
                <w:noProof/>
                <w:webHidden/>
              </w:rPr>
              <w:tab/>
            </w:r>
            <w:r>
              <w:rPr>
                <w:noProof/>
                <w:webHidden/>
              </w:rPr>
              <w:fldChar w:fldCharType="begin"/>
            </w:r>
            <w:r>
              <w:rPr>
                <w:noProof/>
                <w:webHidden/>
              </w:rPr>
              <w:instrText xml:space="preserve"> PAGEREF _Toc204863009 \h </w:instrText>
            </w:r>
            <w:r>
              <w:rPr>
                <w:noProof/>
                <w:webHidden/>
              </w:rPr>
            </w:r>
            <w:r>
              <w:rPr>
                <w:noProof/>
                <w:webHidden/>
              </w:rPr>
              <w:fldChar w:fldCharType="separate"/>
            </w:r>
            <w:r w:rsidR="00F00473">
              <w:rPr>
                <w:noProof/>
                <w:webHidden/>
              </w:rPr>
              <w:t>36</w:t>
            </w:r>
            <w:r>
              <w:rPr>
                <w:noProof/>
                <w:webHidden/>
              </w:rPr>
              <w:fldChar w:fldCharType="end"/>
            </w:r>
          </w:hyperlink>
        </w:p>
        <w:p w14:paraId="2106EAFE" w14:textId="3EE8BEC2"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10" w:history="1">
            <w:r w:rsidRPr="00AE7A99">
              <w:rPr>
                <w:rStyle w:val="Hyperlink"/>
                <w:bCs/>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Κατάρτιση - Περιεχόμενο Προσφορών</w:t>
            </w:r>
            <w:r>
              <w:rPr>
                <w:noProof/>
                <w:webHidden/>
              </w:rPr>
              <w:tab/>
            </w:r>
            <w:r>
              <w:rPr>
                <w:noProof/>
                <w:webHidden/>
              </w:rPr>
              <w:fldChar w:fldCharType="begin"/>
            </w:r>
            <w:r>
              <w:rPr>
                <w:noProof/>
                <w:webHidden/>
              </w:rPr>
              <w:instrText xml:space="preserve"> PAGEREF _Toc204863010 \h </w:instrText>
            </w:r>
            <w:r>
              <w:rPr>
                <w:noProof/>
                <w:webHidden/>
              </w:rPr>
            </w:r>
            <w:r>
              <w:rPr>
                <w:noProof/>
                <w:webHidden/>
              </w:rPr>
              <w:fldChar w:fldCharType="separate"/>
            </w:r>
            <w:r w:rsidR="00F00473">
              <w:rPr>
                <w:noProof/>
                <w:webHidden/>
              </w:rPr>
              <w:t>36</w:t>
            </w:r>
            <w:r>
              <w:rPr>
                <w:noProof/>
                <w:webHidden/>
              </w:rPr>
              <w:fldChar w:fldCharType="end"/>
            </w:r>
          </w:hyperlink>
        </w:p>
        <w:p w14:paraId="2171CB25" w14:textId="2B0BD9DF"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11" w:history="1">
            <w:r w:rsidRPr="00AE7A99">
              <w:rPr>
                <w:rStyle w:val="Hyperlink"/>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Γενικοί όροι υποβολής προσφορών</w:t>
            </w:r>
            <w:r>
              <w:rPr>
                <w:noProof/>
                <w:webHidden/>
              </w:rPr>
              <w:tab/>
            </w:r>
            <w:r>
              <w:rPr>
                <w:noProof/>
                <w:webHidden/>
              </w:rPr>
              <w:fldChar w:fldCharType="begin"/>
            </w:r>
            <w:r>
              <w:rPr>
                <w:noProof/>
                <w:webHidden/>
              </w:rPr>
              <w:instrText xml:space="preserve"> PAGEREF _Toc204863011 \h </w:instrText>
            </w:r>
            <w:r>
              <w:rPr>
                <w:noProof/>
                <w:webHidden/>
              </w:rPr>
            </w:r>
            <w:r>
              <w:rPr>
                <w:noProof/>
                <w:webHidden/>
              </w:rPr>
              <w:fldChar w:fldCharType="separate"/>
            </w:r>
            <w:r w:rsidR="00F00473">
              <w:rPr>
                <w:noProof/>
                <w:webHidden/>
              </w:rPr>
              <w:t>36</w:t>
            </w:r>
            <w:r>
              <w:rPr>
                <w:noProof/>
                <w:webHidden/>
              </w:rPr>
              <w:fldChar w:fldCharType="end"/>
            </w:r>
          </w:hyperlink>
        </w:p>
        <w:p w14:paraId="258B1F1D" w14:textId="47217C36"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12" w:history="1">
            <w:r w:rsidRPr="00AE7A99">
              <w:rPr>
                <w:rStyle w:val="Hyperlink"/>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_Toc204863012 \h </w:instrText>
            </w:r>
            <w:r>
              <w:rPr>
                <w:noProof/>
                <w:webHidden/>
              </w:rPr>
            </w:r>
            <w:r>
              <w:rPr>
                <w:noProof/>
                <w:webHidden/>
              </w:rPr>
              <w:fldChar w:fldCharType="separate"/>
            </w:r>
            <w:r w:rsidR="00F00473">
              <w:rPr>
                <w:noProof/>
                <w:webHidden/>
              </w:rPr>
              <w:t>37</w:t>
            </w:r>
            <w:r>
              <w:rPr>
                <w:noProof/>
                <w:webHidden/>
              </w:rPr>
              <w:fldChar w:fldCharType="end"/>
            </w:r>
          </w:hyperlink>
        </w:p>
        <w:p w14:paraId="653558C0" w14:textId="25A0B442"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13" w:history="1">
            <w:r w:rsidRPr="00AE7A99">
              <w:rPr>
                <w:rStyle w:val="Hyperlink"/>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_Toc204863013 \h </w:instrText>
            </w:r>
            <w:r>
              <w:rPr>
                <w:noProof/>
                <w:webHidden/>
              </w:rPr>
            </w:r>
            <w:r>
              <w:rPr>
                <w:noProof/>
                <w:webHidden/>
              </w:rPr>
              <w:fldChar w:fldCharType="separate"/>
            </w:r>
            <w:r w:rsidR="00F00473">
              <w:rPr>
                <w:noProof/>
                <w:webHidden/>
              </w:rPr>
              <w:t>40</w:t>
            </w:r>
            <w:r>
              <w:rPr>
                <w:noProof/>
                <w:webHidden/>
              </w:rPr>
              <w:fldChar w:fldCharType="end"/>
            </w:r>
          </w:hyperlink>
        </w:p>
        <w:p w14:paraId="4A9AA6F3" w14:textId="4DC7C985" w:rsidR="00C135FA" w:rsidRDefault="00C135FA">
          <w:pPr>
            <w:pStyle w:val="TOC4"/>
            <w:tabs>
              <w:tab w:val="left" w:pos="154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14" w:history="1">
            <w:r w:rsidRPr="00AE7A99">
              <w:rPr>
                <w:rStyle w:val="Hyperlink"/>
                <w:noProof/>
                <w:lang w:val="el-GR"/>
              </w:rPr>
              <w:t>2.4.3.1</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rPr>
              <w:t>Δικαιολογητικά Συμμετοχής</w:t>
            </w:r>
            <w:r>
              <w:rPr>
                <w:noProof/>
                <w:webHidden/>
              </w:rPr>
              <w:tab/>
            </w:r>
            <w:r>
              <w:rPr>
                <w:noProof/>
                <w:webHidden/>
              </w:rPr>
              <w:fldChar w:fldCharType="begin"/>
            </w:r>
            <w:r>
              <w:rPr>
                <w:noProof/>
                <w:webHidden/>
              </w:rPr>
              <w:instrText xml:space="preserve"> PAGEREF _Toc204863014 \h </w:instrText>
            </w:r>
            <w:r>
              <w:rPr>
                <w:noProof/>
                <w:webHidden/>
              </w:rPr>
            </w:r>
            <w:r>
              <w:rPr>
                <w:noProof/>
                <w:webHidden/>
              </w:rPr>
              <w:fldChar w:fldCharType="separate"/>
            </w:r>
            <w:r w:rsidR="00F00473">
              <w:rPr>
                <w:noProof/>
                <w:webHidden/>
              </w:rPr>
              <w:t>40</w:t>
            </w:r>
            <w:r>
              <w:rPr>
                <w:noProof/>
                <w:webHidden/>
              </w:rPr>
              <w:fldChar w:fldCharType="end"/>
            </w:r>
          </w:hyperlink>
        </w:p>
        <w:p w14:paraId="2A039304" w14:textId="5E3A8EB1" w:rsidR="00C135FA" w:rsidRDefault="00C135FA">
          <w:pPr>
            <w:pStyle w:val="TOC4"/>
            <w:tabs>
              <w:tab w:val="left" w:pos="154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15" w:history="1">
            <w:r w:rsidRPr="00AE7A99">
              <w:rPr>
                <w:rStyle w:val="Hyperlink"/>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rPr>
              <w:t>Τεχνική Προσφορά</w:t>
            </w:r>
            <w:r>
              <w:rPr>
                <w:noProof/>
                <w:webHidden/>
              </w:rPr>
              <w:tab/>
            </w:r>
            <w:r>
              <w:rPr>
                <w:noProof/>
                <w:webHidden/>
              </w:rPr>
              <w:fldChar w:fldCharType="begin"/>
            </w:r>
            <w:r>
              <w:rPr>
                <w:noProof/>
                <w:webHidden/>
              </w:rPr>
              <w:instrText xml:space="preserve"> PAGEREF _Toc204863015 \h </w:instrText>
            </w:r>
            <w:r>
              <w:rPr>
                <w:noProof/>
                <w:webHidden/>
              </w:rPr>
            </w:r>
            <w:r>
              <w:rPr>
                <w:noProof/>
                <w:webHidden/>
              </w:rPr>
              <w:fldChar w:fldCharType="separate"/>
            </w:r>
            <w:r w:rsidR="00F00473">
              <w:rPr>
                <w:noProof/>
                <w:webHidden/>
              </w:rPr>
              <w:t>41</w:t>
            </w:r>
            <w:r>
              <w:rPr>
                <w:noProof/>
                <w:webHidden/>
              </w:rPr>
              <w:fldChar w:fldCharType="end"/>
            </w:r>
          </w:hyperlink>
        </w:p>
        <w:p w14:paraId="662BD904" w14:textId="793EB6F2"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16" w:history="1">
            <w:r w:rsidRPr="00AE7A99">
              <w:rPr>
                <w:rStyle w:val="Hyperlink"/>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_Toc204863016 \h </w:instrText>
            </w:r>
            <w:r>
              <w:rPr>
                <w:noProof/>
                <w:webHidden/>
              </w:rPr>
            </w:r>
            <w:r>
              <w:rPr>
                <w:noProof/>
                <w:webHidden/>
              </w:rPr>
              <w:fldChar w:fldCharType="separate"/>
            </w:r>
            <w:r w:rsidR="00F00473">
              <w:rPr>
                <w:noProof/>
                <w:webHidden/>
              </w:rPr>
              <w:t>42</w:t>
            </w:r>
            <w:r>
              <w:rPr>
                <w:noProof/>
                <w:webHidden/>
              </w:rPr>
              <w:fldChar w:fldCharType="end"/>
            </w:r>
          </w:hyperlink>
        </w:p>
        <w:p w14:paraId="3B31631E" w14:textId="1398D6DC"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17" w:history="1">
            <w:r w:rsidRPr="00AE7A99">
              <w:rPr>
                <w:rStyle w:val="Hyperlink"/>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Χρόνος ισχύος των προσφορών</w:t>
            </w:r>
            <w:r>
              <w:rPr>
                <w:noProof/>
                <w:webHidden/>
              </w:rPr>
              <w:tab/>
            </w:r>
            <w:r>
              <w:rPr>
                <w:noProof/>
                <w:webHidden/>
              </w:rPr>
              <w:fldChar w:fldCharType="begin"/>
            </w:r>
            <w:r>
              <w:rPr>
                <w:noProof/>
                <w:webHidden/>
              </w:rPr>
              <w:instrText xml:space="preserve"> PAGEREF _Toc204863017 \h </w:instrText>
            </w:r>
            <w:r>
              <w:rPr>
                <w:noProof/>
                <w:webHidden/>
              </w:rPr>
            </w:r>
            <w:r>
              <w:rPr>
                <w:noProof/>
                <w:webHidden/>
              </w:rPr>
              <w:fldChar w:fldCharType="separate"/>
            </w:r>
            <w:r w:rsidR="00F00473">
              <w:rPr>
                <w:noProof/>
                <w:webHidden/>
              </w:rPr>
              <w:t>42</w:t>
            </w:r>
            <w:r>
              <w:rPr>
                <w:noProof/>
                <w:webHidden/>
              </w:rPr>
              <w:fldChar w:fldCharType="end"/>
            </w:r>
          </w:hyperlink>
        </w:p>
        <w:p w14:paraId="70B4489E" w14:textId="2632B2CC"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18" w:history="1">
            <w:r w:rsidRPr="00AE7A99">
              <w:rPr>
                <w:rStyle w:val="Hyperlink"/>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Λόγοι απόρριψης προσφορών</w:t>
            </w:r>
            <w:r>
              <w:rPr>
                <w:noProof/>
                <w:webHidden/>
              </w:rPr>
              <w:tab/>
            </w:r>
            <w:r>
              <w:rPr>
                <w:noProof/>
                <w:webHidden/>
              </w:rPr>
              <w:fldChar w:fldCharType="begin"/>
            </w:r>
            <w:r>
              <w:rPr>
                <w:noProof/>
                <w:webHidden/>
              </w:rPr>
              <w:instrText xml:space="preserve"> PAGEREF _Toc204863018 \h </w:instrText>
            </w:r>
            <w:r>
              <w:rPr>
                <w:noProof/>
                <w:webHidden/>
              </w:rPr>
            </w:r>
            <w:r>
              <w:rPr>
                <w:noProof/>
                <w:webHidden/>
              </w:rPr>
              <w:fldChar w:fldCharType="separate"/>
            </w:r>
            <w:r w:rsidR="00F00473">
              <w:rPr>
                <w:noProof/>
                <w:webHidden/>
              </w:rPr>
              <w:t>43</w:t>
            </w:r>
            <w:r>
              <w:rPr>
                <w:noProof/>
                <w:webHidden/>
              </w:rPr>
              <w:fldChar w:fldCharType="end"/>
            </w:r>
          </w:hyperlink>
        </w:p>
        <w:p w14:paraId="4F52C39E" w14:textId="20BB4EDF" w:rsidR="00C135FA" w:rsidRDefault="00C135FA">
          <w:pPr>
            <w:pStyle w:val="TOC1"/>
            <w:tabs>
              <w:tab w:val="left" w:pos="440"/>
              <w:tab w:val="right" w:leader="dot" w:pos="9620"/>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63019" w:history="1">
            <w:r w:rsidRPr="00AE7A99">
              <w:rPr>
                <w:rStyle w:val="Hyperlink"/>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E7A99">
              <w:rPr>
                <w:rStyle w:val="Hyperlink"/>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_Toc204863019 \h </w:instrText>
            </w:r>
            <w:r>
              <w:rPr>
                <w:noProof/>
                <w:webHidden/>
              </w:rPr>
            </w:r>
            <w:r>
              <w:rPr>
                <w:noProof/>
                <w:webHidden/>
              </w:rPr>
              <w:fldChar w:fldCharType="separate"/>
            </w:r>
            <w:r w:rsidR="00F00473">
              <w:rPr>
                <w:noProof/>
                <w:webHidden/>
              </w:rPr>
              <w:t>45</w:t>
            </w:r>
            <w:r>
              <w:rPr>
                <w:noProof/>
                <w:webHidden/>
              </w:rPr>
              <w:fldChar w:fldCharType="end"/>
            </w:r>
          </w:hyperlink>
        </w:p>
        <w:p w14:paraId="352765BB" w14:textId="0395AA16"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20" w:history="1">
            <w:r w:rsidRPr="00AE7A99">
              <w:rPr>
                <w:rStyle w:val="Hyperlink"/>
                <w:bCs/>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_Toc204863020 \h </w:instrText>
            </w:r>
            <w:r>
              <w:rPr>
                <w:noProof/>
                <w:webHidden/>
              </w:rPr>
            </w:r>
            <w:r>
              <w:rPr>
                <w:noProof/>
                <w:webHidden/>
              </w:rPr>
              <w:fldChar w:fldCharType="separate"/>
            </w:r>
            <w:r w:rsidR="00F00473">
              <w:rPr>
                <w:noProof/>
                <w:webHidden/>
              </w:rPr>
              <w:t>45</w:t>
            </w:r>
            <w:r>
              <w:rPr>
                <w:noProof/>
                <w:webHidden/>
              </w:rPr>
              <w:fldChar w:fldCharType="end"/>
            </w:r>
          </w:hyperlink>
        </w:p>
        <w:p w14:paraId="43768EE6" w14:textId="73D2D584"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21" w:history="1">
            <w:r w:rsidRPr="00AE7A99">
              <w:rPr>
                <w:rStyle w:val="Hyperlink"/>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Ηλεκτρονική αποσφράγιση προσφορών</w:t>
            </w:r>
            <w:r>
              <w:rPr>
                <w:noProof/>
                <w:webHidden/>
              </w:rPr>
              <w:tab/>
            </w:r>
            <w:r>
              <w:rPr>
                <w:noProof/>
                <w:webHidden/>
              </w:rPr>
              <w:fldChar w:fldCharType="begin"/>
            </w:r>
            <w:r>
              <w:rPr>
                <w:noProof/>
                <w:webHidden/>
              </w:rPr>
              <w:instrText xml:space="preserve"> PAGEREF _Toc204863021 \h </w:instrText>
            </w:r>
            <w:r>
              <w:rPr>
                <w:noProof/>
                <w:webHidden/>
              </w:rPr>
            </w:r>
            <w:r>
              <w:rPr>
                <w:noProof/>
                <w:webHidden/>
              </w:rPr>
              <w:fldChar w:fldCharType="separate"/>
            </w:r>
            <w:r w:rsidR="00F00473">
              <w:rPr>
                <w:noProof/>
                <w:webHidden/>
              </w:rPr>
              <w:t>45</w:t>
            </w:r>
            <w:r>
              <w:rPr>
                <w:noProof/>
                <w:webHidden/>
              </w:rPr>
              <w:fldChar w:fldCharType="end"/>
            </w:r>
          </w:hyperlink>
        </w:p>
        <w:p w14:paraId="3654F0D6" w14:textId="52A18174" w:rsidR="00C135FA" w:rsidRDefault="00C135FA">
          <w:pPr>
            <w:pStyle w:val="TOC3"/>
            <w:tabs>
              <w:tab w:val="left" w:pos="132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22" w:history="1">
            <w:r w:rsidRPr="00AE7A99">
              <w:rPr>
                <w:rStyle w:val="Hyperlink"/>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Αξιολόγηση προσφορών</w:t>
            </w:r>
            <w:r>
              <w:rPr>
                <w:noProof/>
                <w:webHidden/>
              </w:rPr>
              <w:tab/>
            </w:r>
            <w:r>
              <w:rPr>
                <w:noProof/>
                <w:webHidden/>
              </w:rPr>
              <w:fldChar w:fldCharType="begin"/>
            </w:r>
            <w:r>
              <w:rPr>
                <w:noProof/>
                <w:webHidden/>
              </w:rPr>
              <w:instrText xml:space="preserve"> PAGEREF _Toc204863022 \h </w:instrText>
            </w:r>
            <w:r>
              <w:rPr>
                <w:noProof/>
                <w:webHidden/>
              </w:rPr>
            </w:r>
            <w:r>
              <w:rPr>
                <w:noProof/>
                <w:webHidden/>
              </w:rPr>
              <w:fldChar w:fldCharType="separate"/>
            </w:r>
            <w:r w:rsidR="00F00473">
              <w:rPr>
                <w:noProof/>
                <w:webHidden/>
              </w:rPr>
              <w:t>45</w:t>
            </w:r>
            <w:r>
              <w:rPr>
                <w:noProof/>
                <w:webHidden/>
              </w:rPr>
              <w:fldChar w:fldCharType="end"/>
            </w:r>
          </w:hyperlink>
        </w:p>
        <w:p w14:paraId="73A80F11" w14:textId="4DE427E4"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23" w:history="1">
            <w:r w:rsidRPr="00AE7A99">
              <w:rPr>
                <w:rStyle w:val="Hyperlink"/>
                <w:bCs/>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_Toc204863023 \h </w:instrText>
            </w:r>
            <w:r>
              <w:rPr>
                <w:noProof/>
                <w:webHidden/>
              </w:rPr>
            </w:r>
            <w:r>
              <w:rPr>
                <w:noProof/>
                <w:webHidden/>
              </w:rPr>
              <w:fldChar w:fldCharType="separate"/>
            </w:r>
            <w:r w:rsidR="00F00473">
              <w:rPr>
                <w:noProof/>
                <w:webHidden/>
              </w:rPr>
              <w:t>46</w:t>
            </w:r>
            <w:r>
              <w:rPr>
                <w:noProof/>
                <w:webHidden/>
              </w:rPr>
              <w:fldChar w:fldCharType="end"/>
            </w:r>
          </w:hyperlink>
        </w:p>
        <w:p w14:paraId="1156EA67" w14:textId="26E04EE2"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24" w:history="1">
            <w:r w:rsidRPr="00AE7A99">
              <w:rPr>
                <w:rStyle w:val="Hyperlink"/>
                <w:bCs/>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Κατακύρωση - σύναψη σύμβασης</w:t>
            </w:r>
            <w:r>
              <w:rPr>
                <w:noProof/>
                <w:webHidden/>
              </w:rPr>
              <w:tab/>
            </w:r>
            <w:r>
              <w:rPr>
                <w:noProof/>
                <w:webHidden/>
              </w:rPr>
              <w:fldChar w:fldCharType="begin"/>
            </w:r>
            <w:r>
              <w:rPr>
                <w:noProof/>
                <w:webHidden/>
              </w:rPr>
              <w:instrText xml:space="preserve"> PAGEREF _Toc204863024 \h </w:instrText>
            </w:r>
            <w:r>
              <w:rPr>
                <w:noProof/>
                <w:webHidden/>
              </w:rPr>
            </w:r>
            <w:r>
              <w:rPr>
                <w:noProof/>
                <w:webHidden/>
              </w:rPr>
              <w:fldChar w:fldCharType="separate"/>
            </w:r>
            <w:r w:rsidR="00F00473">
              <w:rPr>
                <w:noProof/>
                <w:webHidden/>
              </w:rPr>
              <w:t>48</w:t>
            </w:r>
            <w:r>
              <w:rPr>
                <w:noProof/>
                <w:webHidden/>
              </w:rPr>
              <w:fldChar w:fldCharType="end"/>
            </w:r>
          </w:hyperlink>
        </w:p>
        <w:p w14:paraId="4E6B2232" w14:textId="38635220"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25" w:history="1">
            <w:r w:rsidRPr="00AE7A99">
              <w:rPr>
                <w:rStyle w:val="Hyperlink"/>
                <w:bCs/>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_Toc204863025 \h </w:instrText>
            </w:r>
            <w:r>
              <w:rPr>
                <w:noProof/>
                <w:webHidden/>
              </w:rPr>
            </w:r>
            <w:r>
              <w:rPr>
                <w:noProof/>
                <w:webHidden/>
              </w:rPr>
              <w:fldChar w:fldCharType="separate"/>
            </w:r>
            <w:r w:rsidR="00F00473">
              <w:rPr>
                <w:noProof/>
                <w:webHidden/>
              </w:rPr>
              <w:t>49</w:t>
            </w:r>
            <w:r>
              <w:rPr>
                <w:noProof/>
                <w:webHidden/>
              </w:rPr>
              <w:fldChar w:fldCharType="end"/>
            </w:r>
          </w:hyperlink>
        </w:p>
        <w:p w14:paraId="7F0BBB84" w14:textId="555A479C"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26" w:history="1">
            <w:r w:rsidRPr="00AE7A99">
              <w:rPr>
                <w:rStyle w:val="Hyperlink"/>
                <w:bCs/>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Ματαίωση Διαδικασίας</w:t>
            </w:r>
            <w:r>
              <w:rPr>
                <w:noProof/>
                <w:webHidden/>
              </w:rPr>
              <w:tab/>
            </w:r>
            <w:r>
              <w:rPr>
                <w:noProof/>
                <w:webHidden/>
              </w:rPr>
              <w:fldChar w:fldCharType="begin"/>
            </w:r>
            <w:r>
              <w:rPr>
                <w:noProof/>
                <w:webHidden/>
              </w:rPr>
              <w:instrText xml:space="preserve"> PAGEREF _Toc204863026 \h </w:instrText>
            </w:r>
            <w:r>
              <w:rPr>
                <w:noProof/>
                <w:webHidden/>
              </w:rPr>
            </w:r>
            <w:r>
              <w:rPr>
                <w:noProof/>
                <w:webHidden/>
              </w:rPr>
              <w:fldChar w:fldCharType="separate"/>
            </w:r>
            <w:r w:rsidR="00F00473">
              <w:rPr>
                <w:noProof/>
                <w:webHidden/>
              </w:rPr>
              <w:t>52</w:t>
            </w:r>
            <w:r>
              <w:rPr>
                <w:noProof/>
                <w:webHidden/>
              </w:rPr>
              <w:fldChar w:fldCharType="end"/>
            </w:r>
          </w:hyperlink>
        </w:p>
        <w:p w14:paraId="0025B19D" w14:textId="7D5A2B6D" w:rsidR="00C135FA" w:rsidRDefault="00C135FA">
          <w:pPr>
            <w:pStyle w:val="TOC1"/>
            <w:tabs>
              <w:tab w:val="left" w:pos="440"/>
              <w:tab w:val="right" w:leader="dot" w:pos="9620"/>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63027" w:history="1">
            <w:r w:rsidRPr="00AE7A99">
              <w:rPr>
                <w:rStyle w:val="Hyperlink"/>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E7A99">
              <w:rPr>
                <w:rStyle w:val="Hyperlink"/>
                <w:noProof/>
              </w:rPr>
              <w:t>ΟΡΟΙ ΕΚΤΕΛΕΣΗΣ ΤΗΣ ΣΥΜΒΑΣΗΣ</w:t>
            </w:r>
            <w:r>
              <w:rPr>
                <w:noProof/>
                <w:webHidden/>
              </w:rPr>
              <w:tab/>
            </w:r>
            <w:r>
              <w:rPr>
                <w:noProof/>
                <w:webHidden/>
              </w:rPr>
              <w:fldChar w:fldCharType="begin"/>
            </w:r>
            <w:r>
              <w:rPr>
                <w:noProof/>
                <w:webHidden/>
              </w:rPr>
              <w:instrText xml:space="preserve"> PAGEREF _Toc204863027 \h </w:instrText>
            </w:r>
            <w:r>
              <w:rPr>
                <w:noProof/>
                <w:webHidden/>
              </w:rPr>
            </w:r>
            <w:r>
              <w:rPr>
                <w:noProof/>
                <w:webHidden/>
              </w:rPr>
              <w:fldChar w:fldCharType="separate"/>
            </w:r>
            <w:r w:rsidR="00F00473">
              <w:rPr>
                <w:noProof/>
                <w:webHidden/>
              </w:rPr>
              <w:t>53</w:t>
            </w:r>
            <w:r>
              <w:rPr>
                <w:noProof/>
                <w:webHidden/>
              </w:rPr>
              <w:fldChar w:fldCharType="end"/>
            </w:r>
          </w:hyperlink>
        </w:p>
        <w:p w14:paraId="411B94D9" w14:textId="6412D62A"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28" w:history="1">
            <w:r w:rsidRPr="00AE7A99">
              <w:rPr>
                <w:rStyle w:val="Hyperlink"/>
                <w:bCs/>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Εγγυήσεις (καλής εκτέλεσης)</w:t>
            </w:r>
            <w:r>
              <w:rPr>
                <w:noProof/>
                <w:webHidden/>
              </w:rPr>
              <w:tab/>
            </w:r>
            <w:r>
              <w:rPr>
                <w:noProof/>
                <w:webHidden/>
              </w:rPr>
              <w:fldChar w:fldCharType="begin"/>
            </w:r>
            <w:r>
              <w:rPr>
                <w:noProof/>
                <w:webHidden/>
              </w:rPr>
              <w:instrText xml:space="preserve"> PAGEREF _Toc204863028 \h </w:instrText>
            </w:r>
            <w:r>
              <w:rPr>
                <w:noProof/>
                <w:webHidden/>
              </w:rPr>
            </w:r>
            <w:r>
              <w:rPr>
                <w:noProof/>
                <w:webHidden/>
              </w:rPr>
              <w:fldChar w:fldCharType="separate"/>
            </w:r>
            <w:r w:rsidR="00F00473">
              <w:rPr>
                <w:noProof/>
                <w:webHidden/>
              </w:rPr>
              <w:t>53</w:t>
            </w:r>
            <w:r>
              <w:rPr>
                <w:noProof/>
                <w:webHidden/>
              </w:rPr>
              <w:fldChar w:fldCharType="end"/>
            </w:r>
          </w:hyperlink>
        </w:p>
        <w:p w14:paraId="5A2A273E" w14:textId="6E61DB35"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29" w:history="1">
            <w:r w:rsidRPr="00AE7A99">
              <w:rPr>
                <w:rStyle w:val="Hyperlink"/>
                <w:bCs/>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_Toc204863029 \h </w:instrText>
            </w:r>
            <w:r>
              <w:rPr>
                <w:noProof/>
                <w:webHidden/>
              </w:rPr>
            </w:r>
            <w:r>
              <w:rPr>
                <w:noProof/>
                <w:webHidden/>
              </w:rPr>
              <w:fldChar w:fldCharType="separate"/>
            </w:r>
            <w:r w:rsidR="00F00473">
              <w:rPr>
                <w:noProof/>
                <w:webHidden/>
              </w:rPr>
              <w:t>53</w:t>
            </w:r>
            <w:r>
              <w:rPr>
                <w:noProof/>
                <w:webHidden/>
              </w:rPr>
              <w:fldChar w:fldCharType="end"/>
            </w:r>
          </w:hyperlink>
        </w:p>
        <w:p w14:paraId="1E3058A8" w14:textId="598896E8"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30" w:history="1">
            <w:r w:rsidRPr="00AE7A99">
              <w:rPr>
                <w:rStyle w:val="Hyperlink"/>
                <w:bCs/>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Όροι εκτέλεσης της σύμβασης</w:t>
            </w:r>
            <w:r>
              <w:rPr>
                <w:noProof/>
                <w:webHidden/>
              </w:rPr>
              <w:tab/>
            </w:r>
            <w:r>
              <w:rPr>
                <w:noProof/>
                <w:webHidden/>
              </w:rPr>
              <w:fldChar w:fldCharType="begin"/>
            </w:r>
            <w:r>
              <w:rPr>
                <w:noProof/>
                <w:webHidden/>
              </w:rPr>
              <w:instrText xml:space="preserve"> PAGEREF _Toc204863030 \h </w:instrText>
            </w:r>
            <w:r>
              <w:rPr>
                <w:noProof/>
                <w:webHidden/>
              </w:rPr>
            </w:r>
            <w:r>
              <w:rPr>
                <w:noProof/>
                <w:webHidden/>
              </w:rPr>
              <w:fldChar w:fldCharType="separate"/>
            </w:r>
            <w:r w:rsidR="00F00473">
              <w:rPr>
                <w:noProof/>
                <w:webHidden/>
              </w:rPr>
              <w:t>53</w:t>
            </w:r>
            <w:r>
              <w:rPr>
                <w:noProof/>
                <w:webHidden/>
              </w:rPr>
              <w:fldChar w:fldCharType="end"/>
            </w:r>
          </w:hyperlink>
        </w:p>
        <w:p w14:paraId="3FC5E46C" w14:textId="1A54BCDC"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31" w:history="1">
            <w:r w:rsidRPr="00AE7A99">
              <w:rPr>
                <w:rStyle w:val="Hyperlink"/>
                <w:bCs/>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Υπεργολαβία</w:t>
            </w:r>
            <w:r>
              <w:rPr>
                <w:noProof/>
                <w:webHidden/>
              </w:rPr>
              <w:tab/>
            </w:r>
            <w:r>
              <w:rPr>
                <w:noProof/>
                <w:webHidden/>
              </w:rPr>
              <w:fldChar w:fldCharType="begin"/>
            </w:r>
            <w:r>
              <w:rPr>
                <w:noProof/>
                <w:webHidden/>
              </w:rPr>
              <w:instrText xml:space="preserve"> PAGEREF _Toc204863031 \h </w:instrText>
            </w:r>
            <w:r>
              <w:rPr>
                <w:noProof/>
                <w:webHidden/>
              </w:rPr>
            </w:r>
            <w:r>
              <w:rPr>
                <w:noProof/>
                <w:webHidden/>
              </w:rPr>
              <w:fldChar w:fldCharType="separate"/>
            </w:r>
            <w:r w:rsidR="00F00473">
              <w:rPr>
                <w:noProof/>
                <w:webHidden/>
              </w:rPr>
              <w:t>56</w:t>
            </w:r>
            <w:r>
              <w:rPr>
                <w:noProof/>
                <w:webHidden/>
              </w:rPr>
              <w:fldChar w:fldCharType="end"/>
            </w:r>
          </w:hyperlink>
        </w:p>
        <w:p w14:paraId="25D8D056" w14:textId="410FB9BC"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32" w:history="1">
            <w:r w:rsidRPr="00AE7A99">
              <w:rPr>
                <w:rStyle w:val="Hyperlink"/>
                <w:bCs/>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_Toc204863032 \h </w:instrText>
            </w:r>
            <w:r>
              <w:rPr>
                <w:noProof/>
                <w:webHidden/>
              </w:rPr>
            </w:r>
            <w:r>
              <w:rPr>
                <w:noProof/>
                <w:webHidden/>
              </w:rPr>
              <w:fldChar w:fldCharType="separate"/>
            </w:r>
            <w:r w:rsidR="00F00473">
              <w:rPr>
                <w:noProof/>
                <w:webHidden/>
              </w:rPr>
              <w:t>57</w:t>
            </w:r>
            <w:r>
              <w:rPr>
                <w:noProof/>
                <w:webHidden/>
              </w:rPr>
              <w:fldChar w:fldCharType="end"/>
            </w:r>
          </w:hyperlink>
        </w:p>
        <w:p w14:paraId="09BD4990" w14:textId="499F0A4E" w:rsidR="00C135FA" w:rsidRDefault="00C135FA">
          <w:pPr>
            <w:pStyle w:val="TOC4"/>
            <w:tabs>
              <w:tab w:val="left" w:pos="154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33" w:history="1">
            <w:r w:rsidRPr="00AE7A99">
              <w:rPr>
                <w:rStyle w:val="Hyperlink"/>
                <w:noProof/>
                <w:lang w:val="el-GR"/>
              </w:rPr>
              <w:t>4.5.1.</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rPr>
              <w:t>Υποκατάσταση Αναδόχου</w:t>
            </w:r>
            <w:r>
              <w:rPr>
                <w:noProof/>
                <w:webHidden/>
              </w:rPr>
              <w:tab/>
            </w:r>
            <w:r>
              <w:rPr>
                <w:noProof/>
                <w:webHidden/>
              </w:rPr>
              <w:fldChar w:fldCharType="begin"/>
            </w:r>
            <w:r>
              <w:rPr>
                <w:noProof/>
                <w:webHidden/>
              </w:rPr>
              <w:instrText xml:space="preserve"> PAGEREF _Toc204863033 \h </w:instrText>
            </w:r>
            <w:r>
              <w:rPr>
                <w:noProof/>
                <w:webHidden/>
              </w:rPr>
            </w:r>
            <w:r>
              <w:rPr>
                <w:noProof/>
                <w:webHidden/>
              </w:rPr>
              <w:fldChar w:fldCharType="separate"/>
            </w:r>
            <w:r w:rsidR="00F00473">
              <w:rPr>
                <w:noProof/>
                <w:webHidden/>
              </w:rPr>
              <w:t>57</w:t>
            </w:r>
            <w:r>
              <w:rPr>
                <w:noProof/>
                <w:webHidden/>
              </w:rPr>
              <w:fldChar w:fldCharType="end"/>
            </w:r>
          </w:hyperlink>
        </w:p>
        <w:p w14:paraId="3DBBD661" w14:textId="487ACC56" w:rsidR="00C135FA" w:rsidRDefault="00C135FA">
          <w:pPr>
            <w:pStyle w:val="TOC4"/>
            <w:tabs>
              <w:tab w:val="left" w:pos="154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34" w:history="1">
            <w:r w:rsidRPr="00AE7A99">
              <w:rPr>
                <w:rStyle w:val="Hyperlink"/>
                <w:noProof/>
                <w:lang w:val="el-GR"/>
              </w:rPr>
              <w:t>4.5.2.</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rPr>
              <w:t>Τροποποιήσεις ήσσονος αξίας</w:t>
            </w:r>
            <w:r>
              <w:rPr>
                <w:noProof/>
                <w:webHidden/>
              </w:rPr>
              <w:tab/>
            </w:r>
            <w:r>
              <w:rPr>
                <w:noProof/>
                <w:webHidden/>
              </w:rPr>
              <w:fldChar w:fldCharType="begin"/>
            </w:r>
            <w:r>
              <w:rPr>
                <w:noProof/>
                <w:webHidden/>
              </w:rPr>
              <w:instrText xml:space="preserve"> PAGEREF _Toc204863034 \h </w:instrText>
            </w:r>
            <w:r>
              <w:rPr>
                <w:noProof/>
                <w:webHidden/>
              </w:rPr>
            </w:r>
            <w:r>
              <w:rPr>
                <w:noProof/>
                <w:webHidden/>
              </w:rPr>
              <w:fldChar w:fldCharType="separate"/>
            </w:r>
            <w:r w:rsidR="00F00473">
              <w:rPr>
                <w:noProof/>
                <w:webHidden/>
              </w:rPr>
              <w:t>58</w:t>
            </w:r>
            <w:r>
              <w:rPr>
                <w:noProof/>
                <w:webHidden/>
              </w:rPr>
              <w:fldChar w:fldCharType="end"/>
            </w:r>
          </w:hyperlink>
        </w:p>
        <w:p w14:paraId="6A1C2280" w14:textId="089AE208"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35" w:history="1">
            <w:r w:rsidRPr="00AE7A99">
              <w:rPr>
                <w:rStyle w:val="Hyperlink"/>
                <w:bCs/>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_Toc204863035 \h </w:instrText>
            </w:r>
            <w:r>
              <w:rPr>
                <w:noProof/>
                <w:webHidden/>
              </w:rPr>
            </w:r>
            <w:r>
              <w:rPr>
                <w:noProof/>
                <w:webHidden/>
              </w:rPr>
              <w:fldChar w:fldCharType="separate"/>
            </w:r>
            <w:r w:rsidR="00F00473">
              <w:rPr>
                <w:noProof/>
                <w:webHidden/>
              </w:rPr>
              <w:t>58</w:t>
            </w:r>
            <w:r>
              <w:rPr>
                <w:noProof/>
                <w:webHidden/>
              </w:rPr>
              <w:fldChar w:fldCharType="end"/>
            </w:r>
          </w:hyperlink>
        </w:p>
        <w:p w14:paraId="54646B7B" w14:textId="37F53EF2" w:rsidR="00C135FA" w:rsidRDefault="00C135FA">
          <w:pPr>
            <w:pStyle w:val="TOC1"/>
            <w:tabs>
              <w:tab w:val="left" w:pos="440"/>
              <w:tab w:val="right" w:leader="dot" w:pos="9620"/>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63036" w:history="1">
            <w:r w:rsidRPr="00AE7A99">
              <w:rPr>
                <w:rStyle w:val="Hyperlink"/>
                <w:noProof/>
                <w:lang w:val="el-GR"/>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E7A99">
              <w:rPr>
                <w:rStyle w:val="Hyperlink"/>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_Toc204863036 \h </w:instrText>
            </w:r>
            <w:r>
              <w:rPr>
                <w:noProof/>
                <w:webHidden/>
              </w:rPr>
            </w:r>
            <w:r>
              <w:rPr>
                <w:noProof/>
                <w:webHidden/>
              </w:rPr>
              <w:fldChar w:fldCharType="separate"/>
            </w:r>
            <w:r w:rsidR="00F00473">
              <w:rPr>
                <w:noProof/>
                <w:webHidden/>
              </w:rPr>
              <w:t>59</w:t>
            </w:r>
            <w:r>
              <w:rPr>
                <w:noProof/>
                <w:webHidden/>
              </w:rPr>
              <w:fldChar w:fldCharType="end"/>
            </w:r>
          </w:hyperlink>
        </w:p>
        <w:p w14:paraId="2B7C2580" w14:textId="06F3712B"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37" w:history="1">
            <w:r w:rsidRPr="00AE7A99">
              <w:rPr>
                <w:rStyle w:val="Hyperlink"/>
                <w:bCs/>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Τρόπος πληρωμής</w:t>
            </w:r>
            <w:r>
              <w:rPr>
                <w:noProof/>
                <w:webHidden/>
              </w:rPr>
              <w:tab/>
            </w:r>
            <w:r>
              <w:rPr>
                <w:noProof/>
                <w:webHidden/>
              </w:rPr>
              <w:fldChar w:fldCharType="begin"/>
            </w:r>
            <w:r>
              <w:rPr>
                <w:noProof/>
                <w:webHidden/>
              </w:rPr>
              <w:instrText xml:space="preserve"> PAGEREF _Toc204863037 \h </w:instrText>
            </w:r>
            <w:r>
              <w:rPr>
                <w:noProof/>
                <w:webHidden/>
              </w:rPr>
            </w:r>
            <w:r>
              <w:rPr>
                <w:noProof/>
                <w:webHidden/>
              </w:rPr>
              <w:fldChar w:fldCharType="separate"/>
            </w:r>
            <w:r w:rsidR="00F00473">
              <w:rPr>
                <w:noProof/>
                <w:webHidden/>
              </w:rPr>
              <w:t>59</w:t>
            </w:r>
            <w:r>
              <w:rPr>
                <w:noProof/>
                <w:webHidden/>
              </w:rPr>
              <w:fldChar w:fldCharType="end"/>
            </w:r>
          </w:hyperlink>
        </w:p>
        <w:p w14:paraId="54B774D8" w14:textId="46F6FC0C"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38" w:history="1">
            <w:r w:rsidRPr="00AE7A99">
              <w:rPr>
                <w:rStyle w:val="Hyperlink"/>
                <w:bCs/>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_Toc204863038 \h </w:instrText>
            </w:r>
            <w:r>
              <w:rPr>
                <w:noProof/>
                <w:webHidden/>
              </w:rPr>
            </w:r>
            <w:r>
              <w:rPr>
                <w:noProof/>
                <w:webHidden/>
              </w:rPr>
              <w:fldChar w:fldCharType="separate"/>
            </w:r>
            <w:r w:rsidR="00F00473">
              <w:rPr>
                <w:noProof/>
                <w:webHidden/>
              </w:rPr>
              <w:t>59</w:t>
            </w:r>
            <w:r>
              <w:rPr>
                <w:noProof/>
                <w:webHidden/>
              </w:rPr>
              <w:fldChar w:fldCharType="end"/>
            </w:r>
          </w:hyperlink>
        </w:p>
        <w:p w14:paraId="1D0A580A" w14:textId="305E9C10"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39" w:history="1">
            <w:r w:rsidRPr="00AE7A99">
              <w:rPr>
                <w:rStyle w:val="Hyperlink"/>
                <w:bCs/>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_Toc204863039 \h </w:instrText>
            </w:r>
            <w:r>
              <w:rPr>
                <w:noProof/>
                <w:webHidden/>
              </w:rPr>
            </w:r>
            <w:r>
              <w:rPr>
                <w:noProof/>
                <w:webHidden/>
              </w:rPr>
              <w:fldChar w:fldCharType="separate"/>
            </w:r>
            <w:r w:rsidR="00F00473">
              <w:rPr>
                <w:noProof/>
                <w:webHidden/>
              </w:rPr>
              <w:t>61</w:t>
            </w:r>
            <w:r>
              <w:rPr>
                <w:noProof/>
                <w:webHidden/>
              </w:rPr>
              <w:fldChar w:fldCharType="end"/>
            </w:r>
          </w:hyperlink>
        </w:p>
        <w:p w14:paraId="30E03BBE" w14:textId="67E91515"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40" w:history="1">
            <w:r w:rsidRPr="00AE7A99">
              <w:rPr>
                <w:rStyle w:val="Hyperlink"/>
                <w:bCs/>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Δικαστική επίλυση διαφορών</w:t>
            </w:r>
            <w:r>
              <w:rPr>
                <w:noProof/>
                <w:webHidden/>
              </w:rPr>
              <w:tab/>
            </w:r>
            <w:r>
              <w:rPr>
                <w:noProof/>
                <w:webHidden/>
              </w:rPr>
              <w:fldChar w:fldCharType="begin"/>
            </w:r>
            <w:r>
              <w:rPr>
                <w:noProof/>
                <w:webHidden/>
              </w:rPr>
              <w:instrText xml:space="preserve"> PAGEREF _Toc204863040 \h </w:instrText>
            </w:r>
            <w:r>
              <w:rPr>
                <w:noProof/>
                <w:webHidden/>
              </w:rPr>
            </w:r>
            <w:r>
              <w:rPr>
                <w:noProof/>
                <w:webHidden/>
              </w:rPr>
              <w:fldChar w:fldCharType="separate"/>
            </w:r>
            <w:r w:rsidR="00F00473">
              <w:rPr>
                <w:noProof/>
                <w:webHidden/>
              </w:rPr>
              <w:t>61</w:t>
            </w:r>
            <w:r>
              <w:rPr>
                <w:noProof/>
                <w:webHidden/>
              </w:rPr>
              <w:fldChar w:fldCharType="end"/>
            </w:r>
          </w:hyperlink>
        </w:p>
        <w:p w14:paraId="2560C623" w14:textId="294A3F3A" w:rsidR="00C135FA" w:rsidRDefault="00C135FA">
          <w:pPr>
            <w:pStyle w:val="TOC1"/>
            <w:tabs>
              <w:tab w:val="left" w:pos="440"/>
              <w:tab w:val="right" w:leader="dot" w:pos="9620"/>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63041" w:history="1">
            <w:r w:rsidRPr="00AE7A99">
              <w:rPr>
                <w:rStyle w:val="Hyperlink"/>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E7A99">
              <w:rPr>
                <w:rStyle w:val="Hyperlink"/>
                <w:noProof/>
              </w:rPr>
              <w:t>ΧΡΟΝΟΣ ΚΑΙ ΤΡΟΠΟΣ ΕΚΤΕΛΕΣΗΣ</w:t>
            </w:r>
            <w:r>
              <w:rPr>
                <w:noProof/>
                <w:webHidden/>
              </w:rPr>
              <w:tab/>
            </w:r>
            <w:r>
              <w:rPr>
                <w:noProof/>
                <w:webHidden/>
              </w:rPr>
              <w:fldChar w:fldCharType="begin"/>
            </w:r>
            <w:r>
              <w:rPr>
                <w:noProof/>
                <w:webHidden/>
              </w:rPr>
              <w:instrText xml:space="preserve"> PAGEREF _Toc204863041 \h </w:instrText>
            </w:r>
            <w:r>
              <w:rPr>
                <w:noProof/>
                <w:webHidden/>
              </w:rPr>
            </w:r>
            <w:r>
              <w:rPr>
                <w:noProof/>
                <w:webHidden/>
              </w:rPr>
              <w:fldChar w:fldCharType="separate"/>
            </w:r>
            <w:r w:rsidR="00F00473">
              <w:rPr>
                <w:noProof/>
                <w:webHidden/>
              </w:rPr>
              <w:t>62</w:t>
            </w:r>
            <w:r>
              <w:rPr>
                <w:noProof/>
                <w:webHidden/>
              </w:rPr>
              <w:fldChar w:fldCharType="end"/>
            </w:r>
          </w:hyperlink>
        </w:p>
        <w:p w14:paraId="0C9DE597" w14:textId="5FDD65DE"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42" w:history="1">
            <w:r w:rsidRPr="00AE7A99">
              <w:rPr>
                <w:rStyle w:val="Hyperlink"/>
                <w:bCs/>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Παρακολούθηση της σύμβασης</w:t>
            </w:r>
            <w:r>
              <w:rPr>
                <w:noProof/>
                <w:webHidden/>
              </w:rPr>
              <w:tab/>
            </w:r>
            <w:r>
              <w:rPr>
                <w:noProof/>
                <w:webHidden/>
              </w:rPr>
              <w:fldChar w:fldCharType="begin"/>
            </w:r>
            <w:r>
              <w:rPr>
                <w:noProof/>
                <w:webHidden/>
              </w:rPr>
              <w:instrText xml:space="preserve"> PAGEREF _Toc204863042 \h </w:instrText>
            </w:r>
            <w:r>
              <w:rPr>
                <w:noProof/>
                <w:webHidden/>
              </w:rPr>
            </w:r>
            <w:r>
              <w:rPr>
                <w:noProof/>
                <w:webHidden/>
              </w:rPr>
              <w:fldChar w:fldCharType="separate"/>
            </w:r>
            <w:r w:rsidR="00F00473">
              <w:rPr>
                <w:noProof/>
                <w:webHidden/>
              </w:rPr>
              <w:t>62</w:t>
            </w:r>
            <w:r>
              <w:rPr>
                <w:noProof/>
                <w:webHidden/>
              </w:rPr>
              <w:fldChar w:fldCharType="end"/>
            </w:r>
          </w:hyperlink>
        </w:p>
        <w:p w14:paraId="207D802A" w14:textId="6AF84F32"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43" w:history="1">
            <w:r w:rsidRPr="00AE7A99">
              <w:rPr>
                <w:rStyle w:val="Hyperlink"/>
                <w:bCs/>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Διάρκεια σύμβασης</w:t>
            </w:r>
            <w:r>
              <w:rPr>
                <w:noProof/>
                <w:webHidden/>
              </w:rPr>
              <w:tab/>
            </w:r>
            <w:r>
              <w:rPr>
                <w:noProof/>
                <w:webHidden/>
              </w:rPr>
              <w:fldChar w:fldCharType="begin"/>
            </w:r>
            <w:r>
              <w:rPr>
                <w:noProof/>
                <w:webHidden/>
              </w:rPr>
              <w:instrText xml:space="preserve"> PAGEREF _Toc204863043 \h </w:instrText>
            </w:r>
            <w:r>
              <w:rPr>
                <w:noProof/>
                <w:webHidden/>
              </w:rPr>
            </w:r>
            <w:r>
              <w:rPr>
                <w:noProof/>
                <w:webHidden/>
              </w:rPr>
              <w:fldChar w:fldCharType="separate"/>
            </w:r>
            <w:r w:rsidR="00F00473">
              <w:rPr>
                <w:noProof/>
                <w:webHidden/>
              </w:rPr>
              <w:t>62</w:t>
            </w:r>
            <w:r>
              <w:rPr>
                <w:noProof/>
                <w:webHidden/>
              </w:rPr>
              <w:fldChar w:fldCharType="end"/>
            </w:r>
          </w:hyperlink>
        </w:p>
        <w:p w14:paraId="09AA887A" w14:textId="38FD5DC3"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44" w:history="1">
            <w:r w:rsidRPr="00AE7A99">
              <w:rPr>
                <w:rStyle w:val="Hyperlink"/>
                <w:bCs/>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_Toc204863044 \h </w:instrText>
            </w:r>
            <w:r>
              <w:rPr>
                <w:noProof/>
                <w:webHidden/>
              </w:rPr>
            </w:r>
            <w:r>
              <w:rPr>
                <w:noProof/>
                <w:webHidden/>
              </w:rPr>
              <w:fldChar w:fldCharType="separate"/>
            </w:r>
            <w:r w:rsidR="00F00473">
              <w:rPr>
                <w:noProof/>
                <w:webHidden/>
              </w:rPr>
              <w:t>62</w:t>
            </w:r>
            <w:r>
              <w:rPr>
                <w:noProof/>
                <w:webHidden/>
              </w:rPr>
              <w:fldChar w:fldCharType="end"/>
            </w:r>
          </w:hyperlink>
        </w:p>
        <w:p w14:paraId="6E427327" w14:textId="685C0C40"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45" w:history="1">
            <w:r w:rsidRPr="00AE7A99">
              <w:rPr>
                <w:rStyle w:val="Hyperlink"/>
                <w:bCs/>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_Toc204863045 \h </w:instrText>
            </w:r>
            <w:r>
              <w:rPr>
                <w:noProof/>
                <w:webHidden/>
              </w:rPr>
            </w:r>
            <w:r>
              <w:rPr>
                <w:noProof/>
                <w:webHidden/>
              </w:rPr>
              <w:fldChar w:fldCharType="separate"/>
            </w:r>
            <w:r w:rsidR="00F00473">
              <w:rPr>
                <w:noProof/>
                <w:webHidden/>
              </w:rPr>
              <w:t>64</w:t>
            </w:r>
            <w:r>
              <w:rPr>
                <w:noProof/>
                <w:webHidden/>
              </w:rPr>
              <w:fldChar w:fldCharType="end"/>
            </w:r>
          </w:hyperlink>
        </w:p>
        <w:p w14:paraId="0648A046" w14:textId="23DED1D6" w:rsidR="00C135FA" w:rsidRDefault="00C135FA">
          <w:pPr>
            <w:pStyle w:val="TOC2"/>
            <w:tabs>
              <w:tab w:val="left" w:pos="880"/>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46" w:history="1">
            <w:r w:rsidRPr="00AE7A99">
              <w:rPr>
                <w:rStyle w:val="Hyperlink"/>
                <w:bCs/>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AE7A99">
              <w:rPr>
                <w:rStyle w:val="Hyperlink"/>
                <w:noProof/>
                <w:lang w:val="el-GR"/>
              </w:rPr>
              <w:t>Αναπροσαρμογή τιμής</w:t>
            </w:r>
            <w:r>
              <w:rPr>
                <w:noProof/>
                <w:webHidden/>
              </w:rPr>
              <w:tab/>
            </w:r>
            <w:r>
              <w:rPr>
                <w:noProof/>
                <w:webHidden/>
              </w:rPr>
              <w:fldChar w:fldCharType="begin"/>
            </w:r>
            <w:r>
              <w:rPr>
                <w:noProof/>
                <w:webHidden/>
              </w:rPr>
              <w:instrText xml:space="preserve"> PAGEREF _Toc204863046 \h </w:instrText>
            </w:r>
            <w:r>
              <w:rPr>
                <w:noProof/>
                <w:webHidden/>
              </w:rPr>
            </w:r>
            <w:r>
              <w:rPr>
                <w:noProof/>
                <w:webHidden/>
              </w:rPr>
              <w:fldChar w:fldCharType="separate"/>
            </w:r>
            <w:r w:rsidR="00F00473">
              <w:rPr>
                <w:noProof/>
                <w:webHidden/>
              </w:rPr>
              <w:t>64</w:t>
            </w:r>
            <w:r>
              <w:rPr>
                <w:noProof/>
                <w:webHidden/>
              </w:rPr>
              <w:fldChar w:fldCharType="end"/>
            </w:r>
          </w:hyperlink>
        </w:p>
        <w:p w14:paraId="2B394FB5" w14:textId="3976D8C6" w:rsidR="00C135FA" w:rsidRDefault="00C135FA">
          <w:pPr>
            <w:pStyle w:val="TOC1"/>
            <w:tabs>
              <w:tab w:val="left" w:pos="440"/>
              <w:tab w:val="right" w:leader="dot" w:pos="9620"/>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863047" w:history="1">
            <w:r w:rsidRPr="00AE7A99">
              <w:rPr>
                <w:rStyle w:val="Hyperlink"/>
                <w:noProof/>
              </w:rPr>
              <w:t>7.</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E7A99">
              <w:rPr>
                <w:rStyle w:val="Hyperlink"/>
                <w:noProof/>
              </w:rPr>
              <w:t>ΠΑΡΑΡΤΗΜΑΤΑ</w:t>
            </w:r>
            <w:r>
              <w:rPr>
                <w:noProof/>
                <w:webHidden/>
              </w:rPr>
              <w:tab/>
            </w:r>
            <w:r>
              <w:rPr>
                <w:noProof/>
                <w:webHidden/>
              </w:rPr>
              <w:fldChar w:fldCharType="begin"/>
            </w:r>
            <w:r>
              <w:rPr>
                <w:noProof/>
                <w:webHidden/>
              </w:rPr>
              <w:instrText xml:space="preserve"> PAGEREF _Toc204863047 \h </w:instrText>
            </w:r>
            <w:r>
              <w:rPr>
                <w:noProof/>
                <w:webHidden/>
              </w:rPr>
            </w:r>
            <w:r>
              <w:rPr>
                <w:noProof/>
                <w:webHidden/>
              </w:rPr>
              <w:fldChar w:fldCharType="separate"/>
            </w:r>
            <w:r w:rsidR="00F00473">
              <w:rPr>
                <w:noProof/>
                <w:webHidden/>
              </w:rPr>
              <w:t>65</w:t>
            </w:r>
            <w:r>
              <w:rPr>
                <w:noProof/>
                <w:webHidden/>
              </w:rPr>
              <w:fldChar w:fldCharType="end"/>
            </w:r>
          </w:hyperlink>
        </w:p>
        <w:p w14:paraId="50B3A806" w14:textId="4CFA020C" w:rsidR="00C135FA" w:rsidRDefault="00C135FA">
          <w:pPr>
            <w:pStyle w:val="TOC2"/>
            <w:tabs>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48" w:history="1">
            <w:r w:rsidRPr="00AE7A99">
              <w:rPr>
                <w:rStyle w:val="Hyperlink"/>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_Toc204863048 \h </w:instrText>
            </w:r>
            <w:r>
              <w:rPr>
                <w:noProof/>
                <w:webHidden/>
              </w:rPr>
            </w:r>
            <w:r>
              <w:rPr>
                <w:noProof/>
                <w:webHidden/>
              </w:rPr>
              <w:fldChar w:fldCharType="separate"/>
            </w:r>
            <w:r w:rsidR="00F00473">
              <w:rPr>
                <w:noProof/>
                <w:webHidden/>
              </w:rPr>
              <w:t>65</w:t>
            </w:r>
            <w:r>
              <w:rPr>
                <w:noProof/>
                <w:webHidden/>
              </w:rPr>
              <w:fldChar w:fldCharType="end"/>
            </w:r>
          </w:hyperlink>
        </w:p>
        <w:p w14:paraId="1741BCC8" w14:textId="20A4B59C" w:rsidR="00C135FA" w:rsidRDefault="00C135FA">
          <w:pPr>
            <w:pStyle w:val="TOC5"/>
            <w:tabs>
              <w:tab w:val="left" w:pos="132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49" w:history="1">
            <w:r w:rsidRPr="00AE7A99">
              <w:rPr>
                <w:rStyle w:val="Hyperlink"/>
                <w:bCs/>
                <w:noProof/>
                <w:lang w:val="el-GR"/>
              </w:rPr>
              <w:t>1.</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bCs/>
                <w:noProof/>
                <w:lang w:val="el-GR"/>
              </w:rPr>
              <w:t>Συνοπτική Περιγραφή Επιχειρησιακού Περιβάλλοντος</w:t>
            </w:r>
            <w:r>
              <w:rPr>
                <w:noProof/>
                <w:webHidden/>
              </w:rPr>
              <w:tab/>
            </w:r>
            <w:r>
              <w:rPr>
                <w:noProof/>
                <w:webHidden/>
              </w:rPr>
              <w:fldChar w:fldCharType="begin"/>
            </w:r>
            <w:r>
              <w:rPr>
                <w:noProof/>
                <w:webHidden/>
              </w:rPr>
              <w:instrText xml:space="preserve"> PAGEREF _Toc204863049 \h </w:instrText>
            </w:r>
            <w:r>
              <w:rPr>
                <w:noProof/>
                <w:webHidden/>
              </w:rPr>
            </w:r>
            <w:r>
              <w:rPr>
                <w:noProof/>
                <w:webHidden/>
              </w:rPr>
              <w:fldChar w:fldCharType="separate"/>
            </w:r>
            <w:r w:rsidR="00F00473">
              <w:rPr>
                <w:noProof/>
                <w:webHidden/>
              </w:rPr>
              <w:t>65</w:t>
            </w:r>
            <w:r>
              <w:rPr>
                <w:noProof/>
                <w:webHidden/>
              </w:rPr>
              <w:fldChar w:fldCharType="end"/>
            </w:r>
          </w:hyperlink>
        </w:p>
        <w:p w14:paraId="4FF40CE3" w14:textId="1D5FE7B2" w:rsidR="00C135FA" w:rsidRDefault="00C135FA">
          <w:pPr>
            <w:pStyle w:val="TOC4"/>
            <w:tabs>
              <w:tab w:val="left" w:pos="132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50" w:history="1">
            <w:r w:rsidRPr="00AE7A99">
              <w:rPr>
                <w:rStyle w:val="Hyperlink"/>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_Toc204863050 \h </w:instrText>
            </w:r>
            <w:r>
              <w:rPr>
                <w:noProof/>
                <w:webHidden/>
              </w:rPr>
            </w:r>
            <w:r>
              <w:rPr>
                <w:noProof/>
                <w:webHidden/>
              </w:rPr>
              <w:fldChar w:fldCharType="separate"/>
            </w:r>
            <w:r w:rsidR="00F00473">
              <w:rPr>
                <w:noProof/>
                <w:webHidden/>
              </w:rPr>
              <w:t>65</w:t>
            </w:r>
            <w:r>
              <w:rPr>
                <w:noProof/>
                <w:webHidden/>
              </w:rPr>
              <w:fldChar w:fldCharType="end"/>
            </w:r>
          </w:hyperlink>
        </w:p>
        <w:p w14:paraId="609F3E33" w14:textId="0A5754A5" w:rsidR="00C135FA" w:rsidRDefault="00C135FA">
          <w:pPr>
            <w:pStyle w:val="TOC4"/>
            <w:tabs>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51" w:history="1">
            <w:r w:rsidRPr="00AE7A99">
              <w:rPr>
                <w:rStyle w:val="Hyperlink"/>
                <w:rFonts w:eastAsia="SimSun"/>
                <w:noProof/>
                <w:lang w:val="el-GR"/>
              </w:rPr>
              <w:t>Φορέας Διαχείρισης και Φορέας Υλοποίησης – Αναθέτουσα Αρχή</w:t>
            </w:r>
            <w:r>
              <w:rPr>
                <w:noProof/>
                <w:webHidden/>
              </w:rPr>
              <w:tab/>
            </w:r>
            <w:r>
              <w:rPr>
                <w:noProof/>
                <w:webHidden/>
              </w:rPr>
              <w:fldChar w:fldCharType="begin"/>
            </w:r>
            <w:r>
              <w:rPr>
                <w:noProof/>
                <w:webHidden/>
              </w:rPr>
              <w:instrText xml:space="preserve"> PAGEREF _Toc204863051 \h </w:instrText>
            </w:r>
            <w:r>
              <w:rPr>
                <w:noProof/>
                <w:webHidden/>
              </w:rPr>
            </w:r>
            <w:r>
              <w:rPr>
                <w:noProof/>
                <w:webHidden/>
              </w:rPr>
              <w:fldChar w:fldCharType="separate"/>
            </w:r>
            <w:r w:rsidR="00F00473">
              <w:rPr>
                <w:noProof/>
                <w:webHidden/>
              </w:rPr>
              <w:t>65</w:t>
            </w:r>
            <w:r>
              <w:rPr>
                <w:noProof/>
                <w:webHidden/>
              </w:rPr>
              <w:fldChar w:fldCharType="end"/>
            </w:r>
          </w:hyperlink>
        </w:p>
        <w:p w14:paraId="58220D48" w14:textId="4C471E34" w:rsidR="00C135FA" w:rsidRDefault="00C135FA">
          <w:pPr>
            <w:pStyle w:val="TOC4"/>
            <w:tabs>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52" w:history="1">
            <w:r w:rsidRPr="00AE7A99">
              <w:rPr>
                <w:rStyle w:val="Hyperlink"/>
                <w:rFonts w:eastAsia="SimSun"/>
                <w:noProof/>
                <w:lang w:val="el-GR"/>
              </w:rPr>
              <w:t>Αναθέτουσα Αρχή ως Φορέας Υλοποίησης Έργων του Ταμείου Ανάκαμψης – Παρούσα Κατάσταση – Αναγκαιότητα Υλοποίησης</w:t>
            </w:r>
            <w:r>
              <w:rPr>
                <w:noProof/>
                <w:webHidden/>
              </w:rPr>
              <w:tab/>
            </w:r>
            <w:r>
              <w:rPr>
                <w:noProof/>
                <w:webHidden/>
              </w:rPr>
              <w:fldChar w:fldCharType="begin"/>
            </w:r>
            <w:r>
              <w:rPr>
                <w:noProof/>
                <w:webHidden/>
              </w:rPr>
              <w:instrText xml:space="preserve"> PAGEREF _Toc204863052 \h </w:instrText>
            </w:r>
            <w:r>
              <w:rPr>
                <w:noProof/>
                <w:webHidden/>
              </w:rPr>
            </w:r>
            <w:r>
              <w:rPr>
                <w:noProof/>
                <w:webHidden/>
              </w:rPr>
              <w:fldChar w:fldCharType="separate"/>
            </w:r>
            <w:r w:rsidR="00F00473">
              <w:rPr>
                <w:noProof/>
                <w:webHidden/>
              </w:rPr>
              <w:t>67</w:t>
            </w:r>
            <w:r>
              <w:rPr>
                <w:noProof/>
                <w:webHidden/>
              </w:rPr>
              <w:fldChar w:fldCharType="end"/>
            </w:r>
          </w:hyperlink>
        </w:p>
        <w:p w14:paraId="2D646C6F" w14:textId="4BD9F8A0" w:rsidR="00C135FA" w:rsidRDefault="00C135FA">
          <w:pPr>
            <w:pStyle w:val="TOC4"/>
            <w:tabs>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53" w:history="1">
            <w:r w:rsidRPr="00AE7A99">
              <w:rPr>
                <w:rStyle w:val="Hyperlink"/>
                <w:rFonts w:eastAsia="SimSun"/>
                <w:noProof/>
                <w:lang w:val="el-GR"/>
              </w:rPr>
              <w:t>Φορέας Χρηματοδότησης – Κύριος του Έργου – Φορέας Λειτουργίας</w:t>
            </w:r>
            <w:r>
              <w:rPr>
                <w:noProof/>
                <w:webHidden/>
              </w:rPr>
              <w:tab/>
            </w:r>
            <w:r>
              <w:rPr>
                <w:noProof/>
                <w:webHidden/>
              </w:rPr>
              <w:fldChar w:fldCharType="begin"/>
            </w:r>
            <w:r>
              <w:rPr>
                <w:noProof/>
                <w:webHidden/>
              </w:rPr>
              <w:instrText xml:space="preserve"> PAGEREF _Toc204863053 \h </w:instrText>
            </w:r>
            <w:r>
              <w:rPr>
                <w:noProof/>
                <w:webHidden/>
              </w:rPr>
            </w:r>
            <w:r>
              <w:rPr>
                <w:noProof/>
                <w:webHidden/>
              </w:rPr>
              <w:fldChar w:fldCharType="separate"/>
            </w:r>
            <w:r w:rsidR="00F00473">
              <w:rPr>
                <w:noProof/>
                <w:webHidden/>
              </w:rPr>
              <w:t>69</w:t>
            </w:r>
            <w:r>
              <w:rPr>
                <w:noProof/>
                <w:webHidden/>
              </w:rPr>
              <w:fldChar w:fldCharType="end"/>
            </w:r>
          </w:hyperlink>
        </w:p>
        <w:p w14:paraId="00A099AC" w14:textId="748CECF4" w:rsidR="00C135FA" w:rsidRDefault="00C135FA">
          <w:pPr>
            <w:pStyle w:val="TOC4"/>
            <w:tabs>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54" w:history="1">
            <w:r w:rsidRPr="00AE7A99">
              <w:rPr>
                <w:rStyle w:val="Hyperlink"/>
                <w:rFonts w:eastAsia="SimSun"/>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_Toc204863054 \h </w:instrText>
            </w:r>
            <w:r>
              <w:rPr>
                <w:noProof/>
                <w:webHidden/>
              </w:rPr>
            </w:r>
            <w:r>
              <w:rPr>
                <w:noProof/>
                <w:webHidden/>
              </w:rPr>
              <w:fldChar w:fldCharType="separate"/>
            </w:r>
            <w:r w:rsidR="00F00473">
              <w:rPr>
                <w:noProof/>
                <w:webHidden/>
              </w:rPr>
              <w:t>69</w:t>
            </w:r>
            <w:r>
              <w:rPr>
                <w:noProof/>
                <w:webHidden/>
              </w:rPr>
              <w:fldChar w:fldCharType="end"/>
            </w:r>
          </w:hyperlink>
        </w:p>
        <w:p w14:paraId="2C340991" w14:textId="79BA5D6A" w:rsidR="00C135FA" w:rsidRDefault="00C135FA">
          <w:pPr>
            <w:pStyle w:val="TOC4"/>
            <w:tabs>
              <w:tab w:val="left" w:pos="132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55" w:history="1">
            <w:r w:rsidRPr="00AE7A99">
              <w:rPr>
                <w:rStyle w:val="Hyperlink"/>
                <w:noProof/>
                <w:lang w:val="el-GR"/>
              </w:rPr>
              <w:t>1.2</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rPr>
              <w:t>Σκοπός και Στόχοι της Σύμβασης</w:t>
            </w:r>
            <w:r>
              <w:rPr>
                <w:noProof/>
                <w:webHidden/>
              </w:rPr>
              <w:tab/>
            </w:r>
            <w:r>
              <w:rPr>
                <w:noProof/>
                <w:webHidden/>
              </w:rPr>
              <w:fldChar w:fldCharType="begin"/>
            </w:r>
            <w:r>
              <w:rPr>
                <w:noProof/>
                <w:webHidden/>
              </w:rPr>
              <w:instrText xml:space="preserve"> PAGEREF _Toc204863055 \h </w:instrText>
            </w:r>
            <w:r>
              <w:rPr>
                <w:noProof/>
                <w:webHidden/>
              </w:rPr>
            </w:r>
            <w:r>
              <w:rPr>
                <w:noProof/>
                <w:webHidden/>
              </w:rPr>
              <w:fldChar w:fldCharType="separate"/>
            </w:r>
            <w:r w:rsidR="00F00473">
              <w:rPr>
                <w:noProof/>
                <w:webHidden/>
              </w:rPr>
              <w:t>70</w:t>
            </w:r>
            <w:r>
              <w:rPr>
                <w:noProof/>
                <w:webHidden/>
              </w:rPr>
              <w:fldChar w:fldCharType="end"/>
            </w:r>
          </w:hyperlink>
        </w:p>
        <w:p w14:paraId="635FCE5A" w14:textId="4B2B5711" w:rsidR="00C135FA" w:rsidRDefault="00C135FA">
          <w:pPr>
            <w:pStyle w:val="TOC4"/>
            <w:tabs>
              <w:tab w:val="left" w:pos="110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56" w:history="1">
            <w:r w:rsidRPr="00AE7A99">
              <w:rPr>
                <w:rStyle w:val="Hyperlink"/>
                <w:noProof/>
                <w:lang w:val="el-GR"/>
              </w:rPr>
              <w:t>2.</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noProof/>
                <w:lang w:val="el-GR"/>
              </w:rPr>
              <w:t>ΠΕΡΙΓΡΑΦΗ ΦΥΣΙΚΟΥ ΑΝΤΙΚΕΙΜΕΝΟΥ ΤΗΣ ΣΥΜΒΑΣΗΣ</w:t>
            </w:r>
            <w:r>
              <w:rPr>
                <w:noProof/>
                <w:webHidden/>
              </w:rPr>
              <w:tab/>
            </w:r>
            <w:r>
              <w:rPr>
                <w:noProof/>
                <w:webHidden/>
              </w:rPr>
              <w:fldChar w:fldCharType="begin"/>
            </w:r>
            <w:r>
              <w:rPr>
                <w:noProof/>
                <w:webHidden/>
              </w:rPr>
              <w:instrText xml:space="preserve"> PAGEREF _Toc204863056 \h </w:instrText>
            </w:r>
            <w:r>
              <w:rPr>
                <w:noProof/>
                <w:webHidden/>
              </w:rPr>
            </w:r>
            <w:r>
              <w:rPr>
                <w:noProof/>
                <w:webHidden/>
              </w:rPr>
              <w:fldChar w:fldCharType="separate"/>
            </w:r>
            <w:r w:rsidR="00F00473">
              <w:rPr>
                <w:noProof/>
                <w:webHidden/>
              </w:rPr>
              <w:t>71</w:t>
            </w:r>
            <w:r>
              <w:rPr>
                <w:noProof/>
                <w:webHidden/>
              </w:rPr>
              <w:fldChar w:fldCharType="end"/>
            </w:r>
          </w:hyperlink>
        </w:p>
        <w:p w14:paraId="6D7C2D65" w14:textId="28B2299B" w:rsidR="00C135FA" w:rsidRDefault="00C135FA">
          <w:pPr>
            <w:pStyle w:val="TOC4"/>
            <w:tabs>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57" w:history="1">
            <w:r w:rsidRPr="00AE7A99">
              <w:rPr>
                <w:rStyle w:val="Hyperlink"/>
                <w:rFonts w:eastAsia="SimSun"/>
                <w:noProof/>
                <w:lang w:val="el-GR"/>
              </w:rPr>
              <w:t>2.1 Αντικείμενο του Έργου</w:t>
            </w:r>
            <w:r>
              <w:rPr>
                <w:noProof/>
                <w:webHidden/>
              </w:rPr>
              <w:tab/>
            </w:r>
            <w:r>
              <w:rPr>
                <w:noProof/>
                <w:webHidden/>
              </w:rPr>
              <w:fldChar w:fldCharType="begin"/>
            </w:r>
            <w:r>
              <w:rPr>
                <w:noProof/>
                <w:webHidden/>
              </w:rPr>
              <w:instrText xml:space="preserve"> PAGEREF _Toc204863057 \h </w:instrText>
            </w:r>
            <w:r>
              <w:rPr>
                <w:noProof/>
                <w:webHidden/>
              </w:rPr>
            </w:r>
            <w:r>
              <w:rPr>
                <w:noProof/>
                <w:webHidden/>
              </w:rPr>
              <w:fldChar w:fldCharType="separate"/>
            </w:r>
            <w:r w:rsidR="00F00473">
              <w:rPr>
                <w:noProof/>
                <w:webHidden/>
              </w:rPr>
              <w:t>71</w:t>
            </w:r>
            <w:r>
              <w:rPr>
                <w:noProof/>
                <w:webHidden/>
              </w:rPr>
              <w:fldChar w:fldCharType="end"/>
            </w:r>
          </w:hyperlink>
        </w:p>
        <w:p w14:paraId="4FE663FE" w14:textId="63365088" w:rsidR="00C135FA" w:rsidRDefault="00C135FA">
          <w:pPr>
            <w:pStyle w:val="TOC4"/>
            <w:tabs>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58" w:history="1">
            <w:r w:rsidRPr="00AE7A99">
              <w:rPr>
                <w:rStyle w:val="Hyperlink"/>
                <w:rFonts w:eastAsia="SimSun"/>
                <w:noProof/>
                <w:lang w:val="el-GR"/>
              </w:rPr>
              <w:t>2.1.1 Διενέργεια Ελέγχου από Ανεξάρτητο Ελεγκτή</w:t>
            </w:r>
            <w:r>
              <w:rPr>
                <w:noProof/>
                <w:webHidden/>
              </w:rPr>
              <w:tab/>
            </w:r>
            <w:r>
              <w:rPr>
                <w:noProof/>
                <w:webHidden/>
              </w:rPr>
              <w:fldChar w:fldCharType="begin"/>
            </w:r>
            <w:r>
              <w:rPr>
                <w:noProof/>
                <w:webHidden/>
              </w:rPr>
              <w:instrText xml:space="preserve"> PAGEREF _Toc204863058 \h </w:instrText>
            </w:r>
            <w:r>
              <w:rPr>
                <w:noProof/>
                <w:webHidden/>
              </w:rPr>
            </w:r>
            <w:r>
              <w:rPr>
                <w:noProof/>
                <w:webHidden/>
              </w:rPr>
              <w:fldChar w:fldCharType="separate"/>
            </w:r>
            <w:r w:rsidR="00F00473">
              <w:rPr>
                <w:noProof/>
                <w:webHidden/>
              </w:rPr>
              <w:t>71</w:t>
            </w:r>
            <w:r>
              <w:rPr>
                <w:noProof/>
                <w:webHidden/>
              </w:rPr>
              <w:fldChar w:fldCharType="end"/>
            </w:r>
          </w:hyperlink>
        </w:p>
        <w:p w14:paraId="5496DB1E" w14:textId="137183A1" w:rsidR="00C135FA" w:rsidRDefault="00C135FA">
          <w:pPr>
            <w:pStyle w:val="TOC4"/>
            <w:tabs>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59" w:history="1">
            <w:r w:rsidRPr="00AE7A99">
              <w:rPr>
                <w:rStyle w:val="Hyperlink"/>
                <w:rFonts w:eastAsia="SimSun"/>
                <w:noProof/>
                <w:lang w:val="el-GR"/>
              </w:rPr>
              <w:t>2.1.2  Λίστα Ελέγχου</w:t>
            </w:r>
            <w:r>
              <w:rPr>
                <w:noProof/>
                <w:webHidden/>
              </w:rPr>
              <w:tab/>
            </w:r>
            <w:r>
              <w:rPr>
                <w:noProof/>
                <w:webHidden/>
              </w:rPr>
              <w:fldChar w:fldCharType="begin"/>
            </w:r>
            <w:r>
              <w:rPr>
                <w:noProof/>
                <w:webHidden/>
              </w:rPr>
              <w:instrText xml:space="preserve"> PAGEREF _Toc204863059 \h </w:instrText>
            </w:r>
            <w:r>
              <w:rPr>
                <w:noProof/>
                <w:webHidden/>
              </w:rPr>
            </w:r>
            <w:r>
              <w:rPr>
                <w:noProof/>
                <w:webHidden/>
              </w:rPr>
              <w:fldChar w:fldCharType="separate"/>
            </w:r>
            <w:r w:rsidR="00F00473">
              <w:rPr>
                <w:noProof/>
                <w:webHidden/>
              </w:rPr>
              <w:t>72</w:t>
            </w:r>
            <w:r>
              <w:rPr>
                <w:noProof/>
                <w:webHidden/>
              </w:rPr>
              <w:fldChar w:fldCharType="end"/>
            </w:r>
          </w:hyperlink>
        </w:p>
        <w:p w14:paraId="3A60F18E" w14:textId="41CBE896" w:rsidR="00C135FA" w:rsidRDefault="00C135FA">
          <w:pPr>
            <w:pStyle w:val="TOC4"/>
            <w:tabs>
              <w:tab w:val="left" w:pos="1540"/>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60" w:history="1">
            <w:r w:rsidRPr="00AE7A99">
              <w:rPr>
                <w:rStyle w:val="Hyperlink"/>
                <w:rFonts w:eastAsia="SimSun"/>
                <w:noProof/>
                <w:lang w:val="el-GR"/>
              </w:rPr>
              <w:t xml:space="preserve">2.1.3 </w:t>
            </w:r>
            <w:r>
              <w:rPr>
                <w:rFonts w:asciiTheme="minorHAnsi" w:eastAsiaTheme="minorEastAsia" w:hAnsiTheme="minorHAnsi" w:cstheme="minorBidi"/>
                <w:noProof/>
                <w:kern w:val="2"/>
                <w:sz w:val="24"/>
                <w:szCs w:val="24"/>
                <w:lang w:val="el-GR" w:eastAsia="el-GR"/>
                <w14:ligatures w14:val="standardContextual"/>
              </w:rPr>
              <w:tab/>
            </w:r>
            <w:r w:rsidRPr="00AE7A99">
              <w:rPr>
                <w:rStyle w:val="Hyperlink"/>
                <w:rFonts w:eastAsia="SimSun"/>
                <w:noProof/>
                <w:lang w:val="el-GR"/>
              </w:rPr>
              <w:t>Έκθεση Επίτευξης Οροσήμων / Στόχων</w:t>
            </w:r>
            <w:r>
              <w:rPr>
                <w:noProof/>
                <w:webHidden/>
              </w:rPr>
              <w:tab/>
            </w:r>
            <w:r>
              <w:rPr>
                <w:noProof/>
                <w:webHidden/>
              </w:rPr>
              <w:fldChar w:fldCharType="begin"/>
            </w:r>
            <w:r>
              <w:rPr>
                <w:noProof/>
                <w:webHidden/>
              </w:rPr>
              <w:instrText xml:space="preserve"> PAGEREF _Toc204863060 \h </w:instrText>
            </w:r>
            <w:r>
              <w:rPr>
                <w:noProof/>
                <w:webHidden/>
              </w:rPr>
            </w:r>
            <w:r>
              <w:rPr>
                <w:noProof/>
                <w:webHidden/>
              </w:rPr>
              <w:fldChar w:fldCharType="separate"/>
            </w:r>
            <w:r w:rsidR="00F00473">
              <w:rPr>
                <w:noProof/>
                <w:webHidden/>
              </w:rPr>
              <w:t>75</w:t>
            </w:r>
            <w:r>
              <w:rPr>
                <w:noProof/>
                <w:webHidden/>
              </w:rPr>
              <w:fldChar w:fldCharType="end"/>
            </w:r>
          </w:hyperlink>
        </w:p>
        <w:p w14:paraId="341F9E64" w14:textId="015DB3D4" w:rsidR="00C135FA" w:rsidRDefault="00C135FA">
          <w:pPr>
            <w:pStyle w:val="TOC4"/>
            <w:tabs>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61" w:history="1">
            <w:r w:rsidRPr="00AE7A99">
              <w:rPr>
                <w:rStyle w:val="Hyperlink"/>
                <w:rFonts w:eastAsia="SimSun"/>
                <w:noProof/>
                <w:lang w:val="el-GR"/>
              </w:rPr>
              <w:t>2.2 Περιβάλλον του Έργου</w:t>
            </w:r>
            <w:r>
              <w:rPr>
                <w:noProof/>
                <w:webHidden/>
              </w:rPr>
              <w:tab/>
            </w:r>
            <w:r>
              <w:rPr>
                <w:noProof/>
                <w:webHidden/>
              </w:rPr>
              <w:fldChar w:fldCharType="begin"/>
            </w:r>
            <w:r>
              <w:rPr>
                <w:noProof/>
                <w:webHidden/>
              </w:rPr>
              <w:instrText xml:space="preserve"> PAGEREF _Toc204863061 \h </w:instrText>
            </w:r>
            <w:r>
              <w:rPr>
                <w:noProof/>
                <w:webHidden/>
              </w:rPr>
            </w:r>
            <w:r>
              <w:rPr>
                <w:noProof/>
                <w:webHidden/>
              </w:rPr>
              <w:fldChar w:fldCharType="separate"/>
            </w:r>
            <w:r w:rsidR="00F00473">
              <w:rPr>
                <w:noProof/>
                <w:webHidden/>
              </w:rPr>
              <w:t>76</w:t>
            </w:r>
            <w:r>
              <w:rPr>
                <w:noProof/>
                <w:webHidden/>
              </w:rPr>
              <w:fldChar w:fldCharType="end"/>
            </w:r>
          </w:hyperlink>
        </w:p>
        <w:p w14:paraId="3C0C38F2" w14:textId="631FFBCE" w:rsidR="00C135FA" w:rsidRDefault="00C135FA">
          <w:pPr>
            <w:pStyle w:val="TOC4"/>
            <w:tabs>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62" w:history="1">
            <w:r w:rsidRPr="00AE7A99">
              <w:rPr>
                <w:rStyle w:val="Hyperlink"/>
                <w:rFonts w:eastAsia="SimSun"/>
                <w:noProof/>
                <w:lang w:val="el-GR"/>
              </w:rPr>
              <w:t>3  Παραδοτέα Σύμβασης</w:t>
            </w:r>
            <w:r>
              <w:rPr>
                <w:noProof/>
                <w:webHidden/>
              </w:rPr>
              <w:tab/>
            </w:r>
            <w:r>
              <w:rPr>
                <w:noProof/>
                <w:webHidden/>
              </w:rPr>
              <w:fldChar w:fldCharType="begin"/>
            </w:r>
            <w:r>
              <w:rPr>
                <w:noProof/>
                <w:webHidden/>
              </w:rPr>
              <w:instrText xml:space="preserve"> PAGEREF _Toc204863062 \h </w:instrText>
            </w:r>
            <w:r>
              <w:rPr>
                <w:noProof/>
                <w:webHidden/>
              </w:rPr>
            </w:r>
            <w:r>
              <w:rPr>
                <w:noProof/>
                <w:webHidden/>
              </w:rPr>
              <w:fldChar w:fldCharType="separate"/>
            </w:r>
            <w:r w:rsidR="00F00473">
              <w:rPr>
                <w:noProof/>
                <w:webHidden/>
              </w:rPr>
              <w:t>85</w:t>
            </w:r>
            <w:r>
              <w:rPr>
                <w:noProof/>
                <w:webHidden/>
              </w:rPr>
              <w:fldChar w:fldCharType="end"/>
            </w:r>
          </w:hyperlink>
        </w:p>
        <w:p w14:paraId="3BF174DB" w14:textId="2DADD804" w:rsidR="00C135FA" w:rsidRDefault="00C135FA">
          <w:pPr>
            <w:pStyle w:val="TOC4"/>
            <w:tabs>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63" w:history="1">
            <w:r w:rsidRPr="00AE7A99">
              <w:rPr>
                <w:rStyle w:val="Hyperlink"/>
                <w:noProof/>
                <w:lang w:val="el-GR"/>
              </w:rPr>
              <w:t>4  Μεθοδολογία υλοποίησης</w:t>
            </w:r>
            <w:r>
              <w:rPr>
                <w:noProof/>
                <w:webHidden/>
              </w:rPr>
              <w:tab/>
            </w:r>
            <w:r>
              <w:rPr>
                <w:noProof/>
                <w:webHidden/>
              </w:rPr>
              <w:fldChar w:fldCharType="begin"/>
            </w:r>
            <w:r>
              <w:rPr>
                <w:noProof/>
                <w:webHidden/>
              </w:rPr>
              <w:instrText xml:space="preserve"> PAGEREF _Toc204863063 \h </w:instrText>
            </w:r>
            <w:r>
              <w:rPr>
                <w:noProof/>
                <w:webHidden/>
              </w:rPr>
            </w:r>
            <w:r>
              <w:rPr>
                <w:noProof/>
                <w:webHidden/>
              </w:rPr>
              <w:fldChar w:fldCharType="separate"/>
            </w:r>
            <w:r w:rsidR="00F00473">
              <w:rPr>
                <w:noProof/>
                <w:webHidden/>
              </w:rPr>
              <w:t>86</w:t>
            </w:r>
            <w:r>
              <w:rPr>
                <w:noProof/>
                <w:webHidden/>
              </w:rPr>
              <w:fldChar w:fldCharType="end"/>
            </w:r>
          </w:hyperlink>
        </w:p>
        <w:p w14:paraId="391CC056" w14:textId="497CAB04" w:rsidR="00C135FA" w:rsidRDefault="00C135FA">
          <w:pPr>
            <w:pStyle w:val="TOC2"/>
            <w:tabs>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64" w:history="1">
            <w:r w:rsidRPr="00AE7A99">
              <w:rPr>
                <w:rStyle w:val="Hyperlink"/>
                <w:noProof/>
                <w:lang w:val="el-GR"/>
              </w:rPr>
              <w:t>ΠΑΡΑΡΤΗΜΑ ΙΙ – ΕΥΡΩΠΑΙΚΟ ΕΝΙΑΙΟ ΕΓΓΡΑΦΟ ΣΥΜΒΑΣΗΣ (ΕΕΕΣ)</w:t>
            </w:r>
            <w:r>
              <w:rPr>
                <w:noProof/>
                <w:webHidden/>
              </w:rPr>
              <w:tab/>
            </w:r>
            <w:r>
              <w:rPr>
                <w:noProof/>
                <w:webHidden/>
              </w:rPr>
              <w:fldChar w:fldCharType="begin"/>
            </w:r>
            <w:r>
              <w:rPr>
                <w:noProof/>
                <w:webHidden/>
              </w:rPr>
              <w:instrText xml:space="preserve"> PAGEREF _Toc204863064 \h </w:instrText>
            </w:r>
            <w:r>
              <w:rPr>
                <w:noProof/>
                <w:webHidden/>
              </w:rPr>
            </w:r>
            <w:r>
              <w:rPr>
                <w:noProof/>
                <w:webHidden/>
              </w:rPr>
              <w:fldChar w:fldCharType="separate"/>
            </w:r>
            <w:r w:rsidR="00F00473">
              <w:rPr>
                <w:noProof/>
                <w:webHidden/>
              </w:rPr>
              <w:t>89</w:t>
            </w:r>
            <w:r>
              <w:rPr>
                <w:noProof/>
                <w:webHidden/>
              </w:rPr>
              <w:fldChar w:fldCharType="end"/>
            </w:r>
          </w:hyperlink>
        </w:p>
        <w:p w14:paraId="1F0B87B9" w14:textId="4116F9E8" w:rsidR="00C135FA" w:rsidRDefault="00C135FA">
          <w:pPr>
            <w:pStyle w:val="TOC4"/>
            <w:tabs>
              <w:tab w:val="right" w:leader="dot" w:pos="9620"/>
            </w:tabs>
            <w:rPr>
              <w:rFonts w:asciiTheme="minorHAnsi" w:eastAsiaTheme="minorEastAsia" w:hAnsiTheme="minorHAnsi" w:cstheme="minorBidi"/>
              <w:noProof/>
              <w:kern w:val="2"/>
              <w:sz w:val="24"/>
              <w:szCs w:val="24"/>
              <w:lang w:val="el-GR" w:eastAsia="el-GR"/>
              <w14:ligatures w14:val="standardContextual"/>
            </w:rPr>
          </w:pPr>
          <w:hyperlink w:anchor="_Toc204863065" w:history="1">
            <w:r w:rsidRPr="00AE7A99">
              <w:rPr>
                <w:rStyle w:val="Hyperlink"/>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_Toc204863065 \h </w:instrText>
            </w:r>
            <w:r>
              <w:rPr>
                <w:noProof/>
                <w:webHidden/>
              </w:rPr>
            </w:r>
            <w:r>
              <w:rPr>
                <w:noProof/>
                <w:webHidden/>
              </w:rPr>
              <w:fldChar w:fldCharType="separate"/>
            </w:r>
            <w:r w:rsidR="00F00473">
              <w:rPr>
                <w:noProof/>
                <w:webHidden/>
              </w:rPr>
              <w:t>89</w:t>
            </w:r>
            <w:r>
              <w:rPr>
                <w:noProof/>
                <w:webHidden/>
              </w:rPr>
              <w:fldChar w:fldCharType="end"/>
            </w:r>
          </w:hyperlink>
        </w:p>
        <w:p w14:paraId="18628DF0" w14:textId="652358C2" w:rsidR="00C135FA" w:rsidRDefault="00C135FA">
          <w:pPr>
            <w:pStyle w:val="TOC2"/>
            <w:tabs>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66" w:history="1">
            <w:r w:rsidRPr="00AE7A99">
              <w:rPr>
                <w:rStyle w:val="Hyperlink"/>
                <w:noProof/>
                <w:lang w:val="el-GR"/>
              </w:rPr>
              <w:t xml:space="preserve">ΠΑΡΑΡΤΗΜΑ </w:t>
            </w:r>
            <w:r w:rsidRPr="00AE7A99">
              <w:rPr>
                <w:rStyle w:val="Hyperlink"/>
                <w:noProof/>
                <w:lang w:val="en-US"/>
              </w:rPr>
              <w:t>III</w:t>
            </w:r>
            <w:r w:rsidRPr="00AE7A99">
              <w:rPr>
                <w:rStyle w:val="Hyperlink"/>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_Toc204863066 \h </w:instrText>
            </w:r>
            <w:r>
              <w:rPr>
                <w:noProof/>
                <w:webHidden/>
              </w:rPr>
            </w:r>
            <w:r>
              <w:rPr>
                <w:noProof/>
                <w:webHidden/>
              </w:rPr>
              <w:fldChar w:fldCharType="separate"/>
            </w:r>
            <w:r w:rsidR="00F00473">
              <w:rPr>
                <w:noProof/>
                <w:webHidden/>
              </w:rPr>
              <w:t>90</w:t>
            </w:r>
            <w:r>
              <w:rPr>
                <w:noProof/>
                <w:webHidden/>
              </w:rPr>
              <w:fldChar w:fldCharType="end"/>
            </w:r>
          </w:hyperlink>
        </w:p>
        <w:p w14:paraId="17EBFFD7" w14:textId="5F0D5B51" w:rsidR="00C135FA" w:rsidRDefault="00C135FA">
          <w:pPr>
            <w:pStyle w:val="TOC2"/>
            <w:tabs>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67" w:history="1">
            <w:r w:rsidRPr="00AE7A99">
              <w:rPr>
                <w:rStyle w:val="Hyperlink"/>
                <w:noProof/>
                <w:lang w:val="el-GR"/>
              </w:rPr>
              <w:t xml:space="preserve">ΠΑΡΑΡΤΗΜΑ </w:t>
            </w:r>
            <w:r w:rsidRPr="00AE7A99">
              <w:rPr>
                <w:rStyle w:val="Hyperlink"/>
                <w:noProof/>
              </w:rPr>
              <w:t>IV</w:t>
            </w:r>
            <w:r w:rsidRPr="00AE7A99">
              <w:rPr>
                <w:rStyle w:val="Hyperlink"/>
                <w:noProof/>
                <w:lang w:val="el-GR"/>
              </w:rPr>
              <w:t xml:space="preserve"> – Υπόδειγμα Τεχνικής Προσφοράς</w:t>
            </w:r>
            <w:r>
              <w:rPr>
                <w:noProof/>
                <w:webHidden/>
              </w:rPr>
              <w:tab/>
            </w:r>
            <w:r>
              <w:rPr>
                <w:noProof/>
                <w:webHidden/>
              </w:rPr>
              <w:fldChar w:fldCharType="begin"/>
            </w:r>
            <w:r>
              <w:rPr>
                <w:noProof/>
                <w:webHidden/>
              </w:rPr>
              <w:instrText xml:space="preserve"> PAGEREF _Toc204863067 \h </w:instrText>
            </w:r>
            <w:r>
              <w:rPr>
                <w:noProof/>
                <w:webHidden/>
              </w:rPr>
            </w:r>
            <w:r>
              <w:rPr>
                <w:noProof/>
                <w:webHidden/>
              </w:rPr>
              <w:fldChar w:fldCharType="separate"/>
            </w:r>
            <w:r w:rsidR="00F00473">
              <w:rPr>
                <w:noProof/>
                <w:webHidden/>
              </w:rPr>
              <w:t>92</w:t>
            </w:r>
            <w:r>
              <w:rPr>
                <w:noProof/>
                <w:webHidden/>
              </w:rPr>
              <w:fldChar w:fldCharType="end"/>
            </w:r>
          </w:hyperlink>
        </w:p>
        <w:p w14:paraId="53C291CD" w14:textId="0B2AE0F7" w:rsidR="00C135FA" w:rsidRDefault="00C135FA">
          <w:pPr>
            <w:pStyle w:val="TOC2"/>
            <w:tabs>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68" w:history="1">
            <w:r w:rsidRPr="00AE7A99">
              <w:rPr>
                <w:rStyle w:val="Hyperlink"/>
                <w:noProof/>
                <w:lang w:val="el-GR"/>
              </w:rPr>
              <w:t xml:space="preserve">ΠΑΡΑΡΤΗΜΑ </w:t>
            </w:r>
            <w:r w:rsidRPr="00AE7A99">
              <w:rPr>
                <w:rStyle w:val="Hyperlink"/>
                <w:noProof/>
              </w:rPr>
              <w:t>V</w:t>
            </w:r>
            <w:r w:rsidRPr="00AE7A99">
              <w:rPr>
                <w:rStyle w:val="Hyperlink"/>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_Toc204863068 \h </w:instrText>
            </w:r>
            <w:r>
              <w:rPr>
                <w:noProof/>
                <w:webHidden/>
              </w:rPr>
            </w:r>
            <w:r>
              <w:rPr>
                <w:noProof/>
                <w:webHidden/>
              </w:rPr>
              <w:fldChar w:fldCharType="separate"/>
            </w:r>
            <w:r w:rsidR="00F00473">
              <w:rPr>
                <w:noProof/>
                <w:webHidden/>
              </w:rPr>
              <w:t>93</w:t>
            </w:r>
            <w:r>
              <w:rPr>
                <w:noProof/>
                <w:webHidden/>
              </w:rPr>
              <w:fldChar w:fldCharType="end"/>
            </w:r>
          </w:hyperlink>
        </w:p>
        <w:p w14:paraId="6A60563D" w14:textId="6A2154DF" w:rsidR="00C135FA" w:rsidRDefault="00C135FA">
          <w:pPr>
            <w:pStyle w:val="TOC2"/>
            <w:tabs>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69" w:history="1">
            <w:r w:rsidRPr="00AE7A99">
              <w:rPr>
                <w:rStyle w:val="Hyperlink"/>
                <w:noProof/>
                <w:lang w:val="el-GR"/>
              </w:rPr>
              <w:t xml:space="preserve">ΠΑΡΑΡΤΗΜΑ </w:t>
            </w:r>
            <w:r w:rsidRPr="00AE7A99">
              <w:rPr>
                <w:rStyle w:val="Hyperlink"/>
                <w:noProof/>
              </w:rPr>
              <w:t>V</w:t>
            </w:r>
            <w:r w:rsidRPr="00AE7A99">
              <w:rPr>
                <w:rStyle w:val="Hyperlink"/>
                <w:noProof/>
                <w:lang w:val="el-GR"/>
              </w:rPr>
              <w:t>Ι – Άλλες Δηλώσεις</w:t>
            </w:r>
            <w:r>
              <w:rPr>
                <w:noProof/>
                <w:webHidden/>
              </w:rPr>
              <w:tab/>
            </w:r>
            <w:r>
              <w:rPr>
                <w:noProof/>
                <w:webHidden/>
              </w:rPr>
              <w:fldChar w:fldCharType="begin"/>
            </w:r>
            <w:r>
              <w:rPr>
                <w:noProof/>
                <w:webHidden/>
              </w:rPr>
              <w:instrText xml:space="preserve"> PAGEREF _Toc204863069 \h </w:instrText>
            </w:r>
            <w:r>
              <w:rPr>
                <w:noProof/>
                <w:webHidden/>
              </w:rPr>
            </w:r>
            <w:r>
              <w:rPr>
                <w:noProof/>
                <w:webHidden/>
              </w:rPr>
              <w:fldChar w:fldCharType="separate"/>
            </w:r>
            <w:r w:rsidR="00F00473">
              <w:rPr>
                <w:noProof/>
                <w:webHidden/>
              </w:rPr>
              <w:t>94</w:t>
            </w:r>
            <w:r>
              <w:rPr>
                <w:noProof/>
                <w:webHidden/>
              </w:rPr>
              <w:fldChar w:fldCharType="end"/>
            </w:r>
          </w:hyperlink>
        </w:p>
        <w:p w14:paraId="0CD94A2A" w14:textId="76F505D3" w:rsidR="00C135FA" w:rsidRDefault="00C135FA">
          <w:pPr>
            <w:pStyle w:val="TOC2"/>
            <w:tabs>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70" w:history="1">
            <w:r w:rsidRPr="00AE7A99">
              <w:rPr>
                <w:rStyle w:val="Hyperlink"/>
                <w:noProof/>
                <w:lang w:val="el-GR"/>
              </w:rPr>
              <w:t xml:space="preserve">ΠΑΡΑΡΤΗΜΑ </w:t>
            </w:r>
            <w:r w:rsidRPr="00AE7A99">
              <w:rPr>
                <w:rStyle w:val="Hyperlink"/>
                <w:noProof/>
              </w:rPr>
              <w:t>VII</w:t>
            </w:r>
            <w:r w:rsidRPr="00AE7A99">
              <w:rPr>
                <w:rStyle w:val="Hyperlink"/>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_Toc204863070 \h </w:instrText>
            </w:r>
            <w:r>
              <w:rPr>
                <w:noProof/>
                <w:webHidden/>
              </w:rPr>
            </w:r>
            <w:r>
              <w:rPr>
                <w:noProof/>
                <w:webHidden/>
              </w:rPr>
              <w:fldChar w:fldCharType="separate"/>
            </w:r>
            <w:r w:rsidR="00F00473">
              <w:rPr>
                <w:noProof/>
                <w:webHidden/>
              </w:rPr>
              <w:t>95</w:t>
            </w:r>
            <w:r>
              <w:rPr>
                <w:noProof/>
                <w:webHidden/>
              </w:rPr>
              <w:fldChar w:fldCharType="end"/>
            </w:r>
          </w:hyperlink>
        </w:p>
        <w:p w14:paraId="06FEE53C" w14:textId="2119A899" w:rsidR="00C135FA" w:rsidRDefault="00C135FA">
          <w:pPr>
            <w:pStyle w:val="TOC3"/>
            <w:tabs>
              <w:tab w:val="left" w:pos="88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71" w:history="1">
            <w:r w:rsidRPr="00AE7A99">
              <w:rPr>
                <w:rStyle w:val="Hyperlink"/>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Εγγυητική Επιστολή Συμμετοχής</w:t>
            </w:r>
            <w:r>
              <w:rPr>
                <w:noProof/>
                <w:webHidden/>
              </w:rPr>
              <w:tab/>
            </w:r>
            <w:r>
              <w:rPr>
                <w:noProof/>
                <w:webHidden/>
              </w:rPr>
              <w:fldChar w:fldCharType="begin"/>
            </w:r>
            <w:r>
              <w:rPr>
                <w:noProof/>
                <w:webHidden/>
              </w:rPr>
              <w:instrText xml:space="preserve"> PAGEREF _Toc204863071 \h </w:instrText>
            </w:r>
            <w:r>
              <w:rPr>
                <w:noProof/>
                <w:webHidden/>
              </w:rPr>
            </w:r>
            <w:r>
              <w:rPr>
                <w:noProof/>
                <w:webHidden/>
              </w:rPr>
              <w:fldChar w:fldCharType="separate"/>
            </w:r>
            <w:r w:rsidR="00F00473">
              <w:rPr>
                <w:noProof/>
                <w:webHidden/>
              </w:rPr>
              <w:t>95</w:t>
            </w:r>
            <w:r>
              <w:rPr>
                <w:noProof/>
                <w:webHidden/>
              </w:rPr>
              <w:fldChar w:fldCharType="end"/>
            </w:r>
          </w:hyperlink>
        </w:p>
        <w:p w14:paraId="7BACD635" w14:textId="0B942244" w:rsidR="00C135FA" w:rsidRDefault="00C135FA">
          <w:pPr>
            <w:pStyle w:val="TOC3"/>
            <w:tabs>
              <w:tab w:val="left" w:pos="1100"/>
              <w:tab w:val="right" w:leader="dot" w:pos="9620"/>
            </w:tabs>
            <w:rPr>
              <w:rFonts w:asciiTheme="minorHAnsi" w:eastAsiaTheme="minorEastAsia" w:hAnsiTheme="minorHAnsi" w:cstheme="minorBidi"/>
              <w:i w:val="0"/>
              <w:iCs w:val="0"/>
              <w:noProof/>
              <w:kern w:val="2"/>
              <w:sz w:val="24"/>
              <w:szCs w:val="24"/>
              <w:lang w:val="el-GR" w:eastAsia="el-GR"/>
              <w14:ligatures w14:val="standardContextual"/>
            </w:rPr>
          </w:pPr>
          <w:hyperlink w:anchor="_Toc204863072" w:history="1">
            <w:r w:rsidRPr="00AE7A99">
              <w:rPr>
                <w:rStyle w:val="Hyperlink"/>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AE7A99">
              <w:rPr>
                <w:rStyle w:val="Hyperlink"/>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_Toc204863072 \h </w:instrText>
            </w:r>
            <w:r>
              <w:rPr>
                <w:noProof/>
                <w:webHidden/>
              </w:rPr>
            </w:r>
            <w:r>
              <w:rPr>
                <w:noProof/>
                <w:webHidden/>
              </w:rPr>
              <w:fldChar w:fldCharType="separate"/>
            </w:r>
            <w:r w:rsidR="00F00473">
              <w:rPr>
                <w:noProof/>
                <w:webHidden/>
              </w:rPr>
              <w:t>96</w:t>
            </w:r>
            <w:r>
              <w:rPr>
                <w:noProof/>
                <w:webHidden/>
              </w:rPr>
              <w:fldChar w:fldCharType="end"/>
            </w:r>
          </w:hyperlink>
        </w:p>
        <w:p w14:paraId="30A29DED" w14:textId="2A26C213" w:rsidR="00C135FA" w:rsidRDefault="00C135FA">
          <w:pPr>
            <w:pStyle w:val="TOC2"/>
            <w:tabs>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73" w:history="1">
            <w:r w:rsidRPr="00AE7A99">
              <w:rPr>
                <w:rStyle w:val="Hyperlink"/>
                <w:noProof/>
                <w:lang w:val="el-GR"/>
              </w:rPr>
              <w:t xml:space="preserve">ΠΑΡΑΡΤΗΜΑ </w:t>
            </w:r>
            <w:r w:rsidRPr="00AE7A99">
              <w:rPr>
                <w:rStyle w:val="Hyperlink"/>
                <w:noProof/>
                <w:lang w:val="en-US"/>
              </w:rPr>
              <w:t>VIII</w:t>
            </w:r>
            <w:r w:rsidRPr="00AE7A99">
              <w:rPr>
                <w:rStyle w:val="Hyperlink"/>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_Toc204863073 \h </w:instrText>
            </w:r>
            <w:r>
              <w:rPr>
                <w:noProof/>
                <w:webHidden/>
              </w:rPr>
            </w:r>
            <w:r>
              <w:rPr>
                <w:noProof/>
                <w:webHidden/>
              </w:rPr>
              <w:fldChar w:fldCharType="separate"/>
            </w:r>
            <w:r w:rsidR="00F00473">
              <w:rPr>
                <w:noProof/>
                <w:webHidden/>
              </w:rPr>
              <w:t>97</w:t>
            </w:r>
            <w:r>
              <w:rPr>
                <w:noProof/>
                <w:webHidden/>
              </w:rPr>
              <w:fldChar w:fldCharType="end"/>
            </w:r>
          </w:hyperlink>
        </w:p>
        <w:p w14:paraId="69914B83" w14:textId="364D9994" w:rsidR="00C135FA" w:rsidRPr="00421841" w:rsidRDefault="00C135FA">
          <w:pPr>
            <w:pStyle w:val="TOC2"/>
            <w:tabs>
              <w:tab w:val="right" w:leader="dot" w:pos="9620"/>
            </w:tabs>
            <w:rPr>
              <w:rFonts w:asciiTheme="minorHAnsi" w:eastAsiaTheme="minorEastAsia" w:hAnsiTheme="minorHAnsi" w:cstheme="minorBidi"/>
              <w:smallCaps w:val="0"/>
              <w:noProof/>
              <w:kern w:val="2"/>
              <w:sz w:val="24"/>
              <w:szCs w:val="24"/>
              <w:lang w:val="el-GR" w:eastAsia="el-GR"/>
              <w14:ligatures w14:val="standardContextual"/>
            </w:rPr>
          </w:pPr>
          <w:hyperlink w:anchor="_Toc204863074" w:history="1">
            <w:r w:rsidRPr="00421841">
              <w:rPr>
                <w:rStyle w:val="Hyperlink"/>
                <w:noProof/>
                <w:lang w:val="el-GR"/>
              </w:rPr>
              <w:t>ΠΑΡΑΡΤΗΜΑ ΙX – Ρήτρα Ακεραιότητας</w:t>
            </w:r>
            <w:r w:rsidRPr="00421841">
              <w:rPr>
                <w:noProof/>
                <w:webHidden/>
              </w:rPr>
              <w:tab/>
            </w:r>
            <w:r w:rsidRPr="00421841">
              <w:rPr>
                <w:noProof/>
                <w:webHidden/>
              </w:rPr>
              <w:fldChar w:fldCharType="begin"/>
            </w:r>
            <w:r w:rsidRPr="00421841">
              <w:rPr>
                <w:noProof/>
                <w:webHidden/>
              </w:rPr>
              <w:instrText xml:space="preserve"> PAGEREF _Toc204863074 \h </w:instrText>
            </w:r>
            <w:r w:rsidRPr="00421841">
              <w:rPr>
                <w:noProof/>
                <w:webHidden/>
              </w:rPr>
            </w:r>
            <w:r w:rsidRPr="00421841">
              <w:rPr>
                <w:noProof/>
                <w:webHidden/>
              </w:rPr>
              <w:fldChar w:fldCharType="separate"/>
            </w:r>
            <w:r w:rsidR="00F00473">
              <w:rPr>
                <w:noProof/>
                <w:webHidden/>
              </w:rPr>
              <w:t>98</w:t>
            </w:r>
            <w:r w:rsidRPr="00421841">
              <w:rPr>
                <w:noProof/>
                <w:webHidden/>
              </w:rPr>
              <w:fldChar w:fldCharType="end"/>
            </w:r>
          </w:hyperlink>
        </w:p>
        <w:p w14:paraId="1F0A628B" w14:textId="060AC632" w:rsidR="00A81D32" w:rsidRDefault="00340CC1">
          <w:r>
            <w:rPr>
              <w:b/>
              <w:bCs/>
              <w:caps/>
              <w:sz w:val="20"/>
              <w:szCs w:val="20"/>
            </w:rPr>
            <w:fldChar w:fldCharType="end"/>
          </w:r>
        </w:p>
      </w:sdtContent>
    </w:sdt>
    <w:p w14:paraId="1C5D6BEB" w14:textId="77777777" w:rsidR="008338F0" w:rsidRPr="003329FF" w:rsidRDefault="003355E7" w:rsidP="00E82AF0">
      <w:pPr>
        <w:pStyle w:val="Heading1"/>
        <w:numPr>
          <w:ilvl w:val="0"/>
          <w:numId w:val="13"/>
        </w:numPr>
        <w:rPr>
          <w:lang w:val="el-GR"/>
        </w:rPr>
      </w:pPr>
      <w:bookmarkStart w:id="12" w:name="_Toc97194404"/>
      <w:bookmarkStart w:id="13" w:name="_Toc204862976"/>
      <w:r w:rsidRPr="003329FF">
        <w:rPr>
          <w:lang w:val="el-GR"/>
        </w:rPr>
        <w:lastRenderedPageBreak/>
        <w:t>ΑΝΑΘΕΤΟΥΣΑ ΑΡΧΗ ΚΑΙ ΑΝΤΙΚΕΙΜΕΝΟ ΣΥΜΒΑΣΗΣ</w:t>
      </w:r>
      <w:bookmarkEnd w:id="12"/>
      <w:bookmarkEnd w:id="13"/>
    </w:p>
    <w:p w14:paraId="4701DB3B" w14:textId="77777777" w:rsidR="008338F0" w:rsidRPr="0032146B" w:rsidRDefault="003355E7" w:rsidP="00E82AF0">
      <w:pPr>
        <w:pStyle w:val="Heading2"/>
        <w:numPr>
          <w:ilvl w:val="1"/>
          <w:numId w:val="14"/>
        </w:numPr>
        <w:rPr>
          <w:lang w:val="el-GR"/>
        </w:rPr>
      </w:pPr>
      <w:bookmarkStart w:id="14" w:name="_Toc97194256"/>
      <w:bookmarkStart w:id="15" w:name="_Toc97194405"/>
      <w:bookmarkStart w:id="16" w:name="_Toc204862977"/>
      <w:r w:rsidRPr="0032146B">
        <w:rPr>
          <w:lang w:val="el-GR"/>
        </w:rPr>
        <w:t>Στοιχεία Αναθέτουσας Αρχής</w:t>
      </w:r>
      <w:bookmarkEnd w:id="14"/>
      <w:bookmarkEnd w:id="15"/>
      <w:bookmarkEnd w:id="16"/>
      <w:r w:rsidRPr="0032146B">
        <w:rPr>
          <w:lang w:val="el-GR"/>
        </w:rPr>
        <w:t xml:space="preserve"> </w:t>
      </w:r>
    </w:p>
    <w:p w14:paraId="2D443D80"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F00473" w14:paraId="52639577" w14:textId="77777777">
        <w:tc>
          <w:tcPr>
            <w:tcW w:w="5245" w:type="dxa"/>
            <w:tcBorders>
              <w:top w:val="single" w:sz="4" w:space="0" w:color="000000"/>
              <w:left w:val="single" w:sz="4" w:space="0" w:color="000000"/>
              <w:bottom w:val="single" w:sz="4" w:space="0" w:color="000000"/>
            </w:tcBorders>
          </w:tcPr>
          <w:p w14:paraId="2DF833E3"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tcPr>
          <w:p w14:paraId="25EB63E2"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6E14695D" w14:textId="77777777">
        <w:tc>
          <w:tcPr>
            <w:tcW w:w="5245" w:type="dxa"/>
            <w:tcBorders>
              <w:top w:val="single" w:sz="4" w:space="0" w:color="000000"/>
              <w:left w:val="single" w:sz="4" w:space="0" w:color="000000"/>
              <w:bottom w:val="single" w:sz="4" w:space="0" w:color="000000"/>
            </w:tcBorders>
          </w:tcPr>
          <w:p w14:paraId="5169D131"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638B3245" w14:textId="77777777" w:rsidR="004D0444" w:rsidRPr="00603221" w:rsidRDefault="004D0444" w:rsidP="004D0444">
            <w:pPr>
              <w:pStyle w:val="normalwithoutspacing"/>
              <w:snapToGrid w:val="0"/>
            </w:pPr>
            <w:r w:rsidRPr="00782EAD">
              <w:t>999983307</w:t>
            </w:r>
          </w:p>
        </w:tc>
      </w:tr>
      <w:tr w:rsidR="004D0444" w:rsidRPr="004D0444" w14:paraId="2D5B9923" w14:textId="77777777">
        <w:tc>
          <w:tcPr>
            <w:tcW w:w="5245" w:type="dxa"/>
            <w:tcBorders>
              <w:top w:val="single" w:sz="4" w:space="0" w:color="000000"/>
              <w:left w:val="single" w:sz="4" w:space="0" w:color="000000"/>
              <w:bottom w:val="single" w:sz="4" w:space="0" w:color="000000"/>
            </w:tcBorders>
          </w:tcPr>
          <w:p w14:paraId="201B0EF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tcPr>
          <w:p w14:paraId="491B0A01" w14:textId="5EFBCFE1" w:rsidR="004D0444" w:rsidRPr="00603221" w:rsidRDefault="004D0444" w:rsidP="004D0444">
            <w:pPr>
              <w:pStyle w:val="normalwithoutspacing"/>
              <w:snapToGrid w:val="0"/>
            </w:pPr>
            <w:r w:rsidRPr="00782EAD">
              <w:t>1053.E00553.000</w:t>
            </w:r>
            <w:r w:rsidR="009752EA">
              <w:t>1</w:t>
            </w:r>
          </w:p>
        </w:tc>
      </w:tr>
      <w:tr w:rsidR="008338F0" w:rsidRPr="00DF02B0" w14:paraId="617A1E14" w14:textId="77777777">
        <w:tc>
          <w:tcPr>
            <w:tcW w:w="5245" w:type="dxa"/>
            <w:tcBorders>
              <w:top w:val="single" w:sz="4" w:space="0" w:color="000000"/>
              <w:left w:val="single" w:sz="4" w:space="0" w:color="000000"/>
              <w:bottom w:val="single" w:sz="4" w:space="0" w:color="000000"/>
            </w:tcBorders>
          </w:tcPr>
          <w:p w14:paraId="2E0EA636"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030B3EF0" w14:textId="77777777" w:rsidR="008338F0" w:rsidRPr="00372204" w:rsidRDefault="00372204" w:rsidP="007D3A48">
            <w:pPr>
              <w:pStyle w:val="normalwithoutspacing"/>
              <w:snapToGrid w:val="0"/>
            </w:pPr>
            <w:r>
              <w:t>Λεωφ. Συγγρού 194</w:t>
            </w:r>
          </w:p>
        </w:tc>
      </w:tr>
      <w:tr w:rsidR="008338F0" w:rsidRPr="00DF02B0" w14:paraId="1937C4EF" w14:textId="77777777">
        <w:tc>
          <w:tcPr>
            <w:tcW w:w="5245" w:type="dxa"/>
            <w:tcBorders>
              <w:top w:val="single" w:sz="4" w:space="0" w:color="000000"/>
              <w:left w:val="single" w:sz="4" w:space="0" w:color="000000"/>
              <w:bottom w:val="single" w:sz="4" w:space="0" w:color="000000"/>
            </w:tcBorders>
          </w:tcPr>
          <w:p w14:paraId="24E0DB82"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tcPr>
          <w:p w14:paraId="6151C678" w14:textId="77777777" w:rsidR="008338F0" w:rsidRPr="00603221" w:rsidRDefault="00372204">
            <w:pPr>
              <w:pStyle w:val="normalwithoutspacing"/>
              <w:snapToGrid w:val="0"/>
            </w:pPr>
            <w:r>
              <w:t>Καλλιθέα</w:t>
            </w:r>
          </w:p>
        </w:tc>
      </w:tr>
      <w:tr w:rsidR="008338F0" w:rsidRPr="00DF02B0" w14:paraId="6F6608D2" w14:textId="77777777">
        <w:tc>
          <w:tcPr>
            <w:tcW w:w="5245" w:type="dxa"/>
            <w:tcBorders>
              <w:top w:val="single" w:sz="4" w:space="0" w:color="000000"/>
              <w:left w:val="single" w:sz="4" w:space="0" w:color="000000"/>
              <w:bottom w:val="single" w:sz="4" w:space="0" w:color="000000"/>
            </w:tcBorders>
          </w:tcPr>
          <w:p w14:paraId="0B8AC86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663737D6" w14:textId="77777777" w:rsidR="008338F0" w:rsidRPr="00603221" w:rsidRDefault="00372204">
            <w:pPr>
              <w:pStyle w:val="normalwithoutspacing"/>
              <w:snapToGrid w:val="0"/>
            </w:pPr>
            <w:r>
              <w:t>176</w:t>
            </w:r>
            <w:r w:rsidRPr="00603221">
              <w:t xml:space="preserve"> </w:t>
            </w:r>
            <w:r>
              <w:t>71</w:t>
            </w:r>
          </w:p>
        </w:tc>
      </w:tr>
      <w:tr w:rsidR="008338F0" w:rsidRPr="00DF02B0" w14:paraId="0B5C310C" w14:textId="77777777">
        <w:tc>
          <w:tcPr>
            <w:tcW w:w="5245" w:type="dxa"/>
            <w:tcBorders>
              <w:top w:val="single" w:sz="4" w:space="0" w:color="000000"/>
              <w:left w:val="single" w:sz="4" w:space="0" w:color="000000"/>
              <w:bottom w:val="single" w:sz="4" w:space="0" w:color="000000"/>
            </w:tcBorders>
          </w:tcPr>
          <w:p w14:paraId="386D58B3"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tcPr>
          <w:p w14:paraId="55F0A0F8" w14:textId="77777777" w:rsidR="008338F0" w:rsidRPr="00603221" w:rsidRDefault="007D3A48">
            <w:pPr>
              <w:pStyle w:val="normalwithoutspacing"/>
              <w:snapToGrid w:val="0"/>
              <w:rPr>
                <w:lang w:val="en-US"/>
              </w:rPr>
            </w:pPr>
            <w:r w:rsidRPr="00603221">
              <w:t>ΕΛΛΑΔΑ</w:t>
            </w:r>
          </w:p>
        </w:tc>
      </w:tr>
      <w:tr w:rsidR="008338F0" w:rsidRPr="00DF02B0" w14:paraId="1E347AC1" w14:textId="77777777">
        <w:tc>
          <w:tcPr>
            <w:tcW w:w="5245" w:type="dxa"/>
            <w:tcBorders>
              <w:top w:val="single" w:sz="4" w:space="0" w:color="000000"/>
              <w:left w:val="single" w:sz="4" w:space="0" w:color="000000"/>
              <w:bottom w:val="single" w:sz="4" w:space="0" w:color="000000"/>
            </w:tcBorders>
          </w:tcPr>
          <w:p w14:paraId="6AD262DD"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24279965" w14:textId="77777777" w:rsidR="008338F0" w:rsidRPr="00603221" w:rsidRDefault="0036512D">
            <w:pPr>
              <w:pStyle w:val="normalwithoutspacing"/>
              <w:snapToGrid w:val="0"/>
              <w:rPr>
                <w:lang w:val="de-DE"/>
              </w:rPr>
            </w:pPr>
            <w:r w:rsidRPr="003329FF">
              <w:t>GR 300</w:t>
            </w:r>
          </w:p>
        </w:tc>
      </w:tr>
      <w:tr w:rsidR="008338F0" w:rsidRPr="00DF02B0" w14:paraId="675F159D" w14:textId="77777777">
        <w:tc>
          <w:tcPr>
            <w:tcW w:w="5245" w:type="dxa"/>
            <w:tcBorders>
              <w:top w:val="single" w:sz="4" w:space="0" w:color="000000"/>
              <w:left w:val="single" w:sz="4" w:space="0" w:color="000000"/>
              <w:bottom w:val="single" w:sz="4" w:space="0" w:color="000000"/>
            </w:tcBorders>
          </w:tcPr>
          <w:p w14:paraId="5E56076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tcPr>
          <w:p w14:paraId="256679E5" w14:textId="77777777" w:rsidR="008338F0" w:rsidRPr="00603221" w:rsidRDefault="00865C7D">
            <w:pPr>
              <w:pStyle w:val="normalwithoutspacing"/>
              <w:snapToGrid w:val="0"/>
              <w:rPr>
                <w:lang w:val="en-US"/>
              </w:rPr>
            </w:pPr>
            <w:r w:rsidRPr="00603221">
              <w:rPr>
                <w:lang w:val="en-US"/>
              </w:rPr>
              <w:t>213 1300700</w:t>
            </w:r>
          </w:p>
        </w:tc>
      </w:tr>
      <w:tr w:rsidR="008338F0" w:rsidRPr="00DF02B0" w14:paraId="3E0753A2" w14:textId="77777777" w:rsidTr="00607DE2">
        <w:trPr>
          <w:trHeight w:val="474"/>
        </w:trPr>
        <w:tc>
          <w:tcPr>
            <w:tcW w:w="5245" w:type="dxa"/>
            <w:tcBorders>
              <w:top w:val="single" w:sz="4" w:space="0" w:color="000000"/>
              <w:left w:val="single" w:sz="4" w:space="0" w:color="000000"/>
              <w:bottom w:val="single" w:sz="4" w:space="0" w:color="000000"/>
            </w:tcBorders>
          </w:tcPr>
          <w:p w14:paraId="768BBCF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69DC286A" w14:textId="77777777" w:rsidR="008338F0" w:rsidRPr="00603221" w:rsidRDefault="00E817D9">
            <w:pPr>
              <w:pStyle w:val="normalwithoutspacing"/>
              <w:snapToGrid w:val="0"/>
              <w:rPr>
                <w:lang w:val="en-US"/>
              </w:rPr>
            </w:pPr>
            <w:hyperlink r:id="rId12" w:history="1">
              <w:r w:rsidRPr="00D009BC">
                <w:rPr>
                  <w:rStyle w:val="Hyperlink"/>
                  <w:lang w:val="en-US"/>
                </w:rPr>
                <w:t>info@ktpae.gr</w:t>
              </w:r>
            </w:hyperlink>
          </w:p>
        </w:tc>
      </w:tr>
      <w:tr w:rsidR="008338F0" w:rsidRPr="00DF02B0" w14:paraId="5BE202B4" w14:textId="77777777">
        <w:tc>
          <w:tcPr>
            <w:tcW w:w="5245" w:type="dxa"/>
            <w:tcBorders>
              <w:top w:val="single" w:sz="4" w:space="0" w:color="000000"/>
              <w:left w:val="single" w:sz="4" w:space="0" w:color="000000"/>
              <w:bottom w:val="single" w:sz="4" w:space="0" w:color="000000"/>
            </w:tcBorders>
          </w:tcPr>
          <w:p w14:paraId="3A20419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02824D74" w14:textId="19F9046E" w:rsidR="008338F0" w:rsidRPr="00834286" w:rsidRDefault="00834286">
            <w:pPr>
              <w:pStyle w:val="normalwithoutspacing"/>
              <w:snapToGrid w:val="0"/>
            </w:pPr>
            <w:r w:rsidRPr="00834286">
              <w:t>ΣΠΥΡΟΥ ΔΩΡΑ</w:t>
            </w:r>
          </w:p>
        </w:tc>
      </w:tr>
      <w:tr w:rsidR="008338F0" w:rsidRPr="00DF02B0" w14:paraId="28499CBF" w14:textId="77777777">
        <w:tc>
          <w:tcPr>
            <w:tcW w:w="5245" w:type="dxa"/>
            <w:tcBorders>
              <w:top w:val="single" w:sz="4" w:space="0" w:color="000000"/>
              <w:left w:val="single" w:sz="4" w:space="0" w:color="000000"/>
              <w:bottom w:val="single" w:sz="4" w:space="0" w:color="000000"/>
            </w:tcBorders>
          </w:tcPr>
          <w:p w14:paraId="088E89A4"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tcPr>
          <w:p w14:paraId="5F42FF51" w14:textId="77777777" w:rsidR="008338F0" w:rsidRPr="00603221" w:rsidRDefault="00E817D9">
            <w:pPr>
              <w:pStyle w:val="normalwithoutspacing"/>
              <w:snapToGrid w:val="0"/>
            </w:pPr>
            <w:hyperlink r:id="rId13" w:history="1">
              <w:r w:rsidRPr="00D009BC">
                <w:rPr>
                  <w:rStyle w:val="Hyperlink"/>
                </w:rPr>
                <w:t>http://www.ktpae.gr</w:t>
              </w:r>
            </w:hyperlink>
          </w:p>
        </w:tc>
      </w:tr>
      <w:tr w:rsidR="008338F0" w:rsidRPr="00D72C0C" w14:paraId="51DBC366" w14:textId="77777777">
        <w:tc>
          <w:tcPr>
            <w:tcW w:w="5245" w:type="dxa"/>
            <w:tcBorders>
              <w:top w:val="single" w:sz="4" w:space="0" w:color="000000"/>
              <w:left w:val="single" w:sz="4" w:space="0" w:color="000000"/>
              <w:bottom w:val="single" w:sz="4" w:space="0" w:color="000000"/>
            </w:tcBorders>
          </w:tcPr>
          <w:p w14:paraId="2B0F0874"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7AC42566" w14:textId="618449A1" w:rsidR="008338F0" w:rsidRPr="00603221" w:rsidRDefault="005C1BA7">
            <w:pPr>
              <w:pStyle w:val="normalwithoutspacing"/>
              <w:snapToGrid w:val="0"/>
            </w:pPr>
            <w:hyperlink r:id="rId14" w:history="1">
              <w:r w:rsidRPr="009B7841">
                <w:rPr>
                  <w:rStyle w:val="Hyperlink"/>
                </w:rPr>
                <w:t>https://www.ktpae.gr/</w:t>
              </w:r>
            </w:hyperlink>
            <w:r>
              <w:t xml:space="preserve"> </w:t>
            </w:r>
          </w:p>
        </w:tc>
      </w:tr>
    </w:tbl>
    <w:p w14:paraId="76E3F7F1" w14:textId="77777777" w:rsidR="008338F0" w:rsidRPr="00B46BF2" w:rsidRDefault="008338F0">
      <w:pPr>
        <w:pStyle w:val="normalwithoutspacing"/>
        <w:rPr>
          <w:lang w:val="en-US"/>
        </w:rPr>
      </w:pPr>
    </w:p>
    <w:p w14:paraId="22ABDB3A" w14:textId="77777777" w:rsidR="008338F0" w:rsidRPr="00603221" w:rsidRDefault="003355E7">
      <w:pPr>
        <w:pStyle w:val="normalwithoutspacing"/>
      </w:pPr>
      <w:r w:rsidRPr="00603221">
        <w:rPr>
          <w:b/>
        </w:rPr>
        <w:t xml:space="preserve">Είδος Αναθέτουσας Αρχής </w:t>
      </w:r>
    </w:p>
    <w:p w14:paraId="36061185"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0D2259">
        <w:t>.</w:t>
      </w:r>
    </w:p>
    <w:p w14:paraId="21DADFCE" w14:textId="77777777" w:rsidR="006F0660" w:rsidRDefault="006F0660">
      <w:pPr>
        <w:pStyle w:val="normalwithoutspacing"/>
        <w:rPr>
          <w:b/>
        </w:rPr>
      </w:pPr>
    </w:p>
    <w:p w14:paraId="64C8960F" w14:textId="77777777" w:rsidR="008338F0" w:rsidRPr="00603221" w:rsidRDefault="003355E7">
      <w:pPr>
        <w:pStyle w:val="normalwithoutspacing"/>
      </w:pPr>
      <w:r w:rsidRPr="00603221">
        <w:rPr>
          <w:b/>
        </w:rPr>
        <w:t>Κύρια δραστηριότητα Α.Α.</w:t>
      </w:r>
    </w:p>
    <w:p w14:paraId="7E31AE70"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52FDFB9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0D2259">
        <w:t>.</w:t>
      </w:r>
      <w:r w:rsidRPr="00603221">
        <w:t xml:space="preserve"> </w:t>
      </w:r>
    </w:p>
    <w:p w14:paraId="74A9C843" w14:textId="77777777" w:rsidR="006F0660" w:rsidRDefault="006F0660" w:rsidP="00D157B7">
      <w:pPr>
        <w:suppressAutoHyphens w:val="0"/>
        <w:spacing w:after="0"/>
        <w:jc w:val="left"/>
        <w:rPr>
          <w:b/>
          <w:lang w:val="el-GR"/>
        </w:rPr>
      </w:pPr>
    </w:p>
    <w:p w14:paraId="3074AE92"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0759F72D" w14:textId="77777777" w:rsidR="002E1FDE" w:rsidRDefault="003355E7" w:rsidP="002E1FDE">
      <w:pPr>
        <w:pStyle w:val="normalwithoutspacing"/>
        <w:ind w:left="567" w:hanging="567"/>
        <w:rPr>
          <w:rStyle w:val="Hyperlink"/>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Hyperlink"/>
          </w:rPr>
          <w:t>http://www.ktpae.gr</w:t>
        </w:r>
      </w:hyperlink>
    </w:p>
    <w:p w14:paraId="216C2E8D" w14:textId="77777777"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4E428959" w14:textId="77777777"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6" w:history="1">
        <w:r w:rsidR="003355E7" w:rsidRPr="00603221">
          <w:rPr>
            <w:rStyle w:val="Hyperlink"/>
            <w:shd w:val="clear" w:color="auto" w:fill="FFFFFF"/>
          </w:rPr>
          <w:t>www.promitheus.gov.gr</w:t>
        </w:r>
      </w:hyperlink>
      <w:r w:rsidR="003355E7" w:rsidRPr="00603221">
        <w:rPr>
          <w:color w:val="000000"/>
          <w:shd w:val="clear" w:color="auto" w:fill="FFFFFF"/>
        </w:rPr>
        <w:t xml:space="preserve"> </w:t>
      </w:r>
    </w:p>
    <w:p w14:paraId="699C0906" w14:textId="6965A278" w:rsidR="006A22CA" w:rsidRDefault="006A22CA">
      <w:pPr>
        <w:suppressAutoHyphens w:val="0"/>
        <w:spacing w:after="0"/>
        <w:jc w:val="left"/>
        <w:rPr>
          <w:lang w:val="el-GR"/>
        </w:rPr>
      </w:pPr>
      <w:r w:rsidRPr="00066888">
        <w:rPr>
          <w:lang w:val="el-GR"/>
        </w:rPr>
        <w:br w:type="page"/>
      </w:r>
    </w:p>
    <w:p w14:paraId="22132863" w14:textId="77777777" w:rsidR="008338F0" w:rsidRPr="00603221" w:rsidRDefault="003355E7" w:rsidP="003A109E">
      <w:pPr>
        <w:pStyle w:val="Heading2"/>
        <w:rPr>
          <w:rFonts w:cs="Tahoma"/>
          <w:lang w:val="el-GR"/>
        </w:rPr>
      </w:pPr>
      <w:bookmarkStart w:id="17" w:name="_Ref89085315"/>
      <w:bookmarkStart w:id="18" w:name="_Toc97194257"/>
      <w:bookmarkStart w:id="19" w:name="_Toc97194406"/>
      <w:bookmarkStart w:id="20" w:name="_Toc204862978"/>
      <w:r w:rsidRPr="00603221">
        <w:rPr>
          <w:rFonts w:cs="Tahoma"/>
          <w:lang w:val="el-GR"/>
        </w:rPr>
        <w:lastRenderedPageBreak/>
        <w:t>Στοιχεία Διαδικασίας - Χρηματοδότηση</w:t>
      </w:r>
      <w:bookmarkEnd w:id="17"/>
      <w:bookmarkEnd w:id="18"/>
      <w:bookmarkEnd w:id="19"/>
      <w:bookmarkEnd w:id="20"/>
    </w:p>
    <w:p w14:paraId="54012572" w14:textId="77777777" w:rsidR="008338F0" w:rsidRPr="00603221" w:rsidRDefault="003355E7">
      <w:pPr>
        <w:rPr>
          <w:lang w:val="el-GR"/>
        </w:rPr>
      </w:pPr>
      <w:r w:rsidRPr="00603221">
        <w:rPr>
          <w:b/>
          <w:lang w:val="el-GR"/>
        </w:rPr>
        <w:t xml:space="preserve">Είδος διαδικασίας </w:t>
      </w:r>
    </w:p>
    <w:p w14:paraId="573B9986" w14:textId="31ED34A2" w:rsidR="00525957" w:rsidRDefault="003355E7" w:rsidP="006A22CA">
      <w:pPr>
        <w:pStyle w:val="normalwithoutspacing"/>
      </w:pPr>
      <w:r w:rsidRPr="00603221">
        <w:t>Ο διαγωνισμός θα διεξαχθεί με την ανοικτή διαδικασία του άρθρου 27 του ν. 4412/16</w:t>
      </w:r>
      <w:r w:rsidR="006F0660">
        <w:t xml:space="preserve"> όπως ισχύει</w:t>
      </w:r>
      <w:r w:rsidRPr="00603221">
        <w:t>.</w:t>
      </w:r>
      <w:bookmarkStart w:id="21" w:name="_Hlk129166241"/>
    </w:p>
    <w:p w14:paraId="1C8EBBFB" w14:textId="77777777" w:rsidR="006A22CA" w:rsidRPr="006A22CA" w:rsidRDefault="006A22CA" w:rsidP="006A22CA">
      <w:pPr>
        <w:pStyle w:val="normalwithoutspacing"/>
      </w:pPr>
    </w:p>
    <w:p w14:paraId="4FE8355C" w14:textId="6C8B9B1E" w:rsidR="00E338EB" w:rsidRDefault="00E338EB" w:rsidP="00E338EB">
      <w:pPr>
        <w:pStyle w:val="normalwithoutspacing"/>
        <w:spacing w:after="120" w:line="252" w:lineRule="auto"/>
      </w:pPr>
      <w:r>
        <w:rPr>
          <w:b/>
        </w:rPr>
        <w:t>Χρηματοδότηση της σύμβασης</w:t>
      </w:r>
    </w:p>
    <w:p w14:paraId="1A53E41D" w14:textId="77777777" w:rsidR="00E338EB" w:rsidRPr="007633B2" w:rsidRDefault="00E338EB" w:rsidP="00E338EB">
      <w:pPr>
        <w:pStyle w:val="normalwithoutspacing"/>
        <w:spacing w:after="120" w:line="252" w:lineRule="auto"/>
        <w:rPr>
          <w:strike/>
        </w:rPr>
      </w:pPr>
      <w:r w:rsidRPr="007633B2">
        <w:t xml:space="preserve">Φορέας Χρηματοδότησης της παρούσας σύμβασης είναι το </w:t>
      </w:r>
      <w:r w:rsidRPr="007633B2">
        <w:rPr>
          <w:bCs/>
        </w:rPr>
        <w:t>Υπουργείο Ψηφιακής Διακυβέρνησης</w:t>
      </w:r>
      <w:r w:rsidRPr="007633B2">
        <w:t xml:space="preserve">. </w:t>
      </w:r>
    </w:p>
    <w:p w14:paraId="58E54E4F" w14:textId="4309AD5F" w:rsidR="00C17049" w:rsidRPr="007C255C" w:rsidRDefault="00C17049" w:rsidP="00C17049">
      <w:pPr>
        <w:pStyle w:val="normalwithoutspacing"/>
        <w:widowControl w:val="0"/>
      </w:pPr>
      <w:r w:rsidRPr="007633B2">
        <w:t>Η παρούσα σύμβαση χρηματοδοτείται από την Ευρωπαϊκή Ένωση – NextGeneration EU, στο Πλαίσιο του Εθνικού Σχεδίου Ανάκαμψης και Ανθεκτικότητας «Ελλάδα 2.0» (κωδικός Δράσης: 16706 Ψηφιακός Μετασχηματισμός Μικρομεσαίων Επιχειρήσεων), με βάση την Απόφαση Ένταξης υπ’ αρ. ΥΠΟΙΚ 17643 ΕΞ 2022 / 11</w:t>
      </w:r>
      <w:r w:rsidR="006B711C" w:rsidRPr="007633B2">
        <w:t>-</w:t>
      </w:r>
      <w:r w:rsidRPr="007633B2">
        <w:t>02</w:t>
      </w:r>
      <w:r w:rsidR="006B711C" w:rsidRPr="007633B2">
        <w:t>-</w:t>
      </w:r>
      <w:r w:rsidRPr="007633B2">
        <w:t>2022 (ΑΔΑ: 91ΣΞΗ-2ΨΛ) όπως έχει τροποποιηθεί και ισχύει και έχει λάβει κωδικό ΟΠΣ ΤΑ 5161131.</w:t>
      </w:r>
    </w:p>
    <w:p w14:paraId="1F62F046" w14:textId="562DA8D0" w:rsidR="00E338EB" w:rsidRDefault="00C17049" w:rsidP="00C17049">
      <w:pPr>
        <w:pStyle w:val="normalwithoutspacing"/>
        <w:spacing w:after="120" w:line="252" w:lineRule="auto"/>
        <w:rPr>
          <w:rFonts w:eastAsia="Tahoma"/>
          <w:color w:val="000000" w:themeColor="text1"/>
        </w:rPr>
      </w:pPr>
      <w:r w:rsidRPr="007C255C">
        <w:t xml:space="preserve">Οι δαπάνες του Έργου </w:t>
      </w:r>
      <w:r w:rsidRPr="00E53E41">
        <w:t>θα βαρύνουν το Πρόγραμμα Δημοσίων Επενδύσεων στη ΣΑΤΑ ΤΑ063 (Κωδ. Έργου: 2022ΤΑ06300004).</w:t>
      </w:r>
    </w:p>
    <w:bookmarkEnd w:id="21"/>
    <w:p w14:paraId="2BEA6A71" w14:textId="77777777" w:rsidR="008338F0" w:rsidRPr="00603221" w:rsidRDefault="003355E7" w:rsidP="003A109E">
      <w:pPr>
        <w:pStyle w:val="Heading2"/>
        <w:rPr>
          <w:rFonts w:cs="Tahoma"/>
          <w:lang w:val="el-GR"/>
        </w:rPr>
      </w:pPr>
      <w:r w:rsidRPr="00603221">
        <w:rPr>
          <w:rFonts w:cs="Tahoma"/>
          <w:lang w:val="el-GR"/>
        </w:rPr>
        <w:tab/>
      </w:r>
      <w:bookmarkStart w:id="22" w:name="_Toc97194258"/>
      <w:bookmarkStart w:id="23" w:name="_Toc97194407"/>
      <w:bookmarkStart w:id="24" w:name="_Toc204862979"/>
      <w:r w:rsidRPr="00603221">
        <w:rPr>
          <w:rFonts w:cs="Tahoma"/>
          <w:lang w:val="el-GR"/>
        </w:rPr>
        <w:t>Συνοπτική Περιγραφή φυσικού και οικονομικού αντικειμένου της σύμβασης</w:t>
      </w:r>
      <w:bookmarkEnd w:id="22"/>
      <w:bookmarkEnd w:id="23"/>
      <w:bookmarkEnd w:id="24"/>
      <w:r w:rsidRPr="00603221">
        <w:rPr>
          <w:rFonts w:cs="Tahoma"/>
          <w:lang w:val="el-GR"/>
        </w:rPr>
        <w:t xml:space="preserve"> </w:t>
      </w:r>
    </w:p>
    <w:p w14:paraId="236AC1C5" w14:textId="77777777" w:rsidR="00856285" w:rsidRPr="00047A81" w:rsidRDefault="00856285" w:rsidP="00856285">
      <w:pPr>
        <w:rPr>
          <w:rFonts w:eastAsia="SimSun"/>
          <w:b/>
          <w:bCs/>
          <w:lang w:val="el-GR"/>
        </w:rPr>
      </w:pPr>
      <w:bookmarkStart w:id="25" w:name="_Hlk123829316"/>
      <w:r w:rsidRPr="00047A81">
        <w:rPr>
          <w:rFonts w:eastAsia="SimSun"/>
          <w:lang w:val="el-GR"/>
        </w:rPr>
        <w:t xml:space="preserve">Αντικείμενο του έργου αποτελεί η παροχή υπηρεσιών Ανεξάρτητου Ελεγκτή, σύμφωνα με τα προβλεπόμενα </w:t>
      </w:r>
      <w:r w:rsidRPr="00047A81">
        <w:rPr>
          <w:rFonts w:eastAsia="SimSun"/>
          <w:b/>
          <w:bCs/>
          <w:lang w:val="el-GR"/>
        </w:rPr>
        <w:t>στις Διαδικασίες Δ8 «Έλεγχος από Ανεξάρτητο Ελεγκτή» και Δ18 «Ολοκλήρωση Έργου»</w:t>
      </w:r>
      <w:r w:rsidRPr="00047A81">
        <w:rPr>
          <w:rFonts w:eastAsia="SimSun"/>
          <w:lang w:val="el-GR"/>
        </w:rPr>
        <w:t xml:space="preserve"> του Συστήματος Διαχείρισης και Ελέγχου (ΣΔΕ) του Ταμείου Ανάκαμψης και Ανθεκτικότητας</w:t>
      </w:r>
      <w:r w:rsidRPr="00047A81">
        <w:rPr>
          <w:rFonts w:eastAsia="SimSun"/>
          <w:b/>
          <w:bCs/>
          <w:lang w:val="el-GR"/>
        </w:rPr>
        <w:t xml:space="preserve">, για τη Δράση 16706 – «Ψηφιακός Μετασχηματισμός Μικρομεσαίων Επιχειρήσεων», όπως αναλύεται στην παράγραφο 2.2 του παρόντος. </w:t>
      </w:r>
    </w:p>
    <w:p w14:paraId="51986E78" w14:textId="77777777" w:rsidR="00856285" w:rsidRDefault="00856285" w:rsidP="00856285">
      <w:pPr>
        <w:rPr>
          <w:rFonts w:eastAsia="SimSun"/>
          <w:lang w:val="el-GR"/>
        </w:rPr>
      </w:pPr>
      <w:r w:rsidRPr="00047A81">
        <w:rPr>
          <w:rFonts w:eastAsia="SimSun"/>
          <w:lang w:val="el-GR"/>
        </w:rPr>
        <w:t>Στόχος της διαδικασίας είναι η επιβεβαίωση της ικανοποιητικής επίτευξης κάθε Οροσήμου και</w:t>
      </w:r>
      <w:r w:rsidRPr="001E7403">
        <w:rPr>
          <w:rFonts w:eastAsia="SimSun"/>
          <w:lang w:val="el-GR"/>
        </w:rPr>
        <w:t xml:space="preserve"> Στόχου που συνδέεται με αίτημα πληρωμής, συμπεριλαμβανομένης της μη ανάσχεσης ήδη επιτευχθέντων Οροσήμων και Στόχων του ελεγχόμενου έργου/δράσης, της πρόληψης της απάτης και της διαφθοράς, της μη σύγκρουσης συμφερόντων, της μη διπλής χρηματοδότησης της ίδιας δαπάνης των Δράσεων και των Έργων του Ταμείου Ανάκαμψης και Ανθεκτικότητας και από άλλο Ταμείο ή πρόγραμμα της Ένωσης και της συμμόρφωσης των Δράσεων και Έργων με την αρχή της Μη πρόκλησης σημαντικής βλάβης και με τους κλιματικούς και ψηφιακούς στόχους, όπου απαιτείται, βάσει του Κανονισμού. </w:t>
      </w:r>
    </w:p>
    <w:p w14:paraId="5FD2D702" w14:textId="77777777" w:rsidR="00856285" w:rsidRPr="00D240DB" w:rsidRDefault="00856285" w:rsidP="00856285">
      <w:pPr>
        <w:rPr>
          <w:rFonts w:eastAsia="SimSun"/>
          <w:lang w:val="el-GR"/>
        </w:rPr>
      </w:pPr>
      <w:r w:rsidRPr="001E7403">
        <w:rPr>
          <w:rFonts w:eastAsia="SimSun"/>
          <w:lang w:val="el-GR"/>
        </w:rPr>
        <w:t>Επιπλέον, βεβαιώνεται η ορθή εκτέλεση, καθώς και η ολοκλήρωση,</w:t>
      </w:r>
      <w:r>
        <w:rPr>
          <w:rFonts w:eastAsia="SimSun"/>
          <w:lang w:val="el-GR"/>
        </w:rPr>
        <w:t xml:space="preserve"> </w:t>
      </w:r>
      <w:r w:rsidRPr="001E7403">
        <w:rPr>
          <w:rFonts w:eastAsia="SimSun"/>
          <w:lang w:val="el-GR"/>
        </w:rPr>
        <w:t xml:space="preserve">των Δράσεων και Έργων του Ταμείου Ανάκαμψης και Ανθεκτικότητας, σύμφωνα με τις αρχές της χρηστής δημοσιονομικής διαχείρισης και του εφαρμοστέου εθνικού και </w:t>
      </w:r>
      <w:r>
        <w:rPr>
          <w:rFonts w:eastAsia="SimSun"/>
          <w:lang w:val="el-GR"/>
        </w:rPr>
        <w:t>ενωσιακού</w:t>
      </w:r>
      <w:r w:rsidRPr="001E7403">
        <w:rPr>
          <w:rFonts w:eastAsia="SimSun"/>
          <w:lang w:val="el-GR"/>
        </w:rPr>
        <w:t xml:space="preserve"> δίκαιου.</w:t>
      </w:r>
      <w:r>
        <w:rPr>
          <w:rFonts w:eastAsia="SimSun"/>
          <w:lang w:val="el-GR"/>
        </w:rPr>
        <w:t xml:space="preserve"> Για την επιβεβαίωση της </w:t>
      </w:r>
      <w:r w:rsidRPr="001E7403">
        <w:rPr>
          <w:rFonts w:eastAsia="SimSun"/>
          <w:lang w:val="el-GR"/>
        </w:rPr>
        <w:t xml:space="preserve"> ολοκλήρωση</w:t>
      </w:r>
      <w:r>
        <w:rPr>
          <w:rFonts w:eastAsia="SimSun"/>
          <w:lang w:val="el-GR"/>
        </w:rPr>
        <w:t>ς</w:t>
      </w:r>
      <w:r w:rsidRPr="001E7403">
        <w:rPr>
          <w:rFonts w:eastAsia="SimSun"/>
          <w:lang w:val="el-GR"/>
        </w:rPr>
        <w:t xml:space="preserve"> του έργου/δράσης, σύμφωνα με τα οριζόμενα στο ΣΔΕ</w:t>
      </w:r>
      <w:r>
        <w:rPr>
          <w:rFonts w:eastAsia="SimSun"/>
          <w:lang w:val="el-GR"/>
        </w:rPr>
        <w:t xml:space="preserve"> ΤΑΑ</w:t>
      </w:r>
      <w:r w:rsidRPr="001E7403">
        <w:rPr>
          <w:rFonts w:eastAsia="SimSun"/>
          <w:lang w:val="el-GR"/>
        </w:rPr>
        <w:t xml:space="preserve"> και τη Διαδικασία Δ18, διενεργεί έλεγχο του φυσικού και οικονομικού αντικειμένου εκάστου Έργου/Δράσης, ανεξαρτήτως εάν αυτό συνδέεται με Ορόσημα/Στόχους που συμμετέχουν σε αίτημα πληρωμής</w:t>
      </w:r>
      <w:r>
        <w:rPr>
          <w:rFonts w:eastAsia="SimSun"/>
          <w:lang w:val="el-GR"/>
        </w:rPr>
        <w:t>.</w:t>
      </w:r>
    </w:p>
    <w:p w14:paraId="76723D7D" w14:textId="77777777" w:rsidR="00856285" w:rsidRPr="00E338EB" w:rsidRDefault="00856285" w:rsidP="00856285">
      <w:pPr>
        <w:pStyle w:val="normalwithoutspacing"/>
        <w:spacing w:after="120" w:line="252" w:lineRule="auto"/>
      </w:pPr>
      <w:r w:rsidRPr="00E338EB">
        <w:t xml:space="preserve">Αναλυτική περιγραφή του φυσικού και οικονομικού αντικειμένου της σύμβασης δίδεται στο ΠΑΡΑΡΤΗΜΑ Ι ή σε κάθε άλλο περιγραφικό έγγραφο της παρούσας διακήρυξης. </w:t>
      </w:r>
    </w:p>
    <w:p w14:paraId="05ABCF26" w14:textId="77777777" w:rsidR="00E338EB" w:rsidRPr="00E338EB" w:rsidRDefault="00E338EB" w:rsidP="00E338EB">
      <w:pPr>
        <w:rPr>
          <w:lang w:val="el-GR"/>
        </w:rPr>
      </w:pPr>
      <w:r w:rsidRPr="002577A0">
        <w:rPr>
          <w:lang w:val="el-GR"/>
        </w:rPr>
        <w:t xml:space="preserve">Οι παρεχόμενες υπηρεσίες κατατάσσονται στους ακόλουθους κωδικούς του Κοινού Λεξιλογίου δημοσίων συμβάσεων (CPV): </w:t>
      </w:r>
      <w:r w:rsidRPr="002577A0">
        <w:rPr>
          <w:b/>
          <w:bCs/>
          <w:lang w:val="el-GR"/>
        </w:rPr>
        <w:t xml:space="preserve">71317000-3 - </w:t>
      </w:r>
      <w:r w:rsidRPr="002577A0">
        <w:rPr>
          <w:lang w:val="el-GR"/>
        </w:rPr>
        <w:t>Υπηρεσίες παροχής συμβουλών σχετιζόμενες με τον έλεγχο και την  προστασία από κινδύνους.</w:t>
      </w:r>
    </w:p>
    <w:p w14:paraId="2B369549" w14:textId="77777777" w:rsidR="00E338EB" w:rsidRPr="00E338EB" w:rsidRDefault="00E338EB" w:rsidP="00E338EB">
      <w:pPr>
        <w:spacing w:line="252" w:lineRule="auto"/>
        <w:rPr>
          <w:lang w:val="el-GR"/>
        </w:rPr>
      </w:pPr>
      <w:r w:rsidRPr="00E338EB">
        <w:rPr>
          <w:lang w:val="el-GR"/>
        </w:rPr>
        <w:t xml:space="preserve">Το αντικείμενο της παρούσας σύμβασης δεν υποδιαιρείται σε τμήματα. </w:t>
      </w:r>
    </w:p>
    <w:p w14:paraId="6809D900" w14:textId="77777777" w:rsidR="00E338EB" w:rsidRPr="00E338EB" w:rsidRDefault="00E338EB" w:rsidP="00E338EB">
      <w:pPr>
        <w:spacing w:line="252" w:lineRule="auto"/>
        <w:rPr>
          <w:lang w:val="el-GR"/>
        </w:rPr>
      </w:pPr>
      <w:r w:rsidRPr="00E338EB">
        <w:rPr>
          <w:lang w:val="el-GR"/>
        </w:rPr>
        <w:t>Προσφορές γίνονται αποδεκτές για το σύνολο των υπηρεσιών που περιγράφονται.</w:t>
      </w:r>
    </w:p>
    <w:p w14:paraId="5CD6B9C7" w14:textId="6B44208A" w:rsidR="00E338EB" w:rsidRPr="00E338EB" w:rsidRDefault="00E338EB" w:rsidP="00E338EB">
      <w:pPr>
        <w:pStyle w:val="normalwithoutspacing"/>
        <w:spacing w:line="252" w:lineRule="auto"/>
        <w:rPr>
          <w:b/>
          <w:bCs/>
        </w:rPr>
      </w:pPr>
      <w:r w:rsidRPr="00786DA6">
        <w:t xml:space="preserve">Η εκτιμώμενη αξία της σύμβασης ανέρχεται στο ποσό των </w:t>
      </w:r>
      <w:r w:rsidR="005721AE" w:rsidRPr="00786DA6">
        <w:rPr>
          <w:bCs/>
          <w:color w:val="000000"/>
        </w:rPr>
        <w:t>Εκατόν δεκαεννέα χιλιάδ</w:t>
      </w:r>
      <w:r w:rsidR="00786DA6">
        <w:rPr>
          <w:bCs/>
          <w:color w:val="000000"/>
        </w:rPr>
        <w:t>ων</w:t>
      </w:r>
      <w:r w:rsidR="005721AE" w:rsidRPr="00786DA6">
        <w:rPr>
          <w:bCs/>
          <w:color w:val="000000"/>
        </w:rPr>
        <w:t xml:space="preserve"> Ευρώ </w:t>
      </w:r>
      <w:r w:rsidR="00786DA6">
        <w:rPr>
          <w:bCs/>
          <w:color w:val="000000"/>
        </w:rPr>
        <w:br/>
      </w:r>
      <w:r w:rsidR="005721AE" w:rsidRPr="00786DA6">
        <w:rPr>
          <w:b/>
          <w:color w:val="000000"/>
        </w:rPr>
        <w:t>(€ 119.000,00)</w:t>
      </w:r>
      <w:r w:rsidR="005721AE" w:rsidRPr="00786DA6">
        <w:rPr>
          <w:color w:val="000000"/>
        </w:rPr>
        <w:t xml:space="preserve"> μη περιλαμβανομένου </w:t>
      </w:r>
      <w:r w:rsidR="005721AE" w:rsidRPr="00786DA6">
        <w:t>Φ.Π.Α. - Προϋπολογισμός με Φ.Π.Α.</w:t>
      </w:r>
      <w:r w:rsidR="005721AE" w:rsidRPr="00786DA6">
        <w:rPr>
          <w:bCs/>
          <w:color w:val="000000"/>
        </w:rPr>
        <w:t xml:space="preserve"> Εκατόν σαράντα επτά χιλιάδες πεντακόσια εξήντα Ευρώ </w:t>
      </w:r>
      <w:r w:rsidR="005721AE" w:rsidRPr="00786DA6">
        <w:rPr>
          <w:b/>
        </w:rPr>
        <w:t xml:space="preserve">(€147.560,00) </w:t>
      </w:r>
      <w:r w:rsidR="005721AE" w:rsidRPr="00786DA6">
        <w:rPr>
          <w:color w:val="000000"/>
        </w:rPr>
        <w:t xml:space="preserve">– Φ.Π.Α. 24% </w:t>
      </w:r>
      <w:r w:rsidR="005721AE" w:rsidRPr="00786DA6">
        <w:rPr>
          <w:bCs/>
          <w:color w:val="000000"/>
        </w:rPr>
        <w:t xml:space="preserve">Είκοσι οκτώ χιλιάδες πεντακόσια εξήντα Ευρώ </w:t>
      </w:r>
      <w:r w:rsidR="005721AE" w:rsidRPr="00786DA6">
        <w:rPr>
          <w:b/>
          <w:color w:val="000000"/>
        </w:rPr>
        <w:t>(€ 28.560,00)</w:t>
      </w:r>
      <w:r w:rsidR="005721AE" w:rsidRPr="00786DA6">
        <w:rPr>
          <w:bCs/>
          <w:color w:val="000000"/>
        </w:rPr>
        <w:t>.</w:t>
      </w:r>
    </w:p>
    <w:p w14:paraId="430E7D43" w14:textId="77777777" w:rsidR="00856285" w:rsidRDefault="007633B2" w:rsidP="00E338EB">
      <w:pPr>
        <w:pStyle w:val="normalwithoutspacing"/>
        <w:spacing w:after="120" w:line="252" w:lineRule="auto"/>
      </w:pPr>
      <w:r w:rsidRPr="007633B2">
        <w:lastRenderedPageBreak/>
        <w:t xml:space="preserve">Η </w:t>
      </w:r>
      <w:r w:rsidRPr="00813AEC">
        <w:rPr>
          <w:b/>
          <w:bCs/>
        </w:rPr>
        <w:t xml:space="preserve">διάρκεια </w:t>
      </w:r>
      <w:r w:rsidRPr="007633B2">
        <w:t xml:space="preserve">του Έργου ορίζεται από την υπογραφή της σύμβασης μέχρι και την </w:t>
      </w:r>
      <w:r w:rsidRPr="00856285">
        <w:rPr>
          <w:b/>
          <w:bCs/>
        </w:rPr>
        <w:t>31-05-2026</w:t>
      </w:r>
      <w:r w:rsidRPr="007633B2">
        <w:t xml:space="preserve"> που αποτελεί την επιλέξιμη καταληκτική ημερομηνία του Ταμείου Ανάκαμψης και Ανθεκτικότητας (ΤΑΑ). Η συνολική διάρκεια της ως άνω Σύμβασης δύναται να προσαρμοστεί εκ νέου, στην περίπτωση που μετατεθεί η επιλέξιμη καταληκτική ημερομηνία του Ταμείου Ανάκαμψης και Ανθεκτικότητας (ΤΑΑ).</w:t>
      </w:r>
    </w:p>
    <w:p w14:paraId="020C611A" w14:textId="77777777" w:rsidR="00E338EB" w:rsidRDefault="00E338EB" w:rsidP="00E338EB">
      <w:pPr>
        <w:pStyle w:val="normalwithoutspacing"/>
        <w:spacing w:after="120" w:line="252" w:lineRule="auto"/>
      </w:pPr>
      <w:r w:rsidRPr="00E338EB">
        <w:t xml:space="preserve">Η σύμβαση θα ανατεθεί με το κριτήριο την πλέον </w:t>
      </w:r>
      <w:r w:rsidRPr="00856285">
        <w:rPr>
          <w:b/>
          <w:bCs/>
        </w:rPr>
        <w:t>συμφέρουσα από οικονομική άποψη προσφορά βάσει τιμής</w:t>
      </w:r>
      <w:r w:rsidRPr="002577A0">
        <w:t>.</w:t>
      </w:r>
    </w:p>
    <w:p w14:paraId="6FE4F0D2" w14:textId="77777777" w:rsidR="006A22CA" w:rsidRPr="00E338EB" w:rsidRDefault="006A22CA" w:rsidP="00E338EB">
      <w:pPr>
        <w:pStyle w:val="normalwithoutspacing"/>
        <w:spacing w:after="120" w:line="252" w:lineRule="auto"/>
      </w:pPr>
    </w:p>
    <w:p w14:paraId="0B2762D9" w14:textId="2018FCF2" w:rsidR="008338F0" w:rsidRPr="00603221" w:rsidRDefault="003355E7" w:rsidP="003A109E">
      <w:pPr>
        <w:pStyle w:val="Heading2"/>
        <w:rPr>
          <w:rFonts w:cs="Tahoma"/>
          <w:lang w:val="el-GR"/>
        </w:rPr>
      </w:pPr>
      <w:bookmarkStart w:id="26" w:name="_Toc97194259"/>
      <w:bookmarkStart w:id="27" w:name="_Toc97194408"/>
      <w:bookmarkStart w:id="28" w:name="_Toc204862980"/>
      <w:bookmarkEnd w:id="25"/>
      <w:r w:rsidRPr="00603221">
        <w:rPr>
          <w:rFonts w:cs="Tahoma"/>
          <w:lang w:val="el-GR"/>
        </w:rPr>
        <w:t>Θεσμικό πλαίσιο</w:t>
      </w:r>
      <w:bookmarkEnd w:id="26"/>
      <w:bookmarkEnd w:id="27"/>
      <w:bookmarkEnd w:id="28"/>
      <w:r w:rsidRPr="00603221">
        <w:rPr>
          <w:rFonts w:cs="Tahoma"/>
          <w:lang w:val="el-GR"/>
        </w:rPr>
        <w:t xml:space="preserve"> </w:t>
      </w:r>
    </w:p>
    <w:p w14:paraId="47CF8E69" w14:textId="47540C43" w:rsidR="00442D00"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C421B3F" w14:textId="77777777" w:rsidR="0092342B" w:rsidRPr="004E3EAB" w:rsidRDefault="0092342B" w:rsidP="004E3EAB">
      <w:pPr>
        <w:numPr>
          <w:ilvl w:val="0"/>
          <w:numId w:val="18"/>
        </w:numPr>
        <w:suppressAutoHyphens w:val="0"/>
        <w:spacing w:before="120"/>
        <w:ind w:left="426" w:hanging="427"/>
        <w:rPr>
          <w:lang w:val="el-GR"/>
        </w:rPr>
      </w:pPr>
      <w:r w:rsidRPr="004D2D16">
        <w:rPr>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4E3EAB">
        <w:rPr>
          <w:lang w:val="el-GR"/>
        </w:rPr>
        <w:t xml:space="preserve">966/2012 (L 193/1), </w:t>
      </w:r>
      <w:r>
        <w:rPr>
          <w:lang w:val="el-GR"/>
        </w:rPr>
        <w:t>όπως τροποποιήθηκε και ισχύει</w:t>
      </w:r>
      <w:r w:rsidRPr="004E3EAB">
        <w:rPr>
          <w:lang w:val="el-GR"/>
        </w:rPr>
        <w:t>.</w:t>
      </w:r>
    </w:p>
    <w:p w14:paraId="0F1C433D" w14:textId="77777777" w:rsidR="0092342B" w:rsidRPr="007241F3" w:rsidRDefault="0092342B" w:rsidP="004E3EAB">
      <w:pPr>
        <w:numPr>
          <w:ilvl w:val="0"/>
          <w:numId w:val="18"/>
        </w:numPr>
        <w:suppressAutoHyphens w:val="0"/>
        <w:spacing w:before="120"/>
        <w:ind w:left="426" w:hanging="427"/>
        <w:rPr>
          <w:lang w:val="el-GR"/>
        </w:rPr>
      </w:pPr>
      <w:r w:rsidRPr="007241F3">
        <w:rPr>
          <w:lang w:val="el-GR"/>
        </w:rPr>
        <w:t>Τον Κανονισμό (ΕΕ) αριθ. 2021/240 του Ευρωπαϊκού Κοινοβουλίου και του Συμβουλίου της 10</w:t>
      </w:r>
      <w:r w:rsidRPr="004E3EAB">
        <w:rPr>
          <w:lang w:val="el-GR"/>
        </w:rPr>
        <w:t>ης</w:t>
      </w:r>
      <w:r w:rsidRPr="007241F3">
        <w:rPr>
          <w:lang w:val="el-GR"/>
        </w:rPr>
        <w:t xml:space="preserve"> Φεβρουαρίου 2021 για τη θέσπιση Μέσου Τεχνικής Υποστήριξης (</w:t>
      </w:r>
      <w:r w:rsidRPr="004E3EAB">
        <w:rPr>
          <w:lang w:val="el-GR"/>
        </w:rPr>
        <w:t>L</w:t>
      </w:r>
      <w:r w:rsidRPr="007241F3">
        <w:rPr>
          <w:lang w:val="el-GR"/>
        </w:rPr>
        <w:t xml:space="preserve"> 57/1), όπως ισχύει.</w:t>
      </w:r>
    </w:p>
    <w:p w14:paraId="4A4C3EAC" w14:textId="77777777" w:rsidR="0092342B" w:rsidRPr="007241F3" w:rsidRDefault="0092342B" w:rsidP="004E3EAB">
      <w:pPr>
        <w:numPr>
          <w:ilvl w:val="0"/>
          <w:numId w:val="18"/>
        </w:numPr>
        <w:suppressAutoHyphens w:val="0"/>
        <w:spacing w:before="120"/>
        <w:ind w:left="426" w:hanging="427"/>
        <w:rPr>
          <w:lang w:val="el-GR"/>
        </w:rPr>
      </w:pPr>
      <w:r w:rsidRPr="007241F3">
        <w:rPr>
          <w:lang w:val="el-GR"/>
        </w:rPr>
        <w:t>Τον Κανονισμό (ΕΕ) αριθ. 2021/241 του Ευρωπαϊκού Κοινοβουλίου και του Συμβουλίου της 12</w:t>
      </w:r>
      <w:r w:rsidRPr="004E3EAB">
        <w:rPr>
          <w:lang w:val="el-GR"/>
        </w:rPr>
        <w:t>ης</w:t>
      </w:r>
      <w:r w:rsidRPr="007241F3">
        <w:rPr>
          <w:lang w:val="el-GR"/>
        </w:rPr>
        <w:t xml:space="preserve"> Φεβρουαρίου 2021 για τη θέσπιση του μηχανισμού ανάκαμψης και ανθεκτικότητας (</w:t>
      </w:r>
      <w:r w:rsidRPr="004E3EAB">
        <w:rPr>
          <w:lang w:val="el-GR"/>
        </w:rPr>
        <w:t>L</w:t>
      </w:r>
      <w:r w:rsidRPr="007241F3">
        <w:rPr>
          <w:lang w:val="el-GR"/>
        </w:rPr>
        <w:t xml:space="preserve"> 57/17), όπως τροποποιήθηκε και ισχύει.</w:t>
      </w:r>
    </w:p>
    <w:p w14:paraId="6A0D1935" w14:textId="77777777" w:rsidR="0092342B" w:rsidRPr="004E3EAB" w:rsidRDefault="0092342B" w:rsidP="004E3EAB">
      <w:pPr>
        <w:numPr>
          <w:ilvl w:val="0"/>
          <w:numId w:val="18"/>
        </w:numPr>
        <w:suppressAutoHyphens w:val="0"/>
        <w:spacing w:before="120"/>
        <w:ind w:left="426" w:hanging="427"/>
        <w:rPr>
          <w:lang w:val="el-GR"/>
        </w:rPr>
      </w:pPr>
      <w:r w:rsidRPr="006E7FD3">
        <w:rPr>
          <w:lang w:val="el-GR"/>
        </w:rPr>
        <w:t>Την υπ’ αριθμ. 2021/0159/17</w:t>
      </w:r>
      <w:r>
        <w:rPr>
          <w:lang w:val="el-GR"/>
        </w:rPr>
        <w:t>-</w:t>
      </w:r>
      <w:r w:rsidRPr="006E7FD3">
        <w:rPr>
          <w:lang w:val="el-GR"/>
        </w:rPr>
        <w:t>06</w:t>
      </w:r>
      <w:r>
        <w:rPr>
          <w:lang w:val="el-GR"/>
        </w:rPr>
        <w:t>-</w:t>
      </w:r>
      <w:r w:rsidRPr="006E7FD3">
        <w:rPr>
          <w:lang w:val="el-GR"/>
        </w:rPr>
        <w:t>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r w:rsidRPr="007241F3">
        <w:rPr>
          <w:lang w:val="el-GR"/>
        </w:rPr>
        <w:t>, όπως ισχύει</w:t>
      </w:r>
      <w:r w:rsidRPr="006E7FD3">
        <w:rPr>
          <w:lang w:val="el-GR"/>
        </w:rPr>
        <w:t>.</w:t>
      </w:r>
    </w:p>
    <w:p w14:paraId="138D0676" w14:textId="77777777" w:rsidR="0092342B" w:rsidRPr="004E3EAB" w:rsidRDefault="0092342B" w:rsidP="004E3EAB">
      <w:pPr>
        <w:numPr>
          <w:ilvl w:val="0"/>
          <w:numId w:val="18"/>
        </w:numPr>
        <w:suppressAutoHyphens w:val="0"/>
        <w:spacing w:before="120"/>
        <w:ind w:left="426" w:hanging="427"/>
        <w:rPr>
          <w:lang w:val="el-GR"/>
        </w:rPr>
      </w:pPr>
      <w:r w:rsidRPr="004E3EAB">
        <w:rPr>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ST 10152/21 ADD 1), όπως τροποποιήθηκε με την από 7 Δεκεμβρίου 2023 Εκτελεστική Απόφαση του Συμβουλίου της Ευρωπαϊκής Ένωσης (ST 15831/1/23 REV 1, ST 15831/23 ADD 1 REV 1).</w:t>
      </w:r>
    </w:p>
    <w:p w14:paraId="243D882E" w14:textId="77777777" w:rsidR="0092342B" w:rsidRDefault="0092342B" w:rsidP="004E3EAB">
      <w:pPr>
        <w:numPr>
          <w:ilvl w:val="0"/>
          <w:numId w:val="18"/>
        </w:numPr>
        <w:suppressAutoHyphens w:val="0"/>
        <w:spacing w:before="120"/>
        <w:ind w:left="426" w:hanging="427"/>
        <w:rPr>
          <w:lang w:val="el-GR"/>
        </w:rPr>
      </w:pPr>
      <w:r w:rsidRPr="00A662F8">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679DFFBC" w14:textId="77777777" w:rsidR="0092342B" w:rsidRPr="004E3EAB" w:rsidRDefault="0092342B" w:rsidP="004E3EAB">
      <w:pPr>
        <w:numPr>
          <w:ilvl w:val="0"/>
          <w:numId w:val="18"/>
        </w:numPr>
        <w:suppressAutoHyphens w:val="0"/>
        <w:spacing w:before="120"/>
        <w:ind w:left="426" w:hanging="427"/>
        <w:rPr>
          <w:lang w:val="el-GR"/>
        </w:rPr>
      </w:pPr>
      <w:r w:rsidRPr="004D2D16">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r>
        <w:rPr>
          <w:lang w:val="el-GR"/>
        </w:rPr>
        <w:t>, όπως τροποποιήθηκε και ισχύει</w:t>
      </w:r>
      <w:r w:rsidRPr="004D2D16">
        <w:rPr>
          <w:lang w:val="el-GR"/>
        </w:rPr>
        <w:t>.</w:t>
      </w:r>
    </w:p>
    <w:p w14:paraId="3368C3E3" w14:textId="77777777" w:rsidR="0092342B" w:rsidRPr="004E3EAB" w:rsidRDefault="0092342B" w:rsidP="004E3EAB">
      <w:pPr>
        <w:numPr>
          <w:ilvl w:val="0"/>
          <w:numId w:val="18"/>
        </w:numPr>
        <w:suppressAutoHyphens w:val="0"/>
        <w:spacing w:before="120"/>
        <w:ind w:left="426" w:hanging="427"/>
        <w:rPr>
          <w:lang w:val="el-GR"/>
        </w:rPr>
      </w:pPr>
      <w:r w:rsidRPr="006E7FD3">
        <w:rPr>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552FA737" w14:textId="77777777" w:rsidR="0092342B" w:rsidRPr="006E7FD3" w:rsidRDefault="0092342B" w:rsidP="004E3EAB">
      <w:pPr>
        <w:numPr>
          <w:ilvl w:val="0"/>
          <w:numId w:val="18"/>
        </w:numPr>
        <w:suppressAutoHyphens w:val="0"/>
        <w:spacing w:before="120"/>
        <w:ind w:left="426" w:hanging="427"/>
        <w:rPr>
          <w:lang w:val="el-GR"/>
        </w:rPr>
      </w:pPr>
      <w:r w:rsidRPr="004E3EAB">
        <w:rPr>
          <w:lang w:val="el-GR"/>
        </w:rPr>
        <w:t>To</w:t>
      </w:r>
      <w:r w:rsidRPr="006E7FD3">
        <w:rPr>
          <w:lang w:val="el-GR"/>
        </w:rPr>
        <w:t xml:space="preserve">ν </w:t>
      </w:r>
      <w:r w:rsidRPr="004E3EAB">
        <w:rPr>
          <w:lang w:val="el-GR"/>
        </w:rPr>
        <w:t>N</w:t>
      </w:r>
      <w:r w:rsidRPr="006E7FD3">
        <w:rPr>
          <w:lang w:val="el-GR"/>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r w:rsidRPr="007241F3">
        <w:rPr>
          <w:lang w:val="el-GR"/>
        </w:rPr>
        <w:t>, όπως τροποποιήθηκε και ισχ</w:t>
      </w:r>
      <w:r>
        <w:rPr>
          <w:lang w:val="el-GR"/>
        </w:rPr>
        <w:t>ύ</w:t>
      </w:r>
      <w:r w:rsidRPr="007241F3">
        <w:rPr>
          <w:lang w:val="el-GR"/>
        </w:rPr>
        <w:t>ει</w:t>
      </w:r>
      <w:r w:rsidRPr="006E7FD3">
        <w:rPr>
          <w:lang w:val="el-GR"/>
        </w:rPr>
        <w:t>.</w:t>
      </w:r>
    </w:p>
    <w:p w14:paraId="202EDB53" w14:textId="77777777" w:rsidR="0092342B" w:rsidRPr="004E3EAB" w:rsidRDefault="0092342B" w:rsidP="004E3EAB">
      <w:pPr>
        <w:numPr>
          <w:ilvl w:val="0"/>
          <w:numId w:val="18"/>
        </w:numPr>
        <w:suppressAutoHyphens w:val="0"/>
        <w:spacing w:before="120"/>
        <w:ind w:left="426" w:hanging="427"/>
        <w:rPr>
          <w:lang w:val="el-GR"/>
        </w:rPr>
      </w:pPr>
      <w:r w:rsidRPr="004E3EAB">
        <w:rPr>
          <w:lang w:val="el-GR"/>
        </w:rPr>
        <w:lastRenderedPageBreak/>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40A0B9AC" w14:textId="77777777" w:rsidR="0092342B" w:rsidRPr="004E3EAB" w:rsidRDefault="0092342B" w:rsidP="004E3EAB">
      <w:pPr>
        <w:numPr>
          <w:ilvl w:val="0"/>
          <w:numId w:val="18"/>
        </w:numPr>
        <w:suppressAutoHyphens w:val="0"/>
        <w:spacing w:before="120"/>
        <w:ind w:left="426" w:hanging="427"/>
        <w:rPr>
          <w:lang w:val="el-GR"/>
        </w:rPr>
      </w:pPr>
      <w:r w:rsidRPr="004E3EAB">
        <w:rPr>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70FFD000" w14:textId="77777777" w:rsidR="0092342B" w:rsidRPr="004E3EAB" w:rsidRDefault="0092342B" w:rsidP="004E3EAB">
      <w:pPr>
        <w:numPr>
          <w:ilvl w:val="0"/>
          <w:numId w:val="18"/>
        </w:numPr>
        <w:suppressAutoHyphens w:val="0"/>
        <w:spacing w:before="120"/>
        <w:ind w:left="426" w:hanging="427"/>
        <w:rPr>
          <w:lang w:val="el-GR"/>
        </w:rPr>
      </w:pPr>
      <w:r w:rsidRPr="006E7FD3">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4E3EAB">
        <w:rPr>
          <w:lang w:val="el-GR"/>
        </w:rPr>
        <w:t>L</w:t>
      </w:r>
      <w:r w:rsidRPr="006E7FD3">
        <w:rPr>
          <w:lang w:val="el-GR"/>
        </w:rPr>
        <w:t xml:space="preserve"> 94/1/28.3.2014) και άλλες διατάξεις» (ΦΕΚ 148/Α/08-08-2016)</w:t>
      </w:r>
      <w:r w:rsidRPr="007241F3">
        <w:rPr>
          <w:lang w:val="el-GR"/>
        </w:rPr>
        <w:t>, όπως τροποποιήθηκε και ισχύει</w:t>
      </w:r>
      <w:r w:rsidRPr="006E7FD3">
        <w:rPr>
          <w:lang w:val="el-GR"/>
        </w:rPr>
        <w:t>.</w:t>
      </w:r>
    </w:p>
    <w:p w14:paraId="20DB8C02" w14:textId="77777777" w:rsidR="0092342B" w:rsidRPr="002E2E36" w:rsidRDefault="0092342B" w:rsidP="004E3EAB">
      <w:pPr>
        <w:numPr>
          <w:ilvl w:val="0"/>
          <w:numId w:val="18"/>
        </w:numPr>
        <w:suppressAutoHyphens w:val="0"/>
        <w:spacing w:before="120"/>
        <w:ind w:left="426" w:hanging="427"/>
        <w:rPr>
          <w:lang w:val="el-GR"/>
        </w:rPr>
      </w:pPr>
      <w:r w:rsidRPr="006E7FD3">
        <w:rPr>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r w:rsidRPr="007241F3">
        <w:rPr>
          <w:lang w:val="el-GR"/>
        </w:rPr>
        <w:t>, όπως ισχύει</w:t>
      </w:r>
      <w:r w:rsidRPr="006E7FD3">
        <w:rPr>
          <w:lang w:val="el-GR"/>
        </w:rPr>
        <w:t>.</w:t>
      </w:r>
    </w:p>
    <w:p w14:paraId="2196F3E2" w14:textId="77777777" w:rsidR="0092342B" w:rsidRPr="004E3EAB" w:rsidRDefault="0092342B" w:rsidP="004E3EAB">
      <w:pPr>
        <w:numPr>
          <w:ilvl w:val="0"/>
          <w:numId w:val="18"/>
        </w:numPr>
        <w:suppressAutoHyphens w:val="0"/>
        <w:spacing w:before="120"/>
        <w:ind w:left="426" w:hanging="427"/>
        <w:rPr>
          <w:lang w:val="el-GR"/>
        </w:rPr>
      </w:pPr>
      <w:r w:rsidRPr="004D2D16">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r>
        <w:rPr>
          <w:lang w:val="el-GR"/>
        </w:rPr>
        <w:t xml:space="preserve">, όπως </w:t>
      </w:r>
      <w:r w:rsidRPr="0055154B">
        <w:rPr>
          <w:lang w:val="el-GR"/>
        </w:rPr>
        <w:t>τροποποιήθηκε και ισχύει.</w:t>
      </w:r>
    </w:p>
    <w:p w14:paraId="3716DFB2" w14:textId="77777777" w:rsidR="0092342B" w:rsidRPr="004E3EAB" w:rsidRDefault="0092342B" w:rsidP="004E3EAB">
      <w:pPr>
        <w:numPr>
          <w:ilvl w:val="0"/>
          <w:numId w:val="18"/>
        </w:numPr>
        <w:suppressAutoHyphens w:val="0"/>
        <w:spacing w:before="120"/>
        <w:ind w:left="426" w:hanging="427"/>
        <w:rPr>
          <w:lang w:val="el-GR"/>
        </w:rPr>
      </w:pPr>
      <w:r w:rsidRPr="0055154B">
        <w:rPr>
          <w:lang w:val="el-GR"/>
        </w:rPr>
        <w:t xml:space="preserve">Την υπ’ αρ. </w:t>
      </w:r>
      <w:r w:rsidRPr="004E3EAB">
        <w:rPr>
          <w:lang w:val="el-GR"/>
        </w:rPr>
        <w:t xml:space="preserve">71693 ΕΞ 2023 </w:t>
      </w:r>
      <w:r w:rsidRPr="0055154B">
        <w:rPr>
          <w:lang w:val="el-GR"/>
        </w:rPr>
        <w:t xml:space="preserve"> </w:t>
      </w:r>
      <w:r w:rsidRPr="004E3EAB">
        <w:rPr>
          <w:lang w:val="el-GR"/>
        </w:rPr>
        <w:t>Απόφαση του Αναπληρωτή Υπουργού Οικονομικών με θέμα: “</w:t>
      </w:r>
      <w:r w:rsidRPr="0055154B">
        <w:rPr>
          <w:lang w:val="el-GR"/>
        </w:rPr>
        <w:t>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w:t>
      </w:r>
      <w:r w:rsidRPr="004E3EAB">
        <w:rPr>
          <w:lang w:val="el-GR"/>
        </w:rPr>
        <w:t xml:space="preserve"> (ΦΕΚ 3079/Β/09-05-2023).</w:t>
      </w:r>
    </w:p>
    <w:p w14:paraId="03908B28" w14:textId="77777777" w:rsidR="0092342B" w:rsidRPr="004E3EAB" w:rsidRDefault="0092342B" w:rsidP="004E3EAB">
      <w:pPr>
        <w:numPr>
          <w:ilvl w:val="0"/>
          <w:numId w:val="18"/>
        </w:numPr>
        <w:suppressAutoHyphens w:val="0"/>
        <w:spacing w:before="120"/>
        <w:ind w:left="426" w:hanging="427"/>
        <w:rPr>
          <w:lang w:val="el-GR"/>
        </w:rPr>
      </w:pPr>
      <w:r w:rsidRPr="0042005C">
        <w:rPr>
          <w:lang w:val="el-GR"/>
        </w:rPr>
        <w:t xml:space="preserve">Την υπ’ αρ. </w:t>
      </w:r>
      <w:r w:rsidRPr="004E3EAB">
        <w:rPr>
          <w:lang w:val="el-GR"/>
        </w:rPr>
        <w:t xml:space="preserve">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την υπ’ αρ. 188159 ΕΞ 2022 Απόφαση του Αναπληρωτή Υπ. Οικονομικών (ΦΕΚ 6973/Β/30-12-2022) και την υπ’ </w:t>
      </w:r>
      <w:r w:rsidRPr="00D4386B">
        <w:rPr>
          <w:lang w:val="el-GR"/>
        </w:rPr>
        <w:t xml:space="preserve">αρ. </w:t>
      </w:r>
      <w:r w:rsidRPr="004E3EAB">
        <w:rPr>
          <w:lang w:val="el-GR"/>
        </w:rPr>
        <w:t>66734 ΕΞ 2024 Απόφαση του Αναπληρωτή Υπ. Εθνικής Οικονομίας και Οικονομικών (ΦΕΚ 2786/Β/16-05-2024).</w:t>
      </w:r>
    </w:p>
    <w:p w14:paraId="5B3728B0" w14:textId="77777777" w:rsidR="0092342B" w:rsidRPr="004E3EAB" w:rsidRDefault="0092342B" w:rsidP="004E3EAB">
      <w:pPr>
        <w:numPr>
          <w:ilvl w:val="0"/>
          <w:numId w:val="18"/>
        </w:numPr>
        <w:suppressAutoHyphens w:val="0"/>
        <w:spacing w:before="120"/>
        <w:ind w:left="426" w:hanging="427"/>
        <w:rPr>
          <w:lang w:val="el-GR"/>
        </w:rPr>
      </w:pPr>
      <w:r w:rsidRPr="004E3EAB">
        <w:rPr>
          <w:lang w:val="el-GR"/>
        </w:rPr>
        <w:t>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96462 ΕΞ2022/27-06-2023 (ΑΔΑ 6Θ87Η-ΟΦΞ), 68955 ΕΞ2024/17-05-2024 (ΑΔΑ 6ΙΔΛΗ-Α5Ρ) και 181806 ΕΞ2024/03-12-2024 (ΑΔΑ 6Α48Η-ΨΣΝ) Αποφάσεις του Διοικητή της Ειδικής Υπηρεσίας Συντονισμού Ταμείου Ανάκαμψης.</w:t>
      </w:r>
    </w:p>
    <w:p w14:paraId="6E20D9C0" w14:textId="77777777" w:rsidR="0092342B" w:rsidRPr="004E3EAB" w:rsidRDefault="0092342B" w:rsidP="004E3EAB">
      <w:pPr>
        <w:numPr>
          <w:ilvl w:val="0"/>
          <w:numId w:val="18"/>
        </w:numPr>
        <w:suppressAutoHyphens w:val="0"/>
        <w:spacing w:before="120"/>
        <w:ind w:left="426" w:hanging="427"/>
        <w:rPr>
          <w:lang w:val="el-GR"/>
        </w:rPr>
      </w:pPr>
      <w:r w:rsidRPr="00F63771">
        <w:rPr>
          <w:lang w:val="el-GR"/>
        </w:rPr>
        <w:t>Τον Ν. 4152/2013 «Επείγοντα μέτρα εφαρμογής των νόμων 4046/2012, 4093/2012 και 4127/2013» (ΦΕΚ 107/Α/09-05-2013)</w:t>
      </w:r>
      <w:r w:rsidRPr="007E5978">
        <w:rPr>
          <w:lang w:val="el-GR"/>
        </w:rPr>
        <w:t>, όπως τροποποιήθηκε και ισχύει</w:t>
      </w:r>
      <w:r w:rsidRPr="00F63771">
        <w:rPr>
          <w:lang w:val="el-GR"/>
        </w:rPr>
        <w:t>.</w:t>
      </w:r>
    </w:p>
    <w:p w14:paraId="4B19FA48" w14:textId="6206E115" w:rsidR="0092342B" w:rsidRPr="004E3EAB" w:rsidRDefault="0092342B" w:rsidP="004E3EAB">
      <w:pPr>
        <w:numPr>
          <w:ilvl w:val="0"/>
          <w:numId w:val="18"/>
        </w:numPr>
        <w:suppressAutoHyphens w:val="0"/>
        <w:spacing w:before="120"/>
        <w:ind w:left="426" w:hanging="427"/>
        <w:rPr>
          <w:lang w:val="el-GR"/>
        </w:rPr>
      </w:pPr>
      <w:r w:rsidRPr="004D2D16">
        <w:rPr>
          <w:lang w:val="el-GR"/>
        </w:rPr>
        <w:t>Το Α.88 του Ν. 1892/1990 «Για τον εκσυγχρονισμό και την ανάπτυξη και άλλες διατάξεις» (ΦΕΚ 101/Α/31-07-1990)</w:t>
      </w:r>
      <w:r>
        <w:rPr>
          <w:lang w:val="el-GR"/>
        </w:rPr>
        <w:t>, όπως ισχύει</w:t>
      </w:r>
      <w:r w:rsidRPr="004D2D16">
        <w:rPr>
          <w:lang w:val="el-GR"/>
        </w:rPr>
        <w:t>.</w:t>
      </w:r>
    </w:p>
    <w:p w14:paraId="3EA37D30" w14:textId="77777777" w:rsidR="0092342B" w:rsidRPr="002E2E36" w:rsidRDefault="0092342B" w:rsidP="004E3EAB">
      <w:pPr>
        <w:numPr>
          <w:ilvl w:val="0"/>
          <w:numId w:val="18"/>
        </w:numPr>
        <w:suppressAutoHyphens w:val="0"/>
        <w:spacing w:before="120"/>
        <w:ind w:left="426" w:hanging="427"/>
        <w:rPr>
          <w:lang w:val="el-GR"/>
        </w:rPr>
      </w:pPr>
      <w:r w:rsidRPr="00450297">
        <w:rPr>
          <w:lang w:val="el-GR"/>
        </w:rPr>
        <w:t>Τον Ν. 4622/2019 “Επιτελικό Κράτος: οργάνωση, λειτουργία &amp; διαφάνεια της Κυβέρνησης, των κυβερνητικών οργάνων &amp; της κεντρικής δημόσιας δ</w:t>
      </w:r>
      <w:r>
        <w:rPr>
          <w:lang w:val="el-GR"/>
        </w:rPr>
        <w:t xml:space="preserve">ιοίκησης” και άλλες διατάξεις. </w:t>
      </w:r>
      <w:r w:rsidRPr="00450297">
        <w:rPr>
          <w:lang w:val="el-GR"/>
        </w:rPr>
        <w:t>(ΦΕΚ 133/Α/07-08-2019)</w:t>
      </w:r>
      <w:r>
        <w:rPr>
          <w:lang w:val="el-GR"/>
        </w:rPr>
        <w:t>, όπως τροποποιήθηκε και ισχύει</w:t>
      </w:r>
      <w:r w:rsidRPr="00450297">
        <w:rPr>
          <w:lang w:val="el-GR"/>
        </w:rPr>
        <w:t>.</w:t>
      </w:r>
    </w:p>
    <w:p w14:paraId="21067CE5" w14:textId="77777777" w:rsidR="0092342B" w:rsidRPr="006E7FD3" w:rsidRDefault="0092342B" w:rsidP="004E3EAB">
      <w:pPr>
        <w:numPr>
          <w:ilvl w:val="0"/>
          <w:numId w:val="18"/>
        </w:numPr>
        <w:suppressAutoHyphens w:val="0"/>
        <w:spacing w:before="120"/>
        <w:ind w:left="426" w:hanging="427"/>
        <w:rPr>
          <w:lang w:val="el-GR"/>
        </w:rPr>
      </w:pPr>
      <w:r w:rsidRPr="006E7FD3">
        <w:rPr>
          <w:lang w:val="el-GR"/>
        </w:rPr>
        <w:lastRenderedPageBreak/>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4E3EAB">
        <w:rPr>
          <w:lang w:val="el-GR"/>
        </w:rPr>
        <w:t>COVID</w:t>
      </w:r>
      <w:r w:rsidRPr="006E7FD3">
        <w:rPr>
          <w:lang w:val="el-GR"/>
        </w:rPr>
        <w:t>- 19, επείγουσες δημοσιονομικές και φορολογικές ρυθμίσεις και άλλες διατάξεις» (ΦΕΚ 17/</w:t>
      </w:r>
      <w:r w:rsidRPr="004E3EAB">
        <w:rPr>
          <w:lang w:val="el-GR"/>
        </w:rPr>
        <w:t>A</w:t>
      </w:r>
      <w:r w:rsidRPr="006E7FD3">
        <w:rPr>
          <w:lang w:val="el-GR"/>
        </w:rPr>
        <w:t>/05-02-2021)</w:t>
      </w:r>
      <w:r w:rsidRPr="007241F3">
        <w:rPr>
          <w:lang w:val="el-GR"/>
        </w:rPr>
        <w:t>, όπως ισχύει</w:t>
      </w:r>
      <w:r w:rsidRPr="006E7FD3">
        <w:rPr>
          <w:lang w:val="el-GR"/>
        </w:rPr>
        <w:t>.</w:t>
      </w:r>
    </w:p>
    <w:p w14:paraId="653693E1" w14:textId="7CD0E999" w:rsidR="00DC792A" w:rsidRPr="00C66812" w:rsidRDefault="0092342B" w:rsidP="00DC792A">
      <w:pPr>
        <w:numPr>
          <w:ilvl w:val="0"/>
          <w:numId w:val="18"/>
        </w:numPr>
        <w:suppressAutoHyphens w:val="0"/>
        <w:spacing w:before="120"/>
        <w:ind w:left="426" w:hanging="427"/>
        <w:rPr>
          <w:lang w:val="el-GR"/>
        </w:rPr>
      </w:pPr>
      <w:r w:rsidRPr="002E2E36">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7E028D18" w14:textId="302814F2" w:rsidR="0092342B" w:rsidRPr="0092342B" w:rsidRDefault="0092342B" w:rsidP="0092342B">
      <w:pPr>
        <w:numPr>
          <w:ilvl w:val="0"/>
          <w:numId w:val="18"/>
        </w:numPr>
        <w:suppressAutoHyphens w:val="0"/>
        <w:spacing w:before="120"/>
        <w:ind w:left="426" w:hanging="427"/>
        <w:rPr>
          <w:lang w:val="el-GR"/>
        </w:rPr>
      </w:pPr>
      <w:r w:rsidRPr="004D2D16">
        <w:rPr>
          <w:lang w:val="el-GR"/>
        </w:rPr>
        <w:t>Την με Αρ. 64233 Απόφαση των Υπο</w:t>
      </w:r>
      <w:r>
        <w:rPr>
          <w:lang w:val="el-GR"/>
        </w:rPr>
        <w:t>υργών Ανάπτυξης και Επενδύσεων -</w:t>
      </w:r>
      <w:r w:rsidRPr="004D2D16">
        <w:rPr>
          <w:lang w:val="el-GR"/>
        </w:rPr>
        <w:t xml:space="preserve">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r w:rsidRPr="007241F3">
        <w:rPr>
          <w:lang w:val="el-GR"/>
        </w:rPr>
        <w:t xml:space="preserve">, </w:t>
      </w:r>
      <w:r>
        <w:rPr>
          <w:lang w:val="el-GR"/>
        </w:rPr>
        <w:t>όπως τροποποιήθηκε και ισχύει</w:t>
      </w:r>
      <w:r w:rsidRPr="004D2D16">
        <w:rPr>
          <w:lang w:val="el-GR"/>
        </w:rPr>
        <w:t>.</w:t>
      </w:r>
    </w:p>
    <w:p w14:paraId="42EBCCFA" w14:textId="0CB84C07" w:rsidR="0092342B" w:rsidRPr="0092342B" w:rsidRDefault="0092342B" w:rsidP="0092342B">
      <w:pPr>
        <w:numPr>
          <w:ilvl w:val="0"/>
          <w:numId w:val="18"/>
        </w:numPr>
        <w:suppressAutoHyphens w:val="0"/>
        <w:spacing w:before="120"/>
        <w:ind w:left="426" w:hanging="427"/>
        <w:rPr>
          <w:lang w:val="el-GR"/>
        </w:rPr>
      </w:pPr>
      <w:r w:rsidRPr="004D2D16">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r>
        <w:rPr>
          <w:lang w:val="el-GR"/>
        </w:rPr>
        <w:t>, όπως ισχύει</w:t>
      </w:r>
      <w:r w:rsidRPr="004D2D16">
        <w:rPr>
          <w:lang w:val="el-GR"/>
        </w:rPr>
        <w:t>.</w:t>
      </w:r>
    </w:p>
    <w:p w14:paraId="6B236504" w14:textId="1549604B" w:rsidR="0092342B" w:rsidRPr="0092342B" w:rsidRDefault="0092342B" w:rsidP="0092342B">
      <w:pPr>
        <w:numPr>
          <w:ilvl w:val="0"/>
          <w:numId w:val="18"/>
        </w:numPr>
        <w:suppressAutoHyphens w:val="0"/>
        <w:spacing w:before="120"/>
        <w:ind w:left="426" w:hanging="427"/>
        <w:rPr>
          <w:lang w:val="el-GR"/>
        </w:rPr>
      </w:pPr>
      <w:r w:rsidRPr="0092342B">
        <w:rPr>
          <w:lang w:val="el-GR"/>
        </w:rPr>
        <w:t>To</w:t>
      </w:r>
      <w:r w:rsidRPr="004D2D16">
        <w:rPr>
          <w:lang w:val="el-GR"/>
        </w:rPr>
        <w:t xml:space="preserve">ν </w:t>
      </w:r>
      <w:r w:rsidRPr="0092342B">
        <w:rPr>
          <w:lang w:val="el-GR"/>
        </w:rPr>
        <w:t>N</w:t>
      </w:r>
      <w:r w:rsidRPr="004D2D16">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r>
        <w:rPr>
          <w:lang w:val="el-GR"/>
        </w:rPr>
        <w:t>, όπως τροποποιήθηκε και ισχύει</w:t>
      </w:r>
      <w:r w:rsidRPr="004D2D16">
        <w:rPr>
          <w:lang w:val="el-GR"/>
        </w:rPr>
        <w:t>.</w:t>
      </w:r>
    </w:p>
    <w:p w14:paraId="47E72E42" w14:textId="3AFFD61E" w:rsidR="0092342B" w:rsidRPr="0092342B" w:rsidRDefault="0092342B" w:rsidP="0092342B">
      <w:pPr>
        <w:numPr>
          <w:ilvl w:val="0"/>
          <w:numId w:val="18"/>
        </w:numPr>
        <w:suppressAutoHyphens w:val="0"/>
        <w:spacing w:before="120"/>
        <w:ind w:left="426" w:hanging="427"/>
        <w:rPr>
          <w:lang w:val="el-GR"/>
        </w:rPr>
      </w:pPr>
      <w:r w:rsidRPr="004D2D16">
        <w:rPr>
          <w:lang w:val="el-GR"/>
        </w:rPr>
        <w:t xml:space="preserve">Τον Ν. 2121/1993 “Πνευματική Ιδιοκτησία, Συγγενικά Δικαιώματα και Πολιτιστικά Θέματα”, (ΦΕΚ 25/Α/04-03-1993), όπως </w:t>
      </w:r>
      <w:r w:rsidRPr="00455598">
        <w:rPr>
          <w:lang w:val="el-GR"/>
        </w:rPr>
        <w:t>τροποποιήθηκε και ισχύει.</w:t>
      </w:r>
    </w:p>
    <w:p w14:paraId="0AE671B9" w14:textId="03C61192" w:rsidR="0092342B" w:rsidRPr="0092342B" w:rsidRDefault="0092342B" w:rsidP="0092342B">
      <w:pPr>
        <w:numPr>
          <w:ilvl w:val="0"/>
          <w:numId w:val="18"/>
        </w:numPr>
        <w:suppressAutoHyphens w:val="0"/>
        <w:spacing w:before="120"/>
        <w:ind w:left="426" w:hanging="427"/>
        <w:rPr>
          <w:lang w:val="el-GR"/>
        </w:rPr>
      </w:pPr>
      <w:r w:rsidRPr="00455598">
        <w:rPr>
          <w:lang w:val="el-GR"/>
        </w:rPr>
        <w:t>Το Π.Δ. 80/2016 «Ανάληψη υποχρεώσεων από τους Διατάκτες» (ΦΕΚ 145/Α/05-08-2016), όπως τροποποιήθηκε και ισχύει.</w:t>
      </w:r>
    </w:p>
    <w:p w14:paraId="45A56E38" w14:textId="609CCB41" w:rsidR="0092342B" w:rsidRPr="00981DCF" w:rsidRDefault="0092342B" w:rsidP="0092342B">
      <w:pPr>
        <w:numPr>
          <w:ilvl w:val="0"/>
          <w:numId w:val="18"/>
        </w:numPr>
        <w:suppressAutoHyphens w:val="0"/>
        <w:spacing w:before="120"/>
        <w:ind w:left="426" w:hanging="427"/>
        <w:rPr>
          <w:lang w:val="el-GR"/>
        </w:rPr>
      </w:pPr>
      <w:r w:rsidRPr="00D35D14">
        <w:rPr>
          <w:lang w:val="el-GR"/>
        </w:rPr>
        <w:t>Τον Ν. 4912/2022 Ενιαία Αρχή Δημοσίων Συμβάσεων και άλλες διατάξεις του Υπουργείου Δικαιοσύνης” (ΦΕΚ 59/</w:t>
      </w:r>
      <w:r w:rsidRPr="0092342B">
        <w:rPr>
          <w:lang w:val="el-GR"/>
        </w:rPr>
        <w:t>A</w:t>
      </w:r>
      <w:r w:rsidRPr="00D35D14">
        <w:rPr>
          <w:lang w:val="el-GR"/>
        </w:rPr>
        <w:t>/17-03-2022), όπως ισχύει.</w:t>
      </w:r>
    </w:p>
    <w:p w14:paraId="76823408" w14:textId="7A2E65CF" w:rsidR="0092342B" w:rsidRPr="00981DCF" w:rsidRDefault="0092342B" w:rsidP="0092342B">
      <w:pPr>
        <w:numPr>
          <w:ilvl w:val="0"/>
          <w:numId w:val="18"/>
        </w:numPr>
        <w:suppressAutoHyphens w:val="0"/>
        <w:spacing w:before="120"/>
        <w:ind w:left="426" w:hanging="427"/>
        <w:rPr>
          <w:lang w:val="el-GR"/>
        </w:rPr>
      </w:pPr>
      <w:r w:rsidRPr="00981DCF">
        <w:rPr>
          <w:lang w:val="el-GR"/>
        </w:rPr>
        <w:t>Τον Ν.</w:t>
      </w:r>
      <w:r w:rsidRPr="0092342B">
        <w:rPr>
          <w:lang w:val="el-GR"/>
        </w:rPr>
        <w:t xml:space="preserve"> </w:t>
      </w:r>
      <w:r w:rsidRPr="00981DCF">
        <w:rPr>
          <w:lang w:val="el-GR"/>
        </w:rPr>
        <w:t>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7C130100" w14:textId="6104B74D" w:rsidR="0092342B" w:rsidRPr="00981DCF" w:rsidRDefault="0092342B" w:rsidP="0092342B">
      <w:pPr>
        <w:numPr>
          <w:ilvl w:val="0"/>
          <w:numId w:val="18"/>
        </w:numPr>
        <w:suppressAutoHyphens w:val="0"/>
        <w:spacing w:before="120"/>
        <w:ind w:left="426" w:hanging="427"/>
        <w:rPr>
          <w:lang w:val="el-GR"/>
        </w:rPr>
      </w:pPr>
      <w:r w:rsidRPr="00981DCF">
        <w:rPr>
          <w:lang w:val="el-GR"/>
        </w:rPr>
        <w:t xml:space="preserve">Την </w:t>
      </w:r>
      <w:r>
        <w:rPr>
          <w:lang w:val="el-GR"/>
        </w:rPr>
        <w:t>Α</w:t>
      </w:r>
      <w:r w:rsidRPr="00981DCF">
        <w:rPr>
          <w:lang w:val="el-GR"/>
        </w:rPr>
        <w:t xml:space="preserve">ριθμ. 63446/2021 κοινή υπουργική απόφαση </w:t>
      </w:r>
      <w:r w:rsidRPr="0092342B">
        <w:rPr>
          <w:lang w:val="el-GR"/>
        </w:rPr>
        <w:t xml:space="preserve">των Υπουργών Οικονομικών, Ανάπτυξης και Επενδύσεων, Επικρατείας με θέμα: </w:t>
      </w:r>
      <w:r w:rsidRPr="00981DCF">
        <w:rPr>
          <w:lang w:val="el-GR"/>
        </w:rPr>
        <w:t>“Καθορισμός Εθνικού Μορφότυπου ηλεκτρονικού τιμολογίου στο πλαίσιο των Δημοσίων Συμβάσεων” (2338/Β/02-06-2021), όπως τροποποιήθηκε και ισχύει.</w:t>
      </w:r>
    </w:p>
    <w:p w14:paraId="001A6500" w14:textId="0CF8DD9E" w:rsidR="0092342B" w:rsidRPr="00981DCF" w:rsidRDefault="0092342B" w:rsidP="0092342B">
      <w:pPr>
        <w:numPr>
          <w:ilvl w:val="0"/>
          <w:numId w:val="18"/>
        </w:numPr>
        <w:suppressAutoHyphens w:val="0"/>
        <w:spacing w:before="120"/>
        <w:ind w:left="426" w:hanging="427"/>
        <w:rPr>
          <w:lang w:val="el-GR"/>
        </w:rPr>
      </w:pPr>
      <w:r w:rsidRPr="0092342B">
        <w:rPr>
          <w:lang w:val="el-GR"/>
        </w:rPr>
        <w:t xml:space="preserve">Την Αριθμ. </w:t>
      </w:r>
      <w:r w:rsidRPr="00981DCF">
        <w:rPr>
          <w:lang w:val="el-GR"/>
        </w:rPr>
        <w:t>52445 ΕΞ 2023</w:t>
      </w:r>
      <w:r w:rsidRPr="00B031EA">
        <w:rPr>
          <w:lang w:val="el-GR"/>
        </w:rPr>
        <w:t xml:space="preserve"> </w:t>
      </w:r>
      <w:r w:rsidRPr="0092342B">
        <w:rPr>
          <w:lang w:val="el-GR"/>
        </w:rPr>
        <w:t>κοινή υπουργική απόφαση των Υπουργών Οικονομικών, Ανάπτυξης και Επενδύσεων, Υποδομών και Μεταφορών, Επικρατείας με θέμα: «</w:t>
      </w:r>
      <w:r w:rsidRPr="00981DCF">
        <w:rPr>
          <w:lang w:val="el-GR"/>
        </w:rPr>
        <w:t>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0FA15831" w14:textId="425AA54E" w:rsidR="0092342B" w:rsidRPr="00D35D14" w:rsidRDefault="0092342B" w:rsidP="0092342B">
      <w:pPr>
        <w:numPr>
          <w:ilvl w:val="0"/>
          <w:numId w:val="18"/>
        </w:numPr>
        <w:suppressAutoHyphens w:val="0"/>
        <w:spacing w:before="120"/>
        <w:ind w:left="426" w:hanging="427"/>
        <w:rPr>
          <w:lang w:val="el-GR"/>
        </w:rPr>
      </w:pPr>
      <w:r w:rsidRPr="00D35D14">
        <w:rPr>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BC10334" w14:textId="2A846FF0" w:rsidR="0092342B" w:rsidRPr="00D35D14" w:rsidRDefault="0092342B" w:rsidP="0092342B">
      <w:pPr>
        <w:numPr>
          <w:ilvl w:val="0"/>
          <w:numId w:val="18"/>
        </w:numPr>
        <w:suppressAutoHyphens w:val="0"/>
        <w:spacing w:before="120"/>
        <w:ind w:left="426" w:hanging="427"/>
        <w:rPr>
          <w:lang w:val="el-GR"/>
        </w:rPr>
      </w:pPr>
      <w:r w:rsidRPr="00D35D14">
        <w:rPr>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76A4BAF5" w14:textId="35C7126B" w:rsidR="0092342B" w:rsidRPr="00D35D14" w:rsidRDefault="0092342B" w:rsidP="0092342B">
      <w:pPr>
        <w:numPr>
          <w:ilvl w:val="0"/>
          <w:numId w:val="18"/>
        </w:numPr>
        <w:suppressAutoHyphens w:val="0"/>
        <w:spacing w:before="120"/>
        <w:ind w:left="426" w:hanging="427"/>
        <w:rPr>
          <w:lang w:val="el-GR"/>
        </w:rPr>
      </w:pPr>
      <w:r w:rsidRPr="00D35D14">
        <w:rPr>
          <w:lang w:val="el-GR"/>
        </w:rPr>
        <w:t>Τον Ν. 4635/2019 (ιδίως των άρθρων 85 επ.) “Επενδύω στην Ελλάδα και άλλες διατάξεις” (ΦΕΚ 167/Α/30-10-2019), όπως τροποποιήθηκε και ισχύει.</w:t>
      </w:r>
    </w:p>
    <w:p w14:paraId="28A54FF4" w14:textId="311A709C" w:rsidR="0092342B" w:rsidRPr="00D35D14" w:rsidRDefault="0092342B" w:rsidP="0092342B">
      <w:pPr>
        <w:numPr>
          <w:ilvl w:val="0"/>
          <w:numId w:val="18"/>
        </w:numPr>
        <w:suppressAutoHyphens w:val="0"/>
        <w:spacing w:before="120"/>
        <w:ind w:left="426" w:hanging="427"/>
        <w:rPr>
          <w:lang w:val="el-GR"/>
        </w:rPr>
      </w:pPr>
      <w:r w:rsidRPr="00D35D14">
        <w:rPr>
          <w:lang w:val="el-GR"/>
        </w:rPr>
        <w:lastRenderedPageBreak/>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r>
        <w:rPr>
          <w:lang w:val="el-GR"/>
        </w:rPr>
        <w:t xml:space="preserve"> </w:t>
      </w:r>
      <w:bookmarkStart w:id="29" w:name="_Hlk195627106"/>
      <w:r>
        <w:rPr>
          <w:lang w:val="el-GR"/>
        </w:rPr>
        <w:t>και του Ν. 5143/2024</w:t>
      </w:r>
      <w:bookmarkEnd w:id="29"/>
      <w:r w:rsidRPr="00D35D14">
        <w:rPr>
          <w:lang w:val="el-GR"/>
        </w:rPr>
        <w:t>.</w:t>
      </w:r>
    </w:p>
    <w:p w14:paraId="68F8FC5C" w14:textId="26404F28" w:rsidR="0092342B" w:rsidRPr="009142D8" w:rsidRDefault="0092342B" w:rsidP="0092342B">
      <w:pPr>
        <w:numPr>
          <w:ilvl w:val="0"/>
          <w:numId w:val="18"/>
        </w:numPr>
        <w:suppressAutoHyphens w:val="0"/>
        <w:spacing w:before="120"/>
        <w:ind w:left="426" w:hanging="427"/>
        <w:rPr>
          <w:lang w:val="el-GR"/>
        </w:rPr>
      </w:pPr>
      <w:r w:rsidRPr="00456E71">
        <w:rPr>
          <w:lang w:val="el-GR"/>
        </w:rPr>
        <w:t>Τον Ν. 5144/2024 Κώδικας Φόρου Προστιθέμενης Αξίας</w:t>
      </w:r>
      <w:r>
        <w:rPr>
          <w:lang w:val="el-GR"/>
        </w:rPr>
        <w:t xml:space="preserve"> </w:t>
      </w:r>
      <w:r w:rsidRPr="00052477">
        <w:rPr>
          <w:lang w:val="el-GR"/>
        </w:rPr>
        <w:t>(ΦΕΚ 162/</w:t>
      </w:r>
      <w:r w:rsidRPr="0092342B">
        <w:rPr>
          <w:lang w:val="el-GR"/>
        </w:rPr>
        <w:t>A</w:t>
      </w:r>
      <w:r w:rsidRPr="00052477">
        <w:rPr>
          <w:lang w:val="el-GR"/>
        </w:rPr>
        <w:t>/11-10-2024)</w:t>
      </w:r>
      <w:r w:rsidRPr="00D35D14">
        <w:rPr>
          <w:lang w:val="el-GR"/>
        </w:rPr>
        <w:t>.</w:t>
      </w:r>
    </w:p>
    <w:p w14:paraId="192FDB61" w14:textId="77777777" w:rsidR="001E548E" w:rsidRDefault="0092342B" w:rsidP="00CE7BB5">
      <w:pPr>
        <w:numPr>
          <w:ilvl w:val="0"/>
          <w:numId w:val="18"/>
        </w:numPr>
        <w:suppressAutoHyphens w:val="0"/>
        <w:spacing w:before="120"/>
        <w:ind w:left="426" w:hanging="427"/>
        <w:rPr>
          <w:lang w:val="el-GR"/>
        </w:rPr>
      </w:pPr>
      <w:r w:rsidRPr="001E548E">
        <w:rPr>
          <w:lang w:val="el-GR"/>
        </w:rPr>
        <w:t>Τον Ν. 5140/2024 “Νέο Αναπτυξιακό Πρόγραμμα Δημοσίων Επενδύσεων και συμπληρωματικές διατάξεις” (ΦΕΚ 154/Α/30-09-2024).</w:t>
      </w:r>
    </w:p>
    <w:p w14:paraId="212C7693" w14:textId="50599ED9" w:rsidR="0092342B" w:rsidRPr="001E548E" w:rsidRDefault="0092342B" w:rsidP="00CE7BB5">
      <w:pPr>
        <w:numPr>
          <w:ilvl w:val="0"/>
          <w:numId w:val="18"/>
        </w:numPr>
        <w:suppressAutoHyphens w:val="0"/>
        <w:spacing w:before="120"/>
        <w:ind w:left="426" w:hanging="427"/>
        <w:rPr>
          <w:lang w:val="el-GR"/>
        </w:rPr>
      </w:pPr>
      <w:r w:rsidRPr="001E548E">
        <w:rPr>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41CDA0E5" w14:textId="77777777" w:rsidR="0092342B" w:rsidRPr="0092342B" w:rsidRDefault="0092342B" w:rsidP="0092342B">
      <w:pPr>
        <w:numPr>
          <w:ilvl w:val="0"/>
          <w:numId w:val="18"/>
        </w:numPr>
        <w:suppressAutoHyphens w:val="0"/>
        <w:spacing w:before="120"/>
        <w:ind w:left="426" w:hanging="427"/>
        <w:rPr>
          <w:lang w:val="el-GR"/>
        </w:rPr>
      </w:pPr>
      <w:r w:rsidRPr="00425D17">
        <w:rPr>
          <w:lang w:val="el-GR"/>
        </w:rPr>
        <w:t>Τον Κανονισμό (ΕΕ) 2016/679 του Ευρωπαϊκού Κοινοβουλίου και του Συμβουλίου, της 27</w:t>
      </w:r>
      <w:r w:rsidRPr="0092342B">
        <w:rPr>
          <w:lang w:val="el-GR"/>
        </w:rPr>
        <w:t>ης</w:t>
      </w:r>
      <w:r w:rsidRPr="00425D17">
        <w:rPr>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92342B">
        <w:rPr>
          <w:lang w:val="el-GR"/>
        </w:rPr>
        <w:t>L</w:t>
      </w:r>
      <w:r w:rsidRPr="00425D17">
        <w:rPr>
          <w:lang w:val="el-GR"/>
        </w:rPr>
        <w:t xml:space="preserve"> 119)</w:t>
      </w:r>
      <w:r>
        <w:rPr>
          <w:lang w:val="el-GR"/>
        </w:rPr>
        <w:t>, όπως τροποποιήθηκε και ισχύει</w:t>
      </w:r>
      <w:r w:rsidRPr="00425D17">
        <w:rPr>
          <w:lang w:val="el-GR"/>
        </w:rPr>
        <w:t>.</w:t>
      </w:r>
    </w:p>
    <w:p w14:paraId="08A25393" w14:textId="77777777" w:rsidR="0092342B" w:rsidRPr="0092342B" w:rsidRDefault="0092342B" w:rsidP="0092342B">
      <w:pPr>
        <w:numPr>
          <w:ilvl w:val="0"/>
          <w:numId w:val="18"/>
        </w:numPr>
        <w:suppressAutoHyphens w:val="0"/>
        <w:spacing w:before="120"/>
        <w:ind w:left="426" w:hanging="427"/>
        <w:rPr>
          <w:lang w:val="el-GR"/>
        </w:rPr>
      </w:pPr>
      <w:r w:rsidRPr="00425D17">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r>
        <w:rPr>
          <w:lang w:val="el-GR"/>
        </w:rPr>
        <w:t>, όπως τροποποιήθηκε και ισχύει</w:t>
      </w:r>
      <w:r w:rsidRPr="00425D17">
        <w:rPr>
          <w:lang w:val="el-GR"/>
        </w:rPr>
        <w:t>.</w:t>
      </w:r>
    </w:p>
    <w:p w14:paraId="566CF4D5" w14:textId="77777777" w:rsidR="0092342B" w:rsidRPr="0092342B" w:rsidRDefault="0092342B" w:rsidP="0092342B">
      <w:pPr>
        <w:numPr>
          <w:ilvl w:val="0"/>
          <w:numId w:val="18"/>
        </w:numPr>
        <w:suppressAutoHyphens w:val="0"/>
        <w:spacing w:before="120"/>
        <w:ind w:left="426" w:hanging="427"/>
        <w:rPr>
          <w:lang w:val="el-GR"/>
        </w:rPr>
      </w:pPr>
      <w:r w:rsidRPr="0092342B">
        <w:rPr>
          <w:lang w:val="el-GR"/>
        </w:rPr>
        <w:t>Τον N. 3429/2005 «Δημόσιες Επιχειρήσεις και Οργανισμοί (Δ.Ε.Κ.Ο.).» ΦΕΚ (314/Α/27-12-2005), όπως τροποποιήθηκε από τον Ν. 4972/2022.</w:t>
      </w:r>
    </w:p>
    <w:p w14:paraId="2CF985B1" w14:textId="77777777" w:rsidR="0092342B" w:rsidRPr="0092342B" w:rsidRDefault="0092342B" w:rsidP="0092342B">
      <w:pPr>
        <w:numPr>
          <w:ilvl w:val="0"/>
          <w:numId w:val="18"/>
        </w:numPr>
        <w:suppressAutoHyphens w:val="0"/>
        <w:spacing w:before="120"/>
        <w:ind w:left="426" w:hanging="427"/>
        <w:rPr>
          <w:lang w:val="el-GR"/>
        </w:rPr>
      </w:pPr>
      <w:bookmarkStart w:id="30" w:name="_Hlk195627181"/>
      <w:r w:rsidRPr="0092342B">
        <w:rPr>
          <w:lang w:val="el-GR"/>
        </w:rPr>
        <w:t>Τον N. 4972/2022 “Εταιρική διακυβέρνηση των Ανωνύμων Εταιρειών του Δημοσίου” (ΦΕΚ 181/A/23-09-2022), ως ισχύει.</w:t>
      </w:r>
      <w:bookmarkEnd w:id="30"/>
    </w:p>
    <w:p w14:paraId="7B8AA9DE" w14:textId="77777777" w:rsidR="0092342B" w:rsidRPr="0092342B" w:rsidRDefault="0092342B" w:rsidP="0092342B">
      <w:pPr>
        <w:numPr>
          <w:ilvl w:val="0"/>
          <w:numId w:val="18"/>
        </w:numPr>
        <w:suppressAutoHyphens w:val="0"/>
        <w:spacing w:before="120"/>
        <w:ind w:left="426" w:hanging="427"/>
        <w:rPr>
          <w:lang w:val="el-GR"/>
        </w:rPr>
      </w:pPr>
      <w:r w:rsidRPr="0092342B">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11A3B04C" w14:textId="77777777" w:rsidR="0092342B" w:rsidRPr="0092342B" w:rsidRDefault="0092342B" w:rsidP="0092342B">
      <w:pPr>
        <w:numPr>
          <w:ilvl w:val="0"/>
          <w:numId w:val="18"/>
        </w:numPr>
        <w:suppressAutoHyphens w:val="0"/>
        <w:spacing w:before="120"/>
        <w:ind w:left="426" w:hanging="427"/>
        <w:rPr>
          <w:lang w:val="el-GR"/>
        </w:rPr>
      </w:pPr>
      <w:r w:rsidRPr="0092342B">
        <w:rPr>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4FAF16D2" w14:textId="77777777" w:rsidR="0092342B" w:rsidRPr="0092342B" w:rsidRDefault="0092342B" w:rsidP="0092342B">
      <w:pPr>
        <w:numPr>
          <w:ilvl w:val="0"/>
          <w:numId w:val="18"/>
        </w:numPr>
        <w:suppressAutoHyphens w:val="0"/>
        <w:spacing w:before="120"/>
        <w:ind w:left="426" w:hanging="427"/>
        <w:rPr>
          <w:lang w:val="el-GR"/>
        </w:rPr>
      </w:pPr>
      <w:r w:rsidRPr="0092342B">
        <w:rPr>
          <w:lang w:val="el-GR"/>
        </w:rPr>
        <w:t>Το Α.39 του Ν. 4578/2018 «Μείωση ασφαλιστικών εισφορών και άλλες διατάξεις» (ΦΕΚ 200/Α/03-12-2018), όπως ισχύει.</w:t>
      </w:r>
    </w:p>
    <w:p w14:paraId="0B0B4D82" w14:textId="77777777" w:rsidR="0092342B" w:rsidRPr="0092342B" w:rsidRDefault="0092342B" w:rsidP="0092342B">
      <w:pPr>
        <w:numPr>
          <w:ilvl w:val="0"/>
          <w:numId w:val="18"/>
        </w:numPr>
        <w:suppressAutoHyphens w:val="0"/>
        <w:spacing w:before="120"/>
        <w:ind w:left="426" w:hanging="427"/>
        <w:rPr>
          <w:lang w:val="el-GR"/>
        </w:rPr>
      </w:pPr>
      <w:r w:rsidRPr="0092342B">
        <w:rPr>
          <w:lang w:val="el-GR"/>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4BA93830" w14:textId="77777777" w:rsidR="0092342B" w:rsidRPr="0092342B" w:rsidRDefault="0092342B" w:rsidP="0092342B">
      <w:pPr>
        <w:numPr>
          <w:ilvl w:val="0"/>
          <w:numId w:val="18"/>
        </w:numPr>
        <w:suppressAutoHyphens w:val="0"/>
        <w:spacing w:before="120"/>
        <w:ind w:left="426" w:hanging="427"/>
        <w:rPr>
          <w:lang w:val="el-GR"/>
        </w:rPr>
      </w:pPr>
      <w:r w:rsidRPr="0092342B">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138C870A" w14:textId="35DD599D" w:rsidR="00F57072" w:rsidRDefault="0092342B" w:rsidP="0092342B">
      <w:pPr>
        <w:numPr>
          <w:ilvl w:val="0"/>
          <w:numId w:val="18"/>
        </w:numPr>
        <w:suppressAutoHyphens w:val="0"/>
        <w:spacing w:before="120"/>
        <w:ind w:left="426" w:hanging="427"/>
        <w:rPr>
          <w:lang w:val="el-GR"/>
        </w:rPr>
      </w:pPr>
      <w:r w:rsidRPr="0092342B">
        <w:rPr>
          <w:lang w:val="el-GR"/>
        </w:rPr>
        <w:lastRenderedPageBreak/>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r w:rsidR="00F57072" w:rsidRPr="0092342B">
        <w:rPr>
          <w:lang w:val="el-GR"/>
        </w:rPr>
        <w:t>Την Απόφαση του ΔΣ της ΚτΠ Μ.Α.Ε. κατά την υπ’ αρ. 856/25-08-2022 Συνεδρίασή του, με θέμα Εκλογή Διευθύνοντος Συμβούλου (Θέμα 1).</w:t>
      </w:r>
    </w:p>
    <w:p w14:paraId="1D393745" w14:textId="4690E8F5" w:rsidR="005D3C0A" w:rsidRPr="002577A0" w:rsidRDefault="005D3C0A" w:rsidP="005D3C0A">
      <w:pPr>
        <w:numPr>
          <w:ilvl w:val="0"/>
          <w:numId w:val="18"/>
        </w:numPr>
        <w:suppressAutoHyphens w:val="0"/>
        <w:spacing w:before="120"/>
        <w:ind w:left="426" w:hanging="427"/>
        <w:rPr>
          <w:bCs/>
          <w:lang w:val="el-GR"/>
        </w:rPr>
      </w:pPr>
      <w:r w:rsidRPr="005D3C0A">
        <w:rPr>
          <w:lang w:val="el-GR" w:eastAsia="el-GR"/>
        </w:rPr>
        <w:t xml:space="preserve">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w:t>
      </w:r>
      <w:r w:rsidRPr="002577A0">
        <w:rPr>
          <w:lang w:val="el-GR" w:eastAsia="el-GR"/>
        </w:rPr>
        <w:t>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2C342250" w14:textId="3D353D21" w:rsidR="00F21BF0" w:rsidRPr="002577A0" w:rsidRDefault="00F21BF0" w:rsidP="00F21BF0">
      <w:pPr>
        <w:numPr>
          <w:ilvl w:val="0"/>
          <w:numId w:val="18"/>
        </w:numPr>
        <w:ind w:left="425" w:hanging="426"/>
        <w:rPr>
          <w:bCs/>
          <w:lang w:val="el-GR"/>
        </w:rPr>
      </w:pPr>
      <w:r w:rsidRPr="002577A0">
        <w:rPr>
          <w:bCs/>
          <w:lang w:val="el-GR"/>
        </w:rPr>
        <w:t xml:space="preserve">Τη ΣΑΤΑ 063 του Υπουργείου Ψηφιακής Διακυβέρνησης με την οποία εγκρίθηκε η ένταξη στο Πρόγραμμα Δημοσίων Επενδύσεων (Π.Δ.Ε.) του Έργου «Υπηρεσίες Προστιθέμενης Αξίας για την Υποστήριξη της </w:t>
      </w:r>
      <w:r w:rsidR="00C80700" w:rsidRPr="002577A0">
        <w:rPr>
          <w:bCs/>
          <w:lang w:val="el-GR"/>
        </w:rPr>
        <w:t>σ</w:t>
      </w:r>
      <w:r w:rsidRPr="002577A0">
        <w:rPr>
          <w:bCs/>
          <w:lang w:val="el-GR"/>
        </w:rPr>
        <w:t>υλοποίησης των Έργων 1 &amp; 2 της Δράσης Ψηφιακός Μετασχηματισμός Μικρομεσαίων Επιχειρήσεων», με Κωδικό ΟΠΣ: 5161131 και κωδικό ενάριθμο έργου: 2022ΤΑ06300004</w:t>
      </w:r>
    </w:p>
    <w:p w14:paraId="671528A8" w14:textId="29DD4B4E" w:rsidR="00F21BF0" w:rsidRPr="002577A0" w:rsidRDefault="00F21BF0" w:rsidP="00F21BF0">
      <w:pPr>
        <w:numPr>
          <w:ilvl w:val="0"/>
          <w:numId w:val="18"/>
        </w:numPr>
        <w:ind w:left="425" w:hanging="426"/>
        <w:rPr>
          <w:bCs/>
          <w:lang w:val="el-GR"/>
        </w:rPr>
      </w:pPr>
      <w:r w:rsidRPr="002577A0">
        <w:rPr>
          <w:bCs/>
          <w:lang w:val="el-GR"/>
        </w:rPr>
        <w:t>Την από 16-12-2021 (αρ. Πρωτ. ΚτΠ Μ.Α.Ε. 19371/29-12-2021) Προγραμματική Συμφωνία μεταξύ του Υπουργείου Ψηφιακής Διακυβέρνησης και της ΚτΠ Μ.Α.Ε, με την οποία ορίζεται η ΚτΠ Μ.Α.Ε. δικαιούχος για την υλοποίηση του έργου: «Ψηφιακός Μετασχηματισμός Επιχειρήσεων», και τ</w:t>
      </w:r>
      <w:r w:rsidR="00263F6A" w:rsidRPr="002577A0">
        <w:rPr>
          <w:bCs/>
          <w:lang w:val="el-GR"/>
        </w:rPr>
        <w:t>ις</w:t>
      </w:r>
      <w:r w:rsidRPr="002577A0">
        <w:rPr>
          <w:bCs/>
          <w:lang w:val="el-GR"/>
        </w:rPr>
        <w:t xml:space="preserve"> από 14-09-2023 (αρ. Πρωτ. ΚτΠ Μ.Α.Ε. 19534/15-09-2023)</w:t>
      </w:r>
      <w:r w:rsidR="00263F6A" w:rsidRPr="002577A0">
        <w:rPr>
          <w:bCs/>
          <w:lang w:val="el-GR"/>
        </w:rPr>
        <w:t xml:space="preserve"> και από </w:t>
      </w:r>
      <w:r w:rsidR="000442B0" w:rsidRPr="002577A0">
        <w:rPr>
          <w:bCs/>
          <w:lang w:val="el-GR"/>
        </w:rPr>
        <w:br/>
        <w:t>27-06-2024 (αρ. Πρωτ. ΚτΠ Μ.Α.Ε. 15408/01-07-2024)</w:t>
      </w:r>
      <w:r w:rsidRPr="002577A0">
        <w:rPr>
          <w:bCs/>
          <w:lang w:val="el-GR"/>
        </w:rPr>
        <w:t xml:space="preserve"> Τροποπο</w:t>
      </w:r>
      <w:r w:rsidR="000442B0" w:rsidRPr="002577A0">
        <w:rPr>
          <w:bCs/>
          <w:lang w:val="el-GR"/>
        </w:rPr>
        <w:t>ιήσεις</w:t>
      </w:r>
      <w:r w:rsidRPr="002577A0">
        <w:rPr>
          <w:bCs/>
          <w:lang w:val="el-GR"/>
        </w:rPr>
        <w:t xml:space="preserve"> αυτής. </w:t>
      </w:r>
    </w:p>
    <w:p w14:paraId="31C5ADD1" w14:textId="759E9328" w:rsidR="00F21BF0" w:rsidRPr="002577A0" w:rsidRDefault="00F21BF0" w:rsidP="00F21BF0">
      <w:pPr>
        <w:numPr>
          <w:ilvl w:val="0"/>
          <w:numId w:val="18"/>
        </w:numPr>
        <w:ind w:left="425" w:hanging="426"/>
        <w:rPr>
          <w:bCs/>
          <w:lang w:val="el-GR"/>
        </w:rPr>
      </w:pPr>
      <w:r w:rsidRPr="002577A0">
        <w:rPr>
          <w:bCs/>
          <w:lang w:val="el-GR"/>
        </w:rPr>
        <w:t xml:space="preserve">Την υπ’ αρ. 17643 ΕΞ 2022/10-02-2022 /Ο.Ε 11-02-2022 (αρ. πρωτ. ΚτΠ Μ.Α.Ε. </w:t>
      </w:r>
      <w:r w:rsidR="00C66812" w:rsidRPr="002577A0">
        <w:rPr>
          <w:bCs/>
          <w:lang w:val="el-GR"/>
        </w:rPr>
        <w:br/>
      </w:r>
      <w:r w:rsidRPr="002577A0">
        <w:rPr>
          <w:bCs/>
          <w:lang w:val="el-GR"/>
        </w:rPr>
        <w:t xml:space="preserve">2309/10-02-2022 /Ο.Ε. 11-02-2022) (ΑΔΑ: 91ΣΞΗ-2ΨΛ) Απόφαση του Υπουργείου Οικονομικών / της Ειδικής Υπηρεσίας Συντονισμού Ταμείου Ανάκαμψης (ΕΥΣΤΑ) με θέμα: “Ένταξη του Έργου με τίτλο «Υπηρεσίες Προστιθέμενης Αξίας για την Υποστήριξη της υλοποίησης των </w:t>
      </w:r>
      <w:r w:rsidRPr="002577A0">
        <w:rPr>
          <w:bCs/>
        </w:rPr>
        <w:t>SubProject</w:t>
      </w:r>
      <w:r w:rsidRPr="002577A0">
        <w:rPr>
          <w:bCs/>
          <w:lang w:val="el-GR"/>
        </w:rPr>
        <w:t xml:space="preserve"> 1 &amp; 2 της Δράσης Ψηφιακός Μετασχηματισμός Μικρομεσαίων Επιχειρήσεων» (κωδικός ΟΠΣ ΤΑ 5161131) της Δράσης 16706- «Ψηφιακός Μετασχηματισμός Μικρομεσαίων Επιχειρήσεων» στο Ταμείο Ανάκαμψης και Ανθεκτικότητας Ελλάδα 2.0”.</w:t>
      </w:r>
    </w:p>
    <w:p w14:paraId="07A9FD47" w14:textId="77777777" w:rsidR="00F21BF0" w:rsidRPr="002577A0" w:rsidRDefault="00F21BF0" w:rsidP="00F21BF0">
      <w:pPr>
        <w:numPr>
          <w:ilvl w:val="0"/>
          <w:numId w:val="18"/>
        </w:numPr>
        <w:ind w:left="425" w:hanging="426"/>
        <w:rPr>
          <w:bCs/>
          <w:lang w:val="el-GR"/>
        </w:rPr>
      </w:pPr>
      <w:r w:rsidRPr="002577A0">
        <w:rPr>
          <w:bCs/>
          <w:lang w:val="el-GR"/>
        </w:rPr>
        <w:t>Την υπ’ αρ. 80568 ΕΞ 2022/08-06-2022 (αρ. πρωτ. ΚτΠ Μ.Α.Ε. 10090/08-06-2022) (ΑΔΑ: 6ΕΗ0Η-ΧΥΒ) Απόφαση του Υπουργείου Οικονομικών / της Ειδικής Υπηρεσίας Συντονισμού Ταμείου Ανάκαμψης (ΕΥΣΤΑ) με θέμα: “Τροποποίηση Απόφασης Ένταξης του Έργου με τίτλο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της Δράσης «16706 ΨΗΦΙΑΚΟΣ ΜΕΤΑΣΧΗΜΑΤΙΣΜΟΣ ΜΙΚΡΟΜΕΣΑΙΩΝ ΕΠΙΧΕΙΡΗΣΕΩΝ» στο Ταμείο Ανάκαμψης και Ανθεκτικότητας Ελλάδα 2.0”.</w:t>
      </w:r>
    </w:p>
    <w:p w14:paraId="1F6631CF" w14:textId="77777777" w:rsidR="00F21BF0" w:rsidRPr="002577A0" w:rsidRDefault="00F21BF0" w:rsidP="00F21BF0">
      <w:pPr>
        <w:numPr>
          <w:ilvl w:val="0"/>
          <w:numId w:val="18"/>
        </w:numPr>
        <w:ind w:left="425" w:hanging="426"/>
        <w:rPr>
          <w:bCs/>
          <w:lang w:val="el-GR"/>
        </w:rPr>
      </w:pPr>
      <w:r w:rsidRPr="002577A0">
        <w:rPr>
          <w:bCs/>
          <w:lang w:val="el-GR"/>
        </w:rPr>
        <w:t>Την υπ’ αρ. 156167 ΕΞ 2022/25-10-2022 (αρ. πρωτ. ΚτΠ Μ.Α.Ε. 18826/25-10-2022) (ΑΔΑ: 6Η05Η-Υ6Η) Απόφαση του Υπουργείου Οικονομικών / της Ειδικής Υπηρεσίας Συντονισμού Ταμείου Ανάκαμψης (ΕΥΣΤΑ) με θέμα: “2η Τροποποίηση Απόφασης Ένταξης του Έργου με τίτλο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της Δράσης «16706 ΨΗΦΙΑΚΟΣ ΜΕΤΑΣΧΗΜΑΤΙΣΜΟΣ ΜΙΚΡΟΜΕΣΑΙΩΝ ΕΠΙΧΕΙΡΗΣΕΩΝ» στο Ταμείο Ανάκαμψης και Ανθεκτικότητας Ελλάδα 2.0”.</w:t>
      </w:r>
    </w:p>
    <w:p w14:paraId="2E91A1B3" w14:textId="77777777" w:rsidR="00F21BF0" w:rsidRPr="002577A0" w:rsidRDefault="00F21BF0" w:rsidP="00F21BF0">
      <w:pPr>
        <w:numPr>
          <w:ilvl w:val="0"/>
          <w:numId w:val="18"/>
        </w:numPr>
        <w:ind w:left="425" w:hanging="426"/>
        <w:rPr>
          <w:bCs/>
          <w:lang w:val="el-GR"/>
        </w:rPr>
      </w:pPr>
      <w:r w:rsidRPr="002577A0">
        <w:rPr>
          <w:bCs/>
          <w:lang w:val="el-GR"/>
        </w:rPr>
        <w:t>Την υπ’ αρ. 187654 ΕΞ 2023/19-12-2023 (αρ. πρωτ. ΚτΠ Μ.Α.Ε. 27225/20-12-2023) (ΑΔΑ: 6ΕΟΠΗ-35Ρ) Απόφαση του Υπουργείου Οικονομικών / της Ειδικής Υπηρεσίας Συντονισμού Ταμείου Ανάκαμψης (ΕΥΣΤΑ) με θέμα: “3η Τροποποίηση Απόφασης Ένταξης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Κωδικός ΠΔΕ 2022ΤΑ06300004), της Δράσης 16706 «Ψηφιακός Μετασχηματισμός Μικρομεσαίων Επιχειρήσεων» στο Ταμείο Ανάκαμψης και Ανθεκτικότητας”.</w:t>
      </w:r>
    </w:p>
    <w:p w14:paraId="03AAE2FE" w14:textId="29B59846" w:rsidR="001F5193" w:rsidRPr="002577A0" w:rsidRDefault="003459F7" w:rsidP="00F21BF0">
      <w:pPr>
        <w:numPr>
          <w:ilvl w:val="0"/>
          <w:numId w:val="18"/>
        </w:numPr>
        <w:ind w:left="425" w:hanging="426"/>
        <w:rPr>
          <w:bCs/>
          <w:lang w:val="el-GR"/>
        </w:rPr>
      </w:pPr>
      <w:r w:rsidRPr="002577A0">
        <w:rPr>
          <w:bCs/>
          <w:lang w:val="el-GR"/>
        </w:rPr>
        <w:lastRenderedPageBreak/>
        <w:t xml:space="preserve">Την υπ’ αρ. 1302 ΕΞ 2025/07-01-2025 (αρ. πρωτ. ΚτΠ Μ.Α.Ε. 184/08-01-2025) (ΑΔΑ: </w:t>
      </w:r>
      <w:r w:rsidR="00AB4886" w:rsidRPr="002577A0">
        <w:rPr>
          <w:bCs/>
          <w:lang w:val="el-GR"/>
        </w:rPr>
        <w:t>9ΟΠΕΗ-ΑΗ</w:t>
      </w:r>
      <w:r w:rsidRPr="002577A0">
        <w:rPr>
          <w:bCs/>
          <w:lang w:val="el-GR"/>
        </w:rPr>
        <w:t xml:space="preserve">1) Απόφαση του Υπουργείου </w:t>
      </w:r>
      <w:r w:rsidR="00AB4886" w:rsidRPr="002577A0">
        <w:rPr>
          <w:bCs/>
          <w:lang w:val="el-GR"/>
        </w:rPr>
        <w:t>Εθνικής Οικονομίας και Οικονομικών</w:t>
      </w:r>
      <w:r w:rsidRPr="002577A0">
        <w:rPr>
          <w:bCs/>
          <w:lang w:val="el-GR"/>
        </w:rPr>
        <w:t xml:space="preserve"> / της Ειδικής Υπηρεσίας Συντονισμού Ταμείου Ανάκαμψης (ΕΥΣΤΑ) με θέμα: “</w:t>
      </w:r>
      <w:r w:rsidR="001F5193" w:rsidRPr="002577A0">
        <w:rPr>
          <w:bCs/>
          <w:lang w:val="el-GR"/>
        </w:rPr>
        <w:t xml:space="preserve">4η Τροποποίηση της Απόφασης Ένταξης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με κωδικό ΟΠΣ ΤΑ 5161131 (Κωδικός ΠΔΕ: 2022ΤΑ06300004), της Δράσης με </w:t>
      </w:r>
      <w:r w:rsidR="001F5193" w:rsidRPr="002577A0">
        <w:rPr>
          <w:bCs/>
        </w:rPr>
        <w:t>ID</w:t>
      </w:r>
      <w:r w:rsidR="001F5193" w:rsidRPr="002577A0">
        <w:rPr>
          <w:bCs/>
          <w:lang w:val="el-GR"/>
        </w:rPr>
        <w:t xml:space="preserve"> "16706 - ΨΗΦΙΑΚΟΣ ΜΕΤΑΣΧΗΜΑΤΙΣΜΟΣ ΜΙΚΡΟΜΕΣΑΙΩΝ ΕΠΙΧΕΙΡΗΣΕΩΝ" του Ταμείου Ανάκαμψης και Ανθεκτικότητας</w:t>
      </w:r>
      <w:r w:rsidRPr="002577A0">
        <w:rPr>
          <w:bCs/>
          <w:lang w:val="el-GR"/>
        </w:rPr>
        <w:t>”.</w:t>
      </w:r>
    </w:p>
    <w:p w14:paraId="23F51F27" w14:textId="3ACDC928" w:rsidR="00F21BF0" w:rsidRPr="002577A0" w:rsidRDefault="00F21BF0" w:rsidP="00F21BF0">
      <w:pPr>
        <w:numPr>
          <w:ilvl w:val="0"/>
          <w:numId w:val="18"/>
        </w:numPr>
        <w:ind w:left="425" w:hanging="426"/>
        <w:rPr>
          <w:bCs/>
          <w:lang w:val="el-GR"/>
        </w:rPr>
      </w:pPr>
      <w:r w:rsidRPr="002577A0">
        <w:rPr>
          <w:bCs/>
          <w:lang w:val="el-GR"/>
        </w:rPr>
        <w:t>Την υπ’ αριθμ. 16224/15-02-2022 (αρ. πρωτ. ΚτΠ Μ.Α.Ε. 2527/15-02-2022) Απόφαση του Υπουργείου Ανάπτυξης &amp; Επενδύσεων περί έγκρισης της ένταξης στο Πρόγραμμα 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με Κωδικό ΟΠΣ: 5161131 και κωδικό ενάριθμο έργου: 2022ΤΑ06300004.</w:t>
      </w:r>
    </w:p>
    <w:p w14:paraId="0DB8EDD1" w14:textId="77777777" w:rsidR="00F21BF0" w:rsidRPr="002577A0" w:rsidRDefault="00F21BF0" w:rsidP="00F21BF0">
      <w:pPr>
        <w:numPr>
          <w:ilvl w:val="0"/>
          <w:numId w:val="18"/>
        </w:numPr>
        <w:ind w:left="425" w:hanging="426"/>
        <w:rPr>
          <w:bCs/>
          <w:lang w:val="el-GR"/>
        </w:rPr>
      </w:pPr>
      <w:r w:rsidRPr="002577A0">
        <w:rPr>
          <w:bCs/>
          <w:lang w:val="el-GR"/>
        </w:rPr>
        <w:t>Την υπ’ αριθμ. 61864/16-06-2022 (αρ. πρωτ. ΚτΠ Μ.Α.Ε. 10586/16-06-2022) Απόφαση του Υπουργείου Ανάπτυξης &amp; Επενδύσεων περί έγκρισης της ένταξης/τροποποίησης στο Πρόγραμμα 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με Κωδικό ΟΠΣ: 5161131 και κωδικό ενάριθμο έργου: 2022ΤΑ06300004.</w:t>
      </w:r>
    </w:p>
    <w:p w14:paraId="0A882BD1" w14:textId="77777777" w:rsidR="00F21BF0" w:rsidRPr="002577A0" w:rsidRDefault="00F21BF0" w:rsidP="00F21BF0">
      <w:pPr>
        <w:numPr>
          <w:ilvl w:val="0"/>
          <w:numId w:val="18"/>
        </w:numPr>
        <w:ind w:left="425" w:hanging="426"/>
        <w:rPr>
          <w:bCs/>
          <w:lang w:val="el-GR"/>
        </w:rPr>
      </w:pPr>
      <w:r w:rsidRPr="002577A0">
        <w:rPr>
          <w:bCs/>
          <w:lang w:val="el-GR"/>
        </w:rPr>
        <w:t>Την υπ’ αριθμ. 68224/05-07-2022 (αρ. πρωτ. ΚτΠ Μ.Α.Ε. 12122/11-07-2022) Απόφαση του Υπουργείου Ανάπτυξης &amp; Επενδύσεων περί έγκρισης της ένταξης/τροποποίησης στο Πρόγραμμα 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με Κωδικό ΟΠΣ: 5161131 και κωδικό ενάριθμο έργου: 2022ΤΑ06300004.</w:t>
      </w:r>
    </w:p>
    <w:p w14:paraId="09AAD9AB" w14:textId="77777777" w:rsidR="006B37B8" w:rsidRDefault="00F21BF0" w:rsidP="006B37B8">
      <w:pPr>
        <w:numPr>
          <w:ilvl w:val="0"/>
          <w:numId w:val="18"/>
        </w:numPr>
        <w:ind w:left="425" w:hanging="426"/>
        <w:rPr>
          <w:bCs/>
          <w:lang w:val="el-GR"/>
        </w:rPr>
      </w:pPr>
      <w:r w:rsidRPr="002577A0">
        <w:rPr>
          <w:bCs/>
          <w:lang w:val="el-GR"/>
        </w:rPr>
        <w:t>Την υπ’ αριθμ. 117408/05-12-2022 (αρ. πρωτ. ΚτΠ Μ.Α.Ε. 21546/06-12-2022) Απόφαση του Υπουργείου Ανάπτυξης &amp; Επενδύσεων περί έγκρισης της ένταξης/τροποποίησης στο Πρόγραμμα 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με Κωδικό ΟΠΣ: 5161131 και κωδικό ενάριθμο έργου: 2022ΤΑ06300004.</w:t>
      </w:r>
    </w:p>
    <w:p w14:paraId="2986B059" w14:textId="77777777" w:rsidR="006B37B8" w:rsidRDefault="006B37B8" w:rsidP="006B37B8">
      <w:pPr>
        <w:numPr>
          <w:ilvl w:val="0"/>
          <w:numId w:val="18"/>
        </w:numPr>
        <w:ind w:left="425" w:hanging="426"/>
        <w:rPr>
          <w:bCs/>
          <w:lang w:val="el-GR"/>
        </w:rPr>
      </w:pPr>
      <w:r w:rsidRPr="006B37B8">
        <w:rPr>
          <w:bCs/>
          <w:lang w:val="el-GR"/>
        </w:rPr>
        <w:t>Την υπ’ αριθμ. 11220/02-10-2024 (αρ. πρωτ. ΚτΠ Μ.Α.Ε. 22587/03-10-2024) Απόφαση του Υπουργείου Εθνικής Οικονομίας και Οικονομικών περί έγκρισης της ένταξης/τροποποίησης στο Πρόγραμμα Δημοσίων Επενδύσεων (ΠΔΕ) 2024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με Κωδικό ΟΠΣ: 5161131 και κωδικό ενάριθμο έργου: 2022ΤΑ06300004.</w:t>
      </w:r>
    </w:p>
    <w:p w14:paraId="7222FFF1" w14:textId="1AEDA2AE" w:rsidR="006B37B8" w:rsidRPr="006B37B8" w:rsidRDefault="006B37B8" w:rsidP="006B37B8">
      <w:pPr>
        <w:numPr>
          <w:ilvl w:val="0"/>
          <w:numId w:val="18"/>
        </w:numPr>
        <w:ind w:left="425" w:hanging="426"/>
        <w:rPr>
          <w:bCs/>
          <w:lang w:val="el-GR"/>
        </w:rPr>
      </w:pPr>
      <w:r w:rsidRPr="006B37B8">
        <w:rPr>
          <w:bCs/>
          <w:lang w:val="el-GR"/>
        </w:rPr>
        <w:t>Την υπ’ αριθμ. 67/27-01-2025 (αρ. πρωτ. ΚτΠ Μ.Α.Ε. 1516/28-01-2025) Απόφαση του Υπουργείου Εθνικής Οικονομίας και Οικονομικών περί έγκρισης της ένταξης στο Αναπτυξιακό Πρόγραμμα Δημοσίων Επενδύσεων (ΑΠΔΕ) 2025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με Κωδικό ΟΠΣ: 5161131 και κωδικό ενάριθμο έργου: 2022ΤΑ06300004.</w:t>
      </w:r>
    </w:p>
    <w:p w14:paraId="663B812C" w14:textId="5E5D7E1D" w:rsidR="00F21BF0" w:rsidRPr="00354BB6" w:rsidRDefault="00F21BF0" w:rsidP="00F21BF0">
      <w:pPr>
        <w:numPr>
          <w:ilvl w:val="0"/>
          <w:numId w:val="18"/>
        </w:numPr>
        <w:ind w:left="425" w:hanging="426"/>
        <w:rPr>
          <w:bCs/>
          <w:lang w:val="el-GR"/>
        </w:rPr>
      </w:pPr>
      <w:r w:rsidRPr="00354BB6">
        <w:rPr>
          <w:bCs/>
          <w:lang w:val="el-GR"/>
        </w:rPr>
        <w:t xml:space="preserve">Την υπ’ αρ. </w:t>
      </w:r>
      <w:r w:rsidR="004F5864" w:rsidRPr="00354BB6">
        <w:rPr>
          <w:bCs/>
          <w:lang w:val="el-GR"/>
        </w:rPr>
        <w:t>1989/28-07-2025</w:t>
      </w:r>
      <w:r w:rsidRPr="00354BB6">
        <w:rPr>
          <w:bCs/>
          <w:lang w:val="el-GR"/>
        </w:rPr>
        <w:t xml:space="preserve"> (αρ. πρωτ. ΚτΠ Μ.Α.Ε. </w:t>
      </w:r>
      <w:r w:rsidR="004F5864" w:rsidRPr="00354BB6">
        <w:rPr>
          <w:bCs/>
          <w:lang w:val="el-GR"/>
        </w:rPr>
        <w:t>17875/28-07-2025</w:t>
      </w:r>
      <w:r w:rsidRPr="00354BB6">
        <w:rPr>
          <w:bCs/>
          <w:lang w:val="el-GR"/>
        </w:rPr>
        <w:t>) επιστολή από το Υπουργείο Ψηφιακής Διακυβέρνησης με θέμα: “</w:t>
      </w:r>
      <w:r w:rsidR="004F5864" w:rsidRPr="00354BB6">
        <w:rPr>
          <w:bCs/>
          <w:lang w:val="el-GR"/>
        </w:rPr>
        <w:t xml:space="preserve">Παροχή σύμφωνης γνώμης για την ολοκλήρωση της Φάσης A΄ και της έναρξης της Φάσης B΄ για το Έργο: “Παροχή υπηρεσιών Ανεξάρτητου Ελεγκτή, σύμφωνα με το Εγχειρίδιο Διαδικασιών Συστήματος Διαχείρισης και Ελέγχου (ΣΔΕ) όπως αυτό εκάστοτε ισχύει, για Επιβεβαίωση Επίτευξης Οροσήμων Δράσης 16706 – Ψηφιακός </w:t>
      </w:r>
      <w:r w:rsidR="004F5864" w:rsidRPr="00354BB6">
        <w:rPr>
          <w:bCs/>
          <w:lang w:val="el-GR"/>
        </w:rPr>
        <w:lastRenderedPageBreak/>
        <w:t>Μετασχηματισμός Μικρομεσαίων Επιχειρήσεων που υλοποίει η «Κοινωνία της Πληροφορίας Μ.Α.Ε.»”, χρηματοδοτούμενο από το Ταμείο Ανάκαμψης &amp; Ανθεκτικότητας «Ελλάδα 2.0» (κωδ. ΟΠΣ 5161131)</w:t>
      </w:r>
      <w:r w:rsidRPr="00354BB6">
        <w:rPr>
          <w:bCs/>
          <w:lang w:val="el-GR"/>
        </w:rPr>
        <w:t>”.</w:t>
      </w:r>
    </w:p>
    <w:p w14:paraId="6AEB821E" w14:textId="77777777" w:rsidR="008F7BF4" w:rsidRPr="002577A0" w:rsidRDefault="008F7BF4" w:rsidP="008F7BF4">
      <w:pPr>
        <w:numPr>
          <w:ilvl w:val="0"/>
          <w:numId w:val="18"/>
        </w:numPr>
        <w:ind w:left="425" w:hanging="426"/>
        <w:rPr>
          <w:bCs/>
          <w:lang w:val="el-GR"/>
        </w:rPr>
      </w:pPr>
      <w:r w:rsidRPr="002577A0">
        <w:rPr>
          <w:bCs/>
          <w:lang w:val="el-GR"/>
        </w:rPr>
        <w:t>Την Απόφαση του ΔΣ της ΚτΠ Μ.Α.Ε. κατά την υπ’ αρ. 856/25-08-2022 Συνεδρίασή του, με θέμα Εκλογή Διευθύνοντος Συμβούλου (Θέμα 1).</w:t>
      </w:r>
    </w:p>
    <w:p w14:paraId="67EB980E" w14:textId="77777777" w:rsidR="008F7BF4" w:rsidRPr="00513D91" w:rsidRDefault="008F7BF4" w:rsidP="008F7BF4">
      <w:pPr>
        <w:numPr>
          <w:ilvl w:val="0"/>
          <w:numId w:val="18"/>
        </w:numPr>
        <w:ind w:left="425" w:hanging="426"/>
        <w:rPr>
          <w:bCs/>
          <w:lang w:val="el-GR"/>
        </w:rPr>
      </w:pPr>
      <w:r w:rsidRPr="00513D91">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bookmarkStart w:id="31" w:name="_Hlk116556054"/>
    </w:p>
    <w:p w14:paraId="5435454C" w14:textId="77777777" w:rsidR="008F7BF4" w:rsidRDefault="008F7BF4" w:rsidP="008F7BF4">
      <w:pPr>
        <w:numPr>
          <w:ilvl w:val="0"/>
          <w:numId w:val="18"/>
        </w:numPr>
        <w:ind w:left="425" w:hanging="426"/>
        <w:rPr>
          <w:bCs/>
          <w:lang w:val="el-GR"/>
        </w:rPr>
      </w:pPr>
      <w:r w:rsidRPr="00513D91">
        <w:rPr>
          <w:bCs/>
          <w:lang w:val="el-GR"/>
        </w:rPr>
        <w:t>Την Απόφαση του Διευθύνοντος Συμβούλου της ΚτΠ Μ.Α.Ε. με Αρ. Πρωτ. 22683/20-12-2022 (O.E. 23-10-2023) με θέμα «Εξουσιοδότηση δικαιώματος υπογραφής σε Γενικούς Διευθυντές και Διευθυντές της ΚτΠ Μ.Α.Ε.».</w:t>
      </w:r>
      <w:bookmarkEnd w:id="31"/>
    </w:p>
    <w:p w14:paraId="1AB06A40" w14:textId="77777777" w:rsidR="008F7BF4" w:rsidRDefault="008F7BF4" w:rsidP="008F7BF4">
      <w:pPr>
        <w:numPr>
          <w:ilvl w:val="0"/>
          <w:numId w:val="18"/>
        </w:numPr>
        <w:ind w:left="425" w:hanging="426"/>
        <w:rPr>
          <w:bCs/>
          <w:lang w:val="el-GR"/>
        </w:rPr>
      </w:pPr>
      <w:r w:rsidRPr="00E15837">
        <w:rPr>
          <w:bCs/>
          <w:lang w:val="el-GR"/>
        </w:rPr>
        <w:t>Την Απόφαση του Διευθύνοντος Συμβούλου της ΚτΠ Μ.Α.Ε. με Αρ. Πρωτ. 26061/18-11-2024 και θέμα «Τροποποίηση των αποφάσεων υπ’ αρ. πρωτ. ΚτΠ Μ.Α.Ε. 22683/20-12-2022/ΟΕ 23- 10-2023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4C40BEFB" w14:textId="7B975F5A" w:rsidR="008F7BF4" w:rsidRPr="008F7BF4" w:rsidRDefault="008F7BF4" w:rsidP="008F7BF4">
      <w:pPr>
        <w:numPr>
          <w:ilvl w:val="0"/>
          <w:numId w:val="18"/>
        </w:numPr>
        <w:ind w:left="425" w:hanging="426"/>
        <w:rPr>
          <w:bCs/>
          <w:lang w:val="el-GR"/>
        </w:rPr>
      </w:pPr>
      <w:r w:rsidRPr="00101BE1">
        <w:rPr>
          <w:bCs/>
          <w:lang w:val="el-GR"/>
        </w:rPr>
        <w:t>Την υπ’ αρ. πρωτ. 29756/27-12-2024 Απόφαση της ΚτΠ Μ.Α.Ε. με θέμα: «Ανάθεση προσωρινά και εκτάκτως καθηκόντων Γενικού Διευθυντή Λειτουργίας».</w:t>
      </w:r>
    </w:p>
    <w:p w14:paraId="73B020D0" w14:textId="293B26FC" w:rsidR="005D3C0A" w:rsidRPr="008F7BF4" w:rsidRDefault="00F57072" w:rsidP="00100138">
      <w:pPr>
        <w:numPr>
          <w:ilvl w:val="0"/>
          <w:numId w:val="18"/>
        </w:numPr>
        <w:ind w:left="425" w:hanging="426"/>
        <w:rPr>
          <w:bCs/>
          <w:lang w:val="el-GR"/>
        </w:rPr>
      </w:pPr>
      <w:r w:rsidRPr="00F57072">
        <w:rPr>
          <w:bCs/>
          <w:lang w:val="el-GR"/>
        </w:rPr>
        <w:t xml:space="preserve">Την Απόφαση του ΔΣ της ΚτΠ Μ.Α.Ε. κατά την υπ’ αριθ. </w:t>
      </w:r>
      <w:r w:rsidR="00100138" w:rsidRPr="00100138">
        <w:rPr>
          <w:bCs/>
          <w:lang w:val="el-GR"/>
        </w:rPr>
        <w:t>1077/30-07-2025</w:t>
      </w:r>
      <w:r w:rsidRPr="00100138">
        <w:rPr>
          <w:bCs/>
          <w:lang w:val="el-GR"/>
        </w:rPr>
        <w:t xml:space="preserve"> Συνεδρίασή του (Θέμα </w:t>
      </w:r>
      <w:r w:rsidR="00100138" w:rsidRPr="00100138">
        <w:rPr>
          <w:bCs/>
          <w:lang w:val="el-GR"/>
        </w:rPr>
        <w:t>4.5</w:t>
      </w:r>
      <w:r w:rsidRPr="00100138">
        <w:rPr>
          <w:bCs/>
          <w:lang w:val="el-GR"/>
        </w:rPr>
        <w:t>)</w:t>
      </w:r>
      <w:r w:rsidRPr="008F7BF4">
        <w:rPr>
          <w:bCs/>
          <w:lang w:val="el-GR"/>
        </w:rPr>
        <w:t>.</w:t>
      </w:r>
    </w:p>
    <w:p w14:paraId="625F94AD" w14:textId="77777777" w:rsidR="007B27BB" w:rsidRDefault="007B27BB" w:rsidP="00442D00">
      <w:pPr>
        <w:suppressAutoHyphens w:val="0"/>
        <w:spacing w:after="0"/>
        <w:rPr>
          <w:lang w:val="el-GR" w:eastAsia="el-GR"/>
        </w:rPr>
      </w:pPr>
    </w:p>
    <w:p w14:paraId="55274F70" w14:textId="77777777" w:rsidR="008338F0" w:rsidRPr="00603221" w:rsidRDefault="003355E7" w:rsidP="003A109E">
      <w:pPr>
        <w:pStyle w:val="Heading2"/>
        <w:rPr>
          <w:rFonts w:cs="Tahoma"/>
          <w:lang w:val="el-GR"/>
        </w:rPr>
      </w:pPr>
      <w:r w:rsidRPr="00C570AF">
        <w:rPr>
          <w:rFonts w:cs="Tahoma"/>
          <w:lang w:val="el-GR"/>
        </w:rPr>
        <w:tab/>
      </w:r>
      <w:bookmarkStart w:id="32" w:name="_Ref40979373"/>
      <w:bookmarkStart w:id="33" w:name="_Toc97194260"/>
      <w:bookmarkStart w:id="34" w:name="_Toc97194409"/>
      <w:bookmarkStart w:id="35" w:name="_Toc204862981"/>
      <w:r w:rsidRPr="00603221">
        <w:rPr>
          <w:rFonts w:cs="Tahoma"/>
          <w:lang w:val="el-GR"/>
        </w:rPr>
        <w:t>Προθεσμία παραλαβής προσφορών και διενέργεια διαγωνισμού</w:t>
      </w:r>
      <w:bookmarkEnd w:id="32"/>
      <w:bookmarkEnd w:id="33"/>
      <w:bookmarkEnd w:id="34"/>
      <w:bookmarkEnd w:id="35"/>
      <w:r w:rsidRPr="00603221">
        <w:rPr>
          <w:rFonts w:cs="Tahoma"/>
          <w:lang w:val="el-GR"/>
        </w:rPr>
        <w:t xml:space="preserve"> </w:t>
      </w:r>
    </w:p>
    <w:p w14:paraId="5EBCE33A" w14:textId="2F74EC62" w:rsidR="00CC494B" w:rsidRPr="00F57072" w:rsidRDefault="00CC494B" w:rsidP="00CC494B">
      <w:pPr>
        <w:spacing w:line="252" w:lineRule="auto"/>
        <w:rPr>
          <w:b/>
          <w:bCs/>
          <w:color w:val="000000"/>
          <w:lang w:val="el-GR"/>
        </w:rPr>
      </w:pPr>
      <w:r w:rsidRPr="00F57072">
        <w:rPr>
          <w:lang w:val="el-GR"/>
        </w:rPr>
        <w:t xml:space="preserve">Η καταληκτική ημερομηνία παραλαβής των προσφορών είναι η </w:t>
      </w:r>
      <w:r w:rsidR="0048180C">
        <w:rPr>
          <w:b/>
          <w:bCs/>
          <w:color w:val="000000"/>
          <w:lang w:val="el-GR"/>
        </w:rPr>
        <w:t>08-09-2025</w:t>
      </w:r>
      <w:r w:rsidRPr="00F57072">
        <w:rPr>
          <w:b/>
          <w:bCs/>
          <w:color w:val="000000"/>
          <w:lang w:val="el-GR"/>
        </w:rPr>
        <w:t xml:space="preserve"> </w:t>
      </w:r>
      <w:r w:rsidRPr="00F57072">
        <w:rPr>
          <w:lang w:val="el-GR"/>
        </w:rPr>
        <w:t>και ώρα</w:t>
      </w:r>
      <w:r w:rsidRPr="00F57072">
        <w:rPr>
          <w:b/>
          <w:lang w:val="el-GR"/>
        </w:rPr>
        <w:t xml:space="preserve"> </w:t>
      </w:r>
      <w:r w:rsidR="00F57072" w:rsidRPr="00F57072">
        <w:rPr>
          <w:b/>
          <w:lang w:val="el-GR"/>
        </w:rPr>
        <w:t>14</w:t>
      </w:r>
      <w:r w:rsidRPr="00F57072">
        <w:rPr>
          <w:b/>
          <w:lang w:val="el-GR"/>
        </w:rPr>
        <w:t xml:space="preserve">:00 </w:t>
      </w:r>
      <w:r w:rsidRPr="00F57072">
        <w:rPr>
          <w:lang w:val="el-GR"/>
        </w:rPr>
        <w:t xml:space="preserve">και η </w:t>
      </w:r>
      <w:r w:rsidRPr="00F57072">
        <w:rPr>
          <w:color w:val="000000"/>
          <w:lang w:val="el-GR"/>
        </w:rPr>
        <w:t xml:space="preserve">Ημερομηνία έναρξης υποβολής προσφορών είναι η </w:t>
      </w:r>
      <w:r w:rsidR="0047666A" w:rsidRPr="0047666A">
        <w:rPr>
          <w:b/>
          <w:bCs/>
          <w:color w:val="000000"/>
          <w:lang w:val="el-GR"/>
        </w:rPr>
        <w:t>06-08-2025</w:t>
      </w:r>
      <w:r w:rsidRPr="0047666A">
        <w:rPr>
          <w:b/>
          <w:bCs/>
          <w:color w:val="000000"/>
          <w:lang w:val="el-GR"/>
        </w:rPr>
        <w:t>.</w:t>
      </w:r>
    </w:p>
    <w:p w14:paraId="0F660B5B" w14:textId="16CBC127" w:rsidR="00CC494B" w:rsidRDefault="00BD45C4" w:rsidP="00CC494B">
      <w:pPr>
        <w:spacing w:line="252" w:lineRule="auto"/>
        <w:rPr>
          <w:b/>
          <w:lang w:val="el-GR"/>
        </w:rPr>
      </w:pPr>
      <w:r w:rsidRPr="007D6C81">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7" w:history="1">
        <w:r w:rsidRPr="009B287C">
          <w:rPr>
            <w:rStyle w:val="Hyperlink"/>
            <w:lang w:val="el-GR" w:eastAsia="el-GR"/>
          </w:rPr>
          <w:t>www.promitheus.gov.gr</w:t>
        </w:r>
      </w:hyperlink>
      <w:r w:rsidRPr="007D6C81">
        <w:rPr>
          <w:lang w:val="el-GR" w:eastAsia="el-GR"/>
        </w:rPr>
        <w:t xml:space="preserve">) </w:t>
      </w:r>
      <w:hyperlink r:id="rId18" w:history="1">
        <w:r w:rsidRPr="009B287C">
          <w:rPr>
            <w:rStyle w:val="Hyperlink"/>
            <w:lang w:val="el-GR" w:eastAsia="el-GR"/>
          </w:rPr>
          <w:t>https://portal.eprocurement.gov.gr/webcenter/portal/TestPortal</w:t>
        </w:r>
      </w:hyperlink>
      <w:r>
        <w:rPr>
          <w:lang w:val="el-GR" w:eastAsia="el-GR"/>
        </w:rPr>
        <w:t xml:space="preserve"> </w:t>
      </w:r>
      <w:r w:rsidRPr="007D6C81">
        <w:rPr>
          <w:lang w:val="el-GR" w:eastAsia="el-GR"/>
        </w:rPr>
        <w:t xml:space="preserve">του ως άνω συστήματος, </w:t>
      </w:r>
      <w:r w:rsidRPr="009A62F7">
        <w:rPr>
          <w:b/>
          <w:bCs/>
          <w:lang w:val="el-GR" w:eastAsia="el-GR"/>
        </w:rPr>
        <w:t>τέσσερις (4) εργάσιμες ημέρες</w:t>
      </w:r>
      <w:r w:rsidR="00CC494B" w:rsidRPr="00F57072">
        <w:rPr>
          <w:lang w:val="el-GR"/>
        </w:rPr>
        <w:t xml:space="preserve"> μετά την καταληκτική ημερομηνία υποβολής των προσφορών </w:t>
      </w:r>
      <w:r w:rsidR="00CC494B" w:rsidRPr="00F57072">
        <w:rPr>
          <w:b/>
          <w:lang w:val="el-GR"/>
        </w:rPr>
        <w:t xml:space="preserve">ήτοι </w:t>
      </w:r>
      <w:r w:rsidR="0048180C">
        <w:rPr>
          <w:b/>
          <w:lang w:val="el-GR"/>
        </w:rPr>
        <w:br/>
      </w:r>
      <w:r w:rsidR="0048180C" w:rsidRPr="000F07A0">
        <w:rPr>
          <w:b/>
          <w:bCs/>
          <w:color w:val="000000"/>
          <w:lang w:val="el-GR"/>
        </w:rPr>
        <w:t>12-09</w:t>
      </w:r>
      <w:r w:rsidR="002823E5" w:rsidRPr="000F07A0">
        <w:rPr>
          <w:b/>
          <w:bCs/>
          <w:color w:val="000000"/>
          <w:lang w:val="el-GR"/>
        </w:rPr>
        <w:t>-2025</w:t>
      </w:r>
      <w:r w:rsidR="002823E5" w:rsidRPr="00F57072">
        <w:rPr>
          <w:b/>
          <w:bCs/>
          <w:color w:val="000000"/>
          <w:lang w:val="el-GR"/>
        </w:rPr>
        <w:t xml:space="preserve"> </w:t>
      </w:r>
      <w:r w:rsidR="00CC494B" w:rsidRPr="00F57072">
        <w:rPr>
          <w:lang w:val="el-GR"/>
        </w:rPr>
        <w:t>και ώρα</w:t>
      </w:r>
      <w:r w:rsidR="00CC494B" w:rsidRPr="00F57072">
        <w:rPr>
          <w:b/>
          <w:lang w:val="el-GR"/>
        </w:rPr>
        <w:t xml:space="preserve"> </w:t>
      </w:r>
      <w:r w:rsidR="00F57072" w:rsidRPr="00F57072">
        <w:rPr>
          <w:b/>
          <w:lang w:val="el-GR"/>
        </w:rPr>
        <w:t>14</w:t>
      </w:r>
      <w:r w:rsidR="00CC494B" w:rsidRPr="00F57072">
        <w:rPr>
          <w:b/>
          <w:lang w:val="el-GR"/>
        </w:rPr>
        <w:t>:00</w:t>
      </w:r>
      <w:r w:rsidR="00CC494B" w:rsidRPr="00F57072">
        <w:rPr>
          <w:lang w:val="el-GR"/>
        </w:rPr>
        <w:t>.</w:t>
      </w:r>
      <w:r w:rsidR="00CC494B" w:rsidRPr="00F57072">
        <w:rPr>
          <w:b/>
          <w:lang w:val="el-GR"/>
        </w:rPr>
        <w:t xml:space="preserve"> </w:t>
      </w:r>
    </w:p>
    <w:p w14:paraId="146807B8" w14:textId="77777777" w:rsidR="006A22CA" w:rsidRDefault="006A22CA" w:rsidP="00CC494B">
      <w:pPr>
        <w:spacing w:line="252" w:lineRule="auto"/>
        <w:rPr>
          <w:b/>
          <w:lang w:val="el-GR"/>
        </w:rPr>
      </w:pPr>
    </w:p>
    <w:p w14:paraId="66287A61" w14:textId="60589003" w:rsidR="00CC494B" w:rsidRPr="00C60E17" w:rsidRDefault="003355E7" w:rsidP="00C60E17">
      <w:pPr>
        <w:pStyle w:val="Heading2"/>
        <w:rPr>
          <w:rFonts w:cs="Tahoma"/>
          <w:lang w:val="el-GR"/>
        </w:rPr>
      </w:pPr>
      <w:r w:rsidRPr="00603221">
        <w:rPr>
          <w:rFonts w:cs="Tahoma"/>
          <w:lang w:val="el-GR"/>
        </w:rPr>
        <w:tab/>
      </w:r>
      <w:bookmarkStart w:id="36" w:name="_Ref65241722"/>
      <w:bookmarkStart w:id="37" w:name="_Ref65241727"/>
      <w:bookmarkStart w:id="38" w:name="_Toc97194261"/>
      <w:bookmarkStart w:id="39" w:name="_Toc97194410"/>
      <w:bookmarkStart w:id="40" w:name="_Toc204862982"/>
      <w:r w:rsidRPr="00603221">
        <w:rPr>
          <w:rFonts w:cs="Tahoma"/>
          <w:lang w:val="el-GR"/>
        </w:rPr>
        <w:t>Δημοσιότητα</w:t>
      </w:r>
      <w:bookmarkEnd w:id="36"/>
      <w:bookmarkEnd w:id="37"/>
      <w:bookmarkEnd w:id="38"/>
      <w:bookmarkEnd w:id="39"/>
      <w:bookmarkEnd w:id="40"/>
    </w:p>
    <w:p w14:paraId="39EBD782" w14:textId="574AB90D" w:rsidR="00CC494B" w:rsidRPr="00E82AF0" w:rsidRDefault="00CC494B" w:rsidP="00CC494B">
      <w:pPr>
        <w:spacing w:line="252" w:lineRule="auto"/>
        <w:rPr>
          <w:lang w:val="el-GR"/>
        </w:rPr>
      </w:pPr>
      <w:r w:rsidRPr="00E82AF0">
        <w:rPr>
          <w:lang w:val="el-GR"/>
        </w:rPr>
        <w:t xml:space="preserve">Η προκήρυξη και το πλήρες κείμενο της παρούσας Διακήρυξης καταχωρήθηκε στο Κεντρικό Ηλεκτρονικό Μητρώο Δημοσίων Συμβάσεων </w:t>
      </w:r>
      <w:r w:rsidRPr="00E82AF0">
        <w:rPr>
          <w:b/>
          <w:lang w:val="el-GR"/>
        </w:rPr>
        <w:t>(ΚΗΜΔΗΣ)</w:t>
      </w:r>
      <w:r w:rsidRPr="00E82AF0">
        <w:rPr>
          <w:lang w:val="el-GR"/>
        </w:rPr>
        <w:t xml:space="preserve"> στις </w:t>
      </w:r>
      <w:r w:rsidR="00033E07">
        <w:rPr>
          <w:b/>
          <w:bCs/>
          <w:color w:val="000000"/>
          <w:lang w:val="el-GR"/>
        </w:rPr>
        <w:t>06-0</w:t>
      </w:r>
      <w:r w:rsidR="00033E07" w:rsidRPr="00033E07">
        <w:rPr>
          <w:b/>
          <w:bCs/>
          <w:color w:val="000000"/>
          <w:lang w:val="el-GR"/>
        </w:rPr>
        <w:t>8-2025</w:t>
      </w:r>
      <w:r w:rsidR="00033E07">
        <w:rPr>
          <w:b/>
          <w:bCs/>
          <w:color w:val="000000"/>
          <w:lang w:val="el-GR"/>
        </w:rPr>
        <w:t xml:space="preserve"> </w:t>
      </w:r>
      <w:r w:rsidRPr="00E82AF0">
        <w:rPr>
          <w:b/>
          <w:bCs/>
          <w:color w:val="000000"/>
          <w:lang w:val="el-GR"/>
        </w:rPr>
        <w:t>.</w:t>
      </w:r>
    </w:p>
    <w:p w14:paraId="2B0D948D" w14:textId="73BE6B61" w:rsidR="00B72CFA" w:rsidRPr="00A355A7" w:rsidRDefault="00CC494B" w:rsidP="00B72CFA">
      <w:pPr>
        <w:spacing w:line="276" w:lineRule="auto"/>
        <w:rPr>
          <w:lang w:val="el-GR"/>
        </w:rPr>
      </w:pPr>
      <w:r w:rsidRPr="00E82AF0">
        <w:rPr>
          <w:lang w:val="el-GR"/>
        </w:rPr>
        <w:t xml:space="preserve">Τα έγγραφα της σύμβασης </w:t>
      </w:r>
      <w:bookmarkStart w:id="41" w:name="_Hlk75874003"/>
      <w:bookmarkEnd w:id="41"/>
      <w:r w:rsidRPr="00E82AF0">
        <w:rPr>
          <w:lang w:val="el-GR"/>
        </w:rPr>
        <w:t xml:space="preserve">της παρούσας Διακήρυξης καταχωρήθηκαν στη σχετική ηλεκτρονική διαδικασία σύναψης δημόσιας σύμβασης στο </w:t>
      </w:r>
      <w:r w:rsidRPr="00E82AF0">
        <w:rPr>
          <w:b/>
          <w:bCs/>
          <w:lang w:val="el-GR"/>
        </w:rPr>
        <w:t>ΕΣΗΔΗΣ</w:t>
      </w:r>
      <w:r w:rsidRPr="00E82AF0">
        <w:rPr>
          <w:lang w:val="el-GR"/>
        </w:rPr>
        <w:t xml:space="preserve"> στις </w:t>
      </w:r>
      <w:r w:rsidR="00033E07">
        <w:rPr>
          <w:b/>
          <w:bCs/>
          <w:color w:val="000000"/>
          <w:lang w:val="el-GR"/>
        </w:rPr>
        <w:t>06-0</w:t>
      </w:r>
      <w:r w:rsidR="00033E07" w:rsidRPr="00053A70">
        <w:rPr>
          <w:b/>
          <w:bCs/>
          <w:color w:val="000000"/>
          <w:lang w:val="el-GR"/>
        </w:rPr>
        <w:t>8-2025</w:t>
      </w:r>
      <w:r w:rsidR="00033E07">
        <w:rPr>
          <w:b/>
          <w:bCs/>
          <w:color w:val="000000"/>
          <w:lang w:val="el-GR"/>
        </w:rPr>
        <w:t xml:space="preserve"> </w:t>
      </w:r>
      <w:r w:rsidRPr="00E82AF0">
        <w:rPr>
          <w:b/>
          <w:bCs/>
          <w:color w:val="000000"/>
          <w:lang w:val="el-GR"/>
        </w:rPr>
        <w:t>,</w:t>
      </w:r>
      <w:r w:rsidRPr="00E82AF0">
        <w:rPr>
          <w:lang w:val="el-GR"/>
        </w:rPr>
        <w:t xml:space="preserve"> η οποία έλαβε Συστημικό Αύξοντα Αριθμό</w:t>
      </w:r>
      <w:bookmarkStart w:id="42" w:name="_Hlk75874030"/>
      <w:bookmarkEnd w:id="42"/>
      <w:r w:rsidRPr="00E82AF0">
        <w:rPr>
          <w:lang w:val="el-GR"/>
        </w:rPr>
        <w:t xml:space="preserve">: </w:t>
      </w:r>
      <w:r w:rsidR="00053A70" w:rsidRPr="00053A70">
        <w:rPr>
          <w:b/>
          <w:bCs/>
          <w:lang w:val="el-GR"/>
        </w:rPr>
        <w:t xml:space="preserve">379498 </w:t>
      </w:r>
      <w:r w:rsidRPr="00E82AF0">
        <w:rPr>
          <w:lang w:val="el-GR"/>
        </w:rPr>
        <w:t>και αναρτήθηκαν στη Διαδικτυακή Πύλη (</w:t>
      </w:r>
      <w:hyperlink r:id="rId19" w:history="1">
        <w:r w:rsidRPr="00E82AF0">
          <w:rPr>
            <w:rStyle w:val="Hyperlink"/>
            <w:lang w:val="el-GR"/>
          </w:rPr>
          <w:t>www.promitheus.gov.gr</w:t>
        </w:r>
      </w:hyperlink>
      <w:r w:rsidRPr="00E82AF0">
        <w:rPr>
          <w:lang w:val="el-GR"/>
        </w:rPr>
        <w:t>) του ΟΠΣ ΕΣΗΔΗΣ</w:t>
      </w:r>
      <w:r w:rsidR="00B72CFA">
        <w:rPr>
          <w:lang w:val="el-GR"/>
        </w:rPr>
        <w:t xml:space="preserve">, </w:t>
      </w:r>
      <w:r w:rsidR="00B72CFA" w:rsidRPr="00FA6ADA">
        <w:rPr>
          <w:lang w:val="el-GR"/>
        </w:rPr>
        <w:t>στη διεύθυνση (</w:t>
      </w:r>
      <w:r w:rsidR="00B72CFA" w:rsidRPr="00FA6ADA">
        <w:t>URL</w:t>
      </w:r>
      <w:r w:rsidR="00B72CFA" w:rsidRPr="00FA6ADA">
        <w:rPr>
          <w:lang w:val="el-GR"/>
        </w:rPr>
        <w:t xml:space="preserve">) </w:t>
      </w:r>
    </w:p>
    <w:p w14:paraId="27B7668D" w14:textId="0AEDED93" w:rsidR="00CC494B" w:rsidRPr="00E82AF0" w:rsidRDefault="00D757FA" w:rsidP="00B72CFA">
      <w:pPr>
        <w:spacing w:line="276" w:lineRule="auto"/>
        <w:rPr>
          <w:lang w:val="el-GR"/>
        </w:rPr>
      </w:pPr>
      <w:hyperlink r:id="rId20" w:history="1">
        <w:r w:rsidRPr="00077EA7">
          <w:rPr>
            <w:rStyle w:val="Hyperlink"/>
          </w:rPr>
          <w:t>https</w:t>
        </w:r>
        <w:r w:rsidRPr="00077EA7">
          <w:rPr>
            <w:rStyle w:val="Hyperlink"/>
            <w:lang w:val="el-GR"/>
          </w:rPr>
          <w:t>://</w:t>
        </w:r>
        <w:r w:rsidRPr="00077EA7">
          <w:rPr>
            <w:rStyle w:val="Hyperlink"/>
          </w:rPr>
          <w:t>neppssearch</w:t>
        </w:r>
        <w:r w:rsidRPr="00077EA7">
          <w:rPr>
            <w:rStyle w:val="Hyperlink"/>
            <w:lang w:val="el-GR"/>
          </w:rPr>
          <w:t>.</w:t>
        </w:r>
        <w:r w:rsidRPr="00077EA7">
          <w:rPr>
            <w:rStyle w:val="Hyperlink"/>
          </w:rPr>
          <w:t>eprocurement</w:t>
        </w:r>
        <w:r w:rsidRPr="00077EA7">
          <w:rPr>
            <w:rStyle w:val="Hyperlink"/>
            <w:lang w:val="el-GR"/>
          </w:rPr>
          <w:t>.</w:t>
        </w:r>
        <w:r w:rsidRPr="00077EA7">
          <w:rPr>
            <w:rStyle w:val="Hyperlink"/>
          </w:rPr>
          <w:t>gov</w:t>
        </w:r>
        <w:r w:rsidRPr="00077EA7">
          <w:rPr>
            <w:rStyle w:val="Hyperlink"/>
            <w:lang w:val="el-GR"/>
          </w:rPr>
          <w:t>.</w:t>
        </w:r>
        <w:r w:rsidRPr="00077EA7">
          <w:rPr>
            <w:rStyle w:val="Hyperlink"/>
          </w:rPr>
          <w:t>gr</w:t>
        </w:r>
        <w:r w:rsidRPr="00077EA7">
          <w:rPr>
            <w:rStyle w:val="Hyperlink"/>
            <w:lang w:val="el-GR"/>
          </w:rPr>
          <w:t>/</w:t>
        </w:r>
        <w:r w:rsidRPr="00077EA7">
          <w:rPr>
            <w:rStyle w:val="Hyperlink"/>
          </w:rPr>
          <w:t>actSearch</w:t>
        </w:r>
        <w:r w:rsidRPr="00077EA7">
          <w:rPr>
            <w:rStyle w:val="Hyperlink"/>
            <w:lang w:val="el-GR"/>
          </w:rPr>
          <w:t>/</w:t>
        </w:r>
        <w:r w:rsidRPr="00077EA7">
          <w:rPr>
            <w:rStyle w:val="Hyperlink"/>
          </w:rPr>
          <w:t>resources</w:t>
        </w:r>
        <w:r w:rsidRPr="00077EA7">
          <w:rPr>
            <w:rStyle w:val="Hyperlink"/>
            <w:lang w:val="el-GR"/>
          </w:rPr>
          <w:t>/</w:t>
        </w:r>
        <w:r w:rsidRPr="00077EA7">
          <w:rPr>
            <w:rStyle w:val="Hyperlink"/>
          </w:rPr>
          <w:t>search</w:t>
        </w:r>
        <w:r w:rsidRPr="00077EA7">
          <w:rPr>
            <w:rStyle w:val="Hyperlink"/>
            <w:lang w:val="el-GR"/>
          </w:rPr>
          <w:t xml:space="preserve">/379498 </w:t>
        </w:r>
      </w:hyperlink>
    </w:p>
    <w:p w14:paraId="41E5FE46" w14:textId="5BAE7D3E" w:rsidR="00CC494B" w:rsidRPr="00E82AF0" w:rsidRDefault="00CC494B" w:rsidP="00CC494B">
      <w:pPr>
        <w:rPr>
          <w:lang w:val="el-GR"/>
        </w:rPr>
      </w:pPr>
      <w:r w:rsidRPr="00E82AF0">
        <w:rPr>
          <w:lang w:val="el-GR"/>
        </w:rPr>
        <w:t xml:space="preserve">Περίληψη της παρούσας Διακήρυξης όπως προβλέπεται στην περίπτωση </w:t>
      </w:r>
      <w:bookmarkStart w:id="43" w:name="_Hlk75874098"/>
      <w:bookmarkEnd w:id="43"/>
      <w:r w:rsidRPr="00E82AF0">
        <w:rPr>
          <w:lang w:val="el-GR"/>
        </w:rPr>
        <w:t xml:space="preserve">(ιστ) της παραγράφου 3 του άρθρου 76 του Ν.4727/23-09-2020 (ΦΕΚ/Α/184/23.09.2020), αναρτήθηκε στο διαδίκτυο, στον ιστότοπο </w:t>
      </w:r>
      <w:hyperlink r:id="rId21" w:history="1">
        <w:r w:rsidRPr="00E82AF0">
          <w:rPr>
            <w:rStyle w:val="Hyperlink"/>
            <w:lang w:val="el-GR"/>
          </w:rPr>
          <w:t>http://et.diavgeia.gov.gr/</w:t>
        </w:r>
      </w:hyperlink>
      <w:r w:rsidRPr="00E82AF0">
        <w:rPr>
          <w:lang w:val="el-GR"/>
        </w:rPr>
        <w:t xml:space="preserve"> </w:t>
      </w:r>
      <w:r w:rsidRPr="00E82AF0">
        <w:rPr>
          <w:b/>
          <w:bCs/>
          <w:lang w:val="el-GR"/>
        </w:rPr>
        <w:t>(ΠΡΟΓΡΑΜΜΑ ΔΙΑΥΓΕΙΑ)</w:t>
      </w:r>
      <w:r w:rsidRPr="00E82AF0">
        <w:rPr>
          <w:lang w:val="el-GR"/>
        </w:rPr>
        <w:t xml:space="preserve"> στις </w:t>
      </w:r>
      <w:r w:rsidR="00033E07">
        <w:rPr>
          <w:b/>
          <w:bCs/>
          <w:color w:val="000000"/>
          <w:lang w:val="el-GR"/>
        </w:rPr>
        <w:t>06-0</w:t>
      </w:r>
      <w:r w:rsidR="00033E07" w:rsidRPr="00053A70">
        <w:rPr>
          <w:b/>
          <w:bCs/>
          <w:color w:val="000000"/>
          <w:lang w:val="el-GR"/>
        </w:rPr>
        <w:t>8-2025</w:t>
      </w:r>
      <w:r w:rsidR="00033E07">
        <w:rPr>
          <w:b/>
          <w:bCs/>
          <w:color w:val="000000"/>
          <w:lang w:val="el-GR"/>
        </w:rPr>
        <w:t xml:space="preserve"> </w:t>
      </w:r>
      <w:r w:rsidRPr="00E82AF0">
        <w:rPr>
          <w:lang w:val="el-GR"/>
        </w:rPr>
        <w:t>.</w:t>
      </w:r>
    </w:p>
    <w:p w14:paraId="2F588F1C" w14:textId="2A7A1A06" w:rsidR="00CC494B" w:rsidRPr="00E82AF0" w:rsidRDefault="00CC494B" w:rsidP="00CC494B">
      <w:pPr>
        <w:rPr>
          <w:i/>
          <w:iCs/>
          <w:color w:val="5B9BD5"/>
          <w:kern w:val="1"/>
          <w:lang w:val="el-GR"/>
        </w:rPr>
      </w:pPr>
      <w:r w:rsidRPr="00E82AF0">
        <w:rPr>
          <w:lang w:val="el-GR"/>
        </w:rPr>
        <w:t>Η Διακήρυξη θα αναρτηθεί στο διαδίκτυο, στην ιστοσελίδα της αναθέτουσας αρχής, στη διεύθυνση (</w:t>
      </w:r>
      <w:r w:rsidRPr="00E82AF0">
        <w:t>URL</w:t>
      </w:r>
      <w:r w:rsidRPr="00E82AF0">
        <w:rPr>
          <w:lang w:val="el-GR"/>
        </w:rPr>
        <w:t xml:space="preserve">) :  </w:t>
      </w:r>
      <w:hyperlink r:id="rId22" w:history="1">
        <w:r w:rsidRPr="00E82AF0">
          <w:rPr>
            <w:rStyle w:val="Hyperlink"/>
          </w:rPr>
          <w:t>http</w:t>
        </w:r>
        <w:r w:rsidRPr="00E82AF0">
          <w:rPr>
            <w:rStyle w:val="Hyperlink"/>
            <w:lang w:val="el-GR"/>
          </w:rPr>
          <w:t>://</w:t>
        </w:r>
        <w:r w:rsidRPr="00E82AF0">
          <w:rPr>
            <w:rStyle w:val="Hyperlink"/>
          </w:rPr>
          <w:t>www</w:t>
        </w:r>
        <w:r w:rsidRPr="00E82AF0">
          <w:rPr>
            <w:rStyle w:val="Hyperlink"/>
            <w:lang w:val="el-GR"/>
          </w:rPr>
          <w:t>.</w:t>
        </w:r>
        <w:r w:rsidRPr="00E82AF0">
          <w:rPr>
            <w:rStyle w:val="Hyperlink"/>
          </w:rPr>
          <w:t>ktpae</w:t>
        </w:r>
        <w:r w:rsidRPr="00E82AF0">
          <w:rPr>
            <w:rStyle w:val="Hyperlink"/>
            <w:lang w:val="el-GR"/>
          </w:rPr>
          <w:t>.</w:t>
        </w:r>
        <w:r w:rsidRPr="00E82AF0">
          <w:rPr>
            <w:rStyle w:val="Hyperlink"/>
          </w:rPr>
          <w:t>gr</w:t>
        </w:r>
      </w:hyperlink>
      <w:r w:rsidRPr="00E82AF0">
        <w:rPr>
          <w:lang w:val="el-GR"/>
        </w:rPr>
        <w:t xml:space="preserve">  στη θέση Διαγωνισμοί στις </w:t>
      </w:r>
      <w:r w:rsidR="00033E07">
        <w:rPr>
          <w:b/>
          <w:bCs/>
          <w:color w:val="000000"/>
          <w:lang w:val="el-GR"/>
        </w:rPr>
        <w:t>06-0</w:t>
      </w:r>
      <w:r w:rsidR="00033E07" w:rsidRPr="00053A70">
        <w:rPr>
          <w:b/>
          <w:bCs/>
          <w:color w:val="000000"/>
          <w:lang w:val="el-GR"/>
        </w:rPr>
        <w:t>8-2025</w:t>
      </w:r>
      <w:r w:rsidR="00033E07">
        <w:rPr>
          <w:b/>
          <w:bCs/>
          <w:color w:val="000000"/>
          <w:lang w:val="el-GR"/>
        </w:rPr>
        <w:t xml:space="preserve"> </w:t>
      </w:r>
      <w:r w:rsidRPr="00E82AF0">
        <w:rPr>
          <w:lang w:val="el-GR"/>
        </w:rPr>
        <w:t>.</w:t>
      </w:r>
    </w:p>
    <w:p w14:paraId="0A2C2030" w14:textId="77777777" w:rsidR="008338F0" w:rsidRPr="00603221" w:rsidRDefault="003355E7" w:rsidP="003A109E">
      <w:pPr>
        <w:pStyle w:val="Heading2"/>
        <w:rPr>
          <w:rFonts w:cs="Tahoma"/>
          <w:lang w:val="el-GR"/>
        </w:rPr>
      </w:pPr>
      <w:r w:rsidRPr="00603221">
        <w:rPr>
          <w:rFonts w:cs="Tahoma"/>
          <w:lang w:val="el-GR"/>
        </w:rPr>
        <w:lastRenderedPageBreak/>
        <w:tab/>
      </w:r>
      <w:bookmarkStart w:id="44" w:name="_Toc97194262"/>
      <w:bookmarkStart w:id="45" w:name="_Toc97194411"/>
      <w:bookmarkStart w:id="46" w:name="_Toc204862983"/>
      <w:r w:rsidRPr="00603221">
        <w:rPr>
          <w:rFonts w:cs="Tahoma"/>
          <w:lang w:val="el-GR"/>
        </w:rPr>
        <w:t>Αρχές εφαρμοζόμενες στη διαδικασία σύναψης</w:t>
      </w:r>
      <w:bookmarkEnd w:id="44"/>
      <w:bookmarkEnd w:id="45"/>
      <w:bookmarkEnd w:id="46"/>
      <w:r w:rsidRPr="00603221">
        <w:rPr>
          <w:rFonts w:cs="Tahoma"/>
          <w:lang w:val="el-GR"/>
        </w:rPr>
        <w:t xml:space="preserve"> </w:t>
      </w:r>
    </w:p>
    <w:p w14:paraId="59DB7CAB"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44AA4E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EA52AA0"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31612DDE" w14:textId="77777777"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78296D25" w14:textId="77777777" w:rsidR="00092ADB" w:rsidRPr="00603221" w:rsidRDefault="00092ADB" w:rsidP="006726E4">
      <w:pPr>
        <w:pStyle w:val="Heading1"/>
        <w:rPr>
          <w:rFonts w:cs="Tahoma"/>
          <w:sz w:val="22"/>
          <w:szCs w:val="22"/>
        </w:rPr>
      </w:pPr>
      <w:r w:rsidRPr="00603221">
        <w:rPr>
          <w:rFonts w:cs="Tahoma"/>
          <w:sz w:val="22"/>
          <w:szCs w:val="22"/>
          <w:lang w:val="el-GR"/>
        </w:rPr>
        <w:lastRenderedPageBreak/>
        <w:tab/>
      </w:r>
      <w:bookmarkStart w:id="47" w:name="_Toc97194412"/>
      <w:bookmarkStart w:id="48" w:name="_Toc204862984"/>
      <w:r w:rsidRPr="00603221">
        <w:rPr>
          <w:rFonts w:cs="Tahoma"/>
          <w:sz w:val="22"/>
          <w:szCs w:val="22"/>
        </w:rPr>
        <w:t>ΓΕΝΙΚΟΙ ΚΑΙ ΕΙΔΙΚΟΙ ΟΡΟΙ ΣΥΜΜΕΤΟΧΗΣ</w:t>
      </w:r>
      <w:bookmarkEnd w:id="47"/>
      <w:bookmarkEnd w:id="48"/>
    </w:p>
    <w:p w14:paraId="684D19ED" w14:textId="77777777" w:rsidR="00092ADB" w:rsidRPr="00603221" w:rsidRDefault="00092ADB" w:rsidP="003A109E">
      <w:pPr>
        <w:pStyle w:val="Heading2"/>
        <w:rPr>
          <w:rFonts w:cs="Tahoma"/>
          <w:lang w:val="el-GR"/>
        </w:rPr>
      </w:pPr>
      <w:bookmarkStart w:id="49" w:name="__RefHeading___Toc491949729"/>
      <w:bookmarkStart w:id="50" w:name="__RefHeading___Toc491949730"/>
      <w:bookmarkStart w:id="51" w:name="_Hlk494445205"/>
      <w:bookmarkEnd w:id="49"/>
      <w:bookmarkEnd w:id="50"/>
      <w:r w:rsidRPr="00603221">
        <w:rPr>
          <w:rFonts w:cs="Tahoma"/>
          <w:lang w:val="el-GR"/>
        </w:rPr>
        <w:tab/>
      </w:r>
      <w:bookmarkStart w:id="52" w:name="_Toc97194263"/>
      <w:bookmarkStart w:id="53" w:name="_Toc97194413"/>
      <w:bookmarkStart w:id="54" w:name="_Toc204862985"/>
      <w:r w:rsidRPr="00603221">
        <w:rPr>
          <w:rFonts w:cs="Tahoma"/>
          <w:lang w:val="el-GR"/>
        </w:rPr>
        <w:t>Γενικές Πληροφορίες</w:t>
      </w:r>
      <w:bookmarkEnd w:id="52"/>
      <w:bookmarkEnd w:id="53"/>
      <w:bookmarkEnd w:id="54"/>
    </w:p>
    <w:p w14:paraId="39749E77" w14:textId="68ADA0AA" w:rsidR="009469A1" w:rsidRPr="009469A1" w:rsidRDefault="003355E7" w:rsidP="009469A1">
      <w:pPr>
        <w:pStyle w:val="Heading3"/>
        <w:ind w:left="1276"/>
        <w:rPr>
          <w:lang w:val="el-GR"/>
        </w:rPr>
      </w:pPr>
      <w:bookmarkStart w:id="55" w:name="_Toc97194264"/>
      <w:bookmarkStart w:id="56" w:name="_Toc97194414"/>
      <w:bookmarkStart w:id="57" w:name="_Toc204862986"/>
      <w:bookmarkEnd w:id="51"/>
      <w:r w:rsidRPr="00603221">
        <w:rPr>
          <w:lang w:val="el-GR"/>
        </w:rPr>
        <w:t>Έγγραφα της σύμβασης</w:t>
      </w:r>
      <w:bookmarkEnd w:id="55"/>
      <w:bookmarkEnd w:id="56"/>
      <w:bookmarkEnd w:id="57"/>
    </w:p>
    <w:p w14:paraId="49F01D03" w14:textId="77777777" w:rsidR="009469A1" w:rsidRDefault="009469A1" w:rsidP="009469A1">
      <w:pPr>
        <w:spacing w:line="252" w:lineRule="auto"/>
        <w:rPr>
          <w:lang w:val="el-GR"/>
        </w:rPr>
      </w:pPr>
      <w:r>
        <w:rPr>
          <w:lang w:val="el-GR"/>
        </w:rPr>
        <w:t>Τα έγγραφα της παρούσας διαδικασίας σύναψης είναι τα ακόλουθα:</w:t>
      </w:r>
    </w:p>
    <w:p w14:paraId="1B95D781" w14:textId="77777777" w:rsidR="009469A1" w:rsidRDefault="009469A1" w:rsidP="00E82AF0">
      <w:pPr>
        <w:numPr>
          <w:ilvl w:val="0"/>
          <w:numId w:val="19"/>
        </w:numPr>
        <w:spacing w:line="252" w:lineRule="auto"/>
        <w:ind w:left="567" w:hanging="425"/>
        <w:rPr>
          <w:rFonts w:eastAsia="Calibri"/>
          <w:lang w:val="el-GR"/>
        </w:rPr>
      </w:pPr>
      <w:r>
        <w:rPr>
          <w:lang w:val="el-GR"/>
        </w:rPr>
        <w:t>η παρούσα Διακήρυξη με τα Παραρτήματα που αποτελούν αναπόσπαστο μέρος αυτής</w:t>
      </w:r>
    </w:p>
    <w:p w14:paraId="5E793A6A" w14:textId="77777777" w:rsidR="009469A1" w:rsidRDefault="009469A1" w:rsidP="00E82AF0">
      <w:pPr>
        <w:numPr>
          <w:ilvl w:val="0"/>
          <w:numId w:val="19"/>
        </w:numPr>
        <w:spacing w:line="252" w:lineRule="auto"/>
        <w:ind w:left="567" w:hanging="425"/>
        <w:rPr>
          <w:lang w:val="el-GR"/>
        </w:rPr>
      </w:pPr>
      <w:r>
        <w:rPr>
          <w:lang w:val="el-GR"/>
        </w:rPr>
        <w:t>το Ευρωπαϊκό Ενιαίο Έγγραφο Σύμβασης [ΕΕΕΣ]</w:t>
      </w:r>
    </w:p>
    <w:p w14:paraId="6BC2EA71" w14:textId="77777777" w:rsidR="009469A1" w:rsidRDefault="009469A1" w:rsidP="00E82AF0">
      <w:pPr>
        <w:numPr>
          <w:ilvl w:val="0"/>
          <w:numId w:val="19"/>
        </w:numPr>
        <w:spacing w:line="252" w:lineRule="auto"/>
        <w:ind w:left="567" w:hanging="425"/>
        <w:rPr>
          <w:lang w:val="el-GR"/>
        </w:rPr>
      </w:pPr>
      <w:r>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710C9C6" w14:textId="77777777" w:rsidR="003F2A53" w:rsidRPr="00603221" w:rsidRDefault="003F2A53" w:rsidP="000631F7">
      <w:pPr>
        <w:spacing w:after="40"/>
        <w:rPr>
          <w:lang w:val="el-GR"/>
        </w:rPr>
      </w:pPr>
    </w:p>
    <w:p w14:paraId="4A196AD9" w14:textId="77777777" w:rsidR="008338F0" w:rsidRPr="00603221" w:rsidRDefault="003355E7" w:rsidP="000631F7">
      <w:pPr>
        <w:pStyle w:val="Heading3"/>
        <w:ind w:left="1276"/>
        <w:rPr>
          <w:lang w:val="el-GR"/>
        </w:rPr>
      </w:pPr>
      <w:bookmarkStart w:id="58" w:name="_Toc97194265"/>
      <w:bookmarkStart w:id="59" w:name="_Toc97194415"/>
      <w:bookmarkStart w:id="60" w:name="_Toc204862987"/>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8"/>
      <w:bookmarkEnd w:id="59"/>
      <w:bookmarkEnd w:id="60"/>
    </w:p>
    <w:p w14:paraId="4C24F055" w14:textId="77777777"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3" w:history="1">
        <w:r w:rsidR="004C145A" w:rsidRPr="004C145A">
          <w:rPr>
            <w:rStyle w:val="Hyperlink"/>
            <w:lang w:val="el-GR"/>
          </w:rPr>
          <w:t>www.promitheus.gov.gr</w:t>
        </w:r>
      </w:hyperlink>
      <w:r w:rsidRPr="004C145A">
        <w:rPr>
          <w:lang w:val="el-GR"/>
        </w:rPr>
        <w:t>)</w:t>
      </w:r>
      <w:r w:rsidR="003355E7" w:rsidRPr="004C145A">
        <w:rPr>
          <w:lang w:val="el-GR"/>
        </w:rPr>
        <w:t>.</w:t>
      </w:r>
    </w:p>
    <w:p w14:paraId="4024BD21" w14:textId="77777777" w:rsidR="000631F7" w:rsidRPr="004C145A" w:rsidRDefault="000631F7" w:rsidP="004C145A">
      <w:pPr>
        <w:rPr>
          <w:lang w:val="el-GR"/>
        </w:rPr>
      </w:pPr>
    </w:p>
    <w:p w14:paraId="5C786311" w14:textId="77777777" w:rsidR="008338F0" w:rsidRPr="00603221" w:rsidRDefault="003355E7" w:rsidP="000631F7">
      <w:pPr>
        <w:pStyle w:val="Heading3"/>
        <w:ind w:left="1276"/>
        <w:rPr>
          <w:lang w:val="el-GR"/>
        </w:rPr>
      </w:pPr>
      <w:bookmarkStart w:id="61" w:name="_Ref75870613"/>
      <w:bookmarkStart w:id="62" w:name="_Toc97194266"/>
      <w:bookmarkStart w:id="63" w:name="_Toc97194416"/>
      <w:bookmarkStart w:id="64" w:name="_Toc204862988"/>
      <w:r w:rsidRPr="00603221">
        <w:rPr>
          <w:lang w:val="el-GR"/>
        </w:rPr>
        <w:t>Παροχή Διευκρινίσεων</w:t>
      </w:r>
      <w:bookmarkEnd w:id="61"/>
      <w:bookmarkEnd w:id="62"/>
      <w:bookmarkEnd w:id="63"/>
      <w:bookmarkEnd w:id="64"/>
    </w:p>
    <w:p w14:paraId="117D7957" w14:textId="060024E3"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έω</w:t>
      </w:r>
      <w:r w:rsidR="00F37A74" w:rsidRPr="00F57072">
        <w:rPr>
          <w:lang w:val="el-GR"/>
        </w:rPr>
        <w:t xml:space="preserve">ς </w:t>
      </w:r>
      <w:r w:rsidR="00DE2330">
        <w:rPr>
          <w:lang w:val="el-GR"/>
        </w:rPr>
        <w:br/>
      </w:r>
      <w:r w:rsidR="006A22CA">
        <w:rPr>
          <w:b/>
          <w:bCs/>
          <w:lang w:val="el-GR" w:eastAsia="el-GR"/>
        </w:rPr>
        <w:t>21-08-2025</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4" w:history="1">
        <w:r w:rsidRPr="00603221">
          <w:rPr>
            <w:rStyle w:val="Hyperlink"/>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5A4C33E"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CE2E3AF"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57459953"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2417DC98"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2768C15"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7AAB0012" w14:textId="3B689941" w:rsidR="00784CFD" w:rsidRPr="006B2C94"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0D2EA243" w14:textId="77777777" w:rsidR="008338F0" w:rsidRPr="00603221" w:rsidRDefault="003355E7" w:rsidP="000631F7">
      <w:pPr>
        <w:pStyle w:val="Heading3"/>
        <w:ind w:left="1276"/>
        <w:rPr>
          <w:lang w:val="el-GR"/>
        </w:rPr>
      </w:pPr>
      <w:bookmarkStart w:id="65" w:name="_Ref75870681"/>
      <w:bookmarkStart w:id="66" w:name="_Toc97194267"/>
      <w:bookmarkStart w:id="67" w:name="_Toc97194417"/>
      <w:bookmarkStart w:id="68" w:name="_Toc204862989"/>
      <w:r w:rsidRPr="00603221">
        <w:rPr>
          <w:lang w:val="el-GR"/>
        </w:rPr>
        <w:lastRenderedPageBreak/>
        <w:t>Γλώσσα</w:t>
      </w:r>
      <w:bookmarkEnd w:id="65"/>
      <w:bookmarkEnd w:id="66"/>
      <w:bookmarkEnd w:id="67"/>
      <w:bookmarkEnd w:id="68"/>
    </w:p>
    <w:p w14:paraId="51139139"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76B709FA"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6706A697"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531E8EB"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66C12EB9" w14:textId="77777777" w:rsidR="005A6D30" w:rsidRPr="00603221" w:rsidRDefault="005A6D30">
      <w:pPr>
        <w:rPr>
          <w:color w:val="000000"/>
          <w:lang w:val="el-GR"/>
        </w:rPr>
      </w:pPr>
    </w:p>
    <w:p w14:paraId="1C2A679F"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21D5EE45"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72286B0" w14:textId="77777777" w:rsidR="000631F7" w:rsidRPr="00603221" w:rsidRDefault="000631F7">
      <w:pPr>
        <w:rPr>
          <w:lang w:val="el-GR"/>
        </w:rPr>
      </w:pPr>
    </w:p>
    <w:p w14:paraId="7295DB8F" w14:textId="77777777" w:rsidR="003A5AAC" w:rsidRPr="00603221" w:rsidRDefault="003A5AAC" w:rsidP="000631F7">
      <w:pPr>
        <w:pStyle w:val="Heading3"/>
        <w:ind w:left="1276"/>
        <w:rPr>
          <w:lang w:val="el-GR"/>
        </w:rPr>
      </w:pPr>
      <w:bookmarkStart w:id="69" w:name="_Ref496624630"/>
      <w:bookmarkStart w:id="70" w:name="_Ref496624815"/>
      <w:bookmarkStart w:id="71" w:name="_Ref496625091"/>
      <w:bookmarkStart w:id="72" w:name="_Toc97194268"/>
      <w:bookmarkStart w:id="73" w:name="_Toc97194418"/>
      <w:bookmarkStart w:id="74" w:name="_Toc204862990"/>
      <w:r w:rsidRPr="00603221">
        <w:rPr>
          <w:lang w:val="el-GR"/>
        </w:rPr>
        <w:t>Εγγυήσεις</w:t>
      </w:r>
      <w:bookmarkEnd w:id="69"/>
      <w:bookmarkEnd w:id="70"/>
      <w:bookmarkEnd w:id="71"/>
      <w:bookmarkEnd w:id="72"/>
      <w:bookmarkEnd w:id="73"/>
      <w:bookmarkEnd w:id="74"/>
    </w:p>
    <w:p w14:paraId="7A15040B" w14:textId="77777777" w:rsidR="008338F0" w:rsidRDefault="006771AF" w:rsidP="0054025C">
      <w:pPr>
        <w:rPr>
          <w:color w:val="000000"/>
          <w:lang w:val="el-GR"/>
        </w:rPr>
      </w:pPr>
      <w:bookmarkStart w:id="75"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13490705" w14:textId="77777777" w:rsidR="003B04C4" w:rsidRDefault="003B04C4" w:rsidP="00603221">
      <w:pPr>
        <w:rPr>
          <w:color w:val="000000"/>
          <w:lang w:val="el-GR"/>
        </w:rPr>
      </w:pPr>
      <w:bookmarkStart w:id="76"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6"/>
    </w:p>
    <w:p w14:paraId="739F0961"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6137FE">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3737C1C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7111CCBA"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52E7E8D1"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E0382BC" w14:textId="7B2F41D0" w:rsidR="000A60A0"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7BB66F4" w14:textId="77777777" w:rsidR="000A60A0" w:rsidRPr="000631F7" w:rsidRDefault="000A60A0" w:rsidP="000631F7">
      <w:pPr>
        <w:pStyle w:val="Heading3"/>
        <w:ind w:left="1276"/>
        <w:rPr>
          <w:lang w:val="el-GR"/>
        </w:rPr>
      </w:pPr>
      <w:bookmarkStart w:id="77" w:name="_Toc97194269"/>
      <w:bookmarkStart w:id="78" w:name="_Toc97194419"/>
      <w:bookmarkStart w:id="79" w:name="_Toc204862991"/>
      <w:r w:rsidRPr="000A60A0">
        <w:rPr>
          <w:lang w:val="el-GR"/>
        </w:rPr>
        <w:t>Προστασία Προσωπικών Δεδομένων</w:t>
      </w:r>
      <w:bookmarkEnd w:id="77"/>
      <w:bookmarkEnd w:id="78"/>
      <w:bookmarkEnd w:id="79"/>
      <w:r w:rsidRPr="000A60A0">
        <w:rPr>
          <w:lang w:val="el-GR"/>
        </w:rPr>
        <w:t xml:space="preserve"> </w:t>
      </w:r>
    </w:p>
    <w:p w14:paraId="61CDE296" w14:textId="075FF3AC" w:rsidR="0054025C" w:rsidRDefault="000A60A0" w:rsidP="0043608D">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FB0788" w:rsidRPr="00FB0788">
        <w:rPr>
          <w:lang w:val="el-GR"/>
        </w:rPr>
        <w:t xml:space="preserve">παράρτημα </w:t>
      </w:r>
      <w:r w:rsidR="00B67C2F">
        <w:rPr>
          <w:lang w:val="el-GR"/>
        </w:rPr>
        <w:t>της παρούσας</w:t>
      </w:r>
      <w:r w:rsidRPr="00C11E79">
        <w:rPr>
          <w:lang w:val="el-GR"/>
        </w:rPr>
        <w:t>.</w:t>
      </w:r>
    </w:p>
    <w:p w14:paraId="1BD5CF6E" w14:textId="77777777" w:rsidR="0043608D" w:rsidRDefault="0043608D" w:rsidP="0043608D">
      <w:pPr>
        <w:rPr>
          <w:color w:val="000000"/>
          <w:lang w:val="el-GR"/>
        </w:rPr>
      </w:pPr>
    </w:p>
    <w:bookmarkEnd w:id="75"/>
    <w:p w14:paraId="21A1D99E" w14:textId="77777777" w:rsidR="008338F0" w:rsidRPr="00603221" w:rsidRDefault="003355E7" w:rsidP="003A109E">
      <w:pPr>
        <w:pStyle w:val="Heading2"/>
        <w:rPr>
          <w:rFonts w:cs="Tahoma"/>
          <w:lang w:val="el-GR"/>
        </w:rPr>
      </w:pPr>
      <w:r w:rsidRPr="00603221">
        <w:rPr>
          <w:rFonts w:cs="Tahoma"/>
          <w:lang w:val="el-GR"/>
        </w:rPr>
        <w:tab/>
      </w:r>
      <w:bookmarkStart w:id="80" w:name="_Toc97194270"/>
      <w:bookmarkStart w:id="81" w:name="_Toc97194420"/>
      <w:bookmarkStart w:id="82" w:name="_Toc204862992"/>
      <w:r w:rsidRPr="00603221">
        <w:rPr>
          <w:rFonts w:cs="Tahoma"/>
          <w:lang w:val="el-GR"/>
        </w:rPr>
        <w:t>Δικαίωμα Συμμετοχής - Κριτήρια Ποιοτικής Επιλογής</w:t>
      </w:r>
      <w:bookmarkEnd w:id="80"/>
      <w:bookmarkEnd w:id="81"/>
      <w:bookmarkEnd w:id="82"/>
    </w:p>
    <w:p w14:paraId="59264250" w14:textId="77777777" w:rsidR="008338F0" w:rsidRPr="00603221" w:rsidRDefault="003355E7" w:rsidP="0072750F">
      <w:pPr>
        <w:pStyle w:val="Heading3"/>
        <w:ind w:left="1276"/>
        <w:rPr>
          <w:lang w:val="el-GR"/>
        </w:rPr>
      </w:pPr>
      <w:bookmarkStart w:id="83" w:name="_Ref496541397"/>
      <w:bookmarkStart w:id="84" w:name="_Toc97194271"/>
      <w:bookmarkStart w:id="85" w:name="_Toc97194421"/>
      <w:bookmarkStart w:id="86" w:name="_Toc204862993"/>
      <w:r w:rsidRPr="00603221">
        <w:rPr>
          <w:lang w:val="el-GR"/>
        </w:rPr>
        <w:t>Δικαιούμενοι συμμετοχής</w:t>
      </w:r>
      <w:bookmarkEnd w:id="83"/>
      <w:bookmarkEnd w:id="84"/>
      <w:bookmarkEnd w:id="85"/>
      <w:bookmarkEnd w:id="86"/>
      <w:r w:rsidRPr="00603221">
        <w:rPr>
          <w:lang w:val="el-GR"/>
        </w:rPr>
        <w:t xml:space="preserve"> </w:t>
      </w:r>
    </w:p>
    <w:p w14:paraId="2BCACE95"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E63E39A" w14:textId="77777777" w:rsidR="008338F0" w:rsidRPr="00603221" w:rsidRDefault="003355E7">
      <w:pPr>
        <w:rPr>
          <w:lang w:val="el-GR"/>
        </w:rPr>
      </w:pPr>
      <w:r w:rsidRPr="00603221">
        <w:rPr>
          <w:lang w:val="el-GR"/>
        </w:rPr>
        <w:t>α) κράτος-μέλος της Ένωσης,</w:t>
      </w:r>
    </w:p>
    <w:p w14:paraId="791F4AA2" w14:textId="77777777" w:rsidR="008338F0" w:rsidRPr="00603221" w:rsidRDefault="003355E7">
      <w:pPr>
        <w:rPr>
          <w:lang w:val="el-GR"/>
        </w:rPr>
      </w:pPr>
      <w:r w:rsidRPr="00603221">
        <w:rPr>
          <w:lang w:val="el-GR"/>
        </w:rPr>
        <w:t>β) κράτος-μέλος του Ευρωπαϊκού Οικονομικού Χώρου (Ε.Ο.Χ.),</w:t>
      </w:r>
    </w:p>
    <w:p w14:paraId="407F11D4"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65DBB7EC"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92BC4A2"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5F2343E8" w14:textId="03E60390" w:rsidR="009F688B" w:rsidRPr="003E44A9" w:rsidRDefault="00E97E4D" w:rsidP="009F688B">
      <w:pPr>
        <w:rPr>
          <w:lang w:val="el-GR"/>
        </w:rPr>
      </w:pPr>
      <w:bookmarkStart w:id="87"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w:t>
      </w:r>
      <w:r w:rsidR="009F688B" w:rsidRPr="003E44A9">
        <w:rPr>
          <w:lang w:val="el-GR"/>
        </w:rPr>
        <w:lastRenderedPageBreak/>
        <w:t xml:space="preserve">30 </w:t>
      </w:r>
      <w:r w:rsidR="0080394C">
        <w:rPr>
          <w:lang w:val="el-GR"/>
        </w:rPr>
        <w:t xml:space="preserve">της </w:t>
      </w:r>
      <w:r w:rsidR="009F688B" w:rsidRPr="003E44A9">
        <w:rPr>
          <w:lang w:val="el-GR"/>
        </w:rPr>
        <w:t>οδηγίας 2014/25/ΕΕ, καθώς και του άρθρου 13 στοιχεία α) έως δ), στ) έως η) και ι) της οδηγίας 2009/81/ΕΚ, σε ή με:</w:t>
      </w:r>
    </w:p>
    <w:p w14:paraId="66F0F8F1"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458B1157"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324FDA4"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0B16CDD5" w14:textId="79913E60" w:rsidR="00E97E4D" w:rsidRPr="00E97E4D" w:rsidRDefault="009F688B" w:rsidP="005839A7">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w:t>
      </w:r>
      <w:r w:rsidRPr="00F023D5">
        <w:rPr>
          <w:lang w:val="el-GR"/>
        </w:rPr>
        <w:t xml:space="preserve">οριζόμενα στην υποπαρ. 2.4.3.1 και το </w:t>
      </w:r>
      <w:r w:rsidR="00340CC1" w:rsidRPr="00F023D5">
        <w:rPr>
          <w:lang w:val="el-GR"/>
        </w:rPr>
        <w:fldChar w:fldCharType="begin"/>
      </w:r>
      <w:r w:rsidRPr="00F023D5">
        <w:rPr>
          <w:lang w:val="el-GR"/>
        </w:rPr>
        <w:instrText xml:space="preserve"> REF _Ref494118533 \r \h </w:instrText>
      </w:r>
      <w:r w:rsidR="00F57ED4" w:rsidRPr="00F023D5">
        <w:rPr>
          <w:lang w:val="el-GR"/>
        </w:rPr>
        <w:instrText xml:space="preserve"> \* MERGEFORMAT </w:instrText>
      </w:r>
      <w:r w:rsidR="00340CC1" w:rsidRPr="00F023D5">
        <w:rPr>
          <w:lang w:val="el-GR"/>
        </w:rPr>
      </w:r>
      <w:r w:rsidR="00340CC1" w:rsidRPr="00F023D5">
        <w:rPr>
          <w:lang w:val="el-GR"/>
        </w:rPr>
        <w:fldChar w:fldCharType="separate"/>
      </w:r>
      <w:r w:rsidR="00F00473">
        <w:rPr>
          <w:lang w:val="el-GR"/>
        </w:rPr>
        <w:t>0</w:t>
      </w:r>
      <w:r w:rsidR="00340CC1" w:rsidRPr="00F023D5">
        <w:rPr>
          <w:lang w:val="el-GR"/>
        </w:rPr>
        <w:fldChar w:fldCharType="end"/>
      </w:r>
      <w:r w:rsidR="00340CC1" w:rsidRPr="00F023D5">
        <w:rPr>
          <w:lang w:val="el-GR"/>
        </w:rPr>
        <w:fldChar w:fldCharType="begin"/>
      </w:r>
      <w:r w:rsidRPr="00F023D5">
        <w:rPr>
          <w:lang w:val="el-GR"/>
        </w:rPr>
        <w:instrText xml:space="preserve"> REF _Ref494118533 \h </w:instrText>
      </w:r>
      <w:r w:rsidR="00F57ED4" w:rsidRPr="00F023D5">
        <w:rPr>
          <w:lang w:val="el-GR"/>
        </w:rPr>
        <w:instrText xml:space="preserve"> \* MERGEFORMAT </w:instrText>
      </w:r>
      <w:r w:rsidR="00340CC1" w:rsidRPr="00F023D5">
        <w:rPr>
          <w:lang w:val="el-GR"/>
        </w:rPr>
      </w:r>
      <w:r w:rsidR="00340CC1" w:rsidRPr="00F023D5">
        <w:rPr>
          <w:lang w:val="el-GR"/>
        </w:rPr>
        <w:fldChar w:fldCharType="separate"/>
      </w:r>
      <w:r w:rsidR="00F00473">
        <w:rPr>
          <w:lang w:val="el-GR"/>
        </w:rPr>
        <w:t>Π</w:t>
      </w:r>
      <w:r w:rsidR="00F00473" w:rsidRPr="00603221">
        <w:rPr>
          <w:lang w:val="el-GR"/>
        </w:rPr>
        <w:t xml:space="preserve">ΑΡΑΡΤΗΜΑ </w:t>
      </w:r>
      <w:r w:rsidR="00F00473" w:rsidRPr="00603221">
        <w:t>V</w:t>
      </w:r>
      <w:r w:rsidR="00F00473" w:rsidRPr="00F00473">
        <w:rPr>
          <w:lang w:val="el-GR"/>
        </w:rPr>
        <w:t>Ι</w:t>
      </w:r>
      <w:r w:rsidR="00F00473" w:rsidRPr="00603221">
        <w:rPr>
          <w:lang w:val="el-GR"/>
        </w:rPr>
        <w:t xml:space="preserve"> – Άλλες Δηλώσεις</w:t>
      </w:r>
      <w:r w:rsidR="00340CC1" w:rsidRPr="00F023D5">
        <w:rPr>
          <w:lang w:val="el-GR"/>
        </w:rPr>
        <w:fldChar w:fldCharType="end"/>
      </w:r>
      <w:r w:rsidRPr="00F023D5">
        <w:rPr>
          <w:lang w:val="el-GR"/>
        </w:rPr>
        <w:t xml:space="preserve"> της παρούσας».</w:t>
      </w:r>
      <w:r w:rsidRPr="002A09CC">
        <w:rPr>
          <w:lang w:val="el-GR"/>
        </w:rPr>
        <w:t xml:space="preserve"> </w:t>
      </w:r>
      <w:bookmarkEnd w:id="87"/>
    </w:p>
    <w:p w14:paraId="04E311F0"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1633E873"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60694976" w14:textId="77777777" w:rsidR="002F2BED" w:rsidRPr="002F2BED" w:rsidRDefault="002F2BED" w:rsidP="00AB1DCF">
      <w:pPr>
        <w:pStyle w:val="a6"/>
        <w:rPr>
          <w:lang w:val="el-GR"/>
        </w:rPr>
      </w:pPr>
    </w:p>
    <w:p w14:paraId="42340ADC" w14:textId="77777777" w:rsidR="008338F0" w:rsidRPr="00603221" w:rsidRDefault="003355E7" w:rsidP="0072750F">
      <w:pPr>
        <w:pStyle w:val="Heading3"/>
        <w:ind w:left="1276"/>
        <w:rPr>
          <w:lang w:val="el-GR"/>
        </w:rPr>
      </w:pPr>
      <w:bookmarkStart w:id="88" w:name="_Ref496542081"/>
      <w:bookmarkStart w:id="89" w:name="_Toc97194272"/>
      <w:bookmarkStart w:id="90" w:name="_Toc97194422"/>
      <w:bookmarkStart w:id="91" w:name="_Toc204862994"/>
      <w:r w:rsidRPr="00603221">
        <w:rPr>
          <w:lang w:val="el-GR"/>
        </w:rPr>
        <w:t>Εγγύηση συμμετοχής</w:t>
      </w:r>
      <w:bookmarkEnd w:id="88"/>
      <w:bookmarkEnd w:id="89"/>
      <w:bookmarkEnd w:id="90"/>
      <w:bookmarkEnd w:id="91"/>
    </w:p>
    <w:p w14:paraId="61916F57" w14:textId="58727B83" w:rsidR="00C960CF" w:rsidRPr="00603221" w:rsidRDefault="003355E7" w:rsidP="003F2A53">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4237F3" w:rsidRPr="004237F3">
        <w:rPr>
          <w:lang w:val="el-GR"/>
        </w:rPr>
        <w:t>ΠΑΡΑΡΤΗΜΑ VII – Υποδείγματα Εγγυητικών Επιστολών</w:t>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16D16CD0" w14:textId="41F4ADBA" w:rsidR="00AA589F" w:rsidRPr="00D91BE9" w:rsidRDefault="00AA589F" w:rsidP="00AA589F">
      <w:pPr>
        <w:pStyle w:val="ListParagraph"/>
        <w:tabs>
          <w:tab w:val="left" w:pos="0"/>
          <w:tab w:val="left" w:pos="1134"/>
        </w:tabs>
        <w:spacing w:line="252" w:lineRule="auto"/>
        <w:ind w:left="0"/>
        <w:contextualSpacing w:val="0"/>
        <w:rPr>
          <w:lang w:val="el-GR"/>
        </w:rPr>
      </w:pPr>
      <w:r>
        <w:rPr>
          <w:lang w:val="el-GR"/>
        </w:rPr>
        <w:t xml:space="preserve">Το ποσό της εγγυητικής επιστολής θα πρέπει να </w:t>
      </w:r>
      <w:r w:rsidRPr="000C5193">
        <w:rPr>
          <w:lang w:val="el-GR"/>
        </w:rPr>
        <w:t>καλύπτει σε ευρώ (€)</w:t>
      </w:r>
      <w:r w:rsidRPr="001C2821">
        <w:rPr>
          <w:lang w:val="el-GR"/>
        </w:rPr>
        <w:t xml:space="preserve"> ποσοστό </w:t>
      </w:r>
      <w:r w:rsidRPr="00D57691">
        <w:rPr>
          <w:bCs/>
          <w:lang w:val="el-GR"/>
        </w:rPr>
        <w:t>δύο τοις εκατό</w:t>
      </w:r>
      <w:r w:rsidRPr="00BD04AB">
        <w:rPr>
          <w:b/>
          <w:lang w:val="el-GR"/>
        </w:rPr>
        <w:t xml:space="preserve"> (2%)</w:t>
      </w:r>
      <w:r w:rsidRPr="000C5193">
        <w:rPr>
          <w:lang w:val="el-GR"/>
        </w:rPr>
        <w:t xml:space="preserve"> </w:t>
      </w:r>
      <w:r w:rsidRPr="00D91BE9">
        <w:rPr>
          <w:lang w:val="el-GR"/>
        </w:rPr>
        <w:t xml:space="preserve">του προϋπολογισμού του Έργου </w:t>
      </w:r>
      <w:r w:rsidRPr="00B87E3D">
        <w:rPr>
          <w:lang w:val="el-GR"/>
        </w:rPr>
        <w:t>(μη συμπεριλαμβανομένου ΦΠΑ), ήτοι ποσό</w:t>
      </w:r>
      <w:r w:rsidR="00D57691" w:rsidRPr="00B87E3D">
        <w:rPr>
          <w:lang w:val="el-GR"/>
        </w:rPr>
        <w:t xml:space="preserve"> Δύο χιλιάδες τριακόσια ογδόντα </w:t>
      </w:r>
      <w:r w:rsidR="009A6D8F" w:rsidRPr="00B87E3D">
        <w:rPr>
          <w:lang w:val="el-GR"/>
        </w:rPr>
        <w:t>Ε</w:t>
      </w:r>
      <w:r w:rsidRPr="00B87E3D">
        <w:rPr>
          <w:lang w:val="el-GR"/>
        </w:rPr>
        <w:t>υρώ (</w:t>
      </w:r>
      <w:r w:rsidRPr="00B87E3D">
        <w:rPr>
          <w:b/>
          <w:bCs/>
          <w:lang w:val="el-GR"/>
        </w:rPr>
        <w:t>€</w:t>
      </w:r>
      <w:r w:rsidR="00F23B22" w:rsidRPr="00B87E3D">
        <w:rPr>
          <w:b/>
          <w:bCs/>
          <w:lang w:val="el-GR"/>
        </w:rPr>
        <w:t xml:space="preserve"> </w:t>
      </w:r>
      <w:r w:rsidR="00B87E3D" w:rsidRPr="00B87E3D">
        <w:rPr>
          <w:b/>
          <w:bCs/>
          <w:lang w:val="el-GR"/>
        </w:rPr>
        <w:t>2.380</w:t>
      </w:r>
      <w:r w:rsidR="00D57691" w:rsidRPr="00B87E3D">
        <w:rPr>
          <w:b/>
          <w:bCs/>
          <w:lang w:val="el-GR"/>
        </w:rPr>
        <w:t>,00</w:t>
      </w:r>
      <w:r w:rsidRPr="00B87E3D">
        <w:rPr>
          <w:lang w:val="el-GR"/>
        </w:rPr>
        <w:t>).</w:t>
      </w:r>
    </w:p>
    <w:p w14:paraId="16C2006F"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B975A72" w14:textId="34706C61"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496542431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bCs/>
          <w:lang w:val="el-GR"/>
        </w:rPr>
        <w:t>2.4.5</w:t>
      </w:r>
      <w:r w:rsidR="00DD27E9">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03FFE90E" w14:textId="41293CCE" w:rsidR="00CD3B0E" w:rsidRPr="0043608D" w:rsidRDefault="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340CC1">
        <w:rPr>
          <w:bCs/>
          <w:lang w:val="el-GR"/>
        </w:rPr>
        <w:fldChar w:fldCharType="begin"/>
      </w:r>
      <w:r>
        <w:rPr>
          <w:bCs/>
          <w:lang w:val="el-GR"/>
        </w:rPr>
        <w:instrText xml:space="preserve"> REF _Ref496542534 \r \h </w:instrText>
      </w:r>
      <w:r w:rsidR="00340CC1">
        <w:rPr>
          <w:bCs/>
          <w:lang w:val="el-GR"/>
        </w:rPr>
      </w:r>
      <w:r w:rsidR="00340CC1">
        <w:rPr>
          <w:bCs/>
          <w:lang w:val="el-GR"/>
        </w:rPr>
        <w:fldChar w:fldCharType="separate"/>
      </w:r>
      <w:r w:rsidR="00F00473">
        <w:rPr>
          <w:bCs/>
          <w:lang w:val="el-GR"/>
        </w:rPr>
        <w:t>3.1</w:t>
      </w:r>
      <w:r w:rsidR="00340CC1">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0B9C7D2E" w14:textId="77777777" w:rsidR="008338F0"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0D7AFEF1" w14:textId="77777777" w:rsidR="008338F0" w:rsidRPr="00603221" w:rsidRDefault="003355E7">
      <w:pPr>
        <w:rPr>
          <w:lang w:val="el-GR"/>
        </w:rPr>
      </w:pPr>
      <w:r w:rsidRPr="00603221">
        <w:rPr>
          <w:lang w:val="el-GR"/>
        </w:rPr>
        <w:lastRenderedPageBreak/>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429323FD" w14:textId="77777777" w:rsidR="00E975FD" w:rsidRDefault="00FA4CDD">
      <w:pPr>
        <w:rPr>
          <w:lang w:val="el-GR"/>
        </w:rPr>
      </w:pPr>
      <w:r>
        <w:rPr>
          <w:lang w:val="el-GR"/>
        </w:rPr>
        <w:t>μ</w:t>
      </w:r>
      <w:r w:rsidR="00FC1B9E">
        <w:rPr>
          <w:lang w:val="el-GR"/>
        </w:rPr>
        <w:t>ετά από :</w:t>
      </w:r>
    </w:p>
    <w:p w14:paraId="21D882D8"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0A205B75"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66159D1"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2FBF7740"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5F4EA14C"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668ED2A6"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103415AE" w14:textId="77777777" w:rsidR="00DB2BAF" w:rsidRPr="00821852" w:rsidRDefault="00DB2BAF" w:rsidP="00821852">
      <w:pPr>
        <w:rPr>
          <w:lang w:val="el-GR"/>
        </w:rPr>
      </w:pPr>
    </w:p>
    <w:p w14:paraId="393072DA" w14:textId="4A9F91F0"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496541742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2.2.3</w:t>
      </w:r>
      <w:r w:rsidR="00DD27E9">
        <w:fldChar w:fldCharType="end"/>
      </w:r>
      <w:r w:rsidRPr="00603221">
        <w:rPr>
          <w:lang w:val="el-GR"/>
        </w:rPr>
        <w:t xml:space="preserve"> έως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496541700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2.2.8</w:t>
      </w:r>
      <w:r w:rsidR="00DD27E9">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340CC1">
        <w:rPr>
          <w:lang w:val="el-GR"/>
        </w:rPr>
        <w:fldChar w:fldCharType="begin"/>
      </w:r>
      <w:r w:rsidR="00C32872">
        <w:rPr>
          <w:lang w:val="el-GR"/>
        </w:rPr>
        <w:instrText xml:space="preserve"> REF _Ref40957856 \r \h </w:instrText>
      </w:r>
      <w:r w:rsidR="00340CC1">
        <w:rPr>
          <w:lang w:val="el-GR"/>
        </w:rPr>
      </w:r>
      <w:r w:rsidR="00340CC1">
        <w:rPr>
          <w:lang w:val="el-GR"/>
        </w:rPr>
        <w:fldChar w:fldCharType="separate"/>
      </w:r>
      <w:r w:rsidR="00F00473">
        <w:rPr>
          <w:lang w:val="el-GR"/>
        </w:rPr>
        <w:t>2.2.9.2</w:t>
      </w:r>
      <w:r w:rsidR="00340CC1">
        <w:rPr>
          <w:lang w:val="el-GR"/>
        </w:rPr>
        <w:fldChar w:fldCharType="end"/>
      </w:r>
      <w:r w:rsidR="00C32872">
        <w:rPr>
          <w:lang w:val="el-GR"/>
        </w:rPr>
        <w:t xml:space="preserve"> &amp; </w:t>
      </w:r>
      <w:r w:rsidR="00340CC1">
        <w:rPr>
          <w:lang w:val="el-GR"/>
        </w:rPr>
        <w:fldChar w:fldCharType="begin"/>
      </w:r>
      <w:r w:rsidR="00C32872">
        <w:rPr>
          <w:lang w:val="el-GR"/>
        </w:rPr>
        <w:instrText xml:space="preserve"> REF _Ref67613215 \r \h </w:instrText>
      </w:r>
      <w:r w:rsidR="00340CC1">
        <w:rPr>
          <w:lang w:val="el-GR"/>
        </w:rPr>
      </w:r>
      <w:r w:rsidR="00340CC1">
        <w:rPr>
          <w:lang w:val="el-GR"/>
        </w:rPr>
        <w:fldChar w:fldCharType="separate"/>
      </w:r>
      <w:r w:rsidR="00F00473">
        <w:rPr>
          <w:lang w:val="el-GR"/>
        </w:rPr>
        <w:t>3.2</w:t>
      </w:r>
      <w:r w:rsidR="00340CC1">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340CC1">
        <w:rPr>
          <w:lang w:val="el-GR"/>
        </w:rPr>
        <w:fldChar w:fldCharType="begin"/>
      </w:r>
      <w:r w:rsidR="00C32872">
        <w:rPr>
          <w:lang w:val="el-GR"/>
        </w:rPr>
        <w:instrText xml:space="preserve"> REF _Ref67613215 \r \h </w:instrText>
      </w:r>
      <w:r w:rsidR="00340CC1">
        <w:rPr>
          <w:lang w:val="el-GR"/>
        </w:rPr>
      </w:r>
      <w:r w:rsidR="00340CC1">
        <w:rPr>
          <w:lang w:val="el-GR"/>
        </w:rPr>
        <w:fldChar w:fldCharType="separate"/>
      </w:r>
      <w:r w:rsidR="00F00473">
        <w:rPr>
          <w:lang w:val="el-GR"/>
        </w:rPr>
        <w:t>3.2</w:t>
      </w:r>
      <w:r w:rsidR="00340CC1">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340CC1">
        <w:rPr>
          <w:lang w:val="el-GR"/>
        </w:rPr>
        <w:fldChar w:fldCharType="begin"/>
      </w:r>
      <w:r w:rsidR="00C32872">
        <w:rPr>
          <w:lang w:val="el-GR"/>
        </w:rPr>
        <w:instrText xml:space="preserve"> REF _Ref496541356 \r \h </w:instrText>
      </w:r>
      <w:r w:rsidR="00340CC1">
        <w:rPr>
          <w:lang w:val="el-GR"/>
        </w:rPr>
      </w:r>
      <w:r w:rsidR="00340CC1">
        <w:rPr>
          <w:lang w:val="el-GR"/>
        </w:rPr>
        <w:fldChar w:fldCharType="separate"/>
      </w:r>
      <w:r w:rsidR="00F00473">
        <w:rPr>
          <w:lang w:val="el-GR"/>
        </w:rPr>
        <w:t>2.2.3</w:t>
      </w:r>
      <w:r w:rsidR="00340CC1">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12B2E958" w14:textId="77777777" w:rsidR="00C32872" w:rsidRPr="00603221" w:rsidRDefault="00C32872">
      <w:pPr>
        <w:rPr>
          <w:lang w:val="el-GR"/>
        </w:rPr>
      </w:pPr>
    </w:p>
    <w:p w14:paraId="74AE87C4" w14:textId="77777777" w:rsidR="008338F0" w:rsidRPr="00603221" w:rsidRDefault="003355E7" w:rsidP="0072750F">
      <w:pPr>
        <w:pStyle w:val="Heading3"/>
        <w:ind w:left="1276"/>
        <w:rPr>
          <w:lang w:val="el-GR"/>
        </w:rPr>
      </w:pPr>
      <w:bookmarkStart w:id="92" w:name="_Ref496541356"/>
      <w:bookmarkStart w:id="93" w:name="_Ref496541742"/>
      <w:bookmarkStart w:id="94" w:name="_Ref496541775"/>
      <w:bookmarkStart w:id="95" w:name="_Ref496541863"/>
      <w:bookmarkStart w:id="96" w:name="_Toc97194273"/>
      <w:bookmarkStart w:id="97" w:name="_Toc97194423"/>
      <w:bookmarkStart w:id="98" w:name="_Toc204862995"/>
      <w:r w:rsidRPr="00603221">
        <w:rPr>
          <w:lang w:val="el-GR"/>
        </w:rPr>
        <w:t>Λόγοι αποκλεισμού</w:t>
      </w:r>
      <w:bookmarkEnd w:id="92"/>
      <w:bookmarkEnd w:id="93"/>
      <w:bookmarkEnd w:id="94"/>
      <w:bookmarkEnd w:id="95"/>
      <w:bookmarkEnd w:id="96"/>
      <w:bookmarkEnd w:id="97"/>
      <w:bookmarkEnd w:id="98"/>
      <w:r w:rsidRPr="00603221">
        <w:rPr>
          <w:lang w:val="el-GR"/>
        </w:rPr>
        <w:t xml:space="preserve"> </w:t>
      </w:r>
    </w:p>
    <w:p w14:paraId="669B703F"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42E1F70" w14:textId="77777777" w:rsidR="008338F0" w:rsidRPr="00603221" w:rsidRDefault="00E1337D" w:rsidP="00E82AF0">
      <w:pPr>
        <w:pStyle w:val="ListParagraph"/>
        <w:numPr>
          <w:ilvl w:val="3"/>
          <w:numId w:val="9"/>
        </w:numPr>
        <w:spacing w:before="240"/>
        <w:ind w:left="0" w:firstLine="0"/>
        <w:rPr>
          <w:lang w:val="el-GR"/>
        </w:rPr>
      </w:pPr>
      <w:bookmarkStart w:id="99" w:name="_Ref496540567"/>
      <w:r w:rsidRPr="00603221">
        <w:rPr>
          <w:lang w:val="el-GR"/>
        </w:rPr>
        <w:t xml:space="preserve"> </w:t>
      </w:r>
      <w:bookmarkStart w:id="100"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9"/>
      <w:bookmarkEnd w:id="100"/>
      <w:r w:rsidR="003355E7" w:rsidRPr="00603221">
        <w:rPr>
          <w:lang w:val="el-GR"/>
        </w:rPr>
        <w:t xml:space="preserve"> </w:t>
      </w:r>
    </w:p>
    <w:p w14:paraId="287903E0"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5966956" w14:textId="77777777" w:rsidR="00105242" w:rsidRPr="00105242" w:rsidRDefault="003355E7" w:rsidP="00105242">
      <w:pPr>
        <w:rPr>
          <w:lang w:val="el-GR"/>
        </w:rPr>
      </w:pPr>
      <w:r w:rsidRPr="00603221">
        <w:rPr>
          <w:lang w:val="el-GR"/>
        </w:rPr>
        <w:lastRenderedPageBreak/>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4DDB115B" w14:textId="6ECA4E4D" w:rsidR="008338F0" w:rsidRPr="00603221"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70617017" w14:textId="52C709D0" w:rsidR="008338F0" w:rsidRPr="00603221" w:rsidRDefault="003355E7">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1CFC3C7D" w14:textId="3BADADC3" w:rsidR="009A3D76" w:rsidRPr="00603221"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13A95231"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1C2DFEA"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C15041B"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1D4B2919"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7745AC7" w14:textId="77777777" w:rsidR="009A3D76" w:rsidRPr="009A3D76" w:rsidRDefault="009A3D76" w:rsidP="009A3D76">
      <w:pPr>
        <w:rPr>
          <w:lang w:val="el-GR"/>
        </w:rPr>
      </w:pPr>
      <w:r>
        <w:rPr>
          <w:lang w:val="el-GR"/>
        </w:rPr>
        <w:lastRenderedPageBreak/>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75CB750F"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956A874"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2C89221D"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23EE8050" w14:textId="77777777" w:rsidR="005A0ACC" w:rsidRDefault="000326F6" w:rsidP="00E82AF0">
      <w:pPr>
        <w:pStyle w:val="ListParagraph"/>
        <w:numPr>
          <w:ilvl w:val="3"/>
          <w:numId w:val="9"/>
        </w:numPr>
        <w:tabs>
          <w:tab w:val="left" w:pos="0"/>
          <w:tab w:val="left" w:pos="709"/>
          <w:tab w:val="left" w:pos="1134"/>
        </w:tabs>
        <w:spacing w:before="240"/>
        <w:ind w:left="0" w:firstLine="0"/>
        <w:rPr>
          <w:lang w:val="el-GR"/>
        </w:rPr>
      </w:pPr>
      <w:bookmarkStart w:id="101" w:name="_Ref503518036"/>
      <w:r w:rsidRPr="00603221">
        <w:rPr>
          <w:lang w:val="el-GR"/>
        </w:rPr>
        <w:t>Σ</w:t>
      </w:r>
      <w:r w:rsidR="005A0ACC" w:rsidRPr="00603221">
        <w:rPr>
          <w:lang w:val="el-GR"/>
        </w:rPr>
        <w:t>τις ακόλουθες περιπτώσεις</w:t>
      </w:r>
      <w:bookmarkEnd w:id="101"/>
      <w:r w:rsidR="005A0ACC" w:rsidRPr="00603221">
        <w:rPr>
          <w:lang w:val="el-GR"/>
        </w:rPr>
        <w:t xml:space="preserve"> </w:t>
      </w:r>
    </w:p>
    <w:p w14:paraId="0FBD455F"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B1B0BDA"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07A288D5"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16816BE"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13D35D1"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74464EA4" w14:textId="77777777" w:rsidR="004B29C9" w:rsidRPr="00603221" w:rsidRDefault="004B29C9" w:rsidP="003329FF">
      <w:pPr>
        <w:rPr>
          <w:lang w:val="el-GR"/>
        </w:rPr>
      </w:pPr>
    </w:p>
    <w:p w14:paraId="4843EC5E" w14:textId="77777777" w:rsidR="00B04AF3" w:rsidRPr="00603221" w:rsidRDefault="003355E7" w:rsidP="00E82AF0">
      <w:pPr>
        <w:pStyle w:val="ListParagraph"/>
        <w:numPr>
          <w:ilvl w:val="3"/>
          <w:numId w:val="9"/>
        </w:numPr>
        <w:tabs>
          <w:tab w:val="left" w:pos="0"/>
          <w:tab w:val="left" w:pos="709"/>
          <w:tab w:val="left" w:pos="1134"/>
        </w:tabs>
        <w:spacing w:before="240"/>
        <w:ind w:left="0" w:firstLine="0"/>
        <w:rPr>
          <w:i/>
          <w:color w:val="5B9BD5"/>
          <w:lang w:val="el-GR"/>
        </w:rPr>
      </w:pPr>
      <w:bookmarkStart w:id="102"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2"/>
      <w:r w:rsidRPr="00603221">
        <w:rPr>
          <w:lang w:val="el-GR"/>
        </w:rPr>
        <w:t xml:space="preserve"> </w:t>
      </w:r>
    </w:p>
    <w:p w14:paraId="70CF9AE7"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67767811"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46E91099" w14:textId="77777777" w:rsidR="00A23EAB" w:rsidRPr="00417B8C" w:rsidRDefault="003355E7" w:rsidP="00A23EAB">
      <w:pPr>
        <w:rPr>
          <w:lang w:val="el-GR"/>
        </w:rPr>
      </w:pPr>
      <w:r w:rsidRPr="00603221">
        <w:rPr>
          <w:lang w:val="el-GR"/>
        </w:rPr>
        <w:t>(γ</w:t>
      </w:r>
      <w:r w:rsidRPr="00417B8C">
        <w:rPr>
          <w:lang w:val="el-GR"/>
        </w:rPr>
        <w:t xml:space="preserve">) </w:t>
      </w:r>
      <w:r w:rsidR="00A23EAB" w:rsidRPr="00417B8C">
        <w:rPr>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62E910D" w14:textId="77777777" w:rsidR="008338F0" w:rsidRDefault="003355E7">
      <w:pPr>
        <w:rPr>
          <w:lang w:val="el-GR"/>
        </w:rPr>
      </w:pPr>
      <w:r w:rsidRPr="00417B8C">
        <w:rPr>
          <w:lang w:val="el-GR"/>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r w:rsidRPr="00603221">
        <w:rPr>
          <w:lang w:val="el-GR"/>
        </w:rPr>
        <w:t xml:space="preserve"> </w:t>
      </w:r>
    </w:p>
    <w:p w14:paraId="737F86E5" w14:textId="77777777" w:rsidR="008338F0" w:rsidRPr="008743A0" w:rsidRDefault="003355E7">
      <w:pPr>
        <w:rPr>
          <w:lang w:val="el-GR"/>
        </w:rPr>
      </w:pPr>
      <w:r w:rsidRPr="00603221">
        <w:rPr>
          <w:lang w:val="el-GR"/>
        </w:rPr>
        <w:lastRenderedPageBreak/>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w:t>
      </w:r>
      <w:r w:rsidRPr="008743A0">
        <w:rPr>
          <w:lang w:val="el-GR"/>
        </w:rPr>
        <w:t>του ν. 4412/2016</w:t>
      </w:r>
      <w:r w:rsidR="0033462B" w:rsidRPr="008743A0">
        <w:rPr>
          <w:lang w:val="el-GR"/>
        </w:rPr>
        <w:t xml:space="preserve"> όπως ισχύει</w:t>
      </w:r>
      <w:r w:rsidRPr="008743A0">
        <w:rPr>
          <w:lang w:val="el-GR"/>
        </w:rPr>
        <w:t xml:space="preserve">, δεν μπορεί να θεραπευθεί με άλλα, λιγότερο παρεμβατικά, μέσα, </w:t>
      </w:r>
    </w:p>
    <w:p w14:paraId="5112CF6B" w14:textId="3F8F10E3" w:rsidR="00A23EAB" w:rsidRPr="008743A0" w:rsidRDefault="003355E7">
      <w:pPr>
        <w:rPr>
          <w:lang w:val="el-GR"/>
        </w:rPr>
      </w:pPr>
      <w:r w:rsidRPr="008743A0">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CBAD6E8" w14:textId="09CAC1F0" w:rsidR="00A23EAB" w:rsidRPr="008743A0" w:rsidRDefault="003355E7">
      <w:pPr>
        <w:rPr>
          <w:lang w:val="el-GR"/>
        </w:rPr>
      </w:pPr>
      <w:r w:rsidRPr="008743A0">
        <w:rPr>
          <w:lang w:val="el-GR"/>
        </w:rPr>
        <w:t xml:space="preserve">(ζ) </w:t>
      </w:r>
      <w:r w:rsidR="00A23EAB" w:rsidRPr="008743A0">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340CC1" w:rsidRPr="008743A0">
        <w:rPr>
          <w:lang w:val="el-GR"/>
        </w:rPr>
        <w:fldChar w:fldCharType="begin"/>
      </w:r>
      <w:r w:rsidR="00C8339C" w:rsidRPr="008743A0">
        <w:rPr>
          <w:lang w:val="el-GR"/>
        </w:rPr>
        <w:instrText xml:space="preserve"> REF _Ref40957856 \r \h </w:instrText>
      </w:r>
      <w:r w:rsidR="002D7D8E" w:rsidRPr="008743A0">
        <w:rPr>
          <w:lang w:val="el-GR"/>
        </w:rPr>
        <w:instrText xml:space="preserve"> \* MERGEFORMAT </w:instrText>
      </w:r>
      <w:r w:rsidR="00340CC1" w:rsidRPr="008743A0">
        <w:rPr>
          <w:lang w:val="el-GR"/>
        </w:rPr>
      </w:r>
      <w:r w:rsidR="00340CC1" w:rsidRPr="008743A0">
        <w:rPr>
          <w:lang w:val="el-GR"/>
        </w:rPr>
        <w:fldChar w:fldCharType="separate"/>
      </w:r>
      <w:r w:rsidR="00F00473">
        <w:rPr>
          <w:lang w:val="el-GR"/>
        </w:rPr>
        <w:t>2.2.9.2</w:t>
      </w:r>
      <w:r w:rsidR="00340CC1" w:rsidRPr="008743A0">
        <w:rPr>
          <w:lang w:val="el-GR"/>
        </w:rPr>
        <w:fldChar w:fldCharType="end"/>
      </w:r>
      <w:r w:rsidR="00E403E0" w:rsidRPr="008743A0">
        <w:rPr>
          <w:lang w:val="el-GR"/>
        </w:rPr>
        <w:t xml:space="preserve"> </w:t>
      </w:r>
      <w:r w:rsidR="00340CC1" w:rsidRPr="008743A0">
        <w:rPr>
          <w:lang w:val="el-GR"/>
        </w:rPr>
        <w:fldChar w:fldCharType="begin"/>
      </w:r>
      <w:r w:rsidR="00E403E0" w:rsidRPr="008743A0">
        <w:rPr>
          <w:lang w:val="el-GR"/>
        </w:rPr>
        <w:instrText xml:space="preserve"> REF _Ref40957856 \h </w:instrText>
      </w:r>
      <w:r w:rsidR="002D7D8E" w:rsidRPr="008743A0">
        <w:rPr>
          <w:lang w:val="el-GR"/>
        </w:rPr>
        <w:instrText xml:space="preserve"> \* MERGEFORMAT </w:instrText>
      </w:r>
      <w:r w:rsidR="00340CC1" w:rsidRPr="008743A0">
        <w:rPr>
          <w:lang w:val="el-GR"/>
        </w:rPr>
      </w:r>
      <w:r w:rsidR="00340CC1" w:rsidRPr="008743A0">
        <w:rPr>
          <w:lang w:val="el-GR"/>
        </w:rPr>
        <w:fldChar w:fldCharType="separate"/>
      </w:r>
      <w:r w:rsidR="00F00473" w:rsidRPr="009E58E5">
        <w:rPr>
          <w:lang w:val="el-GR"/>
        </w:rPr>
        <w:t>Αποδεικτικά μέσα - Δικαιολογητικά προσωρινού αναδόχου</w:t>
      </w:r>
      <w:r w:rsidR="00340CC1" w:rsidRPr="008743A0">
        <w:rPr>
          <w:lang w:val="el-GR"/>
        </w:rPr>
        <w:fldChar w:fldCharType="end"/>
      </w:r>
      <w:r w:rsidR="00A9669D" w:rsidRPr="008743A0">
        <w:rPr>
          <w:lang w:val="el-GR"/>
        </w:rPr>
        <w:t xml:space="preserve"> </w:t>
      </w:r>
      <w:r w:rsidR="00B941FC" w:rsidRPr="008743A0">
        <w:rPr>
          <w:lang w:val="el-GR"/>
        </w:rPr>
        <w:t xml:space="preserve">της παρούσας. </w:t>
      </w:r>
    </w:p>
    <w:p w14:paraId="66D35620" w14:textId="77777777" w:rsidR="008338F0" w:rsidRPr="00603221" w:rsidRDefault="003355E7">
      <w:pPr>
        <w:rPr>
          <w:lang w:val="el-GR"/>
        </w:rPr>
      </w:pPr>
      <w:r w:rsidRPr="008743A0">
        <w:rPr>
          <w:lang w:val="el-GR"/>
        </w:rPr>
        <w:t>(η) εάν επιχείρησε να επηρεάσει με αθέμιτο τρόπο τη διαδικασία λήψης</w:t>
      </w:r>
      <w:r w:rsidRPr="00603221">
        <w:rPr>
          <w:lang w:val="el-GR"/>
        </w:rPr>
        <w:t xml:space="preserve">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549BED47"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7CEAACF5"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1FA2FFC" w14:textId="77777777" w:rsidR="006D3DA7" w:rsidRDefault="006D3DA7" w:rsidP="006D3DA7">
      <w:pPr>
        <w:pStyle w:val="ListParagraph"/>
        <w:tabs>
          <w:tab w:val="left" w:pos="0"/>
          <w:tab w:val="left" w:pos="709"/>
          <w:tab w:val="left" w:pos="1134"/>
        </w:tabs>
        <w:spacing w:before="240"/>
        <w:ind w:left="0"/>
        <w:rPr>
          <w:lang w:val="el-GR"/>
        </w:rPr>
      </w:pPr>
    </w:p>
    <w:p w14:paraId="060FAF7E" w14:textId="77777777" w:rsidR="002A7C7B" w:rsidRDefault="002A7C7B" w:rsidP="00E82AF0">
      <w:pPr>
        <w:pStyle w:val="ListParagraph"/>
        <w:numPr>
          <w:ilvl w:val="3"/>
          <w:numId w:val="9"/>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2CC1931" w14:textId="77777777" w:rsidR="002A7C7B" w:rsidRDefault="002A7C7B" w:rsidP="002A7C7B">
      <w:pPr>
        <w:pStyle w:val="ListParagraph"/>
        <w:tabs>
          <w:tab w:val="left" w:pos="0"/>
          <w:tab w:val="left" w:pos="709"/>
          <w:tab w:val="left" w:pos="1134"/>
        </w:tabs>
        <w:spacing w:before="240"/>
        <w:ind w:left="0"/>
        <w:rPr>
          <w:lang w:val="el-GR"/>
        </w:rPr>
      </w:pPr>
    </w:p>
    <w:p w14:paraId="0AEF2AEB" w14:textId="6276CBE4" w:rsidR="002A7C7B" w:rsidRPr="002A7C7B" w:rsidRDefault="003355E7" w:rsidP="00E82AF0">
      <w:pPr>
        <w:pStyle w:val="ListParagraph"/>
        <w:numPr>
          <w:ilvl w:val="3"/>
          <w:numId w:val="9"/>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496540567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2.2.3.1</w:t>
      </w:r>
      <w:r w:rsidR="00DD27E9">
        <w:fldChar w:fldCharType="end"/>
      </w:r>
      <w:r w:rsidRPr="002A7C7B">
        <w:rPr>
          <w:lang w:val="el-GR"/>
        </w:rPr>
        <w:t xml:space="preserve"> και </w:t>
      </w:r>
      <w:r w:rsidR="00340CC1">
        <w:rPr>
          <w:lang w:val="el-GR"/>
        </w:rPr>
        <w:fldChar w:fldCharType="begin"/>
      </w:r>
      <w:r w:rsidR="007E61C0">
        <w:rPr>
          <w:lang w:val="el-GR"/>
        </w:rPr>
        <w:instrText xml:space="preserve"> REF _Ref496540586 \r \h </w:instrText>
      </w:r>
      <w:r w:rsidR="00340CC1">
        <w:rPr>
          <w:lang w:val="el-GR"/>
        </w:rPr>
      </w:r>
      <w:r w:rsidR="00340CC1">
        <w:rPr>
          <w:lang w:val="el-GR"/>
        </w:rPr>
        <w:fldChar w:fldCharType="separate"/>
      </w:r>
      <w:r w:rsidR="00F00473">
        <w:rPr>
          <w:lang w:val="el-GR"/>
        </w:rPr>
        <w:t>2.2.3.3</w:t>
      </w:r>
      <w:r w:rsidR="00340CC1">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44E431B" w14:textId="77777777" w:rsidR="002A7C7B" w:rsidRPr="00603221" w:rsidRDefault="002A7C7B" w:rsidP="00821852">
      <w:pPr>
        <w:pStyle w:val="ListParagraph"/>
        <w:tabs>
          <w:tab w:val="left" w:pos="0"/>
          <w:tab w:val="left" w:pos="709"/>
          <w:tab w:val="left" w:pos="1134"/>
        </w:tabs>
        <w:spacing w:before="240"/>
        <w:ind w:left="0"/>
        <w:rPr>
          <w:b/>
          <w:bCs/>
          <w:lang w:val="el-GR"/>
        </w:rPr>
      </w:pPr>
    </w:p>
    <w:p w14:paraId="19710C19" w14:textId="77777777" w:rsidR="008338F0" w:rsidRPr="00603221" w:rsidRDefault="003355E7" w:rsidP="00E82AF0">
      <w:pPr>
        <w:pStyle w:val="ListParagraph"/>
        <w:numPr>
          <w:ilvl w:val="3"/>
          <w:numId w:val="9"/>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0E9D1C8" w14:textId="77777777" w:rsidR="00C535AC" w:rsidRPr="007E61C0" w:rsidRDefault="00C535AC" w:rsidP="007E61C0">
      <w:pPr>
        <w:rPr>
          <w:b/>
          <w:bCs/>
          <w:color w:val="000000"/>
          <w:lang w:val="el-GR"/>
        </w:rPr>
      </w:pPr>
    </w:p>
    <w:p w14:paraId="4521B00F" w14:textId="77777777" w:rsidR="008338F0" w:rsidRPr="00821852" w:rsidRDefault="003355E7" w:rsidP="00E82AF0">
      <w:pPr>
        <w:pStyle w:val="ListParagraph"/>
        <w:numPr>
          <w:ilvl w:val="3"/>
          <w:numId w:val="9"/>
        </w:numPr>
        <w:tabs>
          <w:tab w:val="left" w:pos="0"/>
          <w:tab w:val="left" w:pos="709"/>
          <w:tab w:val="left" w:pos="1134"/>
        </w:tabs>
        <w:spacing w:before="240"/>
        <w:ind w:left="0" w:firstLine="0"/>
        <w:rPr>
          <w:lang w:val="el-GR"/>
        </w:rPr>
      </w:pPr>
      <w:r w:rsidRPr="00821852">
        <w:rPr>
          <w:lang w:val="el-GR"/>
        </w:rPr>
        <w:lastRenderedPageBreak/>
        <w:t xml:space="preserve"> </w:t>
      </w:r>
      <w:bookmarkStart w:id="103"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3"/>
    </w:p>
    <w:p w14:paraId="386C1773" w14:textId="77777777" w:rsidR="00D93C0C" w:rsidRPr="00603221" w:rsidRDefault="00D93C0C" w:rsidP="00603221">
      <w:pPr>
        <w:pStyle w:val="ListParagraph"/>
        <w:rPr>
          <w:color w:val="000000"/>
          <w:lang w:val="el-GR"/>
        </w:rPr>
      </w:pPr>
    </w:p>
    <w:p w14:paraId="25CC751D" w14:textId="77777777" w:rsidR="008338F0" w:rsidRPr="00603221" w:rsidRDefault="003355E7" w:rsidP="003329FF">
      <w:pPr>
        <w:pStyle w:val="Heading3"/>
        <w:numPr>
          <w:ilvl w:val="0"/>
          <w:numId w:val="0"/>
        </w:numPr>
        <w:ind w:left="720" w:hanging="720"/>
        <w:rPr>
          <w:rFonts w:cs="Tahoma"/>
          <w:szCs w:val="22"/>
          <w:lang w:val="el-GR"/>
        </w:rPr>
      </w:pPr>
      <w:bookmarkStart w:id="104" w:name="_Toc97194274"/>
      <w:bookmarkStart w:id="105" w:name="_Toc97194424"/>
      <w:bookmarkStart w:id="106" w:name="_Toc204862996"/>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4"/>
      <w:bookmarkEnd w:id="105"/>
      <w:bookmarkEnd w:id="106"/>
      <w:r w:rsidR="00F11417" w:rsidRPr="00603221">
        <w:rPr>
          <w:rFonts w:cs="Tahoma"/>
          <w:szCs w:val="22"/>
          <w:lang w:val="el-GR"/>
        </w:rPr>
        <w:t xml:space="preserve"> </w:t>
      </w:r>
    </w:p>
    <w:p w14:paraId="2FB5A750" w14:textId="77777777" w:rsidR="008338F0" w:rsidRPr="00603221" w:rsidDel="00893E05" w:rsidRDefault="003355E7" w:rsidP="00EA086C">
      <w:pPr>
        <w:pStyle w:val="Heading3"/>
        <w:ind w:left="1276"/>
        <w:rPr>
          <w:lang w:val="el-GR"/>
        </w:rPr>
      </w:pPr>
      <w:bookmarkStart w:id="107" w:name="_Ref74510337"/>
      <w:bookmarkStart w:id="108" w:name="_Toc97194275"/>
      <w:bookmarkStart w:id="109" w:name="_Toc97194425"/>
      <w:bookmarkStart w:id="110" w:name="_Toc204862997"/>
      <w:r w:rsidRPr="00603221" w:rsidDel="00893E05">
        <w:rPr>
          <w:lang w:val="el-GR"/>
        </w:rPr>
        <w:t>Καταλληλόλητα άσκησης επαγγελματικής δραστηριότητας</w:t>
      </w:r>
      <w:bookmarkEnd w:id="107"/>
      <w:bookmarkEnd w:id="108"/>
      <w:bookmarkEnd w:id="109"/>
      <w:bookmarkEnd w:id="110"/>
      <w:r w:rsidRPr="00603221" w:rsidDel="00893E05">
        <w:rPr>
          <w:lang w:val="el-GR"/>
        </w:rPr>
        <w:t xml:space="preserve"> </w:t>
      </w:r>
    </w:p>
    <w:p w14:paraId="08BA65D1" w14:textId="77777777" w:rsidR="00BF18D5" w:rsidRDefault="00BF18D5" w:rsidP="00BF18D5">
      <w:pPr>
        <w:pStyle w:val="ListParagraph"/>
        <w:spacing w:line="252" w:lineRule="auto"/>
        <w:ind w:left="0"/>
        <w:rPr>
          <w:lang w:val="el-GR"/>
        </w:rPr>
      </w:pPr>
      <w:bookmarkStart w:id="111" w:name="_Toc74566826"/>
      <w:bookmarkStart w:id="112" w:name="_Ref496541309"/>
      <w:bookmarkStart w:id="113" w:name="_Ref496541508"/>
      <w:bookmarkStart w:id="114" w:name="_Toc97194277"/>
      <w:bookmarkStart w:id="115" w:name="_Toc97194426"/>
      <w:bookmarkEnd w:id="111"/>
      <w:r w:rsidRPr="00311A94">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Pr>
          <w:lang w:val="el-GR"/>
        </w:rPr>
        <w:t xml:space="preserve">. </w:t>
      </w:r>
    </w:p>
    <w:p w14:paraId="71E0C503" w14:textId="77777777" w:rsidR="00BF18D5" w:rsidRPr="00047A81" w:rsidRDefault="00BF18D5" w:rsidP="00BF18D5">
      <w:pPr>
        <w:pStyle w:val="ListParagraph"/>
        <w:spacing w:line="252" w:lineRule="auto"/>
        <w:ind w:left="0"/>
        <w:rPr>
          <w:lang w:val="el-GR"/>
        </w:rPr>
      </w:pPr>
      <w:r w:rsidRPr="00311A94">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047A81">
        <w:rPr>
          <w:lang w:val="el-GR"/>
        </w:rPr>
        <w:t xml:space="preserve">ένορκη δήλωση ενώπιον συμβολαιογράφου σχετικά με την άσκηση του συγκεκριμένου επαγγέλματος. </w:t>
      </w:r>
    </w:p>
    <w:p w14:paraId="56F2E5DF" w14:textId="77777777" w:rsidR="00BF18D5" w:rsidRPr="00047A81" w:rsidRDefault="00BF18D5" w:rsidP="00BF18D5">
      <w:pPr>
        <w:pStyle w:val="ListParagraph"/>
        <w:spacing w:line="252" w:lineRule="auto"/>
        <w:ind w:left="0"/>
        <w:contextualSpacing w:val="0"/>
        <w:rPr>
          <w:lang w:val="el-GR"/>
        </w:rPr>
      </w:pPr>
      <w:r w:rsidRPr="00047A81">
        <w:rPr>
          <w:lang w:val="el-GR"/>
        </w:rPr>
        <w:t>Στην περίπτωση οικονομικών φορέων εγκατεστημένων σε κράτος μέλους του Ευρωπαϊκού Οικονομικού Χώρου (Ε.Ο.Χ) ή σε τρίτες χώρες που έχουν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F697780" w14:textId="64B36A21" w:rsidR="00BF18D5" w:rsidRPr="00047A81" w:rsidRDefault="00BF18D5" w:rsidP="00BF18D5">
      <w:pPr>
        <w:pStyle w:val="ListParagraph"/>
        <w:spacing w:line="252" w:lineRule="auto"/>
        <w:ind w:left="0"/>
        <w:contextualSpacing w:val="0"/>
        <w:rPr>
          <w:b/>
          <w:bCs/>
          <w:lang w:val="el-GR"/>
        </w:rPr>
      </w:pPr>
      <w:r w:rsidRPr="00047A81">
        <w:rPr>
          <w:b/>
          <w:bCs/>
          <w:lang w:val="el-GR"/>
        </w:rPr>
        <w:t xml:space="preserve">Οι εγκατεστημένοι στην Ελλάδα οικονομικοί φορείς θα πρέπει να είναι εγγεγραμμένοι στο Δημόσιο Μητρώο </w:t>
      </w:r>
      <w:r w:rsidR="001B1814" w:rsidRPr="00047A81">
        <w:rPr>
          <w:b/>
          <w:bCs/>
          <w:lang w:val="el-GR"/>
        </w:rPr>
        <w:t xml:space="preserve">που τηρείται από την Ελληνική Επιτροπή Λογιστικής Τυποποίησης και Ελέγχων (ΕΛΤΕ) σύμφωνα με τα οριζόμενα στο </w:t>
      </w:r>
      <w:r w:rsidRPr="00047A81">
        <w:rPr>
          <w:b/>
          <w:bCs/>
          <w:lang w:val="el-GR"/>
        </w:rPr>
        <w:t>άρθρο 14 του ν. 4449/2017</w:t>
      </w:r>
      <w:r w:rsidR="001B1814" w:rsidRPr="00047A81">
        <w:rPr>
          <w:b/>
          <w:bCs/>
          <w:lang w:val="el-GR"/>
        </w:rPr>
        <w:t>, όπως εκάστοτε ισχύει</w:t>
      </w:r>
      <w:r w:rsidRPr="00047A81">
        <w:rPr>
          <w:b/>
          <w:bCs/>
          <w:lang w:val="el-GR"/>
        </w:rPr>
        <w:t>.</w:t>
      </w:r>
    </w:p>
    <w:p w14:paraId="4C1A3B06" w14:textId="77777777" w:rsidR="00BF18D5" w:rsidRPr="00047A81" w:rsidRDefault="00BF18D5" w:rsidP="00BF18D5">
      <w:pPr>
        <w:spacing w:line="252" w:lineRule="auto"/>
        <w:rPr>
          <w:lang w:val="el-GR"/>
        </w:rPr>
      </w:pPr>
      <w:r w:rsidRPr="00047A81">
        <w:rPr>
          <w:lang w:val="el-GR"/>
        </w:rPr>
        <w:t>Στην περίπτωση ένωσης οικονομικών φορέων η καταλληλότητα άσκησης επαγγελματικής δραστηριότητας απαιτείται να καλύπτεται σωρευτικά από τα μέλη της ένωσης.</w:t>
      </w:r>
    </w:p>
    <w:p w14:paraId="797E00BF" w14:textId="77777777" w:rsidR="008338F0" w:rsidRPr="00047A81" w:rsidRDefault="003355E7" w:rsidP="00086782">
      <w:pPr>
        <w:pStyle w:val="Heading3"/>
        <w:ind w:left="1276"/>
        <w:rPr>
          <w:lang w:val="el-GR"/>
        </w:rPr>
      </w:pPr>
      <w:bookmarkStart w:id="116" w:name="_Toc204862998"/>
      <w:r w:rsidRPr="00047A81">
        <w:rPr>
          <w:lang w:val="el-GR"/>
        </w:rPr>
        <w:t>Οικονομική και χρηματοοικονομική επάρκεια</w:t>
      </w:r>
      <w:bookmarkEnd w:id="112"/>
      <w:bookmarkEnd w:id="113"/>
      <w:bookmarkEnd w:id="114"/>
      <w:bookmarkEnd w:id="115"/>
      <w:bookmarkEnd w:id="116"/>
    </w:p>
    <w:p w14:paraId="78D08135" w14:textId="0C4E25B1" w:rsidR="000C2878" w:rsidRPr="00047A81" w:rsidRDefault="000C2878" w:rsidP="000C2878">
      <w:pPr>
        <w:spacing w:line="252" w:lineRule="auto"/>
        <w:rPr>
          <w:lang w:val="el-GR"/>
        </w:rPr>
      </w:pPr>
      <w:r w:rsidRPr="00047A81">
        <w:rPr>
          <w:bCs/>
          <w:lang w:val="el-GR"/>
        </w:rPr>
        <w:t>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 (</w:t>
      </w:r>
      <w:r w:rsidR="00F85410" w:rsidRPr="00047A81">
        <w:rPr>
          <w:bCs/>
          <w:lang w:val="el-GR"/>
        </w:rPr>
        <w:t>2022 - 2023 - 2024</w:t>
      </w:r>
      <w:r w:rsidRPr="00047A81">
        <w:rPr>
          <w:bCs/>
          <w:lang w:val="el-GR"/>
        </w:rPr>
        <w:t xml:space="preserve">) ή, τις οικονομικές χρήσεις κατά τις οποίες ο οικονομικός φορέας δραστηριοποιείται, αν είναι λιγότερες από τρεις, κατ’ ελάχιστον ίσο με το </w:t>
      </w:r>
      <w:r w:rsidR="00047A81" w:rsidRPr="00047A81">
        <w:rPr>
          <w:b/>
          <w:lang w:val="el-GR"/>
        </w:rPr>
        <w:t>200</w:t>
      </w:r>
      <w:r w:rsidRPr="00047A81">
        <w:rPr>
          <w:b/>
          <w:lang w:val="el-GR"/>
        </w:rPr>
        <w:t>%</w:t>
      </w:r>
      <w:r w:rsidRPr="00047A81">
        <w:rPr>
          <w:bCs/>
          <w:lang w:val="el-GR"/>
        </w:rPr>
        <w:t xml:space="preserve"> του προϋπολογισμού του υπό ανάθεση Έργου</w:t>
      </w:r>
      <w:r w:rsidRPr="00047A81">
        <w:rPr>
          <w:lang w:val="el-GR"/>
        </w:rPr>
        <w:t>.</w:t>
      </w:r>
    </w:p>
    <w:p w14:paraId="71F9CFBA" w14:textId="77777777" w:rsidR="000C2878" w:rsidRPr="00047A81" w:rsidRDefault="000C2878" w:rsidP="000C2878">
      <w:pPr>
        <w:spacing w:before="120"/>
        <w:rPr>
          <w:rFonts w:cs="Calibri"/>
          <w:szCs w:val="24"/>
          <w:lang w:val="el-GR"/>
        </w:rPr>
      </w:pPr>
      <w:r w:rsidRPr="00047A81">
        <w:rPr>
          <w:rFonts w:cs="Calibri"/>
          <w:szCs w:val="24"/>
          <w:lang w:val="el-GR"/>
        </w:rPr>
        <w:t>Σε περίπτωση ένωσης οικονομικών φορέων, οι παραπάνω απαιτήσεις καλύπτονται αθροιστικά από τα μέλη της ένωσης.</w:t>
      </w:r>
    </w:p>
    <w:p w14:paraId="72D99E7A" w14:textId="77777777" w:rsidR="00722D14" w:rsidRPr="00047A81" w:rsidRDefault="00722D14" w:rsidP="00821852">
      <w:pPr>
        <w:rPr>
          <w:lang w:val="el-GR" w:eastAsia="en-US"/>
        </w:rPr>
      </w:pPr>
    </w:p>
    <w:p w14:paraId="1528629B" w14:textId="7F152F67" w:rsidR="00494EF3" w:rsidRPr="00047A81" w:rsidRDefault="003355E7" w:rsidP="0069435C">
      <w:pPr>
        <w:pStyle w:val="Heading3"/>
        <w:ind w:left="1276"/>
        <w:rPr>
          <w:lang w:val="el-GR"/>
        </w:rPr>
      </w:pPr>
      <w:bookmarkStart w:id="117" w:name="_Ref496541329"/>
      <w:bookmarkStart w:id="118" w:name="_Ref496541556"/>
      <w:bookmarkStart w:id="119" w:name="_Toc97194279"/>
      <w:bookmarkStart w:id="120" w:name="_Toc97194427"/>
      <w:bookmarkStart w:id="121" w:name="_Toc204862999"/>
      <w:r w:rsidRPr="00047A81">
        <w:rPr>
          <w:lang w:val="el-GR"/>
        </w:rPr>
        <w:t>Τεχνική και επαγγελματική ικανότητα</w:t>
      </w:r>
      <w:bookmarkEnd w:id="117"/>
      <w:bookmarkEnd w:id="118"/>
      <w:bookmarkEnd w:id="119"/>
      <w:bookmarkEnd w:id="120"/>
      <w:bookmarkEnd w:id="121"/>
      <w:r w:rsidR="0071303E" w:rsidRPr="00047A81">
        <w:rPr>
          <w:lang w:val="el-GR"/>
        </w:rPr>
        <w:t xml:space="preserve"> </w:t>
      </w:r>
      <w:bookmarkStart w:id="122" w:name="_Ref40965350"/>
    </w:p>
    <w:p w14:paraId="40249C3E" w14:textId="77777777" w:rsidR="00CC2818" w:rsidRPr="00047A81" w:rsidRDefault="00CC2818" w:rsidP="0043608D">
      <w:pPr>
        <w:pStyle w:val="Heading4"/>
        <w:ind w:left="1701" w:hanging="992"/>
        <w:rPr>
          <w:lang w:val="el-GR" w:eastAsia="en-US"/>
        </w:rPr>
      </w:pPr>
      <w:bookmarkStart w:id="123" w:name="_Toc97194281"/>
      <w:bookmarkStart w:id="124" w:name="_Ref122528826"/>
      <w:bookmarkStart w:id="125" w:name="_Toc204863000"/>
      <w:bookmarkEnd w:id="122"/>
      <w:r w:rsidRPr="00047A81">
        <w:rPr>
          <w:lang w:val="el-GR" w:eastAsia="en-US"/>
        </w:rPr>
        <w:t>Επαγγελματική Ικανότητα – Ομάδα Έργου</w:t>
      </w:r>
      <w:bookmarkEnd w:id="123"/>
      <w:bookmarkEnd w:id="124"/>
      <w:bookmarkEnd w:id="125"/>
    </w:p>
    <w:p w14:paraId="3990C366" w14:textId="77777777" w:rsidR="00494EF3" w:rsidRPr="00047A81" w:rsidRDefault="00494EF3" w:rsidP="00494EF3">
      <w:pPr>
        <w:spacing w:line="252" w:lineRule="auto"/>
        <w:rPr>
          <w:lang w:val="el-GR"/>
        </w:rPr>
      </w:pPr>
      <w:r w:rsidRPr="00047A81">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bookmarkStart w:id="126" w:name="_Hlk140054168"/>
      <w:r w:rsidRPr="00047A81">
        <w:rPr>
          <w:lang w:val="el-GR"/>
        </w:rPr>
        <w:t xml:space="preserve">η οποία να αποτελείται τουλάχιστον από: </w:t>
      </w:r>
    </w:p>
    <w:p w14:paraId="01A4E07F" w14:textId="77777777" w:rsidR="00494EF3" w:rsidRPr="00047A81" w:rsidRDefault="00494EF3" w:rsidP="00E82AF0">
      <w:pPr>
        <w:widowControl w:val="0"/>
        <w:numPr>
          <w:ilvl w:val="0"/>
          <w:numId w:val="20"/>
        </w:numPr>
        <w:spacing w:before="120" w:after="0"/>
        <w:rPr>
          <w:lang w:val="el-GR"/>
        </w:rPr>
      </w:pPr>
      <w:r w:rsidRPr="00047A81">
        <w:rPr>
          <w:b/>
          <w:bCs/>
          <w:lang w:val="el-GR"/>
        </w:rPr>
        <w:t>Έναν (1) Υπεύθυνο Έργου (ΥΕ)</w:t>
      </w:r>
      <w:r w:rsidRPr="00047A81">
        <w:rPr>
          <w:lang w:val="el-GR"/>
        </w:rPr>
        <w:t xml:space="preserve"> – ορκωτό ελεγκτή λογιστή, ο οποίος θα έχει τη συνολική ευθύνη των εργασιών του αξιολογητή, τη διοίκηση, την πρόοδο και το συντονισμό όλων των </w:t>
      </w:r>
      <w:r w:rsidRPr="00047A81">
        <w:rPr>
          <w:lang w:val="el-GR"/>
        </w:rPr>
        <w:lastRenderedPageBreak/>
        <w:t>μελών της ομάδας έργου, θα είναι υπεύθυνος για τη διασφάλιση της ποιότητας του Έργου, καθώς και για την τήρηση όλων των προδιαγραφών πληρότητας που θέτει η αρμόδια Ειδική Υπηρεσία Συντονισμού του Ταμείου Ανάκαμψης.</w:t>
      </w:r>
    </w:p>
    <w:p w14:paraId="2D4523B5" w14:textId="77777777" w:rsidR="00494EF3" w:rsidRPr="00047A81" w:rsidRDefault="00494EF3" w:rsidP="00494EF3">
      <w:pPr>
        <w:widowControl w:val="0"/>
        <w:spacing w:after="0"/>
        <w:ind w:left="720"/>
        <w:rPr>
          <w:lang w:val="el-GR"/>
        </w:rPr>
      </w:pPr>
      <w:r w:rsidRPr="00047A81">
        <w:rPr>
          <w:lang w:val="el-GR"/>
        </w:rPr>
        <w:t xml:space="preserve">Ο Υπεύθυνος Έργου (ΥΕ) </w:t>
      </w:r>
      <w:bookmarkStart w:id="127" w:name="_Hlk139900018"/>
      <w:r w:rsidRPr="00047A81">
        <w:rPr>
          <w:b/>
          <w:bCs/>
          <w:lang w:val="el-GR"/>
        </w:rPr>
        <w:t>απαιτείται:</w:t>
      </w:r>
    </w:p>
    <w:bookmarkEnd w:id="127"/>
    <w:p w14:paraId="507799BE" w14:textId="77777777" w:rsidR="00494EF3" w:rsidRPr="00047A81" w:rsidRDefault="00494EF3" w:rsidP="00494EF3">
      <w:pPr>
        <w:widowControl w:val="0"/>
        <w:spacing w:after="0"/>
        <w:ind w:left="720"/>
        <w:rPr>
          <w:lang w:val="el-GR"/>
        </w:rPr>
      </w:pPr>
      <w:r w:rsidRPr="00047A81">
        <w:rPr>
          <w:lang w:val="el-GR"/>
        </w:rPr>
        <w:t>Α) να είναι εγγεγραμμένος στο Δημόσιο Μητρώο του άρθρου 14 του ν. 4449/2017</w:t>
      </w:r>
    </w:p>
    <w:p w14:paraId="1751DBD7" w14:textId="77777777" w:rsidR="00494EF3" w:rsidRPr="00047A81" w:rsidRDefault="00494EF3" w:rsidP="00494EF3">
      <w:pPr>
        <w:widowControl w:val="0"/>
        <w:spacing w:after="0"/>
        <w:ind w:left="720"/>
        <w:rPr>
          <w:lang w:val="el-GR"/>
        </w:rPr>
      </w:pPr>
      <w:r w:rsidRPr="00047A81">
        <w:rPr>
          <w:lang w:val="el-GR"/>
        </w:rPr>
        <w:t>Β) να διαθέτει συνολική επαγγελματική εμπειρία δεκαπέντε (15) ετών στην ελεγκτική – η οποία θα αποδεικνύεται από σχετική βεβαίωση της Επιτροπής Λογιστικής Τυποποίησης και Ελέγχων (ΕΛΤΕ), και</w:t>
      </w:r>
    </w:p>
    <w:p w14:paraId="3A6B7FC0" w14:textId="77777777" w:rsidR="00494EF3" w:rsidRPr="00047A81" w:rsidRDefault="00494EF3" w:rsidP="00494EF3">
      <w:pPr>
        <w:widowControl w:val="0"/>
        <w:spacing w:after="0"/>
        <w:ind w:left="720"/>
        <w:rPr>
          <w:lang w:val="el-GR"/>
        </w:rPr>
      </w:pPr>
      <w:r w:rsidRPr="00047A81">
        <w:rPr>
          <w:lang w:val="el-GR"/>
        </w:rPr>
        <w:t>Γ) να έχει άριστη γνώση της Αγγλικής γλώσσας.</w:t>
      </w:r>
    </w:p>
    <w:p w14:paraId="4910CEE1" w14:textId="77777777" w:rsidR="00494EF3" w:rsidRPr="00047A81" w:rsidRDefault="00494EF3" w:rsidP="00494EF3">
      <w:pPr>
        <w:widowControl w:val="0"/>
        <w:spacing w:after="0"/>
        <w:rPr>
          <w:lang w:val="el-GR"/>
        </w:rPr>
      </w:pPr>
    </w:p>
    <w:p w14:paraId="24DD5752" w14:textId="77777777" w:rsidR="00494EF3" w:rsidRPr="00047A81" w:rsidRDefault="00494EF3" w:rsidP="00E82AF0">
      <w:pPr>
        <w:widowControl w:val="0"/>
        <w:numPr>
          <w:ilvl w:val="0"/>
          <w:numId w:val="20"/>
        </w:numPr>
        <w:spacing w:before="120" w:after="0"/>
        <w:rPr>
          <w:lang w:val="el-GR"/>
        </w:rPr>
      </w:pPr>
      <w:r w:rsidRPr="00047A81">
        <w:rPr>
          <w:b/>
          <w:bCs/>
          <w:lang w:val="el-GR"/>
        </w:rPr>
        <w:t>Έναν (1) Αναπληρωτή Υπεύθυνο Έργου (ΑΥΕ),</w:t>
      </w:r>
      <w:r w:rsidRPr="00047A81">
        <w:rPr>
          <w:lang w:val="el-GR"/>
        </w:rPr>
        <w:t xml:space="preserve"> - ορκωτός ελεγκτής - λογιστής ο οποίος θα υποβοηθά και θα αναπληρώνει τον ΥΕ στα καθήκοντά του.</w:t>
      </w:r>
    </w:p>
    <w:p w14:paraId="5A6BA680" w14:textId="77777777" w:rsidR="00494EF3" w:rsidRPr="00047A81" w:rsidRDefault="00494EF3" w:rsidP="00494EF3">
      <w:pPr>
        <w:widowControl w:val="0"/>
        <w:spacing w:after="0"/>
        <w:ind w:left="720"/>
        <w:rPr>
          <w:b/>
          <w:bCs/>
          <w:lang w:val="el-GR"/>
        </w:rPr>
      </w:pPr>
      <w:r w:rsidRPr="00047A81">
        <w:rPr>
          <w:lang w:val="el-GR"/>
        </w:rPr>
        <w:t xml:space="preserve">Ο Αναπληρωτής Υπεύθυνος Έργου (ΑΥΕ) </w:t>
      </w:r>
      <w:r w:rsidRPr="00047A81">
        <w:rPr>
          <w:b/>
          <w:bCs/>
          <w:lang w:val="el-GR"/>
        </w:rPr>
        <w:t>απαιτείται:</w:t>
      </w:r>
    </w:p>
    <w:p w14:paraId="6EDF61CD" w14:textId="77777777" w:rsidR="00494EF3" w:rsidRPr="00047A81" w:rsidRDefault="00494EF3" w:rsidP="00494EF3">
      <w:pPr>
        <w:widowControl w:val="0"/>
        <w:spacing w:after="0"/>
        <w:ind w:left="720"/>
        <w:rPr>
          <w:lang w:val="el-GR"/>
        </w:rPr>
      </w:pPr>
      <w:r w:rsidRPr="00047A81">
        <w:rPr>
          <w:lang w:val="el-GR"/>
        </w:rPr>
        <w:t>Α) να είναι εγγεγραμμένος στο Δημόσιο Μητρώο του άρθρου 14 του ν. 4449/2017</w:t>
      </w:r>
    </w:p>
    <w:p w14:paraId="0AB7E57E" w14:textId="77777777" w:rsidR="00494EF3" w:rsidRPr="00047A81" w:rsidRDefault="00494EF3" w:rsidP="00494EF3">
      <w:pPr>
        <w:widowControl w:val="0"/>
        <w:spacing w:after="0"/>
        <w:ind w:left="720"/>
        <w:rPr>
          <w:lang w:val="el-GR"/>
        </w:rPr>
      </w:pPr>
      <w:r w:rsidRPr="00047A81">
        <w:rPr>
          <w:lang w:val="el-GR"/>
        </w:rPr>
        <w:t>Β) να διαθέτει συνολική επαγγελματική εμπειρία δέκα (10) ετών στην ελεγκτική – η οποία θα αποδεικνύεται από σχετική βεβαίωση της Επιτροπής Λογιστικής Τυποποίησης και Ελέγχων (ΕΛΤΕ), και</w:t>
      </w:r>
    </w:p>
    <w:p w14:paraId="4BEBDB87" w14:textId="77777777" w:rsidR="00494EF3" w:rsidRPr="00047A81" w:rsidRDefault="00494EF3" w:rsidP="00494EF3">
      <w:pPr>
        <w:widowControl w:val="0"/>
        <w:spacing w:after="0"/>
        <w:ind w:left="720"/>
        <w:rPr>
          <w:lang w:val="el-GR"/>
        </w:rPr>
      </w:pPr>
      <w:r w:rsidRPr="00047A81">
        <w:rPr>
          <w:lang w:val="el-GR"/>
        </w:rPr>
        <w:t>Γ) να έχει άριστη γνώση της Αγγλικής γλώσσας.</w:t>
      </w:r>
      <w:r w:rsidRPr="00047A81">
        <w:rPr>
          <w:lang w:val="el-GR"/>
        </w:rPr>
        <w:cr/>
      </w:r>
    </w:p>
    <w:p w14:paraId="3251B232" w14:textId="77777777" w:rsidR="00494EF3" w:rsidRPr="00047A81" w:rsidRDefault="00494EF3" w:rsidP="00E82AF0">
      <w:pPr>
        <w:widowControl w:val="0"/>
        <w:numPr>
          <w:ilvl w:val="0"/>
          <w:numId w:val="20"/>
        </w:numPr>
        <w:spacing w:before="120" w:after="0"/>
        <w:rPr>
          <w:lang w:val="el-GR"/>
        </w:rPr>
      </w:pPr>
      <w:r w:rsidRPr="00047A81">
        <w:rPr>
          <w:b/>
          <w:bCs/>
          <w:lang w:val="el-GR"/>
        </w:rPr>
        <w:t>Κατ’ ελάχιστον δύο (2) στελέχη</w:t>
      </w:r>
      <w:r w:rsidRPr="00047A81">
        <w:rPr>
          <w:lang w:val="el-GR"/>
        </w:rPr>
        <w:t xml:space="preserve"> αξιολόγησης- ορκωτοί ελεγκτές λογιστές , τα οποία απαιτείται να: </w:t>
      </w:r>
    </w:p>
    <w:p w14:paraId="032DEE14" w14:textId="77777777" w:rsidR="00494EF3" w:rsidRPr="00047A81" w:rsidRDefault="00494EF3" w:rsidP="00494EF3">
      <w:pPr>
        <w:widowControl w:val="0"/>
        <w:spacing w:after="0"/>
        <w:ind w:left="720"/>
        <w:rPr>
          <w:lang w:val="el-GR"/>
        </w:rPr>
      </w:pPr>
      <w:r w:rsidRPr="00047A81">
        <w:rPr>
          <w:lang w:val="el-GR"/>
        </w:rPr>
        <w:t>α) να είναι Εγγεγραμμένοι στο Δημόσιο Μητρώο του άρθρου 14 του ν. 4449/2017</w:t>
      </w:r>
    </w:p>
    <w:p w14:paraId="14131470" w14:textId="77777777" w:rsidR="00494EF3" w:rsidRPr="00047A81" w:rsidRDefault="00494EF3" w:rsidP="00494EF3">
      <w:pPr>
        <w:widowControl w:val="0"/>
        <w:spacing w:after="0"/>
        <w:ind w:left="720"/>
        <w:rPr>
          <w:lang w:val="el-GR"/>
        </w:rPr>
      </w:pPr>
      <w:r w:rsidRPr="00047A81">
        <w:rPr>
          <w:lang w:val="el-GR"/>
        </w:rPr>
        <w:t xml:space="preserve">β) να διαθέτουν συνολική επαγγελματική εμπειρία πέντε (5) ετών στην ελεγκτική– η οποία θα αποδεικνύεται από σχετική βεβαίωση της Επιτροπής Λογιστικής Τυποποίησης και Ελέγχων (ΕΛΤΕ), και </w:t>
      </w:r>
    </w:p>
    <w:p w14:paraId="3B03D5BF" w14:textId="77777777" w:rsidR="00494EF3" w:rsidRPr="00047A81" w:rsidRDefault="00494EF3" w:rsidP="00494EF3">
      <w:pPr>
        <w:widowControl w:val="0"/>
        <w:spacing w:after="0"/>
        <w:ind w:left="720"/>
        <w:rPr>
          <w:lang w:val="el-GR"/>
        </w:rPr>
      </w:pPr>
      <w:r w:rsidRPr="00047A81">
        <w:rPr>
          <w:lang w:val="el-GR"/>
        </w:rPr>
        <w:t>γ) να έχουν καλή γνώση της Αγγλικής ή/και άλλης ευρωπαϊκής γλώσσας.</w:t>
      </w:r>
    </w:p>
    <w:p w14:paraId="1D2BCEB0" w14:textId="77777777" w:rsidR="00494EF3" w:rsidRPr="00047A81" w:rsidRDefault="00494EF3" w:rsidP="00E82AF0">
      <w:pPr>
        <w:widowControl w:val="0"/>
        <w:numPr>
          <w:ilvl w:val="0"/>
          <w:numId w:val="20"/>
        </w:numPr>
        <w:spacing w:before="120" w:after="0"/>
        <w:rPr>
          <w:lang w:val="el-GR"/>
        </w:rPr>
      </w:pPr>
      <w:r w:rsidRPr="00047A81">
        <w:rPr>
          <w:b/>
          <w:bCs/>
          <w:lang w:val="el-GR"/>
        </w:rPr>
        <w:t>Κατ’ ελάχιστον ένα (1) Νομικό Σύμβουλο</w:t>
      </w:r>
      <w:r w:rsidRPr="00047A81">
        <w:rPr>
          <w:lang w:val="el-GR"/>
        </w:rPr>
        <w:t xml:space="preserve"> εξειδικευμένο σε θέματα κρατικών ενισχύσεων, ο οποίοι απαιτείται να:</w:t>
      </w:r>
    </w:p>
    <w:p w14:paraId="34A508A9" w14:textId="77777777" w:rsidR="00494EF3" w:rsidRPr="00047A81" w:rsidRDefault="00494EF3" w:rsidP="00494EF3">
      <w:pPr>
        <w:widowControl w:val="0"/>
        <w:spacing w:after="0"/>
        <w:ind w:left="720"/>
        <w:rPr>
          <w:lang w:val="el-GR"/>
        </w:rPr>
      </w:pPr>
      <w:r w:rsidRPr="00047A81">
        <w:rPr>
          <w:lang w:val="el-GR"/>
        </w:rPr>
        <w:t>α) να διαθέτει τίτλο σπουδών ανώτατης εκπαίδευσης,</w:t>
      </w:r>
    </w:p>
    <w:p w14:paraId="3A4A0340" w14:textId="77777777" w:rsidR="00494EF3" w:rsidRPr="00047A81" w:rsidRDefault="00494EF3" w:rsidP="00494EF3">
      <w:pPr>
        <w:widowControl w:val="0"/>
        <w:spacing w:after="0"/>
        <w:ind w:left="720"/>
        <w:rPr>
          <w:lang w:val="el-GR"/>
        </w:rPr>
      </w:pPr>
      <w:r w:rsidRPr="00047A81">
        <w:rPr>
          <w:lang w:val="el-GR"/>
        </w:rPr>
        <w:t>β) να είναι μέλος σε Δικηγορικό Σύλλογο της χώρας,</w:t>
      </w:r>
    </w:p>
    <w:p w14:paraId="446B8F82" w14:textId="2219A954" w:rsidR="00494EF3" w:rsidRPr="00047A81" w:rsidRDefault="00494EF3" w:rsidP="00494EF3">
      <w:pPr>
        <w:widowControl w:val="0"/>
        <w:spacing w:after="0"/>
        <w:ind w:left="720"/>
        <w:rPr>
          <w:lang w:val="el-GR"/>
        </w:rPr>
      </w:pPr>
      <w:r w:rsidRPr="00047A81">
        <w:rPr>
          <w:lang w:val="el-GR"/>
        </w:rPr>
        <w:t>γ) να διαθέτει γενική επαγγελματική εμπειρία ως νομικός τουλάχιστον δέκα (10) έτη</w:t>
      </w:r>
      <w:r w:rsidR="00047A81" w:rsidRPr="00047A81">
        <w:rPr>
          <w:lang w:val="el-GR"/>
        </w:rPr>
        <w:t>.</w:t>
      </w:r>
    </w:p>
    <w:bookmarkEnd w:id="126"/>
    <w:p w14:paraId="2617843D" w14:textId="77777777" w:rsidR="00494EF3" w:rsidRPr="00F85410" w:rsidRDefault="00494EF3" w:rsidP="00063FB6">
      <w:pPr>
        <w:rPr>
          <w:highlight w:val="yellow"/>
          <w:lang w:val="el-GR"/>
        </w:rPr>
      </w:pPr>
    </w:p>
    <w:p w14:paraId="526F280C" w14:textId="77777777" w:rsidR="008338F0" w:rsidRPr="00FF0329" w:rsidRDefault="003355E7" w:rsidP="00086782">
      <w:pPr>
        <w:pStyle w:val="Heading3"/>
        <w:ind w:left="1276"/>
        <w:rPr>
          <w:lang w:val="el-GR"/>
        </w:rPr>
      </w:pPr>
      <w:bookmarkStart w:id="128" w:name="_Ref496541343"/>
      <w:bookmarkStart w:id="129" w:name="_Ref496541651"/>
      <w:bookmarkStart w:id="130" w:name="_Toc97194282"/>
      <w:bookmarkStart w:id="131" w:name="_Toc97194428"/>
      <w:bookmarkStart w:id="132" w:name="_Toc204863001"/>
      <w:r w:rsidRPr="00FF0329">
        <w:rPr>
          <w:lang w:val="el-GR"/>
        </w:rPr>
        <w:t>Πρότυπα διασφάλισης ποιότητας και πρότυπα περιβαλλοντικής διαχείρισης</w:t>
      </w:r>
      <w:bookmarkEnd w:id="128"/>
      <w:bookmarkEnd w:id="129"/>
      <w:bookmarkEnd w:id="130"/>
      <w:bookmarkEnd w:id="131"/>
      <w:bookmarkEnd w:id="132"/>
    </w:p>
    <w:p w14:paraId="703FA4FB" w14:textId="77777777" w:rsidR="005F1832" w:rsidRPr="00FF0329" w:rsidRDefault="005F1832" w:rsidP="005F1832">
      <w:pPr>
        <w:pStyle w:val="ListParagraph"/>
        <w:spacing w:line="252" w:lineRule="auto"/>
        <w:ind w:left="0"/>
        <w:contextualSpacing w:val="0"/>
        <w:rPr>
          <w:bCs/>
          <w:lang w:val="el-GR"/>
        </w:rPr>
      </w:pPr>
      <w:r w:rsidRPr="00FF0329">
        <w:rPr>
          <w:bCs/>
          <w:lang w:val="el-GR"/>
        </w:rPr>
        <w:t>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w:t>
      </w:r>
    </w:p>
    <w:p w14:paraId="54A91763" w14:textId="77777777" w:rsidR="005F1832" w:rsidRPr="00FF0329" w:rsidRDefault="005F1832" w:rsidP="005F1832">
      <w:pPr>
        <w:rPr>
          <w:bCs/>
          <w:lang w:val="el-GR"/>
        </w:rPr>
      </w:pPr>
      <w:r w:rsidRPr="00FF0329">
        <w:rPr>
          <w:bCs/>
          <w:lang w:val="el-GR"/>
        </w:rPr>
        <w:t xml:space="preserve">Α. Για τη Διαχείριση Ποιότητας κατά το πρότυπο σύμφωνα µε το διεθνές πρότυπο </w:t>
      </w:r>
      <w:r w:rsidRPr="00FF0329">
        <w:rPr>
          <w:b/>
          <w:lang w:val="el-GR"/>
        </w:rPr>
        <w:t>ISO 9001 ή ισοδύναμο,</w:t>
      </w:r>
      <w:r w:rsidRPr="00FF0329">
        <w:rPr>
          <w:bCs/>
          <w:lang w:val="el-GR"/>
        </w:rPr>
        <w:t xml:space="preserve"> στο αντικείμενο του προκηρυσσόμενου έργου. </w:t>
      </w:r>
    </w:p>
    <w:p w14:paraId="75F30183" w14:textId="77777777" w:rsidR="005F1832" w:rsidRPr="00FF0329" w:rsidRDefault="005F1832" w:rsidP="005F1832">
      <w:pPr>
        <w:rPr>
          <w:bCs/>
          <w:lang w:val="el-GR"/>
        </w:rPr>
      </w:pPr>
      <w:r w:rsidRPr="00FF0329">
        <w:rPr>
          <w:bCs/>
          <w:lang w:val="el-GR"/>
        </w:rPr>
        <w:t xml:space="preserve">Β. Για τη Διαχείριση της Ασφάλειας των Πληροφοριών σύμφωνα µε το διεθνές πρότυπο </w:t>
      </w:r>
      <w:r w:rsidRPr="00FF0329">
        <w:rPr>
          <w:b/>
          <w:lang w:val="el-GR"/>
        </w:rPr>
        <w:t xml:space="preserve">ISO 27001 ή ισοδύναμο </w:t>
      </w:r>
      <w:r w:rsidRPr="00FF0329">
        <w:rPr>
          <w:bCs/>
          <w:lang w:val="el-GR"/>
        </w:rPr>
        <w:t xml:space="preserve">στο αντικείμενο του προκηρυσσόμενου έργου. </w:t>
      </w:r>
    </w:p>
    <w:p w14:paraId="068DE28C" w14:textId="77777777" w:rsidR="005F1832" w:rsidRPr="00FF0329" w:rsidRDefault="005F1832" w:rsidP="005F1832">
      <w:pPr>
        <w:rPr>
          <w:bCs/>
          <w:lang w:val="el-GR"/>
        </w:rPr>
      </w:pPr>
      <w:r w:rsidRPr="00FF0329">
        <w:rPr>
          <w:bCs/>
          <w:lang w:val="el-GR"/>
        </w:rPr>
        <w:t xml:space="preserve">Γ. Για την καταπολέμηση της δωροδοκίας και της Διαφθοράς, σύμφωνα µε το διεθνές πρότυπο </w:t>
      </w:r>
      <w:r w:rsidRPr="00FF0329">
        <w:rPr>
          <w:b/>
          <w:lang w:val="el-GR"/>
        </w:rPr>
        <w:t>ISO 37001</w:t>
      </w:r>
      <w:r w:rsidRPr="00FF0329">
        <w:rPr>
          <w:bCs/>
          <w:lang w:val="el-GR"/>
        </w:rPr>
        <w:t xml:space="preserve"> ή ισοδύναμο στο αντικείμενο του προκηρυσσόμενου έργου.</w:t>
      </w:r>
    </w:p>
    <w:p w14:paraId="28EC4E06" w14:textId="2F4472F5" w:rsidR="008B41C9" w:rsidRPr="001F4428" w:rsidRDefault="005F1832" w:rsidP="003329FF">
      <w:pPr>
        <w:rPr>
          <w:lang w:val="el-GR"/>
        </w:rPr>
      </w:pPr>
      <w:r w:rsidRPr="00FF0329">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w:t>
      </w:r>
      <w:r w:rsidRPr="00FF0329">
        <w:rPr>
          <w:lang w:val="el-GR"/>
        </w:rPr>
        <w:lastRenderedPageBreak/>
        <w:t>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ECEBBFA" w14:textId="00407A0F" w:rsidR="003E34BF" w:rsidRPr="003E34BF" w:rsidRDefault="00813AEC" w:rsidP="00B8545D">
      <w:pPr>
        <w:rPr>
          <w:bCs/>
          <w:lang w:val="el-GR"/>
        </w:rPr>
      </w:pPr>
      <w:r w:rsidRPr="00813AEC">
        <w:rPr>
          <w:bCs/>
          <w:lang w:val="el-GR"/>
        </w:rPr>
        <w:t>Τα ως άνω πιστοποιητικά θα πρέπει να έχουν εκδοθεί από φορέα διαπιστευμένο από το ΕΣΥΔ ή από διεθνώς διαπιστευμένο φορέα, τουλάχιστον (30) τριάντα ημέρες πριν την καταληκτική ημερομηνία υποβολής της προσφοράς</w:t>
      </w:r>
      <w:r>
        <w:rPr>
          <w:bCs/>
          <w:lang w:val="el-GR"/>
        </w:rPr>
        <w:t>.</w:t>
      </w:r>
    </w:p>
    <w:p w14:paraId="1C0E3D6A" w14:textId="77777777" w:rsidR="008338F0" w:rsidRDefault="003355E7" w:rsidP="00086782">
      <w:pPr>
        <w:pStyle w:val="Heading3"/>
        <w:ind w:left="1276"/>
        <w:rPr>
          <w:lang w:val="el-GR"/>
        </w:rPr>
      </w:pPr>
      <w:bookmarkStart w:id="133" w:name="_Ref496541185"/>
      <w:bookmarkStart w:id="134" w:name="_Ref496541244"/>
      <w:bookmarkStart w:id="135" w:name="_Ref496541410"/>
      <w:bookmarkStart w:id="136" w:name="_Ref496541700"/>
      <w:bookmarkStart w:id="137" w:name="_Ref74505980"/>
      <w:bookmarkStart w:id="138" w:name="_Toc97194283"/>
      <w:bookmarkStart w:id="139" w:name="_Toc97194429"/>
      <w:bookmarkStart w:id="140" w:name="_Toc204863002"/>
      <w:r w:rsidRPr="00DD72A9">
        <w:rPr>
          <w:lang w:val="el-GR"/>
        </w:rPr>
        <w:t>Στήριξη στην ικανότητα τρίτων</w:t>
      </w:r>
      <w:bookmarkEnd w:id="133"/>
      <w:bookmarkEnd w:id="134"/>
      <w:bookmarkEnd w:id="135"/>
      <w:bookmarkEnd w:id="136"/>
      <w:r w:rsidRPr="00DD72A9">
        <w:rPr>
          <w:lang w:val="el-GR"/>
        </w:rPr>
        <w:t xml:space="preserve"> </w:t>
      </w:r>
      <w:r w:rsidR="0049631E" w:rsidRPr="00821852">
        <w:rPr>
          <w:lang w:val="el-GR"/>
        </w:rPr>
        <w:t>– Υπεργολαβία</w:t>
      </w:r>
      <w:bookmarkEnd w:id="137"/>
      <w:bookmarkEnd w:id="138"/>
      <w:bookmarkEnd w:id="139"/>
      <w:bookmarkEnd w:id="140"/>
    </w:p>
    <w:p w14:paraId="6956CBF2" w14:textId="77777777" w:rsidR="0049631E" w:rsidRPr="00A334BA" w:rsidRDefault="0049631E" w:rsidP="0043608D">
      <w:pPr>
        <w:pStyle w:val="Heading4"/>
        <w:ind w:left="709" w:firstLine="0"/>
        <w:rPr>
          <w:lang w:val="el-GR"/>
        </w:rPr>
      </w:pPr>
      <w:bookmarkStart w:id="141" w:name="_Toc97194284"/>
      <w:bookmarkStart w:id="142" w:name="_Toc204863003"/>
      <w:r w:rsidRPr="00A334BA">
        <w:rPr>
          <w:lang w:val="el-GR"/>
        </w:rPr>
        <w:t>Στήριξη στην ικανότητα τρίτων</w:t>
      </w:r>
      <w:bookmarkEnd w:id="141"/>
      <w:bookmarkEnd w:id="142"/>
    </w:p>
    <w:p w14:paraId="41DAE4D8" w14:textId="2EA0EE83"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496541508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0</w:t>
      </w:r>
      <w:r w:rsidR="00DD27E9">
        <w:fldChar w:fldCharType="end"/>
      </w:r>
      <w:r w:rsidRPr="00603221">
        <w:rPr>
          <w:lang w:val="el-GR"/>
        </w:rPr>
        <w:t xml:space="preserve">) και τα σχετικά με την τεχνική και επαγγελματική ικανότητα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2.2.6</w:t>
      </w:r>
      <w:r w:rsidR="00DD27E9">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58A1BD2"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1E5A099A"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7F2F2944" w14:textId="77777777" w:rsidR="00695491" w:rsidRDefault="00695491" w:rsidP="00695491">
      <w:pPr>
        <w:rPr>
          <w:lang w:val="el-GR"/>
        </w:rPr>
      </w:pPr>
      <w:bookmarkStart w:id="143"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4F4F0B1D"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3"/>
    <w:p w14:paraId="266A49A7" w14:textId="45D27F6B"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340CC1">
        <w:rPr>
          <w:bCs/>
          <w:lang w:val="el-GR" w:eastAsia="ar-SA"/>
        </w:rPr>
        <w:fldChar w:fldCharType="begin"/>
      </w:r>
      <w:r>
        <w:rPr>
          <w:bCs/>
          <w:lang w:val="el-GR" w:eastAsia="ar-SA"/>
        </w:rPr>
        <w:instrText xml:space="preserve"> REF _Ref496541356 \r \h </w:instrText>
      </w:r>
      <w:r w:rsidR="00340CC1">
        <w:rPr>
          <w:bCs/>
          <w:lang w:val="el-GR" w:eastAsia="ar-SA"/>
        </w:rPr>
      </w:r>
      <w:r w:rsidR="00340CC1">
        <w:rPr>
          <w:bCs/>
          <w:lang w:val="el-GR" w:eastAsia="ar-SA"/>
        </w:rPr>
        <w:fldChar w:fldCharType="separate"/>
      </w:r>
      <w:r w:rsidR="00F00473">
        <w:rPr>
          <w:bCs/>
          <w:lang w:val="el-GR" w:eastAsia="ar-SA"/>
        </w:rPr>
        <w:t>2.2.3</w:t>
      </w:r>
      <w:r w:rsidR="00340CC1">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69857A5" w14:textId="77777777" w:rsidR="00111D5A" w:rsidRDefault="00111D5A" w:rsidP="0049631E">
      <w:pPr>
        <w:rPr>
          <w:bCs/>
          <w:lang w:val="el-GR"/>
        </w:rPr>
      </w:pPr>
    </w:p>
    <w:p w14:paraId="2D6735D3" w14:textId="77777777" w:rsidR="00111D5A" w:rsidRPr="003C1E1A" w:rsidRDefault="00111D5A" w:rsidP="0043608D">
      <w:pPr>
        <w:pStyle w:val="Heading4"/>
        <w:ind w:left="709" w:firstLine="0"/>
        <w:rPr>
          <w:lang w:val="el-GR"/>
        </w:rPr>
      </w:pPr>
      <w:bookmarkStart w:id="144" w:name="_Toc97194285"/>
      <w:bookmarkStart w:id="145" w:name="_Toc204863004"/>
      <w:r w:rsidRPr="003C1E1A">
        <w:rPr>
          <w:lang w:val="el-GR"/>
        </w:rPr>
        <w:t>Υπεργολαβία</w:t>
      </w:r>
      <w:bookmarkEnd w:id="144"/>
      <w:bookmarkEnd w:id="145"/>
      <w:r w:rsidRPr="003C1E1A">
        <w:rPr>
          <w:lang w:val="el-GR"/>
        </w:rPr>
        <w:t xml:space="preserve"> </w:t>
      </w:r>
    </w:p>
    <w:p w14:paraId="6B88B42B" w14:textId="2972E482"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340CC1">
        <w:rPr>
          <w:bCs/>
          <w:lang w:val="el-GR"/>
        </w:rPr>
        <w:fldChar w:fldCharType="begin"/>
      </w:r>
      <w:r w:rsidR="00111D5A">
        <w:rPr>
          <w:bCs/>
          <w:lang w:val="el-GR"/>
        </w:rPr>
        <w:instrText xml:space="preserve"> REF _Ref496541356 \r \h </w:instrText>
      </w:r>
      <w:r w:rsidR="00340CC1">
        <w:rPr>
          <w:bCs/>
          <w:lang w:val="el-GR"/>
        </w:rPr>
      </w:r>
      <w:r w:rsidR="00340CC1">
        <w:rPr>
          <w:bCs/>
          <w:lang w:val="el-GR"/>
        </w:rPr>
        <w:fldChar w:fldCharType="separate"/>
      </w:r>
      <w:r w:rsidR="00F00473">
        <w:rPr>
          <w:bCs/>
          <w:lang w:val="el-GR"/>
        </w:rPr>
        <w:t>2.2.3</w:t>
      </w:r>
      <w:r w:rsidR="00340CC1">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340CC1">
        <w:rPr>
          <w:bCs/>
          <w:lang w:val="el-GR"/>
        </w:rPr>
        <w:fldChar w:fldCharType="begin"/>
      </w:r>
      <w:r w:rsidR="00111D5A">
        <w:rPr>
          <w:bCs/>
          <w:lang w:val="el-GR"/>
        </w:rPr>
        <w:instrText xml:space="preserve"> REF _Ref496541356 \r \h </w:instrText>
      </w:r>
      <w:r w:rsidR="00340CC1">
        <w:rPr>
          <w:bCs/>
          <w:lang w:val="el-GR"/>
        </w:rPr>
      </w:r>
      <w:r w:rsidR="00340CC1">
        <w:rPr>
          <w:bCs/>
          <w:lang w:val="el-GR"/>
        </w:rPr>
        <w:fldChar w:fldCharType="separate"/>
      </w:r>
      <w:r w:rsidR="00F00473">
        <w:rPr>
          <w:bCs/>
          <w:lang w:val="el-GR"/>
        </w:rPr>
        <w:t>2.2.3</w:t>
      </w:r>
      <w:r w:rsidR="00340CC1">
        <w:rPr>
          <w:bCs/>
          <w:lang w:val="el-GR"/>
        </w:rPr>
        <w:fldChar w:fldCharType="end"/>
      </w:r>
      <w:r>
        <w:rPr>
          <w:bCs/>
          <w:lang w:val="el-GR"/>
        </w:rPr>
        <w:t xml:space="preserve">.  </w:t>
      </w:r>
    </w:p>
    <w:p w14:paraId="7674D1A0" w14:textId="77777777" w:rsidR="00C70B7E" w:rsidRPr="00603221" w:rsidRDefault="00C70B7E">
      <w:pPr>
        <w:rPr>
          <w:lang w:val="el-GR"/>
        </w:rPr>
      </w:pPr>
    </w:p>
    <w:p w14:paraId="7A9AD8A3" w14:textId="77777777" w:rsidR="008338F0" w:rsidRDefault="003355E7" w:rsidP="00086782">
      <w:pPr>
        <w:pStyle w:val="Heading3"/>
        <w:ind w:left="1276"/>
        <w:rPr>
          <w:lang w:val="el-GR"/>
        </w:rPr>
      </w:pPr>
      <w:bookmarkStart w:id="146" w:name="_Toc97194286"/>
      <w:bookmarkStart w:id="147" w:name="_Toc97194430"/>
      <w:bookmarkStart w:id="148" w:name="_Toc204863005"/>
      <w:r w:rsidRPr="00603221">
        <w:rPr>
          <w:lang w:val="el-GR"/>
        </w:rPr>
        <w:t>Κανόνες απόδειξης ποιοτικής επιλογής</w:t>
      </w:r>
      <w:bookmarkEnd w:id="146"/>
      <w:bookmarkEnd w:id="147"/>
      <w:bookmarkEnd w:id="148"/>
    </w:p>
    <w:p w14:paraId="2175EC9D" w14:textId="448F90F2"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340CC1">
        <w:rPr>
          <w:bCs/>
          <w:lang w:val="el-GR" w:eastAsia="ar-SA"/>
        </w:rPr>
        <w:fldChar w:fldCharType="begin"/>
      </w:r>
      <w:r>
        <w:rPr>
          <w:bCs/>
          <w:lang w:val="el-GR" w:eastAsia="ar-SA"/>
        </w:rPr>
        <w:instrText xml:space="preserve"> REF _Ref496541397 \r \h </w:instrText>
      </w:r>
      <w:r w:rsidR="00340CC1">
        <w:rPr>
          <w:bCs/>
          <w:lang w:val="el-GR" w:eastAsia="ar-SA"/>
        </w:rPr>
      </w:r>
      <w:r w:rsidR="00340CC1">
        <w:rPr>
          <w:bCs/>
          <w:lang w:val="el-GR" w:eastAsia="ar-SA"/>
        </w:rPr>
        <w:fldChar w:fldCharType="separate"/>
      </w:r>
      <w:r w:rsidR="00F00473">
        <w:rPr>
          <w:bCs/>
          <w:lang w:val="el-GR" w:eastAsia="ar-SA"/>
        </w:rPr>
        <w:t>2.2.1</w:t>
      </w:r>
      <w:r w:rsidR="00340CC1">
        <w:rPr>
          <w:bCs/>
          <w:lang w:val="el-GR" w:eastAsia="ar-SA"/>
        </w:rPr>
        <w:fldChar w:fldCharType="end"/>
      </w:r>
      <w:r w:rsidRPr="0049623E">
        <w:rPr>
          <w:bCs/>
          <w:lang w:val="el-GR" w:eastAsia="ar-SA"/>
        </w:rPr>
        <w:t xml:space="preserve"> έως </w:t>
      </w:r>
      <w:r w:rsidR="00340CC1">
        <w:rPr>
          <w:bCs/>
          <w:lang w:val="el-GR" w:eastAsia="ar-SA"/>
        </w:rPr>
        <w:fldChar w:fldCharType="begin"/>
      </w:r>
      <w:r>
        <w:rPr>
          <w:bCs/>
          <w:lang w:val="el-GR" w:eastAsia="ar-SA"/>
        </w:rPr>
        <w:instrText xml:space="preserve"> REF _Ref74505980 \r \h </w:instrText>
      </w:r>
      <w:r w:rsidR="00340CC1">
        <w:rPr>
          <w:bCs/>
          <w:lang w:val="el-GR" w:eastAsia="ar-SA"/>
        </w:rPr>
      </w:r>
      <w:r w:rsidR="00340CC1">
        <w:rPr>
          <w:bCs/>
          <w:lang w:val="el-GR" w:eastAsia="ar-SA"/>
        </w:rPr>
        <w:fldChar w:fldCharType="separate"/>
      </w:r>
      <w:r w:rsidR="00F00473">
        <w:rPr>
          <w:bCs/>
          <w:lang w:val="el-GR" w:eastAsia="ar-SA"/>
        </w:rPr>
        <w:t>2.2.8</w:t>
      </w:r>
      <w:r w:rsidR="00340CC1">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340CC1">
        <w:rPr>
          <w:bCs/>
          <w:lang w:val="el-GR" w:eastAsia="ar-SA"/>
        </w:rPr>
        <w:fldChar w:fldCharType="begin"/>
      </w:r>
      <w:r>
        <w:rPr>
          <w:bCs/>
          <w:lang w:val="el-GR" w:eastAsia="ar-SA"/>
        </w:rPr>
        <w:instrText xml:space="preserve"> REF _Ref74505997 \r \h </w:instrText>
      </w:r>
      <w:r w:rsidR="00340CC1">
        <w:rPr>
          <w:bCs/>
          <w:lang w:val="el-GR" w:eastAsia="ar-SA"/>
        </w:rPr>
      </w:r>
      <w:r w:rsidR="00340CC1">
        <w:rPr>
          <w:bCs/>
          <w:lang w:val="el-GR" w:eastAsia="ar-SA"/>
        </w:rPr>
        <w:fldChar w:fldCharType="separate"/>
      </w:r>
      <w:r w:rsidR="00F00473">
        <w:rPr>
          <w:bCs/>
          <w:lang w:val="el-GR" w:eastAsia="ar-SA"/>
        </w:rPr>
        <w:t>2.2.9.1</w:t>
      </w:r>
      <w:r w:rsidR="00340CC1">
        <w:rPr>
          <w:bCs/>
          <w:lang w:val="el-GR" w:eastAsia="ar-SA"/>
        </w:rPr>
        <w:fldChar w:fldCharType="end"/>
      </w:r>
      <w:r w:rsidRPr="0049623E">
        <w:rPr>
          <w:bCs/>
          <w:lang w:val="el-GR" w:eastAsia="ar-SA"/>
        </w:rPr>
        <w:t xml:space="preserve">, κατά την υποβολή των δικαιολογητικών της παραγράφου </w:t>
      </w:r>
      <w:r w:rsidR="00340CC1">
        <w:rPr>
          <w:bCs/>
          <w:lang w:val="el-GR" w:eastAsia="ar-SA"/>
        </w:rPr>
        <w:fldChar w:fldCharType="begin"/>
      </w:r>
      <w:r w:rsidR="00E72FB5">
        <w:rPr>
          <w:bCs/>
          <w:lang w:val="el-GR" w:eastAsia="ar-SA"/>
        </w:rPr>
        <w:instrText xml:space="preserve"> REF _Ref40957856 \r \h </w:instrText>
      </w:r>
      <w:r w:rsidR="00340CC1">
        <w:rPr>
          <w:bCs/>
          <w:lang w:val="el-GR" w:eastAsia="ar-SA"/>
        </w:rPr>
      </w:r>
      <w:r w:rsidR="00340CC1">
        <w:rPr>
          <w:bCs/>
          <w:lang w:val="el-GR" w:eastAsia="ar-SA"/>
        </w:rPr>
        <w:fldChar w:fldCharType="separate"/>
      </w:r>
      <w:r w:rsidR="00F00473">
        <w:rPr>
          <w:bCs/>
          <w:lang w:val="el-GR" w:eastAsia="ar-SA"/>
        </w:rPr>
        <w:t>2.2.9.2</w:t>
      </w:r>
      <w:r w:rsidR="00340CC1">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4402FF34" w14:textId="419C76C6"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340CC1">
        <w:rPr>
          <w:bCs/>
          <w:lang w:val="el-GR" w:eastAsia="ar-SA"/>
        </w:rPr>
        <w:fldChar w:fldCharType="begin"/>
      </w:r>
      <w:r>
        <w:rPr>
          <w:bCs/>
          <w:lang w:val="el-GR" w:eastAsia="ar-SA"/>
        </w:rPr>
        <w:instrText xml:space="preserve"> REF _Ref74505980 \r \h </w:instrText>
      </w:r>
      <w:r w:rsidR="00340CC1">
        <w:rPr>
          <w:bCs/>
          <w:lang w:val="el-GR" w:eastAsia="ar-SA"/>
        </w:rPr>
      </w:r>
      <w:r w:rsidR="00340CC1">
        <w:rPr>
          <w:bCs/>
          <w:lang w:val="el-GR" w:eastAsia="ar-SA"/>
        </w:rPr>
        <w:fldChar w:fldCharType="separate"/>
      </w:r>
      <w:r w:rsidR="00F00473">
        <w:rPr>
          <w:bCs/>
          <w:lang w:val="el-GR" w:eastAsia="ar-SA"/>
        </w:rPr>
        <w:t>2.2.8</w:t>
      </w:r>
      <w:r w:rsidR="00340CC1">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0CC1">
        <w:rPr>
          <w:bCs/>
          <w:lang w:val="el-GR" w:eastAsia="ar-SA"/>
        </w:rPr>
        <w:fldChar w:fldCharType="begin"/>
      </w:r>
      <w:r>
        <w:rPr>
          <w:bCs/>
          <w:lang w:val="el-GR" w:eastAsia="ar-SA"/>
        </w:rPr>
        <w:instrText xml:space="preserve"> REF _Ref74505997 \r \h </w:instrText>
      </w:r>
      <w:r w:rsidR="00340CC1">
        <w:rPr>
          <w:bCs/>
          <w:lang w:val="el-GR" w:eastAsia="ar-SA"/>
        </w:rPr>
      </w:r>
      <w:r w:rsidR="00340CC1">
        <w:rPr>
          <w:bCs/>
          <w:lang w:val="el-GR" w:eastAsia="ar-SA"/>
        </w:rPr>
        <w:fldChar w:fldCharType="separate"/>
      </w:r>
      <w:r w:rsidR="00F00473">
        <w:rPr>
          <w:bCs/>
          <w:lang w:val="el-GR" w:eastAsia="ar-SA"/>
        </w:rPr>
        <w:t>2.2.9.1</w:t>
      </w:r>
      <w:r w:rsidR="00340CC1">
        <w:rPr>
          <w:bCs/>
          <w:lang w:val="el-GR" w:eastAsia="ar-SA"/>
        </w:rPr>
        <w:fldChar w:fldCharType="end"/>
      </w:r>
      <w:r>
        <w:rPr>
          <w:bCs/>
          <w:lang w:val="el-GR" w:eastAsia="ar-SA"/>
        </w:rPr>
        <w:t xml:space="preserve"> </w:t>
      </w:r>
      <w:r w:rsidRPr="0049623E">
        <w:rPr>
          <w:bCs/>
          <w:lang w:val="el-GR" w:eastAsia="ar-SA"/>
        </w:rPr>
        <w:t xml:space="preserve">και </w:t>
      </w:r>
      <w:r w:rsidR="00340CC1">
        <w:rPr>
          <w:bCs/>
          <w:lang w:val="el-GR" w:eastAsia="ar-SA"/>
        </w:rPr>
        <w:fldChar w:fldCharType="begin"/>
      </w:r>
      <w:r>
        <w:rPr>
          <w:bCs/>
          <w:lang w:val="el-GR" w:eastAsia="ar-SA"/>
        </w:rPr>
        <w:instrText xml:space="preserve"> REF _Ref40957856 \r \h </w:instrText>
      </w:r>
      <w:r w:rsidR="00340CC1">
        <w:rPr>
          <w:bCs/>
          <w:lang w:val="el-GR" w:eastAsia="ar-SA"/>
        </w:rPr>
      </w:r>
      <w:r w:rsidR="00340CC1">
        <w:rPr>
          <w:bCs/>
          <w:lang w:val="el-GR" w:eastAsia="ar-SA"/>
        </w:rPr>
        <w:fldChar w:fldCharType="separate"/>
      </w:r>
      <w:r w:rsidR="00F00473">
        <w:rPr>
          <w:bCs/>
          <w:lang w:val="el-GR" w:eastAsia="ar-SA"/>
        </w:rPr>
        <w:t>2.2.9.2</w:t>
      </w:r>
      <w:r w:rsidR="00340CC1">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340CC1">
        <w:rPr>
          <w:lang w:val="el-GR" w:eastAsia="ar-SA"/>
        </w:rPr>
        <w:fldChar w:fldCharType="begin"/>
      </w:r>
      <w:r>
        <w:rPr>
          <w:lang w:val="el-GR" w:eastAsia="ar-SA"/>
        </w:rPr>
        <w:instrText xml:space="preserve"> REF _Ref496541356 \r \h </w:instrText>
      </w:r>
      <w:r w:rsidR="00340CC1">
        <w:rPr>
          <w:lang w:val="el-GR" w:eastAsia="ar-SA"/>
        </w:rPr>
      </w:r>
      <w:r w:rsidR="00340CC1">
        <w:rPr>
          <w:lang w:val="el-GR" w:eastAsia="ar-SA"/>
        </w:rPr>
        <w:fldChar w:fldCharType="separate"/>
      </w:r>
      <w:r w:rsidR="00F00473">
        <w:rPr>
          <w:lang w:val="el-GR" w:eastAsia="ar-SA"/>
        </w:rPr>
        <w:t>2.2.3</w:t>
      </w:r>
      <w:r w:rsidR="00340CC1">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340CC1">
        <w:rPr>
          <w:bCs/>
          <w:lang w:val="el-GR" w:eastAsia="ar-SA"/>
        </w:rPr>
        <w:fldChar w:fldCharType="begin"/>
      </w:r>
      <w:r>
        <w:rPr>
          <w:bCs/>
          <w:lang w:val="el-GR" w:eastAsia="ar-SA"/>
        </w:rPr>
        <w:instrText xml:space="preserve"> REF _Ref496541309 \r \h </w:instrText>
      </w:r>
      <w:r w:rsidR="00340CC1">
        <w:rPr>
          <w:bCs/>
          <w:lang w:val="el-GR" w:eastAsia="ar-SA"/>
        </w:rPr>
      </w:r>
      <w:r w:rsidR="00340CC1">
        <w:rPr>
          <w:bCs/>
          <w:lang w:val="el-GR" w:eastAsia="ar-SA"/>
        </w:rPr>
        <w:fldChar w:fldCharType="separate"/>
      </w:r>
      <w:r w:rsidR="00F00473">
        <w:rPr>
          <w:bCs/>
          <w:lang w:val="el-GR" w:eastAsia="ar-SA"/>
        </w:rPr>
        <w:t>0</w:t>
      </w:r>
      <w:r w:rsidR="00340CC1">
        <w:rPr>
          <w:bCs/>
          <w:lang w:val="el-GR" w:eastAsia="ar-SA"/>
        </w:rPr>
        <w:fldChar w:fldCharType="end"/>
      </w:r>
      <w:r w:rsidR="00821B85">
        <w:rPr>
          <w:bCs/>
          <w:lang w:val="el-GR" w:eastAsia="ar-SA"/>
        </w:rPr>
        <w:t xml:space="preserve"> και </w:t>
      </w:r>
      <w:r w:rsidR="00340CC1">
        <w:rPr>
          <w:bCs/>
          <w:lang w:val="el-GR" w:eastAsia="ar-SA"/>
        </w:rPr>
        <w:fldChar w:fldCharType="begin"/>
      </w:r>
      <w:r>
        <w:rPr>
          <w:bCs/>
          <w:lang w:val="el-GR" w:eastAsia="ar-SA"/>
        </w:rPr>
        <w:instrText xml:space="preserve"> REF _Ref496541329 \r \h </w:instrText>
      </w:r>
      <w:r w:rsidR="00340CC1">
        <w:rPr>
          <w:bCs/>
          <w:lang w:val="el-GR" w:eastAsia="ar-SA"/>
        </w:rPr>
      </w:r>
      <w:r w:rsidR="00340CC1">
        <w:rPr>
          <w:bCs/>
          <w:lang w:val="el-GR" w:eastAsia="ar-SA"/>
        </w:rPr>
        <w:fldChar w:fldCharType="separate"/>
      </w:r>
      <w:r w:rsidR="00F00473">
        <w:rPr>
          <w:bCs/>
          <w:lang w:val="el-GR" w:eastAsia="ar-SA"/>
        </w:rPr>
        <w:t>2.2.6</w:t>
      </w:r>
      <w:r w:rsidR="00340CC1">
        <w:rPr>
          <w:bCs/>
          <w:lang w:val="el-GR" w:eastAsia="ar-SA"/>
        </w:rPr>
        <w:fldChar w:fldCharType="end"/>
      </w:r>
      <w:r w:rsidRPr="0049623E">
        <w:rPr>
          <w:bCs/>
          <w:lang w:val="el-GR" w:eastAsia="ar-SA"/>
        </w:rPr>
        <w:t>).</w:t>
      </w:r>
    </w:p>
    <w:p w14:paraId="42054243" w14:textId="548A5261"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0CC1">
        <w:rPr>
          <w:bCs/>
          <w:lang w:val="el-GR" w:eastAsia="ar-SA"/>
        </w:rPr>
        <w:fldChar w:fldCharType="begin"/>
      </w:r>
      <w:r>
        <w:rPr>
          <w:bCs/>
          <w:lang w:val="el-GR" w:eastAsia="ar-SA"/>
        </w:rPr>
        <w:instrText xml:space="preserve"> REF _Ref74505997 \r \h </w:instrText>
      </w:r>
      <w:r w:rsidR="00340CC1">
        <w:rPr>
          <w:bCs/>
          <w:lang w:val="el-GR" w:eastAsia="ar-SA"/>
        </w:rPr>
      </w:r>
      <w:r w:rsidR="00340CC1">
        <w:rPr>
          <w:bCs/>
          <w:lang w:val="el-GR" w:eastAsia="ar-SA"/>
        </w:rPr>
        <w:fldChar w:fldCharType="separate"/>
      </w:r>
      <w:r w:rsidR="00F00473">
        <w:rPr>
          <w:bCs/>
          <w:lang w:val="el-GR" w:eastAsia="ar-SA"/>
        </w:rPr>
        <w:t>2.2.9.1</w:t>
      </w:r>
      <w:r w:rsidR="00340CC1">
        <w:rPr>
          <w:bCs/>
          <w:lang w:val="el-GR" w:eastAsia="ar-SA"/>
        </w:rPr>
        <w:fldChar w:fldCharType="end"/>
      </w:r>
      <w:r>
        <w:rPr>
          <w:bCs/>
          <w:lang w:val="el-GR" w:eastAsia="ar-SA"/>
        </w:rPr>
        <w:t xml:space="preserve"> </w:t>
      </w:r>
      <w:r w:rsidRPr="0049623E">
        <w:rPr>
          <w:bCs/>
          <w:lang w:val="el-GR" w:eastAsia="ar-SA"/>
        </w:rPr>
        <w:t xml:space="preserve">και </w:t>
      </w:r>
      <w:r w:rsidR="00340CC1">
        <w:rPr>
          <w:bCs/>
          <w:lang w:val="el-GR" w:eastAsia="ar-SA"/>
        </w:rPr>
        <w:fldChar w:fldCharType="begin"/>
      </w:r>
      <w:r>
        <w:rPr>
          <w:bCs/>
          <w:lang w:val="el-GR" w:eastAsia="ar-SA"/>
        </w:rPr>
        <w:instrText xml:space="preserve"> REF _Ref40957856 \r \h </w:instrText>
      </w:r>
      <w:r w:rsidR="00340CC1">
        <w:rPr>
          <w:bCs/>
          <w:lang w:val="el-GR" w:eastAsia="ar-SA"/>
        </w:rPr>
      </w:r>
      <w:r w:rsidR="00340CC1">
        <w:rPr>
          <w:bCs/>
          <w:lang w:val="el-GR" w:eastAsia="ar-SA"/>
        </w:rPr>
        <w:fldChar w:fldCharType="separate"/>
      </w:r>
      <w:r w:rsidR="00F00473">
        <w:rPr>
          <w:bCs/>
          <w:lang w:val="el-GR" w:eastAsia="ar-SA"/>
        </w:rPr>
        <w:t>2.2.9.2</w:t>
      </w:r>
      <w:r w:rsidR="00340CC1">
        <w:rPr>
          <w:bCs/>
          <w:lang w:val="el-GR" w:eastAsia="ar-SA"/>
        </w:rPr>
        <w:fldChar w:fldCharType="end"/>
      </w:r>
      <w:r w:rsidRPr="0049623E">
        <w:rPr>
          <w:bCs/>
          <w:lang w:val="el-GR" w:eastAsia="ar-SA"/>
        </w:rPr>
        <w:t xml:space="preserve">, ότι δεν συντρέχουν οι λόγοι αποκλεισμού της παραγράφου </w:t>
      </w:r>
      <w:r w:rsidR="00340CC1">
        <w:rPr>
          <w:lang w:val="el-GR" w:eastAsia="ar-SA"/>
        </w:rPr>
        <w:fldChar w:fldCharType="begin"/>
      </w:r>
      <w:r>
        <w:rPr>
          <w:lang w:val="el-GR" w:eastAsia="ar-SA"/>
        </w:rPr>
        <w:instrText xml:space="preserve"> REF _Ref496541356 \r \h </w:instrText>
      </w:r>
      <w:r w:rsidR="00340CC1">
        <w:rPr>
          <w:lang w:val="el-GR" w:eastAsia="ar-SA"/>
        </w:rPr>
      </w:r>
      <w:r w:rsidR="00340CC1">
        <w:rPr>
          <w:lang w:val="el-GR" w:eastAsia="ar-SA"/>
        </w:rPr>
        <w:fldChar w:fldCharType="separate"/>
      </w:r>
      <w:r w:rsidR="00F00473">
        <w:rPr>
          <w:lang w:val="el-GR" w:eastAsia="ar-SA"/>
        </w:rPr>
        <w:t>2.2.3</w:t>
      </w:r>
      <w:r w:rsidR="00340CC1">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ECBCC0B"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B5FBBAE" w14:textId="77777777" w:rsidR="00A817FC" w:rsidRPr="00A334BA" w:rsidRDefault="00A817FC" w:rsidP="00821852">
      <w:pPr>
        <w:rPr>
          <w:lang w:val="el-GR"/>
        </w:rPr>
      </w:pPr>
    </w:p>
    <w:p w14:paraId="32AFDB74" w14:textId="77777777" w:rsidR="008338F0" w:rsidRPr="00723994" w:rsidRDefault="003355E7" w:rsidP="00757B15">
      <w:pPr>
        <w:pStyle w:val="Heading4"/>
        <w:ind w:left="709" w:firstLine="0"/>
        <w:rPr>
          <w:lang w:val="el-GR"/>
        </w:rPr>
      </w:pPr>
      <w:bookmarkStart w:id="149" w:name="_Ref74505997"/>
      <w:bookmarkStart w:id="150" w:name="_Toc97194287"/>
      <w:bookmarkStart w:id="151" w:name="_Toc204863006"/>
      <w:r w:rsidRPr="00723994">
        <w:rPr>
          <w:lang w:val="el-GR"/>
        </w:rPr>
        <w:t>Προκαταρκτική απόδειξη κατά την υποβολή προσφορών</w:t>
      </w:r>
      <w:bookmarkEnd w:id="149"/>
      <w:bookmarkEnd w:id="150"/>
      <w:bookmarkEnd w:id="151"/>
      <w:r w:rsidRPr="00723994">
        <w:rPr>
          <w:lang w:val="el-GR"/>
        </w:rPr>
        <w:t xml:space="preserve"> </w:t>
      </w:r>
    </w:p>
    <w:p w14:paraId="1F82B16E" w14:textId="0427A05A"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2.2.3</w:t>
      </w:r>
      <w:r w:rsidR="00DD27E9">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340CC1">
        <w:rPr>
          <w:lang w:val="el-GR"/>
        </w:rPr>
        <w:fldChar w:fldCharType="begin"/>
      </w:r>
      <w:r w:rsidR="007E61C0">
        <w:rPr>
          <w:lang w:val="el-GR"/>
        </w:rPr>
        <w:instrText xml:space="preserve"> REF _Ref74510337 \r \h </w:instrText>
      </w:r>
      <w:r w:rsidR="00340CC1">
        <w:rPr>
          <w:lang w:val="el-GR"/>
        </w:rPr>
      </w:r>
      <w:r w:rsidR="00340CC1">
        <w:rPr>
          <w:lang w:val="el-GR"/>
        </w:rPr>
        <w:fldChar w:fldCharType="separate"/>
      </w:r>
      <w:r w:rsidR="00F00473">
        <w:rPr>
          <w:lang w:val="el-GR"/>
        </w:rPr>
        <w:t>2.2.4</w:t>
      </w:r>
      <w:r w:rsidR="00340CC1">
        <w:rPr>
          <w:lang w:val="el-GR"/>
        </w:rPr>
        <w:fldChar w:fldCharType="end"/>
      </w:r>
      <w:r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496541309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0</w:t>
      </w:r>
      <w:r w:rsidR="00DD27E9">
        <w:fldChar w:fldCharType="end"/>
      </w:r>
      <w:r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2.2.6</w:t>
      </w:r>
      <w:r w:rsidR="00DD27E9">
        <w:fldChar w:fldCharType="end"/>
      </w:r>
      <w:r w:rsidRPr="00603221">
        <w:rPr>
          <w:lang w:val="el-GR"/>
        </w:rPr>
        <w:t xml:space="preserve"> και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496541343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2.2.7</w:t>
      </w:r>
      <w:r w:rsidR="00DD27E9">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510086970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603221">
        <w:rPr>
          <w:lang w:val="el-GR"/>
        </w:rPr>
        <w:t>ΕΥΡΩΠΑΙΚΟ ΕΝΙΑΙΟ ΕΓΓΡΑΦΟ ΣΥΜΒΑΣΗΣ (ΕΕΕΣ)</w:t>
      </w:r>
      <w:r w:rsidR="00DD27E9">
        <w:fldChar w:fldCharType="end"/>
      </w:r>
      <w:r w:rsidR="00F64037">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496624736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603221">
        <w:rPr>
          <w:color w:val="000099"/>
          <w:lang w:val="el-GR"/>
        </w:rPr>
        <w:t xml:space="preserve">ΠΑΡΑΡΤΗΜΑ ΙΙ – ΕΥΡΩΠΑΙΚΟ ΕΝΙΑΙΟ ΕΓΓΡΑΦΟ ΣΥΜΒΑΣΗΣ (ΕΕΕΣ) </w:t>
      </w:r>
      <w:r w:rsidR="00DD27E9">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73DD9CF4" w14:textId="77777777" w:rsidR="00F64037" w:rsidRPr="00B739BB" w:rsidRDefault="00F64037" w:rsidP="00B739BB">
      <w:pPr>
        <w:rPr>
          <w:lang w:val="el-GR"/>
        </w:rPr>
      </w:pPr>
    </w:p>
    <w:p w14:paraId="17DB2E3C"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4E89755C"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w:t>
      </w:r>
      <w:r>
        <w:rPr>
          <w:lang w:val="el-GR"/>
        </w:rPr>
        <w:lastRenderedPageBreak/>
        <w:t xml:space="preserve">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0A6821CB"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7E51447"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A47D617"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r w:rsidR="00E14FF7" w:rsidRPr="00E14FF7">
          <w:rPr>
            <w:rStyle w:val="Hyperlink"/>
          </w:rPr>
          <w:t>eaadhsy</w:t>
        </w:r>
        <w:r w:rsidR="00E14FF7" w:rsidRPr="00E14FF7">
          <w:rPr>
            <w:rStyle w:val="Hyperlink"/>
            <w:lang w:val="el-GR"/>
          </w:rPr>
          <w:t>.</w:t>
        </w:r>
        <w:r w:rsidR="00E14FF7" w:rsidRPr="00E14FF7">
          <w:rPr>
            <w:rStyle w:val="Hyperlink"/>
          </w:rPr>
          <w:t>gr</w:t>
        </w:r>
        <w:r w:rsidR="00E14FF7" w:rsidRPr="00E14FF7">
          <w:rPr>
            <w:rStyle w:val="Hyperlink"/>
            <w:lang w:val="el-GR"/>
          </w:rPr>
          <w:t>/</w:t>
        </w:r>
      </w:hyperlink>
      <w:hyperlink r:id="rId26" w:history="1">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r w:rsidR="00E14FF7" w:rsidRPr="00E14FF7">
          <w:rPr>
            <w:rStyle w:val="Hyperlink"/>
          </w:rPr>
          <w:t>hsppa</w:t>
        </w:r>
        <w:r w:rsidR="00E14FF7" w:rsidRPr="00E14FF7">
          <w:rPr>
            <w:rStyle w:val="Hyperlink"/>
            <w:lang w:val="el-GR"/>
          </w:rPr>
          <w:t>.</w:t>
        </w:r>
        <w:r w:rsidR="00E14FF7" w:rsidRPr="00E14FF7">
          <w:rPr>
            <w:rStyle w:val="Hyperlink"/>
          </w:rPr>
          <w:t>gr</w:t>
        </w:r>
        <w:r w:rsidR="00E14FF7" w:rsidRPr="00E14FF7">
          <w:rPr>
            <w:rStyle w:val="Hyperlink"/>
            <w:lang w:val="el-GR"/>
          </w:rPr>
          <w:t>/</w:t>
        </w:r>
      </w:hyperlink>
    </w:p>
    <w:p w14:paraId="00ECF239"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1D151B39"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4DC21B1F"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A974932" w14:textId="77777777" w:rsidR="00F64037" w:rsidRPr="00821852" w:rsidRDefault="00F64037" w:rsidP="00B739BB">
      <w:pPr>
        <w:rPr>
          <w:iCs/>
          <w:color w:val="5B9BD5"/>
          <w:lang w:val="el-GR"/>
        </w:rPr>
      </w:pPr>
    </w:p>
    <w:p w14:paraId="08DFC58E" w14:textId="77777777" w:rsidR="00C0210C" w:rsidRPr="009E58E5" w:rsidRDefault="00C0210C" w:rsidP="00462A50">
      <w:pPr>
        <w:pStyle w:val="Heading4"/>
        <w:ind w:left="709" w:firstLine="0"/>
        <w:rPr>
          <w:lang w:val="el-GR"/>
        </w:rPr>
      </w:pPr>
      <w:bookmarkStart w:id="152" w:name="_Toc74566838"/>
      <w:bookmarkStart w:id="153" w:name="_Toc74566839"/>
      <w:bookmarkStart w:id="154" w:name="_Toc74566840"/>
      <w:bookmarkStart w:id="155" w:name="_Toc74566841"/>
      <w:bookmarkStart w:id="156" w:name="_Toc74566842"/>
      <w:bookmarkStart w:id="157" w:name="_Toc74566843"/>
      <w:bookmarkStart w:id="158" w:name="_Toc74566844"/>
      <w:bookmarkStart w:id="159" w:name="_Toc74566845"/>
      <w:bookmarkStart w:id="160" w:name="_Toc74566846"/>
      <w:bookmarkStart w:id="161" w:name="_Toc74566847"/>
      <w:bookmarkStart w:id="162" w:name="_Toc74566848"/>
      <w:bookmarkStart w:id="163" w:name="_Toc74566849"/>
      <w:bookmarkStart w:id="164" w:name="_Hlk35420523"/>
      <w:bookmarkStart w:id="165" w:name="_Ref40957856"/>
      <w:bookmarkStart w:id="166" w:name="_Toc97194288"/>
      <w:bookmarkStart w:id="167" w:name="_Toc204863007"/>
      <w:bookmarkEnd w:id="152"/>
      <w:bookmarkEnd w:id="153"/>
      <w:bookmarkEnd w:id="154"/>
      <w:bookmarkEnd w:id="155"/>
      <w:bookmarkEnd w:id="156"/>
      <w:bookmarkEnd w:id="157"/>
      <w:bookmarkEnd w:id="158"/>
      <w:bookmarkEnd w:id="159"/>
      <w:bookmarkEnd w:id="160"/>
      <w:bookmarkEnd w:id="161"/>
      <w:bookmarkEnd w:id="162"/>
      <w:bookmarkEnd w:id="163"/>
      <w:r w:rsidRPr="009E58E5">
        <w:rPr>
          <w:lang w:val="el-GR"/>
        </w:rPr>
        <w:t xml:space="preserve">Αποδεικτικά μέσα </w:t>
      </w:r>
      <w:bookmarkEnd w:id="164"/>
      <w:r w:rsidRPr="009E58E5">
        <w:rPr>
          <w:lang w:val="el-GR"/>
        </w:rPr>
        <w:t>- Δικαιολογητικά προσωρινού αναδόχου</w:t>
      </w:r>
      <w:bookmarkEnd w:id="165"/>
      <w:bookmarkEnd w:id="166"/>
      <w:bookmarkEnd w:id="167"/>
    </w:p>
    <w:p w14:paraId="0BAA8985" w14:textId="5A38A47E"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340CC1">
        <w:rPr>
          <w:bCs/>
          <w:lang w:val="el-GR"/>
        </w:rPr>
        <w:fldChar w:fldCharType="begin"/>
      </w:r>
      <w:r w:rsidR="00B9111A">
        <w:rPr>
          <w:bCs/>
          <w:lang w:val="el-GR"/>
        </w:rPr>
        <w:instrText xml:space="preserve"> REF _Ref67613215 \r \h </w:instrText>
      </w:r>
      <w:r w:rsidR="00340CC1">
        <w:rPr>
          <w:bCs/>
          <w:lang w:val="el-GR"/>
        </w:rPr>
      </w:r>
      <w:r w:rsidR="00340CC1">
        <w:rPr>
          <w:bCs/>
          <w:lang w:val="el-GR"/>
        </w:rPr>
        <w:fldChar w:fldCharType="separate"/>
      </w:r>
      <w:r w:rsidR="00F00473">
        <w:rPr>
          <w:bCs/>
          <w:lang w:val="el-GR"/>
        </w:rPr>
        <w:t>3.2</w:t>
      </w:r>
      <w:r w:rsidR="00340CC1">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86A57E2" w14:textId="77777777" w:rsidR="00B9111A" w:rsidRDefault="00B9111A" w:rsidP="00B9111A">
      <w:pPr>
        <w:rPr>
          <w:bCs/>
          <w:lang w:val="el-GR"/>
        </w:rPr>
      </w:pPr>
      <w:r>
        <w:rPr>
          <w:bCs/>
          <w:lang w:val="el-GR"/>
        </w:rPr>
        <w:lastRenderedPageBreak/>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12BA4528"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EFBD106" w14:textId="308C799A"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340CC1">
        <w:rPr>
          <w:bCs/>
          <w:lang w:val="el-GR"/>
        </w:rPr>
        <w:fldChar w:fldCharType="begin"/>
      </w:r>
      <w:r>
        <w:rPr>
          <w:bCs/>
          <w:lang w:val="el-GR"/>
        </w:rPr>
        <w:instrText xml:space="preserve"> REF _Ref67613215 \r \h </w:instrText>
      </w:r>
      <w:r w:rsidR="00340CC1">
        <w:rPr>
          <w:bCs/>
          <w:lang w:val="el-GR"/>
        </w:rPr>
      </w:r>
      <w:r w:rsidR="00340CC1">
        <w:rPr>
          <w:bCs/>
          <w:lang w:val="el-GR"/>
        </w:rPr>
        <w:fldChar w:fldCharType="separate"/>
      </w:r>
      <w:r w:rsidR="00F00473">
        <w:rPr>
          <w:bCs/>
          <w:lang w:val="el-GR"/>
        </w:rPr>
        <w:t>3.2</w:t>
      </w:r>
      <w:r w:rsidR="00340CC1">
        <w:rPr>
          <w:bCs/>
          <w:lang w:val="el-GR"/>
        </w:rPr>
        <w:fldChar w:fldCharType="end"/>
      </w:r>
      <w:r w:rsidRPr="00B76605">
        <w:rPr>
          <w:bCs/>
          <w:lang w:val="el-GR"/>
        </w:rPr>
        <w:t xml:space="preserve"> της παρούσας.</w:t>
      </w:r>
    </w:p>
    <w:p w14:paraId="6D8E7D36"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E667D00" w14:textId="66BB4E0D"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340CC1">
        <w:rPr>
          <w:lang w:val="el-GR"/>
        </w:rPr>
        <w:fldChar w:fldCharType="begin"/>
      </w:r>
      <w:r>
        <w:rPr>
          <w:lang w:val="el-GR"/>
        </w:rPr>
        <w:instrText xml:space="preserve"> REF _Ref496541356 \r \h </w:instrText>
      </w:r>
      <w:r w:rsidR="00340CC1">
        <w:rPr>
          <w:lang w:val="el-GR"/>
        </w:rPr>
      </w:r>
      <w:r w:rsidR="00340CC1">
        <w:rPr>
          <w:lang w:val="el-GR"/>
        </w:rPr>
        <w:fldChar w:fldCharType="separate"/>
      </w:r>
      <w:r w:rsidR="00F00473">
        <w:rPr>
          <w:lang w:val="el-GR"/>
        </w:rPr>
        <w:t>2.2.3</w:t>
      </w:r>
      <w:r w:rsidR="00340CC1">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0CD6308F" w14:textId="6A81B984"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340CC1">
        <w:rPr>
          <w:color w:val="000000"/>
          <w:lang w:val="el-GR"/>
        </w:rPr>
        <w:fldChar w:fldCharType="begin"/>
      </w:r>
      <w:r>
        <w:rPr>
          <w:color w:val="000000"/>
          <w:lang w:val="el-GR"/>
        </w:rPr>
        <w:instrText xml:space="preserve"> REF _Ref496540586 \r \h </w:instrText>
      </w:r>
      <w:r w:rsidR="00340CC1">
        <w:rPr>
          <w:color w:val="000000"/>
          <w:lang w:val="el-GR"/>
        </w:rPr>
      </w:r>
      <w:r w:rsidR="00340CC1">
        <w:rPr>
          <w:color w:val="000000"/>
          <w:lang w:val="el-GR"/>
        </w:rPr>
        <w:fldChar w:fldCharType="separate"/>
      </w:r>
      <w:r w:rsidR="00F00473">
        <w:rPr>
          <w:color w:val="000000"/>
          <w:lang w:val="el-GR"/>
        </w:rPr>
        <w:t>2.2.3.3</w:t>
      </w:r>
      <w:r w:rsidR="00340CC1">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340CC1">
        <w:rPr>
          <w:color w:val="000000"/>
          <w:lang w:val="el-GR"/>
        </w:rPr>
        <w:fldChar w:fldCharType="begin"/>
      </w:r>
      <w:r>
        <w:rPr>
          <w:color w:val="000000"/>
          <w:lang w:val="el-GR"/>
        </w:rPr>
        <w:instrText xml:space="preserve"> REF _Ref496540586 \r \h </w:instrText>
      </w:r>
      <w:r w:rsidR="00340CC1">
        <w:rPr>
          <w:color w:val="000000"/>
          <w:lang w:val="el-GR"/>
        </w:rPr>
      </w:r>
      <w:r w:rsidR="00340CC1">
        <w:rPr>
          <w:color w:val="000000"/>
          <w:lang w:val="el-GR"/>
        </w:rPr>
        <w:fldChar w:fldCharType="separate"/>
      </w:r>
      <w:r w:rsidR="00F00473">
        <w:rPr>
          <w:color w:val="000000"/>
          <w:lang w:val="el-GR"/>
        </w:rPr>
        <w:t>2.2.3.3</w:t>
      </w:r>
      <w:r w:rsidR="00340CC1">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1011A356" w14:textId="77777777" w:rsidR="00C27CEC" w:rsidRPr="00BD65F6" w:rsidRDefault="00C27CEC" w:rsidP="00C27CEC">
      <w:pPr>
        <w:rPr>
          <w:lang w:val="el-GR"/>
        </w:rPr>
      </w:pPr>
      <w:r>
        <w:rPr>
          <w:color w:val="000000"/>
          <w:lang w:val="el-GR"/>
        </w:rPr>
        <w:t>Ειδικότερα οι οικονομικοί φορείς προσκομίζουν:</w:t>
      </w:r>
    </w:p>
    <w:p w14:paraId="0FB3D55D" w14:textId="3F9C3EE5" w:rsidR="00C27CEC" w:rsidRDefault="00C27CEC" w:rsidP="00C27CEC">
      <w:pPr>
        <w:rPr>
          <w:color w:val="000000"/>
          <w:lang w:val="el-GR"/>
        </w:rPr>
      </w:pPr>
      <w:r>
        <w:rPr>
          <w:b/>
          <w:bCs/>
          <w:lang w:val="el-GR"/>
        </w:rPr>
        <w:t>α)</w:t>
      </w:r>
      <w:r>
        <w:rPr>
          <w:lang w:val="el-GR"/>
        </w:rPr>
        <w:t xml:space="preserve"> για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74507429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b/>
          <w:bCs/>
          <w:lang w:val="el-GR"/>
        </w:rPr>
        <w:t>2.2.3.1</w:t>
      </w:r>
      <w:r w:rsidR="00DD27E9">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010D1054" w14:textId="0761A477"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74507429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2.2.3.1</w:t>
      </w:r>
      <w:r w:rsidR="00DD27E9">
        <w:fldChar w:fldCharType="end"/>
      </w:r>
      <w:r w:rsidRPr="00C27CEC">
        <w:rPr>
          <w:color w:val="000000"/>
          <w:lang w:val="el-GR"/>
        </w:rPr>
        <w:t>,</w:t>
      </w:r>
    </w:p>
    <w:p w14:paraId="6D381B30" w14:textId="394A3327"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b/>
          <w:bCs/>
          <w:color w:val="000000"/>
          <w:lang w:val="el-GR"/>
        </w:rPr>
        <w:t>2.2.3.2</w:t>
      </w:r>
      <w:r w:rsidR="00DD27E9">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Pr="005609B2">
        <w:rPr>
          <w:color w:val="000000"/>
          <w:lang w:val="el-GR"/>
        </w:rPr>
        <w:t xml:space="preserve">  </w:t>
      </w:r>
    </w:p>
    <w:p w14:paraId="1C77F4E1" w14:textId="77777777" w:rsidR="00C27CEC" w:rsidRDefault="00C27CEC" w:rsidP="00C27CEC">
      <w:pPr>
        <w:rPr>
          <w:b/>
          <w:bCs/>
          <w:color w:val="000000"/>
          <w:lang w:val="el-GR"/>
        </w:rPr>
      </w:pPr>
      <w:r>
        <w:rPr>
          <w:color w:val="000000"/>
          <w:lang w:val="el-GR"/>
        </w:rPr>
        <w:lastRenderedPageBreak/>
        <w:t>Ιδίως οι οικονομικοί φορείς που είναι εγκατεστημένοι στην Ελλάδα προσκομίζουν:</w:t>
      </w:r>
    </w:p>
    <w:p w14:paraId="40FA2518" w14:textId="07609113"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color w:val="000000"/>
          <w:lang w:val="el-GR"/>
        </w:rPr>
        <w:t>2.2.3.2</w:t>
      </w:r>
      <w:r w:rsidR="00DD27E9">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576DDCE3" w14:textId="03B88C4B"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b/>
          <w:bCs/>
          <w:color w:val="000000"/>
          <w:lang w:val="el-GR"/>
        </w:rPr>
        <w:t>2.2.3.2</w:t>
      </w:r>
      <w:r w:rsidR="00DD27E9">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2CBFE222" w14:textId="1F9FE82D"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color w:val="000000"/>
          <w:lang w:val="el-GR"/>
        </w:rPr>
        <w:t>2.2.3.2</w:t>
      </w:r>
      <w:r w:rsidR="00DD27E9">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852FAE2" w14:textId="4F33A12F"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340CC1">
        <w:rPr>
          <w:color w:val="000000"/>
          <w:lang w:val="el-GR"/>
        </w:rPr>
        <w:fldChar w:fldCharType="begin"/>
      </w:r>
      <w:r w:rsidR="00614898">
        <w:rPr>
          <w:color w:val="000000"/>
          <w:lang w:val="el-GR"/>
        </w:rPr>
        <w:instrText xml:space="preserve"> REF _Ref496540586 \r \h </w:instrText>
      </w:r>
      <w:r w:rsidR="00340CC1">
        <w:rPr>
          <w:color w:val="000000"/>
          <w:lang w:val="el-GR"/>
        </w:rPr>
      </w:r>
      <w:r w:rsidR="00340CC1">
        <w:rPr>
          <w:color w:val="000000"/>
          <w:lang w:val="el-GR"/>
        </w:rPr>
        <w:fldChar w:fldCharType="separate"/>
      </w:r>
      <w:r w:rsidR="00F00473">
        <w:rPr>
          <w:color w:val="000000"/>
          <w:lang w:val="el-GR"/>
        </w:rPr>
        <w:t>2.2.3.3</w:t>
      </w:r>
      <w:r w:rsidR="00340CC1">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026F835A"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0B0EBF9B" w14:textId="77777777" w:rsidR="008E444E" w:rsidRDefault="008E444E" w:rsidP="008E444E">
      <w:pPr>
        <w:rPr>
          <w:b/>
          <w:lang w:val="el-GR"/>
        </w:rPr>
      </w:pPr>
      <w:bookmarkStart w:id="168"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FD961B8"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186BA75"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08ABF745"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839C099" w14:textId="54D2BB35"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340CC1">
        <w:rPr>
          <w:color w:val="000000"/>
          <w:lang w:val="el-GR"/>
        </w:rPr>
        <w:fldChar w:fldCharType="begin"/>
      </w:r>
      <w:r>
        <w:rPr>
          <w:color w:val="000000"/>
          <w:lang w:val="el-GR"/>
        </w:rPr>
        <w:instrText xml:space="preserve"> REF _Ref496540586 \r \h </w:instrText>
      </w:r>
      <w:r w:rsidR="00340CC1">
        <w:rPr>
          <w:color w:val="000000"/>
          <w:lang w:val="el-GR"/>
        </w:rPr>
      </w:r>
      <w:r w:rsidR="00340CC1">
        <w:rPr>
          <w:color w:val="000000"/>
          <w:lang w:val="el-GR"/>
        </w:rPr>
        <w:fldChar w:fldCharType="separate"/>
      </w:r>
      <w:r w:rsidR="00F00473">
        <w:rPr>
          <w:color w:val="000000"/>
          <w:lang w:val="el-GR"/>
        </w:rPr>
        <w:t>2.2.3.3</w:t>
      </w:r>
      <w:r w:rsidR="00340CC1">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D5B8E36" w14:textId="3E434E5A" w:rsidR="000243C9"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340CC1">
        <w:rPr>
          <w:lang w:val="el-GR"/>
        </w:rPr>
        <w:fldChar w:fldCharType="begin"/>
      </w:r>
      <w:r>
        <w:rPr>
          <w:lang w:val="el-GR"/>
        </w:rPr>
        <w:instrText xml:space="preserve"> REF _Ref496540821 \r \h </w:instrText>
      </w:r>
      <w:r w:rsidR="00340CC1">
        <w:rPr>
          <w:lang w:val="el-GR"/>
        </w:rPr>
      </w:r>
      <w:r w:rsidR="00340CC1">
        <w:rPr>
          <w:lang w:val="el-GR"/>
        </w:rPr>
        <w:fldChar w:fldCharType="separate"/>
      </w:r>
      <w:r w:rsidR="00F00473">
        <w:rPr>
          <w:lang w:val="el-GR"/>
        </w:rPr>
        <w:t>2.2.3.7</w:t>
      </w:r>
      <w:r w:rsidR="00340CC1">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D95F93A" w14:textId="77777777" w:rsidR="004D042A" w:rsidRPr="00DD1A4B" w:rsidRDefault="004D042A">
      <w:pPr>
        <w:rPr>
          <w:b/>
          <w:bCs/>
          <w:lang w:val="el-GR"/>
        </w:rPr>
      </w:pPr>
    </w:p>
    <w:p w14:paraId="5D8701EE" w14:textId="206F2642"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340CC1">
        <w:rPr>
          <w:b/>
          <w:lang w:val="el-GR"/>
        </w:rPr>
        <w:fldChar w:fldCharType="begin"/>
      </w:r>
      <w:r w:rsidR="007E61C0">
        <w:rPr>
          <w:b/>
          <w:lang w:val="el-GR"/>
        </w:rPr>
        <w:instrText xml:space="preserve"> REF _Ref74510337 \r \h </w:instrText>
      </w:r>
      <w:r w:rsidR="00340CC1">
        <w:rPr>
          <w:b/>
          <w:lang w:val="el-GR"/>
        </w:rPr>
      </w:r>
      <w:r w:rsidR="00340CC1">
        <w:rPr>
          <w:b/>
          <w:lang w:val="el-GR"/>
        </w:rPr>
        <w:fldChar w:fldCharType="separate"/>
      </w:r>
      <w:r w:rsidR="00F00473">
        <w:rPr>
          <w:b/>
          <w:lang w:val="el-GR"/>
        </w:rPr>
        <w:t>2.2.4</w:t>
      </w:r>
      <w:r w:rsidR="00340CC1">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9" w:name="_Hlk67663604"/>
      <w:r w:rsidR="00A61AA7" w:rsidRPr="00603221">
        <w:rPr>
          <w:b/>
          <w:lang w:val="el-GR"/>
        </w:rPr>
        <w:t xml:space="preserve">οι οικονομικοί φορείς </w:t>
      </w:r>
      <w:bookmarkEnd w:id="169"/>
      <w:r w:rsidR="00A61AA7" w:rsidRPr="00603221">
        <w:rPr>
          <w:b/>
          <w:lang w:val="el-GR"/>
        </w:rPr>
        <w:t>προσκομίζουν τα αναφερόμενα στον κατωτέρω πίνακα:</w:t>
      </w:r>
    </w:p>
    <w:p w14:paraId="1F61FBD4"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F00473" w14:paraId="536D0A2F" w14:textId="77777777" w:rsidTr="009C5EA6">
        <w:trPr>
          <w:trHeight w:val="711"/>
        </w:trPr>
        <w:tc>
          <w:tcPr>
            <w:tcW w:w="675" w:type="dxa"/>
            <w:shd w:val="clear" w:color="auto" w:fill="D9D9D9"/>
          </w:tcPr>
          <w:p w14:paraId="0D06AADE"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53D5B8A0" w14:textId="1E7726E9" w:rsidR="00372DB8" w:rsidRDefault="00FF5678" w:rsidP="00915C7C">
            <w:pPr>
              <w:autoSpaceDE w:val="0"/>
              <w:autoSpaceDN w:val="0"/>
              <w:adjustRightInd w:val="0"/>
              <w:rPr>
                <w:b/>
                <w:bCs/>
                <w:lang w:val="el-GR"/>
              </w:rPr>
            </w:pPr>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372DB8">
              <w:rPr>
                <w:b/>
                <w:bCs/>
                <w:lang w:val="el-GR"/>
              </w:rPr>
              <w:t>.</w:t>
            </w:r>
          </w:p>
          <w:p w14:paraId="4918B1E2" w14:textId="77777777" w:rsidR="00D56132" w:rsidRPr="00603221" w:rsidRDefault="00D56132" w:rsidP="00915C7C">
            <w:pPr>
              <w:autoSpaceDE w:val="0"/>
              <w:autoSpaceDN w:val="0"/>
              <w:adjustRightInd w:val="0"/>
              <w:rPr>
                <w:lang w:val="el-GR" w:eastAsia="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F00473" w14:paraId="01AECF93" w14:textId="77777777" w:rsidTr="009C5EA6">
        <w:trPr>
          <w:trHeight w:val="1480"/>
        </w:trPr>
        <w:tc>
          <w:tcPr>
            <w:tcW w:w="675" w:type="dxa"/>
          </w:tcPr>
          <w:p w14:paraId="192C9A2C" w14:textId="77777777" w:rsidR="00D56132" w:rsidRPr="00603221" w:rsidRDefault="00D56132" w:rsidP="009C5EA6">
            <w:pPr>
              <w:rPr>
                <w:lang w:val="el-GR"/>
              </w:rPr>
            </w:pPr>
            <w:r w:rsidRPr="00603221">
              <w:rPr>
                <w:lang w:val="el-GR"/>
              </w:rPr>
              <w:lastRenderedPageBreak/>
              <w:t>1.1</w:t>
            </w:r>
          </w:p>
        </w:tc>
        <w:tc>
          <w:tcPr>
            <w:tcW w:w="9180" w:type="dxa"/>
          </w:tcPr>
          <w:p w14:paraId="62EF059A" w14:textId="59603E1E" w:rsidR="006F76FF" w:rsidRPr="006F76FF" w:rsidRDefault="006F76FF" w:rsidP="006F76FF">
            <w:pPr>
              <w:autoSpaceDE w:val="0"/>
              <w:autoSpaceDN w:val="0"/>
              <w:adjustRightInd w:val="0"/>
              <w:spacing w:after="0"/>
              <w:rPr>
                <w:lang w:val="el-GR"/>
              </w:rPr>
            </w:pPr>
            <w:r w:rsidRPr="006F76FF">
              <w:rPr>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w:t>
            </w:r>
            <w:r w:rsidR="00FF0329" w:rsidRPr="006F76FF">
              <w:rPr>
                <w:lang w:val="el-GR"/>
              </w:rPr>
              <w:t>πιστοποιείται</w:t>
            </w:r>
            <w:r w:rsidRPr="006F76FF">
              <w:rPr>
                <w:lang w:val="el-GR"/>
              </w:rPr>
              <w:t xml:space="preserve">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6B6D5A4" w14:textId="77777777" w:rsidR="006F76FF" w:rsidRPr="006F76FF" w:rsidRDefault="006F76FF" w:rsidP="006F76FF">
            <w:pPr>
              <w:autoSpaceDE w:val="0"/>
              <w:autoSpaceDN w:val="0"/>
              <w:adjustRightInd w:val="0"/>
              <w:spacing w:after="0"/>
              <w:rPr>
                <w:lang w:val="el-GR"/>
              </w:rPr>
            </w:pPr>
            <w:r w:rsidRPr="006F76FF">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17ED3249" w14:textId="2F2EAF40" w:rsidR="00D05C7B" w:rsidRPr="00603221" w:rsidRDefault="006F76FF" w:rsidP="006F76FF">
            <w:pPr>
              <w:autoSpaceDE w:val="0"/>
              <w:autoSpaceDN w:val="0"/>
              <w:adjustRightInd w:val="0"/>
              <w:spacing w:after="0"/>
              <w:rPr>
                <w:lang w:val="el-GR" w:eastAsia="el-GR"/>
              </w:rPr>
            </w:pPr>
            <w:r w:rsidRPr="000D2A1E">
              <w:rPr>
                <w:lang w:val="el-GR"/>
              </w:rPr>
              <w:t>Επιπλέον, οι εγκατεστημένοι στην Ελλάδα οικονομικοί φορείς προσκομίζουν βεβαίωση εγγραφής στο Δημόσιο Μητρώο του άρθρου 14 του ν. 4449/2017.</w:t>
            </w:r>
          </w:p>
        </w:tc>
      </w:tr>
    </w:tbl>
    <w:p w14:paraId="2A5DDE98" w14:textId="77777777" w:rsidR="0041248A" w:rsidRDefault="0041248A">
      <w:pPr>
        <w:rPr>
          <w:b/>
          <w:lang w:val="el-GR"/>
        </w:rPr>
      </w:pPr>
    </w:p>
    <w:p w14:paraId="6E313CCB" w14:textId="77777777" w:rsidR="00282306" w:rsidRPr="0041248A" w:rsidRDefault="00282306" w:rsidP="00282306">
      <w:pPr>
        <w:rPr>
          <w:bCs/>
          <w:lang w:val="el-GR"/>
        </w:rPr>
      </w:pPr>
      <w:bookmarkStart w:id="170"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0"/>
    <w:p w14:paraId="71F624D7" w14:textId="77777777" w:rsidR="00270326" w:rsidRPr="00603221" w:rsidRDefault="00270326">
      <w:pPr>
        <w:rPr>
          <w:lang w:val="el-GR"/>
        </w:rPr>
      </w:pPr>
    </w:p>
    <w:p w14:paraId="0AF037EE" w14:textId="2CCAE7EB"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496541508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b/>
          <w:lang w:val="el-GR"/>
        </w:rPr>
        <w:t>0</w:t>
      </w:r>
      <w:r w:rsidR="00DD27E9">
        <w:fldChar w:fldCharType="end"/>
      </w:r>
      <w:r w:rsidRPr="00603221">
        <w:rPr>
          <w:b/>
          <w:lang w:val="el-GR"/>
        </w:rPr>
        <w:t xml:space="preserve"> </w:t>
      </w:r>
      <w:bookmarkStart w:id="171"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F00473" w14:paraId="4EFDE007" w14:textId="77777777" w:rsidTr="009C5EA6">
        <w:trPr>
          <w:trHeight w:val="711"/>
        </w:trPr>
        <w:tc>
          <w:tcPr>
            <w:tcW w:w="675" w:type="dxa"/>
            <w:shd w:val="clear" w:color="auto" w:fill="D9D9D9"/>
          </w:tcPr>
          <w:bookmarkEnd w:id="171"/>
          <w:p w14:paraId="3C9E67A0"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7C6B0DC" w14:textId="110F808A" w:rsidR="009A0BBF" w:rsidRPr="009A0BBF" w:rsidRDefault="009A0BBF" w:rsidP="009A0BBF">
            <w:pPr>
              <w:rPr>
                <w:b/>
                <w:bCs/>
                <w:lang w:val="el-GR"/>
              </w:rPr>
            </w:pPr>
            <w:r w:rsidRPr="009A0BBF">
              <w:rPr>
                <w:b/>
                <w:bCs/>
                <w:lang w:val="el-GR"/>
              </w:rPr>
              <w:t xml:space="preserve">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 </w:t>
            </w:r>
            <w:r w:rsidRPr="00FF0329">
              <w:rPr>
                <w:b/>
                <w:bCs/>
                <w:lang w:val="el-GR"/>
              </w:rPr>
              <w:t>(</w:t>
            </w:r>
            <w:r w:rsidR="00F85410" w:rsidRPr="00FF0329">
              <w:rPr>
                <w:b/>
                <w:bCs/>
                <w:lang w:val="el-GR"/>
              </w:rPr>
              <w:t>2022 - 2023 - 2024</w:t>
            </w:r>
            <w:r w:rsidRPr="009A0BBF">
              <w:rPr>
                <w:b/>
                <w:bCs/>
                <w:lang w:val="el-GR"/>
              </w:rPr>
              <w:t xml:space="preserve">) ή τις οικονομικές χρήσεις κατά τις οποίες ο οικονομικός φορέας δραστηριοποιείται, αν είναι λιγότερες από τρεις, κατ’ </w:t>
            </w:r>
            <w:r w:rsidRPr="00047A81">
              <w:rPr>
                <w:b/>
                <w:bCs/>
                <w:lang w:val="el-GR"/>
              </w:rPr>
              <w:t xml:space="preserve">ελάχιστον ίσο με το </w:t>
            </w:r>
            <w:r w:rsidR="00047A81" w:rsidRPr="00047A81">
              <w:rPr>
                <w:b/>
                <w:bCs/>
                <w:lang w:val="el-GR"/>
              </w:rPr>
              <w:t>200</w:t>
            </w:r>
            <w:r w:rsidRPr="00047A81">
              <w:rPr>
                <w:b/>
                <w:bCs/>
                <w:lang w:val="el-GR"/>
              </w:rPr>
              <w:t>% του</w:t>
            </w:r>
            <w:r w:rsidRPr="009A0BBF">
              <w:rPr>
                <w:b/>
                <w:bCs/>
                <w:lang w:val="el-GR"/>
              </w:rPr>
              <w:t xml:space="preserve"> προϋπολογισμού του υπό ανάθεση Έργου, για το οποίο υποβάλλει προσφορά. </w:t>
            </w:r>
          </w:p>
          <w:p w14:paraId="4ECAA3E1" w14:textId="3C7BAE94" w:rsidR="00D56132" w:rsidRPr="00603221" w:rsidRDefault="009A0BBF" w:rsidP="009A0BBF">
            <w:pPr>
              <w:autoSpaceDE w:val="0"/>
              <w:autoSpaceDN w:val="0"/>
              <w:adjustRightInd w:val="0"/>
              <w:rPr>
                <w:lang w:val="el-GR" w:eastAsia="el-GR"/>
              </w:rPr>
            </w:pPr>
            <w:r w:rsidRPr="009A0BBF">
              <w:rPr>
                <w:b/>
                <w:bCs/>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56132" w:rsidRPr="00F00473" w14:paraId="3D752F31"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7C885EF5"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tcPr>
          <w:p w14:paraId="27C7F7AB" w14:textId="22BC58C1" w:rsidR="00D56132" w:rsidRPr="00603221" w:rsidRDefault="009A0BBF" w:rsidP="00EC1F41">
            <w:pPr>
              <w:autoSpaceDE w:val="0"/>
              <w:autoSpaceDN w:val="0"/>
              <w:adjustRightInd w:val="0"/>
              <w:rPr>
                <w:b/>
                <w:lang w:val="el-GR" w:eastAsia="el-GR"/>
              </w:rPr>
            </w:pPr>
            <w:r w:rsidRPr="009A0BBF">
              <w:rPr>
                <w:color w:val="26282A"/>
                <w:lang w:val="el-GR" w:eastAsia="en-GB"/>
              </w:rPr>
              <w:t xml:space="preserve">Δημοσιευμένες χρηματοοικονομικές καταστάσεις ή αποσπάσματα </w:t>
            </w:r>
            <w:r w:rsidRPr="00417B8C">
              <w:rPr>
                <w:color w:val="26282A"/>
                <w:lang w:val="el-GR" w:eastAsia="en-GB"/>
              </w:rPr>
              <w:t>δημοσιευμένων χρηματοοικονομικών καταστάσεων για τις τρεις (3) τελευταίες διαχειριστικές χρήσεις (202</w:t>
            </w:r>
            <w:r w:rsidR="00417B8C" w:rsidRPr="00417B8C">
              <w:rPr>
                <w:color w:val="26282A"/>
                <w:lang w:val="el-GR" w:eastAsia="en-GB"/>
              </w:rPr>
              <w:t>2</w:t>
            </w:r>
            <w:r w:rsidRPr="00417B8C">
              <w:rPr>
                <w:color w:val="26282A"/>
                <w:lang w:val="el-GR" w:eastAsia="en-GB"/>
              </w:rPr>
              <w:t>, 202</w:t>
            </w:r>
            <w:r w:rsidR="00417B8C" w:rsidRPr="00417B8C">
              <w:rPr>
                <w:color w:val="26282A"/>
                <w:lang w:val="el-GR" w:eastAsia="en-GB"/>
              </w:rPr>
              <w:t>3</w:t>
            </w:r>
            <w:r w:rsidRPr="00417B8C">
              <w:rPr>
                <w:color w:val="26282A"/>
                <w:lang w:val="el-GR" w:eastAsia="en-GB"/>
              </w:rPr>
              <w:t>, 202</w:t>
            </w:r>
            <w:r w:rsidR="00417B8C" w:rsidRPr="00417B8C">
              <w:rPr>
                <w:color w:val="26282A"/>
                <w:lang w:val="el-GR" w:eastAsia="en-GB"/>
              </w:rPr>
              <w:t>4</w:t>
            </w:r>
            <w:r w:rsidRPr="00417B8C">
              <w:rPr>
                <w:color w:val="26282A"/>
                <w:lang w:val="el-GR" w:eastAsia="en-GB"/>
              </w:rPr>
              <w:t>), ή για όσο χρόνο δραστηριοποιούνται, εφόσον είναι μικρότερος, σε περίπτωση</w:t>
            </w:r>
            <w:r w:rsidRPr="009A0BBF">
              <w:rPr>
                <w:color w:val="26282A"/>
                <w:lang w:val="el-GR" w:eastAsia="en-GB"/>
              </w:rPr>
              <w:t xml:space="preserve"> που υποχρεούνται στην σύνταξη χρηματοοικονομικών καταστάσεων. Στην περίπτωση που οι χρηματοοικονομικές καταστάσεις ή τα </w:t>
            </w:r>
            <w:r w:rsidRPr="00417B8C">
              <w:rPr>
                <w:color w:val="26282A"/>
                <w:lang w:val="el-GR" w:eastAsia="en-GB"/>
              </w:rPr>
              <w:t>αποσπάσματα δημοσιευμένων χρηματοοικονομικών καταστάσεων του 202</w:t>
            </w:r>
            <w:r w:rsidR="00417B8C" w:rsidRPr="00417B8C">
              <w:rPr>
                <w:color w:val="26282A"/>
                <w:lang w:val="el-GR" w:eastAsia="en-GB"/>
              </w:rPr>
              <w:t>4</w:t>
            </w:r>
            <w:r w:rsidRPr="00417B8C">
              <w:rPr>
                <w:color w:val="26282A"/>
                <w:lang w:val="el-GR" w:eastAsia="en-GB"/>
              </w:rPr>
              <w:t xml:space="preserve"> δεν έχουν δημοσιευτεί είναι υποχρεωτική η υποβολή του Πρόχειρου Ισολογισμού 202</w:t>
            </w:r>
            <w:r w:rsidR="00417B8C" w:rsidRPr="00417B8C">
              <w:rPr>
                <w:color w:val="26282A"/>
                <w:lang w:val="el-GR" w:eastAsia="en-GB"/>
              </w:rPr>
              <w:t xml:space="preserve">4 </w:t>
            </w:r>
            <w:r w:rsidRPr="00417B8C">
              <w:rPr>
                <w:color w:val="26282A"/>
                <w:lang w:val="el-GR" w:eastAsia="en-GB"/>
              </w:rPr>
              <w:t>και η Κατάσταση Αποτελεσμάτων Χρήσης 202</w:t>
            </w:r>
            <w:r w:rsidR="00417B8C" w:rsidRPr="00417B8C">
              <w:rPr>
                <w:color w:val="26282A"/>
                <w:lang w:val="el-GR" w:eastAsia="en-GB"/>
              </w:rPr>
              <w:t>4</w:t>
            </w:r>
            <w:r w:rsidRPr="00417B8C">
              <w:rPr>
                <w:color w:val="26282A"/>
                <w:lang w:val="el-GR" w:eastAsia="en-GB"/>
              </w:rPr>
              <w:t xml:space="preserve"> συνοδευόμενα από Υπεύθυνη Δήλωση ηλεκτρονικά υπογεγραμμένη περί της χρηματοοικονομικής τους κατάστασης όπου δηλώνεται το ύψος του ετήσιου κύκλου εργασιών για το εν λόγω έτος.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w:t>
            </w:r>
            <w:r w:rsidRPr="00417B8C">
              <w:rPr>
                <w:color w:val="26282A"/>
                <w:lang w:val="el-GR" w:eastAsia="en-GB"/>
              </w:rPr>
              <w:lastRenderedPageBreak/>
              <w:t>Ε3, για το χρονικό διάστημα που αντιστοιχεί στις τρεις (3) χρήσεις ή για όσο διάστημα ασκεί την επιχειρησιακή του δράση εφόσον αυτό είναι μικρότερο.</w:t>
            </w:r>
          </w:p>
        </w:tc>
      </w:tr>
    </w:tbl>
    <w:p w14:paraId="53A03CFF" w14:textId="77777777" w:rsidR="00D56132" w:rsidRPr="00603221" w:rsidRDefault="00D56132">
      <w:pPr>
        <w:rPr>
          <w:b/>
          <w:lang w:val="el-GR"/>
        </w:rPr>
      </w:pPr>
    </w:p>
    <w:p w14:paraId="4550E671" w14:textId="6C6D51FF"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b/>
          <w:lang w:val="el-GR"/>
        </w:rPr>
        <w:t>2.2.6</w:t>
      </w:r>
      <w:r w:rsidR="00DD27E9">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F00473" w14:paraId="6DDD4860" w14:textId="77777777" w:rsidTr="00641C65">
        <w:trPr>
          <w:trHeight w:val="758"/>
        </w:trPr>
        <w:tc>
          <w:tcPr>
            <w:tcW w:w="675" w:type="dxa"/>
            <w:shd w:val="clear" w:color="auto" w:fill="D9D9D9"/>
          </w:tcPr>
          <w:p w14:paraId="4BA554CB" w14:textId="77777777" w:rsidR="007340CA" w:rsidRPr="00603221" w:rsidRDefault="00C40FB9" w:rsidP="009C5EA6">
            <w:pPr>
              <w:rPr>
                <w:b/>
                <w:lang w:val="el-GR"/>
              </w:rPr>
            </w:pPr>
            <w:r w:rsidRPr="00603221">
              <w:rPr>
                <w:b/>
                <w:lang w:val="el-GR"/>
              </w:rPr>
              <w:t>3</w:t>
            </w:r>
          </w:p>
        </w:tc>
        <w:tc>
          <w:tcPr>
            <w:tcW w:w="9180" w:type="dxa"/>
            <w:shd w:val="clear" w:color="auto" w:fill="D9D9D9"/>
          </w:tcPr>
          <w:p w14:paraId="01F5C990" w14:textId="77777777" w:rsidR="00026C28" w:rsidRPr="00026C28" w:rsidRDefault="00026C28" w:rsidP="00026C28">
            <w:pPr>
              <w:pStyle w:val="Tabletext"/>
              <w:rPr>
                <w:rFonts w:cs="Tahoma"/>
                <w:b/>
                <w:bCs/>
                <w:sz w:val="22"/>
                <w:szCs w:val="22"/>
                <w:lang w:eastAsia="el-GR"/>
              </w:rPr>
            </w:pPr>
            <w:r w:rsidRPr="00026C28">
              <w:rPr>
                <w:rFonts w:cs="Tahoma"/>
                <w:b/>
                <w:bCs/>
                <w:sz w:val="22"/>
                <w:szCs w:val="22"/>
                <w:lang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σύμφωνα με την παράγραφο 2.2.6.1.</w:t>
            </w:r>
          </w:p>
          <w:p w14:paraId="043484F4" w14:textId="4D424D63" w:rsidR="007340CA" w:rsidRPr="00026C28" w:rsidRDefault="00026C28" w:rsidP="00026C28">
            <w:pPr>
              <w:autoSpaceDE w:val="0"/>
              <w:autoSpaceDN w:val="0"/>
              <w:adjustRightInd w:val="0"/>
              <w:rPr>
                <w:lang w:val="el-GR"/>
              </w:rPr>
            </w:pPr>
            <w:r w:rsidRPr="00026C28">
              <w:rPr>
                <w:b/>
                <w:bCs/>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F00473" w14:paraId="60D18908" w14:textId="77777777" w:rsidTr="009C5EA6">
        <w:trPr>
          <w:trHeight w:val="1063"/>
        </w:trPr>
        <w:tc>
          <w:tcPr>
            <w:tcW w:w="675" w:type="dxa"/>
          </w:tcPr>
          <w:p w14:paraId="623AD40A" w14:textId="527089DC" w:rsidR="00135A3A" w:rsidRPr="00603221" w:rsidRDefault="00A71F4A" w:rsidP="00135A3A">
            <w:r>
              <w:rPr>
                <w:lang w:val="el-GR"/>
              </w:rPr>
              <w:t>3</w:t>
            </w:r>
            <w:r w:rsidR="00135A3A" w:rsidRPr="00603221">
              <w:t>.1</w:t>
            </w:r>
          </w:p>
        </w:tc>
        <w:tc>
          <w:tcPr>
            <w:tcW w:w="9180" w:type="dxa"/>
          </w:tcPr>
          <w:p w14:paraId="05E55B8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F00473" w14:paraId="1B819F55" w14:textId="77777777" w:rsidTr="00F05738">
              <w:trPr>
                <w:trHeight w:val="788"/>
              </w:trPr>
              <w:tc>
                <w:tcPr>
                  <w:tcW w:w="262" w:type="pct"/>
                  <w:shd w:val="clear" w:color="auto" w:fill="E0E0E0"/>
                  <w:vAlign w:val="center"/>
                </w:tcPr>
                <w:p w14:paraId="4AF4FFFE" w14:textId="77777777" w:rsidR="00135A3A" w:rsidRPr="00603221" w:rsidRDefault="00135A3A" w:rsidP="00135A3A">
                  <w:pPr>
                    <w:spacing w:line="276" w:lineRule="auto"/>
                  </w:pPr>
                  <w:r w:rsidRPr="00603221">
                    <w:t>Α/Α</w:t>
                  </w:r>
                </w:p>
              </w:tc>
              <w:tc>
                <w:tcPr>
                  <w:tcW w:w="1130" w:type="pct"/>
                  <w:shd w:val="clear" w:color="auto" w:fill="E0E0E0"/>
                  <w:vAlign w:val="center"/>
                </w:tcPr>
                <w:p w14:paraId="340D84B9"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05A971B2"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507B6DE3"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2A338E75"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16ECF50D"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F00473" w14:paraId="1CB02D0A" w14:textId="77777777" w:rsidTr="00F05738">
              <w:trPr>
                <w:trHeight w:val="394"/>
              </w:trPr>
              <w:tc>
                <w:tcPr>
                  <w:tcW w:w="262" w:type="pct"/>
                  <w:vAlign w:val="center"/>
                </w:tcPr>
                <w:p w14:paraId="56CA4EC7" w14:textId="77777777" w:rsidR="00135A3A" w:rsidRPr="00603221" w:rsidRDefault="00135A3A" w:rsidP="00135A3A">
                  <w:pPr>
                    <w:spacing w:line="276" w:lineRule="auto"/>
                    <w:rPr>
                      <w:lang w:val="el-GR"/>
                    </w:rPr>
                  </w:pPr>
                </w:p>
              </w:tc>
              <w:tc>
                <w:tcPr>
                  <w:tcW w:w="1130" w:type="pct"/>
                  <w:vAlign w:val="center"/>
                </w:tcPr>
                <w:p w14:paraId="2A3D0C66" w14:textId="77777777" w:rsidR="00135A3A" w:rsidRPr="00603221" w:rsidRDefault="00135A3A" w:rsidP="00135A3A">
                  <w:pPr>
                    <w:spacing w:line="276" w:lineRule="auto"/>
                    <w:rPr>
                      <w:lang w:val="el-GR"/>
                    </w:rPr>
                  </w:pPr>
                </w:p>
              </w:tc>
              <w:tc>
                <w:tcPr>
                  <w:tcW w:w="1130" w:type="pct"/>
                  <w:vAlign w:val="center"/>
                </w:tcPr>
                <w:p w14:paraId="0311724F" w14:textId="77777777" w:rsidR="00135A3A" w:rsidRPr="00603221" w:rsidRDefault="00135A3A" w:rsidP="00135A3A">
                  <w:pPr>
                    <w:spacing w:line="276" w:lineRule="auto"/>
                    <w:rPr>
                      <w:lang w:val="el-GR"/>
                    </w:rPr>
                  </w:pPr>
                </w:p>
              </w:tc>
              <w:tc>
                <w:tcPr>
                  <w:tcW w:w="1132" w:type="pct"/>
                  <w:vAlign w:val="center"/>
                </w:tcPr>
                <w:p w14:paraId="4F5AFE97" w14:textId="77777777" w:rsidR="00135A3A" w:rsidRPr="00603221" w:rsidRDefault="00135A3A" w:rsidP="00135A3A">
                  <w:pPr>
                    <w:spacing w:line="276" w:lineRule="auto"/>
                    <w:rPr>
                      <w:lang w:val="el-GR"/>
                    </w:rPr>
                  </w:pPr>
                </w:p>
              </w:tc>
              <w:tc>
                <w:tcPr>
                  <w:tcW w:w="552" w:type="pct"/>
                  <w:vAlign w:val="center"/>
                </w:tcPr>
                <w:p w14:paraId="70E5C20B" w14:textId="77777777" w:rsidR="00135A3A" w:rsidRPr="00603221" w:rsidRDefault="00135A3A" w:rsidP="00135A3A">
                  <w:pPr>
                    <w:spacing w:line="276" w:lineRule="auto"/>
                    <w:rPr>
                      <w:lang w:val="el-GR"/>
                    </w:rPr>
                  </w:pPr>
                </w:p>
              </w:tc>
              <w:tc>
                <w:tcPr>
                  <w:tcW w:w="794" w:type="pct"/>
                  <w:shd w:val="clear" w:color="auto" w:fill="C0C0C0"/>
                </w:tcPr>
                <w:p w14:paraId="39521303" w14:textId="77777777" w:rsidR="00135A3A" w:rsidRPr="00603221" w:rsidRDefault="00135A3A" w:rsidP="00135A3A">
                  <w:pPr>
                    <w:spacing w:line="276" w:lineRule="auto"/>
                    <w:rPr>
                      <w:lang w:val="el-GR"/>
                    </w:rPr>
                  </w:pPr>
                </w:p>
              </w:tc>
            </w:tr>
            <w:tr w:rsidR="00135A3A" w:rsidRPr="00F00473" w14:paraId="2FC8BD01" w14:textId="77777777" w:rsidTr="00F05738">
              <w:trPr>
                <w:trHeight w:val="394"/>
              </w:trPr>
              <w:tc>
                <w:tcPr>
                  <w:tcW w:w="262" w:type="pct"/>
                  <w:vAlign w:val="center"/>
                </w:tcPr>
                <w:p w14:paraId="2DBC8F08" w14:textId="77777777" w:rsidR="00135A3A" w:rsidRPr="00603221" w:rsidRDefault="00135A3A" w:rsidP="00135A3A">
                  <w:pPr>
                    <w:spacing w:line="276" w:lineRule="auto"/>
                    <w:rPr>
                      <w:lang w:val="el-GR"/>
                    </w:rPr>
                  </w:pPr>
                </w:p>
              </w:tc>
              <w:tc>
                <w:tcPr>
                  <w:tcW w:w="1130" w:type="pct"/>
                  <w:vAlign w:val="center"/>
                </w:tcPr>
                <w:p w14:paraId="35C7FACD" w14:textId="77777777" w:rsidR="00135A3A" w:rsidRPr="00603221" w:rsidRDefault="00135A3A" w:rsidP="00135A3A">
                  <w:pPr>
                    <w:spacing w:line="276" w:lineRule="auto"/>
                    <w:rPr>
                      <w:lang w:val="el-GR"/>
                    </w:rPr>
                  </w:pPr>
                </w:p>
              </w:tc>
              <w:tc>
                <w:tcPr>
                  <w:tcW w:w="1130" w:type="pct"/>
                  <w:vAlign w:val="center"/>
                </w:tcPr>
                <w:p w14:paraId="53ED5C98" w14:textId="77777777" w:rsidR="00135A3A" w:rsidRPr="00603221" w:rsidRDefault="00135A3A" w:rsidP="00135A3A">
                  <w:pPr>
                    <w:spacing w:line="276" w:lineRule="auto"/>
                    <w:rPr>
                      <w:lang w:val="el-GR"/>
                    </w:rPr>
                  </w:pPr>
                </w:p>
              </w:tc>
              <w:tc>
                <w:tcPr>
                  <w:tcW w:w="1132" w:type="pct"/>
                  <w:vAlign w:val="center"/>
                </w:tcPr>
                <w:p w14:paraId="5406100E" w14:textId="77777777" w:rsidR="00135A3A" w:rsidRPr="00603221" w:rsidRDefault="00135A3A" w:rsidP="00135A3A">
                  <w:pPr>
                    <w:spacing w:line="276" w:lineRule="auto"/>
                    <w:rPr>
                      <w:lang w:val="el-GR"/>
                    </w:rPr>
                  </w:pPr>
                </w:p>
              </w:tc>
              <w:tc>
                <w:tcPr>
                  <w:tcW w:w="552" w:type="pct"/>
                  <w:vAlign w:val="center"/>
                </w:tcPr>
                <w:p w14:paraId="07A2C4F4" w14:textId="77777777" w:rsidR="00135A3A" w:rsidRPr="00603221" w:rsidRDefault="00135A3A" w:rsidP="00135A3A">
                  <w:pPr>
                    <w:spacing w:line="276" w:lineRule="auto"/>
                    <w:rPr>
                      <w:lang w:val="el-GR"/>
                    </w:rPr>
                  </w:pPr>
                </w:p>
              </w:tc>
              <w:tc>
                <w:tcPr>
                  <w:tcW w:w="794" w:type="pct"/>
                  <w:shd w:val="clear" w:color="auto" w:fill="C0C0C0"/>
                </w:tcPr>
                <w:p w14:paraId="0A6A6C48" w14:textId="77777777" w:rsidR="00135A3A" w:rsidRPr="00603221" w:rsidRDefault="00135A3A" w:rsidP="00135A3A">
                  <w:pPr>
                    <w:spacing w:line="276" w:lineRule="auto"/>
                    <w:rPr>
                      <w:lang w:val="el-GR"/>
                    </w:rPr>
                  </w:pPr>
                </w:p>
              </w:tc>
            </w:tr>
            <w:tr w:rsidR="00135A3A" w:rsidRPr="00F00473" w14:paraId="2B71CB3C" w14:textId="77777777" w:rsidTr="00F05738">
              <w:trPr>
                <w:trHeight w:val="394"/>
              </w:trPr>
              <w:tc>
                <w:tcPr>
                  <w:tcW w:w="262" w:type="pct"/>
                  <w:vAlign w:val="center"/>
                </w:tcPr>
                <w:p w14:paraId="4307A7B4" w14:textId="77777777" w:rsidR="00135A3A" w:rsidRPr="00603221" w:rsidRDefault="00135A3A" w:rsidP="00135A3A">
                  <w:pPr>
                    <w:spacing w:line="276" w:lineRule="auto"/>
                    <w:rPr>
                      <w:lang w:val="el-GR"/>
                    </w:rPr>
                  </w:pPr>
                </w:p>
              </w:tc>
              <w:tc>
                <w:tcPr>
                  <w:tcW w:w="1130" w:type="pct"/>
                  <w:vAlign w:val="center"/>
                </w:tcPr>
                <w:p w14:paraId="17B98427" w14:textId="77777777" w:rsidR="00135A3A" w:rsidRPr="00603221" w:rsidRDefault="00135A3A" w:rsidP="00135A3A">
                  <w:pPr>
                    <w:spacing w:line="276" w:lineRule="auto"/>
                    <w:rPr>
                      <w:lang w:val="el-GR"/>
                    </w:rPr>
                  </w:pPr>
                </w:p>
              </w:tc>
              <w:tc>
                <w:tcPr>
                  <w:tcW w:w="1130" w:type="pct"/>
                  <w:vAlign w:val="center"/>
                </w:tcPr>
                <w:p w14:paraId="430F84E4" w14:textId="77777777" w:rsidR="00135A3A" w:rsidRPr="00603221" w:rsidRDefault="00135A3A" w:rsidP="00135A3A">
                  <w:pPr>
                    <w:spacing w:line="276" w:lineRule="auto"/>
                    <w:rPr>
                      <w:lang w:val="el-GR"/>
                    </w:rPr>
                  </w:pPr>
                </w:p>
              </w:tc>
              <w:tc>
                <w:tcPr>
                  <w:tcW w:w="1132" w:type="pct"/>
                  <w:vAlign w:val="center"/>
                </w:tcPr>
                <w:p w14:paraId="4569E58F" w14:textId="77777777" w:rsidR="00135A3A" w:rsidRPr="00603221" w:rsidRDefault="00135A3A" w:rsidP="00135A3A">
                  <w:pPr>
                    <w:spacing w:line="276" w:lineRule="auto"/>
                    <w:rPr>
                      <w:lang w:val="el-GR"/>
                    </w:rPr>
                  </w:pPr>
                </w:p>
              </w:tc>
              <w:tc>
                <w:tcPr>
                  <w:tcW w:w="552" w:type="pct"/>
                  <w:vAlign w:val="center"/>
                </w:tcPr>
                <w:p w14:paraId="0A988AC6" w14:textId="77777777" w:rsidR="00135A3A" w:rsidRPr="00603221" w:rsidRDefault="00135A3A" w:rsidP="00135A3A">
                  <w:pPr>
                    <w:spacing w:line="276" w:lineRule="auto"/>
                    <w:rPr>
                      <w:lang w:val="el-GR"/>
                    </w:rPr>
                  </w:pPr>
                </w:p>
              </w:tc>
              <w:tc>
                <w:tcPr>
                  <w:tcW w:w="794" w:type="pct"/>
                  <w:shd w:val="clear" w:color="auto" w:fill="C0C0C0"/>
                </w:tcPr>
                <w:p w14:paraId="19109005" w14:textId="77777777" w:rsidR="00135A3A" w:rsidRPr="00603221" w:rsidRDefault="00135A3A" w:rsidP="00135A3A">
                  <w:pPr>
                    <w:spacing w:line="276" w:lineRule="auto"/>
                    <w:rPr>
                      <w:lang w:val="el-GR"/>
                    </w:rPr>
                  </w:pPr>
                </w:p>
              </w:tc>
            </w:tr>
            <w:tr w:rsidR="00135A3A" w:rsidRPr="00F00473" w14:paraId="3341190B" w14:textId="77777777" w:rsidTr="00F05738">
              <w:trPr>
                <w:trHeight w:val="380"/>
              </w:trPr>
              <w:tc>
                <w:tcPr>
                  <w:tcW w:w="3654" w:type="pct"/>
                  <w:gridSpan w:val="4"/>
                  <w:tcBorders>
                    <w:bottom w:val="single" w:sz="4" w:space="0" w:color="000080"/>
                  </w:tcBorders>
                  <w:shd w:val="clear" w:color="auto" w:fill="C0C0C0"/>
                  <w:vAlign w:val="center"/>
                </w:tcPr>
                <w:p w14:paraId="478E9836"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4721A2C"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6862D98E" w14:textId="77777777" w:rsidR="00135A3A" w:rsidRPr="00603221" w:rsidRDefault="00135A3A" w:rsidP="00135A3A">
                  <w:pPr>
                    <w:spacing w:line="276" w:lineRule="auto"/>
                    <w:rPr>
                      <w:lang w:val="el-GR"/>
                    </w:rPr>
                  </w:pPr>
                </w:p>
              </w:tc>
            </w:tr>
          </w:tbl>
          <w:p w14:paraId="636A8985" w14:textId="77777777" w:rsidR="00135A3A" w:rsidRPr="00603221" w:rsidRDefault="00135A3A" w:rsidP="00135A3A">
            <w:pPr>
              <w:autoSpaceDE w:val="0"/>
              <w:autoSpaceDN w:val="0"/>
              <w:adjustRightInd w:val="0"/>
              <w:spacing w:after="70"/>
              <w:jc w:val="left"/>
              <w:rPr>
                <w:b/>
                <w:bCs/>
                <w:lang w:val="el-GR" w:eastAsia="el-GR"/>
              </w:rPr>
            </w:pPr>
          </w:p>
          <w:p w14:paraId="092A9AF2"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F00473" w14:paraId="2B472348" w14:textId="77777777" w:rsidTr="00F05738">
              <w:trPr>
                <w:trHeight w:val="788"/>
              </w:trPr>
              <w:tc>
                <w:tcPr>
                  <w:tcW w:w="262" w:type="pct"/>
                  <w:shd w:val="clear" w:color="auto" w:fill="E0E0E0"/>
                  <w:vAlign w:val="center"/>
                </w:tcPr>
                <w:p w14:paraId="4286F168"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4DE80529"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591AE2B0"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7777703F"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3C1A19D2"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505D6DB9"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F00473" w14:paraId="01347664" w14:textId="77777777" w:rsidTr="00F05738">
              <w:trPr>
                <w:trHeight w:val="380"/>
              </w:trPr>
              <w:tc>
                <w:tcPr>
                  <w:tcW w:w="262" w:type="pct"/>
                  <w:vAlign w:val="center"/>
                </w:tcPr>
                <w:p w14:paraId="63214929" w14:textId="77777777" w:rsidR="00135A3A" w:rsidRPr="00603221" w:rsidRDefault="00135A3A" w:rsidP="00135A3A">
                  <w:pPr>
                    <w:spacing w:line="276" w:lineRule="auto"/>
                    <w:rPr>
                      <w:lang w:val="el-GR"/>
                    </w:rPr>
                  </w:pPr>
                </w:p>
              </w:tc>
              <w:tc>
                <w:tcPr>
                  <w:tcW w:w="1147" w:type="pct"/>
                  <w:vAlign w:val="center"/>
                </w:tcPr>
                <w:p w14:paraId="0F009917" w14:textId="77777777" w:rsidR="00135A3A" w:rsidRPr="00603221" w:rsidRDefault="00135A3A" w:rsidP="00135A3A">
                  <w:pPr>
                    <w:spacing w:line="276" w:lineRule="auto"/>
                    <w:rPr>
                      <w:lang w:val="el-GR"/>
                    </w:rPr>
                  </w:pPr>
                </w:p>
              </w:tc>
              <w:tc>
                <w:tcPr>
                  <w:tcW w:w="1146" w:type="pct"/>
                  <w:vAlign w:val="center"/>
                </w:tcPr>
                <w:p w14:paraId="24FDD01D" w14:textId="77777777" w:rsidR="00135A3A" w:rsidRPr="00603221" w:rsidRDefault="00135A3A" w:rsidP="00135A3A">
                  <w:pPr>
                    <w:spacing w:line="276" w:lineRule="auto"/>
                    <w:rPr>
                      <w:lang w:val="el-GR"/>
                    </w:rPr>
                  </w:pPr>
                </w:p>
              </w:tc>
              <w:tc>
                <w:tcPr>
                  <w:tcW w:w="1147" w:type="pct"/>
                  <w:vAlign w:val="center"/>
                </w:tcPr>
                <w:p w14:paraId="3825AA53" w14:textId="77777777" w:rsidR="00135A3A" w:rsidRPr="00603221" w:rsidRDefault="00135A3A" w:rsidP="00135A3A">
                  <w:pPr>
                    <w:spacing w:line="276" w:lineRule="auto"/>
                    <w:rPr>
                      <w:lang w:val="el-GR"/>
                    </w:rPr>
                  </w:pPr>
                </w:p>
              </w:tc>
              <w:tc>
                <w:tcPr>
                  <w:tcW w:w="504" w:type="pct"/>
                  <w:vAlign w:val="center"/>
                </w:tcPr>
                <w:p w14:paraId="1803F810" w14:textId="77777777" w:rsidR="00135A3A" w:rsidRPr="00603221" w:rsidRDefault="00135A3A" w:rsidP="00135A3A">
                  <w:pPr>
                    <w:spacing w:line="276" w:lineRule="auto"/>
                    <w:rPr>
                      <w:lang w:val="el-GR"/>
                    </w:rPr>
                  </w:pPr>
                </w:p>
              </w:tc>
              <w:tc>
                <w:tcPr>
                  <w:tcW w:w="794" w:type="pct"/>
                  <w:shd w:val="clear" w:color="auto" w:fill="C0C0C0"/>
                </w:tcPr>
                <w:p w14:paraId="6B504358" w14:textId="77777777" w:rsidR="00135A3A" w:rsidRPr="00603221" w:rsidRDefault="00135A3A" w:rsidP="00135A3A">
                  <w:pPr>
                    <w:spacing w:line="276" w:lineRule="auto"/>
                    <w:rPr>
                      <w:lang w:val="el-GR"/>
                    </w:rPr>
                  </w:pPr>
                </w:p>
              </w:tc>
            </w:tr>
            <w:tr w:rsidR="00135A3A" w:rsidRPr="00F00473" w14:paraId="0E7400DB" w14:textId="77777777" w:rsidTr="00F05738">
              <w:trPr>
                <w:trHeight w:val="394"/>
              </w:trPr>
              <w:tc>
                <w:tcPr>
                  <w:tcW w:w="262" w:type="pct"/>
                  <w:vAlign w:val="center"/>
                </w:tcPr>
                <w:p w14:paraId="54AE91B3" w14:textId="77777777" w:rsidR="00135A3A" w:rsidRPr="00603221" w:rsidRDefault="00135A3A" w:rsidP="00135A3A">
                  <w:pPr>
                    <w:spacing w:line="276" w:lineRule="auto"/>
                    <w:rPr>
                      <w:lang w:val="el-GR"/>
                    </w:rPr>
                  </w:pPr>
                </w:p>
              </w:tc>
              <w:tc>
                <w:tcPr>
                  <w:tcW w:w="1147" w:type="pct"/>
                  <w:vAlign w:val="center"/>
                </w:tcPr>
                <w:p w14:paraId="481862C9" w14:textId="77777777" w:rsidR="00135A3A" w:rsidRPr="00603221" w:rsidRDefault="00135A3A" w:rsidP="00135A3A">
                  <w:pPr>
                    <w:spacing w:line="276" w:lineRule="auto"/>
                    <w:rPr>
                      <w:lang w:val="el-GR"/>
                    </w:rPr>
                  </w:pPr>
                </w:p>
              </w:tc>
              <w:tc>
                <w:tcPr>
                  <w:tcW w:w="1146" w:type="pct"/>
                  <w:vAlign w:val="center"/>
                </w:tcPr>
                <w:p w14:paraId="6A928764" w14:textId="77777777" w:rsidR="00135A3A" w:rsidRPr="00603221" w:rsidRDefault="00135A3A" w:rsidP="00135A3A">
                  <w:pPr>
                    <w:spacing w:line="276" w:lineRule="auto"/>
                    <w:rPr>
                      <w:lang w:val="el-GR"/>
                    </w:rPr>
                  </w:pPr>
                </w:p>
              </w:tc>
              <w:tc>
                <w:tcPr>
                  <w:tcW w:w="1147" w:type="pct"/>
                  <w:vAlign w:val="center"/>
                </w:tcPr>
                <w:p w14:paraId="12610762" w14:textId="77777777" w:rsidR="00135A3A" w:rsidRPr="00603221" w:rsidRDefault="00135A3A" w:rsidP="00135A3A">
                  <w:pPr>
                    <w:spacing w:line="276" w:lineRule="auto"/>
                    <w:rPr>
                      <w:lang w:val="el-GR"/>
                    </w:rPr>
                  </w:pPr>
                </w:p>
              </w:tc>
              <w:tc>
                <w:tcPr>
                  <w:tcW w:w="504" w:type="pct"/>
                  <w:vAlign w:val="center"/>
                </w:tcPr>
                <w:p w14:paraId="2F64FE57" w14:textId="77777777" w:rsidR="00135A3A" w:rsidRPr="00603221" w:rsidRDefault="00135A3A" w:rsidP="00135A3A">
                  <w:pPr>
                    <w:spacing w:line="276" w:lineRule="auto"/>
                    <w:rPr>
                      <w:lang w:val="el-GR"/>
                    </w:rPr>
                  </w:pPr>
                </w:p>
              </w:tc>
              <w:tc>
                <w:tcPr>
                  <w:tcW w:w="794" w:type="pct"/>
                  <w:shd w:val="clear" w:color="auto" w:fill="C0C0C0"/>
                </w:tcPr>
                <w:p w14:paraId="507E0AE0" w14:textId="77777777" w:rsidR="00135A3A" w:rsidRPr="00603221" w:rsidRDefault="00135A3A" w:rsidP="00135A3A">
                  <w:pPr>
                    <w:spacing w:line="276" w:lineRule="auto"/>
                    <w:rPr>
                      <w:lang w:val="el-GR"/>
                    </w:rPr>
                  </w:pPr>
                </w:p>
              </w:tc>
            </w:tr>
            <w:tr w:rsidR="00135A3A" w:rsidRPr="00F00473" w14:paraId="62EEC79B" w14:textId="77777777" w:rsidTr="00F05738">
              <w:trPr>
                <w:trHeight w:val="394"/>
              </w:trPr>
              <w:tc>
                <w:tcPr>
                  <w:tcW w:w="262" w:type="pct"/>
                  <w:vAlign w:val="center"/>
                </w:tcPr>
                <w:p w14:paraId="13517DFE" w14:textId="77777777" w:rsidR="00135A3A" w:rsidRPr="00603221" w:rsidRDefault="00135A3A" w:rsidP="00135A3A">
                  <w:pPr>
                    <w:spacing w:line="276" w:lineRule="auto"/>
                    <w:rPr>
                      <w:lang w:val="el-GR"/>
                    </w:rPr>
                  </w:pPr>
                </w:p>
              </w:tc>
              <w:tc>
                <w:tcPr>
                  <w:tcW w:w="1147" w:type="pct"/>
                  <w:vAlign w:val="center"/>
                </w:tcPr>
                <w:p w14:paraId="385B4819" w14:textId="77777777" w:rsidR="00135A3A" w:rsidRPr="00603221" w:rsidRDefault="00135A3A" w:rsidP="00135A3A">
                  <w:pPr>
                    <w:spacing w:line="276" w:lineRule="auto"/>
                    <w:rPr>
                      <w:lang w:val="el-GR"/>
                    </w:rPr>
                  </w:pPr>
                </w:p>
              </w:tc>
              <w:tc>
                <w:tcPr>
                  <w:tcW w:w="1146" w:type="pct"/>
                  <w:vAlign w:val="center"/>
                </w:tcPr>
                <w:p w14:paraId="20E9C438" w14:textId="77777777" w:rsidR="00135A3A" w:rsidRPr="00603221" w:rsidRDefault="00135A3A" w:rsidP="00135A3A">
                  <w:pPr>
                    <w:spacing w:line="276" w:lineRule="auto"/>
                    <w:rPr>
                      <w:lang w:val="el-GR"/>
                    </w:rPr>
                  </w:pPr>
                </w:p>
              </w:tc>
              <w:tc>
                <w:tcPr>
                  <w:tcW w:w="1147" w:type="pct"/>
                  <w:vAlign w:val="center"/>
                </w:tcPr>
                <w:p w14:paraId="431969B7" w14:textId="77777777" w:rsidR="00135A3A" w:rsidRPr="00603221" w:rsidRDefault="00135A3A" w:rsidP="00135A3A">
                  <w:pPr>
                    <w:spacing w:line="276" w:lineRule="auto"/>
                    <w:rPr>
                      <w:lang w:val="el-GR"/>
                    </w:rPr>
                  </w:pPr>
                </w:p>
              </w:tc>
              <w:tc>
                <w:tcPr>
                  <w:tcW w:w="504" w:type="pct"/>
                  <w:vAlign w:val="center"/>
                </w:tcPr>
                <w:p w14:paraId="40F9755C" w14:textId="77777777" w:rsidR="00135A3A" w:rsidRPr="00603221" w:rsidRDefault="00135A3A" w:rsidP="00135A3A">
                  <w:pPr>
                    <w:spacing w:line="276" w:lineRule="auto"/>
                    <w:rPr>
                      <w:lang w:val="el-GR"/>
                    </w:rPr>
                  </w:pPr>
                </w:p>
              </w:tc>
              <w:tc>
                <w:tcPr>
                  <w:tcW w:w="794" w:type="pct"/>
                  <w:shd w:val="clear" w:color="auto" w:fill="C0C0C0"/>
                </w:tcPr>
                <w:p w14:paraId="3D182922" w14:textId="77777777" w:rsidR="00135A3A" w:rsidRPr="00603221" w:rsidRDefault="00135A3A" w:rsidP="00135A3A">
                  <w:pPr>
                    <w:spacing w:line="276" w:lineRule="auto"/>
                    <w:rPr>
                      <w:lang w:val="el-GR"/>
                    </w:rPr>
                  </w:pPr>
                </w:p>
              </w:tc>
            </w:tr>
            <w:tr w:rsidR="00135A3A" w:rsidRPr="00F00473" w14:paraId="31DA97D3" w14:textId="77777777" w:rsidTr="00F05738">
              <w:trPr>
                <w:trHeight w:val="394"/>
              </w:trPr>
              <w:tc>
                <w:tcPr>
                  <w:tcW w:w="3702" w:type="pct"/>
                  <w:gridSpan w:val="4"/>
                  <w:tcBorders>
                    <w:bottom w:val="single" w:sz="4" w:space="0" w:color="000080"/>
                  </w:tcBorders>
                  <w:shd w:val="clear" w:color="auto" w:fill="C0C0C0"/>
                  <w:vAlign w:val="center"/>
                </w:tcPr>
                <w:p w14:paraId="7D6C5F5E"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4193A617"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58578D75" w14:textId="77777777" w:rsidR="00135A3A" w:rsidRPr="00603221" w:rsidRDefault="00135A3A" w:rsidP="00135A3A">
                  <w:pPr>
                    <w:spacing w:line="276" w:lineRule="auto"/>
                    <w:rPr>
                      <w:lang w:val="el-GR"/>
                    </w:rPr>
                  </w:pPr>
                </w:p>
              </w:tc>
            </w:tr>
          </w:tbl>
          <w:p w14:paraId="29FF36B8" w14:textId="77777777" w:rsidR="00135A3A" w:rsidRPr="00603221" w:rsidRDefault="00135A3A" w:rsidP="00135A3A">
            <w:pPr>
              <w:autoSpaceDE w:val="0"/>
              <w:autoSpaceDN w:val="0"/>
              <w:adjustRightInd w:val="0"/>
              <w:spacing w:after="70"/>
              <w:jc w:val="left"/>
              <w:rPr>
                <w:b/>
                <w:bCs/>
                <w:lang w:val="el-GR" w:eastAsia="el-GR"/>
              </w:rPr>
            </w:pPr>
          </w:p>
          <w:p w14:paraId="3EE30C1B"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F00473" w14:paraId="6C228645" w14:textId="77777777" w:rsidTr="00F05738">
              <w:trPr>
                <w:trHeight w:val="788"/>
              </w:trPr>
              <w:tc>
                <w:tcPr>
                  <w:tcW w:w="262" w:type="pct"/>
                  <w:shd w:val="clear" w:color="auto" w:fill="E0E0E0"/>
                  <w:vAlign w:val="center"/>
                </w:tcPr>
                <w:p w14:paraId="27544ACA"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67C5FF32"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31DC1CDF"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644C6C94"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2EE543D"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F00473" w14:paraId="3D115A6B" w14:textId="77777777" w:rsidTr="00F05738">
              <w:trPr>
                <w:trHeight w:val="394"/>
              </w:trPr>
              <w:tc>
                <w:tcPr>
                  <w:tcW w:w="262" w:type="pct"/>
                  <w:vAlign w:val="center"/>
                </w:tcPr>
                <w:p w14:paraId="0385E44E" w14:textId="77777777" w:rsidR="00135A3A" w:rsidRPr="00603221" w:rsidRDefault="00135A3A" w:rsidP="00135A3A">
                  <w:pPr>
                    <w:spacing w:line="276" w:lineRule="auto"/>
                    <w:rPr>
                      <w:lang w:val="el-GR"/>
                    </w:rPr>
                  </w:pPr>
                </w:p>
              </w:tc>
              <w:tc>
                <w:tcPr>
                  <w:tcW w:w="2261" w:type="pct"/>
                  <w:vAlign w:val="center"/>
                </w:tcPr>
                <w:p w14:paraId="429432B7" w14:textId="77777777" w:rsidR="00135A3A" w:rsidRPr="00603221" w:rsidRDefault="00135A3A" w:rsidP="00135A3A">
                  <w:pPr>
                    <w:spacing w:line="276" w:lineRule="auto"/>
                    <w:rPr>
                      <w:lang w:val="el-GR"/>
                    </w:rPr>
                  </w:pPr>
                </w:p>
              </w:tc>
              <w:tc>
                <w:tcPr>
                  <w:tcW w:w="1130" w:type="pct"/>
                  <w:vAlign w:val="center"/>
                </w:tcPr>
                <w:p w14:paraId="4A6A8107" w14:textId="77777777" w:rsidR="00135A3A" w:rsidRPr="00603221" w:rsidRDefault="00135A3A" w:rsidP="00135A3A">
                  <w:pPr>
                    <w:spacing w:line="276" w:lineRule="auto"/>
                    <w:rPr>
                      <w:lang w:val="el-GR"/>
                    </w:rPr>
                  </w:pPr>
                </w:p>
              </w:tc>
              <w:tc>
                <w:tcPr>
                  <w:tcW w:w="553" w:type="pct"/>
                  <w:vAlign w:val="center"/>
                </w:tcPr>
                <w:p w14:paraId="72E4CE9E" w14:textId="77777777" w:rsidR="00135A3A" w:rsidRPr="00603221" w:rsidRDefault="00135A3A" w:rsidP="00135A3A">
                  <w:pPr>
                    <w:spacing w:line="276" w:lineRule="auto"/>
                    <w:rPr>
                      <w:lang w:val="el-GR"/>
                    </w:rPr>
                  </w:pPr>
                </w:p>
              </w:tc>
              <w:tc>
                <w:tcPr>
                  <w:tcW w:w="795" w:type="pct"/>
                  <w:shd w:val="clear" w:color="auto" w:fill="C0C0C0"/>
                </w:tcPr>
                <w:p w14:paraId="4ED784E0" w14:textId="77777777" w:rsidR="00135A3A" w:rsidRPr="00603221" w:rsidRDefault="00135A3A" w:rsidP="00135A3A">
                  <w:pPr>
                    <w:spacing w:line="276" w:lineRule="auto"/>
                    <w:rPr>
                      <w:lang w:val="el-GR"/>
                    </w:rPr>
                  </w:pPr>
                </w:p>
              </w:tc>
            </w:tr>
            <w:tr w:rsidR="00135A3A" w:rsidRPr="00F00473" w14:paraId="4644FAE2" w14:textId="77777777" w:rsidTr="00F05738">
              <w:trPr>
                <w:trHeight w:val="394"/>
              </w:trPr>
              <w:tc>
                <w:tcPr>
                  <w:tcW w:w="262" w:type="pct"/>
                  <w:vAlign w:val="center"/>
                </w:tcPr>
                <w:p w14:paraId="5DC69AED" w14:textId="77777777" w:rsidR="00135A3A" w:rsidRPr="00603221" w:rsidRDefault="00135A3A" w:rsidP="00135A3A">
                  <w:pPr>
                    <w:spacing w:line="276" w:lineRule="auto"/>
                    <w:rPr>
                      <w:lang w:val="el-GR"/>
                    </w:rPr>
                  </w:pPr>
                </w:p>
              </w:tc>
              <w:tc>
                <w:tcPr>
                  <w:tcW w:w="2261" w:type="pct"/>
                  <w:vAlign w:val="center"/>
                </w:tcPr>
                <w:p w14:paraId="2732710F" w14:textId="77777777" w:rsidR="00135A3A" w:rsidRPr="00603221" w:rsidRDefault="00135A3A" w:rsidP="00135A3A">
                  <w:pPr>
                    <w:spacing w:line="276" w:lineRule="auto"/>
                    <w:rPr>
                      <w:lang w:val="el-GR"/>
                    </w:rPr>
                  </w:pPr>
                </w:p>
              </w:tc>
              <w:tc>
                <w:tcPr>
                  <w:tcW w:w="1130" w:type="pct"/>
                  <w:vAlign w:val="center"/>
                </w:tcPr>
                <w:p w14:paraId="552802B2" w14:textId="77777777" w:rsidR="00135A3A" w:rsidRPr="00603221" w:rsidRDefault="00135A3A" w:rsidP="00135A3A">
                  <w:pPr>
                    <w:spacing w:line="276" w:lineRule="auto"/>
                    <w:rPr>
                      <w:lang w:val="el-GR"/>
                    </w:rPr>
                  </w:pPr>
                </w:p>
              </w:tc>
              <w:tc>
                <w:tcPr>
                  <w:tcW w:w="553" w:type="pct"/>
                  <w:vAlign w:val="center"/>
                </w:tcPr>
                <w:p w14:paraId="7AFC53FB" w14:textId="77777777" w:rsidR="00135A3A" w:rsidRPr="00603221" w:rsidRDefault="00135A3A" w:rsidP="00135A3A">
                  <w:pPr>
                    <w:spacing w:line="276" w:lineRule="auto"/>
                    <w:rPr>
                      <w:lang w:val="el-GR"/>
                    </w:rPr>
                  </w:pPr>
                </w:p>
              </w:tc>
              <w:tc>
                <w:tcPr>
                  <w:tcW w:w="795" w:type="pct"/>
                  <w:shd w:val="clear" w:color="auto" w:fill="C0C0C0"/>
                </w:tcPr>
                <w:p w14:paraId="3D2EC4E9" w14:textId="77777777" w:rsidR="00135A3A" w:rsidRPr="00603221" w:rsidRDefault="00135A3A" w:rsidP="00135A3A">
                  <w:pPr>
                    <w:spacing w:line="276" w:lineRule="auto"/>
                    <w:rPr>
                      <w:lang w:val="el-GR"/>
                    </w:rPr>
                  </w:pPr>
                </w:p>
              </w:tc>
            </w:tr>
            <w:tr w:rsidR="00135A3A" w:rsidRPr="00F00473" w14:paraId="5D78114C" w14:textId="77777777" w:rsidTr="00F05738">
              <w:trPr>
                <w:trHeight w:val="394"/>
              </w:trPr>
              <w:tc>
                <w:tcPr>
                  <w:tcW w:w="262" w:type="pct"/>
                  <w:vAlign w:val="center"/>
                </w:tcPr>
                <w:p w14:paraId="5F597A94" w14:textId="77777777" w:rsidR="00135A3A" w:rsidRPr="00603221" w:rsidRDefault="00135A3A" w:rsidP="00135A3A">
                  <w:pPr>
                    <w:spacing w:line="276" w:lineRule="auto"/>
                    <w:rPr>
                      <w:lang w:val="el-GR"/>
                    </w:rPr>
                  </w:pPr>
                </w:p>
              </w:tc>
              <w:tc>
                <w:tcPr>
                  <w:tcW w:w="2261" w:type="pct"/>
                  <w:vAlign w:val="center"/>
                </w:tcPr>
                <w:p w14:paraId="06C06EBD" w14:textId="77777777" w:rsidR="00135A3A" w:rsidRPr="00603221" w:rsidRDefault="00135A3A" w:rsidP="00135A3A">
                  <w:pPr>
                    <w:spacing w:line="276" w:lineRule="auto"/>
                    <w:rPr>
                      <w:lang w:val="el-GR"/>
                    </w:rPr>
                  </w:pPr>
                </w:p>
              </w:tc>
              <w:tc>
                <w:tcPr>
                  <w:tcW w:w="1130" w:type="pct"/>
                  <w:vAlign w:val="center"/>
                </w:tcPr>
                <w:p w14:paraId="1F64FC83" w14:textId="77777777" w:rsidR="00135A3A" w:rsidRPr="00603221" w:rsidRDefault="00135A3A" w:rsidP="00135A3A">
                  <w:pPr>
                    <w:spacing w:line="276" w:lineRule="auto"/>
                    <w:rPr>
                      <w:lang w:val="el-GR"/>
                    </w:rPr>
                  </w:pPr>
                </w:p>
              </w:tc>
              <w:tc>
                <w:tcPr>
                  <w:tcW w:w="553" w:type="pct"/>
                  <w:vAlign w:val="center"/>
                </w:tcPr>
                <w:p w14:paraId="0037FBBF" w14:textId="77777777" w:rsidR="00135A3A" w:rsidRPr="00603221" w:rsidRDefault="00135A3A" w:rsidP="00135A3A">
                  <w:pPr>
                    <w:spacing w:line="276" w:lineRule="auto"/>
                    <w:rPr>
                      <w:lang w:val="el-GR"/>
                    </w:rPr>
                  </w:pPr>
                </w:p>
              </w:tc>
              <w:tc>
                <w:tcPr>
                  <w:tcW w:w="795" w:type="pct"/>
                  <w:shd w:val="clear" w:color="auto" w:fill="C0C0C0"/>
                </w:tcPr>
                <w:p w14:paraId="7EC16CCE" w14:textId="77777777" w:rsidR="00135A3A" w:rsidRPr="00603221" w:rsidRDefault="00135A3A" w:rsidP="00135A3A">
                  <w:pPr>
                    <w:spacing w:line="276" w:lineRule="auto"/>
                    <w:rPr>
                      <w:lang w:val="el-GR"/>
                    </w:rPr>
                  </w:pPr>
                </w:p>
              </w:tc>
            </w:tr>
            <w:tr w:rsidR="00135A3A" w:rsidRPr="00F00473" w14:paraId="375E8107" w14:textId="77777777" w:rsidTr="00F05738">
              <w:trPr>
                <w:trHeight w:val="380"/>
              </w:trPr>
              <w:tc>
                <w:tcPr>
                  <w:tcW w:w="3653" w:type="pct"/>
                  <w:gridSpan w:val="3"/>
                  <w:shd w:val="clear" w:color="auto" w:fill="C0C0C0"/>
                  <w:vAlign w:val="center"/>
                </w:tcPr>
                <w:p w14:paraId="623C7F94"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45F72AFB" w14:textId="77777777" w:rsidR="00135A3A" w:rsidRPr="00603221" w:rsidRDefault="00135A3A" w:rsidP="00135A3A">
                  <w:pPr>
                    <w:spacing w:line="276" w:lineRule="auto"/>
                    <w:rPr>
                      <w:lang w:val="el-GR"/>
                    </w:rPr>
                  </w:pPr>
                </w:p>
              </w:tc>
              <w:tc>
                <w:tcPr>
                  <w:tcW w:w="795" w:type="pct"/>
                  <w:shd w:val="clear" w:color="auto" w:fill="C0C0C0"/>
                </w:tcPr>
                <w:p w14:paraId="3638AD56" w14:textId="77777777" w:rsidR="00135A3A" w:rsidRPr="00603221" w:rsidRDefault="00135A3A" w:rsidP="00135A3A">
                  <w:pPr>
                    <w:spacing w:line="276" w:lineRule="auto"/>
                    <w:rPr>
                      <w:lang w:val="el-GR"/>
                    </w:rPr>
                  </w:pPr>
                </w:p>
              </w:tc>
            </w:tr>
          </w:tbl>
          <w:p w14:paraId="3F88B9A4"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7B46A915"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77693EC8" w14:textId="77777777" w:rsidTr="009C5EA6">
        <w:tc>
          <w:tcPr>
            <w:tcW w:w="675" w:type="dxa"/>
          </w:tcPr>
          <w:p w14:paraId="6182E23A" w14:textId="1BDB13AF" w:rsidR="00135A3A" w:rsidRPr="00603221" w:rsidRDefault="00F02A81" w:rsidP="00135A3A">
            <w:r>
              <w:rPr>
                <w:lang w:val="el-GR"/>
              </w:rPr>
              <w:lastRenderedPageBreak/>
              <w:t>3</w:t>
            </w:r>
            <w:r w:rsidR="00135A3A" w:rsidRPr="00603221">
              <w:t>.2</w:t>
            </w:r>
          </w:p>
        </w:tc>
        <w:tc>
          <w:tcPr>
            <w:tcW w:w="9180" w:type="dxa"/>
          </w:tcPr>
          <w:p w14:paraId="752DC19B" w14:textId="224C7FA9"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DD27E9" w:rsidRPr="002577A0">
              <w:fldChar w:fldCharType="begin"/>
            </w:r>
            <w:r w:rsidR="00DD27E9" w:rsidRPr="002577A0">
              <w:instrText xml:space="preserve"> REF _Ref496624509 \h  \* MERGEFORMAT </w:instrText>
            </w:r>
            <w:r w:rsidR="00DD27E9" w:rsidRPr="002577A0">
              <w:fldChar w:fldCharType="separate"/>
            </w:r>
            <w:r w:rsidR="00F00473" w:rsidRPr="00603221">
              <w:rPr>
                <w:lang w:val="el-GR"/>
              </w:rPr>
              <w:t xml:space="preserve">ΠΑΡΑΡΤΗΜΑ </w:t>
            </w:r>
            <w:r w:rsidR="00F00473" w:rsidRPr="00F00473">
              <w:t>III</w:t>
            </w:r>
            <w:r w:rsidR="00F00473" w:rsidRPr="00603221">
              <w:rPr>
                <w:lang w:val="el-GR"/>
              </w:rPr>
              <w:t xml:space="preserve"> – Υπόδειγμα Βιογραφικού Σημειώματος</w:t>
            </w:r>
            <w:r w:rsidR="00DD27E9" w:rsidRPr="002577A0">
              <w:fldChar w:fldCharType="end"/>
            </w:r>
            <w:r w:rsidRPr="002577A0">
              <w:rPr>
                <w:lang w:val="el-GR"/>
              </w:rPr>
              <w:t>»)</w:t>
            </w:r>
          </w:p>
        </w:tc>
      </w:tr>
    </w:tbl>
    <w:p w14:paraId="1B9A7904" w14:textId="77777777" w:rsidR="00814752" w:rsidRPr="00603221" w:rsidRDefault="00814752">
      <w:pPr>
        <w:rPr>
          <w:b/>
          <w:bCs/>
          <w:lang w:val="el-GR"/>
        </w:rPr>
      </w:pPr>
    </w:p>
    <w:p w14:paraId="102159C2" w14:textId="47BD6A47"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496541651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b/>
          <w:lang w:val="el-GR"/>
        </w:rPr>
        <w:t>2.2.7</w:t>
      </w:r>
      <w:r w:rsidR="00DD27E9">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F00473" w14:paraId="6D8D6B57" w14:textId="77777777" w:rsidTr="009C5EA6">
        <w:trPr>
          <w:trHeight w:val="711"/>
        </w:trPr>
        <w:tc>
          <w:tcPr>
            <w:tcW w:w="675" w:type="dxa"/>
            <w:shd w:val="clear" w:color="auto" w:fill="D9D9D9"/>
          </w:tcPr>
          <w:p w14:paraId="6A7D3001" w14:textId="0938BF16" w:rsidR="00BD358F" w:rsidRPr="00603221" w:rsidRDefault="00F02A81" w:rsidP="009C5EA6">
            <w:pPr>
              <w:rPr>
                <w:b/>
              </w:rPr>
            </w:pPr>
            <w:r>
              <w:rPr>
                <w:b/>
                <w:lang w:val="el-GR"/>
              </w:rPr>
              <w:t>4</w:t>
            </w:r>
            <w:r w:rsidR="00BD358F" w:rsidRPr="00603221">
              <w:rPr>
                <w:b/>
              </w:rPr>
              <w:t>.</w:t>
            </w:r>
          </w:p>
        </w:tc>
        <w:tc>
          <w:tcPr>
            <w:tcW w:w="9180" w:type="dxa"/>
            <w:shd w:val="clear" w:color="auto" w:fill="D9D9D9"/>
          </w:tcPr>
          <w:p w14:paraId="5FA78FF8" w14:textId="2D9AD987"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496541651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b/>
                <w:lang w:val="el-GR"/>
              </w:rPr>
              <w:t>2.2.7</w:t>
            </w:r>
            <w:r w:rsidR="00DD27E9">
              <w:fldChar w:fldCharType="end"/>
            </w:r>
          </w:p>
          <w:p w14:paraId="3A4B15BB"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F00473" w14:paraId="427BD57A" w14:textId="77777777" w:rsidTr="009C5EA6">
        <w:trPr>
          <w:trHeight w:val="1480"/>
        </w:trPr>
        <w:tc>
          <w:tcPr>
            <w:tcW w:w="675" w:type="dxa"/>
          </w:tcPr>
          <w:p w14:paraId="655BE296" w14:textId="74CF1673" w:rsidR="00BD358F" w:rsidRPr="00603221" w:rsidRDefault="00F02A81" w:rsidP="009C5EA6">
            <w:r>
              <w:rPr>
                <w:lang w:val="el-GR"/>
              </w:rPr>
              <w:t>4</w:t>
            </w:r>
            <w:r w:rsidR="00BD358F" w:rsidRPr="00603221">
              <w:t>.1</w:t>
            </w:r>
          </w:p>
        </w:tc>
        <w:tc>
          <w:tcPr>
            <w:tcW w:w="9180" w:type="dxa"/>
          </w:tcPr>
          <w:p w14:paraId="7BED7D45" w14:textId="77777777" w:rsidR="00F02A81" w:rsidRPr="00F02A81" w:rsidRDefault="00F02A81" w:rsidP="00F02A81">
            <w:pPr>
              <w:pStyle w:val="Tabletext"/>
              <w:rPr>
                <w:rFonts w:cs="Tahoma"/>
                <w:sz w:val="22"/>
                <w:szCs w:val="22"/>
              </w:rPr>
            </w:pPr>
            <w:r w:rsidRPr="00F02A81">
              <w:rPr>
                <w:rFonts w:cs="Tahoma"/>
                <w:sz w:val="22"/>
                <w:szCs w:val="22"/>
              </w:rPr>
              <w:t>Οι οικονομικοί φορείς προσκομίζουν πιστοποιητικά:</w:t>
            </w:r>
          </w:p>
          <w:p w14:paraId="60EBB960" w14:textId="77777777" w:rsidR="00F02A81" w:rsidRPr="00F02A81" w:rsidRDefault="00F02A81" w:rsidP="00F02A81">
            <w:pPr>
              <w:pStyle w:val="Tabletext"/>
              <w:rPr>
                <w:rFonts w:cs="Tahoma"/>
                <w:sz w:val="22"/>
                <w:szCs w:val="22"/>
              </w:rPr>
            </w:pPr>
            <w:r w:rsidRPr="00F02A81">
              <w:rPr>
                <w:rFonts w:cs="Tahoma"/>
                <w:sz w:val="22"/>
                <w:szCs w:val="22"/>
              </w:rPr>
              <w:t xml:space="preserve">Α. Για τη Διαχείριση Ποιότητας κατά το πρότυπο σύμφωνα µε το διεθνές πρότυπο ISO 9001 ή ισοδύναμο, στο αντικείμενο του προκηρυσσόμενου έργου. </w:t>
            </w:r>
          </w:p>
          <w:p w14:paraId="4E3374B6" w14:textId="77777777" w:rsidR="00F02A81" w:rsidRPr="00F02A81" w:rsidRDefault="00F02A81" w:rsidP="00F02A81">
            <w:pPr>
              <w:pStyle w:val="Tabletext"/>
              <w:rPr>
                <w:rFonts w:cs="Tahoma"/>
                <w:sz w:val="22"/>
                <w:szCs w:val="22"/>
              </w:rPr>
            </w:pPr>
            <w:r w:rsidRPr="00F02A81">
              <w:rPr>
                <w:rFonts w:cs="Tahoma"/>
                <w:sz w:val="22"/>
                <w:szCs w:val="22"/>
              </w:rPr>
              <w:t xml:space="preserve">Β. Για τη Διαχείριση της Ασφάλειας των Πληροφοριών σύμφωνα µε το διεθνές πρότυπο ISO 27001 ή ισοδύναμο στο αντικείμενο του προκηρυσσόμενου έργου. </w:t>
            </w:r>
          </w:p>
          <w:p w14:paraId="271145FB" w14:textId="77777777" w:rsidR="00F02A81" w:rsidRPr="00F02A81" w:rsidRDefault="00F02A81" w:rsidP="00F02A81">
            <w:pPr>
              <w:pStyle w:val="Tabletext"/>
              <w:rPr>
                <w:rFonts w:cs="Tahoma"/>
                <w:sz w:val="22"/>
                <w:szCs w:val="22"/>
              </w:rPr>
            </w:pPr>
            <w:r w:rsidRPr="00F02A81">
              <w:rPr>
                <w:rFonts w:cs="Tahoma"/>
                <w:sz w:val="22"/>
                <w:szCs w:val="22"/>
              </w:rPr>
              <w:t>Γ. Για την καταπολέμηση της δωροδοκίας και της Διαφθοράς, σύμφωνα µε το διεθνές πρότυπο ISO 37001 ή ισοδύναμο στο αντικείμενο του προκηρυσσόμενου έργου.</w:t>
            </w:r>
          </w:p>
          <w:p w14:paraId="5CB67C2F" w14:textId="77777777" w:rsidR="00F02A81" w:rsidRPr="00F02A81" w:rsidRDefault="00F02A81" w:rsidP="00F02A81">
            <w:pPr>
              <w:pStyle w:val="Tabletext"/>
              <w:rPr>
                <w:rFonts w:cs="Tahoma"/>
                <w:sz w:val="22"/>
                <w:szCs w:val="22"/>
              </w:rPr>
            </w:pPr>
            <w:r w:rsidRPr="00F02A81">
              <w:rPr>
                <w:rFonts w:cs="Tahoma"/>
                <w:sz w:val="22"/>
                <w:szCs w:val="22"/>
              </w:rPr>
              <w:t>εν ισχύ, από διαπιστευμένο φορέα, στο πεδίο που ζητείται ή άλλα αποδεικτικά στοιχεία</w:t>
            </w:r>
          </w:p>
          <w:p w14:paraId="1110899C" w14:textId="5FC6F449" w:rsidR="00BD358F" w:rsidRPr="00603221" w:rsidRDefault="00F02A81" w:rsidP="00F02A81">
            <w:pPr>
              <w:pStyle w:val="Tabletext"/>
              <w:jc w:val="both"/>
              <w:rPr>
                <w:rFonts w:cs="Tahoma"/>
                <w:szCs w:val="22"/>
                <w:lang w:eastAsia="el-GR"/>
              </w:rPr>
            </w:pPr>
            <w:r w:rsidRPr="00F02A81">
              <w:rPr>
                <w:rFonts w:cs="Tahoma"/>
                <w:sz w:val="22"/>
                <w:szCs w:val="22"/>
              </w:rPr>
              <w:t>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23B97ED1" w14:textId="77777777" w:rsidR="00221291" w:rsidRPr="00603221" w:rsidRDefault="00221291">
      <w:pPr>
        <w:rPr>
          <w:b/>
          <w:bCs/>
          <w:lang w:val="el-GR"/>
        </w:rPr>
      </w:pPr>
    </w:p>
    <w:p w14:paraId="1E42D512"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04F4CF69"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EC5A7A4"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3FBD16C5" w14:textId="77777777" w:rsidR="002B2F6A" w:rsidRPr="00374B84" w:rsidRDefault="002B2F6A" w:rsidP="002B2F6A">
      <w:pPr>
        <w:rPr>
          <w:lang w:val="el-GR"/>
        </w:rPr>
      </w:pPr>
      <w:r w:rsidRPr="002B2F6A">
        <w:rPr>
          <w:lang w:val="el-GR"/>
        </w:rPr>
        <w:lastRenderedPageBreak/>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541F5563"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511B9E4A"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B94693B"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795C8EF"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84A641F"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8EFD74B"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42356E0" w14:textId="77777777" w:rsidR="008338F0" w:rsidRPr="00603221" w:rsidRDefault="008338F0">
      <w:pPr>
        <w:rPr>
          <w:b/>
          <w:bCs/>
          <w:lang w:val="el-GR"/>
        </w:rPr>
      </w:pPr>
    </w:p>
    <w:p w14:paraId="6AC8A82A"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EE83677"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D7E3997"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0E741ED7"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7CFCE70" w14:textId="77777777" w:rsidR="00C81258" w:rsidRDefault="00C81258" w:rsidP="00AC2E76">
      <w:pPr>
        <w:rPr>
          <w:lang w:val="el-GR"/>
        </w:rPr>
      </w:pPr>
    </w:p>
    <w:p w14:paraId="1A2F583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558BC75"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84292FE" w14:textId="77777777" w:rsidR="00C81258" w:rsidRPr="00603221" w:rsidRDefault="00C81258" w:rsidP="00AC2E76">
      <w:pPr>
        <w:rPr>
          <w:b/>
          <w:bCs/>
          <w:i/>
          <w:color w:val="5B9BD5"/>
          <w:lang w:val="el-GR"/>
        </w:rPr>
      </w:pPr>
    </w:p>
    <w:p w14:paraId="0D0E06D9" w14:textId="77777777" w:rsidR="002B2F6A" w:rsidRDefault="003355E7" w:rsidP="002B2F6A">
      <w:pPr>
        <w:rPr>
          <w:lang w:val="el-GR"/>
        </w:rPr>
      </w:pPr>
      <w:r w:rsidRPr="00603221">
        <w:rPr>
          <w:b/>
          <w:bCs/>
          <w:lang w:val="el-GR"/>
        </w:rPr>
        <w:t>Β.</w:t>
      </w:r>
      <w:r w:rsidR="00D84146">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E296DDF"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669094F"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4696FAEF" w14:textId="77777777" w:rsidR="00EB1543" w:rsidRDefault="00EB1543" w:rsidP="00EB1543">
      <w:pPr>
        <w:rPr>
          <w:lang w:val="el-GR"/>
        </w:rPr>
      </w:pPr>
      <w:r w:rsidRPr="00603221">
        <w:rPr>
          <w:b/>
          <w:bCs/>
          <w:lang w:val="el-GR"/>
        </w:rPr>
        <w:t>Β.</w:t>
      </w:r>
      <w:r w:rsidR="00D8414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55742D3" w14:textId="0AB88D5F" w:rsidR="00E739C7" w:rsidRPr="00465217" w:rsidRDefault="00D84146" w:rsidP="00D84146">
      <w:pPr>
        <w:rPr>
          <w:szCs w:val="24"/>
          <w:lang w:val="el-GR"/>
        </w:rPr>
      </w:pPr>
      <w:r>
        <w:rPr>
          <w:b/>
          <w:bCs/>
          <w:lang w:val="el-GR"/>
        </w:rPr>
        <w:t>Β.1</w:t>
      </w:r>
      <w:r w:rsidRPr="00FF1EA0">
        <w:rPr>
          <w:b/>
          <w:bCs/>
          <w:lang w:val="el-GR"/>
        </w:rPr>
        <w:t>1</w:t>
      </w:r>
      <w:r>
        <w:rPr>
          <w:b/>
          <w:bCs/>
          <w:lang w:val="el-GR"/>
        </w:rPr>
        <w:t xml:space="preserve">. </w:t>
      </w:r>
      <w:r w:rsidRPr="00465217">
        <w:rPr>
          <w:szCs w:val="24"/>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1D66005B" w14:textId="77777777" w:rsidR="00D84146" w:rsidRPr="00465217" w:rsidRDefault="00D84146" w:rsidP="00D84146">
      <w:pPr>
        <w:ind w:left="360" w:hanging="360"/>
        <w:rPr>
          <w:szCs w:val="24"/>
          <w:lang w:val="el-GR"/>
        </w:rPr>
      </w:pPr>
      <w:r w:rsidRPr="00465217">
        <w:rPr>
          <w:szCs w:val="24"/>
          <w:lang w:val="el-GR"/>
        </w:rPr>
        <w:t>-</w:t>
      </w:r>
      <w:r w:rsidRPr="00465217">
        <w:rPr>
          <w:szCs w:val="24"/>
          <w:lang w:val="el-GR"/>
        </w:rPr>
        <w:tab/>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w:t>
      </w:r>
      <w:r w:rsidRPr="00465217">
        <w:rPr>
          <w:szCs w:val="24"/>
          <w:lang w:val="el-GR"/>
        </w:rPr>
        <w:lastRenderedPageBreak/>
        <w:t xml:space="preserve">αναδόχου (κατ’ ελάχιστον, όνομα, επώνυμο, αριθμός φορολογικού μητρώου και ημερομηνία γέννησης).  </w:t>
      </w:r>
    </w:p>
    <w:p w14:paraId="6D2865E4" w14:textId="77777777" w:rsidR="00D84146" w:rsidRPr="00465217" w:rsidRDefault="00D84146" w:rsidP="00D84146">
      <w:pPr>
        <w:ind w:left="360" w:hanging="360"/>
        <w:rPr>
          <w:szCs w:val="24"/>
          <w:lang w:val="el-GR"/>
        </w:rPr>
      </w:pPr>
      <w:r w:rsidRPr="00465217">
        <w:rPr>
          <w:szCs w:val="24"/>
          <w:lang w:val="el-GR"/>
        </w:rPr>
        <w:t>-</w:t>
      </w:r>
      <w:r w:rsidRPr="00465217">
        <w:rPr>
          <w:szCs w:val="24"/>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41D9DCEE" w14:textId="77777777" w:rsidR="00D84146" w:rsidRPr="00603221" w:rsidRDefault="00D84146" w:rsidP="00EB1543">
      <w:pPr>
        <w:rPr>
          <w:color w:val="000000"/>
          <w:lang w:val="el-GR"/>
        </w:rPr>
      </w:pPr>
    </w:p>
    <w:p w14:paraId="5DFD6F19" w14:textId="77777777" w:rsidR="002B2F6A" w:rsidRPr="00611572" w:rsidRDefault="002B2F6A" w:rsidP="002B2F6A">
      <w:pPr>
        <w:rPr>
          <w:b/>
          <w:bCs/>
          <w:lang w:val="el-GR"/>
        </w:rPr>
      </w:pPr>
      <w:r>
        <w:rPr>
          <w:b/>
          <w:bCs/>
          <w:lang w:val="el-GR"/>
        </w:rPr>
        <w:t>Β.</w:t>
      </w:r>
      <w:r w:rsidR="00D84146">
        <w:rPr>
          <w:b/>
          <w:bCs/>
          <w:lang w:val="el-GR"/>
        </w:rPr>
        <w:t>12</w:t>
      </w:r>
      <w:r>
        <w:rPr>
          <w:b/>
          <w:bCs/>
          <w:lang w:val="el-GR"/>
        </w:rPr>
        <w:t xml:space="preserve">. </w:t>
      </w:r>
      <w:r w:rsidRPr="00611572">
        <w:rPr>
          <w:b/>
          <w:bCs/>
          <w:lang w:val="el-GR"/>
        </w:rPr>
        <w:t>Επισημαίνεται ότι γίνονται αποδεκτές:</w:t>
      </w:r>
    </w:p>
    <w:p w14:paraId="5E9C0DB6" w14:textId="77777777" w:rsidR="002B2F6A" w:rsidRPr="00611572" w:rsidRDefault="002B2F6A" w:rsidP="00E82AF0">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3C6F415" w14:textId="67423141" w:rsidR="00597F8A" w:rsidRPr="002B28DA" w:rsidRDefault="002B2F6A" w:rsidP="00E82AF0">
      <w:pPr>
        <w:numPr>
          <w:ilvl w:val="0"/>
          <w:numId w:val="4"/>
        </w:numPr>
        <w:suppressAutoHyphens w:val="0"/>
        <w:spacing w:after="0"/>
        <w:jc w:val="left"/>
        <w:rPr>
          <w:lang w:val="el-GR"/>
        </w:rPr>
      </w:pPr>
      <w:r w:rsidRPr="003E1CBC">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2B28DA">
        <w:rPr>
          <w:b/>
          <w:bCs/>
          <w:lang w:val="el-GR"/>
        </w:rPr>
        <w:t>τους</w:t>
      </w:r>
    </w:p>
    <w:p w14:paraId="108A6A94" w14:textId="77777777" w:rsidR="002B28DA" w:rsidRPr="003E1CBC" w:rsidRDefault="002B28DA" w:rsidP="002B28DA">
      <w:pPr>
        <w:suppressAutoHyphens w:val="0"/>
        <w:spacing w:after="0"/>
        <w:jc w:val="left"/>
        <w:rPr>
          <w:lang w:val="el-GR"/>
        </w:rPr>
      </w:pPr>
    </w:p>
    <w:p w14:paraId="228E91DD" w14:textId="77777777" w:rsidR="00C33C73" w:rsidRPr="00603221" w:rsidRDefault="00C33C73" w:rsidP="003A109E">
      <w:pPr>
        <w:pStyle w:val="Heading2"/>
        <w:rPr>
          <w:rFonts w:cs="Tahoma"/>
          <w:lang w:val="el-GR"/>
        </w:rPr>
      </w:pPr>
      <w:r w:rsidRPr="00603221">
        <w:rPr>
          <w:rFonts w:cs="Tahoma"/>
          <w:lang w:val="el-GR"/>
        </w:rPr>
        <w:tab/>
      </w:r>
      <w:bookmarkStart w:id="172" w:name="_Toc97194289"/>
      <w:bookmarkStart w:id="173" w:name="_Toc97194431"/>
      <w:bookmarkStart w:id="174" w:name="_Toc204863008"/>
      <w:r w:rsidRPr="00603221">
        <w:rPr>
          <w:rFonts w:cs="Tahoma"/>
          <w:lang w:val="el-GR"/>
        </w:rPr>
        <w:t>Κριτήρια Ανάθεσης</w:t>
      </w:r>
      <w:bookmarkEnd w:id="172"/>
      <w:bookmarkEnd w:id="173"/>
      <w:bookmarkEnd w:id="174"/>
      <w:r w:rsidRPr="00603221">
        <w:rPr>
          <w:rFonts w:cs="Tahoma"/>
          <w:lang w:val="el-GR"/>
        </w:rPr>
        <w:t xml:space="preserve"> </w:t>
      </w:r>
    </w:p>
    <w:p w14:paraId="527E82A8" w14:textId="77777777" w:rsidR="008338F0" w:rsidRPr="00603221" w:rsidRDefault="003355E7" w:rsidP="00A9034C">
      <w:pPr>
        <w:pStyle w:val="Heading3"/>
        <w:ind w:left="709" w:hanging="709"/>
        <w:rPr>
          <w:lang w:val="el-GR"/>
        </w:rPr>
      </w:pPr>
      <w:bookmarkStart w:id="175" w:name="_Ref496542191"/>
      <w:bookmarkStart w:id="176" w:name="_Toc97194290"/>
      <w:bookmarkStart w:id="177" w:name="_Toc97194432"/>
      <w:bookmarkStart w:id="178" w:name="_Toc204863009"/>
      <w:r w:rsidRPr="00603221">
        <w:rPr>
          <w:lang w:val="el-GR"/>
        </w:rPr>
        <w:t>Κριτήριο ανάθεσης</w:t>
      </w:r>
      <w:bookmarkEnd w:id="175"/>
      <w:bookmarkEnd w:id="176"/>
      <w:bookmarkEnd w:id="177"/>
      <w:bookmarkEnd w:id="178"/>
    </w:p>
    <w:p w14:paraId="47868D4B" w14:textId="2EEE7A18" w:rsidR="00372DB8" w:rsidRDefault="003355E7">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w:t>
      </w:r>
      <w:r w:rsidR="00372DB8" w:rsidRPr="00FF0329">
        <w:rPr>
          <w:lang w:val="el-GR"/>
        </w:rPr>
        <w:t>αποκλειστικά της τιμής.</w:t>
      </w:r>
    </w:p>
    <w:p w14:paraId="4CDF02E9" w14:textId="77777777" w:rsidR="004629AE" w:rsidRPr="00603221" w:rsidRDefault="004629AE">
      <w:pPr>
        <w:rPr>
          <w:lang w:val="el-GR"/>
        </w:rPr>
      </w:pPr>
    </w:p>
    <w:p w14:paraId="227F8993" w14:textId="77777777" w:rsidR="008338F0" w:rsidRPr="00603221" w:rsidRDefault="003355E7" w:rsidP="003A109E">
      <w:pPr>
        <w:pStyle w:val="Heading2"/>
        <w:rPr>
          <w:rFonts w:cs="Tahoma"/>
          <w:lang w:val="el-GR"/>
        </w:rPr>
      </w:pPr>
      <w:r w:rsidRPr="00603221">
        <w:rPr>
          <w:rFonts w:cs="Tahoma"/>
          <w:lang w:val="el-GR"/>
        </w:rPr>
        <w:tab/>
      </w:r>
      <w:bookmarkStart w:id="179" w:name="_Toc97194296"/>
      <w:bookmarkStart w:id="180" w:name="_Toc97194435"/>
      <w:bookmarkStart w:id="181" w:name="_Toc204863010"/>
      <w:r w:rsidRPr="00603221">
        <w:rPr>
          <w:rFonts w:cs="Tahoma"/>
          <w:lang w:val="el-GR"/>
        </w:rPr>
        <w:t>Κατάρτιση - Περιεχόμενο Προσφορών</w:t>
      </w:r>
      <w:bookmarkEnd w:id="179"/>
      <w:bookmarkEnd w:id="180"/>
      <w:bookmarkEnd w:id="181"/>
    </w:p>
    <w:p w14:paraId="11CD9995" w14:textId="77777777" w:rsidR="008338F0" w:rsidRPr="00603221" w:rsidRDefault="003355E7" w:rsidP="005A1609">
      <w:pPr>
        <w:pStyle w:val="Heading3"/>
        <w:ind w:left="709" w:hanging="709"/>
        <w:rPr>
          <w:lang w:val="el-GR"/>
        </w:rPr>
      </w:pPr>
      <w:bookmarkStart w:id="182" w:name="_Ref496542253"/>
      <w:bookmarkStart w:id="183" w:name="_Toc97194297"/>
      <w:bookmarkStart w:id="184" w:name="_Toc97194436"/>
      <w:bookmarkStart w:id="185" w:name="_Toc204863011"/>
      <w:r w:rsidRPr="00603221">
        <w:rPr>
          <w:lang w:val="el-GR"/>
        </w:rPr>
        <w:t>Γενικοί όροι υποβολής προσφορών</w:t>
      </w:r>
      <w:bookmarkEnd w:id="182"/>
      <w:bookmarkEnd w:id="183"/>
      <w:bookmarkEnd w:id="184"/>
      <w:bookmarkEnd w:id="185"/>
    </w:p>
    <w:p w14:paraId="1789A00E"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15CDF209"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18CAF88C"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3DADCBF5" w14:textId="2A2FA2BF"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w:t>
      </w:r>
      <w:r w:rsidR="0094097A" w:rsidRPr="00CD1C43">
        <w:rPr>
          <w:rFonts w:cs="Helvetica"/>
          <w:color w:val="000000"/>
          <w:lang w:val="el-GR" w:eastAsia="el-GR"/>
        </w:rPr>
        <w:t>την προσφορά ή την αίτηση συμμετοχής του</w:t>
      </w:r>
      <w:r w:rsidR="0094097A">
        <w:rPr>
          <w:rFonts w:cs="Helvetica"/>
          <w:color w:val="000000"/>
          <w:lang w:val="el-GR" w:eastAsia="el-GR"/>
        </w:rPr>
        <w:t>ς</w:t>
      </w:r>
      <w:r w:rsidR="0094097A" w:rsidRPr="00CD1C43">
        <w:rPr>
          <w:rFonts w:cs="Helvetica"/>
          <w:color w:val="000000"/>
          <w:lang w:val="el-GR" w:eastAsia="el-GR"/>
        </w:rPr>
        <w:t xml:space="preserve"> και να</w:t>
      </w:r>
      <w:r w:rsidR="0094097A">
        <w:rPr>
          <w:rFonts w:cs="Helvetica"/>
          <w:color w:val="000000"/>
          <w:lang w:val="el-GR" w:eastAsia="el-GR"/>
        </w:rPr>
        <w:t xml:space="preserve"> </w:t>
      </w:r>
      <w:r w:rsidR="0094097A" w:rsidRPr="00CD1C43">
        <w:rPr>
          <w:rFonts w:cs="Helvetica"/>
          <w:color w:val="000000"/>
          <w:lang w:val="el-GR" w:eastAsia="el-GR"/>
        </w:rPr>
        <w:t>την υποβάλ</w:t>
      </w:r>
      <w:r w:rsidR="0094097A">
        <w:rPr>
          <w:rFonts w:cs="Helvetica"/>
          <w:color w:val="000000"/>
          <w:lang w:val="el-GR" w:eastAsia="el-GR"/>
        </w:rPr>
        <w:t>ουν</w:t>
      </w:r>
      <w:r w:rsidR="0094097A" w:rsidRPr="00CD1C43">
        <w:rPr>
          <w:rFonts w:cs="Helvetica"/>
          <w:color w:val="000000"/>
          <w:lang w:val="el-GR" w:eastAsia="el-GR"/>
        </w:rPr>
        <w:t xml:space="preserve"> εκ νέου έως την κατά περίπτωση καταληκτική ημερομηνία υποβολής προσφορών ή</w:t>
      </w:r>
      <w:r w:rsidR="0094097A">
        <w:rPr>
          <w:rFonts w:cs="Helvetica"/>
          <w:color w:val="000000"/>
          <w:lang w:val="el-GR" w:eastAsia="el-GR"/>
        </w:rPr>
        <w:t xml:space="preserve"> </w:t>
      </w:r>
      <w:r w:rsidR="0094097A" w:rsidRPr="00CD1C43">
        <w:rPr>
          <w:rFonts w:cs="Helvetica"/>
          <w:color w:val="000000"/>
          <w:lang w:val="el-GR" w:eastAsia="el-GR"/>
        </w:rPr>
        <w:t>αιτήσεων συμμετοχής, χωρίς να απαιτούνται πλέον ενέργειες, όπως σχετικό αίτημα του οικονομικού φορέα, μέσω της Επικοινωνίας προς την Αναθέτουσα Αρχή, καθώς και σχετικές ενέργειες απόσυρσης («αποκλεισμού») της προσφοράς από χρήστη της αναθέτουσας αρχής</w:t>
      </w:r>
      <w:r w:rsidRPr="00CB7A20">
        <w:rPr>
          <w:rFonts w:cs="Helvetica"/>
          <w:color w:val="000000"/>
          <w:lang w:val="el-GR" w:eastAsia="el-GR"/>
        </w:rPr>
        <w:t>.</w:t>
      </w:r>
      <w:r w:rsidRPr="00CB7A20">
        <w:rPr>
          <w:rStyle w:val="FootnoteReference"/>
          <w:rFonts w:cs="Helvetica"/>
          <w:color w:val="000000"/>
          <w:lang w:val="el-GR" w:eastAsia="el-GR"/>
        </w:rPr>
        <w:footnoteReference w:id="5"/>
      </w:r>
    </w:p>
    <w:p w14:paraId="4F763937" w14:textId="77777777" w:rsidR="002B2F6A" w:rsidRPr="002B2F6A" w:rsidRDefault="002B2F6A" w:rsidP="002B2F6A">
      <w:pPr>
        <w:rPr>
          <w:color w:val="000000"/>
          <w:lang w:val="el-GR" w:eastAsia="el-GR"/>
        </w:rPr>
      </w:pPr>
    </w:p>
    <w:p w14:paraId="057DCA33" w14:textId="77777777" w:rsidR="008338F0" w:rsidRPr="00603221" w:rsidRDefault="003355E7" w:rsidP="005A1609">
      <w:pPr>
        <w:pStyle w:val="Heading3"/>
        <w:ind w:left="709" w:hanging="709"/>
        <w:rPr>
          <w:lang w:val="el-GR"/>
        </w:rPr>
      </w:pPr>
      <w:bookmarkStart w:id="186" w:name="_Toc74566860"/>
      <w:bookmarkStart w:id="187" w:name="_Ref496542299"/>
      <w:bookmarkStart w:id="188" w:name="_Toc97194298"/>
      <w:bookmarkStart w:id="189" w:name="_Toc97194437"/>
      <w:bookmarkStart w:id="190" w:name="_Toc204863012"/>
      <w:bookmarkEnd w:id="186"/>
      <w:r w:rsidRPr="00603221">
        <w:rPr>
          <w:lang w:val="el-GR"/>
        </w:rPr>
        <w:lastRenderedPageBreak/>
        <w:t>Χρόνος και Τρόπος υποβολής προσφορών</w:t>
      </w:r>
      <w:bookmarkEnd w:id="187"/>
      <w:bookmarkEnd w:id="188"/>
      <w:bookmarkEnd w:id="189"/>
      <w:bookmarkEnd w:id="190"/>
      <w:r w:rsidRPr="00603221">
        <w:rPr>
          <w:lang w:val="el-GR"/>
        </w:rPr>
        <w:t xml:space="preserve"> </w:t>
      </w:r>
    </w:p>
    <w:p w14:paraId="5CDEED95" w14:textId="66701AB8" w:rsidR="004B759E" w:rsidRPr="00821852" w:rsidRDefault="000F0E29" w:rsidP="00D472F0">
      <w:pPr>
        <w:rPr>
          <w:b/>
          <w:bCs/>
          <w:lang w:val="el-GR"/>
        </w:rPr>
      </w:pPr>
      <w:bookmarkStart w:id="191" w:name="_Toc74566862"/>
      <w:bookmarkStart w:id="192" w:name="_Toc97194299"/>
      <w:bookmarkEnd w:id="191"/>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40979373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1.5</w:t>
      </w:r>
      <w:r w:rsidR="00DD27E9">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92"/>
    </w:p>
    <w:p w14:paraId="04B3923B" w14:textId="13D0F966" w:rsidR="000F0E29" w:rsidRPr="001135FD" w:rsidRDefault="004B759E" w:rsidP="00D472F0">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93" w:name="_Toc97194300"/>
    </w:p>
    <w:p w14:paraId="77FDA5B1"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193"/>
    </w:p>
    <w:p w14:paraId="58CA6359"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7522479" w14:textId="77777777" w:rsidR="004B759E" w:rsidRPr="00A334BA" w:rsidRDefault="004B759E" w:rsidP="00821852">
      <w:pPr>
        <w:rPr>
          <w:lang w:val="el-GR"/>
        </w:rPr>
      </w:pPr>
    </w:p>
    <w:p w14:paraId="554E1950"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302DE65C" w14:textId="77777777" w:rsidR="000F0E29" w:rsidRPr="000F0E29" w:rsidRDefault="000F0E29" w:rsidP="00D472F0">
      <w:pPr>
        <w:rPr>
          <w:lang w:val="el-GR"/>
        </w:rPr>
      </w:pPr>
      <w:bookmarkStart w:id="194" w:name="_Toc74566865"/>
      <w:bookmarkStart w:id="195" w:name="_Toc97194301"/>
      <w:bookmarkEnd w:id="194"/>
    </w:p>
    <w:p w14:paraId="6BEB1828"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95"/>
      <w:r w:rsidR="004B759E" w:rsidRPr="00821852">
        <w:rPr>
          <w:lang w:val="el-GR"/>
        </w:rPr>
        <w:t xml:space="preserve"> </w:t>
      </w:r>
    </w:p>
    <w:p w14:paraId="350AB456"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6B5202E"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DA075DB"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2FD610D3"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2504652" w14:textId="77777777" w:rsidR="00D472F0" w:rsidRPr="00D472F0" w:rsidRDefault="00D472F0" w:rsidP="000F0E29">
      <w:pPr>
        <w:rPr>
          <w:lang w:val="el-GR"/>
        </w:rPr>
      </w:pPr>
      <w:bookmarkStart w:id="196" w:name="_Ref75869622"/>
      <w:bookmarkStart w:id="197" w:name="_Toc97194302"/>
    </w:p>
    <w:p w14:paraId="1CA67F33" w14:textId="14509768"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6"/>
      </w:r>
      <w:r w:rsidR="00486D17" w:rsidRPr="00821852">
        <w:rPr>
          <w:lang w:val="el-GR"/>
        </w:rPr>
        <w:t xml:space="preserve">.  </w:t>
      </w:r>
      <w:bookmarkStart w:id="198" w:name="_Toc74566867"/>
      <w:bookmarkStart w:id="199" w:name="_Toc74566868"/>
      <w:bookmarkStart w:id="200" w:name="_Toc74566869"/>
      <w:bookmarkStart w:id="201" w:name="_Toc74566870"/>
      <w:bookmarkEnd w:id="198"/>
      <w:bookmarkEnd w:id="199"/>
      <w:bookmarkEnd w:id="200"/>
      <w:bookmarkEnd w:id="201"/>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510087097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3F4899">
        <w:rPr>
          <w:lang w:val="el-GR"/>
        </w:rPr>
        <w:t xml:space="preserve">ΠΑΡΑΡΤΗΜΑ </w:t>
      </w:r>
      <w:r w:rsidR="00F00473" w:rsidRPr="00F00473">
        <w:rPr>
          <w:lang w:val="el-GR"/>
        </w:rPr>
        <w:t>IV</w:t>
      </w:r>
      <w:r w:rsidR="00F00473" w:rsidRPr="003F4899">
        <w:rPr>
          <w:lang w:val="el-GR"/>
        </w:rPr>
        <w:t xml:space="preserve"> – Υπόδειγμα Τεχνικής Προσφοράς</w:t>
      </w:r>
      <w:r w:rsidR="00DD27E9">
        <w:fldChar w:fldCharType="end"/>
      </w:r>
      <w:r w:rsidR="00AE32CA" w:rsidRPr="00821852">
        <w:rPr>
          <w:lang w:val="el-GR"/>
        </w:rPr>
        <w:t xml:space="preserve"> &amp;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510087099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603221">
        <w:rPr>
          <w:lang w:val="el-GR"/>
        </w:rPr>
        <w:t xml:space="preserve">ΠΑΡΑΡΤΗΜΑ </w:t>
      </w:r>
      <w:r w:rsidR="00F00473" w:rsidRPr="00F00473">
        <w:rPr>
          <w:lang w:val="el-GR"/>
        </w:rPr>
        <w:t>V</w:t>
      </w:r>
      <w:r w:rsidR="00F00473" w:rsidRPr="00603221">
        <w:rPr>
          <w:lang w:val="el-GR"/>
        </w:rPr>
        <w:t xml:space="preserve"> – Υπόδειγμα Οικονομικής Προσφοράς</w:t>
      </w:r>
      <w:r w:rsidR="00DD27E9">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96"/>
      <w:bookmarkEnd w:id="197"/>
    </w:p>
    <w:p w14:paraId="3A6A7EFA" w14:textId="77777777" w:rsidR="00FC039B" w:rsidRPr="00FC039B" w:rsidRDefault="00FC039B" w:rsidP="00FC039B">
      <w:pPr>
        <w:rPr>
          <w:lang w:val="el-GR"/>
        </w:rPr>
      </w:pPr>
    </w:p>
    <w:p w14:paraId="2296002F" w14:textId="77777777" w:rsidR="004E36A7" w:rsidRPr="00821852" w:rsidRDefault="000F0E29" w:rsidP="00D472F0">
      <w:pPr>
        <w:rPr>
          <w:lang w:val="el-GR"/>
        </w:rPr>
      </w:pPr>
      <w:bookmarkStart w:id="202" w:name="_Toc74566872"/>
      <w:bookmarkStart w:id="203" w:name="_Toc74566873"/>
      <w:bookmarkStart w:id="204" w:name="_Toc97194304"/>
      <w:bookmarkEnd w:id="202"/>
      <w:bookmarkEnd w:id="203"/>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04"/>
    </w:p>
    <w:p w14:paraId="6F91C9DD" w14:textId="77777777" w:rsidR="004E36A7" w:rsidRPr="008A2283" w:rsidRDefault="004E36A7" w:rsidP="004E36A7">
      <w:pPr>
        <w:rPr>
          <w:color w:val="000000"/>
          <w:lang w:val="el-GR"/>
        </w:rPr>
      </w:pPr>
      <w:bookmarkStart w:id="205"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46FA055E"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00ACB826"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7D214AD7"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FootnoteReference"/>
          <w:color w:val="000000"/>
          <w:lang w:val="el-GR"/>
        </w:rPr>
        <w:t xml:space="preserve"> </w:t>
      </w:r>
    </w:p>
    <w:p w14:paraId="01410D6D"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37ACBC3B"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78BDEEA9"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2979BCC9"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05"/>
    </w:p>
    <w:p w14:paraId="3E4C3A5E"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D680FB4"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6C2F20EA"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670E9782" w14:textId="77777777" w:rsidR="000674D2" w:rsidRPr="00CB7A20" w:rsidRDefault="000674D2" w:rsidP="000674D2">
      <w:pPr>
        <w:rPr>
          <w:lang w:val="el-GR"/>
        </w:rPr>
      </w:pPr>
      <w:r w:rsidRPr="00CB7A20">
        <w:rPr>
          <w:lang w:val="el-GR"/>
        </w:rPr>
        <w:lastRenderedPageBreak/>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35D742A6"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E24ADC7"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02B6C1C"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1CDF2639"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7CA0717"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5C7ECFED"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07FB9762"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59EB4DBC" w14:textId="77777777" w:rsidR="00CA1F25" w:rsidRPr="00603221" w:rsidRDefault="00CA1F25">
      <w:pPr>
        <w:rPr>
          <w:i/>
          <w:iCs/>
          <w:color w:val="5B9BD5"/>
          <w:lang w:val="el-GR"/>
        </w:rPr>
      </w:pPr>
    </w:p>
    <w:p w14:paraId="33121BE9" w14:textId="77777777" w:rsidR="008338F0" w:rsidRPr="005A1609" w:rsidRDefault="003355E7" w:rsidP="005A1609">
      <w:pPr>
        <w:pStyle w:val="Heading3"/>
        <w:ind w:left="709" w:hanging="709"/>
        <w:rPr>
          <w:lang w:val="el-GR"/>
        </w:rPr>
      </w:pPr>
      <w:bookmarkStart w:id="206" w:name="_Ref496542340"/>
      <w:bookmarkStart w:id="207" w:name="_Toc97194305"/>
      <w:bookmarkStart w:id="208" w:name="_Toc97194438"/>
      <w:bookmarkStart w:id="209" w:name="_Toc204863013"/>
      <w:r w:rsidRPr="00603221">
        <w:rPr>
          <w:lang w:val="el-GR"/>
        </w:rPr>
        <w:lastRenderedPageBreak/>
        <w:t>Περιεχόμενα Φακέλου «Δικαιολογητικά Συμμετοχής - Τεχνική Προσφορά»</w:t>
      </w:r>
      <w:bookmarkEnd w:id="206"/>
      <w:bookmarkEnd w:id="207"/>
      <w:bookmarkEnd w:id="208"/>
      <w:bookmarkEnd w:id="209"/>
      <w:r w:rsidRPr="00603221">
        <w:rPr>
          <w:lang w:val="el-GR"/>
        </w:rPr>
        <w:t xml:space="preserve"> </w:t>
      </w:r>
    </w:p>
    <w:p w14:paraId="58C581B9" w14:textId="77777777" w:rsidR="002C7E9A" w:rsidRPr="00D9614A" w:rsidRDefault="002C7E9A" w:rsidP="00D9614A">
      <w:pPr>
        <w:pStyle w:val="Heading4"/>
        <w:ind w:left="709" w:firstLine="0"/>
        <w:rPr>
          <w:lang w:val="el-GR"/>
        </w:rPr>
      </w:pPr>
      <w:bookmarkStart w:id="210" w:name="_Toc74566876"/>
      <w:bookmarkStart w:id="211" w:name="_Ref55324286"/>
      <w:bookmarkStart w:id="212" w:name="_Toc97194306"/>
      <w:bookmarkStart w:id="213" w:name="_Toc204863014"/>
      <w:bookmarkEnd w:id="210"/>
      <w:r w:rsidRPr="00D9614A">
        <w:rPr>
          <w:lang w:val="el-GR"/>
        </w:rPr>
        <w:t>Δικαιολογητικά Συμμετοχής</w:t>
      </w:r>
      <w:bookmarkEnd w:id="211"/>
      <w:bookmarkEnd w:id="212"/>
      <w:bookmarkEnd w:id="213"/>
    </w:p>
    <w:p w14:paraId="2C0E8C5F"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452BDD25"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ECFBCF7" w14:textId="6B3AAAF5"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14" w:name="_Hlk118712722"/>
      <w:r w:rsidR="00340CC1"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340CC1" w:rsidRPr="00603221">
        <w:rPr>
          <w:lang w:val="el-GR"/>
        </w:rPr>
      </w:r>
      <w:r w:rsidR="00340CC1" w:rsidRPr="00603221">
        <w:rPr>
          <w:lang w:val="el-GR"/>
        </w:rPr>
        <w:fldChar w:fldCharType="separate"/>
      </w:r>
      <w:r w:rsidR="00F00473">
        <w:rPr>
          <w:lang w:val="el-GR"/>
        </w:rPr>
        <w:t>2.1.5</w:t>
      </w:r>
      <w:r w:rsidR="00340CC1" w:rsidRPr="00603221">
        <w:rPr>
          <w:lang w:val="el-GR"/>
        </w:rPr>
        <w:fldChar w:fldCharType="end"/>
      </w:r>
      <w:bookmarkEnd w:id="214"/>
      <w:r w:rsidRPr="00603221">
        <w:rPr>
          <w:lang w:val="el-GR"/>
        </w:rPr>
        <w:t xml:space="preserve"> και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496542081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color w:val="000000"/>
          <w:lang w:val="el-GR"/>
        </w:rPr>
        <w:t>2.2.2</w:t>
      </w:r>
      <w:r w:rsidR="00DD27E9">
        <w:fldChar w:fldCharType="end"/>
      </w:r>
      <w:r>
        <w:rPr>
          <w:color w:val="000000"/>
          <w:lang w:val="el-GR"/>
        </w:rPr>
        <w:t xml:space="preserve"> </w:t>
      </w:r>
      <w:r w:rsidRPr="00BD7E89">
        <w:rPr>
          <w:lang w:val="el-GR"/>
        </w:rPr>
        <w:t xml:space="preserve">αντίστοιχα της παρούσας διακήρυξης.  </w:t>
      </w:r>
    </w:p>
    <w:p w14:paraId="4291387B" w14:textId="73D34D59" w:rsidR="00CD4F51" w:rsidRPr="00B07864" w:rsidRDefault="00CD4F51" w:rsidP="00CD4F51">
      <w:pPr>
        <w:rPr>
          <w:lang w:val="el-GR"/>
        </w:rPr>
      </w:pPr>
      <w:bookmarkStart w:id="215"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340CC1">
        <w:rPr>
          <w:lang w:val="el-GR"/>
        </w:rPr>
        <w:fldChar w:fldCharType="begin"/>
      </w:r>
      <w:r w:rsidR="009F688B">
        <w:rPr>
          <w:lang w:val="el-GR"/>
        </w:rPr>
        <w:instrText xml:space="preserve"> REF _Ref494118533 \h </w:instrText>
      </w:r>
      <w:r w:rsidR="00340CC1">
        <w:rPr>
          <w:lang w:val="el-GR"/>
        </w:rPr>
      </w:r>
      <w:r w:rsidR="00340CC1">
        <w:rPr>
          <w:lang w:val="el-GR"/>
        </w:rPr>
        <w:fldChar w:fldCharType="separate"/>
      </w:r>
      <w:r w:rsidR="00F00473">
        <w:rPr>
          <w:lang w:val="el-GR"/>
        </w:rPr>
        <w:t>Π</w:t>
      </w:r>
      <w:r w:rsidR="00F00473" w:rsidRPr="00603221">
        <w:rPr>
          <w:lang w:val="el-GR"/>
        </w:rPr>
        <w:t xml:space="preserve">ΑΡΑΡΤΗΜΑ </w:t>
      </w:r>
      <w:r w:rsidR="00F00473" w:rsidRPr="00603221">
        <w:t>V</w:t>
      </w:r>
      <w:r w:rsidR="00F00473" w:rsidRPr="00603221">
        <w:rPr>
          <w:lang w:val="el-GR"/>
        </w:rPr>
        <w:t>Ι – Άλλες Δηλώσεις</w:t>
      </w:r>
      <w:r w:rsidR="00340CC1">
        <w:rPr>
          <w:lang w:val="el-GR"/>
        </w:rPr>
        <w:fldChar w:fldCharType="end"/>
      </w:r>
      <w:r w:rsidRPr="00B07864">
        <w:rPr>
          <w:lang w:val="el-GR"/>
        </w:rPr>
        <w:t>.</w:t>
      </w:r>
    </w:p>
    <w:bookmarkEnd w:id="215"/>
    <w:p w14:paraId="58309DF9" w14:textId="77777777" w:rsidR="007702DC" w:rsidRDefault="007702DC" w:rsidP="002C7E9A">
      <w:pPr>
        <w:rPr>
          <w:lang w:val="el-GR"/>
        </w:rPr>
      </w:pPr>
    </w:p>
    <w:p w14:paraId="5C294ABF" w14:textId="72B2BBD5" w:rsidR="00197834" w:rsidRPr="00197834" w:rsidRDefault="00197834" w:rsidP="00197834">
      <w:pPr>
        <w:rPr>
          <w:lang w:val="el-GR"/>
        </w:rPr>
      </w:pPr>
      <w:r w:rsidRPr="00197834">
        <w:rPr>
          <w:lang w:val="el-GR"/>
        </w:rPr>
        <w:t xml:space="preserve">Οι προσφέροντες </w:t>
      </w:r>
      <w:r w:rsidRPr="002577A0">
        <w:rPr>
          <w:lang w:val="el-GR"/>
        </w:rPr>
        <w:t>συμπληρώνουν το σχετικό υπόδειγμα ΕΕΕΣ,  το οποίο αποτελεί αναπόσπαστο μέρος της παρούσας διακήρυξης (</w:t>
      </w:r>
      <w:r w:rsidR="00340CC1" w:rsidRPr="002577A0">
        <w:rPr>
          <w:lang w:val="el-GR"/>
        </w:rPr>
        <w:fldChar w:fldCharType="begin"/>
      </w:r>
      <w:r w:rsidRPr="002577A0">
        <w:rPr>
          <w:lang w:val="el-GR"/>
        </w:rPr>
        <w:instrText xml:space="preserve"> REF _Ref496624736 \h </w:instrText>
      </w:r>
      <w:r w:rsidR="002577A0">
        <w:rPr>
          <w:lang w:val="el-GR"/>
        </w:rPr>
        <w:instrText xml:space="preserve"> \* MERGEFORMAT </w:instrText>
      </w:r>
      <w:r w:rsidR="00340CC1" w:rsidRPr="002577A0">
        <w:rPr>
          <w:lang w:val="el-GR"/>
        </w:rPr>
      </w:r>
      <w:r w:rsidR="00340CC1" w:rsidRPr="002577A0">
        <w:rPr>
          <w:lang w:val="el-GR"/>
        </w:rPr>
        <w:fldChar w:fldCharType="separate"/>
      </w:r>
      <w:r w:rsidR="00F00473" w:rsidRPr="00603221">
        <w:rPr>
          <w:color w:val="000099"/>
          <w:lang w:val="el-GR"/>
        </w:rPr>
        <w:t xml:space="preserve">ΠΑΡΑΡΤΗΜΑ ΙΙ – ΕΥΡΩΠΑΙΚΟ ΕΝΙΑΙΟ ΕΓΓΡΑΦΟ ΣΥΜΒΑΣΗΣ (ΕΕΕΣ) </w:t>
      </w:r>
      <w:r w:rsidR="00340CC1" w:rsidRPr="002577A0">
        <w:rPr>
          <w:lang w:val="el-GR"/>
        </w:rPr>
        <w:fldChar w:fldCharType="end"/>
      </w:r>
      <w:r w:rsidRPr="002577A0">
        <w:rPr>
          <w:lang w:val="el-GR"/>
        </w:rPr>
        <w:t xml:space="preserve"> ως Παράρτημα  αυτής.</w:t>
      </w:r>
      <w:r w:rsidRPr="00197834">
        <w:rPr>
          <w:lang w:val="el-GR"/>
        </w:rPr>
        <w:t xml:space="preserve"> </w:t>
      </w:r>
    </w:p>
    <w:p w14:paraId="372573CE"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2D86753"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300AB8D"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7" w:history="1">
        <w:r w:rsidRPr="00821852">
          <w:rPr>
            <w:lang w:val="el-GR"/>
          </w:rPr>
          <w:t>www.promitheus.gov.gr</w:t>
        </w:r>
      </w:hyperlink>
      <w:r w:rsidRPr="00821852">
        <w:rPr>
          <w:lang w:val="el-GR"/>
        </w:rPr>
        <w:t>) του ΟΠΣ ΕΣΗΔΗΣ.</w:t>
      </w:r>
    </w:p>
    <w:p w14:paraId="1FDC1015" w14:textId="397659A2" w:rsidR="00606EF6" w:rsidRPr="007417CF" w:rsidRDefault="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5861BB03"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38504393"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7A3D1DF0" w14:textId="77777777" w:rsidR="00704D1F" w:rsidRPr="00603221" w:rsidRDefault="00704D1F">
      <w:pPr>
        <w:rPr>
          <w:b/>
          <w:u w:val="single"/>
          <w:lang w:val="el-GR"/>
        </w:rPr>
      </w:pPr>
    </w:p>
    <w:p w14:paraId="15B28197" w14:textId="4629304D"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496624736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603221">
        <w:rPr>
          <w:color w:val="000099"/>
          <w:lang w:val="el-GR"/>
        </w:rPr>
        <w:t xml:space="preserve">ΠΑΡΑΡΤΗΜΑ ΙΙ – ΕΥΡΩΠΑΙΚΟ ΕΝΙΑΙΟ ΕΓΓΡΑΦΟ ΣΥΜΒΑΣΗΣ (ΕΕΕΣ) </w:t>
      </w:r>
      <w:r w:rsidR="00DD27E9">
        <w:fldChar w:fldCharType="end"/>
      </w:r>
      <w:r w:rsidRPr="00603221">
        <w:rPr>
          <w:lang w:val="el-GR"/>
        </w:rPr>
        <w:t xml:space="preserve">. </w:t>
      </w:r>
    </w:p>
    <w:p w14:paraId="7C224C01" w14:textId="77777777" w:rsidR="00D9390F" w:rsidRPr="00603221" w:rsidRDefault="00D9390F" w:rsidP="00704D1F">
      <w:pPr>
        <w:rPr>
          <w:lang w:val="el-GR"/>
        </w:rPr>
      </w:pPr>
      <w:r w:rsidRPr="00603221">
        <w:rPr>
          <w:lang w:val="el-GR"/>
        </w:rPr>
        <w:lastRenderedPageBreak/>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ACAAD83"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C6F4AD6"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3496E230"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B701B3D"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36D1B7CC" w14:textId="77777777" w:rsidR="00704D1F" w:rsidRPr="00603221" w:rsidRDefault="00704D1F" w:rsidP="00E82AF0">
      <w:pPr>
        <w:pStyle w:val="ListParagraph"/>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2684CF46"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01072D1"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22119338"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17499646"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7D16C77A"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1D14D552" w14:textId="0DADD89B" w:rsidR="00FB65FD" w:rsidRPr="007417CF"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43486875" w14:textId="77777777" w:rsidR="002C7E9A" w:rsidRPr="00D9614A" w:rsidRDefault="002C7E9A" w:rsidP="00D9614A">
      <w:pPr>
        <w:pStyle w:val="Heading4"/>
        <w:ind w:left="709" w:firstLine="0"/>
        <w:rPr>
          <w:lang w:val="el-GR"/>
        </w:rPr>
      </w:pPr>
      <w:bookmarkStart w:id="216" w:name="_Toc97194307"/>
      <w:bookmarkStart w:id="217" w:name="_Toc204863015"/>
      <w:r w:rsidRPr="00D9614A">
        <w:rPr>
          <w:lang w:val="el-GR"/>
        </w:rPr>
        <w:t>Τεχνική Προσφορά</w:t>
      </w:r>
      <w:bookmarkEnd w:id="216"/>
      <w:bookmarkEnd w:id="217"/>
      <w:r w:rsidRPr="00D9614A">
        <w:rPr>
          <w:lang w:val="el-GR"/>
        </w:rPr>
        <w:t xml:space="preserve"> </w:t>
      </w:r>
      <w:r w:rsidR="00E1337D" w:rsidRPr="00D9614A">
        <w:rPr>
          <w:lang w:val="el-GR"/>
        </w:rPr>
        <w:t xml:space="preserve"> </w:t>
      </w:r>
    </w:p>
    <w:p w14:paraId="4BDC16C9" w14:textId="7120A1D9"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340CC1">
        <w:rPr>
          <w:lang w:val="el-GR"/>
        </w:rPr>
        <w:fldChar w:fldCharType="begin"/>
      </w:r>
      <w:r w:rsidR="006712BB">
        <w:rPr>
          <w:lang w:val="el-GR"/>
        </w:rPr>
        <w:instrText xml:space="preserve"> REF _Ref496625830 \h </w:instrText>
      </w:r>
      <w:r w:rsidR="00340CC1">
        <w:rPr>
          <w:lang w:val="el-GR"/>
        </w:rPr>
      </w:r>
      <w:r w:rsidR="00340CC1">
        <w:rPr>
          <w:lang w:val="el-GR"/>
        </w:rPr>
        <w:fldChar w:fldCharType="separate"/>
      </w:r>
      <w:r w:rsidR="00F00473" w:rsidRPr="00603221">
        <w:rPr>
          <w:lang w:val="el-GR"/>
        </w:rPr>
        <w:t>ΠΑΡΑΡΤΗΜΑ Ι – Αναλυτική Περιγραφή Φυσικού και Οικονομικού Αντικειμένου της Σύμβασης</w:t>
      </w:r>
      <w:r w:rsidR="00340CC1">
        <w:rPr>
          <w:lang w:val="el-GR"/>
        </w:rPr>
        <w:fldChar w:fldCharType="end"/>
      </w:r>
      <w:r w:rsidRPr="00603221">
        <w:rPr>
          <w:lang w:val="el-GR"/>
        </w:rPr>
        <w:t>,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55630565" w14:textId="7229493E"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340CC1">
        <w:rPr>
          <w:highlight w:val="magenta"/>
          <w:lang w:val="el-GR"/>
        </w:rPr>
        <w:fldChar w:fldCharType="begin"/>
      </w:r>
      <w:r w:rsidR="007D2CC2">
        <w:rPr>
          <w:highlight w:val="magenta"/>
          <w:lang w:val="el-GR"/>
        </w:rPr>
        <w:instrText xml:space="preserve"> REF _Ref40980475 \h </w:instrText>
      </w:r>
      <w:r w:rsidR="00340CC1">
        <w:rPr>
          <w:highlight w:val="magenta"/>
          <w:lang w:val="el-GR"/>
        </w:rPr>
      </w:r>
      <w:r w:rsidR="00340CC1">
        <w:rPr>
          <w:highlight w:val="magenta"/>
          <w:lang w:val="el-GR"/>
        </w:rPr>
        <w:fldChar w:fldCharType="separate"/>
      </w:r>
      <w:r w:rsidR="00F00473" w:rsidRPr="003F4899">
        <w:rPr>
          <w:lang w:val="el-GR"/>
        </w:rPr>
        <w:t xml:space="preserve">ΠΑΡΑΡΤΗΜΑ </w:t>
      </w:r>
      <w:r w:rsidR="00F00473">
        <w:t>I</w:t>
      </w:r>
      <w:r w:rsidR="00F00473" w:rsidRPr="00603221">
        <w:t>V</w:t>
      </w:r>
      <w:r w:rsidR="00F00473" w:rsidRPr="003F4899">
        <w:rPr>
          <w:lang w:val="el-GR"/>
        </w:rPr>
        <w:t xml:space="preserve"> – Υπόδειγμα Τεχνικής Προσφοράς</w:t>
      </w:r>
      <w:r w:rsidR="00340CC1">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52D2CE81" w14:textId="77777777" w:rsidR="008338F0" w:rsidRPr="00603221" w:rsidRDefault="008338F0" w:rsidP="007A3AC0">
      <w:pPr>
        <w:rPr>
          <w:lang w:val="el-GR"/>
        </w:rPr>
      </w:pPr>
    </w:p>
    <w:p w14:paraId="7C490A65" w14:textId="77777777" w:rsidR="008338F0" w:rsidRPr="00603221" w:rsidRDefault="003355E7" w:rsidP="005A1609">
      <w:pPr>
        <w:pStyle w:val="Heading3"/>
        <w:ind w:left="709" w:hanging="709"/>
        <w:rPr>
          <w:lang w:val="el-GR"/>
        </w:rPr>
      </w:pPr>
      <w:bookmarkStart w:id="218" w:name="_Ref496542376"/>
      <w:bookmarkStart w:id="219" w:name="_Toc97194308"/>
      <w:bookmarkStart w:id="220" w:name="_Toc97194439"/>
      <w:bookmarkStart w:id="221" w:name="_Toc204863016"/>
      <w:r w:rsidRPr="00603221">
        <w:rPr>
          <w:lang w:val="el-GR"/>
        </w:rPr>
        <w:lastRenderedPageBreak/>
        <w:t>Περιεχόμενα Φακέλου «Οικονομική Προσφορά» / Τρόπος σύνταξης και υποβολής οικονομικών προσφορών</w:t>
      </w:r>
      <w:bookmarkEnd w:id="218"/>
      <w:bookmarkEnd w:id="219"/>
      <w:bookmarkEnd w:id="220"/>
      <w:bookmarkEnd w:id="221"/>
    </w:p>
    <w:p w14:paraId="1920B53D" w14:textId="77777777" w:rsidR="001E3C20" w:rsidRPr="00603221" w:rsidRDefault="001E3C20" w:rsidP="00422D27">
      <w:pPr>
        <w:autoSpaceDE w:val="0"/>
        <w:autoSpaceDN w:val="0"/>
        <w:adjustRightInd w:val="0"/>
        <w:spacing w:after="0" w:line="276" w:lineRule="auto"/>
        <w:rPr>
          <w:lang w:val="el-GR"/>
        </w:rPr>
      </w:pPr>
    </w:p>
    <w:p w14:paraId="16D5920C" w14:textId="1ED0A7B4"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340CC1">
        <w:rPr>
          <w:lang w:val="el-GR" w:eastAsia="el-GR"/>
        </w:rPr>
        <w:fldChar w:fldCharType="begin"/>
      </w:r>
      <w:r w:rsidR="007D2CC2">
        <w:rPr>
          <w:lang w:val="el-GR" w:eastAsia="el-GR"/>
        </w:rPr>
        <w:instrText xml:space="preserve"> REF _Ref40980548 \h </w:instrText>
      </w:r>
      <w:r w:rsidR="00340CC1">
        <w:rPr>
          <w:lang w:val="el-GR" w:eastAsia="el-GR"/>
        </w:rPr>
      </w:r>
      <w:r w:rsidR="00340CC1">
        <w:rPr>
          <w:lang w:val="el-GR" w:eastAsia="el-GR"/>
        </w:rPr>
        <w:fldChar w:fldCharType="separate"/>
      </w:r>
      <w:r w:rsidR="00F00473" w:rsidRPr="00603221">
        <w:rPr>
          <w:lang w:val="el-GR"/>
        </w:rPr>
        <w:t xml:space="preserve">ΠΑΡΑΡΤΗΜΑ </w:t>
      </w:r>
      <w:r w:rsidR="00F00473" w:rsidRPr="00603221">
        <w:t>V</w:t>
      </w:r>
      <w:r w:rsidR="00F00473" w:rsidRPr="00603221">
        <w:rPr>
          <w:lang w:val="el-GR"/>
        </w:rPr>
        <w:t xml:space="preserve"> – Υπόδειγμα Οικονομικής Προσφοράς</w:t>
      </w:r>
      <w:r w:rsidR="00340CC1">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1A508245" w14:textId="77777777" w:rsidR="001E3C20" w:rsidRPr="00603221" w:rsidRDefault="001E3C20" w:rsidP="001E3C20">
      <w:pPr>
        <w:suppressAutoHyphens w:val="0"/>
        <w:autoSpaceDE w:val="0"/>
        <w:autoSpaceDN w:val="0"/>
        <w:adjustRightInd w:val="0"/>
        <w:spacing w:after="0"/>
        <w:jc w:val="left"/>
        <w:rPr>
          <w:lang w:val="el-GR" w:eastAsia="el-GR"/>
        </w:rPr>
      </w:pPr>
    </w:p>
    <w:p w14:paraId="1DA2557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77B5FCF0"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1BB5784E"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D84146">
        <w:rPr>
          <w:lang w:val="el-GR"/>
        </w:rPr>
        <w:t xml:space="preserve">ΟΠΕΚΑ (πρώην </w:t>
      </w:r>
      <w:r w:rsidR="00D84146" w:rsidRPr="00603221">
        <w:rPr>
          <w:lang w:val="el-GR"/>
        </w:rPr>
        <w:t>ΟΓΑ</w:t>
      </w:r>
      <w:r w:rsidR="00D84146">
        <w:rPr>
          <w:lang w:val="el-GR"/>
        </w:rPr>
        <w:t>)</w:t>
      </w:r>
      <w:r w:rsidR="00043D44" w:rsidRPr="00603221">
        <w:rPr>
          <w:lang w:val="el-GR"/>
        </w:rPr>
        <w:t>.</w:t>
      </w:r>
    </w:p>
    <w:p w14:paraId="1BD4F838"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54433271"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0F2F870"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74319CED" w14:textId="1501768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22" w:name="_Hlk67667045"/>
      <w:r w:rsidR="00C25AFF" w:rsidRPr="00C25AFF">
        <w:rPr>
          <w:lang w:val="el-GR"/>
        </w:rPr>
        <w:t xml:space="preserve">όπως τροποποιήθηκε </w:t>
      </w:r>
      <w:r w:rsidR="00DA6160">
        <w:rPr>
          <w:lang w:val="el-GR"/>
        </w:rPr>
        <w:t>και ισχύει</w:t>
      </w:r>
      <w:r w:rsidR="00C25AFF">
        <w:rPr>
          <w:lang w:val="el-GR"/>
        </w:rPr>
        <w:t xml:space="preserve"> </w:t>
      </w:r>
      <w:bookmarkEnd w:id="222"/>
      <w:r w:rsidRPr="00603221">
        <w:rPr>
          <w:lang w:val="el-GR"/>
        </w:rPr>
        <w:t>και</w:t>
      </w:r>
    </w:p>
    <w:p w14:paraId="2E5E31CD"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6EA94921" w14:textId="323AD173"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496607306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5.1</w:t>
      </w:r>
      <w:r w:rsidR="00DD27E9">
        <w:fldChar w:fldCharType="end"/>
      </w:r>
      <w:r w:rsidRPr="00603221">
        <w:rPr>
          <w:lang w:val="el-GR"/>
        </w:rPr>
        <w:t xml:space="preserve"> της παρούσας διακήρυξης.</w:t>
      </w:r>
      <w:r w:rsidRPr="00603221">
        <w:rPr>
          <w:b/>
          <w:bCs/>
          <w:i/>
          <w:iCs/>
          <w:color w:val="5B9BD5"/>
          <w:lang w:val="el-GR"/>
        </w:rPr>
        <w:t xml:space="preserve"> </w:t>
      </w:r>
    </w:p>
    <w:p w14:paraId="6F740333" w14:textId="77777777" w:rsidR="008338F0" w:rsidRPr="00603221" w:rsidRDefault="003355E7" w:rsidP="005A1609">
      <w:pPr>
        <w:pStyle w:val="Heading3"/>
        <w:ind w:left="709" w:hanging="709"/>
        <w:rPr>
          <w:lang w:val="el-GR"/>
        </w:rPr>
      </w:pPr>
      <w:bookmarkStart w:id="223" w:name="_Ref496542395"/>
      <w:bookmarkStart w:id="224" w:name="_Ref496542431"/>
      <w:bookmarkStart w:id="225" w:name="_Toc97194309"/>
      <w:bookmarkStart w:id="226" w:name="_Toc97194440"/>
      <w:bookmarkStart w:id="227" w:name="_Toc204863017"/>
      <w:r w:rsidRPr="00603221">
        <w:rPr>
          <w:lang w:val="el-GR"/>
        </w:rPr>
        <w:t>Χρόνος ισχύος των προσφορών</w:t>
      </w:r>
      <w:bookmarkEnd w:id="223"/>
      <w:bookmarkEnd w:id="224"/>
      <w:bookmarkEnd w:id="225"/>
      <w:bookmarkEnd w:id="226"/>
      <w:bookmarkEnd w:id="227"/>
      <w:r w:rsidR="00E1337D" w:rsidRPr="00603221">
        <w:rPr>
          <w:lang w:val="el-GR"/>
        </w:rPr>
        <w:t xml:space="preserve"> </w:t>
      </w:r>
    </w:p>
    <w:p w14:paraId="50AB9BF6"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628AFD83"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92C7FEE" w14:textId="383812BC"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496542081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color w:val="000000"/>
          <w:lang w:val="el-GR"/>
        </w:rPr>
        <w:t>2.2.2</w:t>
      </w:r>
      <w:r w:rsidR="00DD27E9">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B34922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28" w:name="_Hlk9420445"/>
      <w:r w:rsidRPr="00603221">
        <w:rPr>
          <w:lang w:val="el-GR" w:eastAsia="el-GR"/>
        </w:rPr>
        <w:t>.</w:t>
      </w:r>
      <w:r w:rsidR="003528AF">
        <w:rPr>
          <w:lang w:val="el-GR" w:eastAsia="el-GR"/>
        </w:rPr>
        <w:t xml:space="preserve"> </w:t>
      </w:r>
      <w:r w:rsidR="003528AF" w:rsidRPr="009567C7">
        <w:rPr>
          <w:lang w:val="el-GR" w:eastAsia="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w:t>
      </w:r>
      <w:r w:rsidR="003528AF" w:rsidRPr="009567C7">
        <w:rPr>
          <w:lang w:val="el-GR" w:eastAsia="el-GR"/>
        </w:rPr>
        <w:lastRenderedPageBreak/>
        <w:t>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0F4F4F01" w14:textId="77777777" w:rsidR="008338F0" w:rsidRPr="00603221" w:rsidRDefault="003355E7" w:rsidP="005A1609">
      <w:pPr>
        <w:pStyle w:val="Heading3"/>
        <w:ind w:left="709" w:hanging="709"/>
        <w:rPr>
          <w:lang w:val="el-GR"/>
        </w:rPr>
      </w:pPr>
      <w:bookmarkStart w:id="229" w:name="_Ref67613193"/>
      <w:bookmarkStart w:id="230" w:name="_Toc97194310"/>
      <w:bookmarkStart w:id="231" w:name="_Toc97194441"/>
      <w:bookmarkStart w:id="232" w:name="_Toc204863018"/>
      <w:bookmarkEnd w:id="228"/>
      <w:r w:rsidRPr="00603221">
        <w:rPr>
          <w:lang w:val="el-GR"/>
        </w:rPr>
        <w:t>Λόγοι απόρριψης προσφορών</w:t>
      </w:r>
      <w:bookmarkEnd w:id="229"/>
      <w:bookmarkEnd w:id="230"/>
      <w:bookmarkEnd w:id="231"/>
      <w:bookmarkEnd w:id="232"/>
    </w:p>
    <w:p w14:paraId="58EE1990"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4157937C" w14:textId="337D32F3" w:rsidR="00DE6525" w:rsidRPr="00603221" w:rsidRDefault="00A334BA" w:rsidP="00E82AF0">
      <w:pPr>
        <w:pStyle w:val="ListParagraph"/>
        <w:numPr>
          <w:ilvl w:val="0"/>
          <w:numId w:val="1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496542253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2.4.1</w:t>
      </w:r>
      <w:r w:rsidR="00DD27E9">
        <w:fldChar w:fldCharType="end"/>
      </w:r>
      <w:r w:rsidR="00DE6525" w:rsidRPr="00603221">
        <w:rPr>
          <w:lang w:val="el-GR"/>
        </w:rPr>
        <w:t xml:space="preserve"> (Γενικοί όροι υποβολής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496542299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2.4.2</w:t>
      </w:r>
      <w:r w:rsidR="00DD27E9">
        <w:fldChar w:fldCharType="end"/>
      </w:r>
      <w:r w:rsidR="00DE6525" w:rsidRPr="00603221">
        <w:rPr>
          <w:lang w:val="el-GR"/>
        </w:rPr>
        <w:t xml:space="preserve"> (Χρόνος και τρόπος υποβολής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496542340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2.4.3</w:t>
      </w:r>
      <w:r w:rsidR="00DD27E9">
        <w:fldChar w:fldCharType="end"/>
      </w:r>
      <w:r w:rsidR="00DE6525" w:rsidRPr="00603221">
        <w:rPr>
          <w:lang w:val="el-GR"/>
        </w:rPr>
        <w:t xml:space="preserve"> (Περιεχόμενο φακέλων δικαιολογητικών συμμετοχής, τεχνικής προσφοράς),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496542376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2.4.4</w:t>
      </w:r>
      <w:r w:rsidR="00DD27E9">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496542395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2.4.5</w:t>
      </w:r>
      <w:r w:rsidR="00DD27E9">
        <w:fldChar w:fldCharType="end"/>
      </w:r>
      <w:r w:rsidR="00DE6525" w:rsidRPr="00603221">
        <w:rPr>
          <w:lang w:val="el-GR"/>
        </w:rPr>
        <w:t xml:space="preserve"> (Χρόνος ισχύος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496542534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3.1</w:t>
      </w:r>
      <w:r w:rsidR="00DD27E9">
        <w:fldChar w:fldCharType="end"/>
      </w:r>
      <w:r w:rsidR="00DE6525" w:rsidRPr="00603221">
        <w:rPr>
          <w:lang w:val="el-GR"/>
        </w:rPr>
        <w:t xml:space="preserve"> (Αποσφράγιση και αξιολόγηση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496542592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3.2</w:t>
      </w:r>
      <w:r w:rsidR="00DD27E9">
        <w:fldChar w:fldCharType="end"/>
      </w:r>
      <w:r w:rsidR="00DE6525" w:rsidRPr="00603221">
        <w:rPr>
          <w:lang w:val="el-GR"/>
        </w:rPr>
        <w:t xml:space="preserve"> (Πρόσκληση υποβολής δικαιολογητικών προσωρινού αναδόχου) της παρούσας,</w:t>
      </w:r>
    </w:p>
    <w:p w14:paraId="446D7DA9" w14:textId="2AD14834" w:rsidR="00A334BA" w:rsidRPr="001135FD" w:rsidRDefault="00DE6525" w:rsidP="00821852">
      <w:pPr>
        <w:pStyle w:val="ListParagraph"/>
        <w:numPr>
          <w:ilvl w:val="0"/>
          <w:numId w:val="1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377A8F91" w14:textId="72BE83AA" w:rsidR="00DE6525" w:rsidRPr="00603221" w:rsidRDefault="00DE6525" w:rsidP="00E82AF0">
      <w:pPr>
        <w:pStyle w:val="ListParagraph"/>
        <w:numPr>
          <w:ilvl w:val="0"/>
          <w:numId w:val="1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496542486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3.1.1</w:t>
      </w:r>
      <w:r w:rsidR="00DD27E9">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3E278FA" w14:textId="77777777" w:rsidR="00DE6525" w:rsidRPr="009E58E5" w:rsidRDefault="00DE6525" w:rsidP="00E82AF0">
      <w:pPr>
        <w:pStyle w:val="ListParagraph"/>
        <w:numPr>
          <w:ilvl w:val="0"/>
          <w:numId w:val="1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247FDB7" w14:textId="2A565491" w:rsidR="00DE6525" w:rsidRPr="00603221" w:rsidRDefault="00DE6525" w:rsidP="00E82AF0">
      <w:pPr>
        <w:pStyle w:val="ListParagraph"/>
        <w:numPr>
          <w:ilvl w:val="0"/>
          <w:numId w:val="1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496540586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2.2.3.3</w:t>
      </w:r>
      <w:r w:rsidR="00DD27E9">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EDD28BA" w14:textId="77777777" w:rsidR="00DE6525" w:rsidRPr="00603221" w:rsidRDefault="00DE6525" w:rsidP="00E82AF0">
      <w:pPr>
        <w:pStyle w:val="ListParagraph"/>
        <w:numPr>
          <w:ilvl w:val="0"/>
          <w:numId w:val="16"/>
        </w:numPr>
        <w:spacing w:before="120"/>
        <w:ind w:left="284" w:hanging="142"/>
        <w:contextualSpacing w:val="0"/>
        <w:rPr>
          <w:lang w:val="el-GR"/>
        </w:rPr>
      </w:pPr>
      <w:r w:rsidRPr="00603221">
        <w:rPr>
          <w:lang w:val="el-GR"/>
        </w:rPr>
        <w:t>η οποία είναι υπό αίρεση,</w:t>
      </w:r>
    </w:p>
    <w:p w14:paraId="757039D7" w14:textId="77777777" w:rsidR="00DE6525" w:rsidRPr="00603221" w:rsidRDefault="00DE6525" w:rsidP="00E82AF0">
      <w:pPr>
        <w:pStyle w:val="ListParagraph"/>
        <w:numPr>
          <w:ilvl w:val="0"/>
          <w:numId w:val="16"/>
        </w:numPr>
        <w:spacing w:before="120"/>
        <w:ind w:left="284" w:hanging="142"/>
        <w:contextualSpacing w:val="0"/>
        <w:rPr>
          <w:lang w:val="el-GR"/>
        </w:rPr>
      </w:pPr>
      <w:r w:rsidRPr="00603221">
        <w:rPr>
          <w:lang w:val="el-GR"/>
        </w:rPr>
        <w:t>η οποία θέτει όρο αναπροσαρμογής,</w:t>
      </w:r>
    </w:p>
    <w:p w14:paraId="6D67D7E0" w14:textId="77777777" w:rsidR="00250252" w:rsidRDefault="00250252" w:rsidP="00E82AF0">
      <w:pPr>
        <w:pStyle w:val="ListParagraph"/>
        <w:numPr>
          <w:ilvl w:val="0"/>
          <w:numId w:val="16"/>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3D1A66F" w14:textId="77777777" w:rsidR="00FA03E7" w:rsidRPr="00FA03E7" w:rsidRDefault="00FA03E7" w:rsidP="00E82AF0">
      <w:pPr>
        <w:pStyle w:val="ListParagraph"/>
        <w:numPr>
          <w:ilvl w:val="0"/>
          <w:numId w:val="1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CEAC61E" w14:textId="77777777" w:rsidR="00957A03" w:rsidRPr="00957A03" w:rsidRDefault="00957A03" w:rsidP="00E82AF0">
      <w:pPr>
        <w:pStyle w:val="ListParagraph"/>
        <w:numPr>
          <w:ilvl w:val="0"/>
          <w:numId w:val="1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5BF45EA" w14:textId="77777777" w:rsidR="00957A03" w:rsidRPr="00957A03" w:rsidRDefault="00957A03" w:rsidP="00E82AF0">
      <w:pPr>
        <w:pStyle w:val="ListParagraph"/>
        <w:numPr>
          <w:ilvl w:val="0"/>
          <w:numId w:val="1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05E9F3C2" w14:textId="77777777" w:rsidR="00FA03E7" w:rsidRDefault="00957A03" w:rsidP="00E82AF0">
      <w:pPr>
        <w:pStyle w:val="ListParagraph"/>
        <w:numPr>
          <w:ilvl w:val="0"/>
          <w:numId w:val="1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B391378" w14:textId="77777777" w:rsidR="00957A03" w:rsidRPr="00957A03" w:rsidRDefault="00957A03" w:rsidP="00E82AF0">
      <w:pPr>
        <w:pStyle w:val="ListParagraph"/>
        <w:numPr>
          <w:ilvl w:val="0"/>
          <w:numId w:val="16"/>
        </w:numPr>
        <w:spacing w:before="120"/>
        <w:ind w:left="284" w:hanging="142"/>
        <w:contextualSpacing w:val="0"/>
        <w:rPr>
          <w:lang w:val="el-GR"/>
        </w:rPr>
      </w:pPr>
      <w:r w:rsidRPr="00957A03">
        <w:rPr>
          <w:lang w:val="el-GR"/>
        </w:rPr>
        <w:lastRenderedPageBreak/>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57ACD30F" w14:textId="77777777" w:rsidR="00957A03" w:rsidRPr="00957A03" w:rsidRDefault="00957A03" w:rsidP="00E82AF0">
      <w:pPr>
        <w:pStyle w:val="ListParagraph"/>
        <w:numPr>
          <w:ilvl w:val="0"/>
          <w:numId w:val="1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1C29D904" w14:textId="77777777" w:rsidR="00250252" w:rsidRPr="00603221" w:rsidRDefault="00250252" w:rsidP="00E82AF0">
      <w:pPr>
        <w:pStyle w:val="ListParagraph"/>
        <w:numPr>
          <w:ilvl w:val="0"/>
          <w:numId w:val="1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C773DE1" w14:textId="77777777" w:rsidR="00250252" w:rsidRPr="003E1CBC" w:rsidRDefault="00250252" w:rsidP="00E82AF0">
      <w:pPr>
        <w:pStyle w:val="ListParagraph"/>
        <w:numPr>
          <w:ilvl w:val="0"/>
          <w:numId w:val="1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558DA8E5" w14:textId="77777777" w:rsidR="008338F0" w:rsidRPr="00603221" w:rsidRDefault="003355E7" w:rsidP="002D0CD6">
      <w:pPr>
        <w:pStyle w:val="Heading1"/>
        <w:rPr>
          <w:rFonts w:cs="Tahoma"/>
          <w:sz w:val="22"/>
          <w:szCs w:val="22"/>
        </w:rPr>
      </w:pPr>
      <w:bookmarkStart w:id="233" w:name="_Toc97194442"/>
      <w:bookmarkStart w:id="234" w:name="_Toc204863019"/>
      <w:r w:rsidRPr="00603221">
        <w:rPr>
          <w:rFonts w:cs="Tahoma"/>
          <w:sz w:val="22"/>
          <w:szCs w:val="22"/>
        </w:rPr>
        <w:lastRenderedPageBreak/>
        <w:t>ΔΙΕΝΕΡΓΕΙΑ ΔΙΑΔΙΚΑΣΙΑΣ - ΑΞΙΟΛΟΓΗΣΗ ΠΡΟΣΦΟΡΩΝ</w:t>
      </w:r>
      <w:bookmarkEnd w:id="233"/>
      <w:bookmarkEnd w:id="234"/>
      <w:r w:rsidR="00E1337D" w:rsidRPr="00603221">
        <w:rPr>
          <w:rFonts w:cs="Tahoma"/>
          <w:sz w:val="22"/>
          <w:szCs w:val="22"/>
        </w:rPr>
        <w:t xml:space="preserve"> </w:t>
      </w:r>
    </w:p>
    <w:p w14:paraId="36952FF6" w14:textId="77777777" w:rsidR="008338F0" w:rsidRPr="00603221" w:rsidRDefault="003355E7" w:rsidP="003A109E">
      <w:pPr>
        <w:pStyle w:val="Heading2"/>
        <w:rPr>
          <w:rFonts w:cs="Tahoma"/>
          <w:lang w:val="el-GR"/>
        </w:rPr>
      </w:pPr>
      <w:r w:rsidRPr="00603221">
        <w:rPr>
          <w:rFonts w:cs="Tahoma"/>
          <w:lang w:val="el-GR"/>
        </w:rPr>
        <w:tab/>
      </w:r>
      <w:bookmarkStart w:id="235" w:name="_Ref496542534"/>
      <w:bookmarkStart w:id="236" w:name="_Toc97194311"/>
      <w:bookmarkStart w:id="237" w:name="_Toc97194443"/>
      <w:bookmarkStart w:id="238" w:name="_Toc204863020"/>
      <w:r w:rsidRPr="00603221">
        <w:rPr>
          <w:rFonts w:cs="Tahoma"/>
          <w:lang w:val="el-GR"/>
        </w:rPr>
        <w:t>Αποσφράγιση και αξιολόγηση προσφορών</w:t>
      </w:r>
      <w:bookmarkEnd w:id="235"/>
      <w:bookmarkEnd w:id="236"/>
      <w:bookmarkEnd w:id="237"/>
      <w:bookmarkEnd w:id="238"/>
      <w:r w:rsidRPr="00603221">
        <w:rPr>
          <w:rFonts w:cs="Tahoma"/>
          <w:lang w:val="el-GR"/>
        </w:rPr>
        <w:t xml:space="preserve"> </w:t>
      </w:r>
    </w:p>
    <w:p w14:paraId="145DB0E2" w14:textId="77777777" w:rsidR="008338F0" w:rsidRPr="00603221" w:rsidRDefault="003355E7" w:rsidP="00FA2B14">
      <w:pPr>
        <w:pStyle w:val="Heading3"/>
        <w:ind w:left="1134" w:hanging="992"/>
        <w:rPr>
          <w:lang w:val="el-GR"/>
        </w:rPr>
      </w:pPr>
      <w:bookmarkStart w:id="239" w:name="_Ref496542486"/>
      <w:bookmarkStart w:id="240" w:name="_Toc97194312"/>
      <w:bookmarkStart w:id="241" w:name="_Toc97194444"/>
      <w:bookmarkStart w:id="242" w:name="_Toc204863021"/>
      <w:r w:rsidRPr="00603221">
        <w:rPr>
          <w:lang w:val="el-GR"/>
        </w:rPr>
        <w:t>Ηλεκτρονική αποσφράγιση προσφορών</w:t>
      </w:r>
      <w:bookmarkEnd w:id="239"/>
      <w:bookmarkEnd w:id="240"/>
      <w:bookmarkEnd w:id="241"/>
      <w:bookmarkEnd w:id="242"/>
    </w:p>
    <w:p w14:paraId="2079326A" w14:textId="77777777" w:rsidR="00362880" w:rsidRPr="00A86909" w:rsidRDefault="00362880" w:rsidP="00362880">
      <w:pPr>
        <w:textAlignment w:val="baseline"/>
        <w:rPr>
          <w:lang w:val="el-GR"/>
        </w:rPr>
      </w:pPr>
      <w:r w:rsidRPr="00A86909">
        <w:rPr>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b/>
          <w:bCs/>
          <w:lang w:val="el-GR"/>
        </w:rPr>
        <w:t>εφεξής Επιτροπή Διαγωνισμού</w:t>
      </w:r>
      <w:r w:rsidRPr="00A86909">
        <w:rPr>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648FDB1B" w14:textId="2456ACB6" w:rsidR="00362880" w:rsidRPr="00907979" w:rsidRDefault="00362880" w:rsidP="00E82AF0">
      <w:pPr>
        <w:widowControl w:val="0"/>
        <w:numPr>
          <w:ilvl w:val="0"/>
          <w:numId w:val="3"/>
        </w:numPr>
        <w:spacing w:after="60"/>
        <w:textAlignment w:val="baseline"/>
        <w:rPr>
          <w:kern w:val="1"/>
          <w:lang w:val="el-GR" w:eastAsia="ar-SA"/>
        </w:rPr>
      </w:pPr>
      <w:r w:rsidRPr="00A86909">
        <w:rPr>
          <w:kern w:val="1"/>
          <w:lang w:val="el-GR" w:eastAsia="ar-SA"/>
        </w:rPr>
        <w:t xml:space="preserve">Ηλεκτρονική </w:t>
      </w:r>
      <w:r w:rsidRPr="00A86909">
        <w:rPr>
          <w:bCs/>
          <w:lang w:val="el-GR"/>
        </w:rPr>
        <w:t>Αποσφράγιση</w:t>
      </w:r>
      <w:r w:rsidRPr="00A86909">
        <w:rPr>
          <w:kern w:val="1"/>
          <w:lang w:val="el-GR" w:eastAsia="ar-SA"/>
        </w:rPr>
        <w:t xml:space="preserve"> του (υπό)φακέλου </w:t>
      </w:r>
      <w:r w:rsidRPr="009B4206">
        <w:rPr>
          <w:kern w:val="1"/>
          <w:lang w:val="el-GR" w:eastAsia="ar-SA"/>
        </w:rPr>
        <w:t>«Δικαιολογητικά Συμμετοχής-Τεχνική Προσφορά» και του (υπ</w:t>
      </w:r>
      <w:r>
        <w:rPr>
          <w:kern w:val="1"/>
          <w:lang w:val="el-GR" w:eastAsia="ar-SA"/>
        </w:rPr>
        <w:t>ό)φακέλου «Οικονομική Προσφορά»</w:t>
      </w:r>
      <w:r w:rsidRPr="00A86909">
        <w:rPr>
          <w:kern w:val="1"/>
          <w:lang w:val="el-GR" w:eastAsia="ar-SA"/>
        </w:rPr>
        <w:t xml:space="preserve">, </w:t>
      </w:r>
      <w:r w:rsidRPr="00A86909">
        <w:rPr>
          <w:b/>
          <w:lang w:val="el-GR"/>
        </w:rPr>
        <w:t>τέσσερις (4) εργάσιμες ημέρες</w:t>
      </w:r>
      <w:r w:rsidRPr="00A86909">
        <w:rPr>
          <w:lang w:val="el-GR"/>
        </w:rPr>
        <w:t xml:space="preserve"> μετά την καταληκτική ημερομηνία προσφορών </w:t>
      </w:r>
      <w:r w:rsidRPr="001C46AE">
        <w:rPr>
          <w:lang w:val="el-GR"/>
        </w:rPr>
        <w:t xml:space="preserve">ήτοι </w:t>
      </w:r>
      <w:r w:rsidR="00C25CA9">
        <w:rPr>
          <w:b/>
          <w:bCs/>
          <w:lang w:val="el-GR"/>
        </w:rPr>
        <w:t>12-09-2025</w:t>
      </w:r>
      <w:r w:rsidR="003730C9" w:rsidRPr="003730C9">
        <w:rPr>
          <w:b/>
          <w:bCs/>
          <w:lang w:val="el-GR"/>
        </w:rPr>
        <w:t xml:space="preserve"> </w:t>
      </w:r>
      <w:r w:rsidRPr="00251585">
        <w:rPr>
          <w:b/>
          <w:lang w:val="el-GR"/>
        </w:rPr>
        <w:t>και ώρα 14:00.</w:t>
      </w:r>
      <w:r w:rsidRPr="00907979">
        <w:rPr>
          <w:lang w:val="el-GR"/>
        </w:rPr>
        <w:t xml:space="preserve">  </w:t>
      </w:r>
    </w:p>
    <w:p w14:paraId="7DD58966" w14:textId="77777777" w:rsidR="00362880" w:rsidRPr="009B4206" w:rsidRDefault="00362880" w:rsidP="00362880">
      <w:pPr>
        <w:textAlignment w:val="baseline"/>
        <w:rPr>
          <w:kern w:val="1"/>
          <w:lang w:val="el-GR" w:eastAsia="ar-SA"/>
        </w:rPr>
      </w:pPr>
      <w:r w:rsidRPr="009B4206">
        <w:rPr>
          <w:kern w:val="1"/>
          <w:lang w:val="el-GR" w:eastAsia="ar-SA"/>
        </w:rPr>
        <w:t>Στο στάδιο αυτό τα στοιχεία των</w:t>
      </w:r>
      <w:r w:rsidRPr="009B4206">
        <w:rPr>
          <w:kern w:val="1"/>
          <w:lang w:val="el-GR"/>
        </w:rPr>
        <w:t xml:space="preserve"> προσφορών </w:t>
      </w:r>
      <w:r w:rsidRPr="009B4206">
        <w:rPr>
          <w:kern w:val="1"/>
          <w:lang w:val="el-GR" w:eastAsia="ar-SA"/>
        </w:rPr>
        <w:t>που αποσφραγίζονται είναι προσβάσιμα μόνο στα μέλη της Επιτροπής Διαγωνισμού και την Αναθέτουσα Αρχή.</w:t>
      </w:r>
    </w:p>
    <w:p w14:paraId="04051228" w14:textId="77777777" w:rsidR="00362880" w:rsidRDefault="00362880" w:rsidP="00362880">
      <w:pPr>
        <w:pStyle w:val="ListParagraph"/>
        <w:spacing w:after="60"/>
        <w:rPr>
          <w:kern w:val="1"/>
          <w:lang w:val="el-GR"/>
        </w:rPr>
      </w:pPr>
    </w:p>
    <w:p w14:paraId="519644FF" w14:textId="3BF170EF" w:rsidR="00362880" w:rsidRDefault="00362880" w:rsidP="002774B7">
      <w:pPr>
        <w:pStyle w:val="Heading3"/>
        <w:ind w:left="810" w:hanging="810"/>
        <w:rPr>
          <w:lang w:val="el-GR"/>
        </w:rPr>
      </w:pPr>
      <w:bookmarkStart w:id="243" w:name="_Ref40981105"/>
      <w:bookmarkStart w:id="244" w:name="_Ref40981122"/>
      <w:bookmarkStart w:id="245" w:name="_Ref40981155"/>
      <w:bookmarkStart w:id="246" w:name="_Toc43378470"/>
      <w:bookmarkStart w:id="247" w:name="_Toc139981056"/>
      <w:bookmarkStart w:id="248" w:name="_Toc204863022"/>
      <w:bookmarkEnd w:id="243"/>
      <w:bookmarkEnd w:id="244"/>
      <w:bookmarkEnd w:id="245"/>
      <w:bookmarkEnd w:id="246"/>
      <w:r>
        <w:rPr>
          <w:lang w:val="el-GR"/>
        </w:rPr>
        <w:t>Αξιολόγηση προσφορών</w:t>
      </w:r>
      <w:bookmarkEnd w:id="247"/>
      <w:bookmarkEnd w:id="248"/>
    </w:p>
    <w:p w14:paraId="0CE1DAE2" w14:textId="6DC3FC56" w:rsidR="00362880" w:rsidRPr="00D571E8" w:rsidRDefault="00362880" w:rsidP="00362880">
      <w:pPr>
        <w:rPr>
          <w:lang w:val="el-GR"/>
        </w:rPr>
      </w:pPr>
      <w:r w:rsidRPr="00D571E8">
        <w:rPr>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4F96C753" w14:textId="77777777" w:rsidR="00362880" w:rsidRPr="00D571E8" w:rsidRDefault="00362880" w:rsidP="00362880">
      <w:pPr>
        <w:rPr>
          <w:lang w:val="el-GR"/>
        </w:rPr>
      </w:pPr>
      <w:r w:rsidRPr="00D571E8">
        <w:rPr>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6698FF8" w14:textId="77777777" w:rsidR="00362880" w:rsidRPr="00D571E8" w:rsidRDefault="00362880" w:rsidP="00362880">
      <w:pPr>
        <w:rPr>
          <w:lang w:val="el-GR"/>
        </w:rPr>
      </w:pPr>
      <w:r w:rsidRPr="00D571E8">
        <w:rPr>
          <w:lang w:val="el-GR"/>
        </w:rPr>
        <w:t>Ειδικότερα :</w:t>
      </w:r>
    </w:p>
    <w:p w14:paraId="7AC50E9B" w14:textId="77777777" w:rsidR="00362880" w:rsidRPr="00D571E8" w:rsidRDefault="00362880" w:rsidP="00362880">
      <w:pPr>
        <w:rPr>
          <w:lang w:val="el-GR"/>
        </w:rPr>
      </w:pPr>
      <w:r w:rsidRPr="00D571E8">
        <w:rPr>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4CE57A0" w14:textId="77777777" w:rsidR="00362880" w:rsidRPr="00D571E8" w:rsidRDefault="00362880" w:rsidP="00362880">
      <w:pPr>
        <w:rPr>
          <w:lang w:val="el-GR"/>
        </w:rPr>
      </w:pPr>
      <w:r w:rsidRPr="00D571E8">
        <w:rPr>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2B049721" w14:textId="77777777" w:rsidR="00362880" w:rsidRPr="00D571E8" w:rsidRDefault="00362880" w:rsidP="00362880">
      <w:pPr>
        <w:rPr>
          <w:lang w:val="el-GR"/>
        </w:rPr>
      </w:pPr>
      <w:r w:rsidRPr="00D571E8">
        <w:rPr>
          <w:lang w:val="el-GR"/>
        </w:rPr>
        <w:t>Κατά της εν λόγω απόφασης χωρεί προδικαστική προσφυγή, σύμφωνα με τα οριζόμενα στην παράγραφο 3.4 της παρούσας.</w:t>
      </w:r>
    </w:p>
    <w:p w14:paraId="6A268628" w14:textId="77777777" w:rsidR="00362880" w:rsidRPr="00D571E8" w:rsidRDefault="00362880" w:rsidP="00362880">
      <w:pPr>
        <w:rPr>
          <w:lang w:val="el-GR"/>
        </w:rPr>
      </w:pPr>
      <w:r w:rsidRPr="00D571E8">
        <w:rPr>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62F59D12" w14:textId="77777777" w:rsidR="00362880" w:rsidRPr="00D571E8" w:rsidRDefault="00362880" w:rsidP="00362880">
      <w:pPr>
        <w:rPr>
          <w:lang w:val="el-GR"/>
        </w:rPr>
      </w:pPr>
      <w:r w:rsidRPr="00D571E8">
        <w:rPr>
          <w:lang w:val="el-GR"/>
        </w:rPr>
        <w:lastRenderedPageBreak/>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0397B500" w14:textId="77777777" w:rsidR="00362880" w:rsidRPr="00D571E8" w:rsidRDefault="00362880" w:rsidP="00362880">
      <w:pPr>
        <w:rPr>
          <w:lang w:val="el-GR"/>
        </w:rPr>
      </w:pPr>
      <w:r w:rsidRPr="00D571E8">
        <w:rPr>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6E078555" w14:textId="77777777" w:rsidR="00362880" w:rsidRPr="00D571E8" w:rsidRDefault="00362880" w:rsidP="00362880">
      <w:pPr>
        <w:rPr>
          <w:lang w:val="el-GR"/>
        </w:rPr>
      </w:pPr>
      <w:r w:rsidRPr="00D571E8">
        <w:rPr>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319300E5" w14:textId="77777777" w:rsidR="00362880" w:rsidRPr="00D571E8" w:rsidRDefault="00362880" w:rsidP="00362880">
      <w:pPr>
        <w:rPr>
          <w:lang w:val="el-GR"/>
        </w:rPr>
      </w:pPr>
      <w:r w:rsidRPr="00D571E8">
        <w:rPr>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6F962422" w14:textId="77777777" w:rsidR="00362880" w:rsidRPr="00D571E8" w:rsidRDefault="00362880" w:rsidP="00362880">
      <w:pPr>
        <w:rPr>
          <w:lang w:val="el-GR"/>
        </w:rPr>
      </w:pPr>
      <w:r w:rsidRPr="00D571E8">
        <w:rPr>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6DF52F79" w14:textId="77777777" w:rsidR="00362880" w:rsidRPr="00D571E8" w:rsidRDefault="00362880" w:rsidP="00362880">
      <w:pPr>
        <w:rPr>
          <w:lang w:val="el-GR"/>
        </w:rPr>
      </w:pPr>
      <w:r w:rsidRPr="00D571E8">
        <w:rPr>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23D5E71C" w14:textId="77777777" w:rsidR="00E57533" w:rsidRDefault="00E57533" w:rsidP="00E57533">
      <w:pPr>
        <w:textAlignment w:val="baseline"/>
        <w:rPr>
          <w:kern w:val="1"/>
          <w:lang w:val="el-GR"/>
        </w:rPr>
      </w:pPr>
    </w:p>
    <w:p w14:paraId="600FE10E" w14:textId="77777777" w:rsidR="008338F0" w:rsidRDefault="003355E7" w:rsidP="003A109E">
      <w:pPr>
        <w:pStyle w:val="Heading2"/>
        <w:rPr>
          <w:rFonts w:cs="Tahoma"/>
          <w:lang w:val="el-GR"/>
        </w:rPr>
      </w:pPr>
      <w:bookmarkStart w:id="249" w:name="__RefHeading___Toc491950129"/>
      <w:bookmarkEnd w:id="249"/>
      <w:r w:rsidRPr="00603221">
        <w:rPr>
          <w:rFonts w:cs="Tahoma"/>
          <w:lang w:val="el-GR"/>
        </w:rPr>
        <w:tab/>
      </w:r>
      <w:bookmarkStart w:id="250" w:name="_Ref496542592"/>
      <w:bookmarkStart w:id="251" w:name="_Ref67613215"/>
      <w:bookmarkStart w:id="252" w:name="_Toc97194314"/>
      <w:bookmarkStart w:id="253" w:name="_Toc97194446"/>
      <w:bookmarkStart w:id="254" w:name="_Toc204863023"/>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50"/>
      <w:r w:rsidR="00BB3801" w:rsidRPr="00603221">
        <w:rPr>
          <w:rFonts w:cs="Tahoma"/>
          <w:lang w:val="el-GR"/>
        </w:rPr>
        <w:t>προσωρινού αναδόχου</w:t>
      </w:r>
      <w:bookmarkEnd w:id="251"/>
      <w:bookmarkEnd w:id="252"/>
      <w:bookmarkEnd w:id="253"/>
      <w:bookmarkEnd w:id="254"/>
      <w:r w:rsidR="00BB3801" w:rsidRPr="00603221">
        <w:rPr>
          <w:rFonts w:cs="Tahoma"/>
          <w:lang w:val="el-GR"/>
        </w:rPr>
        <w:t xml:space="preserve"> </w:t>
      </w:r>
    </w:p>
    <w:p w14:paraId="5C39C5A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w:t>
      </w:r>
      <w:r w:rsidR="00130942" w:rsidRPr="00CE73AA">
        <w:rPr>
          <w:lang w:val="el-GR" w:eastAsia="ar-SA"/>
        </w:rPr>
        <w:lastRenderedPageBreak/>
        <w:t>2.2.3 της διακήρυξης, καθώς και για την πλήρωση των κριτηρίων ποιοτικής επιλογής των παραγράφων 2.2.4 - 2.2.8  αυτής.</w:t>
      </w:r>
    </w:p>
    <w:p w14:paraId="2F608344"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24989B40"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0D88AE0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4F894332"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5FE3AA48"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C08732F"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37A28C"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1063B1D9"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5BAA9544"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3A2D3DD3" w14:textId="77777777" w:rsidR="00DD0F6F" w:rsidRPr="00CE73AA" w:rsidRDefault="00DD0F6F" w:rsidP="00DD0F6F">
      <w:pPr>
        <w:rPr>
          <w:lang w:val="el-GR" w:eastAsia="ar-SA"/>
        </w:rPr>
      </w:pPr>
      <w:r w:rsidRPr="00CE73AA">
        <w:rPr>
          <w:lang w:val="el-GR" w:eastAsia="ar-SA"/>
        </w:rPr>
        <w:lastRenderedPageBreak/>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A9A59C"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B434955"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4F611EDD"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5BE9EE15" w14:textId="77777777" w:rsidR="006119DB" w:rsidRPr="006119DB" w:rsidRDefault="006119DB" w:rsidP="00821852">
      <w:pPr>
        <w:rPr>
          <w:lang w:val="el-GR"/>
        </w:rPr>
      </w:pPr>
    </w:p>
    <w:p w14:paraId="385F87C0" w14:textId="77777777" w:rsidR="008338F0" w:rsidRDefault="003355E7" w:rsidP="003A109E">
      <w:pPr>
        <w:pStyle w:val="Heading2"/>
        <w:rPr>
          <w:rFonts w:cs="Tahoma"/>
          <w:lang w:val="el-GR"/>
        </w:rPr>
      </w:pPr>
      <w:bookmarkStart w:id="255" w:name="_Toc74566895"/>
      <w:bookmarkStart w:id="256" w:name="_Toc74566896"/>
      <w:bookmarkStart w:id="257" w:name="_Toc74566897"/>
      <w:bookmarkStart w:id="258" w:name="_Toc74566898"/>
      <w:bookmarkStart w:id="259" w:name="_Toc74566899"/>
      <w:bookmarkStart w:id="260" w:name="_Toc74566900"/>
      <w:bookmarkStart w:id="261" w:name="_Toc74566901"/>
      <w:bookmarkStart w:id="262" w:name="_Toc74566902"/>
      <w:bookmarkStart w:id="263" w:name="_Toc74566903"/>
      <w:bookmarkStart w:id="264" w:name="_Toc74566904"/>
      <w:bookmarkStart w:id="265" w:name="_Toc74566905"/>
      <w:bookmarkStart w:id="266" w:name="_Toc74566906"/>
      <w:bookmarkStart w:id="267" w:name="_Toc74566907"/>
      <w:bookmarkStart w:id="268" w:name="_Toc74566908"/>
      <w:bookmarkStart w:id="269" w:name="_Toc74566909"/>
      <w:bookmarkStart w:id="270" w:name="_Toc74566910"/>
      <w:bookmarkStart w:id="271" w:name="_Toc74566911"/>
      <w:bookmarkStart w:id="272" w:name="_Toc74566912"/>
      <w:bookmarkStart w:id="273" w:name="_Toc74566913"/>
      <w:bookmarkStart w:id="274" w:name="_Toc7456691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603221">
        <w:rPr>
          <w:rFonts w:cs="Tahoma"/>
          <w:lang w:val="el-GR"/>
        </w:rPr>
        <w:tab/>
      </w:r>
      <w:bookmarkStart w:id="275" w:name="_Toc97194315"/>
      <w:bookmarkStart w:id="276" w:name="_Toc97194447"/>
      <w:bookmarkStart w:id="277" w:name="_Ref113958813"/>
      <w:bookmarkStart w:id="278" w:name="_Ref113958825"/>
      <w:bookmarkStart w:id="279" w:name="_Ref113958826"/>
      <w:bookmarkStart w:id="280" w:name="_Toc204863024"/>
      <w:r w:rsidRPr="00603221">
        <w:rPr>
          <w:rFonts w:cs="Tahoma"/>
          <w:lang w:val="el-GR"/>
        </w:rPr>
        <w:t>Κατακύρωση - σύναψη σύμβασης</w:t>
      </w:r>
      <w:bookmarkEnd w:id="275"/>
      <w:bookmarkEnd w:id="276"/>
      <w:bookmarkEnd w:id="277"/>
      <w:bookmarkEnd w:id="278"/>
      <w:bookmarkEnd w:id="279"/>
      <w:bookmarkEnd w:id="280"/>
      <w:r w:rsidRPr="00603221">
        <w:rPr>
          <w:rFonts w:cs="Tahoma"/>
          <w:lang w:val="el-GR"/>
        </w:rPr>
        <w:t xml:space="preserve"> </w:t>
      </w:r>
    </w:p>
    <w:p w14:paraId="43E7AEB6"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2A264D6B"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A74B86C"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0AD3C3B5"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79079A44"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3B626A7"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8" w:anchor="art372_4" w:history="1">
        <w:r w:rsidRPr="00C11E79">
          <w:rPr>
            <w:lang w:val="el-GR" w:eastAsia="ar-SA"/>
          </w:rPr>
          <w:t>παρ.</w:t>
        </w:r>
      </w:hyperlink>
      <w:hyperlink r:id="rId29" w:anchor="art372_4" w:history="1">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r w:rsidR="00E14FF7" w:rsidRPr="00E14FF7">
          <w:rPr>
            <w:rStyle w:val="Hyperlink"/>
          </w:rPr>
          <w:t>eaadhsy</w:t>
        </w:r>
        <w:r w:rsidR="00E14FF7" w:rsidRPr="00E14FF7">
          <w:rPr>
            <w:rStyle w:val="Hyperlink"/>
            <w:lang w:val="el-GR"/>
          </w:rPr>
          <w:t>.</w:t>
        </w:r>
        <w:r w:rsidR="00E14FF7" w:rsidRPr="00E14FF7">
          <w:rPr>
            <w:rStyle w:val="Hyperlink"/>
          </w:rPr>
          <w:t>gr</w:t>
        </w:r>
        <w:r w:rsidR="00E14FF7" w:rsidRPr="00E14FF7">
          <w:rPr>
            <w:rStyle w:val="Hyperlink"/>
            <w:lang w:val="el-GR"/>
          </w:rPr>
          <w:t>/</w:t>
        </w:r>
        <w:r w:rsidR="00E14FF7" w:rsidRPr="00E14FF7">
          <w:rPr>
            <w:rStyle w:val="Hyperlink"/>
          </w:rPr>
          <w:t>n</w:t>
        </w:r>
        <w:r w:rsidR="00E14FF7" w:rsidRPr="00E14FF7">
          <w:rPr>
            <w:rStyle w:val="Hyperlink"/>
            <w:lang w:val="el-GR"/>
          </w:rPr>
          <w:t>4412/</w:t>
        </w:r>
        <w:r w:rsidR="00E14FF7" w:rsidRPr="00E14FF7">
          <w:rPr>
            <w:rStyle w:val="Hyperlink"/>
          </w:rPr>
          <w:t>n</w:t>
        </w:r>
        <w:r w:rsidR="00E14FF7" w:rsidRPr="00E14FF7">
          <w:rPr>
            <w:rStyle w:val="Hyperlink"/>
            <w:lang w:val="el-GR"/>
          </w:rPr>
          <w:t>4412</w:t>
        </w:r>
        <w:r w:rsidR="00E14FF7" w:rsidRPr="00E14FF7">
          <w:rPr>
            <w:rStyle w:val="Hyperlink"/>
          </w:rPr>
          <w:t>fulltextlinks</w:t>
        </w:r>
        <w:r w:rsidR="00E14FF7" w:rsidRPr="00E14FF7">
          <w:rPr>
            <w:rStyle w:val="Hyperlink"/>
            <w:lang w:val="el-GR"/>
          </w:rPr>
          <w:t>.</w:t>
        </w:r>
        <w:r w:rsidR="00E14FF7" w:rsidRPr="00E14FF7">
          <w:rPr>
            <w:rStyle w:val="Hyperlink"/>
          </w:rPr>
          <w:t>html</w:t>
        </w:r>
        <w:r w:rsidR="00E14FF7" w:rsidRPr="00E14FF7">
          <w:rPr>
            <w:rStyle w:val="Hyperlink"/>
            <w:lang w:val="el-GR"/>
          </w:rPr>
          <w:t xml:space="preserve"> - </w:t>
        </w:r>
        <w:r w:rsidR="00E14FF7" w:rsidRPr="00E14FF7">
          <w:rPr>
            <w:rStyle w:val="Hyperlink"/>
          </w:rPr>
          <w:t>art</w:t>
        </w:r>
        <w:r w:rsidR="00E14FF7" w:rsidRPr="00E14FF7">
          <w:rPr>
            <w:rStyle w:val="Hyperlink"/>
            <w:lang w:val="el-GR"/>
          </w:rPr>
          <w:t>372_4</w:t>
        </w:r>
      </w:hyperlink>
      <w:hyperlink r:id="rId30" w:anchor="art372_4" w:history="1">
        <w:r w:rsidRPr="00C11E79">
          <w:rPr>
            <w:lang w:val="el-GR" w:eastAsia="ar-SA"/>
          </w:rPr>
          <w:t xml:space="preserve"> 4 του άρθρου 372</w:t>
        </w:r>
      </w:hyperlink>
      <w:r w:rsidRPr="00CE73AA">
        <w:rPr>
          <w:lang w:val="el-GR" w:eastAsia="ar-SA"/>
        </w:rPr>
        <w:t xml:space="preserve"> του ν. 4412/2016,</w:t>
      </w:r>
    </w:p>
    <w:p w14:paraId="6DF5A98F"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lastRenderedPageBreak/>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0476CB70"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32"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673E2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7FC886C1" w14:textId="77777777" w:rsidR="005B1D5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AE68E7A" w14:textId="77777777" w:rsidR="00D84146" w:rsidRPr="00CE73AA" w:rsidRDefault="00D84146" w:rsidP="00D84146">
      <w:pPr>
        <w:rPr>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p>
    <w:p w14:paraId="09F4BB9C"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0CCE089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572D7109" w14:textId="77777777" w:rsidR="006119DB" w:rsidRPr="006119DB" w:rsidRDefault="006119DB" w:rsidP="00821852">
      <w:pPr>
        <w:rPr>
          <w:lang w:val="el-GR"/>
        </w:rPr>
      </w:pPr>
    </w:p>
    <w:p w14:paraId="055645BB" w14:textId="77777777" w:rsidR="008338F0" w:rsidRPr="00603221" w:rsidRDefault="003355E7" w:rsidP="003A109E">
      <w:pPr>
        <w:pStyle w:val="Heading2"/>
        <w:rPr>
          <w:rFonts w:cs="Tahoma"/>
          <w:lang w:val="el-GR"/>
        </w:rPr>
      </w:pPr>
      <w:bookmarkStart w:id="281" w:name="_Toc74566916"/>
      <w:bookmarkStart w:id="282" w:name="_Toc74566917"/>
      <w:bookmarkStart w:id="283" w:name="_Toc74566918"/>
      <w:bookmarkStart w:id="284" w:name="_Toc74566919"/>
      <w:bookmarkStart w:id="285" w:name="_Toc74566920"/>
      <w:bookmarkStart w:id="286" w:name="_Toc74566921"/>
      <w:bookmarkStart w:id="287" w:name="_Toc74566922"/>
      <w:bookmarkStart w:id="288" w:name="_Toc74566923"/>
      <w:bookmarkStart w:id="289" w:name="_Toc74566924"/>
      <w:bookmarkStart w:id="290" w:name="_Toc74566925"/>
      <w:bookmarkStart w:id="291" w:name="_Toc74566926"/>
      <w:bookmarkStart w:id="292" w:name="_Προδικαστικές_Προσφυγές_-"/>
      <w:bookmarkStart w:id="293" w:name="_Toc97194316"/>
      <w:bookmarkStart w:id="294" w:name="_Toc97194448"/>
      <w:bookmarkStart w:id="295" w:name="_Toc204863025"/>
      <w:bookmarkStart w:id="296" w:name="_Ref496542648"/>
      <w:bookmarkStart w:id="297" w:name="_Ref496542669"/>
      <w:bookmarkEnd w:id="281"/>
      <w:bookmarkEnd w:id="282"/>
      <w:bookmarkEnd w:id="283"/>
      <w:bookmarkEnd w:id="284"/>
      <w:bookmarkEnd w:id="285"/>
      <w:bookmarkEnd w:id="286"/>
      <w:bookmarkEnd w:id="287"/>
      <w:bookmarkEnd w:id="288"/>
      <w:bookmarkEnd w:id="289"/>
      <w:bookmarkEnd w:id="290"/>
      <w:bookmarkEnd w:id="291"/>
      <w:bookmarkEnd w:id="292"/>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293"/>
      <w:bookmarkEnd w:id="294"/>
      <w:bookmarkEnd w:id="295"/>
      <w:r w:rsidR="005B1D5A" w:rsidRPr="005B1D5A" w:rsidDel="005B1D5A">
        <w:rPr>
          <w:rFonts w:cs="Tahoma"/>
          <w:lang w:val="el-GR"/>
        </w:rPr>
        <w:t xml:space="preserve"> </w:t>
      </w:r>
      <w:bookmarkEnd w:id="296"/>
      <w:bookmarkEnd w:id="297"/>
      <w:r w:rsidRPr="00603221">
        <w:rPr>
          <w:rFonts w:cs="Tahoma"/>
          <w:lang w:val="el-GR"/>
        </w:rPr>
        <w:t xml:space="preserve"> </w:t>
      </w:r>
    </w:p>
    <w:p w14:paraId="59A938F7" w14:textId="77777777" w:rsidR="000D5023" w:rsidRPr="000D5023" w:rsidRDefault="000D5023" w:rsidP="000D5023">
      <w:pPr>
        <w:rPr>
          <w:color w:val="000000"/>
          <w:lang w:val="el-GR"/>
        </w:rPr>
      </w:pPr>
      <w:r w:rsidRPr="000D5023">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Ενιαία Αρχή Δημοσίων Συμβάσεων (Ε.Α.ΔΗ.ΣΥ.) ,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BFB3831" w14:textId="77777777" w:rsidR="000D5023" w:rsidRPr="000D5023" w:rsidRDefault="000D5023" w:rsidP="000D5023">
      <w:pPr>
        <w:rPr>
          <w:color w:val="000000"/>
          <w:lang w:val="el-GR"/>
        </w:rPr>
      </w:pPr>
      <w:r w:rsidRPr="000D5023">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7FA78F2E" w14:textId="77777777" w:rsidR="000D5023" w:rsidRPr="000D5023" w:rsidRDefault="000D5023" w:rsidP="000D5023">
      <w:pPr>
        <w:rPr>
          <w:color w:val="000000"/>
          <w:lang w:val="el-GR"/>
        </w:rPr>
      </w:pPr>
      <w:r w:rsidRPr="000D5023">
        <w:rPr>
          <w:color w:val="000000"/>
          <w:lang w:val="el-GR"/>
        </w:rPr>
        <w:t>α) δέκα (10) ημέρες από την κοινοποίηση της προσβαλλόμενης πράξης στον ενδιαφερόμενο οικονομικό φορέα αν η πράξη κοινοποιήθηκε με ηλεκτρονικά μέσα ή</w:t>
      </w:r>
    </w:p>
    <w:p w14:paraId="5A2CE0AE" w14:textId="77777777" w:rsidR="000D5023" w:rsidRPr="000D5023" w:rsidRDefault="000D5023" w:rsidP="000D5023">
      <w:pPr>
        <w:rPr>
          <w:color w:val="000000"/>
          <w:lang w:val="el-GR"/>
        </w:rPr>
      </w:pPr>
      <w:r w:rsidRPr="000D5023">
        <w:rPr>
          <w:color w:val="000000"/>
          <w:lang w:val="el-GR"/>
        </w:rPr>
        <w:lastRenderedPageBreak/>
        <w:t>β) δεκαπέντε (15) ημέρες από την κοινοποίηση της προσβαλλόμενης πράξης στον ενδιαφερόμενο οικονομικό φορέα, αν χρησιμοποιήθηκαν άλλα μέσα επικοινωνίας, ή,</w:t>
      </w:r>
    </w:p>
    <w:p w14:paraId="06B44E8D" w14:textId="77777777" w:rsidR="000D5023" w:rsidRPr="000D5023" w:rsidRDefault="000D5023" w:rsidP="000D5023">
      <w:pPr>
        <w:rPr>
          <w:color w:val="000000"/>
          <w:lang w:val="el-GR"/>
        </w:rPr>
      </w:pPr>
      <w:r w:rsidRPr="000D5023">
        <w:rPr>
          <w:color w:val="000000"/>
          <w:lang w:val="el-GR"/>
        </w:rPr>
        <w:t>γ) δέκα (10) ημέρες από την πλήρη, πραγματική ή τεκμαιρόμενη, γνώση της πράξης που βλάπτει τα συμφέροντα του ενδιαφερομένου οικονομικού φορέα.</w:t>
      </w:r>
    </w:p>
    <w:p w14:paraId="4E363ACF" w14:textId="77777777" w:rsidR="000D5023" w:rsidRPr="000D5023" w:rsidRDefault="000D5023" w:rsidP="000D5023">
      <w:pPr>
        <w:rPr>
          <w:color w:val="000000"/>
          <w:lang w:val="el-GR"/>
        </w:rPr>
      </w:pPr>
      <w:r w:rsidRPr="000D5023">
        <w:rPr>
          <w:color w:val="000000"/>
          <w:lang w:val="el-GR"/>
        </w:rPr>
        <w:t>1Α. Η άσκηση προδικαστικής προσφυγής κατά διακήρυξης διαγωνισμού επιτρέπεται μέχρι και δεκαπέντε (15) ημέρες από τη δημοσίευσή της στο ΚΗΜΔΗΣ. Η ως άνω προθεσμία ισχύει και για κάθε τροποποίηση της διακήρυξης διαγωνισμού.</w:t>
      </w:r>
    </w:p>
    <w:p w14:paraId="117AEAE6" w14:textId="77777777" w:rsidR="000D5023" w:rsidRPr="000D5023" w:rsidRDefault="000D5023" w:rsidP="000D5023">
      <w:pPr>
        <w:rPr>
          <w:color w:val="000000"/>
          <w:lang w:val="el-GR"/>
        </w:rPr>
      </w:pPr>
      <w:r w:rsidRPr="000D5023">
        <w:rPr>
          <w:color w:val="000000"/>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39228E9" w14:textId="77777777" w:rsidR="000D5023" w:rsidRPr="000D5023" w:rsidRDefault="000D5023" w:rsidP="000D5023">
      <w:pPr>
        <w:rPr>
          <w:color w:val="000000"/>
          <w:lang w:val="el-GR"/>
        </w:rPr>
      </w:pPr>
      <w:r w:rsidRPr="000D5023">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93844B2" w14:textId="77777777" w:rsidR="000D5023" w:rsidRPr="000D5023" w:rsidRDefault="000D5023" w:rsidP="000D5023">
      <w:pPr>
        <w:rPr>
          <w:color w:val="000000"/>
          <w:lang w:val="el-GR"/>
        </w:rPr>
      </w:pPr>
      <w:r w:rsidRPr="000D5023">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4EB0102B" w14:textId="77777777" w:rsidR="000D5023" w:rsidRPr="000D5023" w:rsidRDefault="000D5023" w:rsidP="000D5023">
      <w:pPr>
        <w:rPr>
          <w:color w:val="000000"/>
          <w:lang w:val="el-GR"/>
        </w:rPr>
      </w:pPr>
      <w:r w:rsidRPr="000D5023">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και ισχύει.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προσφεύγοντα από την προσφυγή του έως και δέκα (10) ημέρες από την κατάθεση της προσφυγής. </w:t>
      </w:r>
    </w:p>
    <w:p w14:paraId="5369219A" w14:textId="70EEE45D" w:rsidR="000D5023" w:rsidRDefault="000D5023" w:rsidP="000D5023">
      <w:pPr>
        <w:rPr>
          <w:color w:val="000000"/>
          <w:lang w:val="el-GR"/>
        </w:rPr>
      </w:pPr>
      <w:r w:rsidRPr="000D5023">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Ε.Α.ΔΗ.ΣΥ. μετά από άσκηση προδικαστικής προσφυγής, σύμφωνα με το Μέρος Β΄ περί προδικαστικής προσφυγής για την κήρυξη της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 όπως τροποποιήθηκε και ισχύει. </w:t>
      </w:r>
    </w:p>
    <w:p w14:paraId="1F09C713" w14:textId="7A44ACE2" w:rsidR="000D237A" w:rsidRPr="000D5023" w:rsidRDefault="000D237A" w:rsidP="000D5023">
      <w:pPr>
        <w:rPr>
          <w:color w:val="000000"/>
          <w:lang w:val="el-GR"/>
        </w:rPr>
      </w:pPr>
      <w:r w:rsidRPr="000D237A">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33B04F0" w14:textId="77777777" w:rsidR="000D5023" w:rsidRPr="000D5023" w:rsidRDefault="000D5023" w:rsidP="000D5023">
      <w:pPr>
        <w:rPr>
          <w:color w:val="000000"/>
          <w:lang w:val="el-GR"/>
        </w:rPr>
      </w:pPr>
      <w:r w:rsidRPr="000D5023">
        <w:rPr>
          <w:color w:val="000000"/>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0A39258F" w14:textId="77777777" w:rsidR="000D5023" w:rsidRPr="000D5023" w:rsidRDefault="000D5023" w:rsidP="000D5023">
      <w:pPr>
        <w:rPr>
          <w:color w:val="000000"/>
          <w:lang w:val="el-GR"/>
        </w:rPr>
      </w:pPr>
      <w:r w:rsidRPr="000D5023">
        <w:rPr>
          <w:color w:val="000000"/>
          <w:lang w:val="el-GR"/>
        </w:rPr>
        <w:t>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p>
    <w:p w14:paraId="5C754749" w14:textId="77777777" w:rsidR="000D5023" w:rsidRPr="000D5023" w:rsidRDefault="000D5023" w:rsidP="000D5023">
      <w:pPr>
        <w:rPr>
          <w:color w:val="000000"/>
          <w:lang w:val="el-GR"/>
        </w:rPr>
      </w:pPr>
      <w:r w:rsidRPr="000D5023">
        <w:rPr>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1A3C93DD" w14:textId="77777777" w:rsidR="000D5023" w:rsidRPr="000D5023" w:rsidRDefault="000D5023" w:rsidP="000D5023">
      <w:pPr>
        <w:rPr>
          <w:color w:val="000000"/>
          <w:lang w:val="el-GR"/>
        </w:rPr>
      </w:pPr>
      <w:r w:rsidRPr="000D5023">
        <w:rPr>
          <w:color w:val="000000"/>
          <w:lang w:val="el-GR"/>
        </w:rPr>
        <w:lastRenderedPageBreak/>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21013EAF" w14:textId="77777777" w:rsidR="000D5023" w:rsidRPr="000D5023" w:rsidRDefault="000D5023" w:rsidP="000D5023">
      <w:pPr>
        <w:rPr>
          <w:color w:val="000000"/>
          <w:lang w:val="el-GR"/>
        </w:rPr>
      </w:pPr>
      <w:r w:rsidRPr="000D5023">
        <w:rPr>
          <w:color w:val="000000"/>
          <w:lang w:val="el-GR"/>
        </w:rPr>
        <w:t>β) 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7CE784B" w14:textId="77777777" w:rsidR="000D5023" w:rsidRPr="000D5023" w:rsidRDefault="000D5023" w:rsidP="000D5023">
      <w:pPr>
        <w:rPr>
          <w:color w:val="000000"/>
          <w:lang w:val="el-GR"/>
        </w:rPr>
      </w:pPr>
      <w:r w:rsidRPr="000D5023">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6E9C257" w14:textId="77777777" w:rsidR="000D5023" w:rsidRPr="000D5023" w:rsidRDefault="000D5023" w:rsidP="000D5023">
      <w:pPr>
        <w:rPr>
          <w:color w:val="000000"/>
          <w:lang w:val="el-GR"/>
        </w:rPr>
      </w:pPr>
      <w:r w:rsidRPr="000D5023">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0D16F6D" w14:textId="77777777" w:rsidR="000D5023" w:rsidRPr="000D5023" w:rsidRDefault="000D5023" w:rsidP="000D5023">
      <w:pPr>
        <w:rPr>
          <w:color w:val="000000"/>
          <w:lang w:val="el-GR"/>
        </w:rPr>
      </w:pPr>
      <w:r w:rsidRPr="000D5023">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5DAC910C" w14:textId="77777777" w:rsidR="000D5023" w:rsidRPr="000D5023" w:rsidRDefault="000D5023" w:rsidP="000D5023">
      <w:pPr>
        <w:rPr>
          <w:color w:val="000000"/>
          <w:lang w:val="el-GR"/>
        </w:rPr>
      </w:pPr>
      <w:r w:rsidRPr="000D5023">
        <w:rPr>
          <w:color w:val="000000"/>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Ε.Α.ΔΗ.ΣΥ. και την ακύρωσή της ενώπιον του αρμοδίου Δικαστηρίου της παρ. 3 του αρθ. 372 Ν.4412/2016, όπως ισχύει. Το αυτό ισχύει και σε περίπτωση σιωπηρής απόρριψης της προδικαστικής προσφυγής από την Ε.Α.ΔΗ.ΣΥ. Δικαίωμα άσκησης του ως άνω ένδικου βοηθήματος έχει και η αναθέτουσα αρχή αν η Ε.Α.ΔΗ.ΣΥ. κάνει δεκτή την προδικαστική προσφυγή, αλλά και αυτός του οποίου έχει γίνει εν μέρει δεκτή η προδικαστική προσφυγή. </w:t>
      </w:r>
    </w:p>
    <w:p w14:paraId="40455B24" w14:textId="77777777" w:rsidR="000D5023" w:rsidRPr="000D5023" w:rsidRDefault="000D5023" w:rsidP="000D5023">
      <w:pPr>
        <w:rPr>
          <w:color w:val="000000"/>
          <w:lang w:val="el-GR"/>
        </w:rPr>
      </w:pPr>
      <w:r w:rsidRPr="000D5023">
        <w:rPr>
          <w:color w:val="000000"/>
          <w:lang w:val="el-GR"/>
        </w:rPr>
        <w:t xml:space="preserve">Με την απόφαση της Ε.Α.ΔΗ.ΣΥ.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3FC64F7E" w14:textId="77777777" w:rsidR="000D5023" w:rsidRPr="000D5023" w:rsidRDefault="000D5023" w:rsidP="000D5023">
      <w:pPr>
        <w:rPr>
          <w:color w:val="000000"/>
          <w:lang w:val="el-GR"/>
        </w:rPr>
      </w:pPr>
      <w:r w:rsidRPr="000D5023">
        <w:rPr>
          <w:color w:val="000000"/>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Ε.Α.ΔΗ.ΣΥ.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 </w:t>
      </w:r>
    </w:p>
    <w:p w14:paraId="35E45F54" w14:textId="77777777" w:rsidR="000D5023" w:rsidRPr="000D5023" w:rsidRDefault="000D5023" w:rsidP="000D5023">
      <w:pPr>
        <w:rPr>
          <w:color w:val="000000"/>
          <w:lang w:val="el-GR"/>
        </w:rPr>
      </w:pPr>
      <w:r w:rsidRPr="000D5023">
        <w:rPr>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1529E918" w14:textId="5FDB08D6" w:rsidR="000D5023" w:rsidRPr="000D5023" w:rsidRDefault="000D5023" w:rsidP="000D5023">
      <w:pPr>
        <w:rPr>
          <w:color w:val="000000"/>
          <w:lang w:val="el-GR"/>
        </w:rPr>
      </w:pPr>
      <w:r w:rsidRPr="000D5023">
        <w:rPr>
          <w:color w:val="000000"/>
          <w:lang w:val="el-GR"/>
        </w:rPr>
        <w:t xml:space="preserve">Αντίγραφο της αίτησης με κλήση κοινοποιείται με τη φροντίδα του αιτούντος προς την Ε.Α.ΔΗ.ΣΥ., την αναθέτουσα αρχή, αν δεν έχει ασκήσει αυτή την αίτηση, για να προσκομίσει τον φάκελο της υπόθεσης και τις απόψεις της, καθώς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της αναθέτουσας αρχής. Εντός της ίδιας </w:t>
      </w:r>
      <w:r w:rsidRPr="000D5023">
        <w:rPr>
          <w:color w:val="000000"/>
          <w:lang w:val="el-GR"/>
        </w:rPr>
        <w:lastRenderedPageBreak/>
        <w:t>προθεσμίας κατατίθενται στο Δικαστήριο και τα στοιχεία που υποστηρίζουν τους ισχυρισμούς των διαδίκων.</w:t>
      </w:r>
    </w:p>
    <w:p w14:paraId="03DFED74" w14:textId="77777777" w:rsidR="000D5023" w:rsidRPr="000D5023" w:rsidRDefault="000D5023" w:rsidP="000D5023">
      <w:pPr>
        <w:rPr>
          <w:color w:val="000000"/>
          <w:lang w:val="el-GR"/>
        </w:rPr>
      </w:pPr>
      <w:r w:rsidRPr="000D5023">
        <w:rPr>
          <w:color w:val="000000"/>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A48289A" w14:textId="2ADA1487" w:rsidR="000D5023" w:rsidRPr="000D5023" w:rsidRDefault="000D5023" w:rsidP="000D5023">
      <w:pPr>
        <w:rPr>
          <w:color w:val="000000"/>
          <w:lang w:val="el-GR"/>
        </w:rPr>
      </w:pPr>
      <w:r w:rsidRPr="000D5023">
        <w:rPr>
          <w:color w:val="000000"/>
          <w:lang w:val="el-GR"/>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5D4A5770" w14:textId="77777777" w:rsidR="000D5023" w:rsidRPr="000D5023" w:rsidRDefault="000D5023" w:rsidP="000D5023">
      <w:pPr>
        <w:rPr>
          <w:color w:val="000000"/>
          <w:lang w:val="el-GR"/>
        </w:rPr>
      </w:pPr>
      <w:r w:rsidRPr="000D5023">
        <w:rPr>
          <w:color w:val="000000"/>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08094612" w14:textId="77777777" w:rsidR="000D5023" w:rsidRPr="000D5023" w:rsidRDefault="000D5023" w:rsidP="000D5023">
      <w:pPr>
        <w:rPr>
          <w:color w:val="000000"/>
          <w:lang w:val="el-GR"/>
        </w:rPr>
      </w:pPr>
      <w:r w:rsidRPr="000D5023">
        <w:rPr>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133717C6" w14:textId="66D1E6F8" w:rsidR="00C90A04" w:rsidRDefault="000D5023" w:rsidP="000D5023">
      <w:pPr>
        <w:rPr>
          <w:color w:val="000000"/>
          <w:lang w:val="el-GR"/>
        </w:rPr>
      </w:pPr>
      <w:r w:rsidRPr="000D5023">
        <w:rPr>
          <w:color w:val="000000"/>
          <w:lang w:val="el-GR"/>
        </w:rPr>
        <w:t>Με την επιφύλαξη των διατάξεων του ν. 4412/2016, για την εκδίκαση των διαφορών του παρόντος άρθρου εφαρμόζονται οι διατάξεις του π.δ. 18/1989.</w:t>
      </w:r>
    </w:p>
    <w:p w14:paraId="6D6892F7" w14:textId="77777777" w:rsidR="000D5023" w:rsidRPr="00603221" w:rsidRDefault="000D5023" w:rsidP="000D5023">
      <w:pPr>
        <w:rPr>
          <w:lang w:val="el-GR"/>
        </w:rPr>
      </w:pPr>
    </w:p>
    <w:p w14:paraId="4397B636" w14:textId="77777777" w:rsidR="008338F0" w:rsidRPr="00603221" w:rsidRDefault="003355E7" w:rsidP="003A109E">
      <w:pPr>
        <w:pStyle w:val="Heading2"/>
        <w:rPr>
          <w:rFonts w:cs="Tahoma"/>
          <w:lang w:val="el-GR"/>
        </w:rPr>
      </w:pPr>
      <w:r w:rsidRPr="00603221">
        <w:rPr>
          <w:rFonts w:cs="Tahoma"/>
          <w:lang w:val="el-GR"/>
        </w:rPr>
        <w:tab/>
      </w:r>
      <w:bookmarkStart w:id="298" w:name="_Toc97194317"/>
      <w:bookmarkStart w:id="299" w:name="_Toc97194449"/>
      <w:bookmarkStart w:id="300" w:name="_Toc204863026"/>
      <w:r w:rsidRPr="00603221">
        <w:rPr>
          <w:rFonts w:cs="Tahoma"/>
          <w:lang w:val="el-GR"/>
        </w:rPr>
        <w:t>Ματαίωση Διαδικασίας</w:t>
      </w:r>
      <w:bookmarkEnd w:id="298"/>
      <w:bookmarkEnd w:id="299"/>
      <w:bookmarkEnd w:id="300"/>
    </w:p>
    <w:p w14:paraId="2E3600B2"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8C586A7"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7CCB9446"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290438F1" w14:textId="77777777" w:rsidR="00F371B3" w:rsidRPr="00603221" w:rsidRDefault="00F371B3" w:rsidP="00F371B3">
      <w:pPr>
        <w:rPr>
          <w:lang w:val="el-GR"/>
        </w:rPr>
      </w:pPr>
    </w:p>
    <w:p w14:paraId="2209449A" w14:textId="77777777" w:rsidR="008338F0" w:rsidRPr="00603221" w:rsidRDefault="003355E7" w:rsidP="005D1B15">
      <w:pPr>
        <w:pStyle w:val="Heading1"/>
        <w:rPr>
          <w:rFonts w:cs="Tahoma"/>
          <w:sz w:val="22"/>
          <w:szCs w:val="22"/>
        </w:rPr>
      </w:pPr>
      <w:bookmarkStart w:id="301" w:name="_Toc97194450"/>
      <w:bookmarkStart w:id="302" w:name="_Toc204863027"/>
      <w:r w:rsidRPr="00603221">
        <w:rPr>
          <w:rFonts w:cs="Tahoma"/>
          <w:sz w:val="22"/>
          <w:szCs w:val="22"/>
        </w:rPr>
        <w:lastRenderedPageBreak/>
        <w:t>ΟΡΟΙ ΕΚΤΕΛΕΣΗΣ ΤΗΣ ΣΥΜΒΑΣΗΣ</w:t>
      </w:r>
      <w:bookmarkEnd w:id="301"/>
      <w:bookmarkEnd w:id="302"/>
      <w:r w:rsidRPr="00603221">
        <w:rPr>
          <w:rFonts w:cs="Tahoma"/>
          <w:sz w:val="22"/>
          <w:szCs w:val="22"/>
        </w:rPr>
        <w:t xml:space="preserve"> </w:t>
      </w:r>
    </w:p>
    <w:p w14:paraId="5899939F" w14:textId="77777777" w:rsidR="008338F0" w:rsidRPr="00603221" w:rsidRDefault="003355E7" w:rsidP="003A109E">
      <w:pPr>
        <w:pStyle w:val="Heading2"/>
        <w:rPr>
          <w:rFonts w:cs="Tahoma"/>
          <w:lang w:val="el-GR"/>
        </w:rPr>
      </w:pPr>
      <w:r w:rsidRPr="00603221">
        <w:rPr>
          <w:rFonts w:cs="Tahoma"/>
          <w:lang w:val="el-GR"/>
        </w:rPr>
        <w:tab/>
      </w:r>
      <w:bookmarkStart w:id="303" w:name="_Ref496542746"/>
      <w:bookmarkStart w:id="304" w:name="_Toc97194318"/>
      <w:bookmarkStart w:id="305" w:name="_Toc97194451"/>
      <w:bookmarkStart w:id="306" w:name="_Toc204863028"/>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03"/>
      <w:bookmarkEnd w:id="304"/>
      <w:bookmarkEnd w:id="305"/>
      <w:bookmarkEnd w:id="306"/>
    </w:p>
    <w:p w14:paraId="16C12623"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0AE0CB5C" w14:textId="39922D3B"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7417CF" w:rsidRPr="00047A81">
        <w:rPr>
          <w:lang w:val="el-GR"/>
        </w:rPr>
        <w:t>δεκαοκτώ</w:t>
      </w:r>
      <w:r w:rsidR="001548B3" w:rsidRPr="00047A81">
        <w:rPr>
          <w:lang w:val="el-GR"/>
        </w:rPr>
        <w:t xml:space="preserve"> </w:t>
      </w:r>
      <w:r w:rsidR="0087631A" w:rsidRPr="00047A81">
        <w:rPr>
          <w:lang w:val="el-GR"/>
        </w:rPr>
        <w:t>(</w:t>
      </w:r>
      <w:r w:rsidR="005C3380" w:rsidRPr="00047A81">
        <w:rPr>
          <w:lang w:val="el-GR"/>
        </w:rPr>
        <w:t>1</w:t>
      </w:r>
      <w:r w:rsidR="001548B3" w:rsidRPr="00047A81">
        <w:rPr>
          <w:lang w:val="el-GR"/>
        </w:rPr>
        <w:t>8</w:t>
      </w:r>
      <w:r w:rsidR="0087631A" w:rsidRPr="00047A81">
        <w:rPr>
          <w:lang w:val="el-GR"/>
        </w:rPr>
        <w:t xml:space="preserve">) μήνες </w:t>
      </w:r>
      <w:r w:rsidRPr="00047A81">
        <w:rPr>
          <w:lang w:val="el-GR"/>
        </w:rPr>
        <w:t xml:space="preserve">και </w:t>
      </w:r>
      <w:r w:rsidR="00186BF5" w:rsidRPr="00047A81">
        <w:rPr>
          <w:lang w:val="el-GR"/>
        </w:rPr>
        <w:t xml:space="preserve">η οποία </w:t>
      </w:r>
      <w:r w:rsidRPr="00047A81">
        <w:rPr>
          <w:lang w:val="el-GR"/>
        </w:rPr>
        <w:t xml:space="preserve">κατατίθεται </w:t>
      </w:r>
      <w:r w:rsidR="00186BF5" w:rsidRPr="00047A81">
        <w:rPr>
          <w:lang w:val="el-GR"/>
        </w:rPr>
        <w:t>μέχρι και την υπογραφή του συμφωνητικού</w:t>
      </w:r>
      <w:bookmarkStart w:id="307" w:name="_Hlk494198985"/>
      <w:r w:rsidR="00B07864" w:rsidRPr="00047A81">
        <w:rPr>
          <w:lang w:val="el-GR"/>
        </w:rPr>
        <w:t>.</w:t>
      </w:r>
    </w:p>
    <w:bookmarkEnd w:id="307"/>
    <w:p w14:paraId="6CE63633" w14:textId="3A5B20D4" w:rsidR="008338F0" w:rsidRDefault="003355E7" w:rsidP="00B86F1D">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496625091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2.1.5</w:t>
      </w:r>
      <w:r w:rsidR="00DD27E9">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362CDC">
        <w:rPr>
          <w:lang w:val="el-GR"/>
        </w:rPr>
        <w:t xml:space="preserve"> </w:t>
      </w:r>
      <w:r w:rsidR="00362CDC" w:rsidRPr="00362CDC">
        <w:rPr>
          <w:lang w:val="el-GR"/>
        </w:rPr>
        <w:t>ΠΑΡΑΡΤΗΜΑ VIII– Υποδείγματα Εγγυητικών Επιστολών</w:t>
      </w:r>
      <w:r w:rsidR="008C6F6A">
        <w:rPr>
          <w:lang w:val="el-GR"/>
        </w:rPr>
        <w:t xml:space="preserve"> </w:t>
      </w:r>
      <w:r w:rsidRPr="00603221">
        <w:rPr>
          <w:lang w:val="el-GR"/>
        </w:rPr>
        <w:t>της Διακήρυξης και τα οριζόμενα στο άρθρο 72 του ν. 4412/2016.</w:t>
      </w:r>
    </w:p>
    <w:p w14:paraId="56BA420E"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284F2EB"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168076D"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0EF1A336"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48907035" w14:textId="56F417E5" w:rsidR="00976CBB" w:rsidRPr="00603221" w:rsidRDefault="00395B4A" w:rsidP="00417A19">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682D7D1D" w14:textId="77777777" w:rsidR="008338F0" w:rsidRPr="00603221" w:rsidRDefault="003355E7" w:rsidP="003A109E">
      <w:pPr>
        <w:pStyle w:val="Heading2"/>
        <w:rPr>
          <w:rFonts w:cs="Tahoma"/>
          <w:lang w:val="el-GR"/>
        </w:rPr>
      </w:pPr>
      <w:r w:rsidRPr="00603221">
        <w:rPr>
          <w:rFonts w:cs="Tahoma"/>
          <w:lang w:val="el-GR"/>
        </w:rPr>
        <w:tab/>
      </w:r>
      <w:bookmarkStart w:id="308" w:name="_Toc97194319"/>
      <w:bookmarkStart w:id="309" w:name="_Toc97194452"/>
      <w:bookmarkStart w:id="310" w:name="_Toc204863029"/>
      <w:r w:rsidRPr="00603221">
        <w:rPr>
          <w:rFonts w:cs="Tahoma"/>
          <w:lang w:val="el-GR"/>
        </w:rPr>
        <w:t>Συμβατικό πλαίσιο – Εφαρμοστέα νομοθεσία</w:t>
      </w:r>
      <w:bookmarkEnd w:id="308"/>
      <w:bookmarkEnd w:id="309"/>
      <w:bookmarkEnd w:id="310"/>
    </w:p>
    <w:p w14:paraId="3425B5E6"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C015C4" w14:textId="77777777" w:rsidR="008338F0" w:rsidRPr="00603221" w:rsidRDefault="003355E7" w:rsidP="003A109E">
      <w:pPr>
        <w:pStyle w:val="Heading2"/>
        <w:rPr>
          <w:rFonts w:cs="Tahoma"/>
          <w:lang w:val="el-GR"/>
        </w:rPr>
      </w:pPr>
      <w:r w:rsidRPr="00603221">
        <w:rPr>
          <w:rFonts w:cs="Tahoma"/>
          <w:lang w:val="el-GR"/>
        </w:rPr>
        <w:tab/>
      </w:r>
      <w:bookmarkStart w:id="311" w:name="_Ref89075849"/>
      <w:bookmarkStart w:id="312" w:name="_Toc97194320"/>
      <w:bookmarkStart w:id="313" w:name="_Toc97194453"/>
      <w:bookmarkStart w:id="314" w:name="_Toc204863030"/>
      <w:r w:rsidRPr="00603221">
        <w:rPr>
          <w:rFonts w:cs="Tahoma"/>
          <w:lang w:val="el-GR"/>
        </w:rPr>
        <w:t>Όροι εκτέλεσης της σύμβασης</w:t>
      </w:r>
      <w:bookmarkEnd w:id="311"/>
      <w:bookmarkEnd w:id="312"/>
      <w:bookmarkEnd w:id="313"/>
      <w:bookmarkEnd w:id="314"/>
    </w:p>
    <w:p w14:paraId="715C1C67" w14:textId="77777777" w:rsidR="00EC1A82" w:rsidRDefault="003355E7" w:rsidP="00EC1A82">
      <w:pPr>
        <w:spacing w:line="252" w:lineRule="auto"/>
        <w:rPr>
          <w:lang w:val="el-GR"/>
        </w:rPr>
      </w:pPr>
      <w:r w:rsidRPr="00603221">
        <w:rPr>
          <w:lang w:val="el-GR"/>
        </w:rPr>
        <w:t xml:space="preserve">Κατά την εκτέλεση της σύμβασης ο ανάδοχος τηρεί τις υποχρεώσεις στους τομείς του </w:t>
      </w:r>
      <w:r w:rsidR="00EC1A82">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w:t>
      </w:r>
      <w:r w:rsidR="00EC1A82">
        <w:rPr>
          <w:lang w:val="el-GR"/>
        </w:rPr>
        <w:lastRenderedPageBreak/>
        <w:t xml:space="preserve">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75BA9DDD" w14:textId="77777777" w:rsidR="00EC1A82" w:rsidRDefault="00EC1A82" w:rsidP="00EC1A82">
      <w:pPr>
        <w:spacing w:line="252" w:lineRule="auto"/>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34730A2" w14:textId="77777777" w:rsidR="00EC1A82" w:rsidRDefault="00EC1A82" w:rsidP="00EC1A82">
      <w:pPr>
        <w:spacing w:line="252" w:lineRule="auto"/>
        <w:rPr>
          <w:lang w:val="el-GR"/>
        </w:rPr>
      </w:pPr>
      <w:r w:rsidRPr="00613822">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33" w:history="1">
        <w:r w:rsidRPr="00B82C61">
          <w:rPr>
            <w:rStyle w:val="Hyperlink"/>
            <w:lang w:val="el-GR"/>
          </w:rPr>
          <w:t>https://greece20.gov.gr/epikoinwnia-dimosiotita/</w:t>
        </w:r>
      </w:hyperlink>
      <w:r w:rsidRPr="00613822">
        <w:rPr>
          <w:lang w:val="el-GR"/>
        </w:rPr>
        <w:t>).</w:t>
      </w:r>
    </w:p>
    <w:p w14:paraId="2D216861" w14:textId="77777777" w:rsidR="00EC1A82" w:rsidRDefault="00EC1A82" w:rsidP="00EC1A82">
      <w:pPr>
        <w:rPr>
          <w:rFonts w:eastAsia="Calibri"/>
          <w:lang w:val="el-GR"/>
        </w:rPr>
      </w:pPr>
      <w:r>
        <w:rPr>
          <w:rFonts w:eastAsia="Calibri"/>
          <w:lang w:val="el-GR"/>
        </w:rPr>
        <w:t xml:space="preserve">Ο ανάδοχος δεσμεύεται ότι: </w:t>
      </w:r>
    </w:p>
    <w:p w14:paraId="75AE2D8C" w14:textId="77777777" w:rsidR="00EC1A82" w:rsidRDefault="00EC1A82" w:rsidP="00EC1A82">
      <w:pPr>
        <w:rPr>
          <w:rFonts w:eastAsia="Calibri"/>
          <w:lang w:val="el-GR"/>
        </w:rPr>
      </w:pPr>
      <w:r>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6164BAC" w14:textId="77777777" w:rsidR="00EC1A82" w:rsidRDefault="00EC1A82" w:rsidP="00EC1A82">
      <w:pPr>
        <w:rPr>
          <w:rFonts w:eastAsia="Calibri"/>
          <w:lang w:val="el-GR"/>
        </w:rPr>
      </w:pPr>
      <w:r>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Pr>
          <w:rFonts w:eastAsia="Calibri"/>
          <w:vertAlign w:val="superscript"/>
          <w:lang w:val="el-GR"/>
        </w:rPr>
        <w:t xml:space="preserve"> </w:t>
      </w:r>
      <w:r>
        <w:rPr>
          <w:rFonts w:eastAsia="Calibri"/>
          <w:lang w:val="el-GR"/>
        </w:rPr>
        <w:t xml:space="preserve">. </w:t>
      </w:r>
    </w:p>
    <w:p w14:paraId="31447A9A" w14:textId="0809325C" w:rsidR="00021FE4" w:rsidRPr="00021FE4" w:rsidRDefault="00021FE4" w:rsidP="00021FE4">
      <w:pPr>
        <w:rPr>
          <w:szCs w:val="24"/>
          <w:lang w:val="el-GR"/>
        </w:rPr>
      </w:pPr>
      <w:r w:rsidRPr="00021FE4">
        <w:rPr>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021FE4">
        <w:rPr>
          <w:lang w:val="el-GR"/>
        </w:rPr>
        <w:fldChar w:fldCharType="begin"/>
      </w:r>
      <w:r w:rsidRPr="00021FE4">
        <w:rPr>
          <w:lang w:val="el-GR"/>
        </w:rPr>
        <w:instrText xml:space="preserve"> REF _Ref148946893 \h  \* MERGEFORMAT </w:instrText>
      </w:r>
      <w:r w:rsidRPr="00021FE4">
        <w:rPr>
          <w:lang w:val="el-GR"/>
        </w:rPr>
      </w:r>
      <w:r w:rsidRPr="00021FE4">
        <w:rPr>
          <w:lang w:val="el-GR"/>
        </w:rPr>
        <w:fldChar w:fldCharType="separate"/>
      </w:r>
      <w:r w:rsidR="00F00473" w:rsidRPr="00F00473">
        <w:rPr>
          <w:rFonts w:eastAsia="Tahoma"/>
          <w:b/>
          <w:color w:val="002060"/>
          <w:lang w:val="el-GR"/>
        </w:rPr>
        <w:t>ΠΑΡΑΡΤΗΜΑ Ι</w:t>
      </w:r>
      <w:r w:rsidR="00F00473" w:rsidRPr="00F00473">
        <w:rPr>
          <w:rFonts w:eastAsia="Tahoma"/>
          <w:b/>
          <w:color w:val="002060"/>
          <w:lang w:val="en-US"/>
        </w:rPr>
        <w:t>X</w:t>
      </w:r>
      <w:r w:rsidR="00F00473" w:rsidRPr="00F00473">
        <w:rPr>
          <w:rFonts w:eastAsia="Tahoma"/>
          <w:b/>
          <w:color w:val="002060"/>
          <w:lang w:val="el-GR"/>
        </w:rPr>
        <w:t xml:space="preserve"> – Ρήτρα Ακεραιότητας</w:t>
      </w:r>
      <w:r w:rsidRPr="00021FE4">
        <w:rPr>
          <w:lang w:val="el-GR"/>
        </w:rPr>
        <w:fldChar w:fldCharType="end"/>
      </w:r>
      <w:r w:rsidRPr="00021FE4">
        <w:rPr>
          <w:lang w:val="el-GR"/>
        </w:rPr>
        <w:t xml:space="preserve"> </w:t>
      </w:r>
      <w:r w:rsidRPr="00021FE4">
        <w:rPr>
          <w:rFonts w:hint="cs"/>
          <w:cs/>
          <w:lang w:val="el-GR"/>
        </w:rPr>
        <w:t>οποία θα περιληφθεί στη σύμβαση.</w:t>
      </w:r>
    </w:p>
    <w:p w14:paraId="1290E98E" w14:textId="77777777" w:rsidR="00EC1A82" w:rsidRDefault="00EC1A82" w:rsidP="00EC1A82">
      <w:pPr>
        <w:spacing w:line="252" w:lineRule="auto"/>
        <w:rPr>
          <w:lang w:val="el-GR"/>
        </w:rPr>
      </w:pPr>
      <w:r>
        <w:rPr>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5C5CB318" w14:textId="77777777" w:rsidR="00EC1A82" w:rsidRDefault="00EC1A82" w:rsidP="00EC1A82">
      <w:pPr>
        <w:spacing w:line="252" w:lineRule="auto"/>
        <w:rPr>
          <w:lang w:val="el-GR"/>
        </w:rPr>
      </w:pPr>
      <w:r>
        <w:rPr>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Pr>
          <w:b/>
          <w:bCs/>
          <w:lang w:val="el-GR"/>
        </w:rPr>
        <w:t>ΚτΠ Μ.Α.Ε.</w:t>
      </w:r>
      <w:r>
        <w:rPr>
          <w:bCs/>
          <w:lang w:val="el-GR"/>
        </w:rPr>
        <w:t xml:space="preserve"> εγγράφως </w:t>
      </w:r>
      <w:r>
        <w:rPr>
          <w:b/>
          <w:bCs/>
          <w:lang w:val="el-GR"/>
        </w:rPr>
        <w:t>δεκαπέντε (15)</w:t>
      </w:r>
      <w:r>
        <w:rPr>
          <w:bCs/>
          <w:lang w:val="el-GR"/>
        </w:rPr>
        <w:t xml:space="preserve"> </w:t>
      </w:r>
      <w:r>
        <w:rPr>
          <w:lang w:val="el-GR"/>
        </w:rPr>
        <w:t xml:space="preserve">ημέρες πριν από την αντικατάσταση. </w:t>
      </w:r>
    </w:p>
    <w:p w14:paraId="6B4F76A2" w14:textId="77777777" w:rsidR="00EC1A82" w:rsidRDefault="00EC1A82" w:rsidP="00EC1A82">
      <w:pPr>
        <w:spacing w:line="252" w:lineRule="auto"/>
        <w:rPr>
          <w:lang w:val="el-GR"/>
        </w:rPr>
      </w:pPr>
      <w:r>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w:t>
      </w:r>
      <w:r>
        <w:rPr>
          <w:lang w:val="el-GR"/>
        </w:rPr>
        <w:lastRenderedPageBreak/>
        <w:t>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628719AA" w14:textId="77777777" w:rsidR="00EC1A82" w:rsidRPr="00047A81" w:rsidRDefault="00EC1A82" w:rsidP="00EC1A82">
      <w:pPr>
        <w:spacing w:line="252" w:lineRule="auto"/>
        <w:rPr>
          <w:lang w:val="el-GR"/>
        </w:rPr>
      </w:pPr>
      <w:r>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w:t>
      </w:r>
      <w:r w:rsidRPr="00047A81">
        <w:rPr>
          <w:lang w:val="el-GR"/>
        </w:rPr>
        <w:t>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p>
    <w:p w14:paraId="73F06F7D" w14:textId="77777777" w:rsidR="00EC1A82" w:rsidRPr="00047A81" w:rsidRDefault="00EC1A82" w:rsidP="00EC1A82">
      <w:pPr>
        <w:spacing w:line="252" w:lineRule="auto"/>
        <w:rPr>
          <w:lang w:val="el-GR"/>
        </w:rPr>
      </w:pPr>
      <w:r w:rsidRPr="00047A81">
        <w:rPr>
          <w:lang w:val="el-GR"/>
        </w:rPr>
        <w:t>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B835A85" w14:textId="32921668" w:rsidR="00C32E3A" w:rsidRPr="00047A81" w:rsidRDefault="00C32E3A" w:rsidP="00C32E3A">
      <w:pPr>
        <w:spacing w:line="252" w:lineRule="auto"/>
        <w:rPr>
          <w:lang w:val="el-GR"/>
        </w:rPr>
      </w:pPr>
      <w:r w:rsidRPr="00047A81">
        <w:rPr>
          <w:lang w:val="el-GR"/>
        </w:rPr>
        <w:t>Ο ΑΝΑΔΟΧΟΣ υποχρεούται κατά την διάρκεια ισχύος της σύμβασης και για τις συγκεκριμένες περιπτώσεις που τυχόν επηρεάζονται από αυτήν, να μην προβαίνει σε ενέργειες και να μην αναλαμβάνει δραστηριότητες ή επαγγελματικές υποχρεώσεις που έρχονται σε σύγκρουση με την εκτέλεση των συγκεκριμένων καθηκόντων του στα πλαίσια του παρόντος έργου.</w:t>
      </w:r>
    </w:p>
    <w:p w14:paraId="69F1FB5B" w14:textId="77777777" w:rsidR="00EC1A82" w:rsidRDefault="00EC1A82" w:rsidP="00EC1A82">
      <w:pPr>
        <w:spacing w:line="252" w:lineRule="auto"/>
        <w:rPr>
          <w:lang w:val="el-GR"/>
        </w:rPr>
      </w:pPr>
      <w:r w:rsidRPr="00047A81">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w:t>
      </w:r>
      <w:r>
        <w:rPr>
          <w:lang w:val="el-GR"/>
        </w:rPr>
        <w:t xml:space="preserve"> του εξαιτίας της συμβατικής σχέσης του με την Εταιρεία, είναι εμπιστευτικά.</w:t>
      </w:r>
    </w:p>
    <w:p w14:paraId="0344B019" w14:textId="77777777" w:rsidR="00EC1A82" w:rsidRPr="00047A81" w:rsidRDefault="00EC1A82" w:rsidP="00EC1A82">
      <w:pPr>
        <w:spacing w:line="252" w:lineRule="auto"/>
        <w:rPr>
          <w:color w:val="FF0000"/>
          <w:lang w:val="el-GR"/>
        </w:rPr>
      </w:pPr>
      <w:r>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w:t>
      </w:r>
      <w:r w:rsidRPr="00047A81">
        <w:rPr>
          <w:lang w:val="el-GR"/>
        </w:rPr>
        <w:t xml:space="preserve">συνεργαζόμενους με αυτόν ασχολούνται άμεσα με το περιεχόμενο της Σύμβασης και την εκτέλεση του Αντικειμένου </w:t>
      </w:r>
      <w:r w:rsidRPr="00047A81">
        <w:rPr>
          <w:color w:val="FF0000"/>
          <w:lang w:val="el-GR"/>
        </w:rPr>
        <w:t>.</w:t>
      </w:r>
    </w:p>
    <w:p w14:paraId="7D2460FB" w14:textId="77777777" w:rsidR="00EC1A82" w:rsidRPr="00047A81" w:rsidRDefault="00EC1A82" w:rsidP="00EC1A82">
      <w:pPr>
        <w:spacing w:line="252" w:lineRule="auto"/>
        <w:rPr>
          <w:lang w:val="el-GR"/>
        </w:rPr>
      </w:pPr>
      <w:r w:rsidRPr="00047A81">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7A97C56" w14:textId="283A19DA" w:rsidR="00EC1A82" w:rsidRPr="00047A81" w:rsidRDefault="00EC1A82" w:rsidP="00EC1A82">
      <w:pPr>
        <w:spacing w:line="252" w:lineRule="auto"/>
        <w:rPr>
          <w:lang w:val="el-GR"/>
        </w:rPr>
      </w:pPr>
      <w:r w:rsidRPr="00047A81">
        <w:rPr>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w:t>
      </w:r>
      <w:r w:rsidR="003D7480" w:rsidRPr="00047A81">
        <w:rPr>
          <w:lang w:val="el-GR"/>
        </w:rPr>
        <w:t xml:space="preserve">ασυμβίβαστη </w:t>
      </w:r>
      <w:r w:rsidRPr="00047A81">
        <w:rPr>
          <w:lang w:val="el-GR"/>
        </w:rPr>
        <w:t>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C13E973" w14:textId="77777777" w:rsidR="00EC1A82" w:rsidRPr="00047A81" w:rsidRDefault="00EC1A82" w:rsidP="00EC1A82">
      <w:pPr>
        <w:spacing w:line="252" w:lineRule="auto"/>
        <w:rPr>
          <w:lang w:val="el-GR"/>
        </w:rPr>
      </w:pPr>
      <w:r w:rsidRPr="00047A81">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2EFC481" w14:textId="77777777" w:rsidR="00EC1A82" w:rsidRDefault="00EC1A82" w:rsidP="00EC1A82">
      <w:pPr>
        <w:spacing w:line="252" w:lineRule="auto"/>
        <w:rPr>
          <w:lang w:val="el-GR"/>
        </w:rPr>
      </w:pPr>
      <w:r w:rsidRPr="00047A81">
        <w:rPr>
          <w:lang w:val="el-GR"/>
        </w:rPr>
        <w:t>Όλα τα αποτελέσματα-μελέτες, στοιχεία και κάθε άλλο έγγραφο ή αρχείο σχετικό με το έργο</w:t>
      </w:r>
      <w:r>
        <w:rPr>
          <w:lang w:val="el-GR"/>
        </w:rPr>
        <w:t xml:space="preserve">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3528000" w14:textId="77777777" w:rsidR="00EC1A82" w:rsidRDefault="00EC1A82" w:rsidP="00EC1A82">
      <w:pPr>
        <w:spacing w:line="252" w:lineRule="auto"/>
        <w:rPr>
          <w:lang w:val="el-GR"/>
        </w:rPr>
      </w:pPr>
      <w:r>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Pr>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F05527F" w14:textId="77777777" w:rsidR="00EC1A82" w:rsidRDefault="00EC1A82" w:rsidP="00EC1A82">
      <w:pPr>
        <w:spacing w:line="252" w:lineRule="auto"/>
        <w:rPr>
          <w:lang w:val="el-GR"/>
        </w:rPr>
      </w:pPr>
      <w:r>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7A3AAB73" w14:textId="77777777" w:rsidR="00EC1A82" w:rsidRDefault="00EC1A82" w:rsidP="00EC1A82">
      <w:pPr>
        <w:spacing w:line="252" w:lineRule="auto"/>
        <w:rPr>
          <w:lang w:val="el-GR"/>
        </w:rPr>
      </w:pPr>
      <w:r>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7D04866" w14:textId="77777777" w:rsidR="00EC1A82" w:rsidRDefault="00EC1A82" w:rsidP="00EC1A82">
      <w:pPr>
        <w:spacing w:after="0"/>
        <w:jc w:val="left"/>
        <w:rPr>
          <w:lang w:val="el-GR"/>
        </w:rPr>
      </w:pPr>
      <w:r>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C764101" w14:textId="77777777" w:rsidR="00EC1A82" w:rsidRDefault="00EC1A82" w:rsidP="00EC1A82">
      <w:pPr>
        <w:spacing w:after="0"/>
        <w:jc w:val="left"/>
        <w:rPr>
          <w:lang w:val="el-GR"/>
        </w:rPr>
      </w:pPr>
    </w:p>
    <w:p w14:paraId="6FA895EF" w14:textId="77777777" w:rsidR="00EC1A82" w:rsidRDefault="00EC1A82" w:rsidP="00EC1A82">
      <w:pPr>
        <w:spacing w:line="252" w:lineRule="auto"/>
        <w:rPr>
          <w:lang w:val="el-GR"/>
        </w:rPr>
      </w:pPr>
      <w:r>
        <w:rPr>
          <w:lang w:val="el-GR"/>
        </w:rPr>
        <w:t>Ειδικότερα:</w:t>
      </w:r>
    </w:p>
    <w:p w14:paraId="318CD21C" w14:textId="77777777" w:rsidR="00EC1A82" w:rsidRDefault="00EC1A82" w:rsidP="00EC1A82">
      <w:pPr>
        <w:spacing w:line="252" w:lineRule="auto"/>
        <w:rPr>
          <w:lang w:val="el-GR"/>
        </w:rPr>
      </w:pPr>
      <w:r>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2653F63" w14:textId="77777777" w:rsidR="00EC1A82" w:rsidRDefault="00EC1A82" w:rsidP="00EC1A82">
      <w:pPr>
        <w:spacing w:line="252" w:lineRule="auto"/>
        <w:rPr>
          <w:lang w:val="el-GR"/>
        </w:rPr>
      </w:pPr>
      <w:r>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13D69D2" w14:textId="77777777" w:rsidR="00EC1A82" w:rsidRDefault="00EC1A82" w:rsidP="00EC1A82">
      <w:pPr>
        <w:spacing w:line="252" w:lineRule="auto"/>
        <w:rPr>
          <w:lang w:val="el-GR"/>
        </w:rPr>
      </w:pPr>
      <w:r>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C116141" w14:textId="77777777" w:rsidR="00EC1A82" w:rsidRDefault="00EC1A82" w:rsidP="00EC1A82">
      <w:pPr>
        <w:spacing w:line="252" w:lineRule="auto"/>
        <w:rPr>
          <w:lang w:val="el-GR"/>
        </w:rPr>
      </w:pPr>
      <w:r>
        <w:rPr>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1CCBB6C" w14:textId="77777777" w:rsidR="00EC1A82" w:rsidRDefault="00EC1A82" w:rsidP="00EC1A82">
      <w:pPr>
        <w:spacing w:line="252" w:lineRule="auto"/>
        <w:rPr>
          <w:lang w:val="el-GR"/>
        </w:rPr>
      </w:pPr>
      <w:r>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B006A57" w14:textId="163EE981" w:rsidR="00343BB2" w:rsidRPr="00603221" w:rsidRDefault="00343BB2" w:rsidP="00EC1A82">
      <w:pPr>
        <w:rPr>
          <w:lang w:val="el-GR"/>
        </w:rPr>
      </w:pPr>
    </w:p>
    <w:p w14:paraId="49FC6332" w14:textId="77777777" w:rsidR="008338F0" w:rsidRPr="00603221" w:rsidRDefault="003355E7" w:rsidP="003A109E">
      <w:pPr>
        <w:pStyle w:val="Heading2"/>
        <w:rPr>
          <w:rFonts w:cs="Tahoma"/>
          <w:lang w:val="el-GR"/>
        </w:rPr>
      </w:pPr>
      <w:r w:rsidRPr="00603221">
        <w:rPr>
          <w:rFonts w:cs="Tahoma"/>
          <w:lang w:val="el-GR"/>
        </w:rPr>
        <w:tab/>
      </w:r>
      <w:bookmarkStart w:id="315" w:name="_Toc97194321"/>
      <w:bookmarkStart w:id="316" w:name="_Toc97194454"/>
      <w:bookmarkStart w:id="317" w:name="_Toc204863031"/>
      <w:r w:rsidRPr="00603221">
        <w:rPr>
          <w:rFonts w:cs="Tahoma"/>
          <w:lang w:val="el-GR"/>
        </w:rPr>
        <w:t>Υπεργολαβία</w:t>
      </w:r>
      <w:bookmarkEnd w:id="315"/>
      <w:bookmarkEnd w:id="316"/>
      <w:bookmarkEnd w:id="317"/>
    </w:p>
    <w:p w14:paraId="72765BF7"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1B2F4A9" w14:textId="77777777" w:rsidR="005A3530" w:rsidRPr="00603221" w:rsidRDefault="003355E7">
      <w:pPr>
        <w:rPr>
          <w:b/>
          <w:bCs/>
          <w:lang w:val="el-GR"/>
        </w:rPr>
      </w:pPr>
      <w:r w:rsidRPr="00603221">
        <w:rPr>
          <w:b/>
          <w:bCs/>
          <w:lang w:val="el-GR"/>
        </w:rPr>
        <w:t xml:space="preserve">4.4.2. </w:t>
      </w:r>
      <w:r w:rsidRPr="00603221">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w:t>
      </w:r>
      <w:r w:rsidRPr="00603221">
        <w:rPr>
          <w:lang w:val="el-GR"/>
        </w:rPr>
        <w:lastRenderedPageBreak/>
        <w:t>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0960E0D3" w14:textId="2D9D239B"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496541775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2.2.3</w:t>
      </w:r>
      <w:r w:rsidR="00DD27E9">
        <w:fldChar w:fldCharType="end"/>
      </w:r>
      <w:r w:rsidRPr="00603221">
        <w:rPr>
          <w:lang w:val="el-GR"/>
        </w:rPr>
        <w:t xml:space="preserve"> και με τα αποδεικτικά μέσα της παραγράφου</w:t>
      </w:r>
      <w:r w:rsidR="005A3530">
        <w:rPr>
          <w:lang w:val="el-GR"/>
        </w:rPr>
        <w:t xml:space="preserve"> </w:t>
      </w:r>
      <w:r w:rsidR="00340CC1">
        <w:rPr>
          <w:lang w:val="el-GR"/>
        </w:rPr>
        <w:fldChar w:fldCharType="begin"/>
      </w:r>
      <w:r w:rsidR="00A30F24">
        <w:rPr>
          <w:lang w:val="el-GR"/>
        </w:rPr>
        <w:instrText xml:space="preserve"> REF _Ref40957856 \r \h </w:instrText>
      </w:r>
      <w:r w:rsidR="00340CC1">
        <w:rPr>
          <w:lang w:val="el-GR"/>
        </w:rPr>
      </w:r>
      <w:r w:rsidR="00340CC1">
        <w:rPr>
          <w:lang w:val="el-GR"/>
        </w:rPr>
        <w:fldChar w:fldCharType="separate"/>
      </w:r>
      <w:r w:rsidR="00F00473">
        <w:rPr>
          <w:lang w:val="el-GR"/>
        </w:rPr>
        <w:t>2.2.9.2</w:t>
      </w:r>
      <w:r w:rsidR="00340CC1">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49DA191"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AFD5BF3" w14:textId="77777777" w:rsidR="005A3530" w:rsidRPr="00603221" w:rsidRDefault="005A3530">
      <w:pPr>
        <w:rPr>
          <w:b/>
          <w:bCs/>
          <w:lang w:val="el-GR"/>
        </w:rPr>
      </w:pPr>
    </w:p>
    <w:p w14:paraId="04BD4170" w14:textId="77777777" w:rsidR="008338F0" w:rsidRPr="00603221" w:rsidRDefault="003355E7" w:rsidP="003A109E">
      <w:pPr>
        <w:pStyle w:val="Heading2"/>
        <w:rPr>
          <w:rFonts w:cs="Tahoma"/>
          <w:lang w:val="el-GR"/>
        </w:rPr>
      </w:pPr>
      <w:r w:rsidRPr="00603221">
        <w:rPr>
          <w:rFonts w:cs="Tahoma"/>
          <w:lang w:val="el-GR"/>
        </w:rPr>
        <w:tab/>
      </w:r>
      <w:bookmarkStart w:id="318" w:name="_Ref496607258"/>
      <w:bookmarkStart w:id="319" w:name="_Toc97194322"/>
      <w:bookmarkStart w:id="320" w:name="_Toc97194455"/>
      <w:bookmarkStart w:id="321" w:name="_Toc204863032"/>
      <w:r w:rsidRPr="00603221">
        <w:rPr>
          <w:rFonts w:cs="Tahoma"/>
          <w:lang w:val="el-GR"/>
        </w:rPr>
        <w:t>Τροποποίηση σύμβασης κατά τη διάρκειά της</w:t>
      </w:r>
      <w:bookmarkEnd w:id="318"/>
      <w:bookmarkEnd w:id="319"/>
      <w:bookmarkEnd w:id="320"/>
      <w:bookmarkEnd w:id="321"/>
      <w:r w:rsidRPr="00603221">
        <w:rPr>
          <w:rFonts w:cs="Tahoma"/>
          <w:lang w:val="el-GR"/>
        </w:rPr>
        <w:t xml:space="preserve"> </w:t>
      </w:r>
    </w:p>
    <w:p w14:paraId="6B841617"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4550573B" w14:textId="77777777" w:rsidR="00FE0D21"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7"/>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05303486" w14:textId="77777777" w:rsidR="00CD01EB" w:rsidRDefault="00CD01EB" w:rsidP="00821852">
      <w:pPr>
        <w:suppressAutoHyphens w:val="0"/>
        <w:spacing w:line="276" w:lineRule="auto"/>
        <w:rPr>
          <w:lang w:val="el-GR"/>
        </w:rPr>
      </w:pPr>
    </w:p>
    <w:p w14:paraId="64FC285F" w14:textId="7DD673C6" w:rsidR="00EC1A82" w:rsidRDefault="00EC1A82" w:rsidP="00BC6963">
      <w:pPr>
        <w:pStyle w:val="Heading4"/>
        <w:numPr>
          <w:ilvl w:val="2"/>
          <w:numId w:val="23"/>
        </w:numPr>
        <w:spacing w:before="0" w:after="120" w:line="252" w:lineRule="auto"/>
        <w:rPr>
          <w:rFonts w:cs="Tahoma"/>
          <w:szCs w:val="22"/>
          <w:lang w:val="el-GR"/>
        </w:rPr>
      </w:pPr>
      <w:bookmarkStart w:id="322" w:name="_Toc139981067"/>
      <w:bookmarkStart w:id="323" w:name="_Toc204863033"/>
      <w:r>
        <w:rPr>
          <w:rFonts w:cs="Tahoma"/>
          <w:szCs w:val="22"/>
          <w:lang w:val="el-GR"/>
        </w:rPr>
        <w:t>Υποκατάσταση Αναδόχου</w:t>
      </w:r>
      <w:bookmarkEnd w:id="322"/>
      <w:bookmarkEnd w:id="323"/>
      <w:r>
        <w:rPr>
          <w:rFonts w:cs="Tahoma"/>
          <w:szCs w:val="22"/>
          <w:lang w:val="el-GR"/>
        </w:rPr>
        <w:t xml:space="preserve">  </w:t>
      </w:r>
    </w:p>
    <w:p w14:paraId="38A5B67A" w14:textId="77777777" w:rsidR="00EC1A82" w:rsidRDefault="00EC1A82" w:rsidP="00EC1A82">
      <w:pPr>
        <w:spacing w:line="252" w:lineRule="auto"/>
        <w:rPr>
          <w:lang w:val="el-GR"/>
        </w:rPr>
      </w:pPr>
      <w:r>
        <w:rPr>
          <w:lang w:val="el-GR"/>
        </w:rPr>
        <w:t>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Pr>
          <w:lang w:val="el-GR"/>
        </w:rPr>
        <w:softHyphen/>
        <w:t xml:space="preserve">στάσεων </w:t>
      </w:r>
      <w:r>
        <w:rPr>
          <w:lang w:val="el-GR"/>
        </w:rPr>
        <w:lastRenderedPageBreak/>
        <w:t>αφερεγγυότητας ιδίως στο πλαίσιο προπτωχευτικών ή πτωχευτικών διαδικασιών, από άλλον οικονο</w:t>
      </w:r>
      <w:r>
        <w:rPr>
          <w:lang w:val="el-GR"/>
        </w:rPr>
        <w:softHyphen/>
        <w:t>μικό φορέα, ο οποίος πληροί τα κριτήρια ποιοτικής επι</w:t>
      </w:r>
      <w:r>
        <w:rPr>
          <w:lang w:val="el-GR"/>
        </w:rPr>
        <w:softHyphen/>
        <w:t xml:space="preserve">λογής που καθορίστηκαν αρχικά, υπό τον όρο ότι η διαδοχή δεν συνεπάγεται άλλες ουσιώδεις τροποποιήσεις της σύμβασης. </w:t>
      </w:r>
    </w:p>
    <w:p w14:paraId="48564AB9" w14:textId="77777777" w:rsidR="00EC1A82" w:rsidRDefault="00EC1A82" w:rsidP="00EC1A82">
      <w:pPr>
        <w:spacing w:line="252" w:lineRule="auto"/>
        <w:rPr>
          <w:lang w:val="el-GR"/>
        </w:rPr>
      </w:pPr>
    </w:p>
    <w:p w14:paraId="317D8455" w14:textId="0CB802D6" w:rsidR="00EC1A82" w:rsidRDefault="00EC1A82" w:rsidP="00BC6963">
      <w:pPr>
        <w:pStyle w:val="Heading4"/>
        <w:numPr>
          <w:ilvl w:val="2"/>
          <w:numId w:val="23"/>
        </w:numPr>
        <w:spacing w:before="0" w:after="120" w:line="252" w:lineRule="auto"/>
        <w:rPr>
          <w:rFonts w:cs="Tahoma"/>
          <w:szCs w:val="22"/>
          <w:lang w:val="el-GR"/>
        </w:rPr>
      </w:pPr>
      <w:bookmarkStart w:id="324" w:name="_Toc43378481"/>
      <w:bookmarkStart w:id="325" w:name="_Toc139981068"/>
      <w:bookmarkStart w:id="326" w:name="_Toc204863034"/>
      <w:bookmarkEnd w:id="324"/>
      <w:r>
        <w:rPr>
          <w:rFonts w:cs="Tahoma"/>
          <w:szCs w:val="22"/>
          <w:lang w:val="el-GR"/>
        </w:rPr>
        <w:t>Τροποποιήσεις ήσσονος αξίας</w:t>
      </w:r>
      <w:bookmarkEnd w:id="325"/>
      <w:bookmarkEnd w:id="326"/>
      <w:r>
        <w:rPr>
          <w:rFonts w:cs="Tahoma"/>
          <w:szCs w:val="22"/>
          <w:lang w:val="el-GR"/>
        </w:rPr>
        <w:t xml:space="preserve"> </w:t>
      </w:r>
    </w:p>
    <w:p w14:paraId="374A84A6" w14:textId="77777777" w:rsidR="00EC1A82" w:rsidRDefault="00EC1A82" w:rsidP="00EC1A82">
      <w:pPr>
        <w:spacing w:line="252" w:lineRule="auto"/>
        <w:rPr>
          <w:lang w:val="el-GR"/>
        </w:rPr>
      </w:pPr>
      <w:r>
        <w:rPr>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40CFB0FE" w14:textId="77777777" w:rsidR="00EC1A82" w:rsidRDefault="00EC1A82" w:rsidP="00BC6963">
      <w:pPr>
        <w:pStyle w:val="ListParagraph"/>
        <w:numPr>
          <w:ilvl w:val="0"/>
          <w:numId w:val="22"/>
        </w:numPr>
        <w:spacing w:line="252" w:lineRule="auto"/>
        <w:ind w:left="360" w:hanging="360"/>
        <w:contextualSpacing w:val="0"/>
        <w:rPr>
          <w:lang w:val="el-GR"/>
        </w:rPr>
      </w:pPr>
      <w:r>
        <w:rPr>
          <w:lang w:val="el-GR"/>
        </w:rPr>
        <w:t xml:space="preserve">η αξία της τροποποίησης είναι κατώτερη και των δύο ακόλουθων τιμών: </w:t>
      </w:r>
    </w:p>
    <w:p w14:paraId="7AC5CE32" w14:textId="77777777" w:rsidR="00EC1A82" w:rsidRDefault="00EC1A82" w:rsidP="00EC1A82">
      <w:pPr>
        <w:pStyle w:val="ListParagraph"/>
        <w:spacing w:line="252" w:lineRule="auto"/>
        <w:ind w:left="360"/>
        <w:contextualSpacing w:val="0"/>
        <w:rPr>
          <w:lang w:val="el-GR"/>
        </w:rPr>
      </w:pPr>
      <w:r>
        <w:rPr>
          <w:lang w:val="el-GR"/>
        </w:rPr>
        <w:t xml:space="preserve">α) των κατώτατων ορίων και </w:t>
      </w:r>
    </w:p>
    <w:p w14:paraId="118450C6" w14:textId="77777777" w:rsidR="00EC1A82" w:rsidRDefault="00EC1A82" w:rsidP="00EC1A82">
      <w:pPr>
        <w:pStyle w:val="ListParagraph"/>
        <w:spacing w:line="252" w:lineRule="auto"/>
        <w:ind w:left="360"/>
        <w:contextualSpacing w:val="0"/>
        <w:rPr>
          <w:lang w:val="el-GR"/>
        </w:rPr>
      </w:pPr>
      <w:r>
        <w:rPr>
          <w:lang w:val="el-GR"/>
        </w:rPr>
        <w:t>β) του δέκα τοις εκατό (10%) της αξίας της αρχικής σύμβασης</w:t>
      </w:r>
      <w:r>
        <w:rPr>
          <w:color w:val="FF0000"/>
          <w:lang w:val="el-GR"/>
        </w:rPr>
        <w:t>.</w:t>
      </w:r>
      <w:r>
        <w:rPr>
          <w:lang w:val="el-GR"/>
        </w:rPr>
        <w:t xml:space="preserve"> </w:t>
      </w:r>
    </w:p>
    <w:p w14:paraId="1C1B721B" w14:textId="77777777" w:rsidR="00EC1A82" w:rsidRDefault="00EC1A82" w:rsidP="00EC1A82">
      <w:pPr>
        <w:pStyle w:val="ListParagraph"/>
        <w:spacing w:line="252" w:lineRule="auto"/>
        <w:ind w:left="360"/>
        <w:contextualSpacing w:val="0"/>
        <w:rPr>
          <w:lang w:val="el-GR"/>
        </w:rPr>
      </w:pPr>
      <w:r>
        <w:rPr>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63F535CC" w14:textId="77777777" w:rsidR="00EC1A82" w:rsidRPr="00FC6667" w:rsidRDefault="00EC1A82" w:rsidP="00BC6963">
      <w:pPr>
        <w:pStyle w:val="ListParagraph"/>
        <w:numPr>
          <w:ilvl w:val="0"/>
          <w:numId w:val="22"/>
        </w:numPr>
        <w:spacing w:line="252" w:lineRule="auto"/>
        <w:ind w:left="360" w:hanging="360"/>
        <w:contextualSpacing w:val="0"/>
        <w:rPr>
          <w:lang w:val="el-GR"/>
        </w:rPr>
      </w:pPr>
      <w:r>
        <w:rPr>
          <w:lang w:val="el-GR"/>
        </w:rPr>
        <w:t>Η τροποποίηση δεν μεταβάλει τη συνολική φύση της σύμβασης</w:t>
      </w:r>
      <w:r>
        <w:rPr>
          <w:color w:val="FF0000"/>
          <w:lang w:val="el-GR"/>
        </w:rPr>
        <w:t>.</w:t>
      </w:r>
    </w:p>
    <w:p w14:paraId="675DA9EF" w14:textId="77777777" w:rsidR="00EC1A82" w:rsidRDefault="00EC1A82" w:rsidP="00821852">
      <w:pPr>
        <w:suppressAutoHyphens w:val="0"/>
        <w:spacing w:line="276" w:lineRule="auto"/>
        <w:rPr>
          <w:lang w:val="el-GR"/>
        </w:rPr>
      </w:pPr>
    </w:p>
    <w:p w14:paraId="51D290FA" w14:textId="77777777" w:rsidR="008338F0" w:rsidRPr="00603221" w:rsidRDefault="003355E7" w:rsidP="003A109E">
      <w:pPr>
        <w:pStyle w:val="Heading2"/>
        <w:rPr>
          <w:rFonts w:cs="Tahoma"/>
          <w:lang w:val="el-GR"/>
        </w:rPr>
      </w:pPr>
      <w:r w:rsidRPr="00603221">
        <w:rPr>
          <w:rFonts w:cs="Tahoma"/>
          <w:lang w:val="el-GR"/>
        </w:rPr>
        <w:tab/>
      </w:r>
      <w:bookmarkStart w:id="327" w:name="_Toc97194324"/>
      <w:bookmarkStart w:id="328" w:name="_Toc97194457"/>
      <w:bookmarkStart w:id="329" w:name="_Ref118479492"/>
      <w:bookmarkStart w:id="330" w:name="_Ref118479515"/>
      <w:bookmarkStart w:id="331" w:name="_Toc204863035"/>
      <w:r w:rsidRPr="00603221">
        <w:rPr>
          <w:rFonts w:cs="Tahoma"/>
          <w:lang w:val="el-GR"/>
        </w:rPr>
        <w:t>Δικαίωμα μονομερούς λύσης της σύμβασης</w:t>
      </w:r>
      <w:bookmarkEnd w:id="327"/>
      <w:bookmarkEnd w:id="328"/>
      <w:bookmarkEnd w:id="329"/>
      <w:bookmarkEnd w:id="330"/>
      <w:bookmarkEnd w:id="331"/>
    </w:p>
    <w:p w14:paraId="1610ABC0"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899B1EE"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B4BAE62"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16DC4EA"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B27FA48"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32" w:name="_Hlk118481822"/>
      <w:r w:rsidRPr="005F0A0D">
        <w:rPr>
          <w:lang w:val="el-GR"/>
        </w:rPr>
        <w:t>αδικήματα που αναφέρονται στην παρ. 2.2.3.1 της παρούσας,</w:t>
      </w:r>
    </w:p>
    <w:p w14:paraId="77B97B9D" w14:textId="77777777" w:rsidR="006C03D6" w:rsidRPr="00E61C05"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w:t>
      </w:r>
      <w:r w:rsidRPr="00E61C05">
        <w:rPr>
          <w:lang w:val="el-GR"/>
        </w:rPr>
        <w:t>επιχειρηματικής του λειτουργίας.</w:t>
      </w:r>
    </w:p>
    <w:p w14:paraId="172C270D" w14:textId="7AF4A6A8" w:rsidR="009649DC" w:rsidRPr="00603221" w:rsidRDefault="006C03D6" w:rsidP="00AF6BC2">
      <w:pPr>
        <w:rPr>
          <w:b/>
          <w:bCs/>
          <w:lang w:val="el-GR"/>
        </w:rPr>
      </w:pPr>
      <w:r w:rsidRPr="00E61C05">
        <w:rPr>
          <w:lang w:val="el-GR"/>
        </w:rPr>
        <w:t>στ) ο ανάδοχος παραβεί αποδεδειγμένα τις υποχρεώσεις του που απορρέουν από την δέσμευση ακεραιότητας της παρ. 4.3 της παρούσας</w:t>
      </w:r>
      <w:r w:rsidRPr="00E61C05">
        <w:rPr>
          <w:rFonts w:hint="cs"/>
          <w:cs/>
          <w:lang w:val="el-GR"/>
        </w:rPr>
        <w:t xml:space="preserve"> </w:t>
      </w:r>
      <w:r w:rsidRPr="00E61C05">
        <w:rPr>
          <w:lang w:val="el-GR"/>
        </w:rPr>
        <w:t>και θα περιληφθεί στη σύμβαση.</w:t>
      </w:r>
      <w:bookmarkEnd w:id="332"/>
    </w:p>
    <w:p w14:paraId="13E2D3D3" w14:textId="77777777" w:rsidR="008338F0" w:rsidRPr="00140781" w:rsidRDefault="003355E7" w:rsidP="005D1B15">
      <w:pPr>
        <w:pStyle w:val="Heading1"/>
        <w:rPr>
          <w:rFonts w:cs="Tahoma"/>
          <w:sz w:val="22"/>
          <w:szCs w:val="22"/>
          <w:lang w:val="el-GR"/>
        </w:rPr>
      </w:pPr>
      <w:bookmarkStart w:id="333" w:name="_Toc97194458"/>
      <w:bookmarkStart w:id="334" w:name="_Toc204863036"/>
      <w:r w:rsidRPr="00140781">
        <w:rPr>
          <w:rFonts w:cs="Tahoma"/>
          <w:sz w:val="22"/>
          <w:szCs w:val="22"/>
          <w:lang w:val="el-GR"/>
        </w:rPr>
        <w:lastRenderedPageBreak/>
        <w:t>ΕΙΔΙΚΟΙ ΟΡΟΙ ΕΚΤΕΛΕΣΗΣ ΤΗΣ ΣΥΜΒΑΣΗΣ</w:t>
      </w:r>
      <w:bookmarkEnd w:id="333"/>
      <w:bookmarkEnd w:id="334"/>
      <w:r w:rsidRPr="00140781">
        <w:rPr>
          <w:rFonts w:cs="Tahoma"/>
          <w:sz w:val="22"/>
          <w:szCs w:val="22"/>
          <w:lang w:val="el-GR"/>
        </w:rPr>
        <w:t xml:space="preserve"> </w:t>
      </w:r>
    </w:p>
    <w:p w14:paraId="7FE4FEAB" w14:textId="77777777" w:rsidR="008338F0" w:rsidRPr="003A44F5" w:rsidRDefault="003355E7" w:rsidP="003A109E">
      <w:pPr>
        <w:pStyle w:val="Heading2"/>
        <w:rPr>
          <w:rFonts w:cs="Tahoma"/>
          <w:lang w:val="el-GR"/>
        </w:rPr>
      </w:pPr>
      <w:r w:rsidRPr="00603221">
        <w:rPr>
          <w:rFonts w:cs="Tahoma"/>
          <w:lang w:val="el-GR"/>
        </w:rPr>
        <w:tab/>
      </w:r>
      <w:bookmarkStart w:id="335" w:name="_Ref496607306"/>
      <w:bookmarkStart w:id="336" w:name="_Toc97194325"/>
      <w:bookmarkStart w:id="337" w:name="_Toc97194459"/>
      <w:bookmarkStart w:id="338" w:name="_Toc204863037"/>
      <w:r w:rsidRPr="003A44F5">
        <w:rPr>
          <w:rFonts w:cs="Tahoma"/>
          <w:lang w:val="el-GR"/>
        </w:rPr>
        <w:t>Τρόπος πληρωμής</w:t>
      </w:r>
      <w:bookmarkEnd w:id="335"/>
      <w:bookmarkEnd w:id="336"/>
      <w:bookmarkEnd w:id="337"/>
      <w:bookmarkEnd w:id="338"/>
      <w:r w:rsidRPr="003A44F5">
        <w:rPr>
          <w:rFonts w:cs="Tahoma"/>
          <w:lang w:val="el-GR"/>
        </w:rPr>
        <w:t xml:space="preserve"> </w:t>
      </w:r>
    </w:p>
    <w:p w14:paraId="7C1E2C81" w14:textId="77777777" w:rsidR="00047A81" w:rsidRPr="00047A81" w:rsidRDefault="003821CA" w:rsidP="003821CA">
      <w:pPr>
        <w:spacing w:line="252" w:lineRule="auto"/>
        <w:rPr>
          <w:lang w:val="el-GR"/>
        </w:rPr>
      </w:pPr>
      <w:r w:rsidRPr="003A44F5">
        <w:rPr>
          <w:b/>
          <w:lang w:val="el-GR"/>
        </w:rPr>
        <w:t>5.1.</w:t>
      </w:r>
      <w:r w:rsidRPr="00047A81">
        <w:rPr>
          <w:b/>
          <w:lang w:val="el-GR"/>
        </w:rPr>
        <w:t>1.</w:t>
      </w:r>
      <w:r w:rsidRPr="00047A81">
        <w:rPr>
          <w:lang w:val="el-GR"/>
        </w:rPr>
        <w:t xml:space="preserve"> Η πληρωμή του συνολικού τιμήματος θα πραγματοποιείται </w:t>
      </w:r>
      <w:r w:rsidR="00047A81" w:rsidRPr="00047A81">
        <w:rPr>
          <w:lang w:val="el-GR"/>
        </w:rPr>
        <w:t xml:space="preserve">ως εξής: </w:t>
      </w:r>
    </w:p>
    <w:p w14:paraId="1F8DFBB3" w14:textId="666B5373" w:rsidR="00047A81" w:rsidRPr="00047A81" w:rsidRDefault="00047A81" w:rsidP="003821CA">
      <w:pPr>
        <w:spacing w:line="252" w:lineRule="auto"/>
        <w:rPr>
          <w:lang w:val="el-GR"/>
        </w:rPr>
      </w:pPr>
      <w:r w:rsidRPr="00047A81">
        <w:rPr>
          <w:lang w:val="el-GR"/>
        </w:rPr>
        <w:t xml:space="preserve">- ποσοστό πενήντα τοις εκατό (50%) του συμβατικού τιμήματος θα καταβληθεί με την παραλαβή ποσοστού πενήντα τοις εκατό (50%) του έργου από την αρμόδια Επιτροπή, </w:t>
      </w:r>
    </w:p>
    <w:p w14:paraId="0486B3DA" w14:textId="12780F38" w:rsidR="00047A81" w:rsidRPr="00047A81" w:rsidRDefault="00047A81" w:rsidP="003821CA">
      <w:pPr>
        <w:spacing w:line="252" w:lineRule="auto"/>
        <w:rPr>
          <w:lang w:val="el-GR"/>
        </w:rPr>
      </w:pPr>
      <w:r w:rsidRPr="00047A81">
        <w:rPr>
          <w:lang w:val="el-GR"/>
        </w:rPr>
        <w:t>- ποσοστό πενήντα τοις εκατό (50%) του συμβατικού τιμήματος με την οριστική παραλαβή του συνόλου του έργου από αρμόδια Επιτροπή,</w:t>
      </w:r>
    </w:p>
    <w:p w14:paraId="2AD8DE9C" w14:textId="77777777" w:rsidR="003821CA" w:rsidRPr="004A7190" w:rsidRDefault="003821CA" w:rsidP="003821CA">
      <w:pPr>
        <w:pStyle w:val="ListParagraph"/>
        <w:ind w:left="0"/>
        <w:rPr>
          <w:lang w:val="el-GR"/>
        </w:rPr>
      </w:pPr>
      <w:r w:rsidRPr="00047A8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5CE0CFE0" w14:textId="77777777" w:rsidR="003821CA" w:rsidRDefault="003821CA" w:rsidP="003821CA">
      <w:pPr>
        <w:spacing w:line="252" w:lineRule="auto"/>
        <w:rPr>
          <w:lang w:val="el-GR"/>
        </w:rPr>
      </w:pPr>
      <w:r>
        <w:rPr>
          <w:b/>
          <w:lang w:val="el-GR"/>
        </w:rPr>
        <w:t>5.1.2.</w:t>
      </w:r>
      <w:r>
        <w:rPr>
          <w:lang w:val="el-GR"/>
        </w:rPr>
        <w:t xml:space="preserve"> Τον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3793AFF9" w14:textId="77777777" w:rsidR="003821CA" w:rsidRDefault="003821CA" w:rsidP="003821CA">
      <w:pPr>
        <w:spacing w:line="252" w:lineRule="auto"/>
        <w:rPr>
          <w:lang w:val="el-GR"/>
        </w:rPr>
      </w:pPr>
      <w:r>
        <w:rPr>
          <w:lang w:val="el-GR"/>
        </w:rPr>
        <w:t xml:space="preserve">Ιδίως βαρύνεται με τις ακόλουθες κρατήσεις: </w:t>
      </w:r>
    </w:p>
    <w:p w14:paraId="37D2B701" w14:textId="77777777" w:rsidR="003821CA" w:rsidRDefault="003821CA" w:rsidP="003821CA">
      <w:pPr>
        <w:rPr>
          <w:lang w:val="el-GR"/>
        </w:rPr>
      </w:pPr>
      <w:r w:rsidRPr="00057C4A">
        <w:rPr>
          <w:lang w:val="el-GR"/>
        </w:rPr>
        <w:t>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B4E5D82" w14:textId="77777777" w:rsidR="0080394C" w:rsidRPr="0080394C" w:rsidRDefault="0080394C" w:rsidP="0080394C">
      <w:pPr>
        <w:spacing w:before="120"/>
        <w:rPr>
          <w:szCs w:val="24"/>
          <w:lang w:val="el-GR"/>
        </w:rPr>
      </w:pPr>
      <w:r w:rsidRPr="0080394C">
        <w:rPr>
          <w:szCs w:val="24"/>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686636DD" w14:textId="77777777" w:rsidR="0080394C" w:rsidRPr="0080394C" w:rsidRDefault="0080394C" w:rsidP="0080394C">
      <w:pPr>
        <w:spacing w:before="120"/>
        <w:rPr>
          <w:szCs w:val="24"/>
          <w:lang w:val="el-GR"/>
        </w:rPr>
      </w:pPr>
      <w:r w:rsidRPr="0080394C">
        <w:rPr>
          <w:szCs w:val="24"/>
          <w:lang w:val="el-GR"/>
        </w:rPr>
        <w:t>Τράπεζα της Ελλάδας:   ΙΒΑΝ GR 2001000240000000026180286</w:t>
      </w:r>
    </w:p>
    <w:p w14:paraId="3453B90B" w14:textId="77777777" w:rsidR="0080394C" w:rsidRPr="0080394C" w:rsidRDefault="0080394C" w:rsidP="0080394C">
      <w:pPr>
        <w:spacing w:before="120"/>
        <w:rPr>
          <w:szCs w:val="24"/>
          <w:lang w:val="el-GR"/>
        </w:rPr>
      </w:pPr>
      <w:r w:rsidRPr="0080394C">
        <w:rPr>
          <w:szCs w:val="24"/>
          <w:lang w:val="el-GR"/>
        </w:rPr>
        <w:t>Τράπεζα ΠΕΙΡΑΙΩΣ:       ΙΒΑΝ GR 1901721360005136088985432</w:t>
      </w:r>
    </w:p>
    <w:p w14:paraId="29C36925" w14:textId="77777777" w:rsidR="003821CA" w:rsidRPr="00057C4A" w:rsidRDefault="003821CA" w:rsidP="003821CA">
      <w:pPr>
        <w:rPr>
          <w:lang w:val="el-GR"/>
        </w:rPr>
      </w:pPr>
      <w:r w:rsidRPr="00057C4A">
        <w:rPr>
          <w:lang w:val="el-GR"/>
        </w:rPr>
        <w:t>β) Κράτηση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Δημόσιων Συμβάσεων (άρθρο 350 παρ. 3 του ν. 4412/2016 ως ισχύει).</w:t>
      </w:r>
    </w:p>
    <w:p w14:paraId="48A58ABB" w14:textId="77777777" w:rsidR="003821CA" w:rsidRDefault="003821CA" w:rsidP="003821CA">
      <w:pPr>
        <w:spacing w:line="252" w:lineRule="auto"/>
        <w:rPr>
          <w:lang w:val="el-GR"/>
        </w:rPr>
      </w:pPr>
      <w:r>
        <w:rPr>
          <w:lang w:val="el-GR"/>
        </w:rPr>
        <w:t>Οι υπέρ τρίτων κρατήσεις υπόκεινται στο εκάστοτε ισχύον αναλογικό τέλος χαρτοσήμου και στην επ’ αυτού εισφορά υπέρ ΟΓΑ.</w:t>
      </w:r>
    </w:p>
    <w:p w14:paraId="41B1B7AD" w14:textId="77777777" w:rsidR="008338F0" w:rsidRPr="00603221" w:rsidRDefault="00331981" w:rsidP="003A109E">
      <w:pPr>
        <w:pStyle w:val="Heading2"/>
        <w:rPr>
          <w:rFonts w:cs="Tahoma"/>
          <w:lang w:val="el-GR"/>
        </w:rPr>
      </w:pPr>
      <w:r w:rsidRPr="00603221">
        <w:rPr>
          <w:rFonts w:cs="Tahoma"/>
          <w:lang w:val="el-GR"/>
        </w:rPr>
        <w:tab/>
      </w:r>
      <w:bookmarkStart w:id="339" w:name="_Ref496607484"/>
      <w:bookmarkStart w:id="340" w:name="_Toc97194326"/>
      <w:bookmarkStart w:id="341" w:name="_Toc97194460"/>
      <w:bookmarkStart w:id="342" w:name="_Toc204863038"/>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39"/>
      <w:bookmarkEnd w:id="340"/>
      <w:bookmarkEnd w:id="341"/>
      <w:bookmarkEnd w:id="342"/>
      <w:r w:rsidR="003355E7" w:rsidRPr="00603221">
        <w:rPr>
          <w:rFonts w:cs="Tahoma"/>
          <w:lang w:val="el-GR"/>
        </w:rPr>
        <w:t xml:space="preserve"> </w:t>
      </w:r>
    </w:p>
    <w:p w14:paraId="59E04E93" w14:textId="77777777" w:rsidR="008338F0" w:rsidRDefault="003355E7">
      <w:pPr>
        <w:suppressAutoHyphens w:val="0"/>
        <w:autoSpaceDE w:val="0"/>
        <w:rPr>
          <w:rFonts w:eastAsia="SimSun"/>
          <w:color w:val="5B9BD5"/>
          <w:spacing w:val="5"/>
          <w:lang w:val="el-GR"/>
        </w:rPr>
      </w:pPr>
      <w:bookmarkStart w:id="34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0D33385E"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01063542"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635E6E9"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3CE872DB"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w:t>
      </w:r>
      <w:r w:rsidRPr="00346054">
        <w:rPr>
          <w:rFonts w:eastAsia="SimSun"/>
          <w:lang w:val="el-GR"/>
        </w:rPr>
        <w:lastRenderedPageBreak/>
        <w:t xml:space="preserve">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3C8B0451"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3C315937"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4C3858E3" w14:textId="77777777" w:rsidR="003F0D9A" w:rsidRPr="00872B88" w:rsidRDefault="003F0D9A">
      <w:pPr>
        <w:suppressAutoHyphens w:val="0"/>
        <w:autoSpaceDE w:val="0"/>
        <w:rPr>
          <w:rFonts w:eastAsia="SimSun" w:cs="Calibri"/>
          <w:i/>
          <w:iCs/>
          <w:color w:val="5B9BD5"/>
          <w:spacing w:val="5"/>
          <w:szCs w:val="24"/>
          <w:lang w:val="el-GR"/>
        </w:rPr>
      </w:pPr>
    </w:p>
    <w:p w14:paraId="28B6E85D"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BFD00D8" w14:textId="77777777" w:rsidR="00A57BD8" w:rsidRPr="00603221" w:rsidRDefault="00A57BD8">
      <w:pPr>
        <w:suppressAutoHyphens w:val="0"/>
        <w:autoSpaceDE w:val="0"/>
        <w:spacing w:after="0"/>
        <w:rPr>
          <w:rFonts w:eastAsia="SimSun"/>
          <w:lang w:val="el-GR"/>
        </w:rPr>
      </w:pPr>
    </w:p>
    <w:p w14:paraId="041615C5"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E4DDBFD"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BFD664E"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34A9FAA"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0DC3B2A" w14:textId="77777777" w:rsidR="00A57BD8" w:rsidRPr="00603221" w:rsidRDefault="00A57BD8">
      <w:pPr>
        <w:suppressAutoHyphens w:val="0"/>
        <w:autoSpaceDE w:val="0"/>
        <w:spacing w:after="0"/>
        <w:rPr>
          <w:rFonts w:eastAsia="SimSun"/>
          <w:lang w:val="el-GR"/>
        </w:rPr>
      </w:pPr>
    </w:p>
    <w:p w14:paraId="6BD67E37"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1EB4FA85"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43"/>
    <w:p w14:paraId="1FFB8195" w14:textId="77777777" w:rsidR="000C1AAF" w:rsidRDefault="000C1AAF">
      <w:pPr>
        <w:suppressAutoHyphens w:val="0"/>
        <w:autoSpaceDE w:val="0"/>
        <w:spacing w:after="0"/>
        <w:rPr>
          <w:rFonts w:eastAsia="SimSun"/>
          <w:lang w:val="el-GR"/>
        </w:rPr>
      </w:pPr>
    </w:p>
    <w:p w14:paraId="0EA6ECA0"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34D07225"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3BB7BBE0"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12AF5054"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AA952B9" w14:textId="77777777" w:rsidR="000C1AAF" w:rsidRPr="006F1D06" w:rsidRDefault="000C1AAF" w:rsidP="000C1AAF">
      <w:pPr>
        <w:suppressAutoHyphens w:val="0"/>
        <w:autoSpaceDE w:val="0"/>
        <w:rPr>
          <w:lang w:val="el-GR"/>
        </w:rPr>
      </w:pPr>
      <w:r w:rsidRPr="006F1D06">
        <w:rPr>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CD7637D"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E109BE8"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0E3A09E5"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639A5E58" w14:textId="77777777" w:rsidR="000C1AAF" w:rsidRPr="00603221" w:rsidRDefault="000C1AAF">
      <w:pPr>
        <w:suppressAutoHyphens w:val="0"/>
        <w:autoSpaceDE w:val="0"/>
        <w:spacing w:after="0"/>
        <w:rPr>
          <w:lang w:val="el-GR"/>
        </w:rPr>
      </w:pPr>
    </w:p>
    <w:p w14:paraId="3422531A" w14:textId="77777777" w:rsidR="008338F0" w:rsidRPr="00603221" w:rsidRDefault="003355E7" w:rsidP="003A109E">
      <w:pPr>
        <w:pStyle w:val="Heading2"/>
        <w:rPr>
          <w:rFonts w:cs="Tahoma"/>
          <w:lang w:val="el-GR"/>
        </w:rPr>
      </w:pPr>
      <w:r w:rsidRPr="00603221">
        <w:rPr>
          <w:rFonts w:cs="Tahoma"/>
          <w:lang w:val="el-GR"/>
        </w:rPr>
        <w:tab/>
      </w:r>
      <w:bookmarkStart w:id="344" w:name="_Ref55324340"/>
      <w:bookmarkStart w:id="345" w:name="_Toc97194327"/>
      <w:bookmarkStart w:id="346" w:name="_Toc97194461"/>
      <w:bookmarkStart w:id="347" w:name="_Toc204863039"/>
      <w:r w:rsidRPr="00603221">
        <w:rPr>
          <w:rFonts w:cs="Tahoma"/>
          <w:lang w:val="el-GR"/>
        </w:rPr>
        <w:t>Διοικητικές προσφυγές κατά τη διαδικασία εκτέλεσης</w:t>
      </w:r>
      <w:bookmarkEnd w:id="344"/>
      <w:bookmarkEnd w:id="345"/>
      <w:bookmarkEnd w:id="346"/>
      <w:bookmarkEnd w:id="347"/>
      <w:r w:rsidRPr="00603221">
        <w:rPr>
          <w:rFonts w:cs="Tahoma"/>
          <w:lang w:val="el-GR"/>
        </w:rPr>
        <w:t xml:space="preserve"> </w:t>
      </w:r>
    </w:p>
    <w:p w14:paraId="23DACCF6" w14:textId="405AB9A0"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496607484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rFonts w:eastAsia="SimSun"/>
          <w:lang w:val="el-GR"/>
        </w:rPr>
        <w:t>5.2</w:t>
      </w:r>
      <w:r w:rsidR="00DD27E9">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BF5BBE8"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CC5DE7D" w14:textId="77777777" w:rsidR="00F1622E" w:rsidRPr="00F1622E" w:rsidRDefault="00F1622E" w:rsidP="00F1622E">
      <w:pPr>
        <w:rPr>
          <w:lang w:val="el-GR"/>
        </w:rPr>
      </w:pPr>
    </w:p>
    <w:p w14:paraId="7DF55492" w14:textId="77777777" w:rsidR="005550B0" w:rsidRPr="00F82A8D" w:rsidRDefault="005550B0" w:rsidP="00F82A8D">
      <w:pPr>
        <w:pStyle w:val="Heading2"/>
        <w:rPr>
          <w:rFonts w:cs="Tahoma"/>
          <w:b w:val="0"/>
          <w:lang w:val="el-GR"/>
        </w:rPr>
      </w:pPr>
      <w:bookmarkStart w:id="348" w:name="_Toc13748951"/>
      <w:r w:rsidRPr="00F82A8D">
        <w:rPr>
          <w:rFonts w:cs="Tahoma"/>
          <w:lang w:val="el-GR"/>
        </w:rPr>
        <w:tab/>
      </w:r>
      <w:bookmarkStart w:id="349" w:name="_Toc97194328"/>
      <w:bookmarkStart w:id="350" w:name="_Toc97194462"/>
      <w:bookmarkStart w:id="351" w:name="_Toc204863040"/>
      <w:r w:rsidRPr="00F82A8D">
        <w:rPr>
          <w:rFonts w:cs="Tahoma"/>
          <w:lang w:val="el-GR"/>
        </w:rPr>
        <w:t>Δικαστική επίλυση διαφορών</w:t>
      </w:r>
      <w:bookmarkEnd w:id="348"/>
      <w:bookmarkEnd w:id="349"/>
      <w:bookmarkEnd w:id="350"/>
      <w:bookmarkEnd w:id="351"/>
    </w:p>
    <w:p w14:paraId="47BA6C49" w14:textId="7777777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3A4D6C">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5D9011D" w14:textId="77777777" w:rsidR="005550B0" w:rsidRPr="005550B0" w:rsidRDefault="005550B0" w:rsidP="005550B0">
      <w:pPr>
        <w:suppressAutoHyphens w:val="0"/>
        <w:autoSpaceDE w:val="0"/>
        <w:rPr>
          <w:rFonts w:ascii="Calibri" w:hAnsi="Calibri"/>
          <w:lang w:val="el-GR"/>
        </w:rPr>
      </w:pPr>
    </w:p>
    <w:p w14:paraId="010C9227" w14:textId="77777777" w:rsidR="00036CBD" w:rsidRPr="00603221" w:rsidRDefault="00036CBD" w:rsidP="00CE12C7">
      <w:pPr>
        <w:rPr>
          <w:lang w:val="el-GR"/>
        </w:rPr>
      </w:pPr>
    </w:p>
    <w:p w14:paraId="5A4F82C3" w14:textId="77777777" w:rsidR="008338F0" w:rsidRPr="00603221" w:rsidRDefault="00BB5BD6" w:rsidP="00A848D1">
      <w:pPr>
        <w:pStyle w:val="Heading1"/>
        <w:rPr>
          <w:rFonts w:cs="Tahoma"/>
          <w:szCs w:val="22"/>
        </w:rPr>
      </w:pPr>
      <w:bookmarkStart w:id="354" w:name="_Ref75870221"/>
      <w:bookmarkStart w:id="355" w:name="_Toc97194463"/>
      <w:bookmarkStart w:id="356" w:name="_Toc204863041"/>
      <w:r w:rsidRPr="00BB5BD6">
        <w:rPr>
          <w:rFonts w:cs="Tahoma"/>
          <w:szCs w:val="22"/>
        </w:rPr>
        <w:lastRenderedPageBreak/>
        <w:t xml:space="preserve">ΧΡΟΝΟΣ ΚΑΙ ΤΡΟΠΟΣ </w:t>
      </w:r>
      <w:r w:rsidR="003355E7" w:rsidRPr="00603221">
        <w:rPr>
          <w:rFonts w:cs="Tahoma"/>
          <w:szCs w:val="22"/>
        </w:rPr>
        <w:t>ΕΚΤΕΛΕΣΗΣ</w:t>
      </w:r>
      <w:bookmarkEnd w:id="354"/>
      <w:bookmarkEnd w:id="355"/>
      <w:bookmarkEnd w:id="356"/>
      <w:r w:rsidR="003355E7" w:rsidRPr="00603221">
        <w:rPr>
          <w:rFonts w:cs="Tahoma"/>
          <w:szCs w:val="22"/>
        </w:rPr>
        <w:t xml:space="preserve"> </w:t>
      </w:r>
    </w:p>
    <w:p w14:paraId="37584D35" w14:textId="77777777" w:rsidR="008338F0" w:rsidRPr="00603221" w:rsidRDefault="003355E7" w:rsidP="003A109E">
      <w:pPr>
        <w:pStyle w:val="Heading2"/>
        <w:rPr>
          <w:rFonts w:cs="Tahoma"/>
          <w:lang w:val="el-GR"/>
        </w:rPr>
      </w:pPr>
      <w:r w:rsidRPr="00603221">
        <w:rPr>
          <w:rFonts w:cs="Tahoma"/>
          <w:lang w:val="el-GR"/>
        </w:rPr>
        <w:tab/>
      </w:r>
      <w:bookmarkStart w:id="357" w:name="_Ref63782029"/>
      <w:bookmarkStart w:id="358" w:name="_Toc97194329"/>
      <w:bookmarkStart w:id="359" w:name="_Toc97194464"/>
      <w:bookmarkStart w:id="360" w:name="_Toc204863042"/>
      <w:r w:rsidRPr="00603221">
        <w:rPr>
          <w:rFonts w:cs="Tahoma"/>
          <w:lang w:val="el-GR"/>
        </w:rPr>
        <w:t>Παρακολούθηση της σύμβασης</w:t>
      </w:r>
      <w:bookmarkEnd w:id="357"/>
      <w:bookmarkEnd w:id="358"/>
      <w:bookmarkEnd w:id="359"/>
      <w:bookmarkEnd w:id="360"/>
      <w:r w:rsidRPr="00603221">
        <w:rPr>
          <w:rFonts w:cs="Tahoma"/>
          <w:lang w:val="el-GR"/>
        </w:rPr>
        <w:t xml:space="preserve"> </w:t>
      </w:r>
    </w:p>
    <w:p w14:paraId="5196AB71" w14:textId="77777777" w:rsidR="00CE12C7" w:rsidRDefault="00512083">
      <w:pPr>
        <w:rPr>
          <w:lang w:val="el-GR"/>
        </w:rPr>
      </w:pPr>
      <w:r w:rsidRPr="00512083">
        <w:rPr>
          <w:lang w:val="el-GR"/>
        </w:rPr>
        <w:t xml:space="preserve">6.1.1. </w:t>
      </w:r>
      <w:bookmarkStart w:id="361"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C3BE8F1"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416425B1" w14:textId="12F6268A"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w:t>
      </w:r>
      <w:r w:rsidR="003676BE">
        <w:rPr>
          <w:lang w:val="el-GR"/>
        </w:rPr>
        <w:t xml:space="preserve">την αποστολή γνωστοποίησης ελέγχου σύμφωνα με το ΠΑΡΑΡΤΗΜΑ Ι, </w:t>
      </w:r>
      <w:r w:rsidR="00512083" w:rsidRPr="00512083">
        <w:rPr>
          <w:lang w:val="el-GR"/>
        </w:rPr>
        <w:t>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61"/>
    <w:p w14:paraId="3A06BD5C" w14:textId="77777777" w:rsidR="008338F0" w:rsidRPr="00603221" w:rsidRDefault="003355E7" w:rsidP="003A109E">
      <w:pPr>
        <w:pStyle w:val="Heading2"/>
        <w:rPr>
          <w:rFonts w:cs="Tahoma"/>
          <w:lang w:val="el-GR"/>
        </w:rPr>
      </w:pPr>
      <w:r w:rsidRPr="00603221">
        <w:rPr>
          <w:rFonts w:cs="Tahoma"/>
          <w:lang w:val="el-GR"/>
        </w:rPr>
        <w:tab/>
      </w:r>
      <w:bookmarkStart w:id="362" w:name="_Toc97194330"/>
      <w:bookmarkStart w:id="363" w:name="_Toc97194465"/>
      <w:bookmarkStart w:id="364" w:name="_Toc204863043"/>
      <w:r w:rsidRPr="00603221">
        <w:rPr>
          <w:rFonts w:cs="Tahoma"/>
          <w:lang w:val="el-GR"/>
        </w:rPr>
        <w:t>Διάρκεια σύμβασης</w:t>
      </w:r>
      <w:bookmarkEnd w:id="362"/>
      <w:bookmarkEnd w:id="363"/>
      <w:bookmarkEnd w:id="364"/>
      <w:r w:rsidRPr="00603221">
        <w:rPr>
          <w:rFonts w:cs="Tahoma"/>
          <w:lang w:val="el-GR"/>
        </w:rPr>
        <w:t xml:space="preserve"> </w:t>
      </w:r>
    </w:p>
    <w:p w14:paraId="72454166" w14:textId="3A9443D5" w:rsidR="00D17437" w:rsidRDefault="00A17D2C" w:rsidP="00A17D2C">
      <w:pPr>
        <w:spacing w:line="252" w:lineRule="auto"/>
        <w:rPr>
          <w:lang w:val="el-GR"/>
        </w:rPr>
      </w:pPr>
      <w:r>
        <w:rPr>
          <w:b/>
          <w:lang w:val="el-GR"/>
        </w:rPr>
        <w:t>6.2.1.</w:t>
      </w:r>
      <w:r>
        <w:rPr>
          <w:lang w:val="el-GR"/>
        </w:rPr>
        <w:t xml:space="preserve"> </w:t>
      </w:r>
      <w:bookmarkStart w:id="365" w:name="_Hlk100743150"/>
      <w:r>
        <w:rPr>
          <w:lang w:val="el-GR"/>
        </w:rPr>
        <w:t xml:space="preserve">Η συνολική </w:t>
      </w:r>
      <w:bookmarkEnd w:id="365"/>
      <w:r w:rsidR="00D17437" w:rsidRPr="00D17437">
        <w:rPr>
          <w:b/>
          <w:bCs/>
          <w:lang w:val="el-GR"/>
        </w:rPr>
        <w:t>διάρκεια</w:t>
      </w:r>
      <w:r w:rsidR="00D17437" w:rsidRPr="00D17437">
        <w:rPr>
          <w:lang w:val="el-GR"/>
        </w:rPr>
        <w:t xml:space="preserve"> </w:t>
      </w:r>
      <w:r w:rsidR="00D17437">
        <w:rPr>
          <w:lang w:val="el-GR"/>
        </w:rPr>
        <w:t xml:space="preserve">της σύμβασης </w:t>
      </w:r>
      <w:r w:rsidR="00D17437" w:rsidRPr="00D17437">
        <w:rPr>
          <w:lang w:val="el-GR"/>
        </w:rPr>
        <w:t xml:space="preserve">ορίζεται από την υπογραφή της σύμβασης μέχρι και την </w:t>
      </w:r>
      <w:r w:rsidR="00D17437" w:rsidRPr="00D17437">
        <w:rPr>
          <w:b/>
          <w:bCs/>
          <w:lang w:val="el-GR"/>
        </w:rPr>
        <w:t>31-05-2026</w:t>
      </w:r>
      <w:r w:rsidR="00D17437" w:rsidRPr="00D17437">
        <w:rPr>
          <w:lang w:val="el-GR"/>
        </w:rPr>
        <w:t xml:space="preserve"> που αποτελεί την επιλέξιμη καταληκτική ημερομηνία του Ταμείου Ανάκαμψης και Ανθεκτικότητας (ΤΑΑ). Η συνολική διάρκεια της ως άνω Σύμβασης δύναται να προσαρμοστεί εκ νέου, στην περίπτωση που μετατεθεί η επιλέξιμη καταληκτική ημερομηνία του Ταμείου Ανάκαμψης και Ανθεκτικότητας (ΤΑΑ).</w:t>
      </w:r>
    </w:p>
    <w:p w14:paraId="0BD3796C" w14:textId="6CC53004" w:rsidR="00A17D2C" w:rsidRDefault="00A17D2C" w:rsidP="00A17D2C">
      <w:pPr>
        <w:spacing w:line="252" w:lineRule="auto"/>
        <w:rPr>
          <w:lang w:val="el-GR"/>
        </w:rPr>
      </w:pPr>
      <w:r>
        <w:rPr>
          <w:b/>
          <w:lang w:val="el-GR"/>
        </w:rPr>
        <w:t>6.2.2.</w:t>
      </w:r>
      <w:r>
        <w:rPr>
          <w:lang w:val="el-GR"/>
        </w:rPr>
        <w:t xml:space="preserve"> Η συνολική διάρκεια της σύμβασης μπορεί να παρατείνεται μετά από αιτιολογημένη απόφαση της αναθέτουσας αρχής </w:t>
      </w:r>
      <w:r w:rsidRPr="00AA0342">
        <w:rPr>
          <w:lang w:val="el-GR"/>
        </w:rPr>
        <w:t>μέχρι το 50% αυτής</w:t>
      </w:r>
      <w:r>
        <w:rPr>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Pr>
          <w:lang w:val="el-GR"/>
        </w:rPr>
        <w:fldChar w:fldCharType="begin"/>
      </w:r>
      <w:r>
        <w:rPr>
          <w:lang w:val="el-GR"/>
        </w:rPr>
        <w:instrText xml:space="preserve"> REF _Ref496607484 \n \h \* Arabic </w:instrText>
      </w:r>
      <w:r>
        <w:rPr>
          <w:lang w:val="el-GR"/>
        </w:rPr>
      </w:r>
      <w:r>
        <w:rPr>
          <w:lang w:val="el-GR"/>
        </w:rPr>
        <w:fldChar w:fldCharType="separate"/>
      </w:r>
      <w:r w:rsidR="00F00473">
        <w:rPr>
          <w:lang w:val="el-GR"/>
        </w:rPr>
        <w:t>7</w:t>
      </w:r>
      <w:r>
        <w:rPr>
          <w:lang w:val="el-GR"/>
        </w:rPr>
        <w:fldChar w:fldCharType="end"/>
      </w:r>
      <w:r>
        <w:rPr>
          <w:lang w:val="el-GR"/>
        </w:rPr>
        <w:t xml:space="preserve"> της παρούσας.</w:t>
      </w:r>
    </w:p>
    <w:p w14:paraId="08D67107" w14:textId="61E3BAD5" w:rsidR="00A17D2C" w:rsidRPr="00603221" w:rsidRDefault="00A17D2C" w:rsidP="00DF515B">
      <w:pPr>
        <w:spacing w:line="252" w:lineRule="auto"/>
        <w:rPr>
          <w:lang w:val="el-GR"/>
        </w:rPr>
      </w:pPr>
      <w:r w:rsidRPr="001E02A0">
        <w:rPr>
          <w:b/>
          <w:bCs/>
          <w:lang w:val="el-GR"/>
        </w:rPr>
        <w:t xml:space="preserve">6.2.3. </w:t>
      </w:r>
      <w:r w:rsidRPr="001E02A0">
        <w:rPr>
          <w:lang w:val="el-GR"/>
        </w:rPr>
        <w:t>Σε περίπτωση που δεν αναλωθεί το συμβατικό τίμημα εντός της διάρκειας της σύμβασης ως αυτή ορίζεται στην παρούσα,  η αναθέτουσα αρχή δύναται να παρατείνει τη διάρκεια αυτής έως δώδεκα (12) μήνες για το υπολειπόμενο συμβατικό τίμημα.</w:t>
      </w:r>
      <w:r w:rsidRPr="00FC6667">
        <w:rPr>
          <w:lang w:val="el-GR"/>
        </w:rPr>
        <w:t xml:space="preserve"> </w:t>
      </w:r>
      <w:r w:rsidR="001E02A0" w:rsidRPr="001E02A0">
        <w:rPr>
          <w:lang w:val="el-GR"/>
        </w:rPr>
        <w:t>Σε κάθε περίπτωση ο Ανάδοχος δικαιούται μόνον την αμοιβή για τις παρασχεθείσες έως τη λήξη της σύμβασης υπηρεσίες σύμφωνα με τα ειδικότερα οριζόμενα στην παρούσα και παραιτείται ρητά, ανέκκλητα και ανεπιφύλακτα από την αναζήτηση του υπολοίπου της συμβατικής αμοιβής και οποιασδήποτε μορφής αποζημίωσης</w:t>
      </w:r>
    </w:p>
    <w:p w14:paraId="7EAC6FAC" w14:textId="77777777" w:rsidR="008338F0" w:rsidRPr="00603221" w:rsidRDefault="003355E7" w:rsidP="003A109E">
      <w:pPr>
        <w:pStyle w:val="Heading2"/>
        <w:rPr>
          <w:rFonts w:cs="Tahoma"/>
          <w:lang w:val="el-GR"/>
        </w:rPr>
      </w:pPr>
      <w:r w:rsidRPr="00603221">
        <w:rPr>
          <w:rFonts w:cs="Tahoma"/>
          <w:lang w:val="el-GR"/>
        </w:rPr>
        <w:tab/>
      </w:r>
      <w:bookmarkStart w:id="366" w:name="_Ref40954198"/>
      <w:bookmarkStart w:id="367" w:name="_Ref55381059"/>
      <w:bookmarkStart w:id="368" w:name="_Toc97194331"/>
      <w:bookmarkStart w:id="369" w:name="_Toc97194466"/>
      <w:bookmarkStart w:id="370" w:name="_Toc204863044"/>
      <w:r w:rsidRPr="00603221">
        <w:rPr>
          <w:rFonts w:cs="Tahoma"/>
          <w:lang w:val="el-GR"/>
        </w:rPr>
        <w:t>Παραλαβή του αντικειμένου της σύμβασης</w:t>
      </w:r>
      <w:bookmarkEnd w:id="366"/>
      <w:bookmarkEnd w:id="367"/>
      <w:bookmarkEnd w:id="368"/>
      <w:bookmarkEnd w:id="369"/>
      <w:bookmarkEnd w:id="370"/>
      <w:r w:rsidRPr="00603221">
        <w:rPr>
          <w:rFonts w:cs="Tahoma"/>
          <w:lang w:val="el-GR"/>
        </w:rPr>
        <w:t xml:space="preserve"> </w:t>
      </w:r>
    </w:p>
    <w:p w14:paraId="3845041C" w14:textId="2EE31CCB" w:rsidR="00B8528C" w:rsidRPr="00C00860" w:rsidRDefault="00B8528C" w:rsidP="00B8528C">
      <w:pPr>
        <w:rPr>
          <w:lang w:val="el-GR"/>
        </w:rPr>
      </w:pPr>
      <w:bookmarkStart w:id="371"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w:t>
      </w:r>
      <w:r w:rsidR="001A683B">
        <w:rPr>
          <w:lang w:val="el-GR"/>
        </w:rPr>
        <w:t>.</w:t>
      </w:r>
    </w:p>
    <w:p w14:paraId="4ABB6BEE"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w:t>
      </w:r>
      <w:r w:rsidRPr="00687D77">
        <w:rPr>
          <w:lang w:val="el-GR"/>
        </w:rPr>
        <w:lastRenderedPageBreak/>
        <w:t xml:space="preserve">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1328676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10146B89"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7A6E1D50"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D678F41"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38EFA0EE"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5BFDAF17"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E32DD06" w14:textId="77777777" w:rsidR="00BB555C" w:rsidRPr="00D57165" w:rsidRDefault="00BB555C" w:rsidP="00BB555C">
      <w:pPr>
        <w:rPr>
          <w:b/>
          <w:bCs/>
          <w:u w:val="single"/>
          <w:lang w:val="el-GR"/>
        </w:rPr>
      </w:pPr>
      <w:bookmarkStart w:id="372" w:name="_Hlk9421462"/>
      <w:bookmarkEnd w:id="371"/>
      <w:r w:rsidRPr="00D57165">
        <w:rPr>
          <w:b/>
          <w:bCs/>
          <w:u w:val="single"/>
          <w:lang w:val="el-GR"/>
        </w:rPr>
        <w:t xml:space="preserve">Παραλαβή Υπηρεσιών </w:t>
      </w:r>
    </w:p>
    <w:p w14:paraId="7055F695" w14:textId="77777777"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2CE1B64E"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6A1B91B2"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3EB13ED1"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w:t>
      </w:r>
      <w:r w:rsidRPr="00D57165">
        <w:rPr>
          <w:lang w:val="el-GR"/>
        </w:rPr>
        <w:lastRenderedPageBreak/>
        <w:t xml:space="preserve">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0C3BA02"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5FC3AFA6"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4C374ABB" w14:textId="076CCB0F" w:rsidR="00BB555C" w:rsidRDefault="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372"/>
    <w:p w14:paraId="003AD675" w14:textId="77777777" w:rsidR="008338F0" w:rsidRPr="00603221" w:rsidRDefault="003355E7" w:rsidP="003A109E">
      <w:pPr>
        <w:pStyle w:val="Heading2"/>
        <w:rPr>
          <w:rFonts w:cs="Tahoma"/>
          <w:lang w:val="el-GR"/>
        </w:rPr>
      </w:pPr>
      <w:r w:rsidRPr="00603221">
        <w:rPr>
          <w:rFonts w:cs="Tahoma"/>
          <w:lang w:val="el-GR"/>
        </w:rPr>
        <w:tab/>
      </w:r>
      <w:bookmarkStart w:id="373" w:name="_Ref496625354"/>
      <w:bookmarkStart w:id="374" w:name="_Toc97194332"/>
      <w:bookmarkStart w:id="375" w:name="_Toc97194467"/>
      <w:bookmarkStart w:id="376" w:name="_Toc204863045"/>
      <w:r w:rsidRPr="00603221">
        <w:rPr>
          <w:rFonts w:cs="Tahoma"/>
          <w:lang w:val="el-GR"/>
        </w:rPr>
        <w:t>Απόρριψη παραδοτέων – Αντικατάσταση</w:t>
      </w:r>
      <w:bookmarkEnd w:id="373"/>
      <w:bookmarkEnd w:id="374"/>
      <w:bookmarkEnd w:id="375"/>
      <w:bookmarkEnd w:id="376"/>
      <w:r w:rsidRPr="00603221">
        <w:rPr>
          <w:rFonts w:cs="Tahoma"/>
          <w:lang w:val="el-GR"/>
        </w:rPr>
        <w:t xml:space="preserve"> </w:t>
      </w:r>
    </w:p>
    <w:p w14:paraId="6C41F6E8" w14:textId="3E826A31"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496607484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00473" w:rsidRPr="00F00473">
        <w:rPr>
          <w:lang w:val="el-GR"/>
        </w:rPr>
        <w:t>5.2</w:t>
      </w:r>
      <w:r w:rsidR="00DD27E9">
        <w:fldChar w:fldCharType="end"/>
      </w:r>
      <w:r>
        <w:rPr>
          <w:lang w:val="el-GR"/>
        </w:rPr>
        <w:t xml:space="preserve"> </w:t>
      </w:r>
      <w:r>
        <w:rPr>
          <w:rFonts w:eastAsia="SimSun"/>
          <w:lang w:val="el-GR"/>
        </w:rPr>
        <w:t>της παρούσας, λόγω εκπρόθεσμης παράδοσης.</w:t>
      </w:r>
    </w:p>
    <w:p w14:paraId="39AA092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B2E3AE4"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11C67659" w14:textId="74008CD0" w:rsidR="00BB555C" w:rsidRDefault="00BB555C" w:rsidP="000F6FD9">
      <w:pPr>
        <w:rPr>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05B6F9A5" w14:textId="77777777" w:rsidR="008338F0" w:rsidRPr="00603221" w:rsidRDefault="003355E7" w:rsidP="003A109E">
      <w:pPr>
        <w:pStyle w:val="Heading2"/>
        <w:rPr>
          <w:rFonts w:cs="Tahoma"/>
          <w:lang w:val="el-GR"/>
        </w:rPr>
      </w:pPr>
      <w:bookmarkStart w:id="377" w:name="_Toc74566947"/>
      <w:bookmarkStart w:id="378" w:name="_Toc74566948"/>
      <w:bookmarkStart w:id="379" w:name="_Toc74566949"/>
      <w:bookmarkStart w:id="380" w:name="_Toc74566950"/>
      <w:bookmarkStart w:id="381" w:name="_Toc74566951"/>
      <w:bookmarkEnd w:id="377"/>
      <w:bookmarkEnd w:id="378"/>
      <w:bookmarkEnd w:id="379"/>
      <w:bookmarkEnd w:id="380"/>
      <w:bookmarkEnd w:id="381"/>
      <w:r w:rsidRPr="00603221">
        <w:rPr>
          <w:rFonts w:cs="Tahoma"/>
          <w:lang w:val="el-GR"/>
        </w:rPr>
        <w:tab/>
      </w:r>
      <w:bookmarkStart w:id="382" w:name="_Toc97194333"/>
      <w:bookmarkStart w:id="383" w:name="_Toc97194468"/>
      <w:bookmarkStart w:id="384" w:name="_Toc204863046"/>
      <w:r w:rsidRPr="00603221">
        <w:rPr>
          <w:rFonts w:cs="Tahoma"/>
          <w:lang w:val="el-GR"/>
        </w:rPr>
        <w:t>Αναπροσαρμογή τιμής</w:t>
      </w:r>
      <w:bookmarkEnd w:id="382"/>
      <w:bookmarkEnd w:id="383"/>
      <w:bookmarkEnd w:id="384"/>
      <w:r w:rsidRPr="00603221">
        <w:rPr>
          <w:rFonts w:cs="Tahoma"/>
          <w:lang w:val="el-GR"/>
        </w:rPr>
        <w:t xml:space="preserve"> </w:t>
      </w:r>
    </w:p>
    <w:p w14:paraId="5F7BD361" w14:textId="1975B9A2" w:rsidR="008338F0" w:rsidRPr="00603221" w:rsidRDefault="00140781">
      <w:pPr>
        <w:rPr>
          <w:i/>
          <w:iCs/>
          <w:color w:val="5B9BD5"/>
          <w:spacing w:val="5"/>
          <w:kern w:val="1"/>
          <w:lang w:val="el-GR"/>
        </w:rPr>
      </w:pPr>
      <w:r w:rsidRPr="00140781">
        <w:rPr>
          <w:rFonts w:eastAsia="SimSun"/>
          <w:lang w:val="el-GR"/>
        </w:rPr>
        <w:t>Δεν προβλέπεται</w:t>
      </w:r>
    </w:p>
    <w:p w14:paraId="2C690AE7" w14:textId="77777777" w:rsidR="008338F0" w:rsidRPr="009E58E5" w:rsidRDefault="003355E7" w:rsidP="009E58E5">
      <w:pPr>
        <w:pStyle w:val="Heading1"/>
        <w:rPr>
          <w:rFonts w:cs="Tahoma"/>
          <w:szCs w:val="22"/>
        </w:rPr>
      </w:pPr>
      <w:bookmarkStart w:id="385" w:name="_Toc97194469"/>
      <w:bookmarkStart w:id="386" w:name="_Toc204863047"/>
      <w:r w:rsidRPr="009E58E5">
        <w:rPr>
          <w:rFonts w:cs="Tahoma"/>
          <w:szCs w:val="22"/>
        </w:rPr>
        <w:lastRenderedPageBreak/>
        <w:t>ΠΑΡΑΡΤΗΜΑΤΑ</w:t>
      </w:r>
      <w:bookmarkEnd w:id="385"/>
      <w:bookmarkEnd w:id="386"/>
    </w:p>
    <w:p w14:paraId="54D41184" w14:textId="77777777" w:rsidR="008338F0" w:rsidRPr="00603221" w:rsidRDefault="003355E7" w:rsidP="003329FF">
      <w:pPr>
        <w:pStyle w:val="Heading2"/>
        <w:numPr>
          <w:ilvl w:val="0"/>
          <w:numId w:val="0"/>
        </w:numPr>
        <w:tabs>
          <w:tab w:val="clear" w:pos="567"/>
        </w:tabs>
        <w:rPr>
          <w:rFonts w:cs="Tahoma"/>
          <w:lang w:val="el-GR"/>
        </w:rPr>
      </w:pPr>
      <w:bookmarkStart w:id="387" w:name="_Ref496625830"/>
      <w:bookmarkStart w:id="388" w:name="_Toc97194334"/>
      <w:bookmarkStart w:id="389" w:name="_Toc97194470"/>
      <w:bookmarkStart w:id="390" w:name="_Toc204863048"/>
      <w:bookmarkStart w:id="391" w:name="_Ref496625399"/>
      <w:r w:rsidRPr="00603221">
        <w:rPr>
          <w:rFonts w:cs="Tahoma"/>
          <w:lang w:val="el-GR"/>
        </w:rPr>
        <w:t>ΠΑΡΑΡΤΗΜΑ Ι – Αναλυτική Περιγραφή Φυσικού και Οικονομικού Αντικειμένου της Σύμβασης</w:t>
      </w:r>
      <w:bookmarkEnd w:id="387"/>
      <w:bookmarkEnd w:id="388"/>
      <w:bookmarkEnd w:id="389"/>
      <w:bookmarkEnd w:id="390"/>
      <w:r w:rsidRPr="00603221">
        <w:rPr>
          <w:rFonts w:cs="Tahoma"/>
          <w:lang w:val="el-GR"/>
        </w:rPr>
        <w:t xml:space="preserve"> </w:t>
      </w:r>
      <w:bookmarkEnd w:id="391"/>
    </w:p>
    <w:p w14:paraId="048FFD13" w14:textId="77777777" w:rsidR="00CB3073" w:rsidRDefault="00CB3073">
      <w:pPr>
        <w:suppressAutoHyphens w:val="0"/>
        <w:autoSpaceDE w:val="0"/>
        <w:spacing w:after="60"/>
        <w:rPr>
          <w:b/>
          <w:color w:val="002060"/>
          <w:lang w:val="el-GR"/>
        </w:rPr>
      </w:pPr>
    </w:p>
    <w:p w14:paraId="7236B35A" w14:textId="77777777" w:rsidR="00FD2118" w:rsidRPr="00FD2118" w:rsidRDefault="00FD2118" w:rsidP="00FD2118">
      <w:pPr>
        <w:pStyle w:val="ListParagraph"/>
        <w:ind w:left="170"/>
        <w:rPr>
          <w:b/>
          <w:color w:val="002060"/>
          <w:lang w:val="el-GR"/>
        </w:rPr>
      </w:pPr>
      <w:bookmarkStart w:id="392" w:name="_Toc192674215"/>
      <w:bookmarkStart w:id="393" w:name="_Hlk113616675"/>
      <w:r w:rsidRPr="00FD2118">
        <w:rPr>
          <w:b/>
          <w:color w:val="002060"/>
          <w:lang w:val="el-GR"/>
        </w:rPr>
        <w:t xml:space="preserve">ΜΕΡΟΣ Α - ΠΕΡΙΓΡΑΦΗ ΦΥΣΙΚΟΥ ΑΝΤΙΚΕΙΜΕΝΟΥ ΤΗΣ ΣΥΜΒΑΣΗΣ  </w:t>
      </w:r>
    </w:p>
    <w:p w14:paraId="2E4FD099" w14:textId="7941264F" w:rsidR="00824273" w:rsidRPr="0043404F" w:rsidRDefault="00824273" w:rsidP="00BC6963">
      <w:pPr>
        <w:pStyle w:val="Heading5"/>
        <w:numPr>
          <w:ilvl w:val="1"/>
          <w:numId w:val="24"/>
        </w:numPr>
        <w:tabs>
          <w:tab w:val="left" w:pos="540"/>
        </w:tabs>
        <w:ind w:left="990" w:hanging="990"/>
        <w:rPr>
          <w:rFonts w:cs="Tahoma"/>
          <w:bCs/>
          <w:u w:val="single"/>
          <w:lang w:val="el-GR"/>
        </w:rPr>
      </w:pPr>
      <w:bookmarkStart w:id="394" w:name="_Toc204863049"/>
      <w:r w:rsidRPr="0043404F">
        <w:rPr>
          <w:rFonts w:cs="Tahoma"/>
          <w:bCs/>
          <w:u w:val="single"/>
          <w:lang w:val="el-GR"/>
        </w:rPr>
        <w:t>Συνοπτική Περιγραφή Επιχειρησιακού Περιβάλλοντος</w:t>
      </w:r>
      <w:bookmarkEnd w:id="392"/>
      <w:bookmarkEnd w:id="394"/>
      <w:r w:rsidRPr="0043404F">
        <w:rPr>
          <w:rFonts w:cs="Tahoma"/>
          <w:bCs/>
          <w:u w:val="single"/>
          <w:lang w:val="el-GR"/>
        </w:rPr>
        <w:t xml:space="preserve"> </w:t>
      </w:r>
    </w:p>
    <w:p w14:paraId="60683336" w14:textId="2E6C5B81" w:rsidR="00824273" w:rsidRPr="00FD2118" w:rsidRDefault="00FD2118" w:rsidP="00FD2118">
      <w:pPr>
        <w:pStyle w:val="Heading4"/>
        <w:numPr>
          <w:ilvl w:val="1"/>
          <w:numId w:val="13"/>
        </w:numPr>
        <w:tabs>
          <w:tab w:val="left" w:pos="1080"/>
        </w:tabs>
        <w:rPr>
          <w:rFonts w:cs="Tahoma"/>
          <w:lang w:val="el-GR"/>
        </w:rPr>
      </w:pPr>
      <w:bookmarkStart w:id="395" w:name="_Toc192674216"/>
      <w:bookmarkStart w:id="396" w:name="_Toc204863050"/>
      <w:r>
        <w:rPr>
          <w:lang w:val="el-GR"/>
        </w:rPr>
        <w:t>Ε</w:t>
      </w:r>
      <w:r w:rsidR="00824273" w:rsidRPr="00FD2118">
        <w:rPr>
          <w:lang w:val="el-GR"/>
        </w:rPr>
        <w:t>μπλεκόμενοι στην υλοποίηση της Σύμβασης</w:t>
      </w:r>
      <w:bookmarkEnd w:id="395"/>
      <w:bookmarkEnd w:id="396"/>
    </w:p>
    <w:p w14:paraId="188187D2" w14:textId="2F3B5C6E" w:rsidR="00824273" w:rsidRPr="0043404F" w:rsidRDefault="00824273" w:rsidP="00824273">
      <w:pPr>
        <w:tabs>
          <w:tab w:val="left" w:pos="0"/>
          <w:tab w:val="left" w:pos="709"/>
          <w:tab w:val="left" w:pos="1134"/>
        </w:tabs>
        <w:rPr>
          <w:rFonts w:cstheme="minorBidi"/>
          <w:lang w:val="el-GR"/>
        </w:rPr>
      </w:pPr>
      <w:r w:rsidRPr="0043404F">
        <w:rPr>
          <w:rFonts w:cstheme="minorBidi"/>
          <w:lang w:val="el-GR" w:eastAsia="en-US" w:bidi="he-IL"/>
        </w:rPr>
        <w:t>Για την υλοποίηση του Έργου της παρούσας Διακήρυξης εμπλέκονται οι ακόλουθοι:</w:t>
      </w:r>
    </w:p>
    <w:p w14:paraId="5DA41881" w14:textId="77777777" w:rsidR="001A683B" w:rsidRDefault="001A683B" w:rsidP="00824273">
      <w:pPr>
        <w:pStyle w:val="Heading4"/>
        <w:numPr>
          <w:ilvl w:val="0"/>
          <w:numId w:val="0"/>
        </w:numPr>
        <w:tabs>
          <w:tab w:val="left" w:pos="1134"/>
        </w:tabs>
        <w:spacing w:before="0" w:after="120" w:line="252" w:lineRule="auto"/>
        <w:rPr>
          <w:rFonts w:eastAsia="SimSun" w:cs="Tahoma"/>
          <w:szCs w:val="22"/>
          <w:lang w:val="el-GR"/>
        </w:rPr>
      </w:pPr>
      <w:bookmarkStart w:id="397" w:name="_Toc139981084"/>
      <w:bookmarkStart w:id="398" w:name="_Toc204863051"/>
      <w:bookmarkStart w:id="399" w:name="_Hlk113623321"/>
      <w:r>
        <w:rPr>
          <w:rFonts w:eastAsia="SimSun" w:cs="Tahoma"/>
          <w:szCs w:val="22"/>
          <w:lang w:val="el-GR"/>
        </w:rPr>
        <w:t>Φορέας Διαχείρισης και Φορέας Υλοποίησης – Αναθέτουσα Αρχή</w:t>
      </w:r>
      <w:bookmarkEnd w:id="397"/>
      <w:bookmarkEnd w:id="398"/>
      <w:r>
        <w:rPr>
          <w:rFonts w:eastAsia="SimSun" w:cs="Tahoma"/>
          <w:szCs w:val="22"/>
          <w:lang w:val="el-GR"/>
        </w:rPr>
        <w:t xml:space="preserve"> </w:t>
      </w:r>
    </w:p>
    <w:bookmarkEnd w:id="393"/>
    <w:bookmarkEnd w:id="399"/>
    <w:p w14:paraId="7B4CF2EA" w14:textId="77777777" w:rsidR="001A683B" w:rsidRPr="003B42D1" w:rsidRDefault="001A683B" w:rsidP="001A683B">
      <w:pPr>
        <w:suppressAutoHyphens w:val="0"/>
        <w:spacing w:before="100" w:beforeAutospacing="1" w:after="160" w:afterAutospacing="1"/>
        <w:rPr>
          <w:rFonts w:eastAsiaTheme="minorEastAsia"/>
          <w:color w:val="000000"/>
          <w:lang w:val="el-GR" w:eastAsia="el-GR"/>
        </w:rPr>
      </w:pPr>
      <w:r w:rsidRPr="003B42D1">
        <w:rPr>
          <w:rFonts w:eastAsiaTheme="minorEastAsia"/>
          <w:color w:val="000000"/>
          <w:lang w:val="el-GR" w:eastAsia="el-GR"/>
        </w:rPr>
        <w:t>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520FE3FB" w14:textId="7F275874" w:rsidR="001A683B" w:rsidRPr="003B42D1" w:rsidRDefault="001A683B" w:rsidP="001A683B">
      <w:pPr>
        <w:suppressAutoHyphens w:val="0"/>
        <w:spacing w:before="100" w:beforeAutospacing="1" w:after="160"/>
        <w:rPr>
          <w:rFonts w:eastAsiaTheme="minorEastAsia"/>
          <w:color w:val="000000"/>
          <w:lang w:val="el-GR" w:eastAsia="el-GR"/>
        </w:rPr>
      </w:pPr>
      <w:r w:rsidRPr="003B42D1">
        <w:rPr>
          <w:rFonts w:eastAsiaTheme="minorEastAsia"/>
          <w:color w:val="000000"/>
          <w:lang w:val="el-GR" w:eastAsia="el-GR"/>
        </w:rPr>
        <w:t xml:space="preserve">Η </w:t>
      </w:r>
      <w:r w:rsidRPr="003B42D1">
        <w:rPr>
          <w:rFonts w:eastAsiaTheme="minorEastAsia"/>
          <w:b/>
          <w:color w:val="000000"/>
          <w:lang w:val="el-GR" w:eastAsia="el-GR"/>
        </w:rPr>
        <w:t>«</w:t>
      </w:r>
      <w:r w:rsidRPr="003B42D1">
        <w:rPr>
          <w:rFonts w:eastAsiaTheme="minorEastAsia"/>
          <w:bCs/>
          <w:color w:val="000000"/>
          <w:lang w:val="el-GR" w:eastAsia="el-GR"/>
        </w:rPr>
        <w:t>Κοινωνία της Πληροφορίας Μονοπρόσωπη Α.Ε.», είν</w:t>
      </w:r>
      <w:r w:rsidRPr="003B42D1">
        <w:rPr>
          <w:rFonts w:eastAsiaTheme="minorEastAsia"/>
          <w:color w:val="000000"/>
          <w:lang w:val="el-GR" w:eastAsia="el-GR"/>
        </w:rPr>
        <w:t xml:space="preserve">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w:t>
      </w:r>
      <w:r w:rsidR="007E7E8E" w:rsidRPr="007E7E8E">
        <w:rPr>
          <w:rFonts w:eastAsiaTheme="minorEastAsia"/>
          <w:color w:val="000000"/>
          <w:lang w:val="el-GR" w:eastAsia="el-GR"/>
        </w:rPr>
        <w:t>και του καταστατικού της όπως αυτό τροποποιήθηκε και ισχύει (Αρ. Πρωτ. Γ.Ε.ΜΗ.: 3437047/11-11-2024) και εποπτεύεται από το Υπουργείο Ψηφιακής Διακυβέρνησης.</w:t>
      </w:r>
      <w:r w:rsidRPr="003B42D1">
        <w:rPr>
          <w:rFonts w:eastAsiaTheme="minorEastAsia"/>
          <w:color w:val="000000"/>
          <w:lang w:val="el-GR" w:eastAsia="el-GR"/>
        </w:rPr>
        <w:t>.</w:t>
      </w:r>
    </w:p>
    <w:p w14:paraId="46AA0074" w14:textId="2F8CDFC9" w:rsidR="001A683B" w:rsidRPr="003B42D1" w:rsidRDefault="001A683B" w:rsidP="001A683B">
      <w:pPr>
        <w:suppressAutoHyphens w:val="0"/>
        <w:spacing w:before="100" w:beforeAutospacing="1" w:after="160"/>
        <w:rPr>
          <w:rFonts w:eastAsiaTheme="minorEastAsia"/>
          <w:color w:val="000000"/>
          <w:lang w:val="el-GR" w:eastAsia="el-GR"/>
        </w:rPr>
      </w:pPr>
      <w:r w:rsidRPr="003B42D1">
        <w:rPr>
          <w:rFonts w:eastAsiaTheme="minorEastAsia"/>
          <w:color w:val="000000"/>
          <w:lang w:val="el-GR" w:eastAsia="el-GR"/>
        </w:rPr>
        <w:t xml:space="preserve">Βασικός σκοπός της Εταιρείας, όπως ορίζεται στην </w:t>
      </w:r>
      <w:bookmarkStart w:id="400" w:name="_Hlk99974161"/>
      <w:r w:rsidRPr="003B42D1">
        <w:rPr>
          <w:rFonts w:eastAsiaTheme="minorEastAsia"/>
          <w:color w:val="000000"/>
          <w:lang w:val="el-GR" w:eastAsia="el-GR"/>
        </w:rPr>
        <w:t>τελευταία τροποποίηση του</w:t>
      </w:r>
      <w:r w:rsidRPr="00BE0992">
        <w:rPr>
          <w:rFonts w:eastAsiaTheme="minorEastAsia"/>
          <w:color w:val="000000"/>
          <w:lang w:val="el-GR"/>
        </w:rPr>
        <w:t xml:space="preserve"> </w:t>
      </w:r>
      <w:r w:rsidRPr="003B42D1">
        <w:rPr>
          <w:rFonts w:eastAsiaTheme="minorEastAsia"/>
          <w:color w:val="000000"/>
          <w:lang w:val="el-GR" w:eastAsia="el-GR"/>
        </w:rPr>
        <w:t xml:space="preserve">καταστατικού </w:t>
      </w:r>
      <w:bookmarkEnd w:id="400"/>
      <w:r w:rsidRPr="003B42D1">
        <w:rPr>
          <w:rFonts w:eastAsiaTheme="minorEastAsia"/>
          <w:color w:val="000000"/>
          <w:lang w:val="el-GR" w:eastAsia="el-GR"/>
        </w:rPr>
        <w:t xml:space="preserve">αυτής (ΦΕΚ </w:t>
      </w:r>
      <w:r w:rsidR="007E7E8E" w:rsidRPr="007E7E8E">
        <w:rPr>
          <w:rFonts w:eastAsiaTheme="minorEastAsia"/>
          <w:color w:val="000000"/>
          <w:lang w:val="el-GR" w:eastAsia="el-GR"/>
        </w:rPr>
        <w:t>3437047/11-11-2024</w:t>
      </w:r>
      <w:r w:rsidRPr="003B42D1">
        <w:rPr>
          <w:rFonts w:eastAsiaTheme="minorEastAsia"/>
          <w:color w:val="000000"/>
          <w:lang w:val="el-GR" w:eastAsia="el-GR"/>
        </w:rPr>
        <w:t>), είναι:</w:t>
      </w:r>
    </w:p>
    <w:p w14:paraId="02E04E0B" w14:textId="77777777" w:rsidR="001A683B" w:rsidRPr="003B42D1"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21E9EAF" w14:textId="77777777" w:rsidR="001A683B" w:rsidRPr="003B42D1"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1BBAA39A" w14:textId="77777777" w:rsidR="001A683B" w:rsidRPr="003B42D1"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bookmarkStart w:id="401" w:name="_Hlk99974936"/>
      <w:r w:rsidRPr="003B42D1">
        <w:rPr>
          <w:rFonts w:eastAsiaTheme="minorEastAsia"/>
          <w:color w:val="000000"/>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401"/>
    <w:p w14:paraId="62231772" w14:textId="77777777" w:rsidR="001A683B" w:rsidRPr="003B42D1"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7475BB5" w14:textId="77777777" w:rsidR="001A683B" w:rsidRPr="003B42D1"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w:t>
      </w:r>
      <w:r w:rsidRPr="003B42D1">
        <w:rPr>
          <w:rFonts w:eastAsiaTheme="minorEastAsia"/>
          <w:color w:val="000000"/>
          <w:lang w:val="el-GR" w:eastAsia="el-GR"/>
        </w:rPr>
        <w:lastRenderedPageBreak/>
        <w:t>προγράμματα, ή/και εθνικά προγράμματα με χρηματοδότηση μέσω του Προγράμματος Δημοσίων Επενδύσεων ή/και μέσω του Τακτικού Προϋπολογισμού.</w:t>
      </w:r>
    </w:p>
    <w:p w14:paraId="07963328" w14:textId="77777777" w:rsidR="001A683B" w:rsidRPr="003B42D1"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28353783" w14:textId="77777777" w:rsidR="001A683B" w:rsidRPr="003B42D1"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1C9F55FD" w14:textId="77777777" w:rsidR="001A683B" w:rsidRPr="003B42D1"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27B283A2" w14:textId="77777777" w:rsidR="001A683B" w:rsidRPr="003B42D1"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ή/και μέσω του Προγράμματος Δημοσίων Επενδύσεων. </w:t>
      </w:r>
    </w:p>
    <w:p w14:paraId="0670A496" w14:textId="77777777" w:rsidR="001A683B" w:rsidRPr="003B42D1"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A66D3F4" w14:textId="77777777" w:rsidR="001A683B" w:rsidRPr="003B42D1"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45DDF9BA" w14:textId="77777777" w:rsidR="001A683B" w:rsidRDefault="001A683B" w:rsidP="00BC6963">
      <w:pPr>
        <w:pStyle w:val="ListParagraph"/>
        <w:numPr>
          <w:ilvl w:val="0"/>
          <w:numId w:val="26"/>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FC23659" w14:textId="77777777" w:rsidR="001A683B" w:rsidRPr="00BE0992" w:rsidRDefault="001A683B" w:rsidP="001A683B">
      <w:pPr>
        <w:rPr>
          <w:rFonts w:eastAsiaTheme="minorEastAsia"/>
          <w:color w:val="000000"/>
          <w:lang w:val="el-GR"/>
        </w:rPr>
      </w:pPr>
      <w:r w:rsidRPr="00BE0992">
        <w:rPr>
          <w:rFonts w:eastAsiaTheme="minorEastAsia"/>
          <w:color w:val="000000"/>
          <w:lang w:val="el-GR"/>
        </w:rPr>
        <w:t>Ειδικότερα στο σκοπό της εταιρείας συμπεριλαμβάνονται, μεταξύ άλλων, ιδίως:</w:t>
      </w:r>
    </w:p>
    <w:p w14:paraId="08ABF61D" w14:textId="77777777" w:rsidR="001A683B" w:rsidRDefault="001A683B" w:rsidP="00BC6963">
      <w:pPr>
        <w:pStyle w:val="ListParagraph"/>
        <w:numPr>
          <w:ilvl w:val="0"/>
          <w:numId w:val="27"/>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Η υποστήριξη των δικαιούχων των ανωτέρω επιχειρησιακών προγραμμάτων κατά την προετοιμασία, την ένταξη, την εκτέλεση, την παρακολούθηση και την παραλαβή των δράσεων και έργων.</w:t>
      </w:r>
    </w:p>
    <w:p w14:paraId="480D5ABA" w14:textId="77777777" w:rsidR="001A683B" w:rsidRDefault="001A683B" w:rsidP="00BC6963">
      <w:pPr>
        <w:pStyle w:val="ListParagraph"/>
        <w:numPr>
          <w:ilvl w:val="0"/>
          <w:numId w:val="27"/>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w:t>
      </w:r>
      <w:bookmarkStart w:id="402" w:name="_Hlk113626785"/>
      <w:r w:rsidRPr="001825C2">
        <w:rPr>
          <w:rFonts w:eastAsiaTheme="minorEastAsia"/>
          <w:color w:val="000000"/>
          <w:lang w:val="el-GR"/>
        </w:rPr>
        <w:t>ανάληψη ως δικαιούχου της εκτέλεσης έργων ή δράσεων στο πλαίσιο κάθε επιχειρησιακού προγράμματος ένταξης</w:t>
      </w:r>
      <w:bookmarkEnd w:id="402"/>
      <w:r w:rsidRPr="001825C2">
        <w:rPr>
          <w:rFonts w:eastAsiaTheme="minorEastAsia"/>
          <w:color w:val="000000"/>
          <w:lang w:val="el-GR"/>
        </w:rPr>
        <w:t>,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w:t>
      </w:r>
    </w:p>
    <w:p w14:paraId="435E6125" w14:textId="77777777" w:rsidR="001A683B" w:rsidRDefault="001A683B" w:rsidP="00D67B76">
      <w:pPr>
        <w:pStyle w:val="ListParagraph"/>
        <w:numPr>
          <w:ilvl w:val="0"/>
          <w:numId w:val="27"/>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ανάληψη, ύστερα από προγραμματική συμφωνία που καταρτίζεται μεταξύ του κατ` αρχήν δικαιούχου, της εταιρείας και τυχόν τρίτου φορέα, της εκτέλεσης ως δικαιούχου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που χρηματοδοτούνται από οποιοδήποτε επιχειρησιακό πρόγραμμα, είτε αυτό είναι συγχρηματοδοτούμενο είτε πρόκειται περί εθνικού προγράμματος που χρηματοδοτείται από </w:t>
      </w:r>
      <w:r w:rsidRPr="001825C2">
        <w:rPr>
          <w:rFonts w:eastAsiaTheme="minorEastAsia"/>
          <w:color w:val="000000"/>
          <w:lang w:val="el-GR"/>
        </w:rPr>
        <w:lastRenderedPageBreak/>
        <w:t xml:space="preserve">εθνικούς πόρους ή/και από το Πρόγραμμα Δημοσίων Επενδύσεων. </w:t>
      </w:r>
      <w:r w:rsidRPr="00DE300D">
        <w:rPr>
          <w:rFonts w:eastAsiaTheme="minorEastAsia"/>
          <w:color w:val="000000"/>
          <w:lang w:val="el-GR"/>
        </w:rPr>
        <w:t>Επίσης, η εταιρεία αναλαμβάνει την εκτέλε- ση έργων ηλεκτρονικής διακυβέρνησης για το δημόσιο τομέα, τα οποία χρηματοδοτούνται από οποιαδήποτε πηγή χρηματοδότησης (λ.χ. ενωσιακή ή/και εθνική).</w:t>
      </w:r>
    </w:p>
    <w:p w14:paraId="16C19E89" w14:textId="77777777" w:rsidR="001A683B" w:rsidRDefault="001A683B" w:rsidP="00BC6963">
      <w:pPr>
        <w:pStyle w:val="ListParagraph"/>
        <w:numPr>
          <w:ilvl w:val="0"/>
          <w:numId w:val="27"/>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t>Η συνεργασία με τους φορείς διαχείρισης, παρακολούθησης και εφαρμογής κάθε επιχειρησιακού προγράμματος ΕΣΠΑ ή/και άλλων συγχρηματοδοτούμενων προγραμμάτων ή/και εθνικών προγραμμάτων χρηματοδοτούμενων από κάθε πηγή ή/και το Πρόγραμμα Δημοσίων Επενδύσεων καθώς και με άλλους φορείς με ανάλογους σκοπούς.</w:t>
      </w:r>
    </w:p>
    <w:p w14:paraId="1CEBBC4C" w14:textId="77777777" w:rsidR="001A683B" w:rsidRPr="00DE300D" w:rsidRDefault="001A683B" w:rsidP="00BC6963">
      <w:pPr>
        <w:pStyle w:val="ListParagraph"/>
        <w:numPr>
          <w:ilvl w:val="0"/>
          <w:numId w:val="27"/>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t>Η ανάληψη και ή/επίβλεψη της διοίκησης και η παρακολούθηση της υλοποίησης του φυσικού και οικονομικού αντικειμένου των έργων.</w:t>
      </w:r>
    </w:p>
    <w:p w14:paraId="1AA370E0" w14:textId="77777777" w:rsidR="001A683B" w:rsidRDefault="001A683B" w:rsidP="00824273">
      <w:pPr>
        <w:pStyle w:val="Heading4"/>
        <w:numPr>
          <w:ilvl w:val="0"/>
          <w:numId w:val="0"/>
        </w:numPr>
        <w:tabs>
          <w:tab w:val="left" w:pos="0"/>
        </w:tabs>
        <w:spacing w:before="0" w:after="120" w:line="252" w:lineRule="auto"/>
        <w:rPr>
          <w:rFonts w:eastAsia="SimSun" w:cs="Tahoma"/>
          <w:szCs w:val="22"/>
          <w:lang w:val="el-GR"/>
        </w:rPr>
      </w:pPr>
      <w:bookmarkStart w:id="403" w:name="_Toc139981085"/>
      <w:bookmarkStart w:id="404" w:name="_Toc204863052"/>
      <w:r>
        <w:rPr>
          <w:rFonts w:eastAsia="SimSun" w:cs="Tahoma"/>
          <w:szCs w:val="22"/>
          <w:lang w:val="el-GR"/>
        </w:rPr>
        <w:t>Αναθέτουσα Αρχή ως Φορέας Υλοποίησης Έργων του Ταμείου Ανάκαμψης – Παρούσα Κατάσταση – Αναγκαιότητα Υλοποίησης</w:t>
      </w:r>
      <w:bookmarkEnd w:id="403"/>
      <w:bookmarkEnd w:id="404"/>
    </w:p>
    <w:p w14:paraId="0B2DFCDF" w14:textId="50CBE6F3" w:rsidR="001A683B" w:rsidRPr="00BE0992" w:rsidRDefault="001A683B" w:rsidP="001A683B">
      <w:pPr>
        <w:autoSpaceDE w:val="0"/>
        <w:autoSpaceDN w:val="0"/>
        <w:spacing w:line="312" w:lineRule="auto"/>
        <w:ind w:right="23"/>
        <w:rPr>
          <w:lang w:val="el-GR"/>
        </w:rPr>
      </w:pPr>
      <w:r w:rsidRPr="00BE0992">
        <w:rPr>
          <w:lang w:val="el-GR"/>
        </w:rPr>
        <w:t xml:space="preserve">Η «Κοινωνία της Πληροφορίας Μ.Α.Ε.» σύμφωνα με το καταστατικό της ΦΕΚ </w:t>
      </w:r>
      <w:r w:rsidR="00576F38" w:rsidRPr="007E7E8E">
        <w:rPr>
          <w:rFonts w:eastAsiaTheme="minorEastAsia"/>
          <w:color w:val="000000"/>
          <w:lang w:val="el-GR" w:eastAsia="el-GR"/>
        </w:rPr>
        <w:t>3437047/11-11-2024</w:t>
      </w:r>
      <w:r w:rsidR="00576F38">
        <w:rPr>
          <w:rFonts w:eastAsiaTheme="minorEastAsia"/>
          <w:color w:val="000000"/>
          <w:lang w:val="el-GR" w:eastAsia="el-GR"/>
        </w:rPr>
        <w:t xml:space="preserve"> </w:t>
      </w:r>
      <w:r w:rsidRPr="00BE0992">
        <w:rPr>
          <w:lang w:val="el-GR"/>
        </w:rPr>
        <w:t>και τον εγκεκριμένο και δημοσιευμένο Κανονισμό της (ΦΕΚ 5807/Β/10-12-2021) δύναται να αναλάβει ως δικαιούχος την εκτέλεση έργων ή δράσεων στο πλαίσιο κάθε επιχειρησιακού προγράμματος ένταξης ανεξάρτητα από την πηγή χρηματοδότησης.</w:t>
      </w:r>
    </w:p>
    <w:p w14:paraId="7E4AB307" w14:textId="77777777" w:rsidR="001A683B" w:rsidRPr="00BE0992" w:rsidRDefault="001A683B" w:rsidP="001A683B">
      <w:pPr>
        <w:autoSpaceDE w:val="0"/>
        <w:autoSpaceDN w:val="0"/>
        <w:spacing w:line="312" w:lineRule="auto"/>
        <w:ind w:right="23"/>
        <w:rPr>
          <w:lang w:val="el-GR"/>
        </w:rPr>
      </w:pPr>
      <w:r w:rsidRPr="00BE0992">
        <w:rPr>
          <w:lang w:val="el-GR"/>
        </w:rPr>
        <w:t>Στις 13  Ιουλίου 2021 από το  Συμβούλιο Οικονομικών Δημοσιονομικών Θεμάτων της Ευρωπαϊκής Ένωσης  (</w:t>
      </w:r>
      <w:r w:rsidRPr="00E6294C">
        <w:t>Ecofin</w:t>
      </w:r>
      <w:r w:rsidRPr="00BE0992">
        <w:rPr>
          <w:lang w:val="el-GR"/>
        </w:rPr>
        <w:t>) εγκρίθηκε το Εθνικό Σχέδιο Ανάκαμψης και Ανθεκτικότητας «Ελλάδα 2.0» που περιλαμβάνει 106 επενδύσεις και 68 μεταρρυθμίσεις, κατανεμημένες σε 4 πυλώνες και συγκεντρώνει 31,16 δισ. ευρώ εκ των οποίων ευρωπαϊκοί πόροι 30,5 δισ. Ευρώ  (18,43 δισ. ευρώ ενισχύσεις και 12,73 δισ. ευρώ δάνεια) για να κινητοποιήσει 60 δισ. ευρώ συνολικές επενδύσεις στη χώρα στα επόμενα πέντε χρόνια.</w:t>
      </w:r>
    </w:p>
    <w:p w14:paraId="12C30058" w14:textId="77777777" w:rsidR="001A683B" w:rsidRPr="00BE0992" w:rsidRDefault="001A683B" w:rsidP="001A683B">
      <w:pPr>
        <w:autoSpaceDE w:val="0"/>
        <w:autoSpaceDN w:val="0"/>
        <w:spacing w:line="312" w:lineRule="auto"/>
        <w:ind w:right="23"/>
        <w:rPr>
          <w:lang w:val="el-GR"/>
        </w:rPr>
      </w:pPr>
      <w:r w:rsidRPr="00BE0992">
        <w:rPr>
          <w:lang w:val="el-GR"/>
        </w:rPr>
        <w:t xml:space="preserve">Στο πλαίσιο αυτό η «Κοινωνία της Πληροφορίας Μ.Α.Ε.» έχει ορισθεί ως φορέας υλοποίησης έργων χρηματοδοτούμενων από το Ταμείο Ανάκαμψης και Ανθεκτικότητας. </w:t>
      </w:r>
    </w:p>
    <w:p w14:paraId="5DF0D98D" w14:textId="77777777" w:rsidR="001A683B" w:rsidRDefault="001A683B" w:rsidP="001A683B">
      <w:pPr>
        <w:autoSpaceDE w:val="0"/>
        <w:autoSpaceDN w:val="0"/>
        <w:spacing w:line="312" w:lineRule="auto"/>
        <w:ind w:left="425" w:right="23"/>
      </w:pPr>
      <w:r>
        <w:t>Ενδεικτικά αναφέρονται τα ακόλουθα:</w:t>
      </w:r>
    </w:p>
    <w:p w14:paraId="7BD6EF27" w14:textId="77777777" w:rsidR="001A683B" w:rsidRPr="00BE0992" w:rsidRDefault="001A683B" w:rsidP="00BC6963">
      <w:pPr>
        <w:numPr>
          <w:ilvl w:val="0"/>
          <w:numId w:val="25"/>
        </w:numPr>
        <w:suppressAutoHyphens w:val="0"/>
        <w:autoSpaceDE w:val="0"/>
        <w:autoSpaceDN w:val="0"/>
        <w:spacing w:before="120" w:after="0" w:line="312" w:lineRule="auto"/>
        <w:ind w:right="23"/>
        <w:rPr>
          <w:lang w:val="el-GR"/>
        </w:rPr>
      </w:pPr>
      <w:r w:rsidRPr="00BE0992">
        <w:rPr>
          <w:lang w:val="el-GR"/>
        </w:rPr>
        <w:t>«Ενέργειες για την Επιχειρησιακή Λειτουργία του Προσωπικού Βοηθού Ανεξάρτητης Διαβίωσης (Β)»</w:t>
      </w:r>
    </w:p>
    <w:p w14:paraId="7FA1B1D0" w14:textId="77777777" w:rsidR="001A683B" w:rsidRDefault="001A683B" w:rsidP="00BC6963">
      <w:pPr>
        <w:numPr>
          <w:ilvl w:val="0"/>
          <w:numId w:val="25"/>
        </w:numPr>
        <w:suppressAutoHyphens w:val="0"/>
        <w:autoSpaceDE w:val="0"/>
        <w:autoSpaceDN w:val="0"/>
        <w:spacing w:before="120" w:after="0" w:line="312" w:lineRule="auto"/>
        <w:ind w:right="23"/>
      </w:pPr>
      <w:r>
        <w:t>«</w:t>
      </w:r>
      <w:r w:rsidRPr="0050502E">
        <w:t>Ψηφιακή Μέριμνα ΙΙ</w:t>
      </w:r>
      <w:r>
        <w:t>»</w:t>
      </w:r>
    </w:p>
    <w:p w14:paraId="792F6222" w14:textId="77777777" w:rsidR="001A683B" w:rsidRPr="00BE0992" w:rsidRDefault="001A683B" w:rsidP="00BC6963">
      <w:pPr>
        <w:numPr>
          <w:ilvl w:val="0"/>
          <w:numId w:val="25"/>
        </w:numPr>
        <w:suppressAutoHyphens w:val="0"/>
        <w:autoSpaceDE w:val="0"/>
        <w:autoSpaceDN w:val="0"/>
        <w:spacing w:before="120" w:after="0" w:line="312" w:lineRule="auto"/>
        <w:ind w:right="23"/>
        <w:rPr>
          <w:lang w:val="el-GR"/>
        </w:rPr>
      </w:pPr>
      <w:r w:rsidRPr="00BE0992">
        <w:rPr>
          <w:lang w:val="el-GR"/>
        </w:rPr>
        <w:t>«Αναβάθμιση Ταμειακών μηχανών, φορολογικών ηλεκτρονικών μηχανισμών και μηχανισμών ηλεκτρονικών πληρωμών»</w:t>
      </w:r>
    </w:p>
    <w:p w14:paraId="29D4B002" w14:textId="77777777" w:rsidR="001A683B" w:rsidRDefault="001A683B" w:rsidP="00BC6963">
      <w:pPr>
        <w:numPr>
          <w:ilvl w:val="0"/>
          <w:numId w:val="25"/>
        </w:numPr>
        <w:suppressAutoHyphens w:val="0"/>
        <w:autoSpaceDE w:val="0"/>
        <w:autoSpaceDN w:val="0"/>
        <w:spacing w:before="120" w:after="0" w:line="312" w:lineRule="auto"/>
        <w:ind w:right="23"/>
      </w:pPr>
      <w:r>
        <w:t>«</w:t>
      </w:r>
      <w:r w:rsidRPr="0050502E">
        <w:t>Ψηφιακός Μετασχηματισμός Επιχειρήσεων</w:t>
      </w:r>
      <w:r>
        <w:t>»</w:t>
      </w:r>
    </w:p>
    <w:p w14:paraId="5F7107BA" w14:textId="77777777" w:rsidR="001A683B" w:rsidRDefault="001A683B" w:rsidP="00BC6963">
      <w:pPr>
        <w:numPr>
          <w:ilvl w:val="0"/>
          <w:numId w:val="25"/>
        </w:numPr>
        <w:suppressAutoHyphens w:val="0"/>
        <w:autoSpaceDE w:val="0"/>
        <w:autoSpaceDN w:val="0"/>
        <w:spacing w:before="120" w:after="0" w:line="312" w:lineRule="auto"/>
        <w:ind w:right="23"/>
      </w:pPr>
      <w:r>
        <w:t>«</w:t>
      </w:r>
      <w:r w:rsidRPr="0050502E">
        <w:t>Βιομηχανικές Πλατφόρμες Δεδομένων</w:t>
      </w:r>
      <w:r>
        <w:t>»</w:t>
      </w:r>
    </w:p>
    <w:p w14:paraId="0E4263F5" w14:textId="77777777" w:rsidR="001A683B" w:rsidRPr="00BE0992" w:rsidRDefault="001A683B" w:rsidP="00BC6963">
      <w:pPr>
        <w:numPr>
          <w:ilvl w:val="0"/>
          <w:numId w:val="25"/>
        </w:numPr>
        <w:suppressAutoHyphens w:val="0"/>
        <w:autoSpaceDE w:val="0"/>
        <w:autoSpaceDN w:val="0"/>
        <w:spacing w:before="120" w:after="0" w:line="312" w:lineRule="auto"/>
        <w:ind w:right="23"/>
        <w:rPr>
          <w:lang w:val="el-GR"/>
        </w:rPr>
      </w:pPr>
      <w:r w:rsidRPr="00BE0992">
        <w:rPr>
          <w:lang w:val="el-GR"/>
        </w:rPr>
        <w:t xml:space="preserve">«Υπηρεσίες Προστιθέμενης Αξίας για την Υποστήριξη της υλοποίησης των </w:t>
      </w:r>
      <w:r w:rsidRPr="0050502E">
        <w:t>SubProject</w:t>
      </w:r>
      <w:r w:rsidRPr="00BE0992">
        <w:rPr>
          <w:lang w:val="el-GR"/>
        </w:rPr>
        <w:t xml:space="preserve"> 1 &amp; 2 της Δράσης Ψηφιακός Μετασχηματισμός Μικρομεσαίων Επιχειρήσεων»</w:t>
      </w:r>
    </w:p>
    <w:p w14:paraId="24016B5F" w14:textId="77777777" w:rsidR="001A683B" w:rsidRPr="00BE0992" w:rsidRDefault="001A683B" w:rsidP="00BC6963">
      <w:pPr>
        <w:numPr>
          <w:ilvl w:val="0"/>
          <w:numId w:val="25"/>
        </w:numPr>
        <w:suppressAutoHyphens w:val="0"/>
        <w:autoSpaceDE w:val="0"/>
        <w:autoSpaceDN w:val="0"/>
        <w:spacing w:before="120" w:after="0" w:line="312" w:lineRule="auto"/>
        <w:ind w:right="23"/>
        <w:rPr>
          <w:lang w:val="el-GR"/>
        </w:rPr>
      </w:pPr>
      <w:r w:rsidRPr="00BE0992">
        <w:rPr>
          <w:lang w:val="el-GR"/>
        </w:rPr>
        <w:t>«Αναβάθμιση και επέκταση πληροφοριακών συστημάτων τομέα Δικαιοσύνης.»</w:t>
      </w:r>
    </w:p>
    <w:p w14:paraId="6580EC48" w14:textId="77777777" w:rsidR="001A683B" w:rsidRPr="00BE0992" w:rsidRDefault="001A683B" w:rsidP="00BC6963">
      <w:pPr>
        <w:numPr>
          <w:ilvl w:val="0"/>
          <w:numId w:val="25"/>
        </w:numPr>
        <w:suppressAutoHyphens w:val="0"/>
        <w:autoSpaceDE w:val="0"/>
        <w:autoSpaceDN w:val="0"/>
        <w:spacing w:before="120" w:after="0" w:line="312" w:lineRule="auto"/>
        <w:ind w:right="23"/>
        <w:rPr>
          <w:lang w:val="el-GR"/>
        </w:rPr>
      </w:pPr>
      <w:r w:rsidRPr="00BE0992">
        <w:rPr>
          <w:lang w:val="el-GR"/>
        </w:rPr>
        <w:t>«Ψηφιοποίηση του Διπλωματικού και Ιστορικού Αρχείου του Υπουργείου Εξωτερικών»</w:t>
      </w:r>
    </w:p>
    <w:p w14:paraId="1DF57F05" w14:textId="77777777" w:rsidR="001A683B" w:rsidRPr="00BE0992" w:rsidRDefault="001A683B" w:rsidP="00BC6963">
      <w:pPr>
        <w:numPr>
          <w:ilvl w:val="0"/>
          <w:numId w:val="25"/>
        </w:numPr>
        <w:suppressAutoHyphens w:val="0"/>
        <w:autoSpaceDE w:val="0"/>
        <w:autoSpaceDN w:val="0"/>
        <w:spacing w:before="120" w:after="0" w:line="312" w:lineRule="auto"/>
        <w:ind w:right="23"/>
        <w:rPr>
          <w:lang w:val="el-GR"/>
        </w:rPr>
      </w:pPr>
      <w:r w:rsidRPr="00BE0992">
        <w:rPr>
          <w:lang w:val="el-GR"/>
        </w:rPr>
        <w:t>«Παγκόσμια Πλατφόρμα Ψηφιακού Κέντρου Ενημέρωσης»</w:t>
      </w:r>
    </w:p>
    <w:p w14:paraId="6E1695C4" w14:textId="77777777" w:rsidR="001A683B" w:rsidRPr="00BE0992" w:rsidRDefault="001A683B" w:rsidP="00BC6963">
      <w:pPr>
        <w:numPr>
          <w:ilvl w:val="0"/>
          <w:numId w:val="25"/>
        </w:numPr>
        <w:suppressAutoHyphens w:val="0"/>
        <w:autoSpaceDE w:val="0"/>
        <w:autoSpaceDN w:val="0"/>
        <w:spacing w:before="120" w:after="0" w:line="312" w:lineRule="auto"/>
        <w:ind w:right="23"/>
        <w:rPr>
          <w:lang w:val="el-GR"/>
        </w:rPr>
      </w:pPr>
      <w:r w:rsidRPr="00BE0992">
        <w:rPr>
          <w:lang w:val="el-GR"/>
        </w:rPr>
        <w:lastRenderedPageBreak/>
        <w:t>«Σύστημα υποστήριξης Στρατηγικού και Επιχειρησιακού Σχεδιασμού του Υπουργείου Εξωτερικών»</w:t>
      </w:r>
    </w:p>
    <w:p w14:paraId="737C6DD2" w14:textId="77777777" w:rsidR="001A683B" w:rsidRPr="00BE0992" w:rsidRDefault="001A683B" w:rsidP="00BC6963">
      <w:pPr>
        <w:numPr>
          <w:ilvl w:val="0"/>
          <w:numId w:val="25"/>
        </w:numPr>
        <w:suppressAutoHyphens w:val="0"/>
        <w:autoSpaceDE w:val="0"/>
        <w:autoSpaceDN w:val="0"/>
        <w:spacing w:before="120" w:after="0" w:line="312" w:lineRule="auto"/>
        <w:ind w:right="23"/>
        <w:rPr>
          <w:lang w:val="el-GR"/>
        </w:rPr>
      </w:pPr>
      <w:r w:rsidRPr="00BE0992">
        <w:rPr>
          <w:lang w:val="el-GR"/>
        </w:rPr>
        <w:t>«</w:t>
      </w:r>
      <w:r w:rsidRPr="00E328B9">
        <w:t>Sub</w:t>
      </w:r>
      <w:r w:rsidRPr="00BE0992">
        <w:rPr>
          <w:lang w:val="el-GR"/>
        </w:rPr>
        <w:t>3.Εθνικό Δίκτυο Τηλεϊατρικής (ΕΔΙΤ)»</w:t>
      </w:r>
    </w:p>
    <w:p w14:paraId="078E079B" w14:textId="77777777" w:rsidR="001A683B" w:rsidRPr="00BE0992" w:rsidRDefault="001A683B" w:rsidP="001A683B">
      <w:pPr>
        <w:autoSpaceDE w:val="0"/>
        <w:autoSpaceDN w:val="0"/>
        <w:spacing w:line="312" w:lineRule="auto"/>
        <w:ind w:right="23"/>
        <w:rPr>
          <w:lang w:val="el-GR"/>
        </w:rPr>
      </w:pPr>
      <w:r w:rsidRPr="00BE0992">
        <w:rPr>
          <w:lang w:val="el-GR"/>
        </w:rPr>
        <w:t>Οι εμπλεκόμενοι φορείς στην υλοποίηση, την παρακολούθηση και τον έλεγχο των Δράσεων και Έργων του Ταμείου Ανάκαμψης και Ανθεκτικότητας που έχουν οριστεί στο πλαίσιο του ΣΔΕ εφαρμόζουν συγκεκριμένες Διαδικασίες, ώστε να εξασφαλίζεται η χρηστή δημοσιονομική διαχείριση των πόρων του Ταμείου Ανάκαμψης και Ανθεκτικότητας, επαρκής διαδρομή ελέγχου, αποτελεσματική εφαρμογή του Εθνικού Σχεδίου Ανάκαμψης και Ανθεκτικότητας και να υπάρχει προβλεψιμότητα και κοινή κατανόηση για τις ακολουθούμενες μεθόδους. Οι Διαδικασίες αυτές συνοδεύονται από τυποποιημένα έντυπα και οδηγούς, τα οποία είναι προσαρμοσμένα στις ιδιαιτερότητες των Δράσεων και Έργων του ΤΑΑ και υποστηρίζουν την ορθή και αποτελεσματική εφαρμογή του Συστήματος Διαχείρισης και Ελέγχου. Το σύνολο αυτών των εγγράφων αποτελεί το «Εγχειρίδιο Διαδικασιών Συστήματος Διαχείρισης και Ελέγχου Ταμείου Ανάκαμψης» το οποίο εγκρίθηκε με την  υπ’αριθμ. 119126 ΕΞ 2021/28.09.2021 (Β’ 4498) απόφαση όπως τροποποιήθηκε και ισχύει με την υπ΄</w:t>
      </w:r>
      <w:r w:rsidRPr="00A73374">
        <w:rPr>
          <w:lang w:val="el-GR"/>
        </w:rPr>
        <w:t xml:space="preserve"> </w:t>
      </w:r>
      <w:r w:rsidRPr="00BE0992">
        <w:rPr>
          <w:lang w:val="el-GR"/>
        </w:rPr>
        <w:t>αριθμ. 52415 ΕΞ2022/15.04.2022 (ΦΕΚ Β’ 1927)</w:t>
      </w:r>
      <w:r w:rsidRPr="00152DE6">
        <w:rPr>
          <w:lang w:val="el-GR"/>
        </w:rPr>
        <w:t xml:space="preserve"> </w:t>
      </w:r>
      <w:r w:rsidRPr="009D480F">
        <w:rPr>
          <w:lang w:val="el-GR"/>
        </w:rPr>
        <w:t>και 188159 ΕΞ2022/21.12.2022 (ΦΕΚ Β΄6973) και ισχύει,</w:t>
      </w:r>
      <w:r w:rsidRPr="00BE0992">
        <w:rPr>
          <w:lang w:val="el-GR"/>
        </w:rPr>
        <w:t>, απόφαση του αρμόδιου Υπουργού για την Ειδική Υπηρεσία Συντονισμού του Ταμείου Ανάκαμψης.</w:t>
      </w:r>
    </w:p>
    <w:p w14:paraId="6EC67197" w14:textId="77777777" w:rsidR="001A683B" w:rsidRPr="00BE0992" w:rsidRDefault="001A683B" w:rsidP="001A683B">
      <w:pPr>
        <w:autoSpaceDE w:val="0"/>
        <w:autoSpaceDN w:val="0"/>
        <w:spacing w:line="312" w:lineRule="auto"/>
        <w:ind w:right="23"/>
        <w:rPr>
          <w:lang w:val="el-GR"/>
        </w:rPr>
      </w:pPr>
      <w:r w:rsidRPr="00BE0992">
        <w:rPr>
          <w:lang w:val="el-GR"/>
        </w:rPr>
        <w:t xml:space="preserve">Σύμφωνα με το Εγχειρίδιο Διαδικασιών Συστήματος Διαχείρισης και Ελέγχου Ταμείου Ανάκαμψης, το οποίο υποστηρίζει την ορθή και αποτελεσματική εφαρμογή του Συστήματος Διαχείρισης και Ελέγχου, καθώς περιλαμβάνει το σύνολο των Διαδικασιών που πρέπει να εφαρμόζονται από τους φορείς συντονισμού, υλοποίησης, παρακολούθησης και ελέγχου. Ειδικότερα στην ενότητα Δ8: Έλεγχος από Ανεξάρτητο Ελεγκτή του εγχειριδίου ΣΔΕ προβλέπεται ότι κάθε Φορέας Υλοποίησης έργων χρηματοδοτούμενων από το Ταμείο Ανάκαμψης και Ανθεκτικότητας είναι υπεύθυνος για την επιλογή και την ανάθεση καθηκόντων του Ανεξάρτητου Ελεγκτή, ο οποίος επιλέγεται σύμφωνα με τον ν. 4412/2016 (Α’ 147). </w:t>
      </w:r>
    </w:p>
    <w:p w14:paraId="4E00951B" w14:textId="77777777" w:rsidR="001A683B" w:rsidRDefault="001A683B" w:rsidP="001A683B">
      <w:pPr>
        <w:autoSpaceDE w:val="0"/>
        <w:autoSpaceDN w:val="0"/>
        <w:spacing w:line="312" w:lineRule="auto"/>
        <w:ind w:right="23"/>
        <w:rPr>
          <w:lang w:val="el-GR"/>
        </w:rPr>
      </w:pPr>
      <w:r w:rsidRPr="00152DE6">
        <w:rPr>
          <w:lang w:val="el-GR"/>
        </w:rPr>
        <w:t>Ο σκοπός της διαδικασίας συνίσταται στη βεβαίωση α) της ορθής εκτέλεσης των Δράσεων και Έργων</w:t>
      </w:r>
      <w:r>
        <w:rPr>
          <w:lang w:val="el-GR"/>
        </w:rPr>
        <w:t xml:space="preserve"> </w:t>
      </w:r>
      <w:r w:rsidRPr="00152DE6">
        <w:rPr>
          <w:lang w:val="el-GR"/>
        </w:rPr>
        <w:t>του Ταμείου Ανάκαμψης και Ανθεκτικότητας, σύμφωνα με τις αρχές της χρηστής δημοσιονομικής</w:t>
      </w:r>
      <w:r>
        <w:rPr>
          <w:lang w:val="el-GR"/>
        </w:rPr>
        <w:t xml:space="preserve"> </w:t>
      </w:r>
      <w:r w:rsidRPr="00152DE6">
        <w:rPr>
          <w:lang w:val="el-GR"/>
        </w:rPr>
        <w:t>διαχείρισης και το εθνικό και ενωσιακό δίκαιο, β) της ικανοποιητικής επίτευξης των εγκεκριμένων</w:t>
      </w:r>
      <w:r>
        <w:rPr>
          <w:lang w:val="el-GR"/>
        </w:rPr>
        <w:t xml:space="preserve"> </w:t>
      </w:r>
      <w:r w:rsidRPr="00152DE6">
        <w:rPr>
          <w:lang w:val="el-GR"/>
        </w:rPr>
        <w:t>Οροσήμων και Στόχων, γ) της μη ανάσχεσης ήδη επιτευχθέντων Οροσήμων και Στόχων του ελεγχόμενου</w:t>
      </w:r>
      <w:r>
        <w:rPr>
          <w:lang w:val="el-GR"/>
        </w:rPr>
        <w:t xml:space="preserve"> </w:t>
      </w:r>
      <w:r w:rsidRPr="00152DE6">
        <w:rPr>
          <w:lang w:val="el-GR"/>
        </w:rPr>
        <w:t>έργου, δ) της πρόληψης της απάτης και της διαφθοράς, ε) της μη σύγκρουσης συμφερόντων, στ) της μη</w:t>
      </w:r>
      <w:r>
        <w:rPr>
          <w:lang w:val="el-GR"/>
        </w:rPr>
        <w:t xml:space="preserve"> </w:t>
      </w:r>
      <w:r w:rsidRPr="00152DE6">
        <w:rPr>
          <w:lang w:val="el-GR"/>
        </w:rPr>
        <w:t>διπλής χρηματοδότησης της ίδιας δαπάνης των Δράσεων και των Έργων του Ταμείου Ανάκαμψης και</w:t>
      </w:r>
      <w:r>
        <w:rPr>
          <w:lang w:val="el-GR"/>
        </w:rPr>
        <w:t xml:space="preserve"> </w:t>
      </w:r>
      <w:r w:rsidRPr="00152DE6">
        <w:rPr>
          <w:lang w:val="el-GR"/>
        </w:rPr>
        <w:t>Ανθεκτικότητας και από άλλο Ταμείο ή πρόγραμμα της Ένωσης και ζ) της συμμόρφωσης των Δράσεων</w:t>
      </w:r>
      <w:r>
        <w:rPr>
          <w:lang w:val="el-GR"/>
        </w:rPr>
        <w:t xml:space="preserve"> </w:t>
      </w:r>
      <w:r w:rsidRPr="00152DE6">
        <w:rPr>
          <w:lang w:val="el-GR"/>
        </w:rPr>
        <w:t>και Έργων με την αρχή της Μη πρόκλησης σημαντικής βλάβης και με τους κλιματικούς και ψηφιακούς</w:t>
      </w:r>
      <w:r>
        <w:rPr>
          <w:lang w:val="el-GR"/>
        </w:rPr>
        <w:t xml:space="preserve"> </w:t>
      </w:r>
      <w:r w:rsidRPr="00152DE6">
        <w:rPr>
          <w:lang w:val="el-GR"/>
        </w:rPr>
        <w:t>στόχους, όπου απαιτείται, βάσει του Κανονισμού</w:t>
      </w:r>
      <w:r>
        <w:rPr>
          <w:lang w:val="el-GR"/>
        </w:rPr>
        <w:t>.</w:t>
      </w:r>
    </w:p>
    <w:p w14:paraId="07651257" w14:textId="77777777" w:rsidR="001A683B" w:rsidRDefault="001A683B" w:rsidP="001A683B">
      <w:pPr>
        <w:autoSpaceDE w:val="0"/>
        <w:autoSpaceDN w:val="0"/>
        <w:spacing w:line="312" w:lineRule="auto"/>
        <w:ind w:right="23"/>
        <w:rPr>
          <w:lang w:val="el-GR"/>
        </w:rPr>
      </w:pPr>
      <w:r w:rsidRPr="00BE0992">
        <w:rPr>
          <w:lang w:val="el-GR"/>
        </w:rPr>
        <w:t>Η παρούσα διαδικασία εφαρμόζεται για τον πρωτοβάθμιο έλεγχο των Δράσεων και Έργων του Ταμείου Ανάκαμψης και Ανθεκτικότητας από τον Ανεξάρτητο Ελεγκτή. Σημειώνεται ότι εφαρμόζεται και στα Έργα των οποίων η υλοποίηση έχει ξεκινήσει πριν την έγκριση του ΕΣΑΑ, και μετά την 1η Φεβρουαρίου του 2020.</w:t>
      </w:r>
    </w:p>
    <w:p w14:paraId="2FF758F7" w14:textId="252CE913" w:rsidR="00161434" w:rsidRPr="00047A81" w:rsidRDefault="00161434" w:rsidP="00824273">
      <w:pPr>
        <w:pStyle w:val="Heading4"/>
        <w:numPr>
          <w:ilvl w:val="0"/>
          <w:numId w:val="0"/>
        </w:numPr>
        <w:tabs>
          <w:tab w:val="left" w:pos="890"/>
        </w:tabs>
        <w:spacing w:before="0" w:after="120" w:line="252" w:lineRule="auto"/>
        <w:ind w:left="90"/>
        <w:rPr>
          <w:rFonts w:eastAsia="SimSun" w:cs="Tahoma"/>
          <w:szCs w:val="22"/>
          <w:lang w:val="el-GR"/>
        </w:rPr>
      </w:pPr>
      <w:bookmarkStart w:id="405" w:name="_Ref152683950"/>
      <w:bookmarkStart w:id="406" w:name="_Toc204863053"/>
      <w:r w:rsidRPr="00047A81">
        <w:rPr>
          <w:rFonts w:eastAsia="SimSun" w:cs="Tahoma"/>
          <w:szCs w:val="22"/>
          <w:lang w:val="el-GR"/>
        </w:rPr>
        <w:lastRenderedPageBreak/>
        <w:t>Φορέας Χρηματοδότησης – Κύριος του Έργου – Φορέας Λειτουργίας</w:t>
      </w:r>
      <w:bookmarkEnd w:id="405"/>
      <w:bookmarkEnd w:id="406"/>
    </w:p>
    <w:p w14:paraId="15A220EC" w14:textId="77777777" w:rsidR="006C794F" w:rsidRPr="00047A81" w:rsidRDefault="006C794F" w:rsidP="006C794F">
      <w:pPr>
        <w:spacing w:line="300" w:lineRule="atLeast"/>
        <w:rPr>
          <w:lang w:val="el-GR"/>
        </w:rPr>
      </w:pPr>
      <w:r w:rsidRPr="00047A81">
        <w:rPr>
          <w:lang w:val="el-GR"/>
        </w:rPr>
        <w:t>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07D5BEDA" w14:textId="77777777" w:rsidR="006C794F" w:rsidRPr="00047A81" w:rsidRDefault="006C794F" w:rsidP="006C794F">
      <w:pPr>
        <w:spacing w:line="300" w:lineRule="atLeast"/>
        <w:rPr>
          <w:lang w:val="el-GR"/>
        </w:rPr>
      </w:pPr>
      <w:r w:rsidRPr="00047A81">
        <w:rPr>
          <w:lang w:val="el-GR"/>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2E075EC1" w14:textId="77777777" w:rsidR="006C794F" w:rsidRPr="00047A81" w:rsidRDefault="006C794F" w:rsidP="006C794F">
      <w:pPr>
        <w:spacing w:line="300" w:lineRule="atLeast"/>
        <w:rPr>
          <w:lang w:val="el-GR"/>
        </w:rPr>
      </w:pPr>
      <w:r w:rsidRPr="00047A81">
        <w:rPr>
          <w:lang w:val="el-GR"/>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6BCAD65F" w14:textId="77777777" w:rsidR="006C794F" w:rsidRPr="00047A81" w:rsidRDefault="006C794F" w:rsidP="006C794F">
      <w:pPr>
        <w:spacing w:line="300" w:lineRule="atLeast"/>
        <w:rPr>
          <w:lang w:val="el-GR"/>
        </w:rPr>
      </w:pPr>
      <w:r w:rsidRPr="00047A81">
        <w:rPr>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5F8EE68F" w14:textId="77777777" w:rsidR="006C794F" w:rsidRPr="00047A81" w:rsidRDefault="006C794F" w:rsidP="006C794F">
      <w:pPr>
        <w:spacing w:line="300" w:lineRule="atLeast"/>
        <w:rPr>
          <w:lang w:val="el-GR"/>
        </w:rPr>
      </w:pPr>
    </w:p>
    <w:p w14:paraId="082FD318" w14:textId="77777777" w:rsidR="006C794F" w:rsidRPr="00047A81" w:rsidRDefault="006C794F" w:rsidP="00824273">
      <w:pPr>
        <w:pStyle w:val="Heading4"/>
        <w:numPr>
          <w:ilvl w:val="0"/>
          <w:numId w:val="0"/>
        </w:numPr>
        <w:tabs>
          <w:tab w:val="left" w:pos="890"/>
        </w:tabs>
        <w:spacing w:before="0" w:after="120" w:line="252" w:lineRule="auto"/>
        <w:ind w:right="908"/>
        <w:rPr>
          <w:rFonts w:eastAsia="SimSun" w:cs="Tahoma"/>
          <w:szCs w:val="22"/>
          <w:lang w:val="el-GR"/>
        </w:rPr>
      </w:pPr>
      <w:bookmarkStart w:id="407" w:name="_Ref136526167"/>
      <w:bookmarkStart w:id="408" w:name="_Toc204863054"/>
      <w:r w:rsidRPr="00047A81">
        <w:rPr>
          <w:rFonts w:eastAsia="SimSun" w:cs="Tahoma"/>
          <w:szCs w:val="22"/>
          <w:lang w:val="el-GR"/>
        </w:rPr>
        <w:t>Όργανα &amp; Επιτροπές Παρακολούθησης, Διακυβέρνησης και Ελέγχου του Έργου</w:t>
      </w:r>
      <w:bookmarkEnd w:id="407"/>
      <w:bookmarkEnd w:id="408"/>
    </w:p>
    <w:p w14:paraId="2DC1FCB6" w14:textId="77777777" w:rsidR="006C794F" w:rsidRPr="00047A81" w:rsidRDefault="006C794F" w:rsidP="006C794F">
      <w:pPr>
        <w:rPr>
          <w:lang w:val="el-GR"/>
        </w:rPr>
      </w:pPr>
      <w:r w:rsidRPr="00047A81">
        <w:rPr>
          <w:lang w:val="el-GR"/>
        </w:rPr>
        <w:t>Η πορεία εκτέλεσης και λειτουργίας του Έργου παρακολουθείται και συντονίζεται από παρακάτω επιμέρους επιτροπές/ ομάδες που θα δρουν σε διαφορετικά επίπεδα.</w:t>
      </w:r>
    </w:p>
    <w:p w14:paraId="0608A66A" w14:textId="77777777" w:rsidR="006C794F" w:rsidRPr="00047A81" w:rsidRDefault="006C794F" w:rsidP="006C794F">
      <w:pPr>
        <w:rPr>
          <w:lang w:val="el-GR"/>
        </w:rPr>
      </w:pPr>
    </w:p>
    <w:p w14:paraId="14E4F140" w14:textId="77777777" w:rsidR="006C794F" w:rsidRPr="00047A81" w:rsidRDefault="006C794F" w:rsidP="00BC6963">
      <w:pPr>
        <w:pStyle w:val="ListParagraph"/>
        <w:numPr>
          <w:ilvl w:val="0"/>
          <w:numId w:val="31"/>
        </w:numPr>
        <w:ind w:left="0" w:firstLine="6"/>
        <w:rPr>
          <w:b/>
          <w:bCs/>
          <w:lang w:val="el-GR"/>
        </w:rPr>
      </w:pPr>
      <w:r w:rsidRPr="00047A81">
        <w:rPr>
          <w:b/>
          <w:bCs/>
          <w:lang w:val="el-GR"/>
        </w:rPr>
        <w:t>Επιτροπή Εποπτείας Προγραμματικής Συμφωνίας (ΕΕΠΣ)</w:t>
      </w:r>
    </w:p>
    <w:p w14:paraId="2E07D554" w14:textId="77777777" w:rsidR="006C794F" w:rsidRPr="00047A81" w:rsidRDefault="006C794F" w:rsidP="006C794F">
      <w:pPr>
        <w:rPr>
          <w:lang w:val="el-GR"/>
        </w:rPr>
      </w:pPr>
      <w:r w:rsidRPr="00047A81">
        <w:rPr>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ΜΑΕ και του ΥΠΨΔ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7D8FD061" w14:textId="77777777" w:rsidR="006C794F" w:rsidRPr="00047A81" w:rsidRDefault="006C794F" w:rsidP="006C794F">
      <w:pPr>
        <w:rPr>
          <w:lang w:val="el-GR"/>
        </w:rPr>
      </w:pPr>
      <w:r w:rsidRPr="00047A81">
        <w:rPr>
          <w:lang w:val="el-GR"/>
        </w:rPr>
        <w:t>Η ΕΕΠΣ είναι αρμόδια για να εισηγηθεί στον κύριο του Έργου για την έκδοση σχετικών αποφάσεων σε θέματα που αφορούν:</w:t>
      </w:r>
    </w:p>
    <w:p w14:paraId="113A036A" w14:textId="77777777" w:rsidR="006C794F" w:rsidRPr="00047A81" w:rsidRDefault="006C794F" w:rsidP="00BC6963">
      <w:pPr>
        <w:pStyle w:val="ListParagraph"/>
        <w:numPr>
          <w:ilvl w:val="0"/>
          <w:numId w:val="30"/>
        </w:numPr>
        <w:ind w:hanging="294"/>
        <w:rPr>
          <w:lang w:val="el-GR"/>
        </w:rPr>
      </w:pPr>
      <w:r w:rsidRPr="00047A81">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79A1BBD1" w14:textId="77777777" w:rsidR="006C794F" w:rsidRPr="00047A81" w:rsidRDefault="006C794F" w:rsidP="00BC6963">
      <w:pPr>
        <w:pStyle w:val="ListParagraph"/>
        <w:numPr>
          <w:ilvl w:val="0"/>
          <w:numId w:val="30"/>
        </w:numPr>
        <w:ind w:hanging="294"/>
        <w:rPr>
          <w:lang w:val="el-GR"/>
        </w:rPr>
      </w:pPr>
      <w:r w:rsidRPr="00047A81">
        <w:rPr>
          <w:lang w:val="el-GR"/>
        </w:rPr>
        <w:t>Την Επίλυση επιχειρησιακών θεμάτων που επηρεάζουν και τις τεχνικές επιλογές του Έργου</w:t>
      </w:r>
    </w:p>
    <w:p w14:paraId="4CAF379D" w14:textId="77777777" w:rsidR="006C794F" w:rsidRPr="00047A81" w:rsidRDefault="006C794F" w:rsidP="00BC6963">
      <w:pPr>
        <w:pStyle w:val="ListParagraph"/>
        <w:numPr>
          <w:ilvl w:val="0"/>
          <w:numId w:val="30"/>
        </w:numPr>
        <w:ind w:hanging="294"/>
        <w:rPr>
          <w:lang w:val="el-GR"/>
        </w:rPr>
      </w:pPr>
      <w:r w:rsidRPr="00047A81">
        <w:rPr>
          <w:lang w:val="el-GR"/>
        </w:rPr>
        <w:t>Τη μετάθεση/παράταση του χρονοδιαγράμματος του Έργου</w:t>
      </w:r>
    </w:p>
    <w:p w14:paraId="78F55115" w14:textId="77777777" w:rsidR="006C794F" w:rsidRPr="00047A81" w:rsidRDefault="006C794F" w:rsidP="00BC6963">
      <w:pPr>
        <w:pStyle w:val="ListParagraph"/>
        <w:numPr>
          <w:ilvl w:val="0"/>
          <w:numId w:val="30"/>
        </w:numPr>
        <w:ind w:hanging="294"/>
        <w:rPr>
          <w:lang w:val="el-GR"/>
        </w:rPr>
      </w:pPr>
      <w:r w:rsidRPr="00047A81">
        <w:rPr>
          <w:lang w:val="el-GR"/>
        </w:rPr>
        <w:t xml:space="preserve">Την τροποποίηση της σύμβασης του Έργου </w:t>
      </w:r>
    </w:p>
    <w:p w14:paraId="763484AB" w14:textId="77777777" w:rsidR="006C794F" w:rsidRPr="00047A81" w:rsidRDefault="006C794F" w:rsidP="006C794F">
      <w:pPr>
        <w:rPr>
          <w:bCs/>
          <w:lang w:val="el-GR"/>
        </w:rPr>
      </w:pPr>
    </w:p>
    <w:p w14:paraId="57D27FA4" w14:textId="77777777" w:rsidR="006C794F" w:rsidRPr="00047A81" w:rsidRDefault="006C794F" w:rsidP="00BC6963">
      <w:pPr>
        <w:pStyle w:val="ListParagraph"/>
        <w:numPr>
          <w:ilvl w:val="0"/>
          <w:numId w:val="31"/>
        </w:numPr>
        <w:ind w:left="0" w:firstLine="6"/>
        <w:rPr>
          <w:b/>
          <w:bCs/>
          <w:lang w:val="el-GR"/>
        </w:rPr>
      </w:pPr>
      <w:r w:rsidRPr="00047A81">
        <w:rPr>
          <w:b/>
          <w:bCs/>
          <w:lang w:val="el-GR"/>
        </w:rPr>
        <w:t>Επιτροπή Παρακολούθησης Έργου (ΕΠκΕ)</w:t>
      </w:r>
    </w:p>
    <w:p w14:paraId="4177A998" w14:textId="77777777" w:rsidR="006C794F" w:rsidRPr="00047A81" w:rsidRDefault="006C794F" w:rsidP="006C794F">
      <w:pPr>
        <w:rPr>
          <w:lang w:val="el-GR"/>
        </w:rPr>
      </w:pPr>
      <w:r w:rsidRPr="00047A81">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(ΕΠκΕ) (τριμελής ή πενταμελής), αρμοδιότητα της οποίας αποτελεί η παρακολούθηση της πορείας υλοποίησης του Έργου. </w:t>
      </w:r>
    </w:p>
    <w:p w14:paraId="26B1FF17" w14:textId="77777777" w:rsidR="006C794F" w:rsidRPr="00047A81" w:rsidRDefault="006C794F" w:rsidP="006C794F">
      <w:pPr>
        <w:rPr>
          <w:bCs/>
          <w:lang w:val="el-GR"/>
        </w:rPr>
      </w:pPr>
    </w:p>
    <w:p w14:paraId="1593EB27" w14:textId="77777777" w:rsidR="006C794F" w:rsidRPr="00047A81" w:rsidRDefault="006C794F" w:rsidP="00BC6963">
      <w:pPr>
        <w:pStyle w:val="ListParagraph"/>
        <w:numPr>
          <w:ilvl w:val="0"/>
          <w:numId w:val="31"/>
        </w:numPr>
        <w:ind w:left="0" w:firstLine="6"/>
        <w:rPr>
          <w:b/>
          <w:bCs/>
          <w:lang w:val="el-GR"/>
        </w:rPr>
      </w:pPr>
      <w:r w:rsidRPr="00047A81">
        <w:rPr>
          <w:b/>
          <w:bCs/>
          <w:lang w:val="el-GR"/>
        </w:rPr>
        <w:lastRenderedPageBreak/>
        <w:t>Επιτροπή Παραλαβής Έργου (ΕΠβΕ)</w:t>
      </w:r>
    </w:p>
    <w:p w14:paraId="66B0E9D1" w14:textId="77777777" w:rsidR="006C794F" w:rsidRPr="00047A81" w:rsidRDefault="006C794F" w:rsidP="006C794F">
      <w:pPr>
        <w:rPr>
          <w:lang w:val="el-GR"/>
        </w:rPr>
      </w:pPr>
      <w:r w:rsidRPr="00047A81">
        <w:rPr>
          <w:lang w:val="el-GR"/>
        </w:rPr>
        <w:t xml:space="preserve">Για την παραλαβή των παρεχόμενων υπηρεσιών ή/και παραδοτέων του Έργου, θα οριστεί «Επιτροπή  Παραλαβής Έργου (ΕΠβΕ) (τριμελής ή πενταμελής)», σύμφωνα με το άρθρο 221 του ν. 4412/2016. </w:t>
      </w:r>
    </w:p>
    <w:p w14:paraId="2C06EF0A" w14:textId="77777777" w:rsidR="006C794F" w:rsidRPr="00047A81" w:rsidRDefault="006C794F" w:rsidP="006C794F">
      <w:pPr>
        <w:rPr>
          <w:lang w:val="el-GR"/>
        </w:rPr>
      </w:pPr>
    </w:p>
    <w:p w14:paraId="210D0CA1" w14:textId="77777777" w:rsidR="006C794F" w:rsidRPr="00047A81" w:rsidRDefault="006C794F" w:rsidP="00BC6963">
      <w:pPr>
        <w:pStyle w:val="ListParagraph"/>
        <w:numPr>
          <w:ilvl w:val="0"/>
          <w:numId w:val="31"/>
        </w:numPr>
        <w:ind w:left="0" w:firstLine="6"/>
        <w:rPr>
          <w:b/>
          <w:bCs/>
          <w:lang w:val="el-GR"/>
        </w:rPr>
      </w:pPr>
      <w:r w:rsidRPr="00047A81">
        <w:rPr>
          <w:b/>
          <w:bCs/>
          <w:lang w:val="el-GR"/>
        </w:rPr>
        <w:t>Θεματικές Ομάδες Εργασίας</w:t>
      </w:r>
    </w:p>
    <w:p w14:paraId="282FE5FB" w14:textId="0CAA4699" w:rsidR="00161434" w:rsidRDefault="006C794F" w:rsidP="006C794F">
      <w:pPr>
        <w:autoSpaceDE w:val="0"/>
        <w:autoSpaceDN w:val="0"/>
        <w:spacing w:line="312" w:lineRule="auto"/>
        <w:ind w:right="23"/>
        <w:rPr>
          <w:lang w:val="el-GR"/>
        </w:rPr>
      </w:pPr>
      <w:r w:rsidRPr="00047A81">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9DD2B94" w14:textId="2032CFDE" w:rsidR="004108D4" w:rsidRPr="004108D4" w:rsidRDefault="004108D4" w:rsidP="00E238E6">
      <w:pPr>
        <w:pStyle w:val="Heading4"/>
        <w:numPr>
          <w:ilvl w:val="1"/>
          <w:numId w:val="13"/>
        </w:numPr>
        <w:tabs>
          <w:tab w:val="left" w:pos="1080"/>
        </w:tabs>
        <w:autoSpaceDE w:val="0"/>
        <w:autoSpaceDN w:val="0"/>
        <w:spacing w:line="312" w:lineRule="auto"/>
        <w:ind w:right="23"/>
        <w:rPr>
          <w:rFonts w:cs="Tahoma"/>
          <w:lang w:val="el-GR"/>
        </w:rPr>
      </w:pPr>
      <w:bookmarkStart w:id="409" w:name="_Toc204863055"/>
      <w:r w:rsidRPr="004108D4">
        <w:rPr>
          <w:rFonts w:cs="Tahoma"/>
          <w:lang w:val="el-GR"/>
        </w:rPr>
        <w:t>Σκοπός και Στόχοι της Σύμβασης</w:t>
      </w:r>
      <w:bookmarkEnd w:id="409"/>
      <w:r w:rsidRPr="004108D4">
        <w:rPr>
          <w:rFonts w:cs="Tahoma"/>
          <w:lang w:val="el-GR"/>
        </w:rPr>
        <w:t xml:space="preserve"> </w:t>
      </w:r>
    </w:p>
    <w:p w14:paraId="005EBCA9" w14:textId="032840C0" w:rsidR="004108D4" w:rsidRPr="004108D4" w:rsidRDefault="004108D4" w:rsidP="004108D4">
      <w:pPr>
        <w:autoSpaceDE w:val="0"/>
        <w:autoSpaceDN w:val="0"/>
        <w:spacing w:line="312" w:lineRule="auto"/>
        <w:ind w:right="23"/>
        <w:rPr>
          <w:lang w:val="el-GR"/>
        </w:rPr>
      </w:pPr>
      <w:r w:rsidRPr="004108D4">
        <w:rPr>
          <w:lang w:val="el-GR"/>
        </w:rPr>
        <w:t xml:space="preserve">Όπως αναλύθηκε ανωτέρω, η «Κοινωνία της Πληροφορίας Μ.Α.Ε.» έχει ορισθεί ως φορέας υλοποίησης έργων χρηματοδοτούμενων από το Ταμείο Ανάκαμψης και Ανθεκτικότητας. </w:t>
      </w:r>
    </w:p>
    <w:p w14:paraId="4B6F2699" w14:textId="77777777" w:rsidR="00477913" w:rsidRDefault="004108D4" w:rsidP="004108D4">
      <w:pPr>
        <w:autoSpaceDE w:val="0"/>
        <w:autoSpaceDN w:val="0"/>
        <w:spacing w:line="312" w:lineRule="auto"/>
        <w:ind w:right="23"/>
        <w:rPr>
          <w:lang w:val="el-GR"/>
        </w:rPr>
      </w:pPr>
      <w:r w:rsidRPr="004108D4">
        <w:rPr>
          <w:lang w:val="el-GR"/>
        </w:rPr>
        <w:t>Σύμφωνα με το Εγχειρίδιο Διαδικασιών Συστήματος Διαχείρισης και Ελέγχου Ταμείου Ανάκαμψης, το οποίο υποστηρίζει την ορθή και αποτελεσματική εφαρμογή του Συστήματος Διαχείρισης και Ελέγχου, καθώς περιλαμβάνει το σύνολο των Διαδικασιών που πρέπει να εφαρμόζονται από τους φορείς συντονισμού, υλοποίησης, παρακολούθησης και ελέγχου και ειδικότερα</w:t>
      </w:r>
      <w:r w:rsidR="00477913">
        <w:rPr>
          <w:lang w:val="el-GR"/>
        </w:rPr>
        <w:t xml:space="preserve">: </w:t>
      </w:r>
    </w:p>
    <w:p w14:paraId="188AB66B" w14:textId="50E750BB" w:rsidR="00477913" w:rsidRDefault="004108D4" w:rsidP="004108D4">
      <w:pPr>
        <w:pStyle w:val="ListParagraph"/>
        <w:numPr>
          <w:ilvl w:val="0"/>
          <w:numId w:val="5"/>
        </w:numPr>
        <w:autoSpaceDE w:val="0"/>
        <w:autoSpaceDN w:val="0"/>
        <w:spacing w:line="312" w:lineRule="auto"/>
        <w:ind w:right="23"/>
        <w:rPr>
          <w:lang w:val="el-GR"/>
        </w:rPr>
      </w:pPr>
      <w:r w:rsidRPr="00477913">
        <w:rPr>
          <w:b/>
          <w:bCs/>
          <w:lang w:val="el-GR"/>
        </w:rPr>
        <w:t>στην ενότητα Δ8:</w:t>
      </w:r>
      <w:r w:rsidRPr="00477913">
        <w:rPr>
          <w:lang w:val="el-GR"/>
        </w:rPr>
        <w:t xml:space="preserve"> «Έλεγχος από Ανεξάρτητο Ελεγκτή» του εγχειριδίου ΣΔΕ, προβλέπεται ότι οι Φορείς Υλοποίησης έργων χρηματοδοτούμενων από το ΤΑΑ ή/και το Υπουργείο Ευθύνης είναι υπεύθυνοι για την επιλογή και την ανάθεση καθηκόντων Ανεξάρτητου Ελεγκτή, ο οποίος επιλέγεται σύμφωνα με τον ν. 4412/2016 (Α’ 147).</w:t>
      </w:r>
    </w:p>
    <w:p w14:paraId="069A474B" w14:textId="2445E384" w:rsidR="00477913" w:rsidRPr="00477913" w:rsidRDefault="00477913" w:rsidP="004108D4">
      <w:pPr>
        <w:pStyle w:val="ListParagraph"/>
        <w:numPr>
          <w:ilvl w:val="0"/>
          <w:numId w:val="5"/>
        </w:numPr>
        <w:autoSpaceDE w:val="0"/>
        <w:autoSpaceDN w:val="0"/>
        <w:spacing w:line="312" w:lineRule="auto"/>
        <w:ind w:right="23"/>
        <w:rPr>
          <w:lang w:val="el-GR"/>
        </w:rPr>
      </w:pPr>
      <w:r>
        <w:rPr>
          <w:b/>
          <w:bCs/>
          <w:lang w:val="el-GR"/>
        </w:rPr>
        <w:t>στην ενότητα Δ18:</w:t>
      </w:r>
      <w:r>
        <w:rPr>
          <w:lang w:val="el-GR"/>
        </w:rPr>
        <w:t xml:space="preserve"> «</w:t>
      </w:r>
      <w:r w:rsidRPr="00477913">
        <w:rPr>
          <w:lang w:val="el-GR"/>
        </w:rPr>
        <w:t>Ολοκλήρωση Έργου</w:t>
      </w:r>
      <w:r>
        <w:rPr>
          <w:lang w:val="el-GR"/>
        </w:rPr>
        <w:t xml:space="preserve">» </w:t>
      </w:r>
      <w:r w:rsidRPr="00477913">
        <w:rPr>
          <w:lang w:val="el-GR"/>
        </w:rPr>
        <w:t xml:space="preserve"> του εγχειριδίου ΣΔ</w:t>
      </w:r>
      <w:r>
        <w:rPr>
          <w:lang w:val="el-GR"/>
        </w:rPr>
        <w:t xml:space="preserve">Ε προβλέπεται ότι οι </w:t>
      </w:r>
      <w:r w:rsidRPr="00477913">
        <w:rPr>
          <w:lang w:val="el-GR"/>
        </w:rPr>
        <w:t xml:space="preserve">Φορείς Υλοποίησης έργων χρηματοδοτούμενων από το ΤΑΑ ή/και το Υπουργείο Ευθύνης </w:t>
      </w:r>
      <w:r>
        <w:rPr>
          <w:lang w:val="el-GR"/>
        </w:rPr>
        <w:t xml:space="preserve">είναι υπεύθυνοι για την ενημέρωση της ΕΥΣΤΑ </w:t>
      </w:r>
      <w:r w:rsidRPr="00477913">
        <w:rPr>
          <w:lang w:val="el-GR"/>
        </w:rPr>
        <w:t>για την ολοκλήρωση του φυσικού και οικονομικού αντικειμένου του Έργου και η επιβεβαίωση της επίτευξης των οροσήμων, των στόχων και των δεικτών που είχαν οριστεί σύμφωνα με την Απόφαση Ένταξης και το ΕΣΑΑ.</w:t>
      </w:r>
    </w:p>
    <w:p w14:paraId="1AC8556E" w14:textId="77777777" w:rsidR="004108D4" w:rsidRPr="004108D4" w:rsidRDefault="004108D4" w:rsidP="004108D4">
      <w:pPr>
        <w:autoSpaceDE w:val="0"/>
        <w:autoSpaceDN w:val="0"/>
        <w:spacing w:line="312" w:lineRule="auto"/>
        <w:ind w:right="23"/>
        <w:rPr>
          <w:lang w:val="el-GR"/>
        </w:rPr>
      </w:pPr>
      <w:r w:rsidRPr="004108D4">
        <w:rPr>
          <w:lang w:val="el-GR"/>
        </w:rPr>
        <w:t>Ως Ανεξάρτητος Ελεγκτής νοείται ο ορκωτός ελεγκτής λογιστής ή η ελεγκτική εταιρεία, όπως ορίζονται στο άρθρο 2 του ν. 4449/2017 (Α΄ 7) που είναι εγγεγραμμένοι στο Δημόσιο Μητρώο του άρθρου 14 του ν. 4449/2017, ο οποίος ασκεί τα καθήκοντά του σύμφωνα με:</w:t>
      </w:r>
    </w:p>
    <w:p w14:paraId="128227D1" w14:textId="77777777" w:rsidR="004108D4" w:rsidRPr="004108D4" w:rsidRDefault="004108D4" w:rsidP="004108D4">
      <w:pPr>
        <w:autoSpaceDE w:val="0"/>
        <w:autoSpaceDN w:val="0"/>
        <w:spacing w:line="312" w:lineRule="auto"/>
        <w:ind w:right="23"/>
        <w:rPr>
          <w:lang w:val="el-GR"/>
        </w:rPr>
      </w:pPr>
      <w:r w:rsidRPr="004108D4">
        <w:rPr>
          <w:lang w:val="el-GR"/>
        </w:rPr>
        <w:t>α) τα Διεθνή και Ελληνικά Ελεγκτικά Πρότυπα,</w:t>
      </w:r>
    </w:p>
    <w:p w14:paraId="263E4203" w14:textId="77777777" w:rsidR="004108D4" w:rsidRPr="004108D4" w:rsidRDefault="004108D4" w:rsidP="004108D4">
      <w:pPr>
        <w:autoSpaceDE w:val="0"/>
        <w:autoSpaceDN w:val="0"/>
        <w:spacing w:line="312" w:lineRule="auto"/>
        <w:ind w:right="23"/>
        <w:rPr>
          <w:lang w:val="el-GR"/>
        </w:rPr>
      </w:pPr>
      <w:r w:rsidRPr="004108D4">
        <w:rPr>
          <w:lang w:val="el-GR"/>
        </w:rPr>
        <w:t>β) την κείμενη εθνική και ενωσιακή νομοθεσία, ιδία δε τις διατάξεις του Κανονισμού (ΕΕ) με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4B7D4BCD" w14:textId="3D7732B3" w:rsidR="001A683B" w:rsidRDefault="004108D4" w:rsidP="004108D4">
      <w:pPr>
        <w:autoSpaceDE w:val="0"/>
        <w:autoSpaceDN w:val="0"/>
        <w:spacing w:line="312" w:lineRule="auto"/>
        <w:ind w:right="23"/>
        <w:rPr>
          <w:lang w:val="el-GR"/>
        </w:rPr>
      </w:pPr>
      <w:r w:rsidRPr="004108D4">
        <w:rPr>
          <w:lang w:val="el-GR"/>
        </w:rPr>
        <w:t>γ) το Σύστημα Διαχείρισης και Ελέγχου των Δράσεων και των Έργων του Ταμείου Ανάκαμψης και Ανθεκτικότητας και κάθε επόμενη σχετική απόφαση του αρμόδιου Υπουργού.</w:t>
      </w:r>
    </w:p>
    <w:p w14:paraId="747B9874" w14:textId="02D4ED43" w:rsidR="00477913" w:rsidRPr="00047A81" w:rsidRDefault="00477913" w:rsidP="004108D4">
      <w:pPr>
        <w:autoSpaceDE w:val="0"/>
        <w:autoSpaceDN w:val="0"/>
        <w:spacing w:line="312" w:lineRule="auto"/>
        <w:ind w:right="23"/>
        <w:rPr>
          <w:lang w:val="el-GR"/>
        </w:rPr>
      </w:pPr>
      <w:r w:rsidRPr="00813AEC">
        <w:rPr>
          <w:b/>
          <w:bCs/>
          <w:lang w:val="el-GR"/>
        </w:rPr>
        <w:t>Σκοπός</w:t>
      </w:r>
      <w:r>
        <w:rPr>
          <w:lang w:val="el-GR"/>
        </w:rPr>
        <w:t xml:space="preserve"> του παρόντος έργου είναι η ανάθεση </w:t>
      </w:r>
      <w:r w:rsidR="006C6256">
        <w:rPr>
          <w:lang w:val="el-GR"/>
        </w:rPr>
        <w:t>σε Ανεξάρτητο Ελεγκτή</w:t>
      </w:r>
      <w:r w:rsidR="00813AEC">
        <w:rPr>
          <w:lang w:val="el-GR"/>
        </w:rPr>
        <w:t xml:space="preserve"> της </w:t>
      </w:r>
      <w:r w:rsidR="006C6256">
        <w:rPr>
          <w:lang w:val="el-GR"/>
        </w:rPr>
        <w:t>υλοποίηση</w:t>
      </w:r>
      <w:r w:rsidR="00813AEC">
        <w:rPr>
          <w:lang w:val="el-GR"/>
        </w:rPr>
        <w:t>ς ελέγχου και διεκπεραίωσης</w:t>
      </w:r>
      <w:r w:rsidR="006C6256">
        <w:rPr>
          <w:lang w:val="el-GR"/>
        </w:rPr>
        <w:t xml:space="preserve"> </w:t>
      </w:r>
      <w:r>
        <w:rPr>
          <w:lang w:val="el-GR"/>
        </w:rPr>
        <w:t xml:space="preserve">των </w:t>
      </w:r>
      <w:r w:rsidRPr="00477913">
        <w:rPr>
          <w:lang w:val="el-GR"/>
        </w:rPr>
        <w:t>Διαδικασ</w:t>
      </w:r>
      <w:r>
        <w:rPr>
          <w:lang w:val="el-GR"/>
        </w:rPr>
        <w:t xml:space="preserve">ιών </w:t>
      </w:r>
      <w:r w:rsidRPr="00477913">
        <w:rPr>
          <w:lang w:val="el-GR"/>
        </w:rPr>
        <w:t>Δ8 «Έλεγχος από Ανεξάρτητο Ελεγκτή» και Δ18 «Ολοκλήρωση Έργου» του Συστήματος Διαχείρισης και Ελέγχου (ΣΔΕ) του Ταμείου Ανάκαμψης και Ανθεκτικότητας</w:t>
      </w:r>
      <w:r>
        <w:rPr>
          <w:lang w:val="el-GR"/>
        </w:rPr>
        <w:t xml:space="preserve">, </w:t>
      </w:r>
      <w:r w:rsidRPr="00477913">
        <w:rPr>
          <w:lang w:val="el-GR"/>
        </w:rPr>
        <w:lastRenderedPageBreak/>
        <w:t>για τη Δράση 16706 – «Ψηφιακός Μετασχηματισμός Μικρομεσαίων Επιχειρήσεων», όπως αυτή αναλύεται στην παράγραφο 2.2 του παρόντος.</w:t>
      </w:r>
    </w:p>
    <w:p w14:paraId="31DEB3DF" w14:textId="5AE0DBE9" w:rsidR="00B7412A" w:rsidRPr="00047A81" w:rsidRDefault="00195865" w:rsidP="00FD2118">
      <w:pPr>
        <w:pStyle w:val="Heading4"/>
        <w:numPr>
          <w:ilvl w:val="0"/>
          <w:numId w:val="13"/>
        </w:numPr>
        <w:spacing w:before="0" w:after="120" w:line="252" w:lineRule="auto"/>
        <w:ind w:left="90" w:firstLine="0"/>
        <w:rPr>
          <w:rFonts w:cs="Tahoma"/>
          <w:szCs w:val="22"/>
          <w:lang w:val="el-GR"/>
        </w:rPr>
      </w:pPr>
      <w:bookmarkStart w:id="410" w:name="_Toc204863056"/>
      <w:r w:rsidRPr="00047A81">
        <w:rPr>
          <w:rFonts w:cs="Tahoma"/>
          <w:szCs w:val="22"/>
          <w:lang w:val="el-GR"/>
        </w:rPr>
        <w:t>ΠΕΡΙΓΡΑΦΗ ΦΥΣΙΚΟΥ ΑΝΤΙΚΕΙΜΕΝΟΥ ΤΗΣ ΣΥΜΒΑΣΗΣ</w:t>
      </w:r>
      <w:bookmarkEnd w:id="410"/>
    </w:p>
    <w:p w14:paraId="5A7D079D" w14:textId="1286CF7C" w:rsidR="00FD2118" w:rsidRPr="00047A81" w:rsidRDefault="00FD2118" w:rsidP="00FD2118">
      <w:pPr>
        <w:pStyle w:val="Heading4"/>
        <w:numPr>
          <w:ilvl w:val="0"/>
          <w:numId w:val="0"/>
        </w:numPr>
        <w:spacing w:before="0" w:after="120" w:line="252" w:lineRule="auto"/>
        <w:ind w:firstLine="720"/>
        <w:rPr>
          <w:rFonts w:eastAsia="SimSun"/>
          <w:lang w:val="el-GR"/>
        </w:rPr>
      </w:pPr>
      <w:bookmarkStart w:id="411" w:name="_Toc204863057"/>
      <w:r w:rsidRPr="00047A81">
        <w:rPr>
          <w:rFonts w:eastAsia="SimSun" w:cs="Tahoma"/>
          <w:szCs w:val="22"/>
          <w:lang w:val="el-GR"/>
        </w:rPr>
        <w:t>2.1 Αντικείμενο του Έργου</w:t>
      </w:r>
      <w:bookmarkEnd w:id="411"/>
    </w:p>
    <w:p w14:paraId="62055005" w14:textId="47C9F7B2" w:rsidR="00B40334" w:rsidRPr="00047A81" w:rsidRDefault="00DA3732" w:rsidP="00E922A5">
      <w:pPr>
        <w:rPr>
          <w:rFonts w:eastAsia="SimSun"/>
          <w:b/>
          <w:bCs/>
          <w:lang w:val="el-GR"/>
        </w:rPr>
      </w:pPr>
      <w:r w:rsidRPr="00047A81">
        <w:rPr>
          <w:rFonts w:eastAsia="SimSun"/>
          <w:lang w:val="el-GR"/>
        </w:rPr>
        <w:t xml:space="preserve">Αντικείμενο του έργου αποτελεί η παροχή υπηρεσιών Ανεξάρτητου Ελεγκτή, σύμφωνα με </w:t>
      </w:r>
      <w:r w:rsidR="00F171B8" w:rsidRPr="00047A81">
        <w:rPr>
          <w:rFonts w:eastAsia="SimSun"/>
          <w:lang w:val="el-GR"/>
        </w:rPr>
        <w:t xml:space="preserve">τα προβλεπόμενα </w:t>
      </w:r>
      <w:r w:rsidR="00BC4FDD" w:rsidRPr="00047A81">
        <w:rPr>
          <w:rFonts w:eastAsia="SimSun"/>
          <w:b/>
          <w:bCs/>
          <w:lang w:val="el-GR"/>
        </w:rPr>
        <w:t>στ</w:t>
      </w:r>
      <w:r w:rsidR="00BD6B55" w:rsidRPr="00047A81">
        <w:rPr>
          <w:rFonts w:eastAsia="SimSun"/>
          <w:b/>
          <w:bCs/>
          <w:lang w:val="el-GR"/>
        </w:rPr>
        <w:t>ις</w:t>
      </w:r>
      <w:r w:rsidR="00BC4FDD" w:rsidRPr="00047A81">
        <w:rPr>
          <w:rFonts w:eastAsia="SimSun"/>
          <w:b/>
          <w:bCs/>
          <w:lang w:val="el-GR"/>
        </w:rPr>
        <w:t xml:space="preserve"> </w:t>
      </w:r>
      <w:r w:rsidR="00623482" w:rsidRPr="00047A81">
        <w:rPr>
          <w:rFonts w:eastAsia="SimSun"/>
          <w:b/>
          <w:bCs/>
          <w:lang w:val="el-GR"/>
        </w:rPr>
        <w:t>Διαδικασί</w:t>
      </w:r>
      <w:r w:rsidR="00BD6B55" w:rsidRPr="00047A81">
        <w:rPr>
          <w:rFonts w:eastAsia="SimSun"/>
          <w:b/>
          <w:bCs/>
          <w:lang w:val="el-GR"/>
        </w:rPr>
        <w:t>ες</w:t>
      </w:r>
      <w:r w:rsidR="00623482" w:rsidRPr="00047A81">
        <w:rPr>
          <w:rFonts w:eastAsia="SimSun"/>
          <w:b/>
          <w:bCs/>
          <w:lang w:val="el-GR"/>
        </w:rPr>
        <w:t xml:space="preserve"> Δ8</w:t>
      </w:r>
      <w:r w:rsidR="00A200F7" w:rsidRPr="00047A81">
        <w:rPr>
          <w:rFonts w:eastAsia="SimSun"/>
          <w:b/>
          <w:bCs/>
          <w:lang w:val="el-GR"/>
        </w:rPr>
        <w:t xml:space="preserve"> «Έλεγχος από Ανεξάρτητο Ελεγκτή»</w:t>
      </w:r>
      <w:r w:rsidR="00BD6B55" w:rsidRPr="00047A81">
        <w:rPr>
          <w:rFonts w:eastAsia="SimSun"/>
          <w:b/>
          <w:bCs/>
          <w:lang w:val="el-GR"/>
        </w:rPr>
        <w:t xml:space="preserve"> και Δ18 «Ολοκλήρωση Έργου»</w:t>
      </w:r>
      <w:r w:rsidR="00BC4FDD" w:rsidRPr="00047A81">
        <w:rPr>
          <w:rFonts w:eastAsia="SimSun"/>
          <w:lang w:val="el-GR"/>
        </w:rPr>
        <w:t xml:space="preserve"> του </w:t>
      </w:r>
      <w:r w:rsidRPr="00047A81">
        <w:rPr>
          <w:rFonts w:eastAsia="SimSun"/>
          <w:lang w:val="el-GR"/>
        </w:rPr>
        <w:t>Συστήματος Διαχείρισης και Ελέγχου (ΣΔΕ)</w:t>
      </w:r>
      <w:r w:rsidR="00BF1041" w:rsidRPr="00047A81">
        <w:rPr>
          <w:rFonts w:eastAsia="SimSun"/>
          <w:lang w:val="el-GR"/>
        </w:rPr>
        <w:t xml:space="preserve"> του Ταμείου Ανάκαμψης και Ανθεκτικότητας</w:t>
      </w:r>
      <w:r w:rsidR="00EF4872" w:rsidRPr="00047A81">
        <w:rPr>
          <w:rFonts w:eastAsia="SimSun"/>
          <w:b/>
          <w:bCs/>
          <w:lang w:val="el-GR"/>
        </w:rPr>
        <w:t xml:space="preserve">, για τη Δράση 16706 – «Ψηφιακός Μετασχηματισμός </w:t>
      </w:r>
      <w:r w:rsidR="001E7403" w:rsidRPr="00047A81">
        <w:rPr>
          <w:rFonts w:eastAsia="SimSun"/>
          <w:b/>
          <w:bCs/>
          <w:lang w:val="el-GR"/>
        </w:rPr>
        <w:t>Μικρομεσαίων Επιχειρήσεων</w:t>
      </w:r>
      <w:r w:rsidR="00EF4872" w:rsidRPr="00047A81">
        <w:rPr>
          <w:rFonts w:eastAsia="SimSun"/>
          <w:b/>
          <w:bCs/>
          <w:lang w:val="el-GR"/>
        </w:rPr>
        <w:t>»</w:t>
      </w:r>
      <w:r w:rsidR="00AF6E90" w:rsidRPr="00047A81">
        <w:rPr>
          <w:rFonts w:eastAsia="SimSun"/>
          <w:b/>
          <w:bCs/>
          <w:lang w:val="el-GR"/>
        </w:rPr>
        <w:t xml:space="preserve">, όπως </w:t>
      </w:r>
      <w:r w:rsidR="004108D4">
        <w:rPr>
          <w:rFonts w:eastAsia="SimSun"/>
          <w:b/>
          <w:bCs/>
          <w:lang w:val="el-GR"/>
        </w:rPr>
        <w:t xml:space="preserve">αυτή </w:t>
      </w:r>
      <w:r w:rsidR="00AF6E90" w:rsidRPr="00047A81">
        <w:rPr>
          <w:rFonts w:eastAsia="SimSun"/>
          <w:b/>
          <w:bCs/>
          <w:lang w:val="el-GR"/>
        </w:rPr>
        <w:t>αναλύεται στην παράγραφο 2.2 του παρόντος</w:t>
      </w:r>
      <w:r w:rsidR="00EF4872" w:rsidRPr="00047A81">
        <w:rPr>
          <w:rFonts w:eastAsia="SimSun"/>
          <w:b/>
          <w:bCs/>
          <w:lang w:val="el-GR"/>
        </w:rPr>
        <w:t xml:space="preserve">. </w:t>
      </w:r>
    </w:p>
    <w:p w14:paraId="00E50062" w14:textId="77777777" w:rsidR="00076A3D" w:rsidRDefault="00B40334" w:rsidP="00971E3B">
      <w:pPr>
        <w:rPr>
          <w:rFonts w:eastAsia="SimSun"/>
          <w:lang w:val="el-GR"/>
        </w:rPr>
      </w:pPr>
      <w:r w:rsidRPr="00047A81">
        <w:rPr>
          <w:rFonts w:eastAsia="SimSun"/>
          <w:lang w:val="el-GR"/>
        </w:rPr>
        <w:t xml:space="preserve">Στόχος της διαδικασίας είναι η επιβεβαίωση </w:t>
      </w:r>
      <w:r w:rsidR="00971E3B" w:rsidRPr="00047A81">
        <w:rPr>
          <w:rFonts w:eastAsia="SimSun"/>
          <w:lang w:val="el-GR"/>
        </w:rPr>
        <w:t>της ικανοποιητικής επίτευξης κάθε Οροσήμου και</w:t>
      </w:r>
      <w:r w:rsidR="00971E3B" w:rsidRPr="001E7403">
        <w:rPr>
          <w:rFonts w:eastAsia="SimSun"/>
          <w:lang w:val="el-GR"/>
        </w:rPr>
        <w:t xml:space="preserve"> Στόχου που συνδέεται με αίτημα πληρωμής, συμπεριλαμβανομένης της μη ανάσχεσης ήδη επιτευχθέντων Οροσήμων και Στόχων του ελεγχόμενου έργου/δράσης, της πρόληψης της απάτης και της διαφθοράς, της μη σύγκρουσης συμφερόντων, της μη διπλής χρηματοδότησης της ίδιας δαπάνης των Δράσεων και των Έργων του Ταμείου Ανάκαμψης και Ανθεκτικότητας και από άλλο Ταμείο ή πρόγραμμα της Ένωσης και της συμμόρφωσης των Δράσεων και Έργων με την αρχή της Μη πρόκλησης σημαντικής βλάβης και με τους κλιματικούς και ψηφιακούς στόχους, όπου απαιτείται, βάσει του Κανονισμού. </w:t>
      </w:r>
    </w:p>
    <w:p w14:paraId="53A25E79" w14:textId="565DB791" w:rsidR="000C1ED2" w:rsidRPr="00D240DB" w:rsidRDefault="00971E3B" w:rsidP="00D240DB">
      <w:pPr>
        <w:rPr>
          <w:rFonts w:eastAsia="SimSun"/>
          <w:lang w:val="el-GR"/>
        </w:rPr>
      </w:pPr>
      <w:r w:rsidRPr="001E7403">
        <w:rPr>
          <w:rFonts w:eastAsia="SimSun"/>
          <w:lang w:val="el-GR"/>
        </w:rPr>
        <w:t>Επιπλέον, βεβαιώνεται η ορθή εκτέλεση, καθώς και η ολοκλήρωση,</w:t>
      </w:r>
      <w:r w:rsidR="00A84596">
        <w:rPr>
          <w:rFonts w:eastAsia="SimSun"/>
          <w:lang w:val="el-GR"/>
        </w:rPr>
        <w:t xml:space="preserve"> </w:t>
      </w:r>
      <w:r w:rsidRPr="001E7403">
        <w:rPr>
          <w:rFonts w:eastAsia="SimSun"/>
          <w:lang w:val="el-GR"/>
        </w:rPr>
        <w:t xml:space="preserve">των Δράσεων και Έργων του Ταμείου Ανάκαμψης και Ανθεκτικότητας, σύμφωνα με τις αρχές της χρηστής δημοσιονομικής διαχείρισης και του εφαρμοστέου εθνικού και </w:t>
      </w:r>
      <w:r w:rsidR="000C1ED2">
        <w:rPr>
          <w:rFonts w:eastAsia="SimSun"/>
          <w:lang w:val="el-GR"/>
        </w:rPr>
        <w:t>ενωσιακού</w:t>
      </w:r>
      <w:r w:rsidRPr="001E7403">
        <w:rPr>
          <w:rFonts w:eastAsia="SimSun"/>
          <w:lang w:val="el-GR"/>
        </w:rPr>
        <w:t xml:space="preserve"> δίκαιου.</w:t>
      </w:r>
      <w:r w:rsidR="00D240DB">
        <w:rPr>
          <w:rFonts w:eastAsia="SimSun"/>
          <w:lang w:val="el-GR"/>
        </w:rPr>
        <w:t xml:space="preserve"> Για την επιβεβαίωση της </w:t>
      </w:r>
      <w:r w:rsidR="000C1ED2" w:rsidRPr="001E7403">
        <w:rPr>
          <w:rFonts w:eastAsia="SimSun"/>
          <w:lang w:val="el-GR"/>
        </w:rPr>
        <w:t xml:space="preserve"> ολοκλήρωση</w:t>
      </w:r>
      <w:r w:rsidR="00D240DB">
        <w:rPr>
          <w:rFonts w:eastAsia="SimSun"/>
          <w:lang w:val="el-GR"/>
        </w:rPr>
        <w:t>ς</w:t>
      </w:r>
      <w:r w:rsidR="000C1ED2" w:rsidRPr="001E7403">
        <w:rPr>
          <w:rFonts w:eastAsia="SimSun"/>
          <w:lang w:val="el-GR"/>
        </w:rPr>
        <w:t xml:space="preserve"> του έργου/δράσης, σύμφωνα με τα οριζόμενα στο ΣΔΕ</w:t>
      </w:r>
      <w:r w:rsidR="00D240DB">
        <w:rPr>
          <w:rFonts w:eastAsia="SimSun"/>
          <w:lang w:val="el-GR"/>
        </w:rPr>
        <w:t xml:space="preserve"> ΤΑΑ</w:t>
      </w:r>
      <w:r w:rsidR="000C1ED2" w:rsidRPr="001E7403">
        <w:rPr>
          <w:rFonts w:eastAsia="SimSun"/>
          <w:lang w:val="el-GR"/>
        </w:rPr>
        <w:t xml:space="preserve"> και τη Διαδικασία Δ18, διενεργεί έλεγχο του φυσικού και οικονομικού αντικειμένου εκάστου Έργου/Δράσης, ανεξαρτήτως εάν αυτό συνδέεται με Ορόσημα/Στόχους που συμμετέχουν σε αίτημα πληρωμής</w:t>
      </w:r>
      <w:r w:rsidR="00D240DB">
        <w:rPr>
          <w:rFonts w:eastAsia="SimSun"/>
          <w:lang w:val="el-GR"/>
        </w:rPr>
        <w:t>.</w:t>
      </w:r>
    </w:p>
    <w:p w14:paraId="3C8C9265" w14:textId="77777777" w:rsidR="00824273" w:rsidRDefault="00824273" w:rsidP="00824273">
      <w:pPr>
        <w:rPr>
          <w:b/>
          <w:bCs/>
          <w:lang w:val="el-GR"/>
        </w:rPr>
      </w:pPr>
    </w:p>
    <w:p w14:paraId="59FACB67" w14:textId="46D89327" w:rsidR="00DA3732" w:rsidRPr="00FD48CD" w:rsidRDefault="00FD48CD" w:rsidP="00FD48CD">
      <w:pPr>
        <w:pStyle w:val="Heading4"/>
        <w:numPr>
          <w:ilvl w:val="0"/>
          <w:numId w:val="0"/>
        </w:numPr>
        <w:spacing w:before="0" w:after="120" w:line="252" w:lineRule="auto"/>
        <w:ind w:firstLine="720"/>
        <w:rPr>
          <w:rFonts w:eastAsia="SimSun"/>
          <w:u w:val="single"/>
          <w:lang w:val="el-GR"/>
        </w:rPr>
      </w:pPr>
      <w:bookmarkStart w:id="412" w:name="_Toc204863058"/>
      <w:r w:rsidRPr="00F171B8">
        <w:rPr>
          <w:rFonts w:eastAsia="SimSun" w:cs="Tahoma"/>
          <w:szCs w:val="22"/>
          <w:lang w:val="el-GR"/>
        </w:rPr>
        <w:t>2.</w:t>
      </w:r>
      <w:r w:rsidR="00360ECA">
        <w:rPr>
          <w:rFonts w:eastAsia="SimSun" w:cs="Tahoma"/>
          <w:szCs w:val="22"/>
          <w:lang w:val="el-GR"/>
        </w:rPr>
        <w:t>1.1</w:t>
      </w:r>
      <w:r w:rsidRPr="00FD48CD">
        <w:rPr>
          <w:rFonts w:eastAsia="SimSun" w:cs="Tahoma"/>
          <w:szCs w:val="22"/>
          <w:lang w:val="el-GR"/>
        </w:rPr>
        <w:t xml:space="preserve"> </w:t>
      </w:r>
      <w:r w:rsidR="00DA3732" w:rsidRPr="00FD48CD">
        <w:rPr>
          <w:rFonts w:eastAsia="SimSun"/>
          <w:u w:val="single"/>
          <w:lang w:val="el-GR"/>
        </w:rPr>
        <w:t>Διενέργεια Ελέγχου από Ανεξάρτητο Ελεγκτή</w:t>
      </w:r>
      <w:bookmarkEnd w:id="412"/>
    </w:p>
    <w:p w14:paraId="055A1F0A" w14:textId="7845F618" w:rsidR="00DA3732" w:rsidRPr="00DA3732" w:rsidRDefault="00DA3732" w:rsidP="00DA3732">
      <w:pPr>
        <w:rPr>
          <w:rFonts w:eastAsia="SimSun"/>
          <w:lang w:val="el-GR"/>
        </w:rPr>
      </w:pPr>
      <w:r w:rsidRPr="00DA3732">
        <w:rPr>
          <w:rFonts w:eastAsia="SimSun"/>
          <w:lang w:val="el-GR"/>
        </w:rPr>
        <w:t>Για την επιβεβαίωση της επίτευξης κάθε Οροσήμου και Στόχου που συνδέεται με Αίτημα Πληρωμής, καθώς και την πορεία υλοποίησης ή και ολοκλήρωσης του Έργου, ο Ανεξάρτητος Ελεγκτής διενεργεί διοικητικούς ελέγχους ή/και επιτόπιους, προκειμένου να ελεγχθούν διοικητικές, δημοσιονομικές, τεχνικές και φυσικές πτυχές του Έργου που δεν μπορούν να επαληθευθούν διοικητικά.</w:t>
      </w:r>
    </w:p>
    <w:p w14:paraId="6D657655" w14:textId="77777777" w:rsidR="00DA3732" w:rsidRPr="00DA3732" w:rsidRDefault="00DA3732" w:rsidP="00DA3732">
      <w:pPr>
        <w:rPr>
          <w:rFonts w:eastAsia="SimSun"/>
          <w:lang w:val="el-GR"/>
        </w:rPr>
      </w:pPr>
      <w:r w:rsidRPr="00DA3732">
        <w:rPr>
          <w:rFonts w:eastAsia="SimSun"/>
          <w:lang w:val="el-GR"/>
        </w:rPr>
        <w:t>Στο ανωτέρω πλαίσιο ο Ανεξάρτητος Ελεγκτής ελέγχει όλα τα στοιχεία και έντυπα που έχουν αναρτηθεί στο ΟΠΣ ΤΑ, και βεβαιώνει εγγράφως την επίτευξη κάθε Οροσήμου/Στόχου, την ολοκλήρωση του Έργου και την τήρηση της αρχής της χρηστής δημοσιονομικής διαχείρισης και του εφαρμοστέου εθνικού και ενωσιακού δικαίου και, ιδίως, των κανόνων σχετικά με την αποφυγή της σύγκρουσης συμφερόντων, την πρόληψη της απάτης, της διαφθοράς και της διπλής χρηματοδότησης κατά την υλοποίηση του Έργου και τη διαχείριση των κονδυλίων, σύμφωνα με τα προβλεπόμενα στο παρόν Εγχειρίδιο.</w:t>
      </w:r>
    </w:p>
    <w:p w14:paraId="68798174" w14:textId="77777777" w:rsidR="00DA3732" w:rsidRPr="00DA3732" w:rsidRDefault="00DA3732" w:rsidP="00DA3732">
      <w:pPr>
        <w:rPr>
          <w:rFonts w:eastAsia="SimSun"/>
          <w:lang w:val="el-GR"/>
        </w:rPr>
      </w:pPr>
      <w:r w:rsidRPr="00DA3732">
        <w:rPr>
          <w:rFonts w:eastAsia="SimSun"/>
          <w:lang w:val="el-GR"/>
        </w:rPr>
        <w:t>Μέσω του ελέγχου επιδιώκεται να διαπιστωθούν τα ακόλουθα:</w:t>
      </w:r>
    </w:p>
    <w:p w14:paraId="1868329C" w14:textId="77777777" w:rsidR="00DA3732" w:rsidRPr="00DA3732" w:rsidRDefault="00DA3732" w:rsidP="00DA3732">
      <w:pPr>
        <w:rPr>
          <w:rFonts w:eastAsia="SimSun"/>
          <w:lang w:val="el-GR"/>
        </w:rPr>
      </w:pPr>
      <w:r w:rsidRPr="00DA3732">
        <w:rPr>
          <w:rFonts w:eastAsia="SimSun"/>
          <w:lang w:val="el-GR"/>
        </w:rPr>
        <w:t>i. Η επίτευξη του Οροσήμου/Στόχου που συνδέεται με Αίτημα Πληρωμής, ως έχουν εγκριθεί στην Εκτελεστική Απόφαση του Συμβουλίου και στο ΕΣΑΑ, καθώς και η βεβαίωση της μη ανάσχεσης της επίτευξης προηγούμενου Οροσήμου/Στόχου.</w:t>
      </w:r>
    </w:p>
    <w:p w14:paraId="706A3AA0" w14:textId="77777777" w:rsidR="00DA3732" w:rsidRPr="00DA3732" w:rsidRDefault="00DA3732" w:rsidP="00DA3732">
      <w:pPr>
        <w:rPr>
          <w:rFonts w:eastAsia="SimSun"/>
          <w:lang w:val="el-GR"/>
        </w:rPr>
      </w:pPr>
      <w:r w:rsidRPr="00DA3732">
        <w:rPr>
          <w:rFonts w:eastAsia="SimSun"/>
          <w:lang w:val="el-GR"/>
        </w:rPr>
        <w:t>ii. Η εξέταση της ακρίβειας των πληροφοριών που παρέχει ο Φορέας Υλοποίησης όσον αφορά την οικονομική και φυσική πρόοδο του Έργου, προκειμένου να επαληθευτεί ο βαθμός υλοποίησης του φυσικού και οικονομικού αντικείμενο.</w:t>
      </w:r>
    </w:p>
    <w:p w14:paraId="3657EF8E" w14:textId="77777777" w:rsidR="00DA3732" w:rsidRPr="00DA3732" w:rsidRDefault="00DA3732" w:rsidP="00DA3732">
      <w:pPr>
        <w:rPr>
          <w:rFonts w:eastAsia="SimSun"/>
          <w:lang w:val="el-GR"/>
        </w:rPr>
      </w:pPr>
      <w:r w:rsidRPr="00DA3732">
        <w:rPr>
          <w:rFonts w:eastAsia="SimSun"/>
          <w:lang w:val="el-GR"/>
        </w:rPr>
        <w:t>iii. Η νομιμότητα των διαδικασιών ανάθεσης και εκτέλεσης δημοσίων συμβάσεων έργων, προμηθειών και υπηρεσιών, συμβάσεων παραχώρησης και συμβάσεων ΣΔΙΤ ή όποιας άλλης νομικής δέσμευσης αφορά το έργο.</w:t>
      </w:r>
    </w:p>
    <w:p w14:paraId="2DD0269B" w14:textId="668DF5EC" w:rsidR="00DA3732" w:rsidRDefault="00DA3732" w:rsidP="00DA3732">
      <w:pPr>
        <w:rPr>
          <w:rFonts w:eastAsia="SimSun"/>
          <w:lang w:val="el-GR"/>
        </w:rPr>
      </w:pPr>
      <w:r w:rsidRPr="00DA3732">
        <w:rPr>
          <w:rFonts w:eastAsia="SimSun"/>
          <w:lang w:val="el-GR"/>
        </w:rPr>
        <w:lastRenderedPageBreak/>
        <w:t>iv. Η νομιμότητα των διαδικασιών υλοποίησης και τροποποίησης των συμβάσεων/ νομικών δεσμεύσεων.</w:t>
      </w:r>
    </w:p>
    <w:p w14:paraId="2905AAD5" w14:textId="77777777" w:rsidR="00DA3732" w:rsidRPr="00DA3732" w:rsidRDefault="00DA3732" w:rsidP="00DA3732">
      <w:pPr>
        <w:rPr>
          <w:rFonts w:eastAsia="SimSun"/>
          <w:lang w:val="el-GR"/>
        </w:rPr>
      </w:pPr>
      <w:r w:rsidRPr="00DA3732">
        <w:rPr>
          <w:rFonts w:eastAsia="SimSun"/>
          <w:lang w:val="el-GR"/>
        </w:rPr>
        <w:t>v. Η νομιμότητα και κανονικότητα της έκδοσης και εξόφλησης (σύμφωνα με τις διατάξεις του ν. 4308/2014 (Α’ 251) ΕΛΠ, του ν. 4172/2013 (Α’ 167) ΚΦΕ, του ν. 2859/2000 (Α’ 248) Κώδικας ΦΠΑ και της εργατικής νομοθεσίας όπως κάθε φορά ισχύουν) κάθε τιμολογίου/παραστατικού, και η ορθή λογιστική καταχώρηση αυτών.</w:t>
      </w:r>
    </w:p>
    <w:p w14:paraId="597770F7" w14:textId="77777777" w:rsidR="00DA3732" w:rsidRPr="00DA3732" w:rsidRDefault="00DA3732" w:rsidP="00DA3732">
      <w:pPr>
        <w:rPr>
          <w:rFonts w:eastAsia="SimSun"/>
          <w:lang w:val="el-GR"/>
        </w:rPr>
      </w:pPr>
      <w:r w:rsidRPr="00DA3732">
        <w:rPr>
          <w:rFonts w:eastAsia="SimSun"/>
          <w:lang w:val="el-GR"/>
        </w:rPr>
        <w:t>vi. Ότι κάθε δαπάνη που αφορά το εγκεκριμένο έργο πραγματοποιήθηκε εντός της επιλέξιμης χρονικής περιόδου και είναι επιλέξιμη σύμφωνα με την Υπουργική Απόφαση «Σύστημα διαχείρισης και ελέγχου των Δράσεων και των Έργων του Ταμείου Ανάκαμψης και Ανθεκτικότητας», όπως ισχύει.</w:t>
      </w:r>
    </w:p>
    <w:p w14:paraId="5635876D" w14:textId="77777777" w:rsidR="00DA3732" w:rsidRPr="00DA3732" w:rsidRDefault="00DA3732" w:rsidP="00DA3732">
      <w:pPr>
        <w:rPr>
          <w:rFonts w:eastAsia="SimSun"/>
          <w:lang w:val="el-GR"/>
        </w:rPr>
      </w:pPr>
      <w:r w:rsidRPr="00DA3732">
        <w:rPr>
          <w:rFonts w:eastAsia="SimSun"/>
          <w:lang w:val="el-GR"/>
        </w:rPr>
        <w:t>vii. Η τήρηση ξεχωριστής λογιστικής μερίδας ή επαρκούς λογιστικής κωδικοποίησης, στην οποία θα είναι διακριτό το σύνολο των δαπανών και επιχορηγήσεων του έργου. Η απεικόνιση των φορολογικών αποσβέσεων στο Μητρώο Παγίων και η καταχώριση τους στους αντίστοιχους λογαριασμούς λογιστικής με βάση τις διατάξεις του αρ. 24 Ν.4172/2013 ΚΦΕ, όπως ισχύει.</w:t>
      </w:r>
    </w:p>
    <w:p w14:paraId="5E993650" w14:textId="77777777" w:rsidR="00DA3732" w:rsidRPr="00DA3732" w:rsidRDefault="00DA3732" w:rsidP="00DA3732">
      <w:pPr>
        <w:rPr>
          <w:rFonts w:eastAsia="SimSun"/>
          <w:lang w:val="el-GR"/>
        </w:rPr>
      </w:pPr>
      <w:r w:rsidRPr="00DA3732">
        <w:rPr>
          <w:rFonts w:eastAsia="SimSun"/>
          <w:lang w:val="el-GR"/>
        </w:rPr>
        <w:t>viii.Η τεκμηρίωση της ύπαρξης επαρκούς διαδρομής ελέγχου στη διαχείριση του έργου από το Φορέα Υλοποίησης.</w:t>
      </w:r>
    </w:p>
    <w:p w14:paraId="36C59379" w14:textId="77777777" w:rsidR="00DA3732" w:rsidRPr="00DA3732" w:rsidRDefault="00DA3732" w:rsidP="00DA3732">
      <w:pPr>
        <w:rPr>
          <w:rFonts w:eastAsia="SimSun"/>
          <w:lang w:val="el-GR"/>
        </w:rPr>
      </w:pPr>
      <w:r w:rsidRPr="00DA3732">
        <w:rPr>
          <w:rFonts w:eastAsia="SimSun"/>
          <w:lang w:val="el-GR"/>
        </w:rPr>
        <w:t>ix. Η βεβαίωση αποφυγής διπλής χρηματοδότησης.</w:t>
      </w:r>
    </w:p>
    <w:p w14:paraId="54B75ED3" w14:textId="77777777" w:rsidR="00DA3732" w:rsidRPr="00DA3732" w:rsidRDefault="00DA3732" w:rsidP="00DA3732">
      <w:pPr>
        <w:rPr>
          <w:rFonts w:eastAsia="SimSun"/>
          <w:lang w:val="el-GR"/>
        </w:rPr>
      </w:pPr>
      <w:r w:rsidRPr="00DA3732">
        <w:rPr>
          <w:rFonts w:eastAsia="SimSun"/>
          <w:lang w:val="el-GR"/>
        </w:rPr>
        <w:t>x. Η βεβαίωση ότι δεν διαπιστώθηκε υπόνοια απάτης ή σύγκρουσης συμφερόντων.</w:t>
      </w:r>
    </w:p>
    <w:p w14:paraId="19BDA4A3" w14:textId="77777777" w:rsidR="00DA3732" w:rsidRPr="00DA3732" w:rsidRDefault="00DA3732" w:rsidP="00DA3732">
      <w:pPr>
        <w:rPr>
          <w:rFonts w:eastAsia="SimSun"/>
          <w:lang w:val="el-GR"/>
        </w:rPr>
      </w:pPr>
      <w:r w:rsidRPr="00DA3732">
        <w:rPr>
          <w:rFonts w:eastAsia="SimSun"/>
          <w:lang w:val="el-GR"/>
        </w:rPr>
        <w:t>xi. Η βεβαίωση της συμμόρφωσης της Δράσης /Έργου με την αρχή της «μη πρόκλησης σημαντικής βλάβης», όπου απαιτείται από τον Κανονισμό.</w:t>
      </w:r>
    </w:p>
    <w:p w14:paraId="1B61CED8" w14:textId="77777777" w:rsidR="00DA3732" w:rsidRPr="00DA3732" w:rsidRDefault="00DA3732" w:rsidP="00DA3732">
      <w:pPr>
        <w:rPr>
          <w:rFonts w:eastAsia="SimSun"/>
          <w:lang w:val="el-GR"/>
        </w:rPr>
      </w:pPr>
      <w:r w:rsidRPr="00DA3732">
        <w:rPr>
          <w:rFonts w:eastAsia="SimSun"/>
          <w:lang w:val="el-GR"/>
        </w:rPr>
        <w:t>xii. Η βεβαίωση της συμμόρφωσης της Δράσης /Έργου με τους κλιματικούς/ψηφιακούς στόχους, όπου απαιτείται από τον Κανονισμό.</w:t>
      </w:r>
    </w:p>
    <w:p w14:paraId="7FD4CA41" w14:textId="1248EED7" w:rsidR="00DA3732" w:rsidRPr="007633B2" w:rsidRDefault="00DA3732" w:rsidP="00DA3732">
      <w:pPr>
        <w:rPr>
          <w:rFonts w:eastAsia="SimSun"/>
          <w:lang w:val="el-GR"/>
        </w:rPr>
      </w:pPr>
      <w:r w:rsidRPr="00DA3732">
        <w:rPr>
          <w:rFonts w:eastAsia="SimSun"/>
          <w:lang w:val="el-GR"/>
        </w:rPr>
        <w:t>Ο Ανεξάρτητος Ελεγκτής έχει ως στόχο τη συγκέντρωση επαρκών, πειστικών, κατάλληλων και αξιόπιστων τεκμηρίων ότι το εφαρμοζόμενο σύστημα διαχείρισης και ελέγχου του Φορέα υλοποίησης, λειτουργεί σύμφωνα με τα προβλεπόμενα και ότι είναι αρκούντως κατάλληλο για την εξασφάλιση της νομιμότητας και κανονικότητας των δαπανών που βαρύνουν το έργο και της ακρίβειας και πληρότητας των πληροφοριών αυτού που σε κάθε περίπτωση υποστηρίζουν την επίτευξη του ελεγκτικού του σκοπού.</w:t>
      </w:r>
    </w:p>
    <w:p w14:paraId="37AF1AC0" w14:textId="77777777" w:rsidR="00FD48CD" w:rsidRPr="007633B2" w:rsidRDefault="00FD48CD" w:rsidP="00DA3732">
      <w:pPr>
        <w:rPr>
          <w:rFonts w:eastAsia="SimSun"/>
          <w:lang w:val="el-GR"/>
        </w:rPr>
      </w:pPr>
    </w:p>
    <w:p w14:paraId="133B0EA7" w14:textId="6BC75183" w:rsidR="00FD48CD" w:rsidRPr="00F171B8" w:rsidRDefault="00FD48CD" w:rsidP="00FD48CD">
      <w:pPr>
        <w:pStyle w:val="Heading4"/>
        <w:numPr>
          <w:ilvl w:val="0"/>
          <w:numId w:val="0"/>
        </w:numPr>
        <w:spacing w:before="0" w:after="120" w:line="252" w:lineRule="auto"/>
        <w:ind w:firstLine="720"/>
        <w:rPr>
          <w:rFonts w:eastAsia="SimSun"/>
          <w:lang w:val="el-GR"/>
        </w:rPr>
      </w:pPr>
      <w:bookmarkStart w:id="413" w:name="_Toc204863059"/>
      <w:r w:rsidRPr="00F171B8">
        <w:rPr>
          <w:rFonts w:eastAsia="SimSun" w:cs="Tahoma"/>
          <w:szCs w:val="22"/>
          <w:lang w:val="el-GR"/>
        </w:rPr>
        <w:t>2.</w:t>
      </w:r>
      <w:r w:rsidR="00360ECA">
        <w:rPr>
          <w:rFonts w:eastAsia="SimSun" w:cs="Tahoma"/>
          <w:szCs w:val="22"/>
          <w:lang w:val="el-GR"/>
        </w:rPr>
        <w:t>1.</w:t>
      </w:r>
      <w:r w:rsidR="006C6256">
        <w:rPr>
          <w:rFonts w:eastAsia="SimSun" w:cs="Tahoma"/>
          <w:szCs w:val="22"/>
          <w:lang w:val="el-GR"/>
        </w:rPr>
        <w:t>2</w:t>
      </w:r>
      <w:r w:rsidRPr="007633B2">
        <w:rPr>
          <w:rFonts w:eastAsia="SimSun" w:cs="Tahoma"/>
          <w:szCs w:val="22"/>
          <w:lang w:val="el-GR"/>
        </w:rPr>
        <w:t xml:space="preserve"> </w:t>
      </w:r>
      <w:r w:rsidRPr="00F171B8">
        <w:rPr>
          <w:rFonts w:eastAsia="SimSun" w:cs="Tahoma"/>
          <w:szCs w:val="22"/>
          <w:lang w:val="el-GR"/>
        </w:rPr>
        <w:t xml:space="preserve"> </w:t>
      </w:r>
      <w:r w:rsidRPr="00FD48CD">
        <w:rPr>
          <w:rFonts w:eastAsia="SimSun" w:cs="Tahoma"/>
          <w:szCs w:val="22"/>
          <w:lang w:val="el-GR"/>
        </w:rPr>
        <w:t>Λίστα Ελέγχου</w:t>
      </w:r>
      <w:bookmarkEnd w:id="413"/>
    </w:p>
    <w:p w14:paraId="695763BF" w14:textId="77777777" w:rsidR="00AF6E90" w:rsidRPr="00C72BA0" w:rsidRDefault="00AF6E90" w:rsidP="00FD48CD">
      <w:pPr>
        <w:autoSpaceDE w:val="0"/>
        <w:autoSpaceDN w:val="0"/>
        <w:spacing w:after="0" w:line="360" w:lineRule="auto"/>
        <w:ind w:right="23"/>
        <w:rPr>
          <w:lang w:val="el-GR"/>
        </w:rPr>
      </w:pPr>
      <w:r w:rsidRPr="00C72BA0">
        <w:rPr>
          <w:lang w:val="el-GR"/>
        </w:rPr>
        <w:t xml:space="preserve">Προς την κατεύθυνση αυτή, ο Ανεξάρτητος Ελεγκτής διενεργεί τον έλεγχό του, με βάση τη Λίστα Ελέγχου του ΣΔΕ (Έντυπο Δ8_Ε2 (Α), Έντυπο Δ8_Ε2 (Β), κατά περίπτωση), η οποία είναι δομημένη ανά θεματική ενότητα και από την οποία ο Ανεξάρτητος Ελεγκτής δεν μπορεί να παρεκκλίνει, ως ελάχιστη αποδεκτή διαδικασία ελέγχου. </w:t>
      </w:r>
      <w:bookmarkStart w:id="414" w:name="_Hlk113876388"/>
    </w:p>
    <w:bookmarkEnd w:id="414"/>
    <w:p w14:paraId="29A80EAC" w14:textId="3357658A" w:rsidR="00AF6E90" w:rsidRPr="007633B2" w:rsidRDefault="00AF6E90" w:rsidP="00FD48CD">
      <w:pPr>
        <w:suppressAutoHyphens w:val="0"/>
        <w:autoSpaceDE w:val="0"/>
        <w:autoSpaceDN w:val="0"/>
        <w:adjustRightInd w:val="0"/>
        <w:spacing w:after="0" w:line="360" w:lineRule="auto"/>
        <w:rPr>
          <w:lang w:val="el-GR" w:eastAsia="el-GR"/>
        </w:rPr>
      </w:pPr>
      <w:r w:rsidRPr="00C72BA0">
        <w:rPr>
          <w:lang w:val="el-GR"/>
        </w:rPr>
        <w:t>Η συστηματική και αντιπροσωπευτική καταγραφή των σημείων που ελέγχονται, εγγυάται την αποτελεσματική προσέγγιση των αντικειμενικών στόχων του εκάστοτε ελέγχου.</w:t>
      </w:r>
    </w:p>
    <w:p w14:paraId="2F479B47" w14:textId="35F298DA" w:rsidR="00AF6E90" w:rsidRPr="00C72BA0" w:rsidRDefault="00AF6E90" w:rsidP="00FD48CD">
      <w:pPr>
        <w:autoSpaceDE w:val="0"/>
        <w:autoSpaceDN w:val="0"/>
        <w:spacing w:after="0" w:line="360" w:lineRule="auto"/>
        <w:ind w:right="23"/>
        <w:rPr>
          <w:lang w:val="el-GR"/>
        </w:rPr>
      </w:pPr>
      <w:r w:rsidRPr="00C72BA0">
        <w:rPr>
          <w:lang w:val="el-GR"/>
        </w:rPr>
        <w:t>Η Λίστα Ελέγχου υπακούει σε αυστηρούς κανόνες επιλογής, σύνταξης και διάρθρωσης, μειώνοντας στο ελάχιστο δυνατό την πιθανότητα παρερμηνειών και, ως ένα βαθμό, υποκειμενικών και αυθαίρετων εκτιμήσεων και απόψεων. Η Λίστα Ελέγχου είναι ένα αρχείο σε ηλεκτρονική μορφή (</w:t>
      </w:r>
      <w:r w:rsidRPr="00C72BA0">
        <w:t>word</w:t>
      </w:r>
      <w:r w:rsidRPr="00C72BA0">
        <w:rPr>
          <w:lang w:val="el-GR"/>
        </w:rPr>
        <w:t xml:space="preserve">) και κατά περίπτωση παρέχονται οδηγίες ελέγχου, στις οποίες υποδεικνύονται τα βήματα που πρέπει να ακολουθηθούν ώστε να εξεταστεί το εν λόγω σημείο ελέγχου, με στόχο την ενιαία ελεγκτική προσέγγιση. Για τη διερεύνηση κάθε ενότητας υπάρχουν συγκεκριμένες ερωτήσεις, οι </w:t>
      </w:r>
      <w:r w:rsidRPr="00C72BA0">
        <w:rPr>
          <w:lang w:val="el-GR"/>
        </w:rPr>
        <w:lastRenderedPageBreak/>
        <w:t>οποίες συνθέτουν τη συνολική ανταπόκριση/συμμόρφωση του ελεγχόμενου προς το αντικείμενο ελέγχου.</w:t>
      </w:r>
    </w:p>
    <w:p w14:paraId="691CAE82" w14:textId="77777777" w:rsidR="00AF6E90" w:rsidRPr="007633B2" w:rsidRDefault="00AF6E90" w:rsidP="00AF6E90">
      <w:pPr>
        <w:autoSpaceDE w:val="0"/>
        <w:autoSpaceDN w:val="0"/>
        <w:spacing w:line="312" w:lineRule="auto"/>
        <w:ind w:right="23"/>
        <w:rPr>
          <w:lang w:val="el-GR"/>
        </w:rPr>
      </w:pPr>
      <w:r w:rsidRPr="00C72BA0">
        <w:rPr>
          <w:lang w:val="el-GR"/>
        </w:rPr>
        <w:t>Κάθε θεματική ενότητα περιλαμβάνει έναν προκαθορισμένο αριθμό σημείων ελέγχου επί των οποίων, το εύρος των επιλογών αξιολόγησης περιορίζεται στις απαντήσεις: «ΝΑΙ», «ΟΧΙ» και «Δεν αφορά», εφόσον δεν υπάρχει λόγος να υποβληθεί μια ερώτηση. Σημειώνεται ότι, η ερώτηση είναι πάντα διατυπωμένη κατά τέτοιο τρόπο ώστε η επιθυμητή/αποδεκτή απάντηση να είναι «ΝΑΙ». Εφόσον ο ελεγχόμενος φορέας υλοποίησης δε συμμορφώνεται ΠΛΗΡΩΣ στο αντίστοιχο σημείο ελέγχου, η σωστή απάντηση είναι «ΟΧΙ», οπότε και ο Ανεξάρτητος Ελεγκτής θα πρέπει υποχρεωτικά να αιτιολογήσει επακριβώς το σημείο της μη συμμόρφωσης, καθώς η εν λόγω επιλογή συνιστά παραβίαση διάταξης εθνικού ή και ενωσιακού δικαίου και δύναται, να επιφέρει την επιβολή κυρώσεων (συστάσεις ή/και δημοσιονομικές διορθώσεις).</w:t>
      </w:r>
    </w:p>
    <w:p w14:paraId="2451B0FA" w14:textId="77777777" w:rsidR="00FD48CD" w:rsidRPr="00FD48CD" w:rsidRDefault="00FD48CD" w:rsidP="00FD48CD">
      <w:pPr>
        <w:ind w:left="-5"/>
        <w:rPr>
          <w:lang w:val="el-GR"/>
        </w:rPr>
      </w:pPr>
      <w:r w:rsidRPr="00FD48CD">
        <w:rPr>
          <w:lang w:val="el-GR"/>
        </w:rPr>
        <w:t xml:space="preserve">Ειδικότερα, η Λίστα Ελέγχου περιλαμβάνει σημεία ελέγχου που αφορούν τις ακόλουθες ενότητες:  </w:t>
      </w:r>
    </w:p>
    <w:p w14:paraId="6CFF314C" w14:textId="77777777" w:rsidR="00FD48CD" w:rsidRPr="00FD48CD" w:rsidRDefault="00FD48CD" w:rsidP="00BC6963">
      <w:pPr>
        <w:numPr>
          <w:ilvl w:val="0"/>
          <w:numId w:val="35"/>
        </w:numPr>
        <w:suppressAutoHyphens w:val="0"/>
        <w:spacing w:after="0" w:line="360" w:lineRule="auto"/>
        <w:ind w:hanging="427"/>
      </w:pPr>
      <w:r w:rsidRPr="00FD48CD">
        <w:t xml:space="preserve">Γενικά στοιχεία και πληροφορίες </w:t>
      </w:r>
    </w:p>
    <w:p w14:paraId="15131F95" w14:textId="77777777" w:rsidR="00FD48CD" w:rsidRPr="00FD48CD" w:rsidRDefault="00FD48CD" w:rsidP="00BC6963">
      <w:pPr>
        <w:numPr>
          <w:ilvl w:val="0"/>
          <w:numId w:val="35"/>
        </w:numPr>
        <w:suppressAutoHyphens w:val="0"/>
        <w:spacing w:after="0" w:line="360" w:lineRule="auto"/>
        <w:ind w:hanging="427"/>
        <w:rPr>
          <w:lang w:val="el-GR"/>
        </w:rPr>
      </w:pPr>
      <w:r w:rsidRPr="00FD48CD">
        <w:rPr>
          <w:lang w:val="el-GR"/>
        </w:rPr>
        <w:t xml:space="preserve">Έλεγχος Επίτευξης Οροσήμου/Στόχου της ελεγχόμενης Δράσης/Έργου </w:t>
      </w:r>
    </w:p>
    <w:p w14:paraId="19AF4B0F" w14:textId="77777777" w:rsidR="00FD48CD" w:rsidRPr="00FD48CD" w:rsidRDefault="00FD48CD" w:rsidP="00BC6963">
      <w:pPr>
        <w:numPr>
          <w:ilvl w:val="1"/>
          <w:numId w:val="35"/>
        </w:numPr>
        <w:suppressAutoHyphens w:val="0"/>
        <w:spacing w:after="0" w:line="360" w:lineRule="auto"/>
        <w:ind w:hanging="425"/>
      </w:pPr>
      <w:r w:rsidRPr="00FD48CD">
        <w:t xml:space="preserve">Έλεγχος Πληρότητας Στοιχείων Έργου </w:t>
      </w:r>
    </w:p>
    <w:p w14:paraId="74DF2D34" w14:textId="77777777" w:rsidR="00FD48CD" w:rsidRPr="00FD48CD" w:rsidRDefault="00FD48CD" w:rsidP="00BC6963">
      <w:pPr>
        <w:numPr>
          <w:ilvl w:val="1"/>
          <w:numId w:val="35"/>
        </w:numPr>
        <w:suppressAutoHyphens w:val="0"/>
        <w:spacing w:after="0" w:line="360" w:lineRule="auto"/>
        <w:ind w:hanging="425"/>
      </w:pPr>
      <w:r w:rsidRPr="00FD48CD">
        <w:t xml:space="preserve">Έλεγχος Διακήρυξης </w:t>
      </w:r>
    </w:p>
    <w:p w14:paraId="30D60AEB" w14:textId="77777777" w:rsidR="00FD48CD" w:rsidRPr="00FD48CD" w:rsidRDefault="00FD48CD" w:rsidP="00BC6963">
      <w:pPr>
        <w:numPr>
          <w:ilvl w:val="1"/>
          <w:numId w:val="35"/>
        </w:numPr>
        <w:suppressAutoHyphens w:val="0"/>
        <w:spacing w:after="0" w:line="360" w:lineRule="auto"/>
        <w:ind w:hanging="425"/>
      </w:pPr>
      <w:r w:rsidRPr="00FD48CD">
        <w:t xml:space="preserve">Έλεγχος Ανάθεσης Σύμβασης </w:t>
      </w:r>
    </w:p>
    <w:p w14:paraId="1E6DA9EC" w14:textId="77777777" w:rsidR="00FD48CD" w:rsidRPr="00FD48CD" w:rsidRDefault="00FD48CD" w:rsidP="00BC6963">
      <w:pPr>
        <w:numPr>
          <w:ilvl w:val="1"/>
          <w:numId w:val="35"/>
        </w:numPr>
        <w:suppressAutoHyphens w:val="0"/>
        <w:spacing w:after="0" w:line="360" w:lineRule="auto"/>
        <w:ind w:hanging="425"/>
        <w:rPr>
          <w:lang w:val="el-GR"/>
        </w:rPr>
      </w:pPr>
      <w:r w:rsidRPr="00FD48CD">
        <w:rPr>
          <w:lang w:val="el-GR"/>
        </w:rPr>
        <w:t xml:space="preserve">Έλεγχος υλοποίησης φυσικού και οικονομικού αντικειμένου του Έργου </w:t>
      </w:r>
    </w:p>
    <w:p w14:paraId="701C8053" w14:textId="77777777" w:rsidR="00FD48CD" w:rsidRPr="00FD48CD" w:rsidRDefault="00FD48CD" w:rsidP="00BC6963">
      <w:pPr>
        <w:numPr>
          <w:ilvl w:val="1"/>
          <w:numId w:val="35"/>
        </w:numPr>
        <w:suppressAutoHyphens w:val="0"/>
        <w:spacing w:after="0" w:line="360" w:lineRule="auto"/>
        <w:ind w:hanging="425"/>
      </w:pPr>
      <w:r w:rsidRPr="00FD48CD">
        <w:t xml:space="preserve">Έλεγχος στοιχείων δαπανών του Έργου </w:t>
      </w:r>
    </w:p>
    <w:p w14:paraId="1073D5D5" w14:textId="77777777" w:rsidR="00FD48CD" w:rsidRPr="00FD48CD" w:rsidRDefault="00FD48CD" w:rsidP="00BC6963">
      <w:pPr>
        <w:numPr>
          <w:ilvl w:val="1"/>
          <w:numId w:val="35"/>
        </w:numPr>
        <w:suppressAutoHyphens w:val="0"/>
        <w:spacing w:after="0" w:line="360" w:lineRule="auto"/>
        <w:ind w:hanging="425"/>
        <w:rPr>
          <w:lang w:val="el-GR"/>
        </w:rPr>
      </w:pPr>
      <w:r w:rsidRPr="00FD48CD">
        <w:rPr>
          <w:lang w:val="el-GR"/>
        </w:rPr>
        <w:t xml:space="preserve">Έλεγχος ολοκλήρωσης της υλοποίησης φυσικού και οικονομικού αντικειμένου του Έργου </w:t>
      </w:r>
    </w:p>
    <w:p w14:paraId="46DF1296" w14:textId="77777777" w:rsidR="00FD48CD" w:rsidRPr="00FD48CD" w:rsidRDefault="00FD48CD" w:rsidP="00BC6963">
      <w:pPr>
        <w:numPr>
          <w:ilvl w:val="0"/>
          <w:numId w:val="35"/>
        </w:numPr>
        <w:suppressAutoHyphens w:val="0"/>
        <w:spacing w:after="0" w:line="360" w:lineRule="auto"/>
        <w:ind w:hanging="427"/>
        <w:rPr>
          <w:lang w:val="el-GR"/>
        </w:rPr>
      </w:pPr>
      <w:r w:rsidRPr="00FD48CD">
        <w:rPr>
          <w:lang w:val="el-GR"/>
        </w:rPr>
        <w:t xml:space="preserve">Έλεγχος συμμόρφωσης της Δράσης/Έργου με την αρχή της «μη πρόκλησης σημαντικής βλάβης» </w:t>
      </w:r>
    </w:p>
    <w:p w14:paraId="76D8E5E5" w14:textId="77777777" w:rsidR="00FD48CD" w:rsidRPr="00FD48CD" w:rsidRDefault="00FD48CD" w:rsidP="00BC6963">
      <w:pPr>
        <w:numPr>
          <w:ilvl w:val="0"/>
          <w:numId w:val="35"/>
        </w:numPr>
        <w:suppressAutoHyphens w:val="0"/>
        <w:spacing w:after="0" w:line="360" w:lineRule="auto"/>
        <w:ind w:hanging="427"/>
        <w:rPr>
          <w:lang w:val="el-GR"/>
        </w:rPr>
      </w:pPr>
      <w:r w:rsidRPr="00FD48CD">
        <w:rPr>
          <w:lang w:val="el-GR"/>
        </w:rPr>
        <w:t xml:space="preserve">Έλεγχος συμμόρφωσης της Δράσης/Έργου με τους κλιματικούς/ψηφιακούς στόχους </w:t>
      </w:r>
    </w:p>
    <w:p w14:paraId="79F8877C" w14:textId="77777777" w:rsidR="00FD48CD" w:rsidRPr="00FD48CD" w:rsidRDefault="00FD48CD" w:rsidP="00BC6963">
      <w:pPr>
        <w:numPr>
          <w:ilvl w:val="0"/>
          <w:numId w:val="35"/>
        </w:numPr>
        <w:suppressAutoHyphens w:val="0"/>
        <w:spacing w:after="0" w:line="360" w:lineRule="auto"/>
        <w:ind w:hanging="427"/>
      </w:pPr>
      <w:r w:rsidRPr="00FD48CD">
        <w:t xml:space="preserve">Έλεγχος μη ύπαρξης ενδείξεων απάτης </w:t>
      </w:r>
    </w:p>
    <w:p w14:paraId="4E72A5A5" w14:textId="77777777" w:rsidR="00FD48CD" w:rsidRPr="00FD48CD" w:rsidRDefault="00FD48CD" w:rsidP="00BC6963">
      <w:pPr>
        <w:numPr>
          <w:ilvl w:val="0"/>
          <w:numId w:val="35"/>
        </w:numPr>
        <w:suppressAutoHyphens w:val="0"/>
        <w:spacing w:after="0" w:line="360" w:lineRule="auto"/>
        <w:ind w:hanging="427"/>
      </w:pPr>
      <w:r w:rsidRPr="00FD48CD">
        <w:t xml:space="preserve">Έλεγχος μη διπλής χρηματοδότησης </w:t>
      </w:r>
    </w:p>
    <w:p w14:paraId="1F497FB0" w14:textId="77777777" w:rsidR="00FD48CD" w:rsidRPr="00FD48CD" w:rsidRDefault="00FD48CD" w:rsidP="00BC6963">
      <w:pPr>
        <w:numPr>
          <w:ilvl w:val="0"/>
          <w:numId w:val="35"/>
        </w:numPr>
        <w:suppressAutoHyphens w:val="0"/>
        <w:spacing w:after="0" w:line="360" w:lineRule="auto"/>
        <w:ind w:hanging="427"/>
      </w:pPr>
      <w:r w:rsidRPr="00FD48CD">
        <w:t xml:space="preserve">Έλεγχος μη σύγκρουσης συμφερόντων </w:t>
      </w:r>
    </w:p>
    <w:p w14:paraId="61B4471F" w14:textId="77777777" w:rsidR="00FD48CD" w:rsidRPr="00FD48CD" w:rsidRDefault="00FD48CD" w:rsidP="00BC6963">
      <w:pPr>
        <w:numPr>
          <w:ilvl w:val="0"/>
          <w:numId w:val="35"/>
        </w:numPr>
        <w:suppressAutoHyphens w:val="0"/>
        <w:spacing w:after="0" w:line="360" w:lineRule="auto"/>
        <w:ind w:hanging="427"/>
      </w:pPr>
      <w:r w:rsidRPr="00FD48CD">
        <w:t xml:space="preserve">Έλεγχος συμμόρφωσης προς προηγούμενες συστάσεις </w:t>
      </w:r>
    </w:p>
    <w:p w14:paraId="5C195557" w14:textId="77777777" w:rsidR="00FD48CD" w:rsidRPr="00FD48CD" w:rsidRDefault="00FD48CD" w:rsidP="00BC6963">
      <w:pPr>
        <w:numPr>
          <w:ilvl w:val="0"/>
          <w:numId w:val="35"/>
        </w:numPr>
        <w:suppressAutoHyphens w:val="0"/>
        <w:spacing w:after="0" w:line="360" w:lineRule="auto"/>
        <w:ind w:hanging="427"/>
        <w:rPr>
          <w:lang w:val="el-GR"/>
        </w:rPr>
      </w:pPr>
      <w:r w:rsidRPr="00FD48CD">
        <w:rPr>
          <w:lang w:val="el-GR"/>
        </w:rPr>
        <w:t xml:space="preserve">Έλεγχος μη ανάσχεσης της επίτευξης προηγούμενου Οροσήμου/Στόχου </w:t>
      </w:r>
    </w:p>
    <w:p w14:paraId="0C5FA884" w14:textId="77777777" w:rsidR="00AF6E90" w:rsidRPr="00CB2BB1" w:rsidRDefault="00AF6E90" w:rsidP="00AF6E90">
      <w:pPr>
        <w:autoSpaceDE w:val="0"/>
        <w:autoSpaceDN w:val="0"/>
        <w:spacing w:line="312" w:lineRule="auto"/>
        <w:ind w:right="23"/>
        <w:rPr>
          <w:lang w:val="el-GR"/>
        </w:rPr>
      </w:pPr>
      <w:r w:rsidRPr="00C72BA0">
        <w:rPr>
          <w:lang w:val="el-GR"/>
        </w:rPr>
        <w:t xml:space="preserve">Ο Ανεξάρτητος Ελεγκτής, ανάλογα με την εξέλιξη και τις απαιτήσεις του εκάστοτε ελέγχου και </w:t>
      </w:r>
      <w:r w:rsidRPr="00CB2BB1">
        <w:rPr>
          <w:lang w:val="el-GR"/>
        </w:rPr>
        <w:t>εφόσον υπάρχει περαιτέρω ελεγκτικό ενδιαφέρον, κατά την ελεγκτική του κρίση, δύναται να αναλάβει πρωτοβουλίες και να υπερβεί το πλαίσιο των ερωτήσεων που συμπεριλαμβάνονται στο ερωτηματολόγιο, συλλέγοντας επιπλέον στοιχεία, χρήσιμα για τον έλεγχο.</w:t>
      </w:r>
    </w:p>
    <w:p w14:paraId="4CD08A06" w14:textId="77777777" w:rsidR="00AF6E90" w:rsidRPr="00CB2BB1" w:rsidRDefault="00AF6E90" w:rsidP="00AF6E90">
      <w:pPr>
        <w:autoSpaceDE w:val="0"/>
        <w:autoSpaceDN w:val="0"/>
        <w:spacing w:line="312" w:lineRule="auto"/>
        <w:ind w:right="23"/>
        <w:rPr>
          <w:lang w:val="el-GR"/>
        </w:rPr>
      </w:pPr>
      <w:r w:rsidRPr="00CB2BB1">
        <w:rPr>
          <w:lang w:val="el-GR"/>
        </w:rPr>
        <w:t xml:space="preserve">Ο Ανεξάρτητος Ελεγκτής διενεργεί τον έλεγχό του, με βάση τη σχετική Λίστα Ελέγχου και συντάσσει και υποβάλλει, μέσω του ΟΠΣ ΤΑ, α) επαρκώς τεκμηριωμένη Έκθεση Επίτευξης Οροσήμων/Στόχων σύμφωνα με τα οριζόμενα στην ΥΑ καθορισμού του ΣΔΕ του ΤΑΑ (Έντυπο Δ8_Ε3 Υπόδειγμα Έκθεσης Ελέγχου Ανεξάρτητου Ελεγκτή) στην Υπηρεσία Συντονισμού, στον Φορέα Υλοποίησης και στο Υπουργείο Ευθύνης, όπου με εύλογη βεβαιότητα διαπιστώνει και βεβαιώνει τα αναφερόμενα στην παρούσα ή/και τυχόν αδυναμίες που εντοπίζονται, β) συμπληρωμένη και επαρκώς </w:t>
      </w:r>
      <w:r w:rsidRPr="00CB2BB1">
        <w:rPr>
          <w:lang w:val="el-GR"/>
        </w:rPr>
        <w:lastRenderedPageBreak/>
        <w:t>τεκμηριωμένη Λίστα Ελέγχου, υπογεγραμμένη αρμοδίως, και γ) έγγραφα τεκμηρίωσης των ευρημάτων, εφόσον υπάρχουν. Τα ανωτέρω δύναται και να τα κοινοποιεί στην Υπηρεσία Συντονισμού, η οποία σε κάθε περίπτωση λαμβάνει γνώση αυτών μέσω του Δελτίου Επίτευξης Οροσήμου/Στόχου που υποβάλλεται αρμοδίως από το Υπουργείο Ευθύνης και περιλαμβάνονται ως τεκμηριωτικό υλικό της ικανοποιητικής επίτευξης.</w:t>
      </w:r>
    </w:p>
    <w:p w14:paraId="774BD940" w14:textId="77777777" w:rsidR="00AF6E90" w:rsidRPr="00CB2BB1" w:rsidRDefault="00AF6E90" w:rsidP="00AF6E90">
      <w:pPr>
        <w:autoSpaceDE w:val="0"/>
        <w:autoSpaceDN w:val="0"/>
        <w:spacing w:line="312" w:lineRule="auto"/>
        <w:ind w:right="23"/>
        <w:rPr>
          <w:lang w:val="el-GR"/>
        </w:rPr>
      </w:pPr>
      <w:r w:rsidRPr="00CB2BB1">
        <w:rPr>
          <w:lang w:val="el-GR"/>
        </w:rPr>
        <w:t>Είναι εύλογο ότι η διαφορετική φύση των εγκεκριμένων οροσήμων και στόχων των Έργων του Ταμείου Ανάκαμψης που αποτελούν ελεγκτικό στόχο, αλλά και τα ίδια τα χρηματοδοτούμενα Έργα και το νομοθετικό πλαίσιο που τα διέπει, καθιστούν αδύνατον μία Λίστα Ελέγχου να μπορέσει να καλύψει όλο το φάσμα των αναγκών ελέγχου. Συνεπώς, στη φάση της προετοιμασίας του ελέγχου, ο Ανεξάρτητος Ελεγκτής επικοινωνεί με την ΕΥΣΤΑ προκειμένου η τελευταία να προσαρμόσει και να εξειδικεύσει τη Λίστα Ελέγχου, σύμφωνα με τις απαιτήσεις έκαστου αντικειμένου ελέγχου.</w:t>
      </w:r>
    </w:p>
    <w:p w14:paraId="33DA5A9F" w14:textId="77777777" w:rsidR="00AF6E90" w:rsidRPr="00CB2BB1" w:rsidRDefault="00AF6E90" w:rsidP="00AF6E90">
      <w:pPr>
        <w:autoSpaceDE w:val="0"/>
        <w:autoSpaceDN w:val="0"/>
        <w:spacing w:line="312" w:lineRule="auto"/>
        <w:ind w:right="23"/>
        <w:rPr>
          <w:lang w:val="el-GR"/>
        </w:rPr>
      </w:pPr>
      <w:r w:rsidRPr="00CB2BB1">
        <w:rPr>
          <w:lang w:val="el-GR"/>
        </w:rPr>
        <w:t>Ο Ανεξάρτητος Ελεγκτής διαμορφώνει τη Λίστα Ελέγχου, επιλέγοντας εκείνες τις ελεγκτικές ενότητες που θα του επιτρέψουν να αποφανθεί με εύλογη βεβαιότητα για την επίτευξη του ελεγκτικού του στόχου. Καταγράφει συνοπτικά στην Λίστα Ελέγχου (στήλη «Σχόλια») τις ελεγκτικές εργασίες και κρίσεις που πραγματοποιήθηκαν προκειμένου να επαληθευτεί η συμμόρφωση του Φορέα Υλοποίησης με τις απαιτήσεις του ΣΔΕ και του σχετικού κανονιστικού πλαισίου. Ειδικότερα περιγράφονται:</w:t>
      </w:r>
    </w:p>
    <w:p w14:paraId="5AD34EAA" w14:textId="77777777" w:rsidR="00AF6E90" w:rsidRPr="00CB2BB1" w:rsidRDefault="00AF6E90" w:rsidP="00AF6E90">
      <w:pPr>
        <w:autoSpaceDE w:val="0"/>
        <w:autoSpaceDN w:val="0"/>
        <w:spacing w:line="312" w:lineRule="auto"/>
        <w:ind w:left="425" w:right="23"/>
        <w:rPr>
          <w:lang w:val="el-GR"/>
        </w:rPr>
      </w:pPr>
      <w:r w:rsidRPr="00CB2BB1">
        <w:rPr>
          <w:lang w:val="el-GR"/>
        </w:rPr>
        <w:t>•</w:t>
      </w:r>
      <w:r w:rsidRPr="00CB2BB1">
        <w:rPr>
          <w:lang w:val="el-GR"/>
        </w:rPr>
        <w:tab/>
        <w:t>η φύση και η έκταση των εργασιών ελέγχου που πραγματοποιήθηκαν (τί ελέγχθηκε και πώς ελέγχθηκε).</w:t>
      </w:r>
    </w:p>
    <w:p w14:paraId="777DC5D7" w14:textId="77777777" w:rsidR="00AF6E90" w:rsidRPr="00CB2BB1" w:rsidRDefault="00AF6E90" w:rsidP="00AF6E90">
      <w:pPr>
        <w:autoSpaceDE w:val="0"/>
        <w:autoSpaceDN w:val="0"/>
        <w:spacing w:line="312" w:lineRule="auto"/>
        <w:ind w:left="425" w:right="23"/>
        <w:rPr>
          <w:lang w:val="el-GR"/>
        </w:rPr>
      </w:pPr>
      <w:r w:rsidRPr="00CB2BB1">
        <w:rPr>
          <w:lang w:val="el-GR"/>
        </w:rPr>
        <w:t>•</w:t>
      </w:r>
      <w:r w:rsidRPr="00CB2BB1">
        <w:rPr>
          <w:lang w:val="el-GR"/>
        </w:rPr>
        <w:tab/>
        <w:t>οι αναφορές/παραπομπές στα αποδεικτικά στοιχεία/ τεκμηρίωση που επαληθεύουν το ζητούμενο κάθε ερώτησης σχετικά με τη συμμόρφωση ή τις ελλείψεις που εντοπίστηκαν.</w:t>
      </w:r>
    </w:p>
    <w:p w14:paraId="2F1BD380" w14:textId="77777777" w:rsidR="00AF6E90" w:rsidRPr="00CB2BB1" w:rsidRDefault="00AF6E90" w:rsidP="00AF6E90">
      <w:pPr>
        <w:autoSpaceDE w:val="0"/>
        <w:autoSpaceDN w:val="0"/>
        <w:spacing w:line="312" w:lineRule="auto"/>
        <w:ind w:left="425" w:right="23"/>
        <w:rPr>
          <w:lang w:val="el-GR"/>
        </w:rPr>
      </w:pPr>
      <w:r w:rsidRPr="00CB2BB1">
        <w:rPr>
          <w:lang w:val="el-GR"/>
        </w:rPr>
        <w:t>•</w:t>
      </w:r>
      <w:r w:rsidRPr="00CB2BB1">
        <w:rPr>
          <w:lang w:val="el-GR"/>
        </w:rPr>
        <w:tab/>
        <w:t>το συμπέρασμα (εάν προκύπτουν ευρήματα ή όχι).</w:t>
      </w:r>
    </w:p>
    <w:p w14:paraId="598D9BDB" w14:textId="77777777" w:rsidR="00AF6E90" w:rsidRPr="00CB2BB1" w:rsidRDefault="00AF6E90" w:rsidP="00AF6E90">
      <w:pPr>
        <w:autoSpaceDE w:val="0"/>
        <w:autoSpaceDN w:val="0"/>
        <w:spacing w:line="312" w:lineRule="auto"/>
        <w:ind w:right="23"/>
        <w:rPr>
          <w:lang w:val="el-GR"/>
        </w:rPr>
      </w:pPr>
      <w:r w:rsidRPr="00CB2BB1">
        <w:rPr>
          <w:lang w:val="el-GR"/>
        </w:rPr>
        <w:t>Προκειμένου να είναι σε θέση να αναλάβει την ευθύνη για το εκτελεσθέν ελεγκτικό έργο, καθώς και για τη βεβαίωση της ποιοτικής αξιολόγησης αυτού. Εάν μία ερώτηση/ενότητα δεν ελεγχθεί, λόγω υπαιτιότητας του ελεγχόμενου φορέα, αυτό συνιστά περιορισμό στην επίτευξη των στόχων του ελέγχου (</w:t>
      </w:r>
      <w:r w:rsidRPr="00CB2BB1">
        <w:t>scope</w:t>
      </w:r>
      <w:r w:rsidRPr="00CB2BB1">
        <w:rPr>
          <w:lang w:val="el-GR"/>
        </w:rPr>
        <w:t xml:space="preserve"> </w:t>
      </w:r>
      <w:r w:rsidRPr="00CB2BB1">
        <w:t>limitation</w:t>
      </w:r>
      <w:r w:rsidRPr="00CB2BB1">
        <w:rPr>
          <w:lang w:val="el-GR"/>
        </w:rPr>
        <w:t>) και καταγράφεται στο Συμπέρασμα της Έκθεσης Επίτευξης Οροσήμων/Στόχων. Τέλος, στην περίπτωση όπου ένα σημείο ελέγχου ή/και ενότητα δεν διερευνάται στη συγκεκριμένη ανάθεση ελέγχου, η επιλογή του Ανεξάρτητου Ελεγκτή θα πρέπει να είναι «</w:t>
      </w:r>
      <w:r w:rsidRPr="00CB2BB1">
        <w:t>N</w:t>
      </w:r>
      <w:r w:rsidRPr="00CB2BB1">
        <w:rPr>
          <w:lang w:val="el-GR"/>
        </w:rPr>
        <w:t>/</w:t>
      </w:r>
      <w:r w:rsidRPr="00CB2BB1">
        <w:t>A</w:t>
      </w:r>
      <w:r w:rsidRPr="00CB2BB1">
        <w:rPr>
          <w:lang w:val="el-GR"/>
        </w:rPr>
        <w:t>» (Δεν ελέγχεται), με αντίστοιχη τεκμηρίωση της επιλογής αυτής.</w:t>
      </w:r>
    </w:p>
    <w:p w14:paraId="28A10FE7" w14:textId="77777777" w:rsidR="00AF6E90" w:rsidRDefault="00AF6E90" w:rsidP="00AF6E90">
      <w:pPr>
        <w:autoSpaceDE w:val="0"/>
        <w:autoSpaceDN w:val="0"/>
        <w:spacing w:line="312" w:lineRule="auto"/>
        <w:ind w:right="23"/>
        <w:rPr>
          <w:lang w:val="el-GR"/>
        </w:rPr>
      </w:pPr>
      <w:r w:rsidRPr="00CB2BB1">
        <w:rPr>
          <w:lang w:val="el-GR"/>
        </w:rPr>
        <w:t>Σε κάθε περίπτωση, η Λίστα Ελέγχου δεν μπορεί να αντικαταστήσει το κριτικό πνεύμα που οφείλει να επιδεικνύει ο ελεγκτής κατά τον έλεγχο, στο πλαίσιο της βαθιάς και εξειδικευμένης γνώσης που κατέχει. Η εν λόγω Λίστα Ελέγχου αποτελεί εργαλείο του ελέγχου και η χρήση της στόχο έχει την υποβοήθηση του Ανεξάρτητου Ελεγκτή για τη συλλογή πληροφοριών με οργανωμένο τρόπο και σε συγκεκριμένα επιμέρους θέματα, έτσι ώστε ο έλεγχος να είναι συγκροτημένος, πλήρης και να οδηγεί σε ασφαλή συμπεράσματα.</w:t>
      </w:r>
    </w:p>
    <w:p w14:paraId="06212B95" w14:textId="77777777" w:rsidR="00AF6E90" w:rsidRPr="00CB2BB1" w:rsidRDefault="00AF6E90" w:rsidP="00AF6E90">
      <w:pPr>
        <w:autoSpaceDE w:val="0"/>
        <w:autoSpaceDN w:val="0"/>
        <w:spacing w:line="312" w:lineRule="auto"/>
        <w:ind w:right="23"/>
        <w:rPr>
          <w:lang w:val="el-GR"/>
        </w:rPr>
      </w:pPr>
      <w:r w:rsidRPr="00CB2BB1">
        <w:rPr>
          <w:lang w:val="el-GR"/>
        </w:rPr>
        <w:t>Οι ελεγκτικές εργασίες διενεργούνται με βάση το ακόλουθο πλάνο:</w:t>
      </w:r>
    </w:p>
    <w:p w14:paraId="4191B9C9" w14:textId="77777777" w:rsidR="00AF6E90" w:rsidRPr="00CB2BB1" w:rsidRDefault="00AF6E90" w:rsidP="00AF6E90">
      <w:pPr>
        <w:autoSpaceDE w:val="0"/>
        <w:autoSpaceDN w:val="0"/>
        <w:spacing w:line="312" w:lineRule="auto"/>
        <w:ind w:left="425" w:right="23"/>
        <w:rPr>
          <w:lang w:val="el-GR"/>
        </w:rPr>
      </w:pPr>
      <w:r w:rsidRPr="00CB2BB1">
        <w:rPr>
          <w:lang w:val="el-GR"/>
        </w:rPr>
        <w:t>•</w:t>
      </w:r>
      <w:r w:rsidRPr="00CB2BB1">
        <w:rPr>
          <w:lang w:val="el-GR"/>
        </w:rPr>
        <w:tab/>
        <w:t>διοικητικό ή και επιτόπιο έλεγχο, αναλόγως των ελεγκτικού αντικειμένου εκάστου ελέγχου,</w:t>
      </w:r>
    </w:p>
    <w:p w14:paraId="0E9138E0" w14:textId="77777777" w:rsidR="00AF6E90" w:rsidRPr="00CB2BB1" w:rsidRDefault="00AF6E90" w:rsidP="00AF6E90">
      <w:pPr>
        <w:autoSpaceDE w:val="0"/>
        <w:autoSpaceDN w:val="0"/>
        <w:spacing w:line="312" w:lineRule="auto"/>
        <w:ind w:left="425" w:right="23"/>
        <w:rPr>
          <w:lang w:val="el-GR"/>
        </w:rPr>
      </w:pPr>
      <w:r w:rsidRPr="00CB2BB1">
        <w:rPr>
          <w:lang w:val="el-GR"/>
        </w:rPr>
        <w:lastRenderedPageBreak/>
        <w:t>•</w:t>
      </w:r>
      <w:r w:rsidRPr="00CB2BB1">
        <w:rPr>
          <w:lang w:val="el-GR"/>
        </w:rPr>
        <w:tab/>
        <w:t>επιβεβαίωση της συμμόρφωσης προς τα σημεία ελέγχου και συλλογή των τεκμηρίων ελέγχου,</w:t>
      </w:r>
    </w:p>
    <w:p w14:paraId="743FAF94" w14:textId="77777777" w:rsidR="00AF6E90" w:rsidRPr="00CB2BB1" w:rsidRDefault="00AF6E90" w:rsidP="00AF6E90">
      <w:pPr>
        <w:autoSpaceDE w:val="0"/>
        <w:autoSpaceDN w:val="0"/>
        <w:spacing w:line="312" w:lineRule="auto"/>
        <w:ind w:left="425" w:right="23"/>
        <w:rPr>
          <w:lang w:val="el-GR"/>
        </w:rPr>
      </w:pPr>
      <w:r w:rsidRPr="00CB2BB1">
        <w:rPr>
          <w:lang w:val="el-GR"/>
        </w:rPr>
        <w:t>•</w:t>
      </w:r>
      <w:r w:rsidRPr="00CB2BB1">
        <w:rPr>
          <w:lang w:val="el-GR"/>
        </w:rPr>
        <w:tab/>
        <w:t>συμπλήρωση της Λίστας Ελέγχου, προκειμένου να διευκολυνθεί η μετέπειτα καταγραφή των ευρημάτων /διαπιστώσεων και η εξαγωγή συμπερασμάτων, σε αντιστοιχία με τα πραγματικά ευρήματα και τους ελεγκτικούς στόχους,</w:t>
      </w:r>
    </w:p>
    <w:p w14:paraId="4A3FC889" w14:textId="77777777" w:rsidR="00AF6E90" w:rsidRPr="00CB2BB1" w:rsidRDefault="00AF6E90" w:rsidP="00AF6E90">
      <w:pPr>
        <w:autoSpaceDE w:val="0"/>
        <w:autoSpaceDN w:val="0"/>
        <w:spacing w:line="312" w:lineRule="auto"/>
        <w:ind w:left="425" w:right="23"/>
        <w:rPr>
          <w:lang w:val="el-GR"/>
        </w:rPr>
      </w:pPr>
      <w:r w:rsidRPr="00CB2BB1">
        <w:rPr>
          <w:lang w:val="el-GR"/>
        </w:rPr>
        <w:t>•</w:t>
      </w:r>
      <w:r w:rsidRPr="00CB2BB1">
        <w:rPr>
          <w:lang w:val="el-GR"/>
        </w:rPr>
        <w:tab/>
        <w:t>σύνταξη και υποβολή Έκθεσης Επίτευξης Οροσήμων/Στόχων.</w:t>
      </w:r>
    </w:p>
    <w:p w14:paraId="0BFD0EB5" w14:textId="77777777" w:rsidR="00AF6E90" w:rsidRPr="00CB2BB1" w:rsidRDefault="00AF6E90" w:rsidP="00AF6E90">
      <w:pPr>
        <w:autoSpaceDE w:val="0"/>
        <w:autoSpaceDN w:val="0"/>
        <w:spacing w:line="312" w:lineRule="auto"/>
        <w:ind w:left="425" w:right="23"/>
        <w:rPr>
          <w:lang w:val="el-GR"/>
        </w:rPr>
      </w:pPr>
    </w:p>
    <w:p w14:paraId="2A7D11C8" w14:textId="02515DD8" w:rsidR="00FD48CD" w:rsidRPr="00FD48CD" w:rsidRDefault="00FD48CD" w:rsidP="00FD48CD">
      <w:pPr>
        <w:pStyle w:val="Heading4"/>
        <w:numPr>
          <w:ilvl w:val="0"/>
          <w:numId w:val="0"/>
        </w:numPr>
        <w:spacing w:before="0" w:after="120" w:line="252" w:lineRule="auto"/>
        <w:ind w:firstLine="720"/>
        <w:rPr>
          <w:rFonts w:eastAsia="SimSun"/>
          <w:u w:val="single"/>
          <w:lang w:val="el-GR"/>
        </w:rPr>
      </w:pPr>
      <w:bookmarkStart w:id="415" w:name="_Toc204863060"/>
      <w:bookmarkStart w:id="416" w:name="_Hlk204247958"/>
      <w:r w:rsidRPr="00F171B8">
        <w:rPr>
          <w:rFonts w:eastAsia="SimSun" w:cs="Tahoma"/>
          <w:szCs w:val="22"/>
          <w:lang w:val="el-GR"/>
        </w:rPr>
        <w:t>2.</w:t>
      </w:r>
      <w:r w:rsidR="00360ECA">
        <w:rPr>
          <w:rFonts w:eastAsia="SimSun" w:cs="Tahoma"/>
          <w:szCs w:val="22"/>
          <w:lang w:val="el-GR"/>
        </w:rPr>
        <w:t>1.</w:t>
      </w:r>
      <w:r w:rsidR="006C6256">
        <w:rPr>
          <w:rFonts w:eastAsia="SimSun" w:cs="Tahoma"/>
          <w:szCs w:val="22"/>
          <w:lang w:val="el-GR"/>
        </w:rPr>
        <w:t>3</w:t>
      </w:r>
      <w:r w:rsidRPr="00F171B8">
        <w:rPr>
          <w:rFonts w:eastAsia="SimSun" w:cs="Tahoma"/>
          <w:szCs w:val="22"/>
          <w:lang w:val="el-GR"/>
        </w:rPr>
        <w:t xml:space="preserve"> </w:t>
      </w:r>
      <w:r>
        <w:rPr>
          <w:rFonts w:eastAsia="SimSun" w:cs="Tahoma"/>
          <w:szCs w:val="22"/>
          <w:lang w:val="el-GR"/>
        </w:rPr>
        <w:tab/>
      </w:r>
      <w:r w:rsidRPr="00FD48CD">
        <w:rPr>
          <w:rFonts w:eastAsia="SimSun" w:cs="Tahoma"/>
          <w:szCs w:val="22"/>
          <w:u w:val="single"/>
          <w:lang w:val="el-GR"/>
        </w:rPr>
        <w:t>Έκθεση Επίτευξης Οροσήμων / Στόχων</w:t>
      </w:r>
      <w:bookmarkEnd w:id="415"/>
    </w:p>
    <w:p w14:paraId="11B164ED" w14:textId="77777777" w:rsidR="00AF6E90" w:rsidRPr="00CB2BB1" w:rsidRDefault="00AF6E90" w:rsidP="00AF6E90">
      <w:pPr>
        <w:autoSpaceDE w:val="0"/>
        <w:autoSpaceDN w:val="0"/>
        <w:spacing w:line="312" w:lineRule="auto"/>
        <w:ind w:right="23"/>
        <w:rPr>
          <w:lang w:val="el-GR"/>
        </w:rPr>
      </w:pPr>
      <w:r w:rsidRPr="00CB2BB1">
        <w:rPr>
          <w:lang w:val="el-GR"/>
        </w:rPr>
        <w:t xml:space="preserve">Η </w:t>
      </w:r>
      <w:bookmarkStart w:id="417" w:name="_Hlk113876949"/>
      <w:r w:rsidRPr="00CB2BB1">
        <w:rPr>
          <w:lang w:val="el-GR"/>
        </w:rPr>
        <w:t xml:space="preserve">Έκθεση Επίτευξης Οροσήμων/Στόχων </w:t>
      </w:r>
      <w:bookmarkEnd w:id="417"/>
      <w:r w:rsidRPr="00CB2BB1">
        <w:rPr>
          <w:lang w:val="el-GR"/>
        </w:rPr>
        <w:t>περιλαμβάνει τα αποτελέσματα του ελέγχου που διενήργησε ο Ανεξάρτητος Ελεγκτής. Κατά την κατάρτισή της πρέπει να ακολουθείται στερεότυπη παρουσίαση, σύμφωνα με το πρότυπο στο ΣΔΕ (Έντυπο Δ8_Ε3 Υπόδειγμα Έκθεσης Ελέγχου Ανεξάρτητου Ελεγκτή). Η δομή αυτής είναι διαρθρωμένη σε επιμέρους ενότητες, έτσι ώστε να επιτρέπει στον αναγνώστη να παρακολουθεί και να κατανοεί τα καταγεγραμμένα ευρήματα και τις διαπιστώσεις.</w:t>
      </w:r>
    </w:p>
    <w:p w14:paraId="5D79996F" w14:textId="77777777" w:rsidR="00AF6E90" w:rsidRPr="00CB2BB1" w:rsidRDefault="00AF6E90" w:rsidP="00AF6E90">
      <w:pPr>
        <w:autoSpaceDE w:val="0"/>
        <w:autoSpaceDN w:val="0"/>
        <w:spacing w:line="312" w:lineRule="auto"/>
        <w:ind w:right="23"/>
        <w:rPr>
          <w:lang w:val="el-GR"/>
        </w:rPr>
      </w:pPr>
      <w:r w:rsidRPr="00CB2BB1">
        <w:rPr>
          <w:lang w:val="el-GR"/>
        </w:rPr>
        <w:t>Γενικώς αναφέρεται ότι η Έκθεση Επίτευξης Οροσήμων/Στόχων πρέπει να διαρθρώνεται γύρω από τα ερωτήματα του ελέγχου, προκειμένου να παρέχει λογική ακολουθία μεταξύ του αντικειμένου του ελέγχου, των διαπιστώσεων και των συμπερασμάτων. Η επιχειρηματολογία πρέπει να αναπτύσσεται με λογική σειρά, που πρέπει να καθοδηγείται σαφώς με την κατάλληλη χρήση τίτλων και υποτίτλων. Σύμφωνα και με τα οριζόμενα στην ΥΑ καθορισμού του ΣΔΕ του ΤΑΑ, ελεγκτικός σκοπός του Ανεξάρτητου Ελεγκτή αποτελεί πάντα η βεβαίωση της ικανοποιητικής επίτευξης του ελεγχόμενου Οροσήμου/Στόχου που συνδέεται με Αίτημα Πληρωμής, η βεβαίωση της μη ανάσχεσης ήδη επιτευχθέντων Οροσήμων και Στόχων του ελεγχόμενου έργου, και η τήρηση της αρχής της χρηστής δημοσιονομικής διαχείρισης και του εφαρμοστέου εθνικού και ενωσιακού δικαίου, ιδίως των κανόνων σχετικά με την αποφυγή της σύγκρουσης συμφερόντων, την πρόληψη της απάτης, της διαφθοράς και της διπλής χρηματοδότησης, κατά την υλοποίηση των Δράσεων και Έργων και τη διαχείριση των κονδυλίων, καθώς και τη συμμόρφωση των Δράσεων και Έργων με την αρχή της Μη πρόκλησης σημαντικής βλάβης και με τους κλιματικούς και ψηφιακούς στόχους, όπου απαιτείται, βάσει του Κανονισμού.</w:t>
      </w:r>
    </w:p>
    <w:p w14:paraId="1D002027" w14:textId="77777777" w:rsidR="00AF6E90" w:rsidRPr="00CB2BB1" w:rsidRDefault="00AF6E90" w:rsidP="00AF6E90">
      <w:pPr>
        <w:autoSpaceDE w:val="0"/>
        <w:autoSpaceDN w:val="0"/>
        <w:spacing w:line="312" w:lineRule="auto"/>
        <w:ind w:right="23"/>
        <w:rPr>
          <w:lang w:val="el-GR"/>
        </w:rPr>
      </w:pPr>
      <w:r w:rsidRPr="00CB2BB1">
        <w:rPr>
          <w:lang w:val="el-GR"/>
        </w:rPr>
        <w:t>Διευκρινίζεται ότι τυχόν αντιρρήσεις, παρατηρήσεις, σχόλια που διατυπώνονται προφορικά από τον ελεγχόμενο φορέα, κατά τη διάρκεια διεξαγωγής του ελέγχου, δεν περιλαμβάνονται υποχρεωτικά στην Έκθεση που παραδίδεται, αλλά κατά την ελεγκτική κρίση του Ανεξάρτητου Ελεγκτή, αυτές καταγράφονται σε ειδικό χώρο της Λίστας Ελέγχου.</w:t>
      </w:r>
    </w:p>
    <w:p w14:paraId="28DE3011" w14:textId="77777777" w:rsidR="00AF6E90" w:rsidRPr="00CB2BB1" w:rsidRDefault="00AF6E90" w:rsidP="00AF6E90">
      <w:pPr>
        <w:autoSpaceDE w:val="0"/>
        <w:autoSpaceDN w:val="0"/>
        <w:spacing w:line="312" w:lineRule="auto"/>
        <w:ind w:right="23"/>
        <w:rPr>
          <w:lang w:val="el-GR"/>
        </w:rPr>
      </w:pPr>
      <w:r w:rsidRPr="00CB2BB1">
        <w:rPr>
          <w:lang w:val="el-GR"/>
        </w:rPr>
        <w:t xml:space="preserve">Για την υλοποίηση του έργου του, ο Ανεξάρτητος Ελεγκτής συνεργάζεται με άλλης επαγγελματικής ειδικότητας πρόσωπα, όπου απαιτείται, όπως εξειδικευμένους νομικούς συμβούλους και μηχανικούς, ανάλογα με τα ιδιαίτερα χαρακτηριστικά του εκάστου ελεγχόμενου Έργου ή/και των Οροσήμων/Στόχων προς επιβεβαίωση, τα οποία καταρτίζουν και υποβάλλουν στον Ανεξάρτητο Ελεγκτή για συνυποβολή τα σχετικά τους πορίσματα, που συνοδεύουν την Έκθεση Επίτευξης Οροσήμων/Στόχων. Τα ανωτέρω πρόσωπα, πρέπει να διαθέτουν την απαραίτητη εκπαίδευση, </w:t>
      </w:r>
      <w:r w:rsidRPr="00CB2BB1">
        <w:rPr>
          <w:lang w:val="el-GR"/>
        </w:rPr>
        <w:lastRenderedPageBreak/>
        <w:t>υποδομή, εμπειρία, επαγγελματισμό και τεχνογνωσία για τη διεξαγωγή του ανεξάρτητου ελέγχου και επιδεικνύουν την προσήκουσα επιμέλεια κατά τη διενέργεια του.</w:t>
      </w:r>
    </w:p>
    <w:p w14:paraId="6EE6C2FB" w14:textId="77777777" w:rsidR="00AF6E90" w:rsidRPr="00CB2BB1" w:rsidRDefault="00AF6E90" w:rsidP="00AF6E90">
      <w:pPr>
        <w:autoSpaceDE w:val="0"/>
        <w:autoSpaceDN w:val="0"/>
        <w:spacing w:line="312" w:lineRule="auto"/>
        <w:ind w:right="23"/>
        <w:rPr>
          <w:lang w:val="el-GR"/>
        </w:rPr>
      </w:pPr>
      <w:r w:rsidRPr="00CB2BB1">
        <w:rPr>
          <w:lang w:val="el-GR"/>
        </w:rPr>
        <w:t>Ο Ανεξάρτητος Ελεγκτής και τυχόν συνεργαζόμενα πρόσωπα άλλης επαγγελματικής ειδικότητας που συνυποβάλουν πορίσματα, μαζί με την Έκθεση Επίτευξης Οροσήμων/Στόχων υποβάλλουν υπεύθυνη δήλωση του ν.1599/1986 (Α΄ 75) (Έντυπο Δ8_Ε4 Σχέδιο Υπεύθυνης Δήλωσης) σχετικά με την ανεξαρτησία τους προς το φορέα για τον οποίο διενήργησαν τον έλεγχο, όπως το περιεχόμενο αυτής εξειδικεύεται στο Εγχειρίδιο διαδικασιών, σύμφωνα με την ΥΑ του Συστήματος Διαχείρισης και Ελέγχου. Σε κάθε περίπτωση για τη διασφάλιση της ανεξαρτησίας του Ανεξάρτητου Ελεγκτή, η οποία ρητά προβλέπεται στον Κώδικα Δεοντολογίας για Επαγγελματίες Ελεγκτές του Συμβουλίου Διεθνών Προτύπων Δεοντολογίας Ελεγκτών (Κώδικας ΣΔΠΔΕ) που έχει εγκριθεί με κανονιστική πράξη του αρμόδιου εποπτικού οργάνου (Απόφαση ΕΛΤΕ με αριθμ. 2210 οικ/27.10.2017 - Β’ 3916), καθώς και τις σχετικές απαιτήσεις δεοντολογίας του ν.4449/2017 (Α’7), δύναται να περιλαμβάνεται σχετική μέριμνα στα έγγραφα της σύμβασης του Ανεξάρτητου Ελεγκτή με τον Φορέα Υλοποίησης και αυτή να δηλώνεται ρητά στην Έκθεση που ο ΑΕ υποβάλλει.</w:t>
      </w:r>
    </w:p>
    <w:bookmarkEnd w:id="416"/>
    <w:p w14:paraId="07FC3825" w14:textId="77777777" w:rsidR="00B776B0" w:rsidRDefault="00B776B0" w:rsidP="00DA3732">
      <w:pPr>
        <w:rPr>
          <w:rFonts w:eastAsia="SimSun"/>
          <w:lang w:val="el-GR"/>
        </w:rPr>
      </w:pPr>
    </w:p>
    <w:p w14:paraId="1FCF06AB" w14:textId="550247AB" w:rsidR="0000602F" w:rsidRPr="00F171B8" w:rsidRDefault="00F23130" w:rsidP="00C74F11">
      <w:pPr>
        <w:pStyle w:val="Heading4"/>
        <w:numPr>
          <w:ilvl w:val="0"/>
          <w:numId w:val="0"/>
        </w:numPr>
        <w:tabs>
          <w:tab w:val="left" w:pos="1134"/>
        </w:tabs>
        <w:spacing w:before="0" w:after="120" w:line="252" w:lineRule="auto"/>
        <w:ind w:left="709"/>
        <w:rPr>
          <w:rFonts w:eastAsia="SimSun"/>
          <w:lang w:val="el-GR"/>
        </w:rPr>
      </w:pPr>
      <w:bookmarkStart w:id="418" w:name="_Toc204863061"/>
      <w:r w:rsidRPr="00F171B8">
        <w:rPr>
          <w:rFonts w:eastAsia="SimSun" w:cs="Tahoma"/>
          <w:szCs w:val="22"/>
          <w:lang w:val="el-GR"/>
        </w:rPr>
        <w:t>2.</w:t>
      </w:r>
      <w:r w:rsidR="00360ECA">
        <w:rPr>
          <w:rFonts w:eastAsia="SimSun" w:cs="Tahoma"/>
          <w:szCs w:val="22"/>
          <w:lang w:val="el-GR"/>
        </w:rPr>
        <w:t>2</w:t>
      </w:r>
      <w:r w:rsidRPr="00F171B8">
        <w:rPr>
          <w:rFonts w:eastAsia="SimSun" w:cs="Tahoma"/>
          <w:szCs w:val="22"/>
          <w:lang w:val="el-GR"/>
        </w:rPr>
        <w:t xml:space="preserve"> </w:t>
      </w:r>
      <w:r w:rsidR="00B7412A" w:rsidRPr="004A0806">
        <w:rPr>
          <w:rFonts w:eastAsia="SimSun" w:cs="Tahoma"/>
          <w:szCs w:val="22"/>
          <w:lang w:val="el-GR"/>
        </w:rPr>
        <w:t>Περιβάλλον του Έργου</w:t>
      </w:r>
      <w:bookmarkEnd w:id="418"/>
    </w:p>
    <w:p w14:paraId="4B806B68" w14:textId="5546BBE2" w:rsidR="000B2225" w:rsidRDefault="005C2CDF" w:rsidP="002A62D1">
      <w:pPr>
        <w:rPr>
          <w:lang w:val="el-GR"/>
        </w:rPr>
      </w:pPr>
      <w:r w:rsidRPr="00AF6E90">
        <w:rPr>
          <w:b/>
          <w:bCs/>
          <w:lang w:val="el-GR"/>
        </w:rPr>
        <w:t xml:space="preserve">Η Δράση </w:t>
      </w:r>
      <w:r w:rsidR="001E7403" w:rsidRPr="00AF6E90">
        <w:rPr>
          <w:b/>
          <w:bCs/>
          <w:lang w:val="el-GR"/>
        </w:rPr>
        <w:t>16706</w:t>
      </w:r>
      <w:r w:rsidR="00AF6E90" w:rsidRPr="00AF6E90">
        <w:rPr>
          <w:b/>
          <w:bCs/>
          <w:lang w:val="el-GR"/>
        </w:rPr>
        <w:t xml:space="preserve"> </w:t>
      </w:r>
      <w:r w:rsidRPr="00AF6E90">
        <w:rPr>
          <w:b/>
          <w:bCs/>
          <w:lang w:val="el-GR"/>
        </w:rPr>
        <w:t>«Ψηφιακός Μετασχηματισμός Μικρομεσαίων Επιχειρήσεων»</w:t>
      </w:r>
      <w:r w:rsidRPr="005C2CDF">
        <w:rPr>
          <w:lang w:val="el-GR"/>
        </w:rPr>
        <w:t xml:space="preserve"> αποσκοπεί στην</w:t>
      </w:r>
      <w:r w:rsidR="000B2225">
        <w:rPr>
          <w:lang w:val="el-GR"/>
        </w:rPr>
        <w:t xml:space="preserve"> </w:t>
      </w:r>
      <w:r w:rsidR="000B2225" w:rsidRPr="004C364B">
        <w:rPr>
          <w:lang w:val="el-GR"/>
        </w:rPr>
        <w:t xml:space="preserve">παροχή όλων των κατάλληλων ψηφιακών εργαλείων (προϊόντων και υπηρεσιών) με εστίαση στα εξής: (α) ψηφιακά εργαλεία και υπηρεσίες για τις ΜΜΕ (όπως ηλεκτρονικές πληρωμές και πωλήσεις), (β) ανάπτυξη ψηφιακών προϊόντων και υπηρεσιών, και (γ) αναβάθμιση του οικοσυστήματος ταμειακών μηχανών και </w:t>
      </w:r>
      <w:r w:rsidR="000B2225" w:rsidRPr="00C13B59">
        <w:t>POS</w:t>
      </w:r>
      <w:r w:rsidR="000B2225" w:rsidRPr="004C364B">
        <w:rPr>
          <w:lang w:val="el-GR"/>
        </w:rPr>
        <w:t xml:space="preserve">, με στόχο την υποστήριξη του ψηφιακού μετασχηματισμού των ελληνικών ΜΜΕ, καθώς και τη δημιουργία ενός κεντρικού μηχανισμού για την υποστήριξη των ΜΜΕ, την παροχή κατάρτισης και την ενίσχυση της ενημέρωσης ώστε να μπορούν να αξιοποιούν στο έπακρο τα εργαλεία και τις υπηρεσίες που προσφέρονται μέσω της ψηφιακής αγοράς, καθώς και την υλοποίηση της διαλειτουργικότητας των ταμειακών μηχανών των επιχειρήσεων με τα τερματικά </w:t>
      </w:r>
      <w:r w:rsidR="000B2225" w:rsidRPr="00C13B59">
        <w:t>POS</w:t>
      </w:r>
      <w:r w:rsidR="000B2225" w:rsidRPr="004C364B">
        <w:rPr>
          <w:lang w:val="el-GR"/>
        </w:rPr>
        <w:t xml:space="preserve"> ή των τερματικών </w:t>
      </w:r>
      <w:r w:rsidR="000B2225" w:rsidRPr="00C13B59">
        <w:t>POS</w:t>
      </w:r>
      <w:r w:rsidR="000B2225" w:rsidRPr="004C364B">
        <w:rPr>
          <w:lang w:val="el-GR"/>
        </w:rPr>
        <w:t xml:space="preserve"> με τους παρόχους ηλεκτρονικής τιμολόγησης (</w:t>
      </w:r>
      <w:r w:rsidR="000B2225" w:rsidRPr="00C13B59">
        <w:t>B</w:t>
      </w:r>
      <w:r w:rsidR="000B2225" w:rsidRPr="004C364B">
        <w:rPr>
          <w:lang w:val="el-GR"/>
        </w:rPr>
        <w:t>2</w:t>
      </w:r>
      <w:r w:rsidR="000B2225" w:rsidRPr="00C13B59">
        <w:t>C</w:t>
      </w:r>
      <w:r w:rsidR="000B2225" w:rsidRPr="004C364B">
        <w:rPr>
          <w:lang w:val="el-GR"/>
        </w:rPr>
        <w:t>), η οποία στοχεύει στη συλλογή και τον έλεγχο όλων των δεδομένων συναλλαγών με μετρητά από τις επιχειρήσεις με αποτελεσματικό τρόπο.</w:t>
      </w:r>
      <w:r w:rsidRPr="005C2CDF">
        <w:rPr>
          <w:lang w:val="el-GR"/>
        </w:rPr>
        <w:t xml:space="preserve"> </w:t>
      </w:r>
    </w:p>
    <w:p w14:paraId="6B951877" w14:textId="3D73E5EC" w:rsidR="001D2319" w:rsidRPr="00F171B8" w:rsidRDefault="001D2319" w:rsidP="00370486">
      <w:pPr>
        <w:rPr>
          <w:lang w:val="el-GR"/>
        </w:rPr>
      </w:pPr>
      <w:r>
        <w:rPr>
          <w:lang w:val="el-GR"/>
        </w:rPr>
        <w:t xml:space="preserve">Η ως άνω Δράση </w:t>
      </w:r>
      <w:r w:rsidR="008C4DA7">
        <w:rPr>
          <w:lang w:val="el-GR"/>
        </w:rPr>
        <w:t>απαρτίζεται</w:t>
      </w:r>
      <w:r>
        <w:rPr>
          <w:lang w:val="el-GR"/>
        </w:rPr>
        <w:t xml:space="preserve"> από τα </w:t>
      </w:r>
      <w:r w:rsidR="00DB3BF6">
        <w:rPr>
          <w:lang w:val="el-GR"/>
        </w:rPr>
        <w:t>ακόλουθα υποέργα (</w:t>
      </w:r>
      <w:r w:rsidR="00DB3BF6">
        <w:rPr>
          <w:lang w:val="en-US"/>
        </w:rPr>
        <w:t>Subprojects</w:t>
      </w:r>
      <w:r w:rsidR="00DB3BF6" w:rsidRPr="00192320">
        <w:rPr>
          <w:lang w:val="el-GR"/>
        </w:rPr>
        <w:t>)</w:t>
      </w:r>
      <w:r>
        <w:rPr>
          <w:lang w:val="el-GR"/>
        </w:rPr>
        <w:t>:</w:t>
      </w:r>
    </w:p>
    <w:p w14:paraId="3EB1E1A3" w14:textId="6AE7FDA2" w:rsidR="0053775A" w:rsidRPr="00192320" w:rsidRDefault="0053775A" w:rsidP="00BC6963">
      <w:pPr>
        <w:pStyle w:val="ListParagraph"/>
        <w:numPr>
          <w:ilvl w:val="3"/>
          <w:numId w:val="34"/>
        </w:numPr>
        <w:ind w:left="540"/>
        <w:rPr>
          <w:lang w:val="el-GR"/>
        </w:rPr>
      </w:pPr>
      <w:r w:rsidRPr="00192320">
        <w:rPr>
          <w:lang w:val="el-GR"/>
        </w:rPr>
        <w:t xml:space="preserve">Ψηφιακά Εργαλεία για ΜΜΕ (Χρηματοδότηση μέσω </w:t>
      </w:r>
      <w:r w:rsidRPr="00374F02">
        <w:rPr>
          <w:lang w:val="en-US"/>
        </w:rPr>
        <w:t>Vouchers</w:t>
      </w:r>
      <w:r w:rsidRPr="00192320">
        <w:rPr>
          <w:lang w:val="el-GR"/>
        </w:rPr>
        <w:t>)</w:t>
      </w:r>
      <w:r w:rsidR="00BD6B55">
        <w:rPr>
          <w:lang w:val="el-GR"/>
        </w:rPr>
        <w:t>.</w:t>
      </w:r>
      <w:r w:rsidR="008E3109">
        <w:rPr>
          <w:lang w:val="el-GR"/>
        </w:rPr>
        <w:t xml:space="preserve"> </w:t>
      </w:r>
    </w:p>
    <w:p w14:paraId="4929EF13" w14:textId="135EB38A" w:rsidR="0053775A" w:rsidRPr="00192320" w:rsidRDefault="0053775A" w:rsidP="00BC6963">
      <w:pPr>
        <w:pStyle w:val="ListParagraph"/>
        <w:numPr>
          <w:ilvl w:val="3"/>
          <w:numId w:val="34"/>
        </w:numPr>
        <w:ind w:left="540"/>
        <w:rPr>
          <w:lang w:val="el-GR"/>
        </w:rPr>
      </w:pPr>
      <w:r w:rsidRPr="00192320">
        <w:rPr>
          <w:lang w:val="el-GR"/>
        </w:rPr>
        <w:t xml:space="preserve">Ανάπτυξη Ψηφιακών Προϊόντων και Υπηρεσιών, Κόμβος Ελληνικών ΜΜΕ </w:t>
      </w:r>
      <w:r w:rsidRPr="00374F02">
        <w:rPr>
          <w:lang w:val="en-US"/>
        </w:rPr>
        <w:t>GAIA</w:t>
      </w:r>
      <w:r w:rsidRPr="00192320">
        <w:rPr>
          <w:lang w:val="el-GR"/>
        </w:rPr>
        <w:t>-</w:t>
      </w:r>
      <w:r w:rsidRPr="00374F02">
        <w:rPr>
          <w:lang w:val="en-US"/>
        </w:rPr>
        <w:t>X</w:t>
      </w:r>
      <w:r w:rsidR="00BD6B55">
        <w:rPr>
          <w:lang w:val="el-GR"/>
        </w:rPr>
        <w:t>.</w:t>
      </w:r>
    </w:p>
    <w:p w14:paraId="68C582F8" w14:textId="5CAAE3F5" w:rsidR="0053775A" w:rsidRPr="00192320" w:rsidRDefault="0053775A" w:rsidP="00BC6963">
      <w:pPr>
        <w:pStyle w:val="ListParagraph"/>
        <w:numPr>
          <w:ilvl w:val="3"/>
          <w:numId w:val="34"/>
        </w:numPr>
        <w:ind w:left="540"/>
        <w:rPr>
          <w:lang w:val="el-GR"/>
        </w:rPr>
      </w:pPr>
      <w:r w:rsidRPr="00192320">
        <w:rPr>
          <w:lang w:val="el-GR"/>
        </w:rPr>
        <w:t>Υπηρεσίες Προστιθέμενης Αξίας για την Υποστήριξη της Υλοποίησης των Έργων 1, 2 &amp; 4 του Ψηφιακού Μετασχηματισμού των ΜΜΕ</w:t>
      </w:r>
      <w:r w:rsidR="00BD6B55">
        <w:rPr>
          <w:lang w:val="el-GR"/>
        </w:rPr>
        <w:t>.</w:t>
      </w:r>
    </w:p>
    <w:p w14:paraId="7C3E407A" w14:textId="7F23D3DE" w:rsidR="0053775A" w:rsidRPr="00192320" w:rsidRDefault="0053775A" w:rsidP="00BC6963">
      <w:pPr>
        <w:pStyle w:val="ListParagraph"/>
        <w:numPr>
          <w:ilvl w:val="3"/>
          <w:numId w:val="34"/>
        </w:numPr>
        <w:ind w:left="540"/>
        <w:rPr>
          <w:lang w:val="el-GR"/>
        </w:rPr>
      </w:pPr>
      <w:r w:rsidRPr="00192320">
        <w:rPr>
          <w:lang w:val="el-GR"/>
        </w:rPr>
        <w:t xml:space="preserve">Ψηφιακές Συναλλαγές (Αναβάθμιση Οικοσυστήματος Ταμειακών Μηχανών και </w:t>
      </w:r>
      <w:r w:rsidRPr="00374F02">
        <w:rPr>
          <w:lang w:val="en-US"/>
        </w:rPr>
        <w:t>POS</w:t>
      </w:r>
      <w:r w:rsidRPr="00192320">
        <w:rPr>
          <w:lang w:val="el-GR"/>
        </w:rPr>
        <w:t>)</w:t>
      </w:r>
      <w:r w:rsidR="00BD6B55">
        <w:rPr>
          <w:lang w:val="el-GR"/>
        </w:rPr>
        <w:t>.</w:t>
      </w:r>
    </w:p>
    <w:p w14:paraId="6A052010" w14:textId="4126D39C" w:rsidR="0053775A" w:rsidRPr="0053775A" w:rsidRDefault="00374F02" w:rsidP="00700FB4">
      <w:pPr>
        <w:rPr>
          <w:lang w:val="el-GR"/>
        </w:rPr>
      </w:pPr>
      <w:r>
        <w:rPr>
          <w:lang w:val="el-GR"/>
        </w:rPr>
        <w:t xml:space="preserve">Αναλυτικότερα: </w:t>
      </w:r>
    </w:p>
    <w:p w14:paraId="07689D12" w14:textId="39A4A032" w:rsidR="00D36D93" w:rsidRPr="00192320" w:rsidRDefault="00B36083" w:rsidP="00BC6963">
      <w:pPr>
        <w:pStyle w:val="ListParagraph"/>
        <w:numPr>
          <w:ilvl w:val="0"/>
          <w:numId w:val="32"/>
        </w:numPr>
        <w:ind w:left="360"/>
        <w:rPr>
          <w:b/>
          <w:bCs/>
          <w:u w:val="single"/>
          <w:lang w:val="el-GR"/>
        </w:rPr>
      </w:pPr>
      <w:r>
        <w:rPr>
          <w:b/>
          <w:bCs/>
          <w:u w:val="single"/>
          <w:lang w:val="el-GR"/>
        </w:rPr>
        <w:t xml:space="preserve">Υποέργο 1: </w:t>
      </w:r>
      <w:r w:rsidRPr="00192320">
        <w:rPr>
          <w:b/>
          <w:bCs/>
          <w:u w:val="single"/>
          <w:lang w:val="el-GR"/>
        </w:rPr>
        <w:t xml:space="preserve">Ψηφιακά Εργαλεία για ΜΜΕ (Χρηματοδότηση μέσω </w:t>
      </w:r>
      <w:r w:rsidRPr="00B36083">
        <w:rPr>
          <w:b/>
          <w:bCs/>
          <w:u w:val="single"/>
        </w:rPr>
        <w:t>Vouchers</w:t>
      </w:r>
      <w:r w:rsidRPr="00192320">
        <w:rPr>
          <w:b/>
          <w:bCs/>
          <w:u w:val="single"/>
          <w:lang w:val="el-GR"/>
        </w:rPr>
        <w:t>)</w:t>
      </w:r>
    </w:p>
    <w:p w14:paraId="1540E15E" w14:textId="77777777" w:rsidR="00A43694" w:rsidRPr="00192320" w:rsidRDefault="00A43694" w:rsidP="000D5252">
      <w:pPr>
        <w:pStyle w:val="ListParagraph"/>
        <w:ind w:left="360"/>
        <w:rPr>
          <w:lang w:val="el-GR"/>
        </w:rPr>
      </w:pPr>
    </w:p>
    <w:p w14:paraId="204A61BF" w14:textId="284372AE" w:rsidR="00B36083" w:rsidRDefault="00AF2AA0" w:rsidP="000D5252">
      <w:pPr>
        <w:pStyle w:val="ListParagraph"/>
        <w:ind w:left="360"/>
        <w:rPr>
          <w:lang w:val="el-GR"/>
        </w:rPr>
      </w:pPr>
      <w:r>
        <w:rPr>
          <w:lang w:val="el-GR"/>
        </w:rPr>
        <w:t>Το συγκεκριμένο υποέργο</w:t>
      </w:r>
      <w:r w:rsidR="00A26314">
        <w:rPr>
          <w:lang w:val="el-GR"/>
        </w:rPr>
        <w:t xml:space="preserve"> </w:t>
      </w:r>
      <w:r>
        <w:rPr>
          <w:lang w:val="el-GR"/>
        </w:rPr>
        <w:t xml:space="preserve">υλοποιείται μέσω </w:t>
      </w:r>
      <w:r w:rsidR="00726518">
        <w:rPr>
          <w:lang w:val="el-GR"/>
        </w:rPr>
        <w:t>του Τεχνικού Δελτίου Έργου</w:t>
      </w:r>
      <w:r w:rsidR="00713589">
        <w:rPr>
          <w:lang w:val="el-GR"/>
        </w:rPr>
        <w:t xml:space="preserve"> με τίτλο: </w:t>
      </w:r>
      <w:r w:rsidR="00996D77">
        <w:rPr>
          <w:lang w:val="el-GR"/>
        </w:rPr>
        <w:t>«</w:t>
      </w:r>
      <w:r w:rsidR="00996D77" w:rsidRPr="00996D77">
        <w:rPr>
          <w:lang w:val="el-GR"/>
        </w:rPr>
        <w:t>Ψηφιακός Μετασχηματισμός Επιχειρήσεων</w:t>
      </w:r>
      <w:r w:rsidR="00996D77">
        <w:rPr>
          <w:lang w:val="el-GR"/>
        </w:rPr>
        <w:t>», Κωδικό ΟΠΣ ΤΑ</w:t>
      </w:r>
      <w:r w:rsidR="00726518" w:rsidRPr="00192320">
        <w:rPr>
          <w:lang w:val="el-GR"/>
        </w:rPr>
        <w:t>: 5161102</w:t>
      </w:r>
      <w:r w:rsidR="00726518">
        <w:rPr>
          <w:lang w:val="el-GR"/>
        </w:rPr>
        <w:t xml:space="preserve"> και </w:t>
      </w:r>
      <w:r w:rsidR="00AB4E50">
        <w:rPr>
          <w:lang w:val="el-GR"/>
        </w:rPr>
        <w:t xml:space="preserve">απαρτίζεται από τα ακόλουθα υποέργα: </w:t>
      </w:r>
    </w:p>
    <w:p w14:paraId="1B72CF97" w14:textId="77777777" w:rsidR="00AB4E50" w:rsidRPr="00A43694" w:rsidRDefault="00AB4E50" w:rsidP="000D5252">
      <w:pPr>
        <w:pStyle w:val="ListParagraph"/>
        <w:ind w:left="360"/>
        <w:rPr>
          <w:lang w:val="el-GR"/>
        </w:rPr>
      </w:pPr>
    </w:p>
    <w:p w14:paraId="7D153359" w14:textId="77FB443B" w:rsidR="00113BB5" w:rsidRDefault="00113BB5" w:rsidP="00BC6963">
      <w:pPr>
        <w:pStyle w:val="ListParagraph"/>
        <w:numPr>
          <w:ilvl w:val="0"/>
          <w:numId w:val="33"/>
        </w:numPr>
        <w:tabs>
          <w:tab w:val="left" w:pos="1890"/>
        </w:tabs>
        <w:ind w:left="630" w:hanging="270"/>
        <w:rPr>
          <w:lang w:val="el-GR"/>
        </w:rPr>
      </w:pPr>
      <w:r w:rsidRPr="00192320">
        <w:rPr>
          <w:u w:val="single"/>
          <w:lang w:val="el-GR"/>
        </w:rPr>
        <w:t>Υποέργο 1</w:t>
      </w:r>
      <w:r>
        <w:rPr>
          <w:lang w:val="el-GR"/>
        </w:rPr>
        <w:t xml:space="preserve">: </w:t>
      </w:r>
      <w:r w:rsidRPr="00192320">
        <w:rPr>
          <w:lang w:val="el-GR"/>
        </w:rPr>
        <w:t>Επιδότηση Ψηφιακών υπηρεσιών και προϊόντων για τις ΜΜΕ με τη μορφή κουπονιού (Ψηφιακά Εργαλεία ΜΜΕ)</w:t>
      </w:r>
      <w:r w:rsidR="008E3109">
        <w:rPr>
          <w:lang w:val="el-GR"/>
        </w:rPr>
        <w:t xml:space="preserve"> </w:t>
      </w:r>
    </w:p>
    <w:p w14:paraId="23AF05F5" w14:textId="7E62AFCD" w:rsidR="008E44E8" w:rsidRPr="00113BB5" w:rsidRDefault="008E44E8" w:rsidP="00BC6963">
      <w:pPr>
        <w:pStyle w:val="ListParagraph"/>
        <w:numPr>
          <w:ilvl w:val="0"/>
          <w:numId w:val="33"/>
        </w:numPr>
        <w:tabs>
          <w:tab w:val="left" w:pos="1890"/>
        </w:tabs>
        <w:ind w:left="630" w:hanging="270"/>
        <w:rPr>
          <w:lang w:val="el-GR"/>
        </w:rPr>
      </w:pPr>
      <w:r>
        <w:rPr>
          <w:u w:val="single"/>
          <w:lang w:val="el-GR"/>
        </w:rPr>
        <w:lastRenderedPageBreak/>
        <w:t>Υποέργο 2</w:t>
      </w:r>
      <w:r w:rsidRPr="00192320">
        <w:rPr>
          <w:lang w:val="el-GR"/>
        </w:rPr>
        <w:t>:</w:t>
      </w:r>
      <w:r>
        <w:rPr>
          <w:lang w:val="el-GR"/>
        </w:rPr>
        <w:t xml:space="preserve"> </w:t>
      </w:r>
      <w:r w:rsidRPr="00192320">
        <w:rPr>
          <w:lang w:val="el-GR"/>
        </w:rPr>
        <w:t>Επιδότηση Ψηφιακών υπηρεσιών και προϊόντων για τις ΜΜΕ με τη μορφή κουπονιού - νέοι κύκλοι (Ψηφιακά Εργαλεία ΜΜΕ Β')</w:t>
      </w:r>
    </w:p>
    <w:p w14:paraId="65C6F443" w14:textId="77777777" w:rsidR="00113BB5" w:rsidRPr="00726518" w:rsidRDefault="00113BB5" w:rsidP="000D5252">
      <w:pPr>
        <w:pStyle w:val="ListParagraph"/>
        <w:ind w:left="360"/>
        <w:rPr>
          <w:lang w:val="el-GR"/>
        </w:rPr>
      </w:pPr>
    </w:p>
    <w:p w14:paraId="57BC922F" w14:textId="74649AFC" w:rsidR="000D5252" w:rsidRPr="000D5252" w:rsidRDefault="007C0693" w:rsidP="000D5252">
      <w:pPr>
        <w:pStyle w:val="ListParagraph"/>
        <w:ind w:left="360"/>
        <w:rPr>
          <w:lang w:val="el-GR"/>
        </w:rPr>
      </w:pPr>
      <w:r>
        <w:rPr>
          <w:lang w:val="el-GR"/>
        </w:rPr>
        <w:t xml:space="preserve">Στο πλαίσιο αυτό, </w:t>
      </w:r>
      <w:r w:rsidR="00516348">
        <w:rPr>
          <w:lang w:val="el-GR"/>
        </w:rPr>
        <w:t xml:space="preserve">εκδόθηκαν </w:t>
      </w:r>
      <w:r w:rsidR="009A2F67">
        <w:rPr>
          <w:lang w:val="el-GR"/>
        </w:rPr>
        <w:t>δύο Προσκλήσεις</w:t>
      </w:r>
      <w:r w:rsidR="000D2EB5" w:rsidRPr="00192320">
        <w:rPr>
          <w:lang w:val="el-GR"/>
        </w:rPr>
        <w:t xml:space="preserve"> </w:t>
      </w:r>
      <w:r w:rsidR="000D2EB5">
        <w:rPr>
          <w:lang w:val="el-GR"/>
        </w:rPr>
        <w:t>ενισ</w:t>
      </w:r>
      <w:r w:rsidR="00DE5367">
        <w:rPr>
          <w:lang w:val="el-GR"/>
        </w:rPr>
        <w:t>χύσεων (με τη μορφή επιταγής</w:t>
      </w:r>
      <w:r w:rsidR="00816F7C">
        <w:rPr>
          <w:lang w:val="el-GR"/>
        </w:rPr>
        <w:t xml:space="preserve"> – </w:t>
      </w:r>
      <w:r w:rsidR="00816F7C">
        <w:rPr>
          <w:lang w:val="en-US"/>
        </w:rPr>
        <w:t>voucher</w:t>
      </w:r>
      <w:r w:rsidR="00816F7C" w:rsidRPr="00192320">
        <w:rPr>
          <w:lang w:val="el-GR"/>
        </w:rPr>
        <w:t xml:space="preserve">) </w:t>
      </w:r>
      <w:r w:rsidR="00816F7C">
        <w:rPr>
          <w:lang w:val="el-GR"/>
        </w:rPr>
        <w:t>προς Μικρομεσαίες Επιχειρήσεις</w:t>
      </w:r>
      <w:r w:rsidR="00304535">
        <w:rPr>
          <w:lang w:val="el-GR"/>
        </w:rPr>
        <w:t xml:space="preserve">, με στόχο την </w:t>
      </w:r>
      <w:r w:rsidR="000D5252" w:rsidRPr="000D5252">
        <w:rPr>
          <w:lang w:val="el-GR"/>
        </w:rPr>
        <w:t>ενίσχυση της ψηφιακής ωριμότητας των μικρομεσαίων επιχειρήσεων (ΜΜΕ)  της χώρας, που δραστηριοποιούνται σε ένα ευρύ φάσμα κλάδων της οικονομίας. Μέσω του έργου, οι συμμετέχουσες επιχειρήσεις μπορούν να ενισχυθούν προκειμένου να</w:t>
      </w:r>
      <w:r w:rsidR="000D5252">
        <w:rPr>
          <w:lang w:val="el-GR"/>
        </w:rPr>
        <w:t>:</w:t>
      </w:r>
    </w:p>
    <w:p w14:paraId="7840F2A8" w14:textId="33AAC207" w:rsidR="000D5252" w:rsidRPr="000D5252" w:rsidRDefault="000D5252" w:rsidP="00BC6963">
      <w:pPr>
        <w:pStyle w:val="ListParagraph"/>
        <w:numPr>
          <w:ilvl w:val="0"/>
          <w:numId w:val="30"/>
        </w:numPr>
        <w:ind w:left="630" w:hanging="270"/>
        <w:rPr>
          <w:lang w:val="el-GR"/>
        </w:rPr>
      </w:pPr>
      <w:r w:rsidRPr="000D5252">
        <w:rPr>
          <w:lang w:val="el-GR"/>
        </w:rPr>
        <w:t>εκσυγχρονίσουν την παραγωγική, εμπορική και διοικητική τους λειτουργία,</w:t>
      </w:r>
    </w:p>
    <w:p w14:paraId="6EAA1236" w14:textId="38E25F2F" w:rsidR="000D5252" w:rsidRPr="000D5252" w:rsidRDefault="000D5252" w:rsidP="00BC6963">
      <w:pPr>
        <w:pStyle w:val="ListParagraph"/>
        <w:numPr>
          <w:ilvl w:val="0"/>
          <w:numId w:val="30"/>
        </w:numPr>
        <w:ind w:left="630" w:hanging="270"/>
        <w:rPr>
          <w:lang w:val="el-GR"/>
        </w:rPr>
      </w:pPr>
      <w:r w:rsidRPr="000D5252">
        <w:rPr>
          <w:lang w:val="el-GR"/>
        </w:rPr>
        <w:t>αναβαθμίσουν τον τρόπο επικοινωνίας και συνεργασίας και να εισάγουν νέες μορφές υβριδικής εργασίας (hybrid workplace),</w:t>
      </w:r>
    </w:p>
    <w:p w14:paraId="0D899323" w14:textId="5F6A6357" w:rsidR="000D5252" w:rsidRPr="000D5252" w:rsidRDefault="000D5252" w:rsidP="00BC6963">
      <w:pPr>
        <w:pStyle w:val="ListParagraph"/>
        <w:numPr>
          <w:ilvl w:val="0"/>
          <w:numId w:val="30"/>
        </w:numPr>
        <w:ind w:left="630" w:hanging="270"/>
        <w:rPr>
          <w:lang w:val="el-GR"/>
        </w:rPr>
      </w:pPr>
      <w:r w:rsidRPr="000D5252">
        <w:rPr>
          <w:lang w:val="el-GR"/>
        </w:rPr>
        <w:t>ψηφιοποιήσουν τις ηλεκτρονικές συναλλαγές με πελάτες και συνεργάτες, περιλαμβανομένου και του ηλεκτρονικού εμπορίου,</w:t>
      </w:r>
    </w:p>
    <w:p w14:paraId="71DE6062" w14:textId="0F71F592" w:rsidR="000D5252" w:rsidRPr="000D5252" w:rsidRDefault="000D5252" w:rsidP="00BC6963">
      <w:pPr>
        <w:pStyle w:val="ListParagraph"/>
        <w:numPr>
          <w:ilvl w:val="0"/>
          <w:numId w:val="30"/>
        </w:numPr>
        <w:ind w:left="630" w:hanging="270"/>
        <w:rPr>
          <w:lang w:val="el-GR"/>
        </w:rPr>
      </w:pPr>
      <w:r w:rsidRPr="000D5252">
        <w:rPr>
          <w:lang w:val="el-GR"/>
        </w:rPr>
        <w:t>αυξήσουν το επίπεδο ασφάλειας και εμπιστοσύνης στις ηλεκτρονικές συναλλαγές,</w:t>
      </w:r>
    </w:p>
    <w:p w14:paraId="7B24720E" w14:textId="77777777" w:rsidR="000D5252" w:rsidRPr="00D23BD0" w:rsidRDefault="000D5252" w:rsidP="00D23BD0">
      <w:pPr>
        <w:ind w:left="360"/>
        <w:rPr>
          <w:lang w:val="el-GR"/>
        </w:rPr>
      </w:pPr>
      <w:r w:rsidRPr="00D23BD0">
        <w:rPr>
          <w:lang w:val="el-GR"/>
        </w:rPr>
        <w:t xml:space="preserve">μέσω της αξιοποίησης νέων ψηφιακών προϊόντων και υπηρεσιών. </w:t>
      </w:r>
    </w:p>
    <w:p w14:paraId="1AC05B98" w14:textId="758B8E2F" w:rsidR="000D5252" w:rsidRDefault="000D73B3" w:rsidP="00D23BD0">
      <w:pPr>
        <w:pStyle w:val="ListParagraph"/>
        <w:ind w:left="360"/>
        <w:rPr>
          <w:lang w:val="el-GR"/>
        </w:rPr>
      </w:pPr>
      <w:r>
        <w:rPr>
          <w:lang w:val="el-GR"/>
        </w:rPr>
        <w:t>Οι</w:t>
      </w:r>
      <w:r w:rsidR="000D5252" w:rsidRPr="000D5252">
        <w:rPr>
          <w:lang w:val="el-GR"/>
        </w:rPr>
        <w:t xml:space="preserve"> επιταγές (vouchers) που διατίθενται</w:t>
      </w:r>
      <w:r>
        <w:rPr>
          <w:lang w:val="el-GR"/>
        </w:rPr>
        <w:t xml:space="preserve">, αποσκοπούν στην </w:t>
      </w:r>
      <w:r w:rsidR="000D5252" w:rsidRPr="000D5252">
        <w:rPr>
          <w:lang w:val="el-GR"/>
        </w:rPr>
        <w:t xml:space="preserve">απόκτηση, μέσω αγοράς ή μίσθωσης, νέων ψηφιακών προϊόντων και υπηρεσιών. </w:t>
      </w:r>
    </w:p>
    <w:p w14:paraId="3D4FF7E9" w14:textId="77777777" w:rsidR="000D5252" w:rsidRDefault="000D5252" w:rsidP="0076344F">
      <w:pPr>
        <w:pStyle w:val="ListParagraph"/>
        <w:ind w:left="360"/>
        <w:rPr>
          <w:lang w:val="el-GR"/>
        </w:rPr>
      </w:pPr>
    </w:p>
    <w:p w14:paraId="21353BB3" w14:textId="77777777" w:rsidR="000D5252" w:rsidRDefault="000D5252" w:rsidP="00D23BD0">
      <w:pPr>
        <w:pStyle w:val="ListParagraph"/>
        <w:ind w:left="360"/>
        <w:rPr>
          <w:lang w:val="el-GR"/>
        </w:rPr>
      </w:pPr>
    </w:p>
    <w:p w14:paraId="510C049D" w14:textId="4EB5AC57" w:rsidR="003B0ED8" w:rsidRPr="00192320" w:rsidRDefault="003B0ED8" w:rsidP="00BC6963">
      <w:pPr>
        <w:pStyle w:val="ListParagraph"/>
        <w:numPr>
          <w:ilvl w:val="0"/>
          <w:numId w:val="32"/>
        </w:numPr>
        <w:ind w:left="360"/>
        <w:rPr>
          <w:b/>
          <w:bCs/>
          <w:u w:val="single"/>
          <w:lang w:val="el-GR"/>
        </w:rPr>
      </w:pPr>
      <w:r>
        <w:rPr>
          <w:b/>
          <w:bCs/>
          <w:u w:val="single"/>
          <w:lang w:val="el-GR"/>
        </w:rPr>
        <w:t xml:space="preserve">Υποέργο 2: </w:t>
      </w:r>
      <w:r w:rsidRPr="00192320">
        <w:rPr>
          <w:b/>
          <w:bCs/>
          <w:u w:val="single"/>
          <w:lang w:val="el-GR"/>
        </w:rPr>
        <w:t>Ανάπτυξη Ψηφιακών Προϊόντων και Υπηρεσιών, Κόμβος Ελληνικών ΜΜΕ GAIA-X</w:t>
      </w:r>
    </w:p>
    <w:p w14:paraId="4889FA78" w14:textId="77777777" w:rsidR="0076344F" w:rsidRPr="00D36D93" w:rsidRDefault="0076344F" w:rsidP="00192320">
      <w:pPr>
        <w:pStyle w:val="ListParagraph"/>
        <w:ind w:left="360"/>
        <w:rPr>
          <w:lang w:val="el-GR"/>
        </w:rPr>
      </w:pPr>
    </w:p>
    <w:p w14:paraId="3DF20A5F" w14:textId="77777777" w:rsidR="00B1028E" w:rsidRDefault="00984CDE" w:rsidP="00984CDE">
      <w:pPr>
        <w:pStyle w:val="ListParagraph"/>
        <w:ind w:left="360"/>
        <w:rPr>
          <w:lang w:val="el-GR"/>
        </w:rPr>
      </w:pPr>
      <w:r>
        <w:rPr>
          <w:lang w:val="el-GR"/>
        </w:rPr>
        <w:t xml:space="preserve">Το συγκεκριμένο υποέργο </w:t>
      </w:r>
      <w:r w:rsidR="00B1028E">
        <w:rPr>
          <w:lang w:val="el-GR"/>
        </w:rPr>
        <w:t xml:space="preserve">διακρίνεται στις ακόλουθες δύο ενότητες: </w:t>
      </w:r>
    </w:p>
    <w:p w14:paraId="56C68F2F" w14:textId="77777777" w:rsidR="00B1028E" w:rsidRDefault="00B1028E" w:rsidP="00984CDE">
      <w:pPr>
        <w:pStyle w:val="ListParagraph"/>
        <w:ind w:left="360"/>
        <w:rPr>
          <w:lang w:val="el-GR"/>
        </w:rPr>
      </w:pPr>
    </w:p>
    <w:p w14:paraId="5262BD88" w14:textId="77777777" w:rsidR="00A8218F" w:rsidRPr="00192320" w:rsidRDefault="00A8218F" w:rsidP="00A8218F">
      <w:pPr>
        <w:pStyle w:val="ListParagraph"/>
        <w:ind w:left="360"/>
        <w:rPr>
          <w:lang w:val="el-GR"/>
        </w:rPr>
      </w:pPr>
      <w:r w:rsidRPr="00A8218F">
        <w:rPr>
          <w:b/>
          <w:bCs/>
          <w:lang w:val="en-US"/>
        </w:rPr>
        <w:t>I</w:t>
      </w:r>
      <w:r w:rsidRPr="00192320">
        <w:rPr>
          <w:b/>
          <w:bCs/>
          <w:lang w:val="el-GR"/>
        </w:rPr>
        <w:t>. Ανάπτυξη Ψηφιακών Προϊόντων και Υπηρεσιών</w:t>
      </w:r>
    </w:p>
    <w:p w14:paraId="310DEA9E" w14:textId="77777777" w:rsidR="00A8218F" w:rsidRPr="00192320" w:rsidRDefault="00A8218F" w:rsidP="00A8218F">
      <w:pPr>
        <w:pStyle w:val="ListParagraph"/>
        <w:ind w:left="360"/>
        <w:rPr>
          <w:lang w:val="el-GR"/>
        </w:rPr>
      </w:pPr>
      <w:r w:rsidRPr="00192320">
        <w:rPr>
          <w:lang w:val="el-GR"/>
        </w:rPr>
        <w:t>Ο σκοπός του προγράμματος με τίτλο «Ανάπτυξη Ψηφιακών Προϊόντων και Υπηρεσιών» είναι η ενίσχυση της ψηφιακής παραγωγικής ικανότητας στην Ελλάδα μέσω της δημιουργίας νέων, καινοτόμων ψηφιακών προϊόντων και υπηρεσιών που βασίζονται σε σύγχρονες τεχνολογίες. Το πρόγραμμα αποσκοπεί, μεταξύ άλλων, στην υποστήριξη της λειτουργίας νέων ψηφιακών υποδομών και υπηρεσιών για μικρές και μεσαίες επιχειρήσεις (ΜΜΕ), στην υποβοήθηση των ΜΜΕ ώστε να αξιοποιήσουν υποδομές και υπηρεσίες Cloud και στην προώθηση της ανάπτυξης διαδικτυακών υπηρεσιών λογισμικού. Επιπλέον, το πρόγραμμα επιδιώκει την ενίσχυση της διεθνούς παρουσίας των ελληνικών επιχειρήσεων που δραστηριοποιούνται στην παραγωγή και διανομή ψηφιακών προϊόντων και υπηρεσιών. Συγκεκριμένα, στοχεύει:</w:t>
      </w:r>
    </w:p>
    <w:p w14:paraId="7DEE6B90" w14:textId="77777777" w:rsidR="00A8218F" w:rsidRPr="00192320" w:rsidRDefault="00A8218F" w:rsidP="00BC6963">
      <w:pPr>
        <w:pStyle w:val="ListParagraph"/>
        <w:numPr>
          <w:ilvl w:val="0"/>
          <w:numId w:val="30"/>
        </w:numPr>
        <w:ind w:left="900" w:hanging="270"/>
        <w:rPr>
          <w:lang w:val="el-GR"/>
        </w:rPr>
      </w:pPr>
      <w:r w:rsidRPr="00192320">
        <w:rPr>
          <w:lang w:val="el-GR"/>
        </w:rPr>
        <w:t>Στην ενίσχυση της υγιούς επιχειρηματικότητας μέσω της αποτελεσματικής χρήσης των ΤΠΕ,</w:t>
      </w:r>
    </w:p>
    <w:p w14:paraId="3EA16E0C" w14:textId="77777777" w:rsidR="00A8218F" w:rsidRPr="00192320" w:rsidRDefault="00A8218F" w:rsidP="00BC6963">
      <w:pPr>
        <w:pStyle w:val="ListParagraph"/>
        <w:numPr>
          <w:ilvl w:val="0"/>
          <w:numId w:val="30"/>
        </w:numPr>
        <w:ind w:left="900" w:hanging="270"/>
        <w:rPr>
          <w:lang w:val="el-GR"/>
        </w:rPr>
      </w:pPr>
      <w:r w:rsidRPr="00192320">
        <w:rPr>
          <w:lang w:val="el-GR"/>
        </w:rPr>
        <w:t>Στην αναβάθμιση του τομέα πληροφορικής (ως προς την ανταγωνιστικότητα και τη διεθνή παρουσία),</w:t>
      </w:r>
    </w:p>
    <w:p w14:paraId="52078A37" w14:textId="77777777" w:rsidR="00A8218F" w:rsidRPr="00192320" w:rsidRDefault="00A8218F" w:rsidP="00BC6963">
      <w:pPr>
        <w:pStyle w:val="ListParagraph"/>
        <w:numPr>
          <w:ilvl w:val="0"/>
          <w:numId w:val="30"/>
        </w:numPr>
        <w:ind w:left="900" w:hanging="270"/>
        <w:rPr>
          <w:lang w:val="el-GR"/>
        </w:rPr>
      </w:pPr>
      <w:r w:rsidRPr="00192320">
        <w:rPr>
          <w:lang w:val="el-GR"/>
        </w:rPr>
        <w:t>Στη δημιουργία νέων ψηφιακών προϊόντων και υπηρεσιών με προστιθέμενη αξία, ισχυρή εμπορική προοπτική και βιωσιμότητα.</w:t>
      </w:r>
    </w:p>
    <w:p w14:paraId="064E413E" w14:textId="77777777" w:rsidR="00A8218F" w:rsidRPr="00192320" w:rsidRDefault="00A8218F" w:rsidP="00A8218F">
      <w:pPr>
        <w:pStyle w:val="ListParagraph"/>
        <w:ind w:left="360"/>
        <w:rPr>
          <w:lang w:val="el-GR"/>
        </w:rPr>
      </w:pPr>
      <w:r w:rsidRPr="00192320">
        <w:rPr>
          <w:lang w:val="el-GR"/>
        </w:rPr>
        <w:t>Για τον σκοπό αυτό, το πρόγραμμα «Ανάπτυξη Ψηφιακών Προϊόντων και Υπηρεσιών» παρέχει στήριξη με τη μορφή επιχορηγήσεων για την υλοποίηση επενδυτικών σχεδίων που καλύπτουν ολόκληρο τον κύκλο ζωής της ανάπτυξης ψηφιακών προϊόντων και υπηρεσιών και περιλαμβάνουν:</w:t>
      </w:r>
    </w:p>
    <w:p w14:paraId="03299229" w14:textId="77777777" w:rsidR="00A8218F" w:rsidRPr="00192320" w:rsidRDefault="00A8218F" w:rsidP="00BC6963">
      <w:pPr>
        <w:pStyle w:val="ListParagraph"/>
        <w:numPr>
          <w:ilvl w:val="0"/>
          <w:numId w:val="30"/>
        </w:numPr>
        <w:ind w:left="900" w:hanging="270"/>
        <w:rPr>
          <w:lang w:val="el-GR"/>
        </w:rPr>
      </w:pPr>
      <w:r w:rsidRPr="00192320">
        <w:rPr>
          <w:lang w:val="el-GR"/>
        </w:rPr>
        <w:t>Προπαρασκευαστικές δραστηριότητες (όπως έρευνα αγοράς, μελέτες σκοπιμότητας και πρωτοβουλίες απόκτησης νέων γνώσεων και δεξιοτήτων για την ανάπτυξη προϊόντων),</w:t>
      </w:r>
    </w:p>
    <w:p w14:paraId="6CD8EFEE" w14:textId="77777777" w:rsidR="00A8218F" w:rsidRPr="00192320" w:rsidRDefault="00A8218F" w:rsidP="00BC6963">
      <w:pPr>
        <w:pStyle w:val="ListParagraph"/>
        <w:numPr>
          <w:ilvl w:val="0"/>
          <w:numId w:val="30"/>
        </w:numPr>
        <w:ind w:left="900" w:hanging="270"/>
        <w:rPr>
          <w:lang w:val="el-GR"/>
        </w:rPr>
      </w:pPr>
      <w:r w:rsidRPr="00192320">
        <w:rPr>
          <w:lang w:val="el-GR"/>
        </w:rPr>
        <w:t>Δραστηριότητες για την ανάπτυξη νέων ψηφιακών προϊόντων/υπηρεσιών,</w:t>
      </w:r>
    </w:p>
    <w:p w14:paraId="597970C7" w14:textId="77777777" w:rsidR="00A8218F" w:rsidRDefault="00A8218F" w:rsidP="00BC6963">
      <w:pPr>
        <w:pStyle w:val="ListParagraph"/>
        <w:numPr>
          <w:ilvl w:val="0"/>
          <w:numId w:val="30"/>
        </w:numPr>
        <w:ind w:left="900" w:hanging="270"/>
        <w:rPr>
          <w:lang w:val="el-GR"/>
        </w:rPr>
      </w:pPr>
      <w:r w:rsidRPr="00192320">
        <w:rPr>
          <w:lang w:val="el-GR"/>
        </w:rPr>
        <w:t>Συμπληρωματικές δραστηριότητες για την εμπορική αξιοποίηση των νέων προϊόντων και υπηρεσιών.</w:t>
      </w:r>
    </w:p>
    <w:p w14:paraId="28652B05" w14:textId="77777777" w:rsidR="00E15EA3" w:rsidRDefault="00E15EA3" w:rsidP="00E15EA3">
      <w:pPr>
        <w:pStyle w:val="ListParagraph"/>
        <w:ind w:left="360"/>
        <w:rPr>
          <w:lang w:val="el-GR"/>
        </w:rPr>
      </w:pPr>
    </w:p>
    <w:p w14:paraId="2881E8C6" w14:textId="7FC82915" w:rsidR="00E15EA3" w:rsidRDefault="00AC2B2B" w:rsidP="00E15EA3">
      <w:pPr>
        <w:pStyle w:val="ListParagraph"/>
        <w:ind w:left="360"/>
        <w:rPr>
          <w:lang w:val="el-GR"/>
        </w:rPr>
      </w:pPr>
      <w:r>
        <w:rPr>
          <w:lang w:val="el-GR"/>
        </w:rPr>
        <w:lastRenderedPageBreak/>
        <w:t xml:space="preserve">Το συγκεκριμένο Πρόγραμμα </w:t>
      </w:r>
      <w:r w:rsidR="00E15EA3">
        <w:rPr>
          <w:lang w:val="el-GR"/>
        </w:rPr>
        <w:t>υλοποιείται μέσω του Τεχνικού Δελτίου Έργου με τίτλο: «</w:t>
      </w:r>
      <w:r w:rsidR="00E15EA3" w:rsidRPr="008627DA">
        <w:rPr>
          <w:lang w:val="el-GR"/>
        </w:rPr>
        <w:t>Βιομηχανικές Πλατφόρμες Δεδομένων</w:t>
      </w:r>
      <w:r w:rsidR="00E15EA3">
        <w:rPr>
          <w:lang w:val="el-GR"/>
        </w:rPr>
        <w:t>», Κωδικό ΟΠΣ ΤΑ</w:t>
      </w:r>
      <w:r w:rsidR="00E15EA3" w:rsidRPr="004C364B">
        <w:rPr>
          <w:lang w:val="el-GR"/>
        </w:rPr>
        <w:t xml:space="preserve">: </w:t>
      </w:r>
      <w:r w:rsidR="00E15EA3">
        <w:rPr>
          <w:lang w:val="el-GR"/>
        </w:rPr>
        <w:t xml:space="preserve">5161112 και απαρτίζεται από τα ακόλουθα υποέργα: </w:t>
      </w:r>
    </w:p>
    <w:p w14:paraId="1ACBBA71" w14:textId="77777777" w:rsidR="00E15EA3" w:rsidRDefault="00E15EA3" w:rsidP="00E15EA3">
      <w:pPr>
        <w:pStyle w:val="ListParagraph"/>
        <w:ind w:left="360"/>
        <w:rPr>
          <w:lang w:val="el-GR"/>
        </w:rPr>
      </w:pPr>
    </w:p>
    <w:p w14:paraId="14BC319B" w14:textId="77777777" w:rsidR="00E15EA3" w:rsidRDefault="00E15EA3" w:rsidP="00BC6963">
      <w:pPr>
        <w:pStyle w:val="ListParagraph"/>
        <w:numPr>
          <w:ilvl w:val="0"/>
          <w:numId w:val="33"/>
        </w:numPr>
        <w:tabs>
          <w:tab w:val="left" w:pos="1890"/>
        </w:tabs>
        <w:ind w:left="630" w:hanging="270"/>
        <w:rPr>
          <w:lang w:val="el-GR"/>
        </w:rPr>
      </w:pPr>
      <w:r w:rsidRPr="004C364B">
        <w:rPr>
          <w:u w:val="single"/>
          <w:lang w:val="el-GR"/>
        </w:rPr>
        <w:t>Υποέργο 1</w:t>
      </w:r>
      <w:r>
        <w:rPr>
          <w:lang w:val="el-GR"/>
        </w:rPr>
        <w:t xml:space="preserve">: </w:t>
      </w:r>
      <w:r w:rsidRPr="004C364B">
        <w:rPr>
          <w:lang w:val="el-GR"/>
        </w:rPr>
        <w:t>Ανάπτυξη Ψηφιακών Προϊόντων και Υπηρεσιών</w:t>
      </w:r>
    </w:p>
    <w:p w14:paraId="5710E8E4" w14:textId="77777777" w:rsidR="009970D6" w:rsidRPr="00192320" w:rsidRDefault="009970D6" w:rsidP="00192320">
      <w:pPr>
        <w:rPr>
          <w:lang w:val="el-GR"/>
        </w:rPr>
      </w:pPr>
    </w:p>
    <w:p w14:paraId="47F80C74" w14:textId="77777777" w:rsidR="00A8218F" w:rsidRPr="00192320" w:rsidRDefault="00A8218F" w:rsidP="00A8218F">
      <w:pPr>
        <w:pStyle w:val="ListParagraph"/>
        <w:ind w:left="360"/>
        <w:rPr>
          <w:lang w:val="el-GR"/>
        </w:rPr>
      </w:pPr>
      <w:r w:rsidRPr="00A8218F">
        <w:rPr>
          <w:b/>
          <w:bCs/>
          <w:lang w:val="en-US"/>
        </w:rPr>
        <w:t>II</w:t>
      </w:r>
      <w:r w:rsidRPr="00192320">
        <w:rPr>
          <w:b/>
          <w:bCs/>
          <w:lang w:val="el-GR"/>
        </w:rPr>
        <w:t xml:space="preserve">. Ελληνικός Κόμβος </w:t>
      </w:r>
      <w:r w:rsidRPr="00A8218F">
        <w:rPr>
          <w:b/>
          <w:bCs/>
          <w:lang w:val="en-US"/>
        </w:rPr>
        <w:t>GAIA</w:t>
      </w:r>
      <w:r w:rsidRPr="00192320">
        <w:rPr>
          <w:b/>
          <w:bCs/>
          <w:lang w:val="el-GR"/>
        </w:rPr>
        <w:t>-</w:t>
      </w:r>
      <w:r w:rsidRPr="00A8218F">
        <w:rPr>
          <w:b/>
          <w:bCs/>
          <w:lang w:val="en-US"/>
        </w:rPr>
        <w:t>X</w:t>
      </w:r>
      <w:r w:rsidRPr="00192320">
        <w:rPr>
          <w:b/>
          <w:bCs/>
          <w:lang w:val="el-GR"/>
        </w:rPr>
        <w:t xml:space="preserve"> για ΜΜΕ</w:t>
      </w:r>
    </w:p>
    <w:p w14:paraId="1202997B" w14:textId="77777777" w:rsidR="00A8218F" w:rsidRPr="00192320" w:rsidRDefault="00A8218F" w:rsidP="00A8218F">
      <w:pPr>
        <w:pStyle w:val="ListParagraph"/>
        <w:ind w:left="360"/>
        <w:rPr>
          <w:lang w:val="el-GR"/>
        </w:rPr>
      </w:pPr>
      <w:r w:rsidRPr="00192320">
        <w:rPr>
          <w:lang w:val="el-GR"/>
        </w:rPr>
        <w:t xml:space="preserve">Ο Ελληνικός Κόμβος </w:t>
      </w:r>
      <w:r w:rsidRPr="00A8218F">
        <w:rPr>
          <w:lang w:val="en-US"/>
        </w:rPr>
        <w:t>GAIA</w:t>
      </w:r>
      <w:r w:rsidRPr="00192320">
        <w:rPr>
          <w:lang w:val="el-GR"/>
        </w:rPr>
        <w:t>-</w:t>
      </w:r>
      <w:r w:rsidRPr="00A8218F">
        <w:rPr>
          <w:lang w:val="en-US"/>
        </w:rPr>
        <w:t>X</w:t>
      </w:r>
      <w:r w:rsidRPr="00192320">
        <w:rPr>
          <w:lang w:val="el-GR"/>
        </w:rPr>
        <w:t xml:space="preserve"> για ΜΜΕ αποτελεί μια στρατηγική πρωτοβουλία που έχει σχεδιαστεί για να επιταχύνει τον ψηφιακό μετασχηματισμό των μικρών και μεσαίων επιχειρήσεων (ΜΜΕ) στην Ελλάδα, διασφαλίζοντας τη συμμόρφωση με τα πρότυπα </w:t>
      </w:r>
      <w:r w:rsidRPr="00A8218F">
        <w:rPr>
          <w:lang w:val="en-US"/>
        </w:rPr>
        <w:t>GAIA</w:t>
      </w:r>
      <w:r w:rsidRPr="00192320">
        <w:rPr>
          <w:lang w:val="el-GR"/>
        </w:rPr>
        <w:t>-</w:t>
      </w:r>
      <w:r w:rsidRPr="00A8218F">
        <w:rPr>
          <w:lang w:val="en-US"/>
        </w:rPr>
        <w:t>X</w:t>
      </w:r>
      <w:r w:rsidRPr="00192320">
        <w:rPr>
          <w:lang w:val="el-GR"/>
        </w:rPr>
        <w:t xml:space="preserve"> και </w:t>
      </w:r>
      <w:r w:rsidRPr="00A8218F">
        <w:rPr>
          <w:lang w:val="en-US"/>
        </w:rPr>
        <w:t>IDSA</w:t>
      </w:r>
      <w:r w:rsidRPr="00192320">
        <w:rPr>
          <w:lang w:val="el-GR"/>
        </w:rPr>
        <w:t>. Ο κόμβος θα παρέχει στις ΜΜΕ προηγμένες ψηφιακές υποδομές, λύσεις ασφαλούς ανταλλαγής δεδομένων και εξειδικευμένες συμβουλευτικές υπηρεσίες, προωθώντας την ανάπτυξη, την καινοτομία και την ανταγωνιστικότητα.</w:t>
      </w:r>
    </w:p>
    <w:p w14:paraId="08C6C746" w14:textId="77777777" w:rsidR="00A8218F" w:rsidRPr="00192320" w:rsidRDefault="00A8218F" w:rsidP="00A8218F">
      <w:pPr>
        <w:pStyle w:val="ListParagraph"/>
        <w:ind w:left="360"/>
        <w:rPr>
          <w:lang w:val="el-GR"/>
        </w:rPr>
      </w:pPr>
      <w:r w:rsidRPr="00192320">
        <w:rPr>
          <w:lang w:val="el-GR"/>
        </w:rPr>
        <w:t>Στην καρδιά του, ο κόμβος θα δημιουργήσει έναν Κεντρικό Μηχανισμό Υποστήριξης, λειτουργώντας ως κεντρικό σημείο παροχής πόρων για τις ΜΜΕ. Μια υπερσύγχρονη ψηφιακή πλατφόρμα θα λειτουργεί ως το κύριο σημείο επαφής για τις ΜΜΕ, προσφέροντας πρόσβαση σε επιχειρηματική δικτύωση, διαχείριση περιεχομένου, ασφαλή ανταλλαγή δεδομένων και εξατομικευμένες ψηφιακές υπηρεσίες.</w:t>
      </w:r>
    </w:p>
    <w:p w14:paraId="78722F29" w14:textId="77777777" w:rsidR="00B1028E" w:rsidRDefault="00B1028E" w:rsidP="00984CDE">
      <w:pPr>
        <w:pStyle w:val="ListParagraph"/>
        <w:ind w:left="360"/>
        <w:rPr>
          <w:lang w:val="el-GR"/>
        </w:rPr>
      </w:pPr>
    </w:p>
    <w:p w14:paraId="3B7C0555" w14:textId="77777777" w:rsidR="00B1028E" w:rsidRDefault="00B1028E" w:rsidP="00984CDE">
      <w:pPr>
        <w:pStyle w:val="ListParagraph"/>
        <w:ind w:left="360"/>
        <w:rPr>
          <w:lang w:val="el-GR"/>
        </w:rPr>
      </w:pPr>
    </w:p>
    <w:p w14:paraId="1A2D46DE" w14:textId="02B35153" w:rsidR="005821AB" w:rsidRDefault="005821AB" w:rsidP="005821AB">
      <w:pPr>
        <w:pStyle w:val="ListParagraph"/>
        <w:ind w:left="360"/>
        <w:rPr>
          <w:lang w:val="el-GR"/>
        </w:rPr>
      </w:pPr>
      <w:r>
        <w:rPr>
          <w:lang w:val="el-GR"/>
        </w:rPr>
        <w:t xml:space="preserve">Το </w:t>
      </w:r>
      <w:r w:rsidR="00FA5D00">
        <w:rPr>
          <w:lang w:val="el-GR"/>
        </w:rPr>
        <w:t xml:space="preserve">έργο </w:t>
      </w:r>
      <w:r>
        <w:rPr>
          <w:lang w:val="el-GR"/>
        </w:rPr>
        <w:t>υλοποιείται μέσω του Τεχνικού Δελτίου Έργου με τίτλο: «</w:t>
      </w:r>
      <w:r w:rsidR="00C44DEB" w:rsidRPr="00C44DEB">
        <w:rPr>
          <w:lang w:val="el-GR"/>
        </w:rPr>
        <w:t>Υπηρεσίες Προστιθέμενης Αξίας για την Υποστήριξη της υλοποίησης των Έργων 1 &amp; 2 της Δράσης Ψηφιακός Μετασχηματισμός Μικρομεσαίων Επιχειρήσεων</w:t>
      </w:r>
      <w:r>
        <w:rPr>
          <w:lang w:val="el-GR"/>
        </w:rPr>
        <w:t>»,</w:t>
      </w:r>
      <w:r w:rsidR="00997292">
        <w:rPr>
          <w:lang w:val="el-GR"/>
        </w:rPr>
        <w:t xml:space="preserve"> με</w:t>
      </w:r>
      <w:r>
        <w:rPr>
          <w:lang w:val="el-GR"/>
        </w:rPr>
        <w:t xml:space="preserve"> Κωδικό ΟΠΣ ΤΑ</w:t>
      </w:r>
      <w:r w:rsidRPr="004C364B">
        <w:rPr>
          <w:lang w:val="el-GR"/>
        </w:rPr>
        <w:t xml:space="preserve">: </w:t>
      </w:r>
      <w:r w:rsidR="00C44DEB">
        <w:rPr>
          <w:lang w:val="el-GR"/>
        </w:rPr>
        <w:t>5161131</w:t>
      </w:r>
      <w:r>
        <w:rPr>
          <w:lang w:val="el-GR"/>
        </w:rPr>
        <w:t xml:space="preserve"> </w:t>
      </w:r>
      <w:r w:rsidR="00997292">
        <w:rPr>
          <w:lang w:val="el-GR"/>
        </w:rPr>
        <w:t xml:space="preserve">(αναλυτική παρουσίαση παρατίθεται στην ακόλουθη ενότητα) </w:t>
      </w:r>
      <w:r>
        <w:rPr>
          <w:lang w:val="el-GR"/>
        </w:rPr>
        <w:t xml:space="preserve">και </w:t>
      </w:r>
      <w:r w:rsidR="00D35852">
        <w:rPr>
          <w:lang w:val="el-GR"/>
        </w:rPr>
        <w:t>συγκεκριμένα μέσω του υποέργου (11)</w:t>
      </w:r>
      <w:r w:rsidR="00997292">
        <w:rPr>
          <w:lang w:val="el-GR"/>
        </w:rPr>
        <w:t>.</w:t>
      </w:r>
    </w:p>
    <w:p w14:paraId="12451078" w14:textId="77777777" w:rsidR="00997292" w:rsidRDefault="00997292" w:rsidP="005821AB">
      <w:pPr>
        <w:pStyle w:val="ListParagraph"/>
        <w:ind w:left="360"/>
        <w:rPr>
          <w:lang w:val="el-GR"/>
        </w:rPr>
      </w:pPr>
    </w:p>
    <w:p w14:paraId="560482F8" w14:textId="77777777" w:rsidR="005821AB" w:rsidRDefault="005821AB" w:rsidP="005821AB">
      <w:pPr>
        <w:pStyle w:val="ListParagraph"/>
        <w:ind w:left="360"/>
        <w:rPr>
          <w:lang w:val="el-GR"/>
        </w:rPr>
      </w:pPr>
    </w:p>
    <w:p w14:paraId="6DC948D5" w14:textId="09FEFE37" w:rsidR="00997292" w:rsidRPr="00192320" w:rsidRDefault="001C0883" w:rsidP="00BC6963">
      <w:pPr>
        <w:pStyle w:val="ListParagraph"/>
        <w:numPr>
          <w:ilvl w:val="0"/>
          <w:numId w:val="32"/>
        </w:numPr>
        <w:ind w:left="360"/>
        <w:rPr>
          <w:b/>
          <w:bCs/>
          <w:u w:val="single"/>
          <w:lang w:val="el-GR"/>
        </w:rPr>
      </w:pPr>
      <w:r>
        <w:rPr>
          <w:b/>
          <w:bCs/>
          <w:u w:val="single"/>
          <w:lang w:val="el-GR"/>
        </w:rPr>
        <w:t xml:space="preserve">Υποέργο 3: </w:t>
      </w:r>
      <w:r w:rsidR="00997292" w:rsidRPr="00192320">
        <w:rPr>
          <w:b/>
          <w:bCs/>
          <w:u w:val="single"/>
          <w:lang w:val="el-GR"/>
        </w:rPr>
        <w:t>Υπηρεσίες Προστιθέμενης Αξίας για την Υποστήριξη της Υλοποίησης των Έργων 1, 2 &amp; 4 του Ψηφιακού Μετασχηματισμού των ΜΜΕ</w:t>
      </w:r>
    </w:p>
    <w:p w14:paraId="40E80B72" w14:textId="08FB8AF6" w:rsidR="00E8191C" w:rsidRPr="00E8191C" w:rsidRDefault="00E8191C" w:rsidP="00192320">
      <w:pPr>
        <w:ind w:left="360"/>
        <w:rPr>
          <w:lang w:val="el-GR"/>
        </w:rPr>
      </w:pPr>
      <w:r w:rsidRPr="00E8191C">
        <w:rPr>
          <w:lang w:val="el-GR"/>
        </w:rPr>
        <w:t>Το συγκεκριμένο υποέργο υλοποιείται μέσω του Τεχνικού Δελτίου Έργου με τίτλο: «</w:t>
      </w:r>
      <w:r w:rsidRPr="00C44DEB">
        <w:rPr>
          <w:lang w:val="el-GR"/>
        </w:rPr>
        <w:t>Υπηρεσίες Προστιθέμενης Αξίας για την Υποστήριξη της υλοποίησης των Έργων 1 &amp; 2 της Δράσης Ψηφιακός Μετασχηματισμός Μικρομεσαίων Επιχειρήσεων</w:t>
      </w:r>
      <w:r w:rsidRPr="00E8191C">
        <w:rPr>
          <w:lang w:val="el-GR"/>
        </w:rPr>
        <w:t xml:space="preserve">», Κωδικό ΟΠΣ ΤΑ: </w:t>
      </w:r>
      <w:r w:rsidR="00027257">
        <w:rPr>
          <w:lang w:val="el-GR"/>
        </w:rPr>
        <w:t>5161131</w:t>
      </w:r>
      <w:r w:rsidRPr="00E8191C">
        <w:rPr>
          <w:lang w:val="el-GR"/>
        </w:rPr>
        <w:t xml:space="preserve"> και απαρτίζεται από τα ακόλουθα υποέργα: </w:t>
      </w:r>
    </w:p>
    <w:p w14:paraId="061FEF07" w14:textId="4E243F7C" w:rsidR="008C4DA7" w:rsidRPr="00192320" w:rsidRDefault="00AB3555" w:rsidP="00BC6963">
      <w:pPr>
        <w:pStyle w:val="ListParagraph"/>
        <w:numPr>
          <w:ilvl w:val="0"/>
          <w:numId w:val="33"/>
        </w:numPr>
        <w:tabs>
          <w:tab w:val="left" w:pos="1890"/>
        </w:tabs>
        <w:ind w:left="630" w:hanging="270"/>
        <w:rPr>
          <w:u w:val="single"/>
          <w:lang w:val="el-GR"/>
        </w:rPr>
      </w:pPr>
      <w:r>
        <w:rPr>
          <w:u w:val="single"/>
          <w:lang w:val="el-GR"/>
        </w:rPr>
        <w:t>Υποέργο 1</w:t>
      </w:r>
      <w:r w:rsidRPr="00192320">
        <w:rPr>
          <w:lang w:val="el-GR"/>
        </w:rPr>
        <w:t xml:space="preserve">: </w:t>
      </w:r>
      <w:r w:rsidR="00522D90" w:rsidRPr="00192320">
        <w:rPr>
          <w:lang w:val="el-GR"/>
        </w:rPr>
        <w:t>Αναλυτικός Σχεδιασμός και Τεχνική Υποστήριξη για την ενεργοποίηση του Προγράμματος</w:t>
      </w:r>
    </w:p>
    <w:p w14:paraId="3D7BDDF6" w14:textId="3D4B77AE" w:rsidR="00474A8E" w:rsidRDefault="00C657C1" w:rsidP="00C1735F">
      <w:pPr>
        <w:pStyle w:val="ListParagraph"/>
        <w:tabs>
          <w:tab w:val="left" w:pos="1890"/>
        </w:tabs>
        <w:ind w:left="630"/>
        <w:rPr>
          <w:lang w:val="el-GR"/>
        </w:rPr>
      </w:pPr>
      <w:r w:rsidRPr="00FF6E6D">
        <w:rPr>
          <w:lang w:val="el-GR"/>
        </w:rPr>
        <w:t xml:space="preserve">Στόχος του συγκεκριμένου </w:t>
      </w:r>
      <w:r w:rsidR="00B25792">
        <w:rPr>
          <w:lang w:val="el-GR"/>
        </w:rPr>
        <w:t>υποέργου</w:t>
      </w:r>
      <w:r w:rsidR="00B25792" w:rsidRPr="00FF6E6D">
        <w:rPr>
          <w:lang w:val="el-GR"/>
        </w:rPr>
        <w:t xml:space="preserve"> </w:t>
      </w:r>
      <w:r w:rsidRPr="00FF6E6D">
        <w:rPr>
          <w:lang w:val="el-GR"/>
        </w:rPr>
        <w:t xml:space="preserve">είναι να καλύψει όλες τις ενέργειες αναλυτικού σχεδιασμού </w:t>
      </w:r>
      <w:r w:rsidR="00FF6E6D" w:rsidRPr="00FF6E6D">
        <w:rPr>
          <w:lang w:val="el-GR"/>
        </w:rPr>
        <w:t xml:space="preserve"> της Δράσης 16706 – «Ψηφιακός Μετασχηματισμός Μικρομεσαίων Επιχειρήσεων» </w:t>
      </w:r>
      <w:r w:rsidRPr="00FF6E6D">
        <w:rPr>
          <w:lang w:val="el-GR"/>
        </w:rPr>
        <w:t xml:space="preserve">και την παροχή τεχνικής υποστήριξης προς το Φορέα Υλοποίησης, έως και την πλήρη ενεργοποίησή </w:t>
      </w:r>
      <w:r w:rsidR="00C1735F">
        <w:rPr>
          <w:lang w:val="el-GR"/>
        </w:rPr>
        <w:t>της</w:t>
      </w:r>
      <w:r w:rsidRPr="00FF6E6D">
        <w:rPr>
          <w:lang w:val="el-GR"/>
        </w:rPr>
        <w:t>.</w:t>
      </w:r>
      <w:r w:rsidR="00E802F8" w:rsidRPr="00FF6E6D">
        <w:rPr>
          <w:lang w:val="el-GR"/>
        </w:rPr>
        <w:t xml:space="preserve"> </w:t>
      </w:r>
    </w:p>
    <w:p w14:paraId="0F47AB3F" w14:textId="77777777" w:rsidR="00821BE1" w:rsidRPr="00FF6E6D" w:rsidRDefault="00821BE1" w:rsidP="00192320">
      <w:pPr>
        <w:pStyle w:val="ListParagraph"/>
        <w:tabs>
          <w:tab w:val="left" w:pos="1890"/>
        </w:tabs>
        <w:ind w:left="630"/>
        <w:rPr>
          <w:lang w:val="el-GR"/>
        </w:rPr>
      </w:pPr>
    </w:p>
    <w:p w14:paraId="73267D1E" w14:textId="4485830C" w:rsidR="0089792D" w:rsidRPr="00EA6C2F" w:rsidRDefault="00C1735F" w:rsidP="00BC6963">
      <w:pPr>
        <w:pStyle w:val="ListParagraph"/>
        <w:numPr>
          <w:ilvl w:val="0"/>
          <w:numId w:val="33"/>
        </w:numPr>
        <w:tabs>
          <w:tab w:val="left" w:pos="1890"/>
        </w:tabs>
        <w:ind w:left="630" w:hanging="270"/>
        <w:rPr>
          <w:lang w:val="el-GR"/>
        </w:rPr>
      </w:pPr>
      <w:r>
        <w:rPr>
          <w:u w:val="single"/>
          <w:lang w:val="el-GR"/>
        </w:rPr>
        <w:t>Υποέργο 2</w:t>
      </w:r>
      <w:r w:rsidRPr="00192320">
        <w:rPr>
          <w:lang w:val="el-GR"/>
        </w:rPr>
        <w:t xml:space="preserve">: </w:t>
      </w:r>
      <w:r w:rsidR="00F900BA" w:rsidRPr="00192320">
        <w:rPr>
          <w:lang w:val="el-GR"/>
        </w:rPr>
        <w:t>Ψηφιακή  πλατφόρμα διαχείρισης επενδυτικών σχεδίων και παρακολούθησης του κύκλου ζωής των επενδύσεων του Προγράμματος «Ανάπτυξη Ψηφιακών Προϊόντων και</w:t>
      </w:r>
      <w:r>
        <w:rPr>
          <w:lang w:val="el-GR"/>
        </w:rPr>
        <w:t xml:space="preserve"> </w:t>
      </w:r>
      <w:r w:rsidR="00F900BA" w:rsidRPr="00EA6C2F">
        <w:rPr>
          <w:lang w:val="el-GR"/>
        </w:rPr>
        <w:t>Υπηρεσιών»</w:t>
      </w:r>
    </w:p>
    <w:p w14:paraId="2D4C0E71" w14:textId="1FBB4801" w:rsidR="00821BE1" w:rsidRDefault="00B25792" w:rsidP="00192320">
      <w:pPr>
        <w:pStyle w:val="ListParagraph"/>
        <w:tabs>
          <w:tab w:val="left" w:pos="1890"/>
        </w:tabs>
        <w:ind w:left="630"/>
        <w:rPr>
          <w:lang w:val="el-GR"/>
        </w:rPr>
      </w:pPr>
      <w:r>
        <w:rPr>
          <w:lang w:val="el-GR"/>
        </w:rPr>
        <w:t>Στόχος του υποέργου είναι η π</w:t>
      </w:r>
      <w:r w:rsidR="00F416EF" w:rsidRPr="00F416EF">
        <w:rPr>
          <w:lang w:val="el-GR"/>
        </w:rPr>
        <w:t xml:space="preserve">αροχή της ηλεκτρονικής πλατφόρμας που αυτοματοποιεί πλήρως τον κύκλο ζωής της των επενδυτικών σχεδίων που θα υποβληθούν στο πλαίσιο του Προγράμματος «Ανάπτυξη Ψηφιακών Προϊόντων και Υπηρεσιών».  </w:t>
      </w:r>
    </w:p>
    <w:p w14:paraId="5FDF31AC" w14:textId="77777777" w:rsidR="00F60E38" w:rsidRPr="00F416EF" w:rsidRDefault="00F60E38" w:rsidP="00192320">
      <w:pPr>
        <w:pStyle w:val="ListParagraph"/>
        <w:tabs>
          <w:tab w:val="left" w:pos="1890"/>
        </w:tabs>
        <w:ind w:left="630"/>
        <w:rPr>
          <w:lang w:val="el-GR"/>
        </w:rPr>
      </w:pPr>
    </w:p>
    <w:p w14:paraId="415C0F59" w14:textId="53E64D52" w:rsidR="00756FD6" w:rsidRPr="00192320" w:rsidRDefault="009A6A4B" w:rsidP="00BC6963">
      <w:pPr>
        <w:pStyle w:val="ListParagraph"/>
        <w:numPr>
          <w:ilvl w:val="0"/>
          <w:numId w:val="33"/>
        </w:numPr>
        <w:tabs>
          <w:tab w:val="left" w:pos="1890"/>
        </w:tabs>
        <w:ind w:left="630" w:hanging="270"/>
        <w:rPr>
          <w:u w:val="single"/>
          <w:lang w:val="el-GR"/>
        </w:rPr>
      </w:pPr>
      <w:r>
        <w:rPr>
          <w:u w:val="single"/>
          <w:lang w:val="el-GR"/>
        </w:rPr>
        <w:t>Υποέργο 3</w:t>
      </w:r>
      <w:r w:rsidRPr="00192320">
        <w:rPr>
          <w:lang w:val="el-GR"/>
        </w:rPr>
        <w:t xml:space="preserve">: </w:t>
      </w:r>
      <w:r w:rsidR="00C102CE" w:rsidRPr="00192320">
        <w:rPr>
          <w:lang w:val="el-GR"/>
        </w:rPr>
        <w:t>Κεντρικός Συντονισμός και Διοίκηση Προγράμματος μετά την ενεργοποίησή του</w:t>
      </w:r>
    </w:p>
    <w:p w14:paraId="284F1986" w14:textId="0173B816" w:rsidR="00C102CE" w:rsidRDefault="00465180" w:rsidP="005E598B">
      <w:pPr>
        <w:pStyle w:val="ListParagraph"/>
        <w:tabs>
          <w:tab w:val="left" w:pos="1890"/>
        </w:tabs>
        <w:ind w:left="630"/>
        <w:rPr>
          <w:lang w:val="el-GR"/>
        </w:rPr>
      </w:pPr>
      <w:r w:rsidRPr="00465180">
        <w:rPr>
          <w:lang w:val="el-GR"/>
        </w:rPr>
        <w:t xml:space="preserve">Σκοπός του συγκεκριμένου </w:t>
      </w:r>
      <w:r w:rsidR="005E598B">
        <w:rPr>
          <w:lang w:val="el-GR"/>
        </w:rPr>
        <w:t>υποέργου</w:t>
      </w:r>
      <w:r w:rsidR="005E598B" w:rsidRPr="00465180">
        <w:rPr>
          <w:lang w:val="el-GR"/>
        </w:rPr>
        <w:t xml:space="preserve"> </w:t>
      </w:r>
      <w:r w:rsidRPr="00465180">
        <w:rPr>
          <w:lang w:val="el-GR"/>
        </w:rPr>
        <w:t>είναι η παροχή υπηρεσιών (ανθρωποχρόνου) για τη συνολική εποπτεία των εργασιών, την κεντρική διοίκηση του Προγράμματος και το συντονισμό των μερών.</w:t>
      </w:r>
    </w:p>
    <w:p w14:paraId="7A350350" w14:textId="77777777" w:rsidR="00821BE1" w:rsidRDefault="00821BE1" w:rsidP="00192320">
      <w:pPr>
        <w:pStyle w:val="ListParagraph"/>
        <w:tabs>
          <w:tab w:val="left" w:pos="1890"/>
        </w:tabs>
        <w:ind w:left="630"/>
        <w:rPr>
          <w:lang w:val="el-GR"/>
        </w:rPr>
      </w:pPr>
    </w:p>
    <w:p w14:paraId="58CB9256" w14:textId="3EBBC946" w:rsidR="009B7853" w:rsidRPr="00192320" w:rsidRDefault="00821BE1" w:rsidP="00BC6963">
      <w:pPr>
        <w:pStyle w:val="ListParagraph"/>
        <w:numPr>
          <w:ilvl w:val="0"/>
          <w:numId w:val="33"/>
        </w:numPr>
        <w:tabs>
          <w:tab w:val="left" w:pos="1890"/>
        </w:tabs>
        <w:ind w:left="630" w:hanging="270"/>
        <w:rPr>
          <w:u w:val="single"/>
          <w:lang w:val="el-GR"/>
        </w:rPr>
      </w:pPr>
      <w:r>
        <w:rPr>
          <w:u w:val="single"/>
          <w:lang w:val="el-GR"/>
        </w:rPr>
        <w:t>Υποέργο 4</w:t>
      </w:r>
      <w:r w:rsidRPr="00192320">
        <w:rPr>
          <w:lang w:val="el-GR"/>
        </w:rPr>
        <w:t xml:space="preserve">: </w:t>
      </w:r>
      <w:r w:rsidR="00937F43" w:rsidRPr="00192320">
        <w:rPr>
          <w:lang w:val="el-GR"/>
        </w:rPr>
        <w:t xml:space="preserve">Διαχείριση/υποστήριξη προμηθευτών &amp; τεχνική εμπειρογνωμοσύνη για </w:t>
      </w:r>
      <w:r w:rsidR="00001F2A">
        <w:rPr>
          <w:lang w:val="el-GR"/>
        </w:rPr>
        <w:t xml:space="preserve">τις </w:t>
      </w:r>
      <w:r w:rsidR="00937F43" w:rsidRPr="00EA6C2F">
        <w:rPr>
          <w:lang w:val="el-GR"/>
        </w:rPr>
        <w:t>αξιολογήσεις &amp; εγκρίσεις λύσεων</w:t>
      </w:r>
    </w:p>
    <w:p w14:paraId="04266AB6" w14:textId="63C48784" w:rsidR="00937F43" w:rsidRDefault="00125D28" w:rsidP="00001F2A">
      <w:pPr>
        <w:pStyle w:val="ListParagraph"/>
        <w:tabs>
          <w:tab w:val="left" w:pos="1890"/>
        </w:tabs>
        <w:ind w:left="630"/>
        <w:rPr>
          <w:lang w:val="el-GR"/>
        </w:rPr>
      </w:pPr>
      <w:r w:rsidRPr="00202AD2">
        <w:rPr>
          <w:lang w:val="el-GR"/>
        </w:rPr>
        <w:t xml:space="preserve">Στόχος του συγκεκριμένου </w:t>
      </w:r>
      <w:r w:rsidR="00D918F7">
        <w:rPr>
          <w:lang w:val="el-GR"/>
        </w:rPr>
        <w:t>υποέργου</w:t>
      </w:r>
      <w:r w:rsidR="00D918F7" w:rsidRPr="00202AD2">
        <w:rPr>
          <w:lang w:val="el-GR"/>
        </w:rPr>
        <w:t xml:space="preserve"> </w:t>
      </w:r>
      <w:r w:rsidRPr="00202AD2">
        <w:rPr>
          <w:lang w:val="el-GR"/>
        </w:rPr>
        <w:t xml:space="preserve">είναι η υποστήριξη </w:t>
      </w:r>
      <w:r w:rsidR="00E61BB9">
        <w:rPr>
          <w:lang w:val="el-GR"/>
        </w:rPr>
        <w:t xml:space="preserve">του Φορέα Υλοποίησης </w:t>
      </w:r>
      <w:r w:rsidRPr="00202AD2">
        <w:rPr>
          <w:lang w:val="el-GR"/>
        </w:rPr>
        <w:t xml:space="preserve">και των επίσημων Επιτροπών στη διαχείριση των προμηθευτών και των προτεινόμενων λύσεων που θα αξιοποιηθούν από επιχειρήσεις στο πλαίσιο </w:t>
      </w:r>
      <w:r w:rsidR="00E61BB9">
        <w:rPr>
          <w:lang w:val="el-GR"/>
        </w:rPr>
        <w:t>των Προγραμμάτων «Ψηφιακά Εργαλεία ΜΜΕ» και «Ψηφιακές Συναλλαγές»</w:t>
      </w:r>
      <w:r w:rsidR="00202AD2" w:rsidRPr="00202AD2">
        <w:rPr>
          <w:lang w:val="el-GR"/>
        </w:rPr>
        <w:t>.</w:t>
      </w:r>
    </w:p>
    <w:p w14:paraId="3FF76948" w14:textId="77777777" w:rsidR="00E61BB9" w:rsidRDefault="00E61BB9" w:rsidP="00192320">
      <w:pPr>
        <w:pStyle w:val="ListParagraph"/>
        <w:tabs>
          <w:tab w:val="left" w:pos="1890"/>
        </w:tabs>
        <w:ind w:left="630"/>
        <w:rPr>
          <w:lang w:val="el-GR"/>
        </w:rPr>
      </w:pPr>
    </w:p>
    <w:p w14:paraId="51579B09" w14:textId="0D3FC745" w:rsidR="00202AD2" w:rsidRPr="00192320" w:rsidRDefault="00251D7F" w:rsidP="00BC6963">
      <w:pPr>
        <w:pStyle w:val="ListParagraph"/>
        <w:numPr>
          <w:ilvl w:val="0"/>
          <w:numId w:val="33"/>
        </w:numPr>
        <w:tabs>
          <w:tab w:val="left" w:pos="1890"/>
        </w:tabs>
        <w:ind w:left="630" w:hanging="270"/>
        <w:rPr>
          <w:lang w:val="el-GR"/>
        </w:rPr>
      </w:pPr>
      <w:r>
        <w:rPr>
          <w:u w:val="single"/>
          <w:lang w:val="el-GR"/>
        </w:rPr>
        <w:t>Υποέργο 5</w:t>
      </w:r>
      <w:r w:rsidRPr="00192320">
        <w:rPr>
          <w:lang w:val="el-GR"/>
        </w:rPr>
        <w:t xml:space="preserve">: </w:t>
      </w:r>
      <w:r w:rsidR="00A842F4" w:rsidRPr="00192320">
        <w:rPr>
          <w:lang w:val="el-GR"/>
        </w:rPr>
        <w:t>Ψηφιακή Πλατφόρμα διαχείρισης προμηθευτών και λύσεων</w:t>
      </w:r>
    </w:p>
    <w:p w14:paraId="664080EC" w14:textId="7179B746" w:rsidR="00D918F7" w:rsidRDefault="00474A8E" w:rsidP="00251D7F">
      <w:pPr>
        <w:pStyle w:val="ListParagraph"/>
        <w:tabs>
          <w:tab w:val="left" w:pos="1890"/>
        </w:tabs>
        <w:ind w:left="630"/>
        <w:rPr>
          <w:lang w:val="el-GR"/>
        </w:rPr>
      </w:pPr>
      <w:r w:rsidRPr="00474A8E">
        <w:rPr>
          <w:lang w:val="el-GR"/>
        </w:rPr>
        <w:t xml:space="preserve">Στόχος του συγκεκριμένου </w:t>
      </w:r>
      <w:r w:rsidR="00D918F7">
        <w:rPr>
          <w:lang w:val="el-GR"/>
        </w:rPr>
        <w:t>υποέργου</w:t>
      </w:r>
      <w:r w:rsidR="00D918F7" w:rsidRPr="00474A8E">
        <w:rPr>
          <w:lang w:val="el-GR"/>
        </w:rPr>
        <w:t xml:space="preserve"> </w:t>
      </w:r>
      <w:r w:rsidRPr="00474A8E">
        <w:rPr>
          <w:lang w:val="el-GR"/>
        </w:rPr>
        <w:t>είναι η παροχή της ηλεκτρονικής πλατφόρμας / ψηφιακών εργαλείων που αυτοματοποιούν πλήρως τον κύκλο ζωής της διαχείρισης προμηθευτών και εγκεκριμένων λύσεων</w:t>
      </w:r>
      <w:r w:rsidR="00D918F7">
        <w:rPr>
          <w:lang w:val="el-GR"/>
        </w:rPr>
        <w:t xml:space="preserve"> </w:t>
      </w:r>
      <w:r w:rsidR="00D918F7" w:rsidRPr="00202AD2">
        <w:rPr>
          <w:lang w:val="el-GR"/>
        </w:rPr>
        <w:t xml:space="preserve">στο πλαίσιο </w:t>
      </w:r>
      <w:r w:rsidR="00D918F7">
        <w:rPr>
          <w:lang w:val="el-GR"/>
        </w:rPr>
        <w:t>των Προγραμμάτων «Ψηφιακά Εργαλεία ΜΜΕ» και «Ψηφιακές Συναλλαγές».</w:t>
      </w:r>
    </w:p>
    <w:p w14:paraId="573C3903" w14:textId="131BCAED" w:rsidR="00500821" w:rsidRDefault="00500821" w:rsidP="00192320">
      <w:pPr>
        <w:pStyle w:val="ListParagraph"/>
        <w:tabs>
          <w:tab w:val="left" w:pos="1890"/>
        </w:tabs>
        <w:ind w:left="630"/>
        <w:rPr>
          <w:lang w:val="el-GR"/>
        </w:rPr>
      </w:pPr>
    </w:p>
    <w:p w14:paraId="2235149F" w14:textId="2A7878DA" w:rsidR="00A842F4" w:rsidRPr="00192320" w:rsidRDefault="00D918F7" w:rsidP="00BC6963">
      <w:pPr>
        <w:pStyle w:val="ListParagraph"/>
        <w:numPr>
          <w:ilvl w:val="0"/>
          <w:numId w:val="33"/>
        </w:numPr>
        <w:tabs>
          <w:tab w:val="left" w:pos="1890"/>
        </w:tabs>
        <w:ind w:left="630" w:hanging="270"/>
        <w:rPr>
          <w:u w:val="single"/>
          <w:lang w:val="el-GR"/>
        </w:rPr>
      </w:pPr>
      <w:r>
        <w:rPr>
          <w:u w:val="single"/>
          <w:lang w:val="el-GR"/>
        </w:rPr>
        <w:t>Υποέργο 6</w:t>
      </w:r>
      <w:r w:rsidRPr="00192320">
        <w:rPr>
          <w:lang w:val="el-GR"/>
        </w:rPr>
        <w:t xml:space="preserve">: </w:t>
      </w:r>
      <w:r w:rsidR="00A842F4" w:rsidRPr="00192320">
        <w:rPr>
          <w:lang w:val="el-GR"/>
        </w:rPr>
        <w:t>Ψηφιακή πλατφόρμα διαχείρισης επενδυτών και παρακολούθησης του κύκλου ζωής των επενδύσεων</w:t>
      </w:r>
    </w:p>
    <w:p w14:paraId="40402AC3" w14:textId="5EB907C6" w:rsidR="007000CE" w:rsidRDefault="005767E1" w:rsidP="00F716E9">
      <w:pPr>
        <w:pStyle w:val="ListParagraph"/>
        <w:tabs>
          <w:tab w:val="left" w:pos="1890"/>
        </w:tabs>
        <w:ind w:left="630"/>
        <w:rPr>
          <w:lang w:val="el-GR"/>
        </w:rPr>
      </w:pPr>
      <w:r w:rsidRPr="00500821">
        <w:rPr>
          <w:lang w:val="el-GR"/>
        </w:rPr>
        <w:t xml:space="preserve">Στόχος του συγκεκριμένου </w:t>
      </w:r>
      <w:r w:rsidR="00F716E9">
        <w:rPr>
          <w:lang w:val="el-GR"/>
        </w:rPr>
        <w:t>υ</w:t>
      </w:r>
      <w:r w:rsidR="00F716E9" w:rsidRPr="00500821">
        <w:rPr>
          <w:lang w:val="el-GR"/>
        </w:rPr>
        <w:t xml:space="preserve">ποέργου </w:t>
      </w:r>
      <w:r w:rsidRPr="00500821">
        <w:rPr>
          <w:lang w:val="el-GR"/>
        </w:rPr>
        <w:t>είναι η παροχή της ηλεκτρονικής πλατφόρμας / ψηφιακών εργαλείων που αυτοματοποιούν πλήρως τον κύκλο ζωής της διαχείρισης των επενδυτών (ΜΜΕ), των έργων τους και όλων των εμπλεκομένων μερών που συμμετέχουν σε αυτή τη διαδικασία</w:t>
      </w:r>
      <w:r w:rsidR="007E5DCF">
        <w:rPr>
          <w:lang w:val="el-GR"/>
        </w:rPr>
        <w:t xml:space="preserve"> </w:t>
      </w:r>
      <w:r w:rsidR="007E5DCF" w:rsidRPr="00202AD2">
        <w:rPr>
          <w:lang w:val="el-GR"/>
        </w:rPr>
        <w:t xml:space="preserve">στο πλαίσιο </w:t>
      </w:r>
      <w:r w:rsidR="007E5DCF">
        <w:rPr>
          <w:lang w:val="el-GR"/>
        </w:rPr>
        <w:t>των Προγραμμάτων «Ψηφιακά Εργαλεία ΜΜΕ» και «Ψηφιακές Συναλλαγές»</w:t>
      </w:r>
      <w:r w:rsidRPr="00500821">
        <w:rPr>
          <w:lang w:val="el-GR"/>
        </w:rPr>
        <w:t>. Η πλατφόρμα διαλειτουργεί με την ψηφιακή πλατφόρμα προμηθευτών και λύσεων</w:t>
      </w:r>
      <w:r>
        <w:rPr>
          <w:lang w:val="el-GR"/>
        </w:rPr>
        <w:t>.</w:t>
      </w:r>
    </w:p>
    <w:p w14:paraId="02AC645A" w14:textId="77777777" w:rsidR="007E5DCF" w:rsidRDefault="007E5DCF" w:rsidP="00192320">
      <w:pPr>
        <w:pStyle w:val="ListParagraph"/>
        <w:tabs>
          <w:tab w:val="left" w:pos="1890"/>
        </w:tabs>
        <w:ind w:left="630"/>
        <w:rPr>
          <w:lang w:val="el-GR"/>
        </w:rPr>
      </w:pPr>
    </w:p>
    <w:p w14:paraId="7169A61F" w14:textId="44D61183" w:rsidR="00A842F4" w:rsidRPr="00192320" w:rsidRDefault="00873D8C" w:rsidP="00BC6963">
      <w:pPr>
        <w:pStyle w:val="ListParagraph"/>
        <w:numPr>
          <w:ilvl w:val="0"/>
          <w:numId w:val="33"/>
        </w:numPr>
        <w:tabs>
          <w:tab w:val="left" w:pos="1890"/>
        </w:tabs>
        <w:ind w:left="630" w:hanging="270"/>
        <w:rPr>
          <w:u w:val="single"/>
          <w:lang w:val="el-GR"/>
        </w:rPr>
      </w:pPr>
      <w:r>
        <w:rPr>
          <w:u w:val="single"/>
          <w:lang w:val="el-GR"/>
        </w:rPr>
        <w:t>Υποέργο 7</w:t>
      </w:r>
      <w:r w:rsidRPr="00192320">
        <w:rPr>
          <w:lang w:val="el-GR"/>
        </w:rPr>
        <w:t xml:space="preserve">: </w:t>
      </w:r>
      <w:r w:rsidR="00A842F4" w:rsidRPr="00192320">
        <w:rPr>
          <w:lang w:val="el-GR"/>
        </w:rPr>
        <w:t>Κεντρικό Help-Desk &amp; γραφείο υποστήριξης δικαιούχων</w:t>
      </w:r>
    </w:p>
    <w:p w14:paraId="488F8DF7" w14:textId="61BCF378" w:rsidR="0006688C" w:rsidRDefault="0006688C" w:rsidP="00555D67">
      <w:pPr>
        <w:pStyle w:val="ListParagraph"/>
        <w:tabs>
          <w:tab w:val="left" w:pos="1890"/>
        </w:tabs>
        <w:ind w:left="630"/>
        <w:rPr>
          <w:lang w:val="el-GR"/>
        </w:rPr>
      </w:pPr>
      <w:r w:rsidRPr="007000CE">
        <w:rPr>
          <w:lang w:val="el-GR"/>
        </w:rPr>
        <w:t xml:space="preserve">Στόχος του συγκεκριμένου </w:t>
      </w:r>
      <w:r w:rsidR="00873D8C">
        <w:rPr>
          <w:lang w:val="el-GR"/>
        </w:rPr>
        <w:t>υ</w:t>
      </w:r>
      <w:r w:rsidR="00873D8C" w:rsidRPr="007000CE">
        <w:rPr>
          <w:lang w:val="el-GR"/>
        </w:rPr>
        <w:t xml:space="preserve">ποέργου </w:t>
      </w:r>
      <w:r w:rsidRPr="007000CE">
        <w:rPr>
          <w:lang w:val="el-GR"/>
        </w:rPr>
        <w:t xml:space="preserve">είναι η παροχή υπηρεσιών για συγκεκριμένη χρονική περίοδο με σκοπό τη στελέχωση και λειτουργία γραφείου ενημέρωσης και (help-desk). Το γραφείο υποστήριξης θα καλύπτει οριζόντια τις ανάγκες </w:t>
      </w:r>
      <w:r w:rsidR="00EB5D64">
        <w:rPr>
          <w:lang w:val="el-GR"/>
        </w:rPr>
        <w:t>της Δράσης 16706</w:t>
      </w:r>
      <w:r w:rsidRPr="007000CE">
        <w:rPr>
          <w:lang w:val="el-GR"/>
        </w:rPr>
        <w:t xml:space="preserve"> και τη διαχείριση της επικοινωνίας κυρίως με τις επιχειρήσεις/ΜΜΕ δυνητικούς και πραγματικούς δικαιούχους των ενισχύσεων, αλλά και γενικότερα με το ενδιαφερόμενο κοινό.</w:t>
      </w:r>
    </w:p>
    <w:p w14:paraId="71FFBAB5" w14:textId="77777777" w:rsidR="0090269E" w:rsidRPr="00192320" w:rsidRDefault="0090269E" w:rsidP="00192320">
      <w:pPr>
        <w:pStyle w:val="ListParagraph"/>
        <w:tabs>
          <w:tab w:val="left" w:pos="1890"/>
        </w:tabs>
        <w:ind w:left="630"/>
        <w:rPr>
          <w:lang w:val="el-GR"/>
        </w:rPr>
      </w:pPr>
    </w:p>
    <w:p w14:paraId="34346885" w14:textId="732D21E6" w:rsidR="00A842F4" w:rsidRPr="00192320" w:rsidRDefault="0090269E" w:rsidP="00BC6963">
      <w:pPr>
        <w:pStyle w:val="ListParagraph"/>
        <w:numPr>
          <w:ilvl w:val="0"/>
          <w:numId w:val="33"/>
        </w:numPr>
        <w:tabs>
          <w:tab w:val="left" w:pos="1890"/>
        </w:tabs>
        <w:ind w:left="630" w:hanging="270"/>
        <w:rPr>
          <w:u w:val="single"/>
          <w:lang w:val="el-GR"/>
        </w:rPr>
      </w:pPr>
      <w:r>
        <w:rPr>
          <w:u w:val="single"/>
          <w:lang w:val="el-GR"/>
        </w:rPr>
        <w:t>Υποέργο 8</w:t>
      </w:r>
      <w:r w:rsidRPr="00192320">
        <w:rPr>
          <w:lang w:val="el-GR"/>
        </w:rPr>
        <w:t xml:space="preserve">: </w:t>
      </w:r>
      <w:r w:rsidR="00A842F4" w:rsidRPr="00192320">
        <w:rPr>
          <w:lang w:val="el-GR"/>
        </w:rPr>
        <w:t>Υπηρεσίες δημοσιότητας, υποστήριξης και ενημέρωσης κοινού</w:t>
      </w:r>
    </w:p>
    <w:p w14:paraId="6C994FFC" w14:textId="6E102E4F" w:rsidR="00851BB4" w:rsidRDefault="00851BB4" w:rsidP="0090269E">
      <w:pPr>
        <w:pStyle w:val="ListParagraph"/>
        <w:tabs>
          <w:tab w:val="left" w:pos="1890"/>
        </w:tabs>
        <w:ind w:left="630"/>
        <w:rPr>
          <w:lang w:val="el-GR"/>
        </w:rPr>
      </w:pPr>
      <w:r w:rsidRPr="00851BB4">
        <w:rPr>
          <w:lang w:val="el-GR"/>
        </w:rPr>
        <w:t xml:space="preserve">Το παρόν υποέργο περιλαμβάνει υπηρεσίες για τον αναλυτικό σχεδιασμό και εφαρμογή ενεργειών δημοσιότητας για τη </w:t>
      </w:r>
      <w:r w:rsidR="00BD3AFB">
        <w:rPr>
          <w:lang w:val="el-GR"/>
        </w:rPr>
        <w:t>Δράση 16706</w:t>
      </w:r>
      <w:r w:rsidRPr="00851BB4">
        <w:rPr>
          <w:lang w:val="el-GR"/>
        </w:rPr>
        <w:t>.</w:t>
      </w:r>
    </w:p>
    <w:p w14:paraId="6DF7FC5F" w14:textId="77777777" w:rsidR="00BD3AFB" w:rsidRDefault="00BD3AFB" w:rsidP="00192320">
      <w:pPr>
        <w:pStyle w:val="ListParagraph"/>
        <w:tabs>
          <w:tab w:val="left" w:pos="1890"/>
        </w:tabs>
        <w:ind w:left="630"/>
        <w:rPr>
          <w:lang w:val="el-GR"/>
        </w:rPr>
      </w:pPr>
    </w:p>
    <w:p w14:paraId="16F5601C" w14:textId="4ADEBD4A" w:rsidR="00A842F4" w:rsidRDefault="003E6DC9" w:rsidP="00BC6963">
      <w:pPr>
        <w:pStyle w:val="ListParagraph"/>
        <w:numPr>
          <w:ilvl w:val="0"/>
          <w:numId w:val="33"/>
        </w:numPr>
        <w:tabs>
          <w:tab w:val="left" w:pos="1890"/>
        </w:tabs>
        <w:ind w:left="630" w:hanging="270"/>
        <w:rPr>
          <w:lang w:val="el-GR"/>
        </w:rPr>
      </w:pPr>
      <w:r>
        <w:rPr>
          <w:u w:val="single"/>
          <w:lang w:val="el-GR"/>
        </w:rPr>
        <w:t>Υποέργο 9</w:t>
      </w:r>
      <w:r w:rsidRPr="00192320">
        <w:rPr>
          <w:lang w:val="el-GR"/>
        </w:rPr>
        <w:t xml:space="preserve">: </w:t>
      </w:r>
      <w:r w:rsidR="00A842F4" w:rsidRPr="00192320">
        <w:rPr>
          <w:lang w:val="el-GR"/>
        </w:rPr>
        <w:t>Παροχή υπηρεσιών προστιθέμενης αξίας για την λειτουργία υποστηρικτικού μηχανισμού της δράσης</w:t>
      </w:r>
    </w:p>
    <w:p w14:paraId="5883DC35" w14:textId="4F4D5867" w:rsidR="003E6DC9" w:rsidRDefault="008B6057" w:rsidP="003E6DC9">
      <w:pPr>
        <w:pStyle w:val="ListParagraph"/>
        <w:tabs>
          <w:tab w:val="left" w:pos="1890"/>
        </w:tabs>
        <w:ind w:left="630"/>
        <w:rPr>
          <w:lang w:val="el-GR"/>
        </w:rPr>
      </w:pPr>
      <w:r>
        <w:rPr>
          <w:lang w:val="el-GR"/>
        </w:rPr>
        <w:t>Από το συγκεκριμένο υποέργο, προέκυψαν τρεις (3) Συμφωνίες Πλαίσιο</w:t>
      </w:r>
      <w:r w:rsidR="00677746">
        <w:rPr>
          <w:lang w:val="el-GR"/>
        </w:rPr>
        <w:t xml:space="preserve">, οι οποίες αναλύονται παρακάτω στα υποέργα 14, 15 και 16. </w:t>
      </w:r>
    </w:p>
    <w:p w14:paraId="43C1F276" w14:textId="77777777" w:rsidR="00D33AEA" w:rsidRPr="003E6DC9" w:rsidRDefault="00D33AEA" w:rsidP="00974856">
      <w:pPr>
        <w:pStyle w:val="ListParagraph"/>
        <w:tabs>
          <w:tab w:val="left" w:pos="1890"/>
        </w:tabs>
        <w:ind w:left="630"/>
        <w:rPr>
          <w:lang w:val="el-GR"/>
        </w:rPr>
      </w:pPr>
    </w:p>
    <w:p w14:paraId="441AD1AE" w14:textId="0013D3DA" w:rsidR="0089792D" w:rsidRPr="00974856" w:rsidRDefault="00D33AEA" w:rsidP="00BC6963">
      <w:pPr>
        <w:pStyle w:val="ListParagraph"/>
        <w:numPr>
          <w:ilvl w:val="0"/>
          <w:numId w:val="33"/>
        </w:numPr>
        <w:tabs>
          <w:tab w:val="left" w:pos="1890"/>
        </w:tabs>
        <w:ind w:left="630" w:hanging="270"/>
        <w:rPr>
          <w:lang w:val="el-GR"/>
        </w:rPr>
      </w:pPr>
      <w:r>
        <w:rPr>
          <w:u w:val="single"/>
          <w:lang w:val="el-GR"/>
        </w:rPr>
        <w:t>Υποέργο 10</w:t>
      </w:r>
      <w:r w:rsidRPr="00974856">
        <w:rPr>
          <w:lang w:val="el-GR"/>
        </w:rPr>
        <w:t xml:space="preserve">: </w:t>
      </w:r>
      <w:r w:rsidR="00F543E0" w:rsidRPr="00974856">
        <w:rPr>
          <w:lang w:val="el-GR"/>
        </w:rPr>
        <w:t>Ενέργειες Δημοσιότητας της Δράσης Ψηφιακός Μετασχηματισμός Μικρομεσαίων Επιχειρήσεων</w:t>
      </w:r>
    </w:p>
    <w:p w14:paraId="7EE74BCE" w14:textId="1910BB40" w:rsidR="00672D28" w:rsidRDefault="00D33AEA" w:rsidP="00D33AEA">
      <w:pPr>
        <w:pStyle w:val="ListParagraph"/>
        <w:tabs>
          <w:tab w:val="left" w:pos="1890"/>
        </w:tabs>
        <w:ind w:left="630"/>
        <w:rPr>
          <w:lang w:val="el-GR"/>
        </w:rPr>
      </w:pPr>
      <w:r>
        <w:rPr>
          <w:lang w:val="el-GR"/>
        </w:rPr>
        <w:t>Το υποέργο αφορά σε ε</w:t>
      </w:r>
      <w:r w:rsidR="00672D28" w:rsidRPr="00672D28">
        <w:rPr>
          <w:lang w:val="el-GR"/>
        </w:rPr>
        <w:t xml:space="preserve">νέργειες διαφημιστικής προβολής σε τηλεοπτικά μέσα πανελλαδικής και </w:t>
      </w:r>
      <w:r w:rsidR="001C0883" w:rsidRPr="00672D28">
        <w:rPr>
          <w:lang w:val="el-GR"/>
        </w:rPr>
        <w:t>περιφερειακής</w:t>
      </w:r>
      <w:r w:rsidR="00672D28" w:rsidRPr="00672D28">
        <w:rPr>
          <w:lang w:val="el-GR"/>
        </w:rPr>
        <w:t xml:space="preserve"> εμβέλειας. Προβολή τηλεοπτικών σποτ</w:t>
      </w:r>
      <w:r w:rsidR="00672D28">
        <w:rPr>
          <w:lang w:val="el-GR"/>
        </w:rPr>
        <w:t>.</w:t>
      </w:r>
    </w:p>
    <w:p w14:paraId="094185A5" w14:textId="77777777" w:rsidR="00D33AEA" w:rsidRPr="00974856" w:rsidRDefault="00D33AEA" w:rsidP="00974856">
      <w:pPr>
        <w:pStyle w:val="ListParagraph"/>
        <w:tabs>
          <w:tab w:val="left" w:pos="1890"/>
        </w:tabs>
        <w:ind w:left="630"/>
        <w:rPr>
          <w:lang w:val="el-GR"/>
        </w:rPr>
      </w:pPr>
    </w:p>
    <w:p w14:paraId="20E92499" w14:textId="5F95F7BE" w:rsidR="00F543E0" w:rsidRPr="00974856" w:rsidRDefault="007D2BAC" w:rsidP="00BC6963">
      <w:pPr>
        <w:pStyle w:val="ListParagraph"/>
        <w:numPr>
          <w:ilvl w:val="0"/>
          <w:numId w:val="33"/>
        </w:numPr>
        <w:tabs>
          <w:tab w:val="left" w:pos="1890"/>
        </w:tabs>
        <w:ind w:left="630" w:hanging="270"/>
        <w:rPr>
          <w:lang w:val="el-GR"/>
        </w:rPr>
      </w:pPr>
      <w:r>
        <w:rPr>
          <w:u w:val="single"/>
          <w:lang w:val="el-GR"/>
        </w:rPr>
        <w:t>Υποέργο 11</w:t>
      </w:r>
      <w:r w:rsidRPr="00974856">
        <w:rPr>
          <w:lang w:val="el-GR"/>
        </w:rPr>
        <w:t xml:space="preserve">: </w:t>
      </w:r>
      <w:r w:rsidR="00F543E0" w:rsidRPr="00974856">
        <w:rPr>
          <w:lang w:val="el-GR"/>
        </w:rPr>
        <w:t>Ελληνικός Κόμβος ΜικροΜεσαίων Επιχειρήσεων GAIA-X</w:t>
      </w:r>
    </w:p>
    <w:p w14:paraId="0490F324" w14:textId="3E76CD4F" w:rsidR="00596272" w:rsidRPr="004C364B" w:rsidRDefault="00596272" w:rsidP="00974856">
      <w:pPr>
        <w:pStyle w:val="ListParagraph"/>
        <w:tabs>
          <w:tab w:val="left" w:pos="1890"/>
        </w:tabs>
        <w:ind w:left="630"/>
        <w:rPr>
          <w:lang w:val="el-GR"/>
        </w:rPr>
      </w:pPr>
      <w:r>
        <w:rPr>
          <w:lang w:val="el-GR"/>
        </w:rPr>
        <w:t>Το συγκεκριμένο υποέργο αναλύθηκε ανωτέρω, στην ενότητα «</w:t>
      </w:r>
      <w:r w:rsidRPr="00974856">
        <w:rPr>
          <w:lang w:val="el-GR"/>
        </w:rPr>
        <w:t>II. Ελληνικός Κόμβος GAIA-X για ΜΜΕ</w:t>
      </w:r>
      <w:r w:rsidR="00730B52" w:rsidRPr="00974856">
        <w:rPr>
          <w:lang w:val="el-GR"/>
        </w:rPr>
        <w:t>».</w:t>
      </w:r>
    </w:p>
    <w:p w14:paraId="4D942771" w14:textId="64425E5C" w:rsidR="009551FF" w:rsidRDefault="009551FF" w:rsidP="00974856">
      <w:pPr>
        <w:pStyle w:val="ListParagraph"/>
        <w:tabs>
          <w:tab w:val="left" w:pos="1890"/>
        </w:tabs>
        <w:ind w:left="630"/>
        <w:rPr>
          <w:lang w:val="el-GR"/>
        </w:rPr>
      </w:pPr>
    </w:p>
    <w:p w14:paraId="6B366F23" w14:textId="0FD75D2B" w:rsidR="00AA0560" w:rsidRDefault="00730B52" w:rsidP="00BC6963">
      <w:pPr>
        <w:pStyle w:val="ListParagraph"/>
        <w:numPr>
          <w:ilvl w:val="0"/>
          <w:numId w:val="33"/>
        </w:numPr>
        <w:tabs>
          <w:tab w:val="left" w:pos="1890"/>
        </w:tabs>
        <w:ind w:left="630" w:hanging="270"/>
        <w:rPr>
          <w:lang w:val="el-GR"/>
        </w:rPr>
      </w:pPr>
      <w:r w:rsidRPr="00AA0560">
        <w:rPr>
          <w:u w:val="single"/>
          <w:lang w:val="el-GR"/>
        </w:rPr>
        <w:t>Υποέργο 12</w:t>
      </w:r>
      <w:r w:rsidRPr="00974856">
        <w:rPr>
          <w:lang w:val="el-GR"/>
        </w:rPr>
        <w:t xml:space="preserve">: </w:t>
      </w:r>
      <w:r w:rsidR="00F543E0" w:rsidRPr="00974856">
        <w:rPr>
          <w:lang w:val="el-GR"/>
        </w:rPr>
        <w:t>Υπηρεσίες Ανεξάρτητου Ελεγκτή για Επιβεβαίωση Επίτευξης Οροσήμων</w:t>
      </w:r>
      <w:r w:rsidR="00417B8C" w:rsidRPr="00974856">
        <w:rPr>
          <w:lang w:val="el-GR"/>
        </w:rPr>
        <w:t xml:space="preserve"> </w:t>
      </w:r>
    </w:p>
    <w:p w14:paraId="04BCE26B" w14:textId="7EE5C06B" w:rsidR="006C43E8" w:rsidRDefault="006C43E8" w:rsidP="002927CD">
      <w:pPr>
        <w:pStyle w:val="ListParagraph"/>
        <w:tabs>
          <w:tab w:val="left" w:pos="1890"/>
        </w:tabs>
        <w:ind w:left="630"/>
        <w:rPr>
          <w:lang w:val="el-GR"/>
        </w:rPr>
      </w:pPr>
      <w:r w:rsidRPr="00AA0560">
        <w:rPr>
          <w:lang w:val="el-GR"/>
        </w:rPr>
        <w:t xml:space="preserve">Αφορά </w:t>
      </w:r>
      <w:r w:rsidR="00AA0560">
        <w:rPr>
          <w:lang w:val="el-GR"/>
        </w:rPr>
        <w:t xml:space="preserve">το υπό ανάθεση έργο. </w:t>
      </w:r>
    </w:p>
    <w:p w14:paraId="44EF75E4" w14:textId="77777777" w:rsidR="00AA0560" w:rsidRPr="00AA0560" w:rsidRDefault="00AA0560" w:rsidP="002927CD">
      <w:pPr>
        <w:pStyle w:val="ListParagraph"/>
        <w:tabs>
          <w:tab w:val="left" w:pos="1890"/>
        </w:tabs>
        <w:ind w:left="630"/>
        <w:rPr>
          <w:lang w:val="el-GR"/>
        </w:rPr>
      </w:pPr>
    </w:p>
    <w:p w14:paraId="12AA8CB4" w14:textId="1912B799" w:rsidR="00F543E0" w:rsidRPr="00974856" w:rsidRDefault="008B46C4" w:rsidP="00BC6963">
      <w:pPr>
        <w:pStyle w:val="ListParagraph"/>
        <w:numPr>
          <w:ilvl w:val="0"/>
          <w:numId w:val="33"/>
        </w:numPr>
        <w:tabs>
          <w:tab w:val="left" w:pos="1890"/>
        </w:tabs>
        <w:ind w:left="630" w:hanging="270"/>
        <w:rPr>
          <w:lang w:val="el-GR"/>
        </w:rPr>
      </w:pPr>
      <w:r>
        <w:rPr>
          <w:u w:val="single"/>
          <w:lang w:val="el-GR"/>
        </w:rPr>
        <w:lastRenderedPageBreak/>
        <w:t>Υποέργο 13</w:t>
      </w:r>
      <w:r w:rsidRPr="00974856">
        <w:rPr>
          <w:lang w:val="el-GR"/>
        </w:rPr>
        <w:t xml:space="preserve">: </w:t>
      </w:r>
      <w:r w:rsidR="00F543E0" w:rsidRPr="00974856">
        <w:rPr>
          <w:lang w:val="el-GR"/>
        </w:rPr>
        <w:t>Παροχή Υποστηρικτικών Υπηρεσιών στη Διενέργεια Διοικητικών και Επιτόπιων Επαληθεύσεων των Επενδυτικών Σχεδίων που υλοποιούνται στο πλαίσιο του Προγράμματος «Ανάπτυξη Ψηφιακών Προϊόντων και Υπηρεσιών» της Δράσης 16706</w:t>
      </w:r>
    </w:p>
    <w:p w14:paraId="17144A23" w14:textId="77777777" w:rsidR="005A0C1F" w:rsidRDefault="005A0C1F" w:rsidP="002927CD">
      <w:pPr>
        <w:ind w:left="630"/>
        <w:rPr>
          <w:lang w:val="el-GR"/>
        </w:rPr>
      </w:pPr>
      <w:r w:rsidRPr="005A0C1F">
        <w:rPr>
          <w:lang w:val="el-GR"/>
        </w:rPr>
        <w:t xml:space="preserve">Το αντικείμενο του συγκεκριμένου έργου αφορά στην παροχή κατ’ ελάχιστον τον ακόλουθων υπηρεσιών: </w:t>
      </w:r>
    </w:p>
    <w:p w14:paraId="1A6AAD60" w14:textId="77777777" w:rsidR="005A0C1F" w:rsidRDefault="005A0C1F" w:rsidP="002927CD">
      <w:pPr>
        <w:pStyle w:val="ListParagraph"/>
        <w:numPr>
          <w:ilvl w:val="0"/>
          <w:numId w:val="5"/>
        </w:numPr>
        <w:ind w:left="990" w:hanging="284"/>
        <w:rPr>
          <w:lang w:val="el-GR"/>
        </w:rPr>
      </w:pPr>
      <w:r w:rsidRPr="005A0C1F">
        <w:rPr>
          <w:lang w:val="el-GR"/>
        </w:rPr>
        <w:t>Διενέργεια Διοικητικών Επαληθεύσεων του Φυσικού και Οικονομικού Αντικειμένου του έργου των Δικαιούχων κατόπιν υποβολής Αιτημάτων Επαλήθευσης</w:t>
      </w:r>
      <w:r>
        <w:rPr>
          <w:lang w:val="el-GR"/>
        </w:rPr>
        <w:t>,</w:t>
      </w:r>
    </w:p>
    <w:p w14:paraId="062AC144" w14:textId="17B70D09" w:rsidR="005A0C1F" w:rsidRPr="00417B8C" w:rsidRDefault="005A0C1F" w:rsidP="002927CD">
      <w:pPr>
        <w:pStyle w:val="ListParagraph"/>
        <w:numPr>
          <w:ilvl w:val="0"/>
          <w:numId w:val="5"/>
        </w:numPr>
        <w:ind w:left="990" w:hanging="284"/>
        <w:rPr>
          <w:lang w:val="el-GR"/>
        </w:rPr>
      </w:pPr>
      <w:r w:rsidRPr="00417B8C">
        <w:rPr>
          <w:lang w:val="el-GR"/>
        </w:rPr>
        <w:t>Προετοιμασία και διενέργεια Επιτόπιων Επαληθεύσεων – Πιστοποιήσεων του Φυσικού και Οικονομικού</w:t>
      </w:r>
    </w:p>
    <w:p w14:paraId="77F0D07E" w14:textId="77777777" w:rsidR="004D7FB4" w:rsidRPr="00974856" w:rsidRDefault="004D7FB4" w:rsidP="00974856">
      <w:pPr>
        <w:pStyle w:val="ListParagraph"/>
        <w:tabs>
          <w:tab w:val="left" w:pos="1890"/>
        </w:tabs>
        <w:ind w:left="851"/>
        <w:rPr>
          <w:lang w:val="el-GR"/>
        </w:rPr>
      </w:pPr>
    </w:p>
    <w:p w14:paraId="39D9203F" w14:textId="42C4189B" w:rsidR="00FC06C7" w:rsidRPr="00974856" w:rsidRDefault="002A7D8C" w:rsidP="00BC6963">
      <w:pPr>
        <w:pStyle w:val="ListParagraph"/>
        <w:numPr>
          <w:ilvl w:val="0"/>
          <w:numId w:val="33"/>
        </w:numPr>
        <w:tabs>
          <w:tab w:val="left" w:pos="1890"/>
        </w:tabs>
        <w:ind w:left="630" w:hanging="270"/>
        <w:rPr>
          <w:lang w:val="el-GR"/>
        </w:rPr>
      </w:pPr>
      <w:r>
        <w:rPr>
          <w:u w:val="single"/>
          <w:lang w:val="el-GR"/>
        </w:rPr>
        <w:t>Υποέργο 14</w:t>
      </w:r>
      <w:r w:rsidRPr="00974856">
        <w:rPr>
          <w:lang w:val="el-GR"/>
        </w:rPr>
        <w:t xml:space="preserve">: </w:t>
      </w:r>
      <w:r w:rsidR="00FC06C7" w:rsidRPr="00974856">
        <w:rPr>
          <w:lang w:val="el-GR"/>
        </w:rPr>
        <w:t>1η Εκτελεστική Σύμβαση  με τίτλο: «Παροχή υπηρεσιών προστιθέμενης αξίας για την λειτουργία υποστηρικτικού μηχανισμού της δράσης Ψηφιακός Μετασχηματισμός ΜΜΕ, στο πλαίσιο υλοποίησης της υπ’ αριθμ. 2312/01-11-2023 Συμφωνίας-Πλαίσιο</w:t>
      </w:r>
    </w:p>
    <w:p w14:paraId="11472C72" w14:textId="14FFA23C" w:rsidR="006506F2" w:rsidRPr="006506F2" w:rsidRDefault="006506F2" w:rsidP="002927CD">
      <w:pPr>
        <w:ind w:left="630"/>
        <w:rPr>
          <w:lang w:val="el-GR"/>
        </w:rPr>
      </w:pPr>
      <w:r w:rsidRPr="006506F2">
        <w:rPr>
          <w:lang w:val="el-GR"/>
        </w:rPr>
        <w:t>Το συγκεκριμένο υποέργο αφορά στην 1η Εκτελεστική Σύμβαση της υπ’ αρ. 2312/2023 Συμφωνίας Πλαίσιο, στο πλαίσιο της 2975/13-02-2023 Διακήρυξης της. Το αντικείμενο του υποέργου, αφορά στην Παραγωγική λειτουργία και υλοποίηση πρόσθετων λειτουργιών στην υφιστάμενη Ηλεκτρονική Πλατφόρμα Διαχείρισης Ενισχύσεων (ΗΠΔΕ).</w:t>
      </w:r>
    </w:p>
    <w:p w14:paraId="4BC930D1" w14:textId="77777777" w:rsidR="004D7FB4" w:rsidRPr="00974856" w:rsidRDefault="004D7FB4" w:rsidP="00974856">
      <w:pPr>
        <w:pStyle w:val="ListParagraph"/>
        <w:tabs>
          <w:tab w:val="left" w:pos="1890"/>
        </w:tabs>
        <w:ind w:left="851"/>
        <w:rPr>
          <w:lang w:val="el-GR"/>
        </w:rPr>
      </w:pPr>
    </w:p>
    <w:p w14:paraId="3B9B72C3" w14:textId="168A1EB8" w:rsidR="007729D6" w:rsidRPr="00974856" w:rsidRDefault="004D7FB4" w:rsidP="00BC6963">
      <w:pPr>
        <w:pStyle w:val="ListParagraph"/>
        <w:numPr>
          <w:ilvl w:val="0"/>
          <w:numId w:val="33"/>
        </w:numPr>
        <w:tabs>
          <w:tab w:val="left" w:pos="1890"/>
        </w:tabs>
        <w:ind w:left="630" w:hanging="270"/>
        <w:rPr>
          <w:lang w:val="el-GR"/>
        </w:rPr>
      </w:pPr>
      <w:r>
        <w:rPr>
          <w:u w:val="single"/>
          <w:lang w:val="el-GR"/>
        </w:rPr>
        <w:t>Υποέργο 15</w:t>
      </w:r>
      <w:r w:rsidRPr="00974856">
        <w:rPr>
          <w:lang w:val="el-GR"/>
        </w:rPr>
        <w:t xml:space="preserve">: </w:t>
      </w:r>
      <w:r w:rsidR="00FC06C7" w:rsidRPr="00974856">
        <w:rPr>
          <w:lang w:val="el-GR"/>
        </w:rPr>
        <w:t>1η Εκτελεστική Σύμβαση  με τίτλο: «Παροχή υπηρεσιών προστιθέμενης αξίας για την λειτουργία υποστηρικτικού μηχανισμού της δράσης Ψηφιακός Μετασχηματισμός ΜΜΕ, στο πλαίσιο υλοποίησης της υπ’ αριθμ. 2316/25-10-2023 Συμφωνίας – Πλαίσιο</w:t>
      </w:r>
    </w:p>
    <w:p w14:paraId="5796C245" w14:textId="4DA7A523" w:rsidR="007729D6" w:rsidRDefault="007729D6" w:rsidP="002927CD">
      <w:pPr>
        <w:ind w:left="630"/>
        <w:rPr>
          <w:lang w:val="el-GR"/>
        </w:rPr>
      </w:pPr>
      <w:r w:rsidRPr="007729D6">
        <w:rPr>
          <w:lang w:val="el-GR"/>
        </w:rPr>
        <w:t>Το συγκεκριμένο υποέργο αφορά στην 1η Εκτελεστική Σύμβαση της υπ’ αρ. 2316/2023 Συμφωνίας Πλαίσιο, στο πλαίσιο της 2975/13-02-2023 Διακήρυξης της (Τμήμα 2). Το αντικείμενο του υποέργου, αφορά στην παροχή υπηρεσιών διοίκησης, παρακολούθησης και διαχείρισης της Δράσης και των Προγραμμάτων της σε όλο τον κύκλο ζωής τους.</w:t>
      </w:r>
    </w:p>
    <w:p w14:paraId="25720961" w14:textId="77777777" w:rsidR="004D7FB4" w:rsidRDefault="004D7FB4" w:rsidP="00974856">
      <w:pPr>
        <w:pStyle w:val="ListParagraph"/>
        <w:tabs>
          <w:tab w:val="left" w:pos="1890"/>
        </w:tabs>
        <w:ind w:left="851"/>
        <w:rPr>
          <w:u w:val="single"/>
          <w:lang w:val="el-GR"/>
        </w:rPr>
      </w:pPr>
    </w:p>
    <w:p w14:paraId="03328A88" w14:textId="24C51957" w:rsidR="00FC06C7" w:rsidRPr="00974856" w:rsidRDefault="004D7FB4" w:rsidP="00BC6963">
      <w:pPr>
        <w:pStyle w:val="ListParagraph"/>
        <w:numPr>
          <w:ilvl w:val="0"/>
          <w:numId w:val="33"/>
        </w:numPr>
        <w:tabs>
          <w:tab w:val="left" w:pos="1890"/>
        </w:tabs>
        <w:ind w:left="630" w:hanging="270"/>
        <w:rPr>
          <w:lang w:val="el-GR"/>
        </w:rPr>
      </w:pPr>
      <w:r>
        <w:rPr>
          <w:u w:val="single"/>
          <w:lang w:val="el-GR"/>
        </w:rPr>
        <w:t>Υποέργο 16</w:t>
      </w:r>
      <w:r w:rsidRPr="00974856">
        <w:rPr>
          <w:lang w:val="el-GR"/>
        </w:rPr>
        <w:t xml:space="preserve">: </w:t>
      </w:r>
      <w:r w:rsidR="00FC06C7" w:rsidRPr="00974856">
        <w:rPr>
          <w:lang w:val="el-GR"/>
        </w:rPr>
        <w:t>1η Εκτελεστική Σύμβαση  με τίτλο: «Παροχή υπηρεσιών προστιθέμενης αξίας για την λειτουργία υποστηρικτικού μηχανισμού της δράσης Ψηφιακός Μετασχηματισμός ΜΜΕ, στο πλαίσιο υλοποίησης της υπ’ αριθμ. 2315/26-10-2023 Συμφωνίας - Πλαίσιο</w:t>
      </w:r>
    </w:p>
    <w:p w14:paraId="6E096301" w14:textId="7A7F4733" w:rsidR="00FC06C7" w:rsidRDefault="00B8702F" w:rsidP="002927CD">
      <w:pPr>
        <w:ind w:left="630"/>
        <w:rPr>
          <w:lang w:val="el-GR"/>
        </w:rPr>
      </w:pPr>
      <w:r w:rsidRPr="00B8702F">
        <w:rPr>
          <w:lang w:val="el-GR"/>
        </w:rPr>
        <w:t>Το συγκεκριμένο υποέργο αφορά στην 1η Εκτελεστική Σύμβαση της υπ’ αρ. 2315/2023 Συμφωνίας Πλαίσιο, στο πλαίσιο της 2975/13-02-2023 Διακήρυξης της (Τμήμα 3). Το αντικείμενο του υποέργου, αφορά στην παροχή υπηρεσιών για το Σχεδιασμό, την υλοποίηση και την Λειτουργία Πληροφοριακού Συστήματος για τη λειτουργία μηχανισμού πληρωμών προγραμμάτων επιδοτήσεων</w:t>
      </w:r>
      <w:r>
        <w:rPr>
          <w:lang w:val="el-GR"/>
        </w:rPr>
        <w:t>.</w:t>
      </w:r>
    </w:p>
    <w:p w14:paraId="273B9596" w14:textId="77777777" w:rsidR="00C72BA0" w:rsidRPr="002927CD" w:rsidRDefault="00C72BA0" w:rsidP="00C72BA0">
      <w:pPr>
        <w:rPr>
          <w:lang w:val="el-GR"/>
        </w:rPr>
      </w:pPr>
    </w:p>
    <w:p w14:paraId="3EEB3735" w14:textId="0BC53878" w:rsidR="0090242B" w:rsidRPr="00412A3D" w:rsidRDefault="004D00EC" w:rsidP="00BC6963">
      <w:pPr>
        <w:pStyle w:val="ListParagraph"/>
        <w:numPr>
          <w:ilvl w:val="0"/>
          <w:numId w:val="32"/>
        </w:numPr>
        <w:ind w:left="360"/>
        <w:rPr>
          <w:b/>
          <w:bCs/>
          <w:lang w:val="el-GR"/>
        </w:rPr>
      </w:pPr>
      <w:r w:rsidRPr="0090242B">
        <w:rPr>
          <w:b/>
          <w:bCs/>
          <w:u w:val="single"/>
          <w:lang w:val="el-GR"/>
        </w:rPr>
        <w:t xml:space="preserve">Υποέργο </w:t>
      </w:r>
      <w:r w:rsidRPr="00412A3D">
        <w:rPr>
          <w:b/>
          <w:bCs/>
          <w:u w:val="single"/>
          <w:lang w:val="el-GR"/>
        </w:rPr>
        <w:t>4</w:t>
      </w:r>
      <w:r w:rsidRPr="00412A3D">
        <w:rPr>
          <w:b/>
          <w:bCs/>
          <w:lang w:val="el-GR"/>
        </w:rPr>
        <w:t xml:space="preserve">: </w:t>
      </w:r>
      <w:r w:rsidR="0090242B" w:rsidRPr="00412A3D">
        <w:rPr>
          <w:b/>
          <w:bCs/>
          <w:lang w:val="el-GR"/>
        </w:rPr>
        <w:t>Ψηφιακές Συναλλαγές (Αναβάθμιση Οικοσυστήματος Ταμειακών Μηχανών και POS)</w:t>
      </w:r>
    </w:p>
    <w:p w14:paraId="047C9D98" w14:textId="4D6BB247" w:rsidR="00C9266A" w:rsidRPr="00C9266A" w:rsidRDefault="00C9266A" w:rsidP="00C9266A">
      <w:pPr>
        <w:ind w:left="360"/>
        <w:rPr>
          <w:lang w:val="el-GR"/>
        </w:rPr>
      </w:pPr>
      <w:r w:rsidRPr="00C9266A">
        <w:rPr>
          <w:lang w:val="el-GR"/>
        </w:rPr>
        <w:t>Το συγκεκριμένο υποέργο υλοποιείται μέσω του Τεχνικού Δελτίου Έργου με τίτλο: «</w:t>
      </w:r>
      <w:r w:rsidR="00A7477F" w:rsidRPr="00A7477F">
        <w:rPr>
          <w:lang w:val="el-GR"/>
        </w:rPr>
        <w:t>Επιχορήγηση της ΚτΠ Μ.Α.Ε. για το Έργο "Αναβάθμιση Ταμειακών μηχανών, φορολογικών ηλεκτρονικών μηχανισμών και μηχανισμών ηλεκτρονικών πληρωμών"</w:t>
      </w:r>
      <w:r w:rsidRPr="00C9266A">
        <w:rPr>
          <w:lang w:val="el-GR"/>
        </w:rPr>
        <w:t xml:space="preserve">», Κωδικό ΟΠΣ ΤΑ: </w:t>
      </w:r>
      <w:r w:rsidR="00A7477F" w:rsidRPr="002927CD">
        <w:rPr>
          <w:lang w:val="el-GR"/>
        </w:rPr>
        <w:t>5168467</w:t>
      </w:r>
      <w:r w:rsidRPr="00C9266A">
        <w:rPr>
          <w:lang w:val="el-GR"/>
        </w:rPr>
        <w:t xml:space="preserve"> και απαρτίζεται από τα ακόλουθα υποέργα: </w:t>
      </w:r>
    </w:p>
    <w:p w14:paraId="22FD446D" w14:textId="4076FBE5" w:rsidR="006552F4" w:rsidRPr="002927CD" w:rsidRDefault="006552F4" w:rsidP="00BC6963">
      <w:pPr>
        <w:pStyle w:val="ListParagraph"/>
        <w:numPr>
          <w:ilvl w:val="0"/>
          <w:numId w:val="33"/>
        </w:numPr>
        <w:tabs>
          <w:tab w:val="left" w:pos="1890"/>
        </w:tabs>
        <w:ind w:left="630" w:hanging="270"/>
        <w:rPr>
          <w:lang w:val="el-GR"/>
        </w:rPr>
      </w:pPr>
      <w:r>
        <w:rPr>
          <w:u w:val="single"/>
          <w:lang w:val="el-GR"/>
        </w:rPr>
        <w:t>Υποέργο 1</w:t>
      </w:r>
      <w:r w:rsidRPr="00974856">
        <w:rPr>
          <w:lang w:val="el-GR"/>
        </w:rPr>
        <w:t xml:space="preserve">: </w:t>
      </w:r>
      <w:r w:rsidR="00523B09" w:rsidRPr="002927CD">
        <w:rPr>
          <w:lang w:val="el-GR"/>
        </w:rPr>
        <w:t>Αναβάθμιση Ταμειακών μηχανών, φορολογικών ηλεκτρονικών μηχανισμών και μηχανισμών ηλεκτρονικών πληρωμών (Ψηφιακές Συναλλαγές</w:t>
      </w:r>
      <w:r w:rsidR="00D872BE" w:rsidRPr="002927CD">
        <w:rPr>
          <w:lang w:val="el-GR"/>
        </w:rPr>
        <w:t>)</w:t>
      </w:r>
    </w:p>
    <w:p w14:paraId="7CB7100E" w14:textId="33FE0D57" w:rsidR="00493A27" w:rsidRPr="002927CD" w:rsidRDefault="00493A27" w:rsidP="00493A27">
      <w:pPr>
        <w:pStyle w:val="ListParagraph"/>
        <w:tabs>
          <w:tab w:val="left" w:pos="1890"/>
        </w:tabs>
        <w:ind w:left="630"/>
        <w:rPr>
          <w:lang w:val="el-GR"/>
        </w:rPr>
      </w:pPr>
      <w:r w:rsidRPr="00493A27">
        <w:rPr>
          <w:lang w:val="el-GR"/>
        </w:rPr>
        <w:t xml:space="preserve">Το υποέργο αφορά ειδικότερα τους κύκλους για τα έτη 2022 έως 2024 (Πρόγραμμα «ΨΗΦΙΑΚΕΣ ΣΥΝΑΛΛΑΓΕΣ»). Αποτελεί Δράση Κρατικής Ενίσχυσης. Οι δικαιούχοι της ενίσχυσης είναι ΜΜΕ της χώρας. Το Πρόγραμμα παρέχει επιταγές (vouchers) που διατίθενται για την απόκτηση, μέσω αγοράς ή μίσθωσης, νέων ψηφιακών εργαλείων. Η δράση θα είναι </w:t>
      </w:r>
      <w:r w:rsidRPr="00493A27">
        <w:rPr>
          <w:lang w:val="el-GR"/>
        </w:rPr>
        <w:lastRenderedPageBreak/>
        <w:t>μαζικού χαρακτήρα, περιλαμβάνει ένα ευρύ πεδίο ενισχυόμενων ενεργειών καλύπτοντας το μεγαλύτερο δυνατό φάσμα επιχειρήσεων, και αφορά τις εξής Κατηγορίες: 1: Προμήθεια νέου ή αντικατάσταση υφιστάμενου EFT/POS, 2: Τιμολόγηση επί αυτοκινήτου / διακίνηση παραστατικών εν κινήσει., 3: Λήψη υπηρεσιών παρόχου ηλεκτρονικής τιμολόγησης &amp; λογισμικών τιμολόγησης, 4: Αναβάθμιση ΦΤΜ &amp; ΑΔΗΜΕ για διασύνδεση με EFT/POS , 5: Αντικατάσταση ΕΑΦΔΣΣ, εκτός των επιχειρήσεων εστίασης, 6: Αντικατάσταση ΦΗΜ (ΦΤΜ ή ΑΔΗΜΕ ή ΕΑΦΔΣΣ) επιχειρήσεων εστίασης.</w:t>
      </w:r>
    </w:p>
    <w:p w14:paraId="33AF7D64" w14:textId="77777777" w:rsidR="00493A27" w:rsidRPr="002927CD" w:rsidRDefault="00493A27" w:rsidP="002927CD">
      <w:pPr>
        <w:pStyle w:val="ListParagraph"/>
        <w:tabs>
          <w:tab w:val="left" w:pos="1890"/>
        </w:tabs>
        <w:ind w:left="630"/>
        <w:rPr>
          <w:lang w:val="el-GR"/>
        </w:rPr>
      </w:pPr>
    </w:p>
    <w:p w14:paraId="2AF0D570" w14:textId="01E836A8" w:rsidR="006D638D" w:rsidRPr="002927CD" w:rsidRDefault="006D638D" w:rsidP="00BC6963">
      <w:pPr>
        <w:pStyle w:val="ListParagraph"/>
        <w:numPr>
          <w:ilvl w:val="0"/>
          <w:numId w:val="33"/>
        </w:numPr>
        <w:tabs>
          <w:tab w:val="left" w:pos="1890"/>
        </w:tabs>
        <w:ind w:left="630" w:hanging="270"/>
        <w:rPr>
          <w:lang w:val="el-GR"/>
        </w:rPr>
      </w:pPr>
      <w:r>
        <w:rPr>
          <w:u w:val="single"/>
          <w:lang w:val="el-GR"/>
        </w:rPr>
        <w:t>Υποέργο 2</w:t>
      </w:r>
      <w:r w:rsidRPr="002927CD">
        <w:rPr>
          <w:lang w:val="el-GR"/>
        </w:rPr>
        <w:t>:</w:t>
      </w:r>
      <w:r>
        <w:rPr>
          <w:lang w:val="el-GR"/>
        </w:rPr>
        <w:t xml:space="preserve"> </w:t>
      </w:r>
      <w:r w:rsidR="009A692D" w:rsidRPr="002927CD">
        <w:rPr>
          <w:lang w:val="el-GR"/>
        </w:rPr>
        <w:t>Στρατηγική επικοινωνίας και Σχέδιο Δράσης (</w:t>
      </w:r>
      <w:r w:rsidR="009A692D" w:rsidRPr="009A692D">
        <w:t>media</w:t>
      </w:r>
      <w:r w:rsidR="009A692D" w:rsidRPr="002927CD">
        <w:rPr>
          <w:lang w:val="el-GR"/>
        </w:rPr>
        <w:t xml:space="preserve"> </w:t>
      </w:r>
      <w:r w:rsidR="009A692D" w:rsidRPr="009A692D">
        <w:t>plan</w:t>
      </w:r>
      <w:r w:rsidR="009A692D" w:rsidRPr="002927CD">
        <w:rPr>
          <w:lang w:val="el-GR"/>
        </w:rPr>
        <w:t>)</w:t>
      </w:r>
    </w:p>
    <w:p w14:paraId="51F560E8" w14:textId="504B032C" w:rsidR="00493A27" w:rsidRPr="002927CD" w:rsidRDefault="00493A27" w:rsidP="00493A27">
      <w:pPr>
        <w:pStyle w:val="ListParagraph"/>
        <w:tabs>
          <w:tab w:val="left" w:pos="1890"/>
        </w:tabs>
        <w:ind w:left="630"/>
        <w:rPr>
          <w:lang w:val="el-GR"/>
        </w:rPr>
      </w:pPr>
      <w:r w:rsidRPr="00493A27">
        <w:rPr>
          <w:lang w:val="el-GR"/>
        </w:rPr>
        <w:t>Το υποέργο  αφορά στην εκπόνηση του στρατηγικού πλάνου επικοινωνίας της παρέμβασης και την εκπόνηση του αναλυτικού σχεδίου δράσης για την ενημέρωση του κοινού  προκειμένου να εξευρεθεί ο βέλτιστος τρόπος διάχυσης του μηνύματος τόσο στις συγκεκριμένες ομάδες στόχους του προγράμματος όσο και γενικότερα, με στόχο τη μέγιστη συμμετοχή των ενδιαφερόμενων. Οι ενέργειες επικοινωνίας στα ΜΜΕ είναι επιτακτικές και σκόπιμες προκειμένου να επιτευχθούν τα σχετιζόμενα με αυτήν ορόσημα υλοποίησης του Εθνικού Σχεδίου Ανάκαμψης και Ανθεκτικότητας.</w:t>
      </w:r>
    </w:p>
    <w:p w14:paraId="1590BCDD" w14:textId="77777777" w:rsidR="00493A27" w:rsidRPr="00332951" w:rsidRDefault="00493A27" w:rsidP="002927CD">
      <w:pPr>
        <w:pStyle w:val="ListParagraph"/>
        <w:tabs>
          <w:tab w:val="left" w:pos="1890"/>
        </w:tabs>
        <w:ind w:left="630"/>
        <w:rPr>
          <w:lang w:val="el-GR"/>
        </w:rPr>
      </w:pPr>
    </w:p>
    <w:p w14:paraId="4BFDB2F2" w14:textId="294C748C" w:rsidR="009A692D" w:rsidRPr="002927CD" w:rsidRDefault="009A692D" w:rsidP="00BC6963">
      <w:pPr>
        <w:pStyle w:val="ListParagraph"/>
        <w:numPr>
          <w:ilvl w:val="0"/>
          <w:numId w:val="33"/>
        </w:numPr>
        <w:tabs>
          <w:tab w:val="left" w:pos="1890"/>
        </w:tabs>
        <w:ind w:left="630" w:hanging="270"/>
        <w:rPr>
          <w:lang w:val="el-GR"/>
        </w:rPr>
      </w:pPr>
      <w:r>
        <w:rPr>
          <w:u w:val="single"/>
          <w:lang w:val="el-GR"/>
        </w:rPr>
        <w:t>Υποέργο 3</w:t>
      </w:r>
      <w:r w:rsidRPr="002927CD">
        <w:rPr>
          <w:lang w:val="el-GR"/>
        </w:rPr>
        <w:t>:</w:t>
      </w:r>
      <w:r>
        <w:rPr>
          <w:lang w:val="el-GR"/>
        </w:rPr>
        <w:t xml:space="preserve"> </w:t>
      </w:r>
      <w:r w:rsidRPr="002927CD">
        <w:rPr>
          <w:lang w:val="el-GR"/>
        </w:rPr>
        <w:t>Δημιουργία εικαστικής ταυτότητας της παρέμβασης</w:t>
      </w:r>
    </w:p>
    <w:p w14:paraId="629BFBF1" w14:textId="131F1289" w:rsidR="00493A27" w:rsidRPr="002927CD" w:rsidRDefault="00493A27" w:rsidP="00493A27">
      <w:pPr>
        <w:pStyle w:val="ListParagraph"/>
        <w:tabs>
          <w:tab w:val="left" w:pos="1890"/>
        </w:tabs>
        <w:ind w:left="630"/>
        <w:rPr>
          <w:lang w:val="el-GR"/>
        </w:rPr>
      </w:pPr>
      <w:r w:rsidRPr="00493A27">
        <w:rPr>
          <w:lang w:val="el-GR"/>
        </w:rPr>
        <w:t>Το υποέργο αφορά στον δημιουργικό σχεδιασμό της διαφημιστικής καμπάνιας και στο σχεδιασμό του προωθητικού/διαφημιστικού υλικού.</w:t>
      </w:r>
    </w:p>
    <w:p w14:paraId="072E6983" w14:textId="77777777" w:rsidR="00493A27" w:rsidRPr="00332951" w:rsidRDefault="00493A27" w:rsidP="002927CD">
      <w:pPr>
        <w:pStyle w:val="ListParagraph"/>
        <w:tabs>
          <w:tab w:val="left" w:pos="1890"/>
        </w:tabs>
        <w:ind w:left="630"/>
        <w:rPr>
          <w:lang w:val="el-GR"/>
        </w:rPr>
      </w:pPr>
    </w:p>
    <w:p w14:paraId="5DA63F3E" w14:textId="5ADDB01B" w:rsidR="009A692D" w:rsidRPr="002927CD" w:rsidRDefault="009A692D" w:rsidP="00BC6963">
      <w:pPr>
        <w:pStyle w:val="ListParagraph"/>
        <w:numPr>
          <w:ilvl w:val="0"/>
          <w:numId w:val="33"/>
        </w:numPr>
        <w:tabs>
          <w:tab w:val="left" w:pos="1890"/>
        </w:tabs>
        <w:ind w:left="630" w:hanging="270"/>
        <w:rPr>
          <w:lang w:val="el-GR"/>
        </w:rPr>
      </w:pPr>
      <w:r>
        <w:rPr>
          <w:u w:val="single"/>
          <w:lang w:val="el-GR"/>
        </w:rPr>
        <w:t>Υποέργο 4</w:t>
      </w:r>
      <w:r w:rsidRPr="002927CD">
        <w:rPr>
          <w:lang w:val="el-GR"/>
        </w:rPr>
        <w:t>:</w:t>
      </w:r>
      <w:r>
        <w:rPr>
          <w:lang w:val="el-GR"/>
        </w:rPr>
        <w:t xml:space="preserve"> </w:t>
      </w:r>
      <w:r w:rsidR="001C768B" w:rsidRPr="002927CD">
        <w:rPr>
          <w:lang w:val="el-GR"/>
        </w:rPr>
        <w:t>Παραγωγή διαφημιστικού υλικού για τη Διαφημιστική Καμπάνια</w:t>
      </w:r>
    </w:p>
    <w:p w14:paraId="09CBCAE2" w14:textId="55AC6D36" w:rsidR="00493A27" w:rsidRPr="002927CD" w:rsidRDefault="00493A27" w:rsidP="00493A27">
      <w:pPr>
        <w:pStyle w:val="ListParagraph"/>
        <w:tabs>
          <w:tab w:val="left" w:pos="1890"/>
        </w:tabs>
        <w:ind w:left="630"/>
        <w:rPr>
          <w:lang w:val="el-GR"/>
        </w:rPr>
      </w:pPr>
      <w:r w:rsidRPr="00493A27">
        <w:rPr>
          <w:lang w:val="el-GR"/>
        </w:rPr>
        <w:t>Το υποέργο αφορά στην παραγωγή του διαφημιστικού υλικού για την ενημέρωση του κοινού προκειμένου να εξευρεθεί ο βέλτιστος τρόπος διάχυσης του μηνύματος τόσο στις συγκεκριμένες ομάδες στόχους του προγράμματος όσο και γενικότερα, με στόχο τη μέγιστη συμμετοχή ωφελουμένων και επιχειρήσεων.</w:t>
      </w:r>
    </w:p>
    <w:p w14:paraId="736457C1" w14:textId="77777777" w:rsidR="00493A27" w:rsidRPr="00332951" w:rsidRDefault="00493A27" w:rsidP="002927CD">
      <w:pPr>
        <w:pStyle w:val="ListParagraph"/>
        <w:tabs>
          <w:tab w:val="left" w:pos="1890"/>
        </w:tabs>
        <w:ind w:left="630"/>
        <w:rPr>
          <w:lang w:val="el-GR"/>
        </w:rPr>
      </w:pPr>
    </w:p>
    <w:p w14:paraId="205D8C86" w14:textId="2D846506" w:rsidR="001C768B" w:rsidRPr="002927CD" w:rsidRDefault="009500DC" w:rsidP="00BC6963">
      <w:pPr>
        <w:pStyle w:val="ListParagraph"/>
        <w:numPr>
          <w:ilvl w:val="0"/>
          <w:numId w:val="33"/>
        </w:numPr>
        <w:tabs>
          <w:tab w:val="left" w:pos="1890"/>
        </w:tabs>
        <w:ind w:left="630" w:hanging="270"/>
        <w:rPr>
          <w:lang w:val="el-GR"/>
        </w:rPr>
      </w:pPr>
      <w:r>
        <w:rPr>
          <w:u w:val="single"/>
          <w:lang w:val="el-GR"/>
        </w:rPr>
        <w:t>Υποέργο 5</w:t>
      </w:r>
      <w:r w:rsidRPr="002927CD">
        <w:rPr>
          <w:lang w:val="el-GR"/>
        </w:rPr>
        <w:t>:</w:t>
      </w:r>
      <w:r>
        <w:rPr>
          <w:lang w:val="el-GR"/>
        </w:rPr>
        <w:t xml:space="preserve"> </w:t>
      </w:r>
      <w:r w:rsidRPr="002927CD">
        <w:rPr>
          <w:lang w:val="el-GR"/>
        </w:rPr>
        <w:t>Υλοποίηση της διαφημιστικής προβολής σε τηλεοπτικά, ραδιοφωνικά και έντυπα μέσα, καθώς και στο διαδίκτυο</w:t>
      </w:r>
    </w:p>
    <w:p w14:paraId="272EBA30" w14:textId="3D4F278B" w:rsidR="00493A27" w:rsidRPr="002927CD" w:rsidRDefault="00493A27" w:rsidP="00493A27">
      <w:pPr>
        <w:pStyle w:val="ListParagraph"/>
        <w:tabs>
          <w:tab w:val="left" w:pos="1890"/>
        </w:tabs>
        <w:ind w:left="630"/>
        <w:rPr>
          <w:lang w:val="el-GR"/>
        </w:rPr>
      </w:pPr>
      <w:r w:rsidRPr="00493A27">
        <w:rPr>
          <w:lang w:val="el-GR"/>
        </w:rPr>
        <w:t>Το υποέργο αφορά την ανάθεση εκ μέρους της ΚτΠ Μ.Α.Ε. (ακολουθώντας τη διαδικασία που περιγράφεται στο ΠΔ 261/97), σε τηλεοπτικούς., ραδιοφωνικούς  σταθμούς και ηλεκτρονικά μέσα την αναπαραγωγή διαφημιστικών σποτ σύμφωνα με το εγκεκριμένο media plan.</w:t>
      </w:r>
    </w:p>
    <w:p w14:paraId="2220D31E" w14:textId="77777777" w:rsidR="00493A27" w:rsidRPr="00332951" w:rsidRDefault="00493A27" w:rsidP="002927CD">
      <w:pPr>
        <w:pStyle w:val="ListParagraph"/>
        <w:tabs>
          <w:tab w:val="left" w:pos="1890"/>
        </w:tabs>
        <w:ind w:left="630"/>
        <w:rPr>
          <w:lang w:val="el-GR"/>
        </w:rPr>
      </w:pPr>
    </w:p>
    <w:p w14:paraId="2EEA37A8" w14:textId="5C439B39" w:rsidR="009500DC" w:rsidRPr="002927CD" w:rsidRDefault="009500DC" w:rsidP="00BC6963">
      <w:pPr>
        <w:pStyle w:val="ListParagraph"/>
        <w:numPr>
          <w:ilvl w:val="0"/>
          <w:numId w:val="33"/>
        </w:numPr>
        <w:tabs>
          <w:tab w:val="left" w:pos="1890"/>
        </w:tabs>
        <w:ind w:left="630" w:hanging="270"/>
        <w:rPr>
          <w:lang w:val="el-GR"/>
        </w:rPr>
      </w:pPr>
      <w:r>
        <w:rPr>
          <w:u w:val="single"/>
          <w:lang w:val="el-GR"/>
        </w:rPr>
        <w:t>Υποέργο 6</w:t>
      </w:r>
      <w:r w:rsidRPr="002927CD">
        <w:rPr>
          <w:lang w:val="el-GR"/>
        </w:rPr>
        <w:t>:</w:t>
      </w:r>
      <w:r>
        <w:rPr>
          <w:lang w:val="el-GR"/>
        </w:rPr>
        <w:t xml:space="preserve"> </w:t>
      </w:r>
      <w:r w:rsidR="00764C55" w:rsidRPr="002927CD">
        <w:rPr>
          <w:lang w:val="el-GR"/>
        </w:rPr>
        <w:t>Αναβάθμιση Ταμειακών μηχανών, φορολογικών ηλεκτρονικών μηχανισμών και μηχανισμών ηλεκτρονικών πληρωμών (Ψηφιακές Συναλλαγές Β'</w:t>
      </w:r>
      <w:r w:rsidR="00397A33">
        <w:rPr>
          <w:lang w:val="el-GR"/>
        </w:rPr>
        <w:t>)</w:t>
      </w:r>
    </w:p>
    <w:p w14:paraId="4E0D87DA" w14:textId="07097A8B" w:rsidR="00493A27" w:rsidRPr="00974856" w:rsidRDefault="00493A27" w:rsidP="002927CD">
      <w:pPr>
        <w:pStyle w:val="ListParagraph"/>
        <w:tabs>
          <w:tab w:val="left" w:pos="1890"/>
        </w:tabs>
        <w:ind w:left="630"/>
        <w:rPr>
          <w:lang w:val="el-GR"/>
        </w:rPr>
      </w:pPr>
      <w:r w:rsidRPr="00493A27">
        <w:rPr>
          <w:lang w:val="el-GR"/>
        </w:rPr>
        <w:t>Το υποέργο αφορά ειδικότερα τους κύκλους για το έτος 2025 (Πρόγραμμα «ΨΗΦΙΑΚΕΣ ΣΥΝΑΛΛΑΓΕΣ Β΄»). Αποτελεί Δράση Κρατικής Ενίσχυσης. Οι δικαιούχοι της ενίσχυσης είναι ΜΜΕ της χώρας. Το Πρόγραμμα θα παρέχει επιταγές (vouchers) που θα διατεθούν για την απόκτηση, μέσω αγοράς ή μίσθωσης, νέων ψηφιακών εργαλείων. Η δράση θα είναι μαζικού χαρακτήρα, θα περιλαμβάνει ένα ευρύ πεδίο ενισχυόμενων ενεργειών καλύπτοντας το μεγαλύτερο δυνατό φάσμα επιχειρήσεων, και θα αφορά τις εξής Κατηγορίες: 1: Προμήθεια νέου ή αντικατάσταση υφιστάμενου EFT/POS, 2: Αναβαθμίσεις, βελτιώσεις λογισμικού και τεχνική υποστήριξη διασυνδεδεμένου POS, 3: Λήψη υπηρεσιών παρόχου ηλεκτρονικής τιμολόγησης &amp; λογισμικών τιμολόγησης, 4: Αναβάθμιση ΦΤΜ &amp; ΑΔΗΜΕ για διασύνδεση με EFT/POS, 5: Αντικατάσταση ΕΑΦΔΣΣ, εκτός των επιχειρήσεων εστίασης, 6: Αντικατάσταση ΦΗΜ (ΦΤΜ ή ΑΔΗΜΕ ή ΕΑΦΔΣΣ) επιχειρήσεων εστίασης.</w:t>
      </w:r>
    </w:p>
    <w:p w14:paraId="1BF01621" w14:textId="623E651A" w:rsidR="00104FE6" w:rsidRDefault="00104FE6" w:rsidP="00C72BA0">
      <w:pPr>
        <w:rPr>
          <w:b/>
          <w:bCs/>
          <w:lang w:val="el-GR"/>
        </w:rPr>
      </w:pPr>
      <w:r>
        <w:rPr>
          <w:b/>
          <w:bCs/>
          <w:lang w:val="el-GR"/>
        </w:rPr>
        <w:t>Ορόσημα Δράσης 16706 – «Ψηφιακός Μετασχηματισμός Μικρομεσαίων Επιχειρήσεων»</w:t>
      </w:r>
    </w:p>
    <w:p w14:paraId="2D451130" w14:textId="1C7B399F" w:rsidR="00E36F99" w:rsidRDefault="001E7A40" w:rsidP="00C72BA0">
      <w:pPr>
        <w:rPr>
          <w:lang w:val="el-GR"/>
        </w:rPr>
        <w:sectPr w:rsidR="00E36F99" w:rsidSect="008A2E47">
          <w:headerReference w:type="default" r:id="rId34"/>
          <w:footerReference w:type="default" r:id="rId35"/>
          <w:headerReference w:type="first" r:id="rId36"/>
          <w:footerReference w:type="first" r:id="rId37"/>
          <w:endnotePr>
            <w:numFmt w:val="decimal"/>
          </w:endnotePr>
          <w:pgSz w:w="11906" w:h="16838"/>
          <w:pgMar w:top="1411" w:right="1138" w:bottom="994" w:left="1138" w:header="720" w:footer="58" w:gutter="0"/>
          <w:cols w:space="720"/>
          <w:titlePg/>
        </w:sectPr>
      </w:pPr>
      <w:r>
        <w:rPr>
          <w:lang w:val="el-GR"/>
        </w:rPr>
        <w:t xml:space="preserve">Στον πίνακα που ακολουθεί, παρουσιάζονται τα ορόσημα της ανωτέρω Δράσης, </w:t>
      </w:r>
      <w:r w:rsidR="002E648D">
        <w:rPr>
          <w:lang w:val="el-GR"/>
        </w:rPr>
        <w:t xml:space="preserve">τα οποία θα </w:t>
      </w:r>
      <w:r w:rsidR="004411B0">
        <w:rPr>
          <w:lang w:val="el-GR"/>
        </w:rPr>
        <w:t>ελεγχθούν</w:t>
      </w:r>
      <w:r w:rsidR="00C10B97">
        <w:rPr>
          <w:lang w:val="el-GR"/>
        </w:rPr>
        <w:t xml:space="preserve">, κατ’ ελάχιστον, </w:t>
      </w:r>
      <w:r w:rsidR="002E648D">
        <w:rPr>
          <w:lang w:val="el-GR"/>
        </w:rPr>
        <w:t>σύμφωνα τα οριζόμενα κατωτέρω</w:t>
      </w:r>
      <w:r w:rsidR="00D43C90">
        <w:rPr>
          <w:lang w:val="el-GR"/>
        </w:rPr>
        <w:t>, τις προβλέψεις</w:t>
      </w:r>
      <w:r w:rsidR="001F343C">
        <w:rPr>
          <w:lang w:val="el-GR"/>
        </w:rPr>
        <w:t xml:space="preserve"> του Σχεδίου Ανάκαμψης και Ανθεκτικότητας </w:t>
      </w:r>
      <w:r w:rsidR="00E36F99">
        <w:rPr>
          <w:lang w:val="el-GR"/>
        </w:rPr>
        <w:t xml:space="preserve">και εφαρμόζοντας τις διαδικασίες του </w:t>
      </w:r>
      <w:r w:rsidR="004411B0">
        <w:rPr>
          <w:lang w:val="el-GR"/>
        </w:rPr>
        <w:t>ΣΔΕ ΤΑΑ</w:t>
      </w:r>
      <w:r w:rsidR="00930838">
        <w:rPr>
          <w:lang w:val="el-GR"/>
        </w:rPr>
        <w:t xml:space="preserve">. </w:t>
      </w:r>
    </w:p>
    <w:p w14:paraId="1D4AB263" w14:textId="77777777" w:rsidR="00E36F99" w:rsidRDefault="00E36F99" w:rsidP="00C72BA0">
      <w:pPr>
        <w:rPr>
          <w:lang w:val="el-GR"/>
        </w:rPr>
      </w:pPr>
    </w:p>
    <w:tbl>
      <w:tblPr>
        <w:tblW w:w="5148" w:type="pct"/>
        <w:tblLook w:val="04A0" w:firstRow="1" w:lastRow="0" w:firstColumn="1" w:lastColumn="0" w:noHBand="0" w:noVBand="1"/>
      </w:tblPr>
      <w:tblGrid>
        <w:gridCol w:w="940"/>
        <w:gridCol w:w="1588"/>
        <w:gridCol w:w="1771"/>
        <w:gridCol w:w="2001"/>
        <w:gridCol w:w="1680"/>
        <w:gridCol w:w="1074"/>
        <w:gridCol w:w="925"/>
        <w:gridCol w:w="953"/>
        <w:gridCol w:w="997"/>
        <w:gridCol w:w="718"/>
        <w:gridCol w:w="2203"/>
      </w:tblGrid>
      <w:tr w:rsidR="00B42A12" w:rsidRPr="00F00473" w14:paraId="380E0F5C" w14:textId="77777777" w:rsidTr="00FD2118">
        <w:trPr>
          <w:trHeight w:val="764"/>
          <w:tblHeader/>
        </w:trPr>
        <w:tc>
          <w:tcPr>
            <w:tcW w:w="317" w:type="pct"/>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E77AA7E" w14:textId="77777777" w:rsidR="00B42A12" w:rsidRPr="004751A6" w:rsidRDefault="00B42A12" w:rsidP="004C364B">
            <w:pPr>
              <w:suppressAutoHyphens w:val="0"/>
              <w:spacing w:after="0"/>
              <w:jc w:val="center"/>
              <w:rPr>
                <w:b/>
                <w:bCs/>
                <w:color w:val="000000"/>
                <w:sz w:val="18"/>
                <w:szCs w:val="18"/>
                <w:lang w:val="el-GR" w:eastAsia="en-US" w:bidi="he-IL"/>
              </w:rPr>
            </w:pPr>
            <w:r w:rsidRPr="0014637D">
              <w:rPr>
                <w:b/>
                <w:bCs/>
                <w:color w:val="000000"/>
                <w:sz w:val="18"/>
                <w:szCs w:val="18"/>
                <w:lang w:val="en-US" w:eastAsia="en-US" w:bidi="he-IL"/>
              </w:rPr>
              <w:t>Αύξων</w:t>
            </w:r>
            <w:r>
              <w:rPr>
                <w:b/>
                <w:bCs/>
                <w:color w:val="000000"/>
                <w:sz w:val="18"/>
                <w:szCs w:val="18"/>
                <w:lang w:val="el-GR" w:eastAsia="en-US" w:bidi="he-IL"/>
              </w:rPr>
              <w:t xml:space="preserve"> Αριθμός</w:t>
            </w:r>
          </w:p>
        </w:tc>
        <w:tc>
          <w:tcPr>
            <w:tcW w:w="535" w:type="pct"/>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FD47D77" w14:textId="77777777" w:rsidR="00B42A12" w:rsidRPr="007E0715" w:rsidRDefault="00B42A12" w:rsidP="004C364B">
            <w:pPr>
              <w:suppressAutoHyphens w:val="0"/>
              <w:spacing w:after="0"/>
              <w:jc w:val="center"/>
              <w:rPr>
                <w:b/>
                <w:bCs/>
                <w:sz w:val="18"/>
                <w:szCs w:val="18"/>
                <w:lang w:val="el-GR" w:eastAsia="el-GR" w:bidi="he-IL"/>
              </w:rPr>
            </w:pPr>
            <w:r w:rsidRPr="007E0715">
              <w:rPr>
                <w:b/>
                <w:bCs/>
                <w:sz w:val="18"/>
                <w:szCs w:val="18"/>
                <w:lang w:val="el-GR" w:eastAsia="el-GR" w:bidi="he-IL"/>
              </w:rPr>
              <w:t>Σχετικό μέτρο</w:t>
            </w:r>
          </w:p>
          <w:p w14:paraId="65DE01F7" w14:textId="77777777" w:rsidR="00B42A12" w:rsidRPr="007E0715" w:rsidRDefault="00B42A12" w:rsidP="004C364B">
            <w:pPr>
              <w:suppressAutoHyphens w:val="0"/>
              <w:spacing w:after="0"/>
              <w:jc w:val="center"/>
              <w:rPr>
                <w:b/>
                <w:bCs/>
                <w:sz w:val="18"/>
                <w:szCs w:val="18"/>
                <w:lang w:val="el-GR" w:eastAsia="el-GR" w:bidi="he-IL"/>
              </w:rPr>
            </w:pPr>
            <w:r w:rsidRPr="007E0715">
              <w:rPr>
                <w:b/>
                <w:bCs/>
                <w:sz w:val="18"/>
                <w:szCs w:val="18"/>
                <w:lang w:val="el-GR" w:eastAsia="el-GR" w:bidi="he-IL"/>
              </w:rPr>
              <w:t>(μεταρρύθμιση ή</w:t>
            </w:r>
          </w:p>
          <w:p w14:paraId="10FE425D" w14:textId="77777777" w:rsidR="00B42A12" w:rsidRPr="0014637D" w:rsidRDefault="00B42A12" w:rsidP="004C364B">
            <w:pPr>
              <w:suppressAutoHyphens w:val="0"/>
              <w:spacing w:after="0"/>
              <w:jc w:val="center"/>
              <w:rPr>
                <w:b/>
                <w:bCs/>
                <w:color w:val="000000"/>
                <w:sz w:val="18"/>
                <w:szCs w:val="18"/>
                <w:lang w:val="el-GR" w:eastAsia="en-US" w:bidi="he-IL"/>
              </w:rPr>
            </w:pPr>
            <w:r w:rsidRPr="0014637D">
              <w:rPr>
                <w:b/>
                <w:bCs/>
                <w:sz w:val="18"/>
                <w:szCs w:val="18"/>
                <w:lang w:val="el-GR" w:eastAsia="el-GR" w:bidi="he-IL"/>
              </w:rPr>
              <w:t>επένδυση)</w:t>
            </w:r>
          </w:p>
        </w:tc>
        <w:tc>
          <w:tcPr>
            <w:tcW w:w="390" w:type="pct"/>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544B744" w14:textId="77777777" w:rsidR="00B42A12" w:rsidRPr="0014637D" w:rsidRDefault="00B42A12" w:rsidP="004C364B">
            <w:pPr>
              <w:suppressAutoHyphens w:val="0"/>
              <w:spacing w:after="0"/>
              <w:jc w:val="center"/>
              <w:rPr>
                <w:b/>
                <w:bCs/>
                <w:color w:val="000000"/>
                <w:sz w:val="18"/>
                <w:szCs w:val="18"/>
                <w:lang w:val="en-US" w:eastAsia="en-US" w:bidi="he-IL"/>
              </w:rPr>
            </w:pPr>
            <w:r w:rsidRPr="0014637D">
              <w:rPr>
                <w:b/>
                <w:bCs/>
                <w:sz w:val="18"/>
                <w:szCs w:val="18"/>
                <w:lang w:val="en-US" w:eastAsia="el-GR" w:bidi="he-IL"/>
              </w:rPr>
              <w:t>Ορόσημο/στόχος</w:t>
            </w:r>
          </w:p>
        </w:tc>
        <w:tc>
          <w:tcPr>
            <w:tcW w:w="742" w:type="pct"/>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8375823" w14:textId="77777777" w:rsidR="00B42A12" w:rsidRPr="0014637D" w:rsidRDefault="00B42A12" w:rsidP="004C364B">
            <w:pPr>
              <w:suppressAutoHyphens w:val="0"/>
              <w:spacing w:after="0"/>
              <w:jc w:val="center"/>
              <w:rPr>
                <w:b/>
                <w:bCs/>
                <w:color w:val="000000"/>
                <w:sz w:val="18"/>
                <w:szCs w:val="18"/>
                <w:lang w:val="el-GR" w:eastAsia="en-US" w:bidi="he-IL"/>
              </w:rPr>
            </w:pPr>
            <w:r w:rsidRPr="0014637D">
              <w:rPr>
                <w:b/>
                <w:bCs/>
                <w:color w:val="000000"/>
                <w:sz w:val="18"/>
                <w:szCs w:val="18"/>
                <w:lang w:val="el-GR" w:eastAsia="en-US" w:bidi="he-IL"/>
              </w:rPr>
              <w:t>Ονομασία</w:t>
            </w:r>
          </w:p>
        </w:tc>
        <w:tc>
          <w:tcPr>
            <w:tcW w:w="566" w:type="pct"/>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E3D058A" w14:textId="77777777" w:rsidR="00B42A12" w:rsidRPr="00835E19" w:rsidRDefault="00B42A12" w:rsidP="004C364B">
            <w:pPr>
              <w:suppressAutoHyphens w:val="0"/>
              <w:spacing w:after="0"/>
              <w:jc w:val="center"/>
              <w:rPr>
                <w:b/>
                <w:bCs/>
                <w:color w:val="000000"/>
                <w:sz w:val="18"/>
                <w:szCs w:val="18"/>
                <w:lang w:val="el-GR" w:eastAsia="en-US" w:bidi="he-IL"/>
              </w:rPr>
            </w:pPr>
            <w:r w:rsidRPr="00835E19">
              <w:rPr>
                <w:b/>
                <w:bCs/>
                <w:color w:val="000000"/>
                <w:sz w:val="18"/>
                <w:szCs w:val="18"/>
                <w:lang w:val="el-GR" w:eastAsia="en-US" w:bidi="he-IL"/>
              </w:rPr>
              <w:t>Ποιοτικοί δείκτες</w:t>
            </w:r>
          </w:p>
          <w:p w14:paraId="460A5C45" w14:textId="77777777" w:rsidR="00B42A12" w:rsidRPr="004751A6" w:rsidRDefault="00B42A12" w:rsidP="004C364B">
            <w:pPr>
              <w:suppressAutoHyphens w:val="0"/>
              <w:spacing w:after="0"/>
              <w:jc w:val="center"/>
              <w:rPr>
                <w:b/>
                <w:bCs/>
                <w:color w:val="000000"/>
                <w:sz w:val="18"/>
                <w:szCs w:val="18"/>
                <w:lang w:val="el-GR" w:eastAsia="en-US" w:bidi="he-IL"/>
              </w:rPr>
            </w:pPr>
            <w:r w:rsidRPr="004751A6">
              <w:rPr>
                <w:b/>
                <w:bCs/>
                <w:color w:val="000000"/>
                <w:sz w:val="18"/>
                <w:szCs w:val="18"/>
                <w:lang w:val="el-GR" w:eastAsia="en-US" w:bidi="he-IL"/>
              </w:rPr>
              <w:t>(για τα ορόσημα))</w:t>
            </w:r>
          </w:p>
        </w:tc>
        <w:tc>
          <w:tcPr>
            <w:tcW w:w="995" w:type="pct"/>
            <w:gridSpan w:val="3"/>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16829471" w14:textId="77777777" w:rsidR="00B42A12" w:rsidRPr="0014637D" w:rsidRDefault="00B42A12" w:rsidP="004C364B">
            <w:pPr>
              <w:suppressAutoHyphens w:val="0"/>
              <w:spacing w:after="0"/>
              <w:jc w:val="center"/>
              <w:rPr>
                <w:b/>
                <w:bCs/>
                <w:color w:val="000000"/>
                <w:sz w:val="18"/>
                <w:szCs w:val="18"/>
                <w:lang w:val="el-GR" w:eastAsia="en-US" w:bidi="he-IL"/>
              </w:rPr>
            </w:pPr>
            <w:r w:rsidRPr="0014637D">
              <w:rPr>
                <w:b/>
                <w:bCs/>
                <w:color w:val="000000"/>
                <w:sz w:val="18"/>
                <w:szCs w:val="18"/>
                <w:lang w:val="el-GR" w:eastAsia="en-US" w:bidi="he-IL"/>
              </w:rPr>
              <w:t>Ποσοτικοί δείκτες (για τους στόχους)</w:t>
            </w:r>
          </w:p>
        </w:tc>
        <w:tc>
          <w:tcPr>
            <w:tcW w:w="578" w:type="pct"/>
            <w:gridSpan w:val="2"/>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2A857092" w14:textId="77777777" w:rsidR="00B42A12" w:rsidRPr="00CB3AA0" w:rsidRDefault="00B42A12" w:rsidP="004C364B">
            <w:pPr>
              <w:suppressAutoHyphens w:val="0"/>
              <w:spacing w:after="0"/>
              <w:jc w:val="center"/>
              <w:rPr>
                <w:b/>
                <w:bCs/>
                <w:color w:val="000000"/>
                <w:sz w:val="18"/>
                <w:szCs w:val="18"/>
                <w:lang w:val="en-US" w:eastAsia="en-US" w:bidi="he-IL"/>
              </w:rPr>
            </w:pPr>
            <w:r w:rsidRPr="00CB3AA0">
              <w:rPr>
                <w:b/>
                <w:bCs/>
                <w:color w:val="000000"/>
                <w:sz w:val="18"/>
                <w:szCs w:val="18"/>
                <w:lang w:val="en-US" w:eastAsia="en-US" w:bidi="he-IL"/>
              </w:rPr>
              <w:t>Ενδεικτικό</w:t>
            </w:r>
          </w:p>
          <w:p w14:paraId="5C3C4962" w14:textId="77777777" w:rsidR="00B42A12" w:rsidRPr="00CB3AA0" w:rsidRDefault="00B42A12" w:rsidP="004C364B">
            <w:pPr>
              <w:suppressAutoHyphens w:val="0"/>
              <w:spacing w:after="0"/>
              <w:jc w:val="center"/>
              <w:rPr>
                <w:b/>
                <w:bCs/>
                <w:color w:val="000000"/>
                <w:sz w:val="18"/>
                <w:szCs w:val="18"/>
                <w:lang w:val="en-US" w:eastAsia="en-US" w:bidi="he-IL"/>
              </w:rPr>
            </w:pPr>
            <w:r w:rsidRPr="00CB3AA0">
              <w:rPr>
                <w:b/>
                <w:bCs/>
                <w:color w:val="000000"/>
                <w:sz w:val="18"/>
                <w:szCs w:val="18"/>
                <w:lang w:val="en-US" w:eastAsia="en-US" w:bidi="he-IL"/>
              </w:rPr>
              <w:t>χρονοδιάγραμμα</w:t>
            </w:r>
          </w:p>
          <w:p w14:paraId="0FD82539" w14:textId="77777777" w:rsidR="00B42A12" w:rsidRPr="0014637D" w:rsidRDefault="00B42A12" w:rsidP="004C364B">
            <w:pPr>
              <w:suppressAutoHyphens w:val="0"/>
              <w:spacing w:after="0"/>
              <w:jc w:val="center"/>
              <w:rPr>
                <w:b/>
                <w:bCs/>
                <w:color w:val="000000"/>
                <w:sz w:val="18"/>
                <w:szCs w:val="18"/>
                <w:lang w:val="en-US" w:eastAsia="en-US" w:bidi="he-IL"/>
              </w:rPr>
            </w:pPr>
            <w:r w:rsidRPr="00CB3AA0">
              <w:rPr>
                <w:b/>
                <w:bCs/>
                <w:color w:val="000000"/>
                <w:sz w:val="18"/>
                <w:szCs w:val="18"/>
                <w:lang w:val="en-US" w:eastAsia="en-US" w:bidi="he-IL"/>
              </w:rPr>
              <w:t>ολοκλήρωσης</w:t>
            </w:r>
          </w:p>
        </w:tc>
        <w:tc>
          <w:tcPr>
            <w:tcW w:w="878" w:type="pct"/>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218AF68" w14:textId="77777777" w:rsidR="00B42A12" w:rsidRPr="0014637D" w:rsidRDefault="00B42A12" w:rsidP="004C364B">
            <w:pPr>
              <w:suppressAutoHyphens w:val="0"/>
              <w:spacing w:after="0"/>
              <w:jc w:val="center"/>
              <w:rPr>
                <w:b/>
                <w:bCs/>
                <w:color w:val="000000"/>
                <w:sz w:val="18"/>
                <w:szCs w:val="18"/>
                <w:lang w:val="el-GR" w:eastAsia="en-US" w:bidi="he-IL"/>
              </w:rPr>
            </w:pPr>
            <w:r w:rsidRPr="0014637D">
              <w:rPr>
                <w:b/>
                <w:bCs/>
                <w:color w:val="000000"/>
                <w:sz w:val="18"/>
                <w:szCs w:val="18"/>
                <w:lang w:val="el-GR" w:eastAsia="en-US" w:bidi="he-IL"/>
              </w:rPr>
              <w:t>Περιγραφή κάθε οροσήμου και στόχου</w:t>
            </w:r>
          </w:p>
        </w:tc>
      </w:tr>
      <w:tr w:rsidR="00FD2118" w:rsidRPr="00E83862" w14:paraId="51C36E39" w14:textId="77777777" w:rsidTr="00FD2118">
        <w:trPr>
          <w:trHeight w:val="485"/>
        </w:trPr>
        <w:tc>
          <w:tcPr>
            <w:tcW w:w="317" w:type="pct"/>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E700987" w14:textId="77777777" w:rsidR="00B42A12" w:rsidRPr="00EA6C2F" w:rsidRDefault="00B42A12" w:rsidP="004C364B">
            <w:pPr>
              <w:suppressAutoHyphens w:val="0"/>
              <w:spacing w:after="0"/>
              <w:jc w:val="left"/>
              <w:rPr>
                <w:color w:val="000000"/>
                <w:sz w:val="18"/>
                <w:szCs w:val="18"/>
                <w:lang w:val="el-GR" w:eastAsia="en-US" w:bidi="he-IL"/>
              </w:rPr>
            </w:pPr>
          </w:p>
        </w:tc>
        <w:tc>
          <w:tcPr>
            <w:tcW w:w="535" w:type="pct"/>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B2A2FFE" w14:textId="77777777" w:rsidR="00B42A12" w:rsidRPr="00EA6C2F" w:rsidRDefault="00B42A12" w:rsidP="004C364B">
            <w:pPr>
              <w:suppressAutoHyphens w:val="0"/>
              <w:spacing w:after="0"/>
              <w:jc w:val="left"/>
              <w:rPr>
                <w:color w:val="000000"/>
                <w:sz w:val="18"/>
                <w:szCs w:val="18"/>
                <w:lang w:val="el-GR" w:eastAsia="en-US" w:bidi="he-IL"/>
              </w:rPr>
            </w:pPr>
          </w:p>
        </w:tc>
        <w:tc>
          <w:tcPr>
            <w:tcW w:w="390" w:type="pct"/>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C802D12" w14:textId="77777777" w:rsidR="00B42A12" w:rsidRPr="00EA6C2F" w:rsidRDefault="00B42A12" w:rsidP="004C364B">
            <w:pPr>
              <w:suppressAutoHyphens w:val="0"/>
              <w:spacing w:after="0"/>
              <w:jc w:val="left"/>
              <w:rPr>
                <w:color w:val="000000"/>
                <w:sz w:val="18"/>
                <w:szCs w:val="18"/>
                <w:lang w:val="el-GR" w:eastAsia="en-US" w:bidi="he-IL"/>
              </w:rPr>
            </w:pPr>
          </w:p>
        </w:tc>
        <w:tc>
          <w:tcPr>
            <w:tcW w:w="742" w:type="pct"/>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C4DC083" w14:textId="77777777" w:rsidR="00B42A12" w:rsidRPr="00EA6C2F" w:rsidRDefault="00B42A12" w:rsidP="004C364B">
            <w:pPr>
              <w:suppressAutoHyphens w:val="0"/>
              <w:spacing w:after="0"/>
              <w:jc w:val="left"/>
              <w:rPr>
                <w:color w:val="000000"/>
                <w:sz w:val="18"/>
                <w:szCs w:val="18"/>
                <w:lang w:val="el-GR" w:eastAsia="en-US" w:bidi="he-IL"/>
              </w:rPr>
            </w:pPr>
          </w:p>
        </w:tc>
        <w:tc>
          <w:tcPr>
            <w:tcW w:w="566" w:type="pct"/>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DDF4B8A" w14:textId="77777777" w:rsidR="00B42A12" w:rsidRPr="00EA6C2F" w:rsidRDefault="00B42A12" w:rsidP="004C364B">
            <w:pPr>
              <w:suppressAutoHyphens w:val="0"/>
              <w:spacing w:after="0"/>
              <w:jc w:val="left"/>
              <w:rPr>
                <w:color w:val="000000"/>
                <w:sz w:val="18"/>
                <w:szCs w:val="18"/>
                <w:lang w:val="el-GR" w:eastAsia="en-US" w:bidi="he-IL"/>
              </w:rPr>
            </w:pPr>
          </w:p>
        </w:tc>
        <w:tc>
          <w:tcPr>
            <w:tcW w:w="362" w:type="pct"/>
            <w:tcBorders>
              <w:top w:val="nil"/>
              <w:left w:val="nil"/>
              <w:bottom w:val="single" w:sz="4" w:space="0" w:color="auto"/>
              <w:right w:val="single" w:sz="4" w:space="0" w:color="auto"/>
            </w:tcBorders>
            <w:shd w:val="clear" w:color="auto" w:fill="BDD6EE" w:themeFill="accent1" w:themeFillTint="66"/>
            <w:vAlign w:val="center"/>
            <w:hideMark/>
          </w:tcPr>
          <w:p w14:paraId="0A61C0FB" w14:textId="77777777" w:rsidR="00B42A12" w:rsidRPr="00EA0E6F" w:rsidRDefault="00B42A12" w:rsidP="004C364B">
            <w:pPr>
              <w:suppressAutoHyphens w:val="0"/>
              <w:spacing w:after="0"/>
              <w:jc w:val="center"/>
              <w:rPr>
                <w:b/>
                <w:bCs/>
                <w:color w:val="000000"/>
                <w:sz w:val="18"/>
                <w:szCs w:val="18"/>
                <w:lang w:val="en-US" w:eastAsia="en-US" w:bidi="he-IL"/>
              </w:rPr>
            </w:pPr>
            <w:r w:rsidRPr="00EA0E6F">
              <w:rPr>
                <w:b/>
                <w:bCs/>
                <w:color w:val="000000"/>
                <w:sz w:val="18"/>
                <w:szCs w:val="18"/>
                <w:lang w:val="en-US" w:eastAsia="en-US" w:bidi="he-IL"/>
              </w:rPr>
              <w:t>Μονάδα</w:t>
            </w:r>
          </w:p>
          <w:p w14:paraId="63351A79" w14:textId="77777777" w:rsidR="00B42A12" w:rsidRPr="00EA6C2F" w:rsidRDefault="00B42A12" w:rsidP="004C364B">
            <w:pPr>
              <w:suppressAutoHyphens w:val="0"/>
              <w:spacing w:after="0"/>
              <w:jc w:val="center"/>
              <w:rPr>
                <w:color w:val="000000"/>
                <w:sz w:val="18"/>
                <w:szCs w:val="18"/>
                <w:lang w:val="en-US" w:eastAsia="en-US" w:bidi="he-IL"/>
              </w:rPr>
            </w:pPr>
            <w:r w:rsidRPr="00EA0E6F">
              <w:rPr>
                <w:b/>
                <w:bCs/>
                <w:color w:val="000000"/>
                <w:sz w:val="18"/>
                <w:szCs w:val="18"/>
                <w:lang w:val="en-US" w:eastAsia="en-US" w:bidi="he-IL"/>
              </w:rPr>
              <w:t>μέτρησης</w:t>
            </w:r>
          </w:p>
        </w:tc>
        <w:tc>
          <w:tcPr>
            <w:tcW w:w="312" w:type="pct"/>
            <w:tcBorders>
              <w:top w:val="nil"/>
              <w:left w:val="nil"/>
              <w:bottom w:val="single" w:sz="4" w:space="0" w:color="auto"/>
              <w:right w:val="single" w:sz="4" w:space="0" w:color="auto"/>
            </w:tcBorders>
            <w:shd w:val="clear" w:color="auto" w:fill="BDD6EE" w:themeFill="accent1" w:themeFillTint="66"/>
            <w:vAlign w:val="center"/>
            <w:hideMark/>
          </w:tcPr>
          <w:p w14:paraId="07458421" w14:textId="77777777" w:rsidR="00B42A12" w:rsidRPr="00EA0E6F" w:rsidRDefault="00B42A12" w:rsidP="004C364B">
            <w:pPr>
              <w:suppressAutoHyphens w:val="0"/>
              <w:spacing w:after="0"/>
              <w:jc w:val="center"/>
              <w:rPr>
                <w:b/>
                <w:bCs/>
                <w:color w:val="000000"/>
                <w:sz w:val="18"/>
                <w:szCs w:val="18"/>
                <w:lang w:val="en-US" w:eastAsia="en-US" w:bidi="he-IL"/>
              </w:rPr>
            </w:pPr>
            <w:r w:rsidRPr="00EA0E6F">
              <w:rPr>
                <w:b/>
                <w:bCs/>
                <w:color w:val="000000"/>
                <w:sz w:val="18"/>
                <w:szCs w:val="18"/>
                <w:lang w:val="en-US" w:eastAsia="en-US" w:bidi="he-IL"/>
              </w:rPr>
              <w:t>Βασικό</w:t>
            </w:r>
          </w:p>
          <w:p w14:paraId="10EA963F" w14:textId="77777777" w:rsidR="00B42A12" w:rsidRPr="00EA6C2F" w:rsidRDefault="00B42A12" w:rsidP="004C364B">
            <w:pPr>
              <w:suppressAutoHyphens w:val="0"/>
              <w:spacing w:after="0"/>
              <w:jc w:val="center"/>
              <w:rPr>
                <w:color w:val="000000"/>
                <w:sz w:val="18"/>
                <w:szCs w:val="18"/>
                <w:lang w:val="en-US" w:eastAsia="en-US" w:bidi="he-IL"/>
              </w:rPr>
            </w:pPr>
            <w:r w:rsidRPr="00EA0E6F">
              <w:rPr>
                <w:b/>
                <w:bCs/>
                <w:color w:val="000000"/>
                <w:sz w:val="18"/>
                <w:szCs w:val="18"/>
                <w:lang w:val="en-US" w:eastAsia="en-US" w:bidi="he-IL"/>
              </w:rPr>
              <w:t>σενάριο</w:t>
            </w:r>
          </w:p>
        </w:tc>
        <w:tc>
          <w:tcPr>
            <w:tcW w:w="321" w:type="pct"/>
            <w:tcBorders>
              <w:top w:val="nil"/>
              <w:left w:val="nil"/>
              <w:bottom w:val="single" w:sz="4" w:space="0" w:color="auto"/>
              <w:right w:val="single" w:sz="4" w:space="0" w:color="auto"/>
            </w:tcBorders>
            <w:shd w:val="clear" w:color="auto" w:fill="BDD6EE" w:themeFill="accent1" w:themeFillTint="66"/>
            <w:vAlign w:val="center"/>
            <w:hideMark/>
          </w:tcPr>
          <w:p w14:paraId="1292A177" w14:textId="77777777" w:rsidR="00B42A12" w:rsidRPr="00EA0E6F" w:rsidRDefault="00B42A12" w:rsidP="004C364B">
            <w:pPr>
              <w:suppressAutoHyphens w:val="0"/>
              <w:spacing w:after="0"/>
              <w:jc w:val="center"/>
              <w:rPr>
                <w:b/>
                <w:bCs/>
                <w:color w:val="000000"/>
                <w:sz w:val="18"/>
                <w:szCs w:val="18"/>
                <w:lang w:val="en-US" w:eastAsia="en-US" w:bidi="he-IL"/>
              </w:rPr>
            </w:pPr>
            <w:r w:rsidRPr="00EA0E6F">
              <w:rPr>
                <w:b/>
                <w:bCs/>
                <w:color w:val="000000"/>
                <w:sz w:val="18"/>
                <w:szCs w:val="18"/>
                <w:lang w:val="en-US" w:eastAsia="en-US" w:bidi="he-IL"/>
              </w:rPr>
              <w:t>Επιδιω</w:t>
            </w:r>
            <w:r>
              <w:rPr>
                <w:b/>
                <w:bCs/>
                <w:color w:val="000000"/>
                <w:sz w:val="18"/>
                <w:szCs w:val="18"/>
                <w:lang w:val="el-GR" w:eastAsia="en-US" w:bidi="he-IL"/>
              </w:rPr>
              <w:t>-</w:t>
            </w:r>
            <w:r w:rsidRPr="00EA0E6F">
              <w:rPr>
                <w:b/>
                <w:bCs/>
                <w:color w:val="000000"/>
                <w:sz w:val="18"/>
                <w:szCs w:val="18"/>
                <w:lang w:val="en-US" w:eastAsia="en-US" w:bidi="he-IL"/>
              </w:rPr>
              <w:t>κόμενος</w:t>
            </w:r>
          </w:p>
          <w:p w14:paraId="1E491D03" w14:textId="77777777" w:rsidR="00B42A12" w:rsidRPr="00EA6C2F" w:rsidRDefault="00B42A12" w:rsidP="004C364B">
            <w:pPr>
              <w:suppressAutoHyphens w:val="0"/>
              <w:spacing w:after="0"/>
              <w:jc w:val="center"/>
              <w:rPr>
                <w:color w:val="000000"/>
                <w:sz w:val="18"/>
                <w:szCs w:val="18"/>
                <w:lang w:val="en-US" w:eastAsia="en-US" w:bidi="he-IL"/>
              </w:rPr>
            </w:pPr>
            <w:r w:rsidRPr="00EA0E6F">
              <w:rPr>
                <w:b/>
                <w:bCs/>
                <w:color w:val="000000"/>
                <w:sz w:val="18"/>
                <w:szCs w:val="18"/>
                <w:lang w:val="en-US" w:eastAsia="en-US" w:bidi="he-IL"/>
              </w:rPr>
              <w:t>στόχος</w:t>
            </w:r>
          </w:p>
        </w:tc>
        <w:tc>
          <w:tcPr>
            <w:tcW w:w="336" w:type="pct"/>
            <w:tcBorders>
              <w:top w:val="nil"/>
              <w:left w:val="nil"/>
              <w:bottom w:val="single" w:sz="4" w:space="0" w:color="auto"/>
              <w:right w:val="single" w:sz="4" w:space="0" w:color="auto"/>
            </w:tcBorders>
            <w:shd w:val="clear" w:color="auto" w:fill="BDD6EE" w:themeFill="accent1" w:themeFillTint="66"/>
            <w:vAlign w:val="center"/>
            <w:hideMark/>
          </w:tcPr>
          <w:p w14:paraId="75EABA34" w14:textId="77777777" w:rsidR="00B42A12" w:rsidRPr="00EA6C2F" w:rsidRDefault="00B42A12" w:rsidP="004C364B">
            <w:pPr>
              <w:suppressAutoHyphens w:val="0"/>
              <w:spacing w:after="0"/>
              <w:jc w:val="center"/>
              <w:rPr>
                <w:b/>
                <w:bCs/>
                <w:color w:val="000000"/>
                <w:sz w:val="18"/>
                <w:szCs w:val="18"/>
                <w:lang w:val="el-GR" w:eastAsia="en-US" w:bidi="he-IL"/>
              </w:rPr>
            </w:pPr>
            <w:r w:rsidRPr="004751A6">
              <w:rPr>
                <w:b/>
                <w:bCs/>
                <w:color w:val="000000"/>
                <w:sz w:val="18"/>
                <w:szCs w:val="18"/>
                <w:lang w:val="el-GR" w:eastAsia="en-US" w:bidi="he-IL"/>
              </w:rPr>
              <w:t>Τρίμηνο</w:t>
            </w:r>
          </w:p>
        </w:tc>
        <w:tc>
          <w:tcPr>
            <w:tcW w:w="242" w:type="pct"/>
            <w:tcBorders>
              <w:top w:val="nil"/>
              <w:left w:val="nil"/>
              <w:bottom w:val="single" w:sz="4" w:space="0" w:color="auto"/>
              <w:right w:val="single" w:sz="4" w:space="0" w:color="auto"/>
            </w:tcBorders>
            <w:shd w:val="clear" w:color="auto" w:fill="BDD6EE" w:themeFill="accent1" w:themeFillTint="66"/>
            <w:vAlign w:val="center"/>
            <w:hideMark/>
          </w:tcPr>
          <w:p w14:paraId="48F64CFC" w14:textId="77777777" w:rsidR="00B42A12" w:rsidRPr="00EA6C2F" w:rsidRDefault="00B42A12" w:rsidP="004C364B">
            <w:pPr>
              <w:suppressAutoHyphens w:val="0"/>
              <w:spacing w:after="0"/>
              <w:jc w:val="center"/>
              <w:rPr>
                <w:b/>
                <w:bCs/>
                <w:color w:val="000000"/>
                <w:sz w:val="18"/>
                <w:szCs w:val="18"/>
                <w:lang w:val="el-GR" w:eastAsia="en-US" w:bidi="he-IL"/>
              </w:rPr>
            </w:pPr>
            <w:r w:rsidRPr="004751A6">
              <w:rPr>
                <w:b/>
                <w:bCs/>
                <w:color w:val="000000"/>
                <w:sz w:val="18"/>
                <w:szCs w:val="18"/>
                <w:lang w:val="el-GR" w:eastAsia="en-US" w:bidi="he-IL"/>
              </w:rPr>
              <w:t>Έτος</w:t>
            </w:r>
          </w:p>
        </w:tc>
        <w:tc>
          <w:tcPr>
            <w:tcW w:w="878" w:type="pct"/>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BF42F32" w14:textId="77777777" w:rsidR="00B42A12" w:rsidRPr="00EA6C2F" w:rsidRDefault="00B42A12" w:rsidP="004C364B">
            <w:pPr>
              <w:suppressAutoHyphens w:val="0"/>
              <w:spacing w:after="0"/>
              <w:jc w:val="left"/>
              <w:rPr>
                <w:color w:val="000000"/>
                <w:sz w:val="18"/>
                <w:szCs w:val="18"/>
                <w:lang w:val="en-US" w:eastAsia="en-US" w:bidi="he-IL"/>
              </w:rPr>
            </w:pPr>
          </w:p>
        </w:tc>
      </w:tr>
      <w:tr w:rsidR="00FD2118" w:rsidRPr="00F00473" w14:paraId="15E751FF" w14:textId="77777777" w:rsidTr="00FD2118">
        <w:trPr>
          <w:trHeight w:val="3456"/>
        </w:trPr>
        <w:tc>
          <w:tcPr>
            <w:tcW w:w="317"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14:paraId="51687179" w14:textId="77777777" w:rsidR="00B42A12" w:rsidRPr="00EA6C2F" w:rsidRDefault="00B42A12" w:rsidP="004C364B">
            <w:pPr>
              <w:suppressAutoHyphens w:val="0"/>
              <w:spacing w:after="0"/>
              <w:jc w:val="center"/>
              <w:rPr>
                <w:color w:val="000000"/>
                <w:sz w:val="18"/>
                <w:szCs w:val="18"/>
                <w:lang w:val="en-US" w:eastAsia="en-US" w:bidi="he-IL"/>
              </w:rPr>
            </w:pPr>
            <w:r w:rsidRPr="00EA6C2F">
              <w:rPr>
                <w:color w:val="000000"/>
                <w:sz w:val="18"/>
                <w:szCs w:val="18"/>
                <w:lang w:val="en-US" w:eastAsia="en-US" w:bidi="he-IL"/>
              </w:rPr>
              <w:t>131</w:t>
            </w:r>
          </w:p>
        </w:tc>
        <w:tc>
          <w:tcPr>
            <w:tcW w:w="535" w:type="pct"/>
            <w:tcBorders>
              <w:top w:val="nil"/>
              <w:left w:val="nil"/>
              <w:bottom w:val="single" w:sz="4" w:space="0" w:color="auto"/>
              <w:right w:val="single" w:sz="4" w:space="0" w:color="auto"/>
            </w:tcBorders>
            <w:shd w:val="clear" w:color="auto" w:fill="C5E0B3" w:themeFill="accent6" w:themeFillTint="66"/>
            <w:vAlign w:val="center"/>
            <w:hideMark/>
          </w:tcPr>
          <w:p w14:paraId="2ED616F5" w14:textId="77777777" w:rsidR="00B42A12" w:rsidRPr="00EA6C2F" w:rsidRDefault="00B42A12" w:rsidP="004C364B">
            <w:pPr>
              <w:suppressAutoHyphens w:val="0"/>
              <w:spacing w:after="0"/>
              <w:jc w:val="center"/>
              <w:rPr>
                <w:color w:val="000000"/>
                <w:sz w:val="18"/>
                <w:szCs w:val="18"/>
                <w:lang w:val="el-GR" w:eastAsia="en-US" w:bidi="he-IL"/>
              </w:rPr>
            </w:pPr>
            <w:r w:rsidRPr="002B668A">
              <w:rPr>
                <w:color w:val="000000"/>
                <w:sz w:val="18"/>
                <w:szCs w:val="18"/>
                <w:lang w:val="el-GR" w:eastAsia="en-US" w:bidi="he-IL"/>
              </w:rPr>
              <w:t>7 - 2.3. Ψηφιοποίηση</w:t>
            </w:r>
            <w:r>
              <w:rPr>
                <w:color w:val="000000"/>
                <w:sz w:val="18"/>
                <w:szCs w:val="18"/>
                <w:lang w:val="el-GR" w:eastAsia="en-US" w:bidi="he-IL"/>
              </w:rPr>
              <w:t xml:space="preserve"> </w:t>
            </w:r>
            <w:r w:rsidRPr="002B668A">
              <w:rPr>
                <w:color w:val="000000"/>
                <w:sz w:val="18"/>
                <w:szCs w:val="18"/>
                <w:lang w:val="el-GR" w:eastAsia="en-US" w:bidi="he-IL"/>
              </w:rPr>
              <w:t>των επιχειρήσεων —16706_Ψηφιακός</w:t>
            </w:r>
            <w:r>
              <w:rPr>
                <w:color w:val="000000"/>
                <w:sz w:val="18"/>
                <w:szCs w:val="18"/>
                <w:lang w:val="el-GR" w:eastAsia="en-US" w:bidi="he-IL"/>
              </w:rPr>
              <w:t xml:space="preserve"> </w:t>
            </w:r>
            <w:r w:rsidRPr="002B668A">
              <w:rPr>
                <w:color w:val="000000"/>
                <w:sz w:val="18"/>
                <w:szCs w:val="18"/>
                <w:lang w:val="el-GR" w:eastAsia="en-US" w:bidi="he-IL"/>
              </w:rPr>
              <w:t>μετασχηματισμός</w:t>
            </w:r>
            <w:r>
              <w:rPr>
                <w:color w:val="000000"/>
                <w:sz w:val="18"/>
                <w:szCs w:val="18"/>
                <w:lang w:val="el-GR" w:eastAsia="en-US" w:bidi="he-IL"/>
              </w:rPr>
              <w:t xml:space="preserve">  </w:t>
            </w:r>
            <w:r w:rsidRPr="002B668A">
              <w:rPr>
                <w:color w:val="000000"/>
                <w:sz w:val="18"/>
                <w:szCs w:val="18"/>
                <w:lang w:val="el-GR" w:eastAsia="en-US" w:bidi="he-IL"/>
              </w:rPr>
              <w:t>των ΜΜΕ</w:t>
            </w:r>
          </w:p>
        </w:tc>
        <w:tc>
          <w:tcPr>
            <w:tcW w:w="390" w:type="pct"/>
            <w:tcBorders>
              <w:top w:val="nil"/>
              <w:left w:val="nil"/>
              <w:bottom w:val="single" w:sz="4" w:space="0" w:color="auto"/>
              <w:right w:val="single" w:sz="4" w:space="0" w:color="auto"/>
            </w:tcBorders>
            <w:shd w:val="clear" w:color="auto" w:fill="C5E0B3" w:themeFill="accent6" w:themeFillTint="66"/>
            <w:vAlign w:val="center"/>
            <w:hideMark/>
          </w:tcPr>
          <w:p w14:paraId="663B9356" w14:textId="77777777" w:rsidR="00B42A12" w:rsidRPr="00EA6C2F" w:rsidRDefault="00B42A12" w:rsidP="004C364B">
            <w:pPr>
              <w:suppressAutoHyphens w:val="0"/>
              <w:spacing w:after="0"/>
              <w:jc w:val="center"/>
              <w:rPr>
                <w:color w:val="000000"/>
                <w:sz w:val="18"/>
                <w:szCs w:val="18"/>
                <w:lang w:val="en-US" w:eastAsia="en-US" w:bidi="he-IL"/>
              </w:rPr>
            </w:pPr>
            <w:r w:rsidRPr="002B668A">
              <w:rPr>
                <w:color w:val="000000"/>
                <w:sz w:val="18"/>
                <w:szCs w:val="18"/>
                <w:lang w:val="en-US" w:eastAsia="en-US" w:bidi="he-IL"/>
              </w:rPr>
              <w:t>Ορόσημο</w:t>
            </w:r>
          </w:p>
        </w:tc>
        <w:tc>
          <w:tcPr>
            <w:tcW w:w="742" w:type="pct"/>
            <w:tcBorders>
              <w:top w:val="nil"/>
              <w:left w:val="nil"/>
              <w:bottom w:val="single" w:sz="4" w:space="0" w:color="auto"/>
              <w:right w:val="single" w:sz="4" w:space="0" w:color="auto"/>
            </w:tcBorders>
            <w:shd w:val="clear" w:color="auto" w:fill="C5E0B3" w:themeFill="accent6" w:themeFillTint="66"/>
            <w:vAlign w:val="center"/>
            <w:hideMark/>
          </w:tcPr>
          <w:p w14:paraId="16903E62" w14:textId="77777777" w:rsidR="00B42A12" w:rsidRPr="00EA6C2F" w:rsidRDefault="00B42A12" w:rsidP="004C364B">
            <w:pPr>
              <w:suppressAutoHyphens w:val="0"/>
              <w:spacing w:after="0"/>
              <w:jc w:val="center"/>
              <w:rPr>
                <w:color w:val="000000"/>
                <w:sz w:val="18"/>
                <w:szCs w:val="18"/>
                <w:lang w:val="el-GR" w:eastAsia="en-US" w:bidi="he-IL"/>
              </w:rPr>
            </w:pPr>
            <w:r w:rsidRPr="002B668A">
              <w:rPr>
                <w:color w:val="000000"/>
                <w:sz w:val="18"/>
                <w:szCs w:val="18"/>
                <w:lang w:val="el-GR" w:eastAsia="en-US" w:bidi="he-IL"/>
              </w:rPr>
              <w:t>Ψηφιακός</w:t>
            </w:r>
            <w:r>
              <w:rPr>
                <w:color w:val="000000"/>
                <w:sz w:val="18"/>
                <w:szCs w:val="18"/>
                <w:lang w:val="el-GR" w:eastAsia="en-US" w:bidi="he-IL"/>
              </w:rPr>
              <w:t xml:space="preserve"> </w:t>
            </w:r>
            <w:r w:rsidRPr="002B668A">
              <w:rPr>
                <w:color w:val="000000"/>
                <w:sz w:val="18"/>
                <w:szCs w:val="18"/>
                <w:lang w:val="el-GR" w:eastAsia="en-US" w:bidi="he-IL"/>
              </w:rPr>
              <w:t>Μετασχημα</w:t>
            </w:r>
            <w:r>
              <w:rPr>
                <w:color w:val="000000"/>
                <w:sz w:val="18"/>
                <w:szCs w:val="18"/>
                <w:lang w:val="el-GR" w:eastAsia="en-US" w:bidi="he-IL"/>
              </w:rPr>
              <w:t>-</w:t>
            </w:r>
            <w:r w:rsidRPr="002B668A">
              <w:rPr>
                <w:color w:val="000000"/>
                <w:sz w:val="18"/>
                <w:szCs w:val="18"/>
                <w:lang w:val="el-GR" w:eastAsia="en-US" w:bidi="he-IL"/>
              </w:rPr>
              <w:t>τισμός</w:t>
            </w:r>
            <w:r>
              <w:rPr>
                <w:color w:val="000000"/>
                <w:sz w:val="18"/>
                <w:szCs w:val="18"/>
                <w:lang w:val="el-GR" w:eastAsia="en-US" w:bidi="he-IL"/>
              </w:rPr>
              <w:t xml:space="preserve"> </w:t>
            </w:r>
            <w:r w:rsidRPr="002B668A">
              <w:rPr>
                <w:color w:val="000000"/>
                <w:sz w:val="18"/>
                <w:szCs w:val="18"/>
                <w:lang w:val="el-GR" w:eastAsia="en-US" w:bidi="he-IL"/>
              </w:rPr>
              <w:t>των ΜΜΕ —</w:t>
            </w:r>
            <w:r>
              <w:rPr>
                <w:color w:val="000000"/>
                <w:sz w:val="18"/>
                <w:szCs w:val="18"/>
                <w:lang w:val="el-GR" w:eastAsia="en-US" w:bidi="he-IL"/>
              </w:rPr>
              <w:t xml:space="preserve"> </w:t>
            </w:r>
            <w:r w:rsidRPr="002B668A">
              <w:rPr>
                <w:color w:val="000000"/>
                <w:sz w:val="18"/>
                <w:szCs w:val="18"/>
                <w:lang w:val="el-GR" w:eastAsia="en-US" w:bidi="he-IL"/>
              </w:rPr>
              <w:t>Παράδοση</w:t>
            </w:r>
            <w:r>
              <w:rPr>
                <w:color w:val="000000"/>
                <w:sz w:val="18"/>
                <w:szCs w:val="18"/>
                <w:lang w:val="el-GR" w:eastAsia="en-US" w:bidi="he-IL"/>
              </w:rPr>
              <w:t xml:space="preserve"> </w:t>
            </w:r>
            <w:r w:rsidRPr="002B668A">
              <w:rPr>
                <w:color w:val="000000"/>
                <w:sz w:val="18"/>
                <w:szCs w:val="18"/>
                <w:lang w:val="el-GR" w:eastAsia="en-US" w:bidi="he-IL"/>
              </w:rPr>
              <w:t>προϊόντων και</w:t>
            </w:r>
            <w:r>
              <w:rPr>
                <w:color w:val="000000"/>
                <w:sz w:val="18"/>
                <w:szCs w:val="18"/>
                <w:lang w:val="el-GR" w:eastAsia="en-US" w:bidi="he-IL"/>
              </w:rPr>
              <w:t xml:space="preserve"> </w:t>
            </w:r>
            <w:r w:rsidRPr="00734DE9">
              <w:rPr>
                <w:color w:val="000000"/>
                <w:sz w:val="18"/>
                <w:szCs w:val="18"/>
                <w:lang w:val="el-GR" w:eastAsia="en-US" w:bidi="he-IL"/>
              </w:rPr>
              <w:t>υπηρεσιών</w:t>
            </w:r>
          </w:p>
        </w:tc>
        <w:tc>
          <w:tcPr>
            <w:tcW w:w="566" w:type="pct"/>
            <w:tcBorders>
              <w:top w:val="nil"/>
              <w:left w:val="nil"/>
              <w:bottom w:val="single" w:sz="4" w:space="0" w:color="auto"/>
              <w:right w:val="single" w:sz="4" w:space="0" w:color="auto"/>
            </w:tcBorders>
            <w:shd w:val="clear" w:color="auto" w:fill="C5E0B3" w:themeFill="accent6" w:themeFillTint="66"/>
            <w:vAlign w:val="center"/>
            <w:hideMark/>
          </w:tcPr>
          <w:p w14:paraId="36B5FDE9" w14:textId="77777777" w:rsidR="00B42A12" w:rsidRPr="00EA6C2F" w:rsidRDefault="00B42A12" w:rsidP="004C364B">
            <w:pPr>
              <w:suppressAutoHyphens w:val="0"/>
              <w:spacing w:after="0"/>
              <w:jc w:val="center"/>
              <w:rPr>
                <w:color w:val="000000"/>
                <w:sz w:val="18"/>
                <w:szCs w:val="18"/>
                <w:lang w:val="el-GR" w:eastAsia="en-US" w:bidi="he-IL"/>
              </w:rPr>
            </w:pPr>
            <w:r w:rsidRPr="002B668A">
              <w:rPr>
                <w:color w:val="000000"/>
                <w:sz w:val="18"/>
                <w:szCs w:val="18"/>
                <w:lang w:val="el-GR" w:eastAsia="en-US" w:bidi="he-IL"/>
              </w:rPr>
              <w:t>Έκθεση του</w:t>
            </w:r>
            <w:r>
              <w:rPr>
                <w:color w:val="000000"/>
                <w:sz w:val="18"/>
                <w:szCs w:val="18"/>
                <w:lang w:val="el-GR" w:eastAsia="en-US" w:bidi="he-IL"/>
              </w:rPr>
              <w:t xml:space="preserve"> </w:t>
            </w:r>
            <w:r w:rsidRPr="002B668A">
              <w:rPr>
                <w:color w:val="000000"/>
                <w:sz w:val="18"/>
                <w:szCs w:val="18"/>
                <w:lang w:val="el-GR" w:eastAsia="en-US" w:bidi="he-IL"/>
              </w:rPr>
              <w:t>Υπουργείου</w:t>
            </w:r>
            <w:r>
              <w:rPr>
                <w:color w:val="000000"/>
                <w:sz w:val="18"/>
                <w:szCs w:val="18"/>
                <w:lang w:val="el-GR" w:eastAsia="en-US" w:bidi="he-IL"/>
              </w:rPr>
              <w:t xml:space="preserve"> </w:t>
            </w:r>
            <w:r w:rsidRPr="002B668A">
              <w:rPr>
                <w:color w:val="000000"/>
                <w:sz w:val="18"/>
                <w:szCs w:val="18"/>
                <w:lang w:val="el-GR" w:eastAsia="en-US" w:bidi="he-IL"/>
              </w:rPr>
              <w:t>Ψηφιακής</w:t>
            </w:r>
            <w:r>
              <w:rPr>
                <w:color w:val="000000"/>
                <w:sz w:val="18"/>
                <w:szCs w:val="18"/>
                <w:lang w:val="el-GR" w:eastAsia="en-US" w:bidi="he-IL"/>
              </w:rPr>
              <w:t xml:space="preserve"> </w:t>
            </w:r>
            <w:r w:rsidRPr="002B668A">
              <w:rPr>
                <w:color w:val="000000"/>
                <w:sz w:val="18"/>
                <w:szCs w:val="18"/>
                <w:lang w:val="el-GR" w:eastAsia="en-US" w:bidi="he-IL"/>
              </w:rPr>
              <w:t>Διακυβέρνησης με</w:t>
            </w:r>
            <w:r>
              <w:rPr>
                <w:color w:val="000000"/>
                <w:sz w:val="18"/>
                <w:szCs w:val="18"/>
                <w:lang w:val="el-GR" w:eastAsia="en-US" w:bidi="he-IL"/>
              </w:rPr>
              <w:t xml:space="preserve"> </w:t>
            </w:r>
            <w:r w:rsidRPr="002B668A">
              <w:rPr>
                <w:color w:val="000000"/>
                <w:sz w:val="18"/>
                <w:szCs w:val="18"/>
                <w:lang w:val="el-GR" w:eastAsia="en-US" w:bidi="he-IL"/>
              </w:rPr>
              <w:t>την οποία</w:t>
            </w:r>
            <w:r>
              <w:rPr>
                <w:color w:val="000000"/>
                <w:sz w:val="18"/>
                <w:szCs w:val="18"/>
                <w:lang w:val="el-GR" w:eastAsia="en-US" w:bidi="he-IL"/>
              </w:rPr>
              <w:t xml:space="preserve"> </w:t>
            </w:r>
            <w:r w:rsidRPr="002B668A">
              <w:rPr>
                <w:color w:val="000000"/>
                <w:sz w:val="18"/>
                <w:szCs w:val="18"/>
                <w:lang w:val="el-GR" w:eastAsia="en-US" w:bidi="he-IL"/>
              </w:rPr>
              <w:t>πιστοποιείται η</w:t>
            </w:r>
            <w:r>
              <w:rPr>
                <w:color w:val="000000"/>
                <w:sz w:val="18"/>
                <w:szCs w:val="18"/>
                <w:lang w:val="el-GR" w:eastAsia="en-US" w:bidi="he-IL"/>
              </w:rPr>
              <w:t xml:space="preserve"> </w:t>
            </w:r>
            <w:r w:rsidRPr="002B668A">
              <w:rPr>
                <w:color w:val="000000"/>
                <w:sz w:val="18"/>
                <w:szCs w:val="18"/>
                <w:lang w:val="el-GR" w:eastAsia="en-US" w:bidi="he-IL"/>
              </w:rPr>
              <w:t>πλήρης υλοποίηση</w:t>
            </w:r>
            <w:r>
              <w:rPr>
                <w:color w:val="000000"/>
                <w:sz w:val="18"/>
                <w:szCs w:val="18"/>
                <w:lang w:val="el-GR" w:eastAsia="en-US" w:bidi="he-IL"/>
              </w:rPr>
              <w:t xml:space="preserve"> </w:t>
            </w:r>
            <w:r w:rsidRPr="002B668A">
              <w:rPr>
                <w:color w:val="000000"/>
                <w:sz w:val="18"/>
                <w:szCs w:val="18"/>
                <w:lang w:val="el-GR" w:eastAsia="en-US" w:bidi="he-IL"/>
              </w:rPr>
              <w:t>των ακόλουθων</w:t>
            </w:r>
            <w:r>
              <w:rPr>
                <w:color w:val="000000"/>
                <w:sz w:val="18"/>
                <w:szCs w:val="18"/>
                <w:lang w:val="el-GR" w:eastAsia="en-US" w:bidi="he-IL"/>
              </w:rPr>
              <w:t xml:space="preserve"> </w:t>
            </w:r>
            <w:r w:rsidRPr="002B668A">
              <w:rPr>
                <w:color w:val="000000"/>
                <w:sz w:val="18"/>
                <w:szCs w:val="18"/>
                <w:lang w:val="el-GR" w:eastAsia="en-US" w:bidi="he-IL"/>
              </w:rPr>
              <w:t>στόχων: Στήριξη</w:t>
            </w:r>
            <w:r>
              <w:rPr>
                <w:color w:val="000000"/>
                <w:sz w:val="18"/>
                <w:szCs w:val="18"/>
                <w:lang w:val="el-GR" w:eastAsia="en-US" w:bidi="he-IL"/>
              </w:rPr>
              <w:t xml:space="preserve"> </w:t>
            </w:r>
            <w:r w:rsidRPr="002B668A">
              <w:rPr>
                <w:color w:val="000000"/>
                <w:sz w:val="18"/>
                <w:szCs w:val="18"/>
                <w:lang w:val="el-GR" w:eastAsia="en-US" w:bidi="he-IL"/>
              </w:rPr>
              <w:t>100 000 ΜΜΕ με</w:t>
            </w:r>
            <w:r>
              <w:rPr>
                <w:color w:val="000000"/>
                <w:sz w:val="18"/>
                <w:szCs w:val="18"/>
                <w:lang w:val="el-GR" w:eastAsia="en-US" w:bidi="he-IL"/>
              </w:rPr>
              <w:t xml:space="preserve"> </w:t>
            </w:r>
            <w:r w:rsidRPr="002B668A">
              <w:rPr>
                <w:color w:val="000000"/>
                <w:sz w:val="18"/>
                <w:szCs w:val="18"/>
                <w:lang w:val="el-GR" w:eastAsia="en-US" w:bidi="he-IL"/>
              </w:rPr>
              <w:t>κουπόνι</w:t>
            </w:r>
            <w:r>
              <w:rPr>
                <w:color w:val="000000"/>
                <w:sz w:val="18"/>
                <w:szCs w:val="18"/>
                <w:lang w:val="el-GR" w:eastAsia="en-US" w:bidi="he-IL"/>
              </w:rPr>
              <w:t xml:space="preserve"> </w:t>
            </w:r>
            <w:r w:rsidRPr="002B668A">
              <w:rPr>
                <w:color w:val="000000"/>
                <w:sz w:val="18"/>
                <w:szCs w:val="18"/>
                <w:lang w:val="el-GR" w:eastAsia="en-US" w:bidi="he-IL"/>
              </w:rPr>
              <w:t>ψηφιοποίησης</w:t>
            </w:r>
            <w:r>
              <w:rPr>
                <w:color w:val="000000"/>
                <w:sz w:val="18"/>
                <w:szCs w:val="18"/>
                <w:lang w:val="el-GR" w:eastAsia="en-US" w:bidi="he-IL"/>
              </w:rPr>
              <w:t xml:space="preserve"> </w:t>
            </w:r>
            <w:r w:rsidRPr="002B668A">
              <w:rPr>
                <w:color w:val="000000"/>
                <w:sz w:val="18"/>
                <w:szCs w:val="18"/>
                <w:lang w:val="el-GR" w:eastAsia="en-US" w:bidi="he-IL"/>
              </w:rPr>
              <w:t>(υποέργο 1),</w:t>
            </w:r>
            <w:r>
              <w:rPr>
                <w:color w:val="000000"/>
                <w:sz w:val="18"/>
                <w:szCs w:val="18"/>
                <w:lang w:val="el-GR" w:eastAsia="en-US" w:bidi="he-IL"/>
              </w:rPr>
              <w:t xml:space="preserve">    </w:t>
            </w:r>
            <w:r w:rsidRPr="002B668A">
              <w:rPr>
                <w:color w:val="000000"/>
                <w:sz w:val="18"/>
                <w:szCs w:val="18"/>
                <w:lang w:val="el-GR" w:eastAsia="en-US" w:bidi="he-IL"/>
              </w:rPr>
              <w:t>210 000 ταμειακές</w:t>
            </w:r>
            <w:r>
              <w:rPr>
                <w:color w:val="000000"/>
                <w:sz w:val="18"/>
                <w:szCs w:val="18"/>
                <w:lang w:val="el-GR" w:eastAsia="en-US" w:bidi="he-IL"/>
              </w:rPr>
              <w:t xml:space="preserve"> </w:t>
            </w:r>
            <w:r w:rsidRPr="002B668A">
              <w:rPr>
                <w:color w:val="000000"/>
                <w:sz w:val="18"/>
                <w:szCs w:val="18"/>
                <w:lang w:val="el-GR" w:eastAsia="en-US" w:bidi="he-IL"/>
              </w:rPr>
              <w:t>μηχανές νέες,</w:t>
            </w:r>
            <w:r>
              <w:rPr>
                <w:color w:val="000000"/>
                <w:sz w:val="18"/>
                <w:szCs w:val="18"/>
                <w:lang w:val="el-GR" w:eastAsia="en-US" w:bidi="he-IL"/>
              </w:rPr>
              <w:t xml:space="preserve"> </w:t>
            </w:r>
            <w:r w:rsidRPr="002B668A">
              <w:rPr>
                <w:color w:val="000000"/>
                <w:sz w:val="18"/>
                <w:szCs w:val="18"/>
                <w:lang w:val="el-GR" w:eastAsia="en-US" w:bidi="he-IL"/>
              </w:rPr>
              <w:t>αναβαθμισμένες ή</w:t>
            </w:r>
            <w:r>
              <w:rPr>
                <w:color w:val="000000"/>
                <w:sz w:val="18"/>
                <w:szCs w:val="18"/>
                <w:lang w:val="el-GR" w:eastAsia="en-US" w:bidi="he-IL"/>
              </w:rPr>
              <w:t xml:space="preserve"> </w:t>
            </w:r>
            <w:r w:rsidRPr="002B668A">
              <w:rPr>
                <w:color w:val="000000"/>
                <w:sz w:val="18"/>
                <w:szCs w:val="18"/>
                <w:lang w:val="el-GR" w:eastAsia="en-US" w:bidi="he-IL"/>
              </w:rPr>
              <w:t>αντικατασταθείσες</w:t>
            </w:r>
            <w:r>
              <w:rPr>
                <w:color w:val="000000"/>
                <w:sz w:val="18"/>
                <w:szCs w:val="18"/>
                <w:lang w:val="el-GR" w:eastAsia="en-US" w:bidi="he-IL"/>
              </w:rPr>
              <w:t xml:space="preserve"> </w:t>
            </w:r>
            <w:r w:rsidRPr="002B668A">
              <w:rPr>
                <w:color w:val="000000"/>
                <w:sz w:val="18"/>
                <w:szCs w:val="18"/>
                <w:lang w:val="el-GR" w:eastAsia="en-US" w:bidi="he-IL"/>
              </w:rPr>
              <w:t>και 100 000</w:t>
            </w:r>
            <w:r>
              <w:rPr>
                <w:color w:val="000000"/>
                <w:sz w:val="18"/>
                <w:szCs w:val="18"/>
                <w:lang w:val="el-GR" w:eastAsia="en-US" w:bidi="he-IL"/>
              </w:rPr>
              <w:t xml:space="preserve"> </w:t>
            </w:r>
            <w:r w:rsidRPr="004D092E">
              <w:rPr>
                <w:color w:val="000000"/>
                <w:sz w:val="18"/>
                <w:szCs w:val="18"/>
                <w:lang w:val="el-GR" w:eastAsia="en-US" w:bidi="he-IL"/>
              </w:rPr>
              <w:t xml:space="preserve">συστήματα </w:t>
            </w:r>
            <w:r w:rsidRPr="002B668A">
              <w:rPr>
                <w:color w:val="000000"/>
                <w:sz w:val="18"/>
                <w:szCs w:val="18"/>
                <w:lang w:val="en-US" w:eastAsia="en-US" w:bidi="he-IL"/>
              </w:rPr>
              <w:t>POS</w:t>
            </w:r>
            <w:r w:rsidRPr="00EA6C2F">
              <w:rPr>
                <w:color w:val="000000"/>
                <w:sz w:val="18"/>
                <w:szCs w:val="18"/>
                <w:lang w:val="el-GR" w:eastAsia="en-US" w:bidi="he-IL"/>
              </w:rPr>
              <w:t>)</w:t>
            </w:r>
            <w:r>
              <w:rPr>
                <w:color w:val="000000"/>
                <w:sz w:val="18"/>
                <w:szCs w:val="18"/>
                <w:lang w:val="el-GR" w:eastAsia="en-US" w:bidi="he-IL"/>
              </w:rPr>
              <w:t xml:space="preserve"> </w:t>
            </w:r>
            <w:r w:rsidRPr="004D092E">
              <w:rPr>
                <w:color w:val="000000"/>
                <w:sz w:val="18"/>
                <w:szCs w:val="18"/>
                <w:lang w:val="el-GR" w:eastAsia="en-US" w:bidi="he-IL"/>
              </w:rPr>
              <w:t>νέα,</w:t>
            </w:r>
            <w:r>
              <w:rPr>
                <w:color w:val="000000"/>
                <w:sz w:val="18"/>
                <w:szCs w:val="18"/>
                <w:lang w:val="el-GR" w:eastAsia="en-US" w:bidi="he-IL"/>
              </w:rPr>
              <w:t xml:space="preserve"> </w:t>
            </w:r>
            <w:r w:rsidRPr="004D092E">
              <w:rPr>
                <w:color w:val="000000"/>
                <w:sz w:val="18"/>
                <w:szCs w:val="18"/>
                <w:lang w:val="el-GR" w:eastAsia="en-US" w:bidi="he-IL"/>
              </w:rPr>
              <w:t>αναβαθμισμένα ή</w:t>
            </w:r>
            <w:r>
              <w:rPr>
                <w:color w:val="000000"/>
                <w:sz w:val="18"/>
                <w:szCs w:val="18"/>
                <w:lang w:val="el-GR" w:eastAsia="en-US" w:bidi="he-IL"/>
              </w:rPr>
              <w:t xml:space="preserve"> </w:t>
            </w:r>
            <w:r w:rsidRPr="004D092E">
              <w:rPr>
                <w:color w:val="000000"/>
                <w:sz w:val="18"/>
                <w:szCs w:val="18"/>
                <w:lang w:val="el-GR" w:eastAsia="en-US" w:bidi="he-IL"/>
              </w:rPr>
              <w:t>αντικατασταθέντα</w:t>
            </w:r>
            <w:r>
              <w:rPr>
                <w:color w:val="000000"/>
                <w:sz w:val="18"/>
                <w:szCs w:val="18"/>
                <w:lang w:val="el-GR" w:eastAsia="en-US" w:bidi="he-IL"/>
              </w:rPr>
              <w:t xml:space="preserve"> </w:t>
            </w:r>
            <w:r w:rsidRPr="00734DE9">
              <w:rPr>
                <w:color w:val="000000"/>
                <w:sz w:val="18"/>
                <w:szCs w:val="18"/>
                <w:lang w:val="el-GR" w:eastAsia="en-US" w:bidi="he-IL"/>
              </w:rPr>
              <w:t>(υποέργο 4)</w:t>
            </w:r>
          </w:p>
        </w:tc>
        <w:tc>
          <w:tcPr>
            <w:tcW w:w="362" w:type="pct"/>
            <w:tcBorders>
              <w:top w:val="nil"/>
              <w:left w:val="nil"/>
              <w:bottom w:val="single" w:sz="4" w:space="0" w:color="auto"/>
              <w:right w:val="single" w:sz="4" w:space="0" w:color="auto"/>
            </w:tcBorders>
            <w:shd w:val="clear" w:color="auto" w:fill="C5E0B3" w:themeFill="accent6" w:themeFillTint="66"/>
            <w:vAlign w:val="center"/>
            <w:hideMark/>
          </w:tcPr>
          <w:p w14:paraId="7EDA91FB" w14:textId="77777777" w:rsidR="00B42A12" w:rsidRPr="00EA6C2F" w:rsidRDefault="00B42A12" w:rsidP="004C364B">
            <w:pPr>
              <w:suppressAutoHyphens w:val="0"/>
              <w:spacing w:after="0"/>
              <w:jc w:val="center"/>
              <w:rPr>
                <w:color w:val="000000"/>
                <w:sz w:val="18"/>
                <w:szCs w:val="18"/>
                <w:lang w:val="el-GR" w:eastAsia="en-US" w:bidi="he-IL"/>
              </w:rPr>
            </w:pPr>
            <w:r w:rsidRPr="00EA6C2F">
              <w:rPr>
                <w:color w:val="000000"/>
                <w:sz w:val="18"/>
                <w:szCs w:val="18"/>
                <w:lang w:val="en-US" w:eastAsia="en-US" w:bidi="he-IL"/>
              </w:rPr>
              <w:t> </w:t>
            </w:r>
          </w:p>
        </w:tc>
        <w:tc>
          <w:tcPr>
            <w:tcW w:w="312" w:type="pct"/>
            <w:tcBorders>
              <w:top w:val="nil"/>
              <w:left w:val="nil"/>
              <w:bottom w:val="single" w:sz="4" w:space="0" w:color="auto"/>
              <w:right w:val="single" w:sz="4" w:space="0" w:color="auto"/>
            </w:tcBorders>
            <w:shd w:val="clear" w:color="auto" w:fill="C5E0B3" w:themeFill="accent6" w:themeFillTint="66"/>
            <w:vAlign w:val="center"/>
            <w:hideMark/>
          </w:tcPr>
          <w:p w14:paraId="221F4F2F" w14:textId="77777777" w:rsidR="00B42A12" w:rsidRPr="00EA6C2F" w:rsidRDefault="00B42A12" w:rsidP="004C364B">
            <w:pPr>
              <w:suppressAutoHyphens w:val="0"/>
              <w:spacing w:after="0"/>
              <w:jc w:val="center"/>
              <w:rPr>
                <w:color w:val="000000"/>
                <w:sz w:val="18"/>
                <w:szCs w:val="18"/>
                <w:lang w:val="el-GR" w:eastAsia="en-US" w:bidi="he-IL"/>
              </w:rPr>
            </w:pPr>
            <w:r w:rsidRPr="00EA6C2F">
              <w:rPr>
                <w:color w:val="000000"/>
                <w:sz w:val="18"/>
                <w:szCs w:val="18"/>
                <w:lang w:val="en-US" w:eastAsia="en-US" w:bidi="he-IL"/>
              </w:rPr>
              <w:t> </w:t>
            </w:r>
          </w:p>
        </w:tc>
        <w:tc>
          <w:tcPr>
            <w:tcW w:w="321" w:type="pct"/>
            <w:tcBorders>
              <w:top w:val="nil"/>
              <w:left w:val="nil"/>
              <w:bottom w:val="single" w:sz="4" w:space="0" w:color="auto"/>
              <w:right w:val="single" w:sz="4" w:space="0" w:color="auto"/>
            </w:tcBorders>
            <w:shd w:val="clear" w:color="auto" w:fill="C5E0B3" w:themeFill="accent6" w:themeFillTint="66"/>
            <w:vAlign w:val="center"/>
            <w:hideMark/>
          </w:tcPr>
          <w:p w14:paraId="262D8170" w14:textId="77777777" w:rsidR="00B42A12" w:rsidRPr="00EA6C2F" w:rsidRDefault="00B42A12" w:rsidP="004C364B">
            <w:pPr>
              <w:suppressAutoHyphens w:val="0"/>
              <w:spacing w:after="0"/>
              <w:jc w:val="center"/>
              <w:rPr>
                <w:color w:val="000000"/>
                <w:sz w:val="18"/>
                <w:szCs w:val="18"/>
                <w:lang w:val="el-GR" w:eastAsia="en-US" w:bidi="he-IL"/>
              </w:rPr>
            </w:pPr>
            <w:r w:rsidRPr="00EA6C2F">
              <w:rPr>
                <w:color w:val="000000"/>
                <w:sz w:val="18"/>
                <w:szCs w:val="18"/>
                <w:lang w:val="en-US" w:eastAsia="en-US" w:bidi="he-IL"/>
              </w:rPr>
              <w:t> </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14:paraId="3ACB647A" w14:textId="77777777" w:rsidR="00B42A12" w:rsidRPr="00EA6C2F" w:rsidRDefault="00B42A12" w:rsidP="004C364B">
            <w:pPr>
              <w:suppressAutoHyphens w:val="0"/>
              <w:spacing w:after="0"/>
              <w:jc w:val="center"/>
              <w:rPr>
                <w:color w:val="000000"/>
                <w:sz w:val="18"/>
                <w:szCs w:val="18"/>
                <w:lang w:val="en-US" w:eastAsia="en-US" w:bidi="he-IL"/>
              </w:rPr>
            </w:pPr>
            <w:r w:rsidRPr="004D092E">
              <w:rPr>
                <w:color w:val="000000"/>
                <w:sz w:val="18"/>
                <w:szCs w:val="18"/>
                <w:lang w:val="en-US" w:eastAsia="en-US" w:bidi="he-IL"/>
              </w:rPr>
              <w:t>2ο τρίμηνο</w:t>
            </w:r>
          </w:p>
        </w:tc>
        <w:tc>
          <w:tcPr>
            <w:tcW w:w="242" w:type="pct"/>
            <w:tcBorders>
              <w:top w:val="nil"/>
              <w:left w:val="nil"/>
              <w:bottom w:val="single" w:sz="4" w:space="0" w:color="auto"/>
              <w:right w:val="single" w:sz="4" w:space="0" w:color="auto"/>
            </w:tcBorders>
            <w:shd w:val="clear" w:color="auto" w:fill="C5E0B3" w:themeFill="accent6" w:themeFillTint="66"/>
            <w:vAlign w:val="center"/>
            <w:hideMark/>
          </w:tcPr>
          <w:p w14:paraId="27DA7E67" w14:textId="77777777" w:rsidR="00B42A12" w:rsidRPr="00EA6C2F" w:rsidRDefault="00B42A12" w:rsidP="004C364B">
            <w:pPr>
              <w:suppressAutoHyphens w:val="0"/>
              <w:spacing w:after="0"/>
              <w:jc w:val="center"/>
              <w:rPr>
                <w:color w:val="000000"/>
                <w:sz w:val="18"/>
                <w:szCs w:val="18"/>
                <w:lang w:val="en-US" w:eastAsia="en-US" w:bidi="he-IL"/>
              </w:rPr>
            </w:pPr>
            <w:r w:rsidRPr="00EA6C2F">
              <w:rPr>
                <w:color w:val="000000"/>
                <w:sz w:val="18"/>
                <w:szCs w:val="18"/>
                <w:lang w:val="en-US" w:eastAsia="en-US" w:bidi="he-IL"/>
              </w:rPr>
              <w:t>2025</w:t>
            </w:r>
          </w:p>
        </w:tc>
        <w:tc>
          <w:tcPr>
            <w:tcW w:w="878" w:type="pct"/>
            <w:tcBorders>
              <w:top w:val="nil"/>
              <w:left w:val="nil"/>
              <w:bottom w:val="single" w:sz="4" w:space="0" w:color="auto"/>
              <w:right w:val="single" w:sz="4" w:space="0" w:color="auto"/>
            </w:tcBorders>
            <w:shd w:val="clear" w:color="auto" w:fill="C5E0B3" w:themeFill="accent6" w:themeFillTint="66"/>
            <w:vAlign w:val="center"/>
            <w:hideMark/>
          </w:tcPr>
          <w:p w14:paraId="04300658" w14:textId="77777777" w:rsidR="00B42A12" w:rsidRPr="00526EA0" w:rsidRDefault="00B42A12" w:rsidP="004C364B">
            <w:pPr>
              <w:suppressAutoHyphens w:val="0"/>
              <w:spacing w:after="0"/>
              <w:rPr>
                <w:color w:val="000000"/>
                <w:sz w:val="18"/>
                <w:szCs w:val="18"/>
                <w:lang w:val="el-GR" w:eastAsia="en-US" w:bidi="he-IL"/>
              </w:rPr>
            </w:pPr>
            <w:r w:rsidRPr="00526EA0">
              <w:rPr>
                <w:color w:val="000000"/>
                <w:sz w:val="18"/>
                <w:szCs w:val="18"/>
                <w:lang w:val="el-GR" w:eastAsia="en-US" w:bidi="he-IL"/>
              </w:rPr>
              <w:t>Επιλογή δικαιούχων και παράδοση</w:t>
            </w:r>
          </w:p>
          <w:p w14:paraId="4170180A" w14:textId="77777777" w:rsidR="00B42A12" w:rsidRPr="00526EA0" w:rsidRDefault="00B42A12" w:rsidP="004C364B">
            <w:pPr>
              <w:suppressAutoHyphens w:val="0"/>
              <w:spacing w:after="0"/>
              <w:rPr>
                <w:color w:val="000000"/>
                <w:sz w:val="18"/>
                <w:szCs w:val="18"/>
                <w:lang w:val="el-GR" w:eastAsia="en-US" w:bidi="he-IL"/>
              </w:rPr>
            </w:pPr>
            <w:r w:rsidRPr="00526EA0">
              <w:rPr>
                <w:color w:val="000000"/>
                <w:sz w:val="18"/>
                <w:szCs w:val="18"/>
                <w:lang w:val="el-GR" w:eastAsia="en-US" w:bidi="he-IL"/>
              </w:rPr>
              <w:t>εξοπλισμού και υπηρεσιών σε ΜΜΕ στο</w:t>
            </w:r>
            <w:r>
              <w:rPr>
                <w:color w:val="000000"/>
                <w:sz w:val="18"/>
                <w:szCs w:val="18"/>
                <w:lang w:val="el-GR" w:eastAsia="en-US" w:bidi="he-IL"/>
              </w:rPr>
              <w:t xml:space="preserve"> </w:t>
            </w:r>
            <w:r w:rsidRPr="00526EA0">
              <w:rPr>
                <w:color w:val="000000"/>
                <w:sz w:val="18"/>
                <w:szCs w:val="18"/>
                <w:lang w:val="el-GR" w:eastAsia="en-US" w:bidi="he-IL"/>
              </w:rPr>
              <w:t>πλαίσιο ανταγωνιστικών προσκλήσεων</w:t>
            </w:r>
            <w:r>
              <w:rPr>
                <w:color w:val="000000"/>
                <w:sz w:val="18"/>
                <w:szCs w:val="18"/>
                <w:lang w:val="el-GR" w:eastAsia="en-US" w:bidi="he-IL"/>
              </w:rPr>
              <w:t xml:space="preserve"> </w:t>
            </w:r>
            <w:r w:rsidRPr="00526EA0">
              <w:rPr>
                <w:color w:val="000000"/>
                <w:sz w:val="18"/>
                <w:szCs w:val="18"/>
                <w:lang w:val="el-GR" w:eastAsia="en-US" w:bidi="he-IL"/>
              </w:rPr>
              <w:t>υποβολής προτάσεων· ειδικότερα,</w:t>
            </w:r>
            <w:r>
              <w:rPr>
                <w:color w:val="000000"/>
                <w:sz w:val="18"/>
                <w:szCs w:val="18"/>
                <w:lang w:val="el-GR" w:eastAsia="en-US" w:bidi="he-IL"/>
              </w:rPr>
              <w:t xml:space="preserve"> </w:t>
            </w:r>
            <w:r w:rsidRPr="00526EA0">
              <w:rPr>
                <w:color w:val="000000"/>
                <w:sz w:val="18"/>
                <w:szCs w:val="18"/>
                <w:lang w:val="el-GR" w:eastAsia="en-US" w:bidi="he-IL"/>
              </w:rPr>
              <w:t>επιτυγχάνονται τα ακόλουθα:</w:t>
            </w:r>
          </w:p>
          <w:p w14:paraId="045708B6" w14:textId="77777777" w:rsidR="00B42A12" w:rsidRPr="00526EA0" w:rsidRDefault="00B42A12" w:rsidP="004C364B">
            <w:pPr>
              <w:suppressAutoHyphens w:val="0"/>
              <w:spacing w:after="0"/>
              <w:rPr>
                <w:color w:val="000000"/>
                <w:sz w:val="18"/>
                <w:szCs w:val="18"/>
                <w:lang w:val="el-GR" w:eastAsia="en-US" w:bidi="he-IL"/>
              </w:rPr>
            </w:pPr>
            <w:r w:rsidRPr="00526EA0">
              <w:rPr>
                <w:color w:val="000000"/>
                <w:sz w:val="18"/>
                <w:szCs w:val="18"/>
                <w:lang w:val="el-GR" w:eastAsia="en-US" w:bidi="he-IL"/>
              </w:rPr>
              <w:t xml:space="preserve">— στο πλαίσιο του υποέργου 1: στήριξη </w:t>
            </w:r>
            <w:r>
              <w:rPr>
                <w:color w:val="000000"/>
                <w:sz w:val="18"/>
                <w:szCs w:val="18"/>
                <w:lang w:val="el-GR" w:eastAsia="en-US" w:bidi="he-IL"/>
              </w:rPr>
              <w:t xml:space="preserve">της </w:t>
            </w:r>
            <w:r w:rsidRPr="00526EA0">
              <w:rPr>
                <w:color w:val="000000"/>
                <w:sz w:val="18"/>
                <w:szCs w:val="18"/>
                <w:lang w:val="el-GR" w:eastAsia="en-US" w:bidi="he-IL"/>
              </w:rPr>
              <w:t>ψηφιοποίησης 100 000 ΜΜΕ με</w:t>
            </w:r>
            <w:r>
              <w:rPr>
                <w:color w:val="000000"/>
                <w:sz w:val="18"/>
                <w:szCs w:val="18"/>
                <w:lang w:val="el-GR" w:eastAsia="en-US" w:bidi="he-IL"/>
              </w:rPr>
              <w:t xml:space="preserve"> </w:t>
            </w:r>
            <w:r w:rsidRPr="00526EA0">
              <w:rPr>
                <w:color w:val="000000"/>
                <w:sz w:val="18"/>
                <w:szCs w:val="18"/>
                <w:lang w:val="el-GR" w:eastAsia="en-US" w:bidi="he-IL"/>
              </w:rPr>
              <w:t>χρηματοδότηση από σύστημα κουπονιών·</w:t>
            </w:r>
          </w:p>
          <w:p w14:paraId="19F5CFC3" w14:textId="77777777" w:rsidR="00B42A12" w:rsidRDefault="00B42A12" w:rsidP="004C364B">
            <w:pPr>
              <w:suppressAutoHyphens w:val="0"/>
              <w:spacing w:after="0"/>
              <w:rPr>
                <w:color w:val="000000"/>
                <w:sz w:val="18"/>
                <w:szCs w:val="18"/>
                <w:lang w:val="el-GR" w:eastAsia="en-US" w:bidi="he-IL"/>
              </w:rPr>
            </w:pPr>
            <w:r w:rsidRPr="00526EA0">
              <w:rPr>
                <w:color w:val="000000"/>
                <w:sz w:val="18"/>
                <w:szCs w:val="18"/>
                <w:lang w:val="el-GR" w:eastAsia="en-US" w:bidi="he-IL"/>
              </w:rPr>
              <w:t xml:space="preserve">— στο πλαίσιο του υποέργου 4: </w:t>
            </w:r>
          </w:p>
          <w:p w14:paraId="063034AD" w14:textId="77777777" w:rsidR="00B42A12" w:rsidRPr="00526EA0" w:rsidRDefault="00B42A12" w:rsidP="004C364B">
            <w:pPr>
              <w:suppressAutoHyphens w:val="0"/>
              <w:spacing w:after="0"/>
              <w:rPr>
                <w:color w:val="000000"/>
                <w:sz w:val="18"/>
                <w:szCs w:val="18"/>
                <w:lang w:val="el-GR" w:eastAsia="en-US" w:bidi="he-IL"/>
              </w:rPr>
            </w:pPr>
            <w:r w:rsidRPr="00526EA0">
              <w:rPr>
                <w:color w:val="000000"/>
                <w:sz w:val="18"/>
                <w:szCs w:val="18"/>
                <w:lang w:val="el-GR" w:eastAsia="en-US" w:bidi="he-IL"/>
              </w:rPr>
              <w:t>210 000</w:t>
            </w:r>
            <w:r>
              <w:rPr>
                <w:color w:val="000000"/>
                <w:sz w:val="18"/>
                <w:szCs w:val="18"/>
                <w:lang w:val="el-GR" w:eastAsia="en-US" w:bidi="he-IL"/>
              </w:rPr>
              <w:t xml:space="preserve"> </w:t>
            </w:r>
            <w:r w:rsidRPr="00526EA0">
              <w:rPr>
                <w:color w:val="000000"/>
                <w:sz w:val="18"/>
                <w:szCs w:val="18"/>
                <w:lang w:val="el-GR" w:eastAsia="en-US" w:bidi="he-IL"/>
              </w:rPr>
              <w:t>ταμειακές μηχανές νέες, αναβαθμισμένες ή</w:t>
            </w:r>
            <w:r>
              <w:rPr>
                <w:color w:val="000000"/>
                <w:sz w:val="18"/>
                <w:szCs w:val="18"/>
                <w:lang w:val="el-GR" w:eastAsia="en-US" w:bidi="he-IL"/>
              </w:rPr>
              <w:t xml:space="preserve"> </w:t>
            </w:r>
            <w:r w:rsidRPr="00526EA0">
              <w:rPr>
                <w:color w:val="000000"/>
                <w:sz w:val="18"/>
                <w:szCs w:val="18"/>
                <w:lang w:val="el-GR" w:eastAsia="en-US" w:bidi="he-IL"/>
              </w:rPr>
              <w:t>αντικατασταθείσες με λύσεις που βασίζονται</w:t>
            </w:r>
            <w:r>
              <w:rPr>
                <w:color w:val="000000"/>
                <w:sz w:val="18"/>
                <w:szCs w:val="18"/>
                <w:lang w:val="el-GR" w:eastAsia="en-US" w:bidi="he-IL"/>
              </w:rPr>
              <w:t xml:space="preserve"> </w:t>
            </w:r>
            <w:r w:rsidRPr="00526EA0">
              <w:rPr>
                <w:color w:val="000000"/>
                <w:sz w:val="18"/>
                <w:szCs w:val="18"/>
                <w:lang w:val="el-GR" w:eastAsia="en-US" w:bidi="he-IL"/>
              </w:rPr>
              <w:t>σε υπολογιστή (για παράδειγμα:</w:t>
            </w:r>
            <w:r>
              <w:rPr>
                <w:color w:val="000000"/>
                <w:sz w:val="18"/>
                <w:szCs w:val="18"/>
                <w:lang w:val="el-GR" w:eastAsia="en-US" w:bidi="he-IL"/>
              </w:rPr>
              <w:t xml:space="preserve"> </w:t>
            </w:r>
            <w:r w:rsidRPr="00526EA0">
              <w:rPr>
                <w:color w:val="000000"/>
                <w:sz w:val="18"/>
                <w:szCs w:val="18"/>
                <w:lang w:val="el-GR" w:eastAsia="en-US" w:bidi="he-IL"/>
              </w:rPr>
              <w:t>αντικατασταθέντες φορολογικοί μηχανισμοί,</w:t>
            </w:r>
            <w:r>
              <w:rPr>
                <w:color w:val="000000"/>
                <w:sz w:val="18"/>
                <w:szCs w:val="18"/>
                <w:lang w:val="el-GR" w:eastAsia="en-US" w:bidi="he-IL"/>
              </w:rPr>
              <w:t xml:space="preserve"> </w:t>
            </w:r>
            <w:r w:rsidRPr="00526EA0">
              <w:rPr>
                <w:color w:val="000000"/>
                <w:sz w:val="18"/>
                <w:szCs w:val="18"/>
                <w:lang w:val="el-GR" w:eastAsia="en-US" w:bidi="he-IL"/>
              </w:rPr>
              <w:t>τιμολόγηση σε αυτοκίνητο / διακίνηση</w:t>
            </w:r>
            <w:r>
              <w:rPr>
                <w:color w:val="000000"/>
                <w:sz w:val="18"/>
                <w:szCs w:val="18"/>
                <w:lang w:val="el-GR" w:eastAsia="en-US" w:bidi="he-IL"/>
              </w:rPr>
              <w:t xml:space="preserve"> </w:t>
            </w:r>
            <w:r w:rsidRPr="00526EA0">
              <w:rPr>
                <w:color w:val="000000"/>
                <w:sz w:val="18"/>
                <w:szCs w:val="18"/>
                <w:lang w:val="el-GR" w:eastAsia="en-US" w:bidi="he-IL"/>
              </w:rPr>
              <w:t>εγγράφων κατά τη μετακίνηση, ταμειακές</w:t>
            </w:r>
            <w:r>
              <w:rPr>
                <w:color w:val="000000"/>
                <w:sz w:val="18"/>
                <w:szCs w:val="18"/>
                <w:lang w:val="el-GR" w:eastAsia="en-US" w:bidi="he-IL"/>
              </w:rPr>
              <w:t xml:space="preserve"> </w:t>
            </w:r>
            <w:r w:rsidRPr="00526EA0">
              <w:rPr>
                <w:color w:val="000000"/>
                <w:sz w:val="18"/>
                <w:szCs w:val="18"/>
                <w:lang w:val="el-GR" w:eastAsia="en-US" w:bidi="he-IL"/>
              </w:rPr>
              <w:t>μηχανές, επίσης για υπηρεσίες τροφοδοσίας,</w:t>
            </w:r>
            <w:r>
              <w:rPr>
                <w:color w:val="000000"/>
                <w:sz w:val="18"/>
                <w:szCs w:val="18"/>
                <w:lang w:val="el-GR" w:eastAsia="en-US" w:bidi="he-IL"/>
              </w:rPr>
              <w:t xml:space="preserve"> </w:t>
            </w:r>
            <w:r w:rsidRPr="00526EA0">
              <w:rPr>
                <w:color w:val="000000"/>
                <w:sz w:val="18"/>
                <w:szCs w:val="18"/>
                <w:lang w:val="el-GR" w:eastAsia="en-US" w:bidi="he-IL"/>
              </w:rPr>
              <w:lastRenderedPageBreak/>
              <w:t>πάροχος ηλεκτρονικής τιμολόγησης), 100 000</w:t>
            </w:r>
          </w:p>
          <w:p w14:paraId="0261733E" w14:textId="77777777" w:rsidR="00B42A12" w:rsidRPr="00526EA0" w:rsidRDefault="00B42A12" w:rsidP="004C364B">
            <w:pPr>
              <w:suppressAutoHyphens w:val="0"/>
              <w:spacing w:after="0"/>
              <w:rPr>
                <w:color w:val="000000"/>
                <w:sz w:val="18"/>
                <w:szCs w:val="18"/>
                <w:lang w:val="el-GR" w:eastAsia="en-US" w:bidi="he-IL"/>
              </w:rPr>
            </w:pPr>
            <w:r w:rsidRPr="00526EA0">
              <w:rPr>
                <w:color w:val="000000"/>
                <w:sz w:val="18"/>
                <w:szCs w:val="18"/>
                <w:lang w:val="el-GR" w:eastAsia="en-US" w:bidi="he-IL"/>
              </w:rPr>
              <w:t xml:space="preserve">συστήματα </w:t>
            </w:r>
            <w:r w:rsidRPr="00526EA0">
              <w:rPr>
                <w:color w:val="000000"/>
                <w:sz w:val="18"/>
                <w:szCs w:val="18"/>
                <w:lang w:val="en-US" w:eastAsia="en-US" w:bidi="he-IL"/>
              </w:rPr>
              <w:t>POS</w:t>
            </w:r>
            <w:r w:rsidRPr="00526EA0">
              <w:rPr>
                <w:color w:val="000000"/>
                <w:sz w:val="18"/>
                <w:szCs w:val="18"/>
                <w:lang w:val="el-GR" w:eastAsia="en-US" w:bidi="he-IL"/>
              </w:rPr>
              <w:t xml:space="preserve"> νέα, αντικατασταθέντα ή</w:t>
            </w:r>
            <w:r>
              <w:rPr>
                <w:color w:val="000000"/>
                <w:sz w:val="18"/>
                <w:szCs w:val="18"/>
                <w:lang w:val="el-GR" w:eastAsia="en-US" w:bidi="he-IL"/>
              </w:rPr>
              <w:t xml:space="preserve"> </w:t>
            </w:r>
            <w:r w:rsidRPr="00E13FDD">
              <w:rPr>
                <w:color w:val="000000"/>
                <w:sz w:val="18"/>
                <w:szCs w:val="18"/>
                <w:lang w:val="el-GR" w:eastAsia="en-US" w:bidi="he-IL"/>
              </w:rPr>
              <w:t>αναβαθμισμένα</w:t>
            </w:r>
            <w:r>
              <w:rPr>
                <w:color w:val="000000"/>
                <w:sz w:val="18"/>
                <w:szCs w:val="18"/>
                <w:lang w:val="el-GR" w:eastAsia="en-US" w:bidi="he-IL"/>
              </w:rPr>
              <w:t xml:space="preserve"> </w:t>
            </w:r>
            <w:r w:rsidRPr="00E13FDD">
              <w:rPr>
                <w:color w:val="000000"/>
                <w:sz w:val="18"/>
                <w:szCs w:val="18"/>
                <w:lang w:val="el-GR" w:eastAsia="en-US" w:bidi="he-IL"/>
              </w:rPr>
              <w:t xml:space="preserve">(παροχή πιστοποιητικού από </w:t>
            </w:r>
            <w:r>
              <w:rPr>
                <w:color w:val="000000"/>
                <w:sz w:val="18"/>
                <w:szCs w:val="18"/>
                <w:lang w:val="el-GR" w:eastAsia="en-US" w:bidi="he-IL"/>
              </w:rPr>
              <w:t xml:space="preserve">τους </w:t>
            </w:r>
            <w:r w:rsidRPr="00526EA0">
              <w:rPr>
                <w:color w:val="000000"/>
                <w:sz w:val="18"/>
                <w:szCs w:val="18"/>
                <w:lang w:val="el-GR" w:eastAsia="en-US" w:bidi="he-IL"/>
              </w:rPr>
              <w:t>δικαιούχους σχετικά με την ενσωμάτωση</w:t>
            </w:r>
            <w:r>
              <w:rPr>
                <w:color w:val="000000"/>
                <w:sz w:val="18"/>
                <w:szCs w:val="18"/>
                <w:lang w:val="el-GR" w:eastAsia="en-US" w:bidi="he-IL"/>
              </w:rPr>
              <w:t xml:space="preserve"> </w:t>
            </w:r>
            <w:r w:rsidRPr="00526EA0">
              <w:rPr>
                <w:color w:val="000000"/>
                <w:sz w:val="18"/>
                <w:szCs w:val="18"/>
                <w:lang w:val="el-GR" w:eastAsia="en-US" w:bidi="he-IL"/>
              </w:rPr>
              <w:t>νέας τεχνολογίας / προϊόντος / απόδειξης</w:t>
            </w:r>
          </w:p>
          <w:p w14:paraId="6F8ED34F" w14:textId="77777777" w:rsidR="00B42A12" w:rsidRPr="00526EA0" w:rsidRDefault="00B42A12" w:rsidP="004C364B">
            <w:pPr>
              <w:suppressAutoHyphens w:val="0"/>
              <w:spacing w:after="0"/>
              <w:rPr>
                <w:color w:val="000000"/>
                <w:sz w:val="18"/>
                <w:szCs w:val="18"/>
                <w:lang w:val="el-GR" w:eastAsia="en-US" w:bidi="he-IL"/>
              </w:rPr>
            </w:pPr>
            <w:r w:rsidRPr="00526EA0">
              <w:rPr>
                <w:color w:val="000000"/>
                <w:sz w:val="18"/>
                <w:szCs w:val="18"/>
                <w:lang w:val="el-GR" w:eastAsia="en-US" w:bidi="he-IL"/>
              </w:rPr>
              <w:t>πληρωμής που πιστοποιεί την αγορά</w:t>
            </w:r>
          </w:p>
          <w:p w14:paraId="554D69F9" w14:textId="77777777" w:rsidR="00B42A12" w:rsidRPr="00EA6C2F" w:rsidRDefault="00B42A12" w:rsidP="004C364B">
            <w:pPr>
              <w:suppressAutoHyphens w:val="0"/>
              <w:spacing w:after="0"/>
              <w:rPr>
                <w:color w:val="000000"/>
                <w:sz w:val="18"/>
                <w:szCs w:val="18"/>
                <w:lang w:val="el-GR" w:eastAsia="en-US" w:bidi="he-IL"/>
              </w:rPr>
            </w:pPr>
            <w:r w:rsidRPr="003D2910">
              <w:rPr>
                <w:color w:val="000000"/>
                <w:sz w:val="18"/>
                <w:szCs w:val="18"/>
                <w:lang w:val="el-GR" w:eastAsia="en-US" w:bidi="he-IL"/>
              </w:rPr>
              <w:t>προϊόντων και υπηρεσιών).</w:t>
            </w:r>
          </w:p>
        </w:tc>
      </w:tr>
      <w:tr w:rsidR="00FD2118" w:rsidRPr="00F00473" w14:paraId="3FA58D87" w14:textId="77777777" w:rsidTr="00FD2118">
        <w:trPr>
          <w:trHeight w:val="3168"/>
        </w:trPr>
        <w:tc>
          <w:tcPr>
            <w:tcW w:w="317"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14:paraId="664163A0" w14:textId="77777777" w:rsidR="00B42A12" w:rsidRPr="00EA6C2F" w:rsidRDefault="00B42A12" w:rsidP="004C364B">
            <w:pPr>
              <w:suppressAutoHyphens w:val="0"/>
              <w:spacing w:after="0"/>
              <w:jc w:val="center"/>
              <w:rPr>
                <w:color w:val="000000"/>
                <w:sz w:val="18"/>
                <w:szCs w:val="18"/>
                <w:lang w:val="en-US" w:eastAsia="en-US" w:bidi="he-IL"/>
              </w:rPr>
            </w:pPr>
            <w:r w:rsidRPr="00EA6C2F">
              <w:rPr>
                <w:color w:val="000000"/>
                <w:sz w:val="18"/>
                <w:szCs w:val="18"/>
                <w:lang w:val="en-US" w:eastAsia="en-US" w:bidi="he-IL"/>
              </w:rPr>
              <w:lastRenderedPageBreak/>
              <w:t xml:space="preserve">131a </w:t>
            </w:r>
          </w:p>
        </w:tc>
        <w:tc>
          <w:tcPr>
            <w:tcW w:w="535" w:type="pct"/>
            <w:tcBorders>
              <w:top w:val="nil"/>
              <w:left w:val="nil"/>
              <w:bottom w:val="single" w:sz="4" w:space="0" w:color="auto"/>
              <w:right w:val="single" w:sz="4" w:space="0" w:color="auto"/>
            </w:tcBorders>
            <w:shd w:val="clear" w:color="auto" w:fill="C5E0B3" w:themeFill="accent6" w:themeFillTint="66"/>
            <w:vAlign w:val="center"/>
            <w:hideMark/>
          </w:tcPr>
          <w:p w14:paraId="7597CF9B" w14:textId="77777777" w:rsidR="00B42A12" w:rsidRPr="00EA6C2F" w:rsidRDefault="00B42A12" w:rsidP="004C364B">
            <w:pPr>
              <w:suppressAutoHyphens w:val="0"/>
              <w:spacing w:after="0"/>
              <w:jc w:val="center"/>
              <w:rPr>
                <w:color w:val="000000"/>
                <w:sz w:val="18"/>
                <w:szCs w:val="18"/>
                <w:lang w:val="el-GR" w:eastAsia="en-US" w:bidi="he-IL"/>
              </w:rPr>
            </w:pPr>
            <w:r w:rsidRPr="002B668A">
              <w:rPr>
                <w:color w:val="000000"/>
                <w:sz w:val="18"/>
                <w:szCs w:val="18"/>
                <w:lang w:val="el-GR" w:eastAsia="en-US" w:bidi="he-IL"/>
              </w:rPr>
              <w:t>7 - 2.3. Ψηφιοποίηση</w:t>
            </w:r>
            <w:r>
              <w:rPr>
                <w:color w:val="000000"/>
                <w:sz w:val="18"/>
                <w:szCs w:val="18"/>
                <w:lang w:val="el-GR" w:eastAsia="en-US" w:bidi="he-IL"/>
              </w:rPr>
              <w:t xml:space="preserve"> </w:t>
            </w:r>
            <w:r w:rsidRPr="002B668A">
              <w:rPr>
                <w:color w:val="000000"/>
                <w:sz w:val="18"/>
                <w:szCs w:val="18"/>
                <w:lang w:val="el-GR" w:eastAsia="en-US" w:bidi="he-IL"/>
              </w:rPr>
              <w:t>των επιχειρήσεων —16706_Ψηφιακός</w:t>
            </w:r>
            <w:r>
              <w:rPr>
                <w:color w:val="000000"/>
                <w:sz w:val="18"/>
                <w:szCs w:val="18"/>
                <w:lang w:val="el-GR" w:eastAsia="en-US" w:bidi="he-IL"/>
              </w:rPr>
              <w:t xml:space="preserve"> </w:t>
            </w:r>
            <w:r w:rsidRPr="002B668A">
              <w:rPr>
                <w:color w:val="000000"/>
                <w:sz w:val="18"/>
                <w:szCs w:val="18"/>
                <w:lang w:val="el-GR" w:eastAsia="en-US" w:bidi="he-IL"/>
              </w:rPr>
              <w:t>μετασχηματισμός</w:t>
            </w:r>
            <w:r>
              <w:rPr>
                <w:color w:val="000000"/>
                <w:sz w:val="18"/>
                <w:szCs w:val="18"/>
                <w:lang w:val="el-GR" w:eastAsia="en-US" w:bidi="he-IL"/>
              </w:rPr>
              <w:t xml:space="preserve">  </w:t>
            </w:r>
            <w:r w:rsidRPr="002B668A">
              <w:rPr>
                <w:color w:val="000000"/>
                <w:sz w:val="18"/>
                <w:szCs w:val="18"/>
                <w:lang w:val="el-GR" w:eastAsia="en-US" w:bidi="he-IL"/>
              </w:rPr>
              <w:t>των ΜΜΕ</w:t>
            </w:r>
          </w:p>
        </w:tc>
        <w:tc>
          <w:tcPr>
            <w:tcW w:w="390" w:type="pct"/>
            <w:tcBorders>
              <w:top w:val="nil"/>
              <w:left w:val="nil"/>
              <w:bottom w:val="single" w:sz="4" w:space="0" w:color="auto"/>
              <w:right w:val="single" w:sz="4" w:space="0" w:color="auto"/>
            </w:tcBorders>
            <w:shd w:val="clear" w:color="auto" w:fill="C5E0B3" w:themeFill="accent6" w:themeFillTint="66"/>
            <w:vAlign w:val="center"/>
            <w:hideMark/>
          </w:tcPr>
          <w:p w14:paraId="5C046F62" w14:textId="77777777" w:rsidR="00B42A12" w:rsidRPr="00021FE4" w:rsidRDefault="00B42A12" w:rsidP="004C364B">
            <w:pPr>
              <w:suppressAutoHyphens w:val="0"/>
              <w:spacing w:after="0"/>
              <w:jc w:val="center"/>
              <w:rPr>
                <w:color w:val="000000"/>
                <w:sz w:val="18"/>
                <w:szCs w:val="18"/>
                <w:lang w:val="en-US" w:eastAsia="en-US" w:bidi="he-IL"/>
              </w:rPr>
            </w:pPr>
            <w:r w:rsidRPr="002B668A">
              <w:rPr>
                <w:color w:val="000000"/>
                <w:sz w:val="18"/>
                <w:szCs w:val="18"/>
                <w:lang w:val="en-US" w:eastAsia="en-US" w:bidi="he-IL"/>
              </w:rPr>
              <w:t>Ορόσημο</w:t>
            </w:r>
          </w:p>
        </w:tc>
        <w:tc>
          <w:tcPr>
            <w:tcW w:w="742" w:type="pct"/>
            <w:tcBorders>
              <w:top w:val="nil"/>
              <w:left w:val="nil"/>
              <w:bottom w:val="single" w:sz="4" w:space="0" w:color="auto"/>
              <w:right w:val="single" w:sz="4" w:space="0" w:color="auto"/>
            </w:tcBorders>
            <w:shd w:val="clear" w:color="auto" w:fill="C5E0B3" w:themeFill="accent6" w:themeFillTint="66"/>
            <w:vAlign w:val="center"/>
            <w:hideMark/>
          </w:tcPr>
          <w:p w14:paraId="3131E908" w14:textId="77777777" w:rsidR="00B42A12" w:rsidRPr="00021FE4" w:rsidRDefault="00B42A12" w:rsidP="004C364B">
            <w:pPr>
              <w:suppressAutoHyphens w:val="0"/>
              <w:spacing w:after="0"/>
              <w:jc w:val="center"/>
              <w:rPr>
                <w:color w:val="000000"/>
                <w:sz w:val="18"/>
                <w:szCs w:val="18"/>
                <w:lang w:val="el-GR" w:eastAsia="en-US" w:bidi="he-IL"/>
              </w:rPr>
            </w:pPr>
            <w:r w:rsidRPr="00A40D2C">
              <w:rPr>
                <w:color w:val="000000"/>
                <w:sz w:val="18"/>
                <w:szCs w:val="18"/>
                <w:lang w:val="el-GR" w:eastAsia="en-US" w:bidi="he-IL"/>
              </w:rPr>
              <w:t>Ψηφιακός</w:t>
            </w:r>
            <w:r>
              <w:rPr>
                <w:color w:val="000000"/>
                <w:sz w:val="18"/>
                <w:szCs w:val="18"/>
                <w:lang w:val="el-GR" w:eastAsia="en-US" w:bidi="he-IL"/>
              </w:rPr>
              <w:t xml:space="preserve"> </w:t>
            </w:r>
            <w:r w:rsidRPr="00A40D2C">
              <w:rPr>
                <w:color w:val="000000"/>
                <w:sz w:val="18"/>
                <w:szCs w:val="18"/>
                <w:lang w:val="el-GR" w:eastAsia="en-US" w:bidi="he-IL"/>
              </w:rPr>
              <w:t>μετασχηματισμός</w:t>
            </w:r>
            <w:r>
              <w:rPr>
                <w:color w:val="000000"/>
                <w:sz w:val="18"/>
                <w:szCs w:val="18"/>
                <w:lang w:val="el-GR" w:eastAsia="en-US" w:bidi="he-IL"/>
              </w:rPr>
              <w:t xml:space="preserve"> </w:t>
            </w:r>
            <w:r w:rsidRPr="00A40D2C">
              <w:rPr>
                <w:color w:val="000000"/>
                <w:sz w:val="18"/>
                <w:szCs w:val="18"/>
                <w:lang w:val="el-GR" w:eastAsia="en-US" w:bidi="he-IL"/>
              </w:rPr>
              <w:t>των ΜΜΕ —</w:t>
            </w:r>
            <w:r>
              <w:rPr>
                <w:color w:val="000000"/>
                <w:sz w:val="18"/>
                <w:szCs w:val="18"/>
                <w:lang w:val="el-GR" w:eastAsia="en-US" w:bidi="he-IL"/>
              </w:rPr>
              <w:t xml:space="preserve"> </w:t>
            </w:r>
            <w:r w:rsidRPr="00A40D2C">
              <w:rPr>
                <w:color w:val="000000"/>
                <w:sz w:val="18"/>
                <w:szCs w:val="18"/>
                <w:lang w:val="el-GR" w:eastAsia="en-US" w:bidi="he-IL"/>
              </w:rPr>
              <w:t>Εφαρμογή</w:t>
            </w:r>
            <w:r>
              <w:rPr>
                <w:color w:val="000000"/>
                <w:sz w:val="18"/>
                <w:szCs w:val="18"/>
                <w:lang w:val="el-GR" w:eastAsia="en-US" w:bidi="he-IL"/>
              </w:rPr>
              <w:t xml:space="preserve"> </w:t>
            </w:r>
            <w:r w:rsidRPr="00A40D2C">
              <w:rPr>
                <w:color w:val="000000"/>
                <w:sz w:val="18"/>
                <w:szCs w:val="18"/>
                <w:lang w:val="el-GR" w:eastAsia="en-US" w:bidi="he-IL"/>
              </w:rPr>
              <w:t>ψηφιακών</w:t>
            </w:r>
            <w:r>
              <w:rPr>
                <w:color w:val="000000"/>
                <w:sz w:val="18"/>
                <w:szCs w:val="18"/>
                <w:lang w:val="el-GR" w:eastAsia="en-US" w:bidi="he-IL"/>
              </w:rPr>
              <w:t xml:space="preserve"> </w:t>
            </w:r>
            <w:r w:rsidRPr="00A40D2C">
              <w:rPr>
                <w:color w:val="000000"/>
                <w:sz w:val="18"/>
                <w:szCs w:val="18"/>
                <w:lang w:val="el-GR" w:eastAsia="en-US" w:bidi="he-IL"/>
              </w:rPr>
              <w:t>προϊόντων και</w:t>
            </w:r>
            <w:r>
              <w:rPr>
                <w:color w:val="000000"/>
                <w:sz w:val="18"/>
                <w:szCs w:val="18"/>
                <w:lang w:val="el-GR" w:eastAsia="en-US" w:bidi="he-IL"/>
              </w:rPr>
              <w:t xml:space="preserve"> </w:t>
            </w:r>
            <w:r w:rsidRPr="00A40D2C">
              <w:rPr>
                <w:color w:val="000000"/>
                <w:sz w:val="18"/>
                <w:szCs w:val="18"/>
                <w:lang w:val="el-GR" w:eastAsia="en-US" w:bidi="he-IL"/>
              </w:rPr>
              <w:t>δημιουργία του</w:t>
            </w:r>
            <w:r>
              <w:rPr>
                <w:color w:val="000000"/>
                <w:sz w:val="18"/>
                <w:szCs w:val="18"/>
                <w:lang w:val="el-GR" w:eastAsia="en-US" w:bidi="he-IL"/>
              </w:rPr>
              <w:t xml:space="preserve"> </w:t>
            </w:r>
            <w:r w:rsidRPr="00A40D2C">
              <w:rPr>
                <w:color w:val="000000"/>
                <w:sz w:val="18"/>
                <w:szCs w:val="18"/>
                <w:lang w:val="el-GR" w:eastAsia="en-US" w:bidi="he-IL"/>
              </w:rPr>
              <w:t>κόμβου</w:t>
            </w:r>
            <w:r>
              <w:rPr>
                <w:color w:val="000000"/>
                <w:sz w:val="18"/>
                <w:szCs w:val="18"/>
                <w:lang w:val="el-GR" w:eastAsia="en-US" w:bidi="he-IL"/>
              </w:rPr>
              <w:t xml:space="preserve"> </w:t>
            </w:r>
            <w:r w:rsidRPr="00A40D2C">
              <w:rPr>
                <w:color w:val="000000"/>
                <w:sz w:val="18"/>
                <w:szCs w:val="18"/>
                <w:lang w:val="el-GR" w:eastAsia="en-US" w:bidi="he-IL"/>
              </w:rPr>
              <w:t>μικρομεσαίων</w:t>
            </w:r>
            <w:r>
              <w:rPr>
                <w:color w:val="000000"/>
                <w:sz w:val="18"/>
                <w:szCs w:val="18"/>
                <w:lang w:val="el-GR" w:eastAsia="en-US" w:bidi="he-IL"/>
              </w:rPr>
              <w:t xml:space="preserve"> </w:t>
            </w:r>
            <w:r w:rsidRPr="00A40D2C">
              <w:rPr>
                <w:color w:val="000000"/>
                <w:sz w:val="18"/>
                <w:szCs w:val="18"/>
                <w:lang w:val="el-GR" w:eastAsia="en-US" w:bidi="he-IL"/>
              </w:rPr>
              <w:t>επιχειρήσεων</w:t>
            </w:r>
            <w:r>
              <w:rPr>
                <w:color w:val="000000"/>
                <w:sz w:val="18"/>
                <w:szCs w:val="18"/>
                <w:lang w:val="el-GR" w:eastAsia="en-US" w:bidi="he-IL"/>
              </w:rPr>
              <w:t xml:space="preserve"> </w:t>
            </w:r>
            <w:r w:rsidRPr="00A40D2C">
              <w:rPr>
                <w:color w:val="000000"/>
                <w:sz w:val="18"/>
                <w:szCs w:val="18"/>
                <w:lang w:val="en-US" w:eastAsia="en-US" w:bidi="he-IL"/>
              </w:rPr>
              <w:t>GAIA</w:t>
            </w:r>
            <w:r w:rsidRPr="00A40D2C">
              <w:rPr>
                <w:color w:val="000000"/>
                <w:sz w:val="18"/>
                <w:szCs w:val="18"/>
                <w:lang w:val="el-GR" w:eastAsia="en-US" w:bidi="he-IL"/>
              </w:rPr>
              <w:t>-</w:t>
            </w:r>
            <w:r w:rsidRPr="00A40D2C">
              <w:rPr>
                <w:color w:val="000000"/>
                <w:sz w:val="18"/>
                <w:szCs w:val="18"/>
                <w:lang w:val="en-US" w:eastAsia="en-US" w:bidi="he-IL"/>
              </w:rPr>
              <w:t>X</w:t>
            </w:r>
          </w:p>
        </w:tc>
        <w:tc>
          <w:tcPr>
            <w:tcW w:w="566" w:type="pct"/>
            <w:tcBorders>
              <w:top w:val="nil"/>
              <w:left w:val="nil"/>
              <w:bottom w:val="single" w:sz="4" w:space="0" w:color="auto"/>
              <w:right w:val="single" w:sz="4" w:space="0" w:color="auto"/>
            </w:tcBorders>
            <w:shd w:val="clear" w:color="auto" w:fill="C5E0B3" w:themeFill="accent6" w:themeFillTint="66"/>
            <w:vAlign w:val="center"/>
            <w:hideMark/>
          </w:tcPr>
          <w:p w14:paraId="62C596FE" w14:textId="77777777" w:rsidR="00B42A12" w:rsidRPr="00021FE4" w:rsidRDefault="00B42A12" w:rsidP="004C364B">
            <w:pPr>
              <w:suppressAutoHyphens w:val="0"/>
              <w:spacing w:after="0"/>
              <w:jc w:val="center"/>
              <w:rPr>
                <w:color w:val="000000"/>
                <w:sz w:val="18"/>
                <w:szCs w:val="18"/>
                <w:lang w:val="el-GR" w:eastAsia="en-US" w:bidi="he-IL"/>
              </w:rPr>
            </w:pPr>
            <w:r w:rsidRPr="00946BBF">
              <w:rPr>
                <w:color w:val="000000"/>
                <w:sz w:val="18"/>
                <w:szCs w:val="18"/>
                <w:lang w:val="el-GR" w:eastAsia="en-US" w:bidi="he-IL"/>
              </w:rPr>
              <w:t>Ολοκλήρωση</w:t>
            </w:r>
            <w:r>
              <w:rPr>
                <w:color w:val="000000"/>
                <w:sz w:val="18"/>
                <w:szCs w:val="18"/>
                <w:lang w:val="el-GR" w:eastAsia="en-US" w:bidi="he-IL"/>
              </w:rPr>
              <w:t xml:space="preserve"> </w:t>
            </w:r>
            <w:r w:rsidRPr="00946BBF">
              <w:rPr>
                <w:color w:val="000000"/>
                <w:sz w:val="18"/>
                <w:szCs w:val="18"/>
                <w:lang w:val="el-GR" w:eastAsia="en-US" w:bidi="he-IL"/>
              </w:rPr>
              <w:t>τουλάχιστον 283</w:t>
            </w:r>
            <w:r>
              <w:rPr>
                <w:color w:val="000000"/>
                <w:sz w:val="18"/>
                <w:szCs w:val="18"/>
                <w:lang w:val="el-GR" w:eastAsia="en-US" w:bidi="he-IL"/>
              </w:rPr>
              <w:t xml:space="preserve"> </w:t>
            </w:r>
            <w:r w:rsidRPr="00946BBF">
              <w:rPr>
                <w:color w:val="000000"/>
                <w:sz w:val="18"/>
                <w:szCs w:val="18"/>
                <w:lang w:val="el-GR" w:eastAsia="en-US" w:bidi="he-IL"/>
              </w:rPr>
              <w:t>επενδυτικών</w:t>
            </w:r>
            <w:r>
              <w:rPr>
                <w:color w:val="000000"/>
                <w:sz w:val="18"/>
                <w:szCs w:val="18"/>
                <w:lang w:val="el-GR" w:eastAsia="en-US" w:bidi="he-IL"/>
              </w:rPr>
              <w:t xml:space="preserve"> </w:t>
            </w:r>
            <w:r w:rsidRPr="00946BBF">
              <w:rPr>
                <w:color w:val="000000"/>
                <w:sz w:val="18"/>
                <w:szCs w:val="18"/>
                <w:lang w:val="el-GR" w:eastAsia="en-US" w:bidi="he-IL"/>
              </w:rPr>
              <w:t>σχεδίων για την</w:t>
            </w:r>
            <w:r>
              <w:rPr>
                <w:color w:val="000000"/>
                <w:sz w:val="18"/>
                <w:szCs w:val="18"/>
                <w:lang w:val="el-GR" w:eastAsia="en-US" w:bidi="he-IL"/>
              </w:rPr>
              <w:t xml:space="preserve"> </w:t>
            </w:r>
            <w:r w:rsidRPr="00946BBF">
              <w:rPr>
                <w:color w:val="000000"/>
                <w:sz w:val="18"/>
                <w:szCs w:val="18"/>
                <w:lang w:val="el-GR" w:eastAsia="en-US" w:bidi="he-IL"/>
              </w:rPr>
              <w:t>υλοποίηση</w:t>
            </w:r>
            <w:r>
              <w:rPr>
                <w:color w:val="000000"/>
                <w:sz w:val="18"/>
                <w:szCs w:val="18"/>
                <w:lang w:val="el-GR" w:eastAsia="en-US" w:bidi="he-IL"/>
              </w:rPr>
              <w:t xml:space="preserve"> </w:t>
            </w:r>
            <w:r w:rsidRPr="00946BBF">
              <w:rPr>
                <w:color w:val="000000"/>
                <w:sz w:val="18"/>
                <w:szCs w:val="18"/>
                <w:lang w:val="el-GR" w:eastAsia="en-US" w:bidi="he-IL"/>
              </w:rPr>
              <w:t>ψηφιακών</w:t>
            </w:r>
            <w:r>
              <w:rPr>
                <w:color w:val="000000"/>
                <w:sz w:val="18"/>
                <w:szCs w:val="18"/>
                <w:lang w:val="el-GR" w:eastAsia="en-US" w:bidi="he-IL"/>
              </w:rPr>
              <w:t xml:space="preserve"> </w:t>
            </w:r>
            <w:r w:rsidRPr="00946BBF">
              <w:rPr>
                <w:color w:val="000000"/>
                <w:sz w:val="18"/>
                <w:szCs w:val="18"/>
                <w:lang w:val="el-GR" w:eastAsia="en-US" w:bidi="he-IL"/>
              </w:rPr>
              <w:t>προϊόντων που</w:t>
            </w:r>
            <w:r>
              <w:rPr>
                <w:color w:val="000000"/>
                <w:sz w:val="18"/>
                <w:szCs w:val="18"/>
                <w:lang w:val="el-GR" w:eastAsia="en-US" w:bidi="he-IL"/>
              </w:rPr>
              <w:t xml:space="preserve"> </w:t>
            </w:r>
            <w:r w:rsidRPr="00946BBF">
              <w:rPr>
                <w:color w:val="000000"/>
                <w:sz w:val="18"/>
                <w:szCs w:val="18"/>
                <w:lang w:val="el-GR" w:eastAsia="en-US" w:bidi="he-IL"/>
              </w:rPr>
              <w:t>στοχεύουν, μεταξύ</w:t>
            </w:r>
            <w:r>
              <w:rPr>
                <w:color w:val="000000"/>
                <w:sz w:val="18"/>
                <w:szCs w:val="18"/>
                <w:lang w:val="el-GR" w:eastAsia="en-US" w:bidi="he-IL"/>
              </w:rPr>
              <w:t xml:space="preserve"> </w:t>
            </w:r>
            <w:r w:rsidRPr="00946BBF">
              <w:rPr>
                <w:color w:val="000000"/>
                <w:sz w:val="18"/>
                <w:szCs w:val="18"/>
                <w:lang w:val="el-GR" w:eastAsia="en-US" w:bidi="he-IL"/>
              </w:rPr>
              <w:t>άλλων, σε</w:t>
            </w:r>
            <w:r>
              <w:rPr>
                <w:color w:val="000000"/>
                <w:sz w:val="18"/>
                <w:szCs w:val="18"/>
                <w:lang w:val="el-GR" w:eastAsia="en-US" w:bidi="he-IL"/>
              </w:rPr>
              <w:t xml:space="preserve"> </w:t>
            </w:r>
            <w:r w:rsidRPr="00946BBF">
              <w:rPr>
                <w:color w:val="000000"/>
                <w:sz w:val="18"/>
                <w:szCs w:val="18"/>
                <w:lang w:val="el-GR" w:eastAsia="en-US" w:bidi="he-IL"/>
              </w:rPr>
              <w:t>λογισμικό και</w:t>
            </w:r>
            <w:r>
              <w:rPr>
                <w:color w:val="000000"/>
                <w:sz w:val="18"/>
                <w:szCs w:val="18"/>
                <w:lang w:val="el-GR" w:eastAsia="en-US" w:bidi="he-IL"/>
              </w:rPr>
              <w:t xml:space="preserve"> </w:t>
            </w:r>
            <w:r w:rsidRPr="00946BBF">
              <w:rPr>
                <w:color w:val="000000"/>
                <w:sz w:val="18"/>
                <w:szCs w:val="18"/>
                <w:lang w:val="el-GR" w:eastAsia="en-US" w:bidi="he-IL"/>
              </w:rPr>
              <w:t>υπηρεσίες</w:t>
            </w:r>
            <w:r>
              <w:rPr>
                <w:color w:val="000000"/>
                <w:sz w:val="18"/>
                <w:szCs w:val="18"/>
                <w:lang w:val="el-GR" w:eastAsia="en-US" w:bidi="he-IL"/>
              </w:rPr>
              <w:t xml:space="preserve"> </w:t>
            </w:r>
            <w:r w:rsidRPr="00946BBF">
              <w:rPr>
                <w:color w:val="000000"/>
                <w:sz w:val="18"/>
                <w:szCs w:val="18"/>
                <w:lang w:val="el-GR" w:eastAsia="en-US" w:bidi="he-IL"/>
              </w:rPr>
              <w:t>υπολογιστικού</w:t>
            </w:r>
            <w:r>
              <w:rPr>
                <w:color w:val="000000"/>
                <w:sz w:val="18"/>
                <w:szCs w:val="18"/>
                <w:lang w:val="el-GR" w:eastAsia="en-US" w:bidi="he-IL"/>
              </w:rPr>
              <w:t xml:space="preserve"> </w:t>
            </w:r>
            <w:r w:rsidRPr="00946BBF">
              <w:rPr>
                <w:color w:val="000000"/>
                <w:sz w:val="18"/>
                <w:szCs w:val="18"/>
                <w:lang w:val="el-GR" w:eastAsia="en-US" w:bidi="he-IL"/>
              </w:rPr>
              <w:t>νέφους με</w:t>
            </w:r>
            <w:r>
              <w:rPr>
                <w:color w:val="000000"/>
                <w:sz w:val="18"/>
                <w:szCs w:val="18"/>
                <w:lang w:val="el-GR" w:eastAsia="en-US" w:bidi="he-IL"/>
              </w:rPr>
              <w:t xml:space="preserve"> </w:t>
            </w:r>
            <w:r w:rsidRPr="00946BBF">
              <w:rPr>
                <w:color w:val="000000"/>
                <w:sz w:val="18"/>
                <w:szCs w:val="18"/>
                <w:lang w:val="el-GR" w:eastAsia="en-US" w:bidi="he-IL"/>
              </w:rPr>
              <w:t>ικανότητα</w:t>
            </w:r>
            <w:r>
              <w:rPr>
                <w:color w:val="000000"/>
                <w:sz w:val="18"/>
                <w:szCs w:val="18"/>
                <w:lang w:val="el-GR" w:eastAsia="en-US" w:bidi="he-IL"/>
              </w:rPr>
              <w:t xml:space="preserve"> </w:t>
            </w:r>
            <w:r w:rsidRPr="00946BBF">
              <w:rPr>
                <w:color w:val="000000"/>
                <w:sz w:val="18"/>
                <w:szCs w:val="18"/>
                <w:lang w:val="el-GR" w:eastAsia="en-US" w:bidi="he-IL"/>
              </w:rPr>
              <w:t>ανάπτυξης</w:t>
            </w:r>
            <w:r>
              <w:rPr>
                <w:color w:val="000000"/>
                <w:sz w:val="18"/>
                <w:szCs w:val="18"/>
                <w:lang w:val="el-GR" w:eastAsia="en-US" w:bidi="he-IL"/>
              </w:rPr>
              <w:t xml:space="preserve"> </w:t>
            </w:r>
            <w:r w:rsidRPr="00946BBF">
              <w:rPr>
                <w:color w:val="000000"/>
                <w:sz w:val="18"/>
                <w:szCs w:val="18"/>
                <w:lang w:val="el-GR" w:eastAsia="en-US" w:bidi="he-IL"/>
              </w:rPr>
              <w:t>υποδομών</w:t>
            </w:r>
            <w:r>
              <w:rPr>
                <w:color w:val="000000"/>
                <w:sz w:val="18"/>
                <w:szCs w:val="18"/>
                <w:lang w:val="el-GR" w:eastAsia="en-US" w:bidi="he-IL"/>
              </w:rPr>
              <w:t xml:space="preserve"> </w:t>
            </w:r>
            <w:r w:rsidRPr="00946BBF">
              <w:rPr>
                <w:color w:val="000000"/>
                <w:sz w:val="18"/>
                <w:szCs w:val="18"/>
                <w:lang w:val="el-GR" w:eastAsia="en-US" w:bidi="he-IL"/>
              </w:rPr>
              <w:t>υπολογιστικού</w:t>
            </w:r>
            <w:r>
              <w:rPr>
                <w:color w:val="000000"/>
                <w:sz w:val="18"/>
                <w:szCs w:val="18"/>
                <w:lang w:val="el-GR" w:eastAsia="en-US" w:bidi="he-IL"/>
              </w:rPr>
              <w:t xml:space="preserve"> </w:t>
            </w:r>
            <w:r w:rsidRPr="00946BBF">
              <w:rPr>
                <w:color w:val="000000"/>
                <w:sz w:val="18"/>
                <w:szCs w:val="18"/>
                <w:lang w:val="el-GR" w:eastAsia="en-US" w:bidi="he-IL"/>
              </w:rPr>
              <w:t>νέφους, στο</w:t>
            </w:r>
            <w:r>
              <w:rPr>
                <w:color w:val="000000"/>
                <w:sz w:val="18"/>
                <w:szCs w:val="18"/>
                <w:lang w:val="el-GR" w:eastAsia="en-US" w:bidi="he-IL"/>
              </w:rPr>
              <w:t xml:space="preserve"> </w:t>
            </w:r>
            <w:r w:rsidRPr="00946BBF">
              <w:rPr>
                <w:color w:val="000000"/>
                <w:sz w:val="18"/>
                <w:szCs w:val="18"/>
                <w:lang w:val="el-GR" w:eastAsia="en-US" w:bidi="he-IL"/>
              </w:rPr>
              <w:t>πλαίσιο του έργου</w:t>
            </w:r>
            <w:r>
              <w:rPr>
                <w:color w:val="000000"/>
                <w:sz w:val="18"/>
                <w:szCs w:val="18"/>
                <w:lang w:val="el-GR" w:eastAsia="en-US" w:bidi="he-IL"/>
              </w:rPr>
              <w:t xml:space="preserve"> </w:t>
            </w:r>
            <w:r w:rsidRPr="00946BBF">
              <w:rPr>
                <w:color w:val="000000"/>
                <w:sz w:val="18"/>
                <w:szCs w:val="18"/>
                <w:lang w:val="el-GR" w:eastAsia="en-US" w:bidi="he-IL"/>
              </w:rPr>
              <w:lastRenderedPageBreak/>
              <w:t>«Βιομηχανικές</w:t>
            </w:r>
            <w:r>
              <w:rPr>
                <w:color w:val="000000"/>
                <w:sz w:val="18"/>
                <w:szCs w:val="18"/>
                <w:lang w:val="el-GR" w:eastAsia="en-US" w:bidi="he-IL"/>
              </w:rPr>
              <w:t xml:space="preserve"> </w:t>
            </w:r>
            <w:r w:rsidRPr="00946BBF">
              <w:rPr>
                <w:color w:val="000000"/>
                <w:sz w:val="18"/>
                <w:szCs w:val="18"/>
                <w:lang w:val="el-GR" w:eastAsia="en-US" w:bidi="he-IL"/>
              </w:rPr>
              <w:t>πλατφόρμες</w:t>
            </w:r>
            <w:r>
              <w:rPr>
                <w:color w:val="000000"/>
                <w:sz w:val="18"/>
                <w:szCs w:val="18"/>
                <w:lang w:val="el-GR" w:eastAsia="en-US" w:bidi="he-IL"/>
              </w:rPr>
              <w:t xml:space="preserve"> </w:t>
            </w:r>
            <w:r w:rsidRPr="00946BBF">
              <w:rPr>
                <w:color w:val="000000"/>
                <w:sz w:val="18"/>
                <w:szCs w:val="18"/>
                <w:lang w:val="el-GR" w:eastAsia="en-US" w:bidi="he-IL"/>
              </w:rPr>
              <w:t>δεδομένων» και</w:t>
            </w:r>
            <w:r>
              <w:rPr>
                <w:color w:val="000000"/>
                <w:sz w:val="18"/>
                <w:szCs w:val="18"/>
                <w:lang w:val="el-GR" w:eastAsia="en-US" w:bidi="he-IL"/>
              </w:rPr>
              <w:t xml:space="preserve"> </w:t>
            </w:r>
            <w:r w:rsidRPr="00946BBF">
              <w:rPr>
                <w:color w:val="000000"/>
                <w:sz w:val="18"/>
                <w:szCs w:val="18"/>
                <w:lang w:val="el-GR" w:eastAsia="en-US" w:bidi="he-IL"/>
              </w:rPr>
              <w:t>του ελληνικού</w:t>
            </w:r>
            <w:r>
              <w:rPr>
                <w:color w:val="000000"/>
                <w:sz w:val="18"/>
                <w:szCs w:val="18"/>
                <w:lang w:val="el-GR" w:eastAsia="en-US" w:bidi="he-IL"/>
              </w:rPr>
              <w:t xml:space="preserve"> </w:t>
            </w:r>
            <w:r w:rsidRPr="00946BBF">
              <w:rPr>
                <w:color w:val="000000"/>
                <w:sz w:val="18"/>
                <w:szCs w:val="18"/>
                <w:lang w:val="el-GR" w:eastAsia="en-US" w:bidi="he-IL"/>
              </w:rPr>
              <w:t>κόμβου</w:t>
            </w:r>
            <w:r>
              <w:rPr>
                <w:color w:val="000000"/>
                <w:sz w:val="18"/>
                <w:szCs w:val="18"/>
                <w:lang w:val="el-GR" w:eastAsia="en-US" w:bidi="he-IL"/>
              </w:rPr>
              <w:t xml:space="preserve"> </w:t>
            </w:r>
            <w:r w:rsidRPr="00946BBF">
              <w:rPr>
                <w:color w:val="000000"/>
                <w:sz w:val="18"/>
                <w:szCs w:val="18"/>
                <w:lang w:val="el-GR" w:eastAsia="en-US" w:bidi="he-IL"/>
              </w:rPr>
              <w:t>μικρομεσαίων</w:t>
            </w:r>
            <w:r>
              <w:rPr>
                <w:color w:val="000000"/>
                <w:sz w:val="18"/>
                <w:szCs w:val="18"/>
                <w:lang w:val="el-GR" w:eastAsia="en-US" w:bidi="he-IL"/>
              </w:rPr>
              <w:t xml:space="preserve"> </w:t>
            </w:r>
            <w:r w:rsidRPr="00946BBF">
              <w:rPr>
                <w:color w:val="000000"/>
                <w:sz w:val="18"/>
                <w:szCs w:val="18"/>
                <w:lang w:val="el-GR" w:eastAsia="en-US" w:bidi="he-IL"/>
              </w:rPr>
              <w:t>επιχειρήσεων</w:t>
            </w:r>
            <w:r>
              <w:rPr>
                <w:color w:val="000000"/>
                <w:sz w:val="18"/>
                <w:szCs w:val="18"/>
                <w:lang w:val="el-GR" w:eastAsia="en-US" w:bidi="he-IL"/>
              </w:rPr>
              <w:t xml:space="preserve"> </w:t>
            </w:r>
            <w:r w:rsidRPr="00946BBF">
              <w:rPr>
                <w:color w:val="000000"/>
                <w:sz w:val="18"/>
                <w:szCs w:val="18"/>
                <w:lang w:val="en-US" w:eastAsia="en-US" w:bidi="he-IL"/>
              </w:rPr>
              <w:t>GAIA</w:t>
            </w:r>
            <w:r w:rsidRPr="00946BBF">
              <w:rPr>
                <w:color w:val="000000"/>
                <w:sz w:val="18"/>
                <w:szCs w:val="18"/>
                <w:lang w:val="el-GR" w:eastAsia="en-US" w:bidi="he-IL"/>
              </w:rPr>
              <w:t>-</w:t>
            </w:r>
            <w:r w:rsidRPr="00946BBF">
              <w:rPr>
                <w:color w:val="000000"/>
                <w:sz w:val="18"/>
                <w:szCs w:val="18"/>
                <w:lang w:val="en-US" w:eastAsia="en-US" w:bidi="he-IL"/>
              </w:rPr>
              <w:t>X</w:t>
            </w:r>
            <w:r w:rsidRPr="00946BBF">
              <w:rPr>
                <w:color w:val="000000"/>
                <w:sz w:val="18"/>
                <w:szCs w:val="18"/>
                <w:lang w:val="el-GR" w:eastAsia="en-US" w:bidi="he-IL"/>
              </w:rPr>
              <w:t xml:space="preserve"> (υποέργο</w:t>
            </w:r>
            <w:r>
              <w:rPr>
                <w:color w:val="000000"/>
                <w:sz w:val="18"/>
                <w:szCs w:val="18"/>
                <w:lang w:val="el-GR" w:eastAsia="en-US" w:bidi="he-IL"/>
              </w:rPr>
              <w:t xml:space="preserve"> </w:t>
            </w:r>
            <w:r w:rsidRPr="00DF69F2">
              <w:rPr>
                <w:color w:val="000000"/>
                <w:sz w:val="18"/>
                <w:szCs w:val="18"/>
                <w:lang w:val="el-GR" w:eastAsia="en-US" w:bidi="he-IL"/>
              </w:rPr>
              <w:t>2)</w:t>
            </w:r>
            <w:r w:rsidRPr="00021FE4">
              <w:rPr>
                <w:color w:val="000000"/>
                <w:sz w:val="18"/>
                <w:szCs w:val="18"/>
                <w:lang w:val="el-GR" w:eastAsia="en-US" w:bidi="he-IL"/>
              </w:rPr>
              <w:t>)</w:t>
            </w:r>
          </w:p>
        </w:tc>
        <w:tc>
          <w:tcPr>
            <w:tcW w:w="362" w:type="pct"/>
            <w:tcBorders>
              <w:top w:val="nil"/>
              <w:left w:val="nil"/>
              <w:bottom w:val="single" w:sz="4" w:space="0" w:color="auto"/>
              <w:right w:val="single" w:sz="4" w:space="0" w:color="auto"/>
            </w:tcBorders>
            <w:shd w:val="clear" w:color="auto" w:fill="C5E0B3" w:themeFill="accent6" w:themeFillTint="66"/>
            <w:vAlign w:val="center"/>
            <w:hideMark/>
          </w:tcPr>
          <w:p w14:paraId="513E8C3A" w14:textId="77777777" w:rsidR="00B42A12" w:rsidRPr="00021FE4" w:rsidRDefault="00B42A12" w:rsidP="004C364B">
            <w:pPr>
              <w:suppressAutoHyphens w:val="0"/>
              <w:spacing w:after="0"/>
              <w:jc w:val="center"/>
              <w:rPr>
                <w:color w:val="000000"/>
                <w:sz w:val="18"/>
                <w:szCs w:val="18"/>
                <w:lang w:val="el-GR" w:eastAsia="en-US" w:bidi="he-IL"/>
              </w:rPr>
            </w:pPr>
            <w:r w:rsidRPr="00021FE4">
              <w:rPr>
                <w:color w:val="000000"/>
                <w:sz w:val="18"/>
                <w:szCs w:val="18"/>
                <w:lang w:val="en-US" w:eastAsia="en-US" w:bidi="he-IL"/>
              </w:rPr>
              <w:lastRenderedPageBreak/>
              <w:t> </w:t>
            </w:r>
          </w:p>
        </w:tc>
        <w:tc>
          <w:tcPr>
            <w:tcW w:w="312" w:type="pct"/>
            <w:tcBorders>
              <w:top w:val="nil"/>
              <w:left w:val="nil"/>
              <w:bottom w:val="single" w:sz="4" w:space="0" w:color="auto"/>
              <w:right w:val="single" w:sz="4" w:space="0" w:color="auto"/>
            </w:tcBorders>
            <w:shd w:val="clear" w:color="auto" w:fill="C5E0B3" w:themeFill="accent6" w:themeFillTint="66"/>
            <w:vAlign w:val="center"/>
            <w:hideMark/>
          </w:tcPr>
          <w:p w14:paraId="679673DF" w14:textId="77777777" w:rsidR="00B42A12" w:rsidRPr="00021FE4" w:rsidRDefault="00B42A12" w:rsidP="004C364B">
            <w:pPr>
              <w:suppressAutoHyphens w:val="0"/>
              <w:spacing w:after="0"/>
              <w:jc w:val="center"/>
              <w:rPr>
                <w:color w:val="000000"/>
                <w:sz w:val="18"/>
                <w:szCs w:val="18"/>
                <w:lang w:val="el-GR" w:eastAsia="en-US" w:bidi="he-IL"/>
              </w:rPr>
            </w:pPr>
            <w:r w:rsidRPr="00021FE4">
              <w:rPr>
                <w:color w:val="000000"/>
                <w:sz w:val="18"/>
                <w:szCs w:val="18"/>
                <w:lang w:val="en-US" w:eastAsia="en-US" w:bidi="he-IL"/>
              </w:rPr>
              <w:t> </w:t>
            </w:r>
          </w:p>
        </w:tc>
        <w:tc>
          <w:tcPr>
            <w:tcW w:w="321" w:type="pct"/>
            <w:tcBorders>
              <w:top w:val="nil"/>
              <w:left w:val="nil"/>
              <w:bottom w:val="single" w:sz="4" w:space="0" w:color="auto"/>
              <w:right w:val="single" w:sz="4" w:space="0" w:color="auto"/>
            </w:tcBorders>
            <w:shd w:val="clear" w:color="auto" w:fill="C5E0B3" w:themeFill="accent6" w:themeFillTint="66"/>
            <w:vAlign w:val="center"/>
            <w:hideMark/>
          </w:tcPr>
          <w:p w14:paraId="11E813F2" w14:textId="77777777" w:rsidR="00B42A12" w:rsidRPr="00021FE4" w:rsidRDefault="00B42A12" w:rsidP="004C364B">
            <w:pPr>
              <w:suppressAutoHyphens w:val="0"/>
              <w:spacing w:after="0"/>
              <w:jc w:val="center"/>
              <w:rPr>
                <w:color w:val="000000"/>
                <w:sz w:val="18"/>
                <w:szCs w:val="18"/>
                <w:lang w:val="el-GR" w:eastAsia="en-US" w:bidi="he-IL"/>
              </w:rPr>
            </w:pPr>
            <w:r w:rsidRPr="00021FE4">
              <w:rPr>
                <w:color w:val="000000"/>
                <w:sz w:val="18"/>
                <w:szCs w:val="18"/>
                <w:lang w:val="en-US" w:eastAsia="en-US" w:bidi="he-IL"/>
              </w:rPr>
              <w:t> </w:t>
            </w:r>
          </w:p>
        </w:tc>
        <w:tc>
          <w:tcPr>
            <w:tcW w:w="336" w:type="pct"/>
            <w:tcBorders>
              <w:top w:val="nil"/>
              <w:left w:val="nil"/>
              <w:bottom w:val="single" w:sz="4" w:space="0" w:color="auto"/>
              <w:right w:val="single" w:sz="4" w:space="0" w:color="auto"/>
            </w:tcBorders>
            <w:shd w:val="clear" w:color="auto" w:fill="C5E0B3" w:themeFill="accent6" w:themeFillTint="66"/>
            <w:vAlign w:val="center"/>
            <w:hideMark/>
          </w:tcPr>
          <w:p w14:paraId="0F51EDE7" w14:textId="77777777" w:rsidR="00B42A12" w:rsidRPr="00021FE4" w:rsidRDefault="00B42A12" w:rsidP="004C364B">
            <w:pPr>
              <w:suppressAutoHyphens w:val="0"/>
              <w:spacing w:after="0"/>
              <w:jc w:val="center"/>
              <w:rPr>
                <w:color w:val="000000"/>
                <w:sz w:val="18"/>
                <w:szCs w:val="18"/>
                <w:lang w:val="en-US" w:eastAsia="en-US" w:bidi="he-IL"/>
              </w:rPr>
            </w:pPr>
            <w:r w:rsidRPr="004D092E">
              <w:rPr>
                <w:color w:val="000000"/>
                <w:sz w:val="18"/>
                <w:szCs w:val="18"/>
                <w:lang w:val="en-US" w:eastAsia="en-US" w:bidi="he-IL"/>
              </w:rPr>
              <w:t>2ο τρίμηνο</w:t>
            </w:r>
          </w:p>
        </w:tc>
        <w:tc>
          <w:tcPr>
            <w:tcW w:w="242" w:type="pct"/>
            <w:tcBorders>
              <w:top w:val="nil"/>
              <w:left w:val="nil"/>
              <w:bottom w:val="single" w:sz="4" w:space="0" w:color="auto"/>
              <w:right w:val="single" w:sz="4" w:space="0" w:color="auto"/>
            </w:tcBorders>
            <w:shd w:val="clear" w:color="auto" w:fill="C5E0B3" w:themeFill="accent6" w:themeFillTint="66"/>
            <w:vAlign w:val="center"/>
            <w:hideMark/>
          </w:tcPr>
          <w:p w14:paraId="5520793B" w14:textId="77777777" w:rsidR="00B42A12" w:rsidRPr="00021FE4" w:rsidRDefault="00B42A12" w:rsidP="004C364B">
            <w:pPr>
              <w:suppressAutoHyphens w:val="0"/>
              <w:spacing w:after="0"/>
              <w:jc w:val="center"/>
              <w:rPr>
                <w:color w:val="000000"/>
                <w:sz w:val="18"/>
                <w:szCs w:val="18"/>
                <w:lang w:val="en-US" w:eastAsia="en-US" w:bidi="he-IL"/>
              </w:rPr>
            </w:pPr>
            <w:r w:rsidRPr="00021FE4">
              <w:rPr>
                <w:color w:val="000000"/>
                <w:sz w:val="18"/>
                <w:szCs w:val="18"/>
                <w:lang w:val="en-US" w:eastAsia="en-US" w:bidi="he-IL"/>
              </w:rPr>
              <w:t>2025</w:t>
            </w:r>
          </w:p>
        </w:tc>
        <w:tc>
          <w:tcPr>
            <w:tcW w:w="878" w:type="pct"/>
            <w:tcBorders>
              <w:top w:val="nil"/>
              <w:left w:val="nil"/>
              <w:bottom w:val="single" w:sz="4" w:space="0" w:color="auto"/>
              <w:right w:val="single" w:sz="4" w:space="0" w:color="auto"/>
            </w:tcBorders>
            <w:shd w:val="clear" w:color="auto" w:fill="C5E0B3" w:themeFill="accent6" w:themeFillTint="66"/>
            <w:vAlign w:val="center"/>
            <w:hideMark/>
          </w:tcPr>
          <w:p w14:paraId="59D79CC1" w14:textId="77777777" w:rsidR="00B42A12" w:rsidRPr="00021FE4" w:rsidRDefault="00B42A12" w:rsidP="004C364B">
            <w:pPr>
              <w:suppressAutoHyphens w:val="0"/>
              <w:spacing w:after="0"/>
              <w:jc w:val="center"/>
              <w:rPr>
                <w:color w:val="000000"/>
                <w:sz w:val="18"/>
                <w:szCs w:val="18"/>
                <w:lang w:val="el-GR" w:eastAsia="en-US" w:bidi="he-IL"/>
              </w:rPr>
            </w:pPr>
            <w:r w:rsidRPr="00E13FDD">
              <w:rPr>
                <w:color w:val="000000"/>
                <w:sz w:val="18"/>
                <w:szCs w:val="18"/>
                <w:lang w:val="el-GR" w:eastAsia="en-US" w:bidi="he-IL"/>
              </w:rPr>
              <w:t>Ολοκλήρωση τουλάχιστον του 90 %, δηλαδή</w:t>
            </w:r>
            <w:r>
              <w:rPr>
                <w:color w:val="000000"/>
                <w:sz w:val="18"/>
                <w:szCs w:val="18"/>
                <w:lang w:val="el-GR" w:eastAsia="en-US" w:bidi="he-IL"/>
              </w:rPr>
              <w:t xml:space="preserve"> </w:t>
            </w:r>
            <w:r w:rsidRPr="00E13FDD">
              <w:rPr>
                <w:color w:val="000000"/>
                <w:sz w:val="18"/>
                <w:szCs w:val="18"/>
                <w:lang w:val="el-GR" w:eastAsia="en-US" w:bidi="he-IL"/>
              </w:rPr>
              <w:t>283 επενδυτικών σχεδίων για την υλοποίηση</w:t>
            </w:r>
            <w:r>
              <w:rPr>
                <w:color w:val="000000"/>
                <w:sz w:val="18"/>
                <w:szCs w:val="18"/>
                <w:lang w:val="el-GR" w:eastAsia="en-US" w:bidi="he-IL"/>
              </w:rPr>
              <w:t xml:space="preserve"> </w:t>
            </w:r>
            <w:r w:rsidRPr="00E13FDD">
              <w:rPr>
                <w:color w:val="000000"/>
                <w:sz w:val="18"/>
                <w:szCs w:val="18"/>
                <w:lang w:val="el-GR" w:eastAsia="en-US" w:bidi="he-IL"/>
              </w:rPr>
              <w:t>ψηφιακών προϊόντων που στοχεύουν, μεταξύ</w:t>
            </w:r>
            <w:r>
              <w:rPr>
                <w:color w:val="000000"/>
                <w:sz w:val="18"/>
                <w:szCs w:val="18"/>
                <w:lang w:val="el-GR" w:eastAsia="en-US" w:bidi="he-IL"/>
              </w:rPr>
              <w:t xml:space="preserve"> </w:t>
            </w:r>
            <w:r w:rsidRPr="00E13FDD">
              <w:rPr>
                <w:color w:val="000000"/>
                <w:sz w:val="18"/>
                <w:szCs w:val="18"/>
                <w:lang w:val="el-GR" w:eastAsia="en-US" w:bidi="he-IL"/>
              </w:rPr>
              <w:t>άλλων, σε λογισμικό και υπηρεσίες</w:t>
            </w:r>
            <w:r>
              <w:rPr>
                <w:color w:val="000000"/>
                <w:sz w:val="18"/>
                <w:szCs w:val="18"/>
                <w:lang w:val="el-GR" w:eastAsia="en-US" w:bidi="he-IL"/>
              </w:rPr>
              <w:t xml:space="preserve"> </w:t>
            </w:r>
            <w:r w:rsidRPr="00E13FDD">
              <w:rPr>
                <w:color w:val="000000"/>
                <w:sz w:val="18"/>
                <w:szCs w:val="18"/>
                <w:lang w:val="el-GR" w:eastAsia="en-US" w:bidi="he-IL"/>
              </w:rPr>
              <w:t>υπολογιστικού νέφους με ικανότητα</w:t>
            </w:r>
            <w:r>
              <w:rPr>
                <w:color w:val="000000"/>
                <w:sz w:val="18"/>
                <w:szCs w:val="18"/>
                <w:lang w:val="el-GR" w:eastAsia="en-US" w:bidi="he-IL"/>
              </w:rPr>
              <w:t xml:space="preserve"> </w:t>
            </w:r>
            <w:r w:rsidRPr="00E13FDD">
              <w:rPr>
                <w:color w:val="000000"/>
                <w:sz w:val="18"/>
                <w:szCs w:val="18"/>
                <w:lang w:val="el-GR" w:eastAsia="en-US" w:bidi="he-IL"/>
              </w:rPr>
              <w:t>ανάπτυξης υποδομών υπολογιστικού νέφους,</w:t>
            </w:r>
            <w:r>
              <w:rPr>
                <w:color w:val="000000"/>
                <w:sz w:val="18"/>
                <w:szCs w:val="18"/>
                <w:lang w:val="el-GR" w:eastAsia="en-US" w:bidi="he-IL"/>
              </w:rPr>
              <w:t xml:space="preserve"> </w:t>
            </w:r>
            <w:r w:rsidRPr="00E13FDD">
              <w:rPr>
                <w:color w:val="000000"/>
                <w:sz w:val="18"/>
                <w:szCs w:val="18"/>
                <w:lang w:val="el-GR" w:eastAsia="en-US" w:bidi="he-IL"/>
              </w:rPr>
              <w:t>στο πλαίσιο του έργου «Βιομηχανικές</w:t>
            </w:r>
            <w:r>
              <w:rPr>
                <w:color w:val="000000"/>
                <w:sz w:val="18"/>
                <w:szCs w:val="18"/>
                <w:lang w:val="el-GR" w:eastAsia="en-US" w:bidi="he-IL"/>
              </w:rPr>
              <w:t xml:space="preserve"> </w:t>
            </w:r>
            <w:r w:rsidRPr="00E13FDD">
              <w:rPr>
                <w:color w:val="000000"/>
                <w:sz w:val="18"/>
                <w:szCs w:val="18"/>
                <w:lang w:val="el-GR" w:eastAsia="en-US" w:bidi="he-IL"/>
              </w:rPr>
              <w:t>πλατφόρμες δεδομένων» και του ελληνικού</w:t>
            </w:r>
            <w:r>
              <w:rPr>
                <w:color w:val="000000"/>
                <w:sz w:val="18"/>
                <w:szCs w:val="18"/>
                <w:lang w:val="el-GR" w:eastAsia="en-US" w:bidi="he-IL"/>
              </w:rPr>
              <w:t xml:space="preserve"> </w:t>
            </w:r>
            <w:r w:rsidRPr="00E13FDD">
              <w:rPr>
                <w:color w:val="000000"/>
                <w:sz w:val="18"/>
                <w:szCs w:val="18"/>
                <w:lang w:val="el-GR" w:eastAsia="en-US" w:bidi="he-IL"/>
              </w:rPr>
              <w:t xml:space="preserve">κόμβου </w:t>
            </w:r>
            <w:r w:rsidRPr="00E13FDD">
              <w:rPr>
                <w:color w:val="000000"/>
                <w:sz w:val="18"/>
                <w:szCs w:val="18"/>
                <w:lang w:val="en-US" w:eastAsia="en-US" w:bidi="he-IL"/>
              </w:rPr>
              <w:t>Gaia</w:t>
            </w:r>
            <w:r w:rsidRPr="00E13FDD">
              <w:rPr>
                <w:color w:val="000000"/>
                <w:sz w:val="18"/>
                <w:szCs w:val="18"/>
                <w:lang w:val="el-GR" w:eastAsia="en-US" w:bidi="he-IL"/>
              </w:rPr>
              <w:t>-</w:t>
            </w:r>
            <w:r w:rsidRPr="00E13FDD">
              <w:rPr>
                <w:color w:val="000000"/>
                <w:sz w:val="18"/>
                <w:szCs w:val="18"/>
                <w:lang w:val="en-US" w:eastAsia="en-US" w:bidi="he-IL"/>
              </w:rPr>
              <w:t>X</w:t>
            </w:r>
            <w:r w:rsidRPr="00E13FDD">
              <w:rPr>
                <w:color w:val="000000"/>
                <w:sz w:val="18"/>
                <w:szCs w:val="18"/>
                <w:lang w:val="el-GR" w:eastAsia="en-US" w:bidi="he-IL"/>
              </w:rPr>
              <w:t xml:space="preserve"> για τις ΜΜΕ (υποέργο 2)</w:t>
            </w:r>
            <w:r>
              <w:rPr>
                <w:color w:val="000000"/>
                <w:sz w:val="18"/>
                <w:szCs w:val="18"/>
                <w:lang w:val="el-GR" w:eastAsia="en-US" w:bidi="he-IL"/>
              </w:rPr>
              <w:t>-</w:t>
            </w:r>
          </w:p>
        </w:tc>
      </w:tr>
    </w:tbl>
    <w:p w14:paraId="352C9974" w14:textId="77777777" w:rsidR="000A3AA1" w:rsidRPr="00B42A12" w:rsidRDefault="000A3AA1" w:rsidP="00C72BA0">
      <w:pPr>
        <w:rPr>
          <w:lang w:val="el-GR"/>
        </w:rPr>
      </w:pPr>
    </w:p>
    <w:p w14:paraId="6E0A61E1" w14:textId="77777777" w:rsidR="008A2E47" w:rsidRDefault="008A2E47" w:rsidP="00C72BA0">
      <w:pPr>
        <w:rPr>
          <w:b/>
          <w:bCs/>
          <w:lang w:val="el-GR"/>
        </w:rPr>
        <w:sectPr w:rsidR="008A2E47" w:rsidSect="008A2E47">
          <w:headerReference w:type="first" r:id="rId38"/>
          <w:endnotePr>
            <w:numFmt w:val="decimal"/>
          </w:endnotePr>
          <w:pgSz w:w="16838" w:h="11906" w:orient="landscape"/>
          <w:pgMar w:top="1138" w:right="1411" w:bottom="1138" w:left="994" w:header="720" w:footer="58" w:gutter="0"/>
          <w:cols w:space="720"/>
          <w:titlePg/>
          <w:docGrid w:linePitch="299"/>
        </w:sectPr>
      </w:pPr>
    </w:p>
    <w:p w14:paraId="1F59EC53" w14:textId="77777777" w:rsidR="008A2E47" w:rsidRPr="00360ECA" w:rsidRDefault="008A2E47" w:rsidP="008A2E47">
      <w:pPr>
        <w:pStyle w:val="Heading4"/>
        <w:numPr>
          <w:ilvl w:val="0"/>
          <w:numId w:val="0"/>
        </w:numPr>
        <w:tabs>
          <w:tab w:val="left" w:pos="1134"/>
        </w:tabs>
        <w:spacing w:before="0" w:after="120" w:line="252" w:lineRule="auto"/>
        <w:ind w:left="709"/>
        <w:rPr>
          <w:rFonts w:eastAsia="SimSun"/>
          <w:b w:val="0"/>
          <w:bCs w:val="0"/>
          <w:lang w:val="el-GR"/>
        </w:rPr>
      </w:pPr>
      <w:bookmarkStart w:id="420" w:name="_Toc204863062"/>
      <w:r w:rsidRPr="00360ECA">
        <w:rPr>
          <w:rFonts w:eastAsia="SimSun" w:cs="Tahoma"/>
          <w:szCs w:val="22"/>
          <w:lang w:val="el-GR"/>
        </w:rPr>
        <w:lastRenderedPageBreak/>
        <w:t>3  Πα</w:t>
      </w:r>
      <w:r>
        <w:rPr>
          <w:rFonts w:eastAsia="SimSun" w:cs="Tahoma"/>
          <w:szCs w:val="22"/>
          <w:lang w:val="el-GR"/>
        </w:rPr>
        <w:t>ραδοτέα Σύμβασης</w:t>
      </w:r>
      <w:bookmarkEnd w:id="420"/>
      <w:r>
        <w:rPr>
          <w:rFonts w:eastAsia="SimSun" w:cs="Tahoma"/>
          <w:szCs w:val="22"/>
          <w:lang w:val="el-GR"/>
        </w:rPr>
        <w:t xml:space="preserve"> </w:t>
      </w:r>
    </w:p>
    <w:p w14:paraId="57CC0218"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Η Έκθεση Επίτευξης Οροσήμων/Στόχων θα περιλαμβάνει τα αποτελέσματα του ελέγχου που διενήργησε ο Ανάδοχος. Κατά την κατάρτισή της θα ακολουθείται στερεότυπη παρουσίαση, σύμφωνα με το πρότυπο στο Σ.Δ.Ε.Ε. (Έντυπο Δ8_Ε3 Υπόδειγμα Έκθεσης Ελέγχου Ανεξάρτητου Ελεγκτή). Η δομή αυτής θα είναι διαρθρωμένη σε επιμέρους ενότητες, έτσι ώστε να επιτρέπει στον αναγνώστη να παρακολουθεί και να κατανοεί τα καταγεγραμμένα ευρήματα και τις διαπιστώσεις. </w:t>
      </w:r>
    </w:p>
    <w:p w14:paraId="487939AC" w14:textId="77777777" w:rsidR="008A2E47" w:rsidRDefault="008A2E47" w:rsidP="008A2E47">
      <w:pPr>
        <w:autoSpaceDE w:val="0"/>
        <w:autoSpaceDN w:val="0"/>
        <w:spacing w:after="0" w:line="312" w:lineRule="auto"/>
        <w:ind w:right="23"/>
        <w:rPr>
          <w:lang w:val="el-GR" w:eastAsia="el-GR"/>
        </w:rPr>
      </w:pPr>
    </w:p>
    <w:p w14:paraId="6DA644FD"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Συγκεκριμένα, θα έχει την ακόλουθη δομή: </w:t>
      </w:r>
    </w:p>
    <w:p w14:paraId="1EB17F05"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Μέρος Α΄: Γενικά στοιχεία του ελέγχου – Αναφορά του ελεγχόμενου Οροσήμου/Στόχου </w:t>
      </w:r>
    </w:p>
    <w:p w14:paraId="1A62A5E1"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Μέρος Β΄: Μεθοδολογία του ελέγχου – Περιγραφή της εργασίας που εκτελέστηκε </w:t>
      </w:r>
    </w:p>
    <w:p w14:paraId="55827204"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Μέρος Γ΄: Προηγούμενοι έλεγχοι σε άλλο Ορόσημο/Στόχο του ίδιου έργου </w:t>
      </w:r>
    </w:p>
    <w:p w14:paraId="085CF606"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Μέρος Δ΄: Αποτελέσματα του ελέγχου </w:t>
      </w:r>
    </w:p>
    <w:p w14:paraId="7156ED3D"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Μέρος Ε΄: Συμπεράσματα - Διαπιστώσεις του ελέγχου. </w:t>
      </w:r>
    </w:p>
    <w:p w14:paraId="2ED82BAE" w14:textId="77777777" w:rsidR="008A2E47" w:rsidRDefault="008A2E47" w:rsidP="008A2E47">
      <w:pPr>
        <w:autoSpaceDE w:val="0"/>
        <w:autoSpaceDN w:val="0"/>
        <w:spacing w:after="0" w:line="312" w:lineRule="auto"/>
        <w:ind w:right="23"/>
        <w:rPr>
          <w:lang w:val="el-GR" w:eastAsia="el-GR"/>
        </w:rPr>
      </w:pPr>
    </w:p>
    <w:p w14:paraId="3610890E"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Στο Μέρος Ε΄, ο Ανάδοχος θα αναφέρει εάν ο ελεγχόμενος φορέας συνεργάστηκε/δεν συνεργάστηκε με αυτόν για την επίτευξη των στόχων του ελέγχου. Επιπλέον, θα αναφέρεται εάν οι ελεγκτικές εργασίες διεξήχθησαν χωρίς περιορισμούς/με περιορισμούς (εάν υπήρξαν περιορισμοί, θα γίνεται μνεία αυτών). Περαιτέρω, θα αναφέρεται εάν ο βαθμός επίτευξης των στόχων του ελέγχου, προκειμένου για την επιβεβαίωση της επίτευξής του [αναφορά ελεγχόμενου Οροσήμου/Στόχου], και με βάση τα αποτελέσματα της ελεγκτικής εργασίας που καταγράφονται στο Μέρος Δ΄ της Έκθεσης επιτρέπει/δεν επιτρέπει τη διατύπωση των διαπιστώσεων/συμπερασμάτων μας με εύλογη βεβαιότητα. Το συμπέρασμα του Αναδόχου δύναται να αφορά θετική ή αρνητική γνώμη, ωστόσο όταν εκφράζεται συμπέρασμα το οποίο είναι άλλο εκτός από συμπέρασμα χωρίς επιφύλαξη, η Έκθεση θα περιλαμβάνει μια σαφή περιγραφή όλων των αιτίων. Σε κάθε περίπτωση, ο Ανάδοχος θα εφαρμόζει τα προβλεπόμενα στα διεθνή πρότυπα ελέγχου και θα τεκμηριώνει αναλόγως περιπτώσεις ελέγχου που οδηγούν στη διατύπωση συμπεράσματος με επιφύλαξη, αρνητικού συμπεράσματος ή και αδυναμία έκφρασης συμπεράσματος. </w:t>
      </w:r>
    </w:p>
    <w:p w14:paraId="3366A592" w14:textId="77777777" w:rsidR="008A2E47" w:rsidRPr="00360ECA" w:rsidRDefault="008A2E47" w:rsidP="008A2E47">
      <w:pPr>
        <w:autoSpaceDE w:val="0"/>
        <w:autoSpaceDN w:val="0"/>
        <w:spacing w:after="0" w:line="312" w:lineRule="auto"/>
        <w:ind w:right="23"/>
        <w:rPr>
          <w:lang w:val="el-GR" w:eastAsia="el-GR"/>
        </w:rPr>
      </w:pPr>
    </w:p>
    <w:p w14:paraId="03EA9075"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Γενικώς, η Έκθεση Επίτευξης Οροσήμων/Στόχων θα διαρθρώνεται γύρω από τα ερωτήματα του ελέγχου, προκειμένου να παρέχει λογική ακολουθία μεταξύ του αντικειμένου του ελέγχου, των διαπιστώσεων και των συμπερασμάτων. Η επιχειρηματολογία θα αναπτύσσεται με λογική σειρά, που θα καθοδηγείται σαφώς με την κατάλληλη χρήση τίτλων και υποτίτλων. Σύμφωνα και με τα οριζόμενα στην Υ.Α. καθορισμού του Σ.Δ.Ε.Ε. του Τ.Α.Α., ελεγκτικός σκοπός του Αναδόχου αποτελεί πάντα η βεβαίωση της ικανοποιητικής επίτευξης του ελεγχόμενου Οροσήμου/Στόχου που συνδέεται με Αίτημα Πληρωμής, η βεβαίωση της μη ανάσχεσης ήδη επιτευχθέντων Οροσήμων και Στόχων του ελεγχόμενου έργου, και η τήρηση της αρχής της χρηστής δημοσιονομικής διαχείρισης και του εφαρμοστέου εθνικού και ενωσιακού δικαίου, ιδίως των κανόνων σχετικά με την αποφυγή της σύγκρουσης συμφερόντων, την πρόληψη της απάτης, της διαφθοράς και της διπλής </w:t>
      </w:r>
      <w:r w:rsidRPr="00360ECA">
        <w:rPr>
          <w:lang w:val="el-GR" w:eastAsia="el-GR"/>
        </w:rPr>
        <w:lastRenderedPageBreak/>
        <w:t xml:space="preserve">χρηματοδότησης, κατά την υλοποίηση των Δράσεων και Έργων και τη διαχείριση των κονδυλίων, καθώς και τη συμμόρφωση των Δράσεων και Έργων με την αρχή της μη πρόκλησης σημαντικής βλάβης και με τους κλιματικούς και ψηφιακούς στόχους, όπου απαιτείται, βάσει του Κανονισμού. </w:t>
      </w:r>
    </w:p>
    <w:p w14:paraId="58B497BE" w14:textId="77777777" w:rsidR="008A2E47" w:rsidRDefault="008A2E47" w:rsidP="008A2E47">
      <w:pPr>
        <w:autoSpaceDE w:val="0"/>
        <w:autoSpaceDN w:val="0"/>
        <w:spacing w:after="0" w:line="312" w:lineRule="auto"/>
        <w:ind w:right="23"/>
        <w:rPr>
          <w:lang w:val="el-GR" w:eastAsia="el-GR"/>
        </w:rPr>
      </w:pPr>
      <w:r w:rsidRPr="00360ECA">
        <w:rPr>
          <w:lang w:val="el-GR" w:eastAsia="el-GR"/>
        </w:rPr>
        <w:t xml:space="preserve"> </w:t>
      </w:r>
    </w:p>
    <w:p w14:paraId="232E398E"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Διευκρινίζεται ότι τυχόν αντιρρήσεις, παρατηρήσεις, σχόλια που θα διατυπώνονται προφορικά από τον ελεγχόμενο φορέα, κατά τη διάρκεια διεξαγωγής του ελέγχου, δεν θα περιλαμβάνονται υποχρεωτικά στην Έκθεση που θα παραδίδει ο Ανάδοχος, αλλά κατά την ελεγκτική κρίση αυτού ως Ανεξάρτητου Ελεγκτή, θα καταγράφονται σε ειδικό χώρο της Λίστας Ελέγχου. </w:t>
      </w:r>
    </w:p>
    <w:p w14:paraId="3F62B4C8"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 </w:t>
      </w:r>
    </w:p>
    <w:p w14:paraId="48BE3F56"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Για την υλοποίηση του έργου του, ο Ανάδοχος, ως Ανεξάρτητος Ελεγκτής θα συνεργάζεται με άλλης επαγγελματικής ειδικότητας πρόσωπα, όπου απαιτείται, όπως εξειδικευμένους νομικούς συμβούλους και μηχανικούς, ανάλογα με τα ιδιαίτερα χαρακτηριστικά του εκάστου ελεγχόμενου Έργου ή/και των Οροσήμων/Στόχων προς επιβεβαίωση, τα οποία θα καταρτίζουν και θα υποβάλλουν σε αυτόν για συνυποβολή τα σχετικά τους πορίσματα, που συνοδεύουν την Έκθεση Επίτευξης Οροσήμων/Στόχων. Τα ανωτέρω πρόσωπα, πρέπει να διαθέτουν την απαραίτητη εκπαίδευση, υποδομή, εμπειρία, επαγγελματισμό και τεχνογνωσία για τη διεξαγωγή του ανεξάρτητου ελέγχου καθώς και να επιδεικνύουν την προσήκουσα επιμέλεια κατά τη διενέργειά του. </w:t>
      </w:r>
    </w:p>
    <w:p w14:paraId="4590A88C" w14:textId="77777777" w:rsidR="008A2E47" w:rsidRPr="00360ECA" w:rsidRDefault="008A2E47" w:rsidP="008A2E47">
      <w:pPr>
        <w:autoSpaceDE w:val="0"/>
        <w:autoSpaceDN w:val="0"/>
        <w:spacing w:after="0" w:line="312" w:lineRule="auto"/>
        <w:ind w:right="23"/>
        <w:rPr>
          <w:lang w:val="el-GR" w:eastAsia="el-GR"/>
        </w:rPr>
      </w:pPr>
      <w:r w:rsidRPr="00360ECA">
        <w:rPr>
          <w:lang w:val="el-GR" w:eastAsia="el-GR"/>
        </w:rPr>
        <w:t xml:space="preserve"> </w:t>
      </w:r>
    </w:p>
    <w:p w14:paraId="599EE8B0" w14:textId="77777777" w:rsidR="008A2E47" w:rsidRDefault="008A2E47" w:rsidP="008A2E47">
      <w:pPr>
        <w:autoSpaceDE w:val="0"/>
        <w:autoSpaceDN w:val="0"/>
        <w:spacing w:after="0" w:line="312" w:lineRule="auto"/>
        <w:ind w:right="23"/>
        <w:rPr>
          <w:b/>
          <w:bCs/>
          <w:strike/>
          <w:lang w:val="el-GR" w:eastAsia="el-GR"/>
        </w:rPr>
      </w:pPr>
      <w:r w:rsidRPr="00360ECA">
        <w:rPr>
          <w:lang w:val="el-GR" w:eastAsia="el-GR"/>
        </w:rPr>
        <w:t>Ο Ανάδοχος και τυχόν συνεργαζόμενα πρόσωπα άλλης επαγγελματικής ειδικότητας που συνυποβάλλουν πορίσματα, μαζί με την Έκθεση Επίτευξης Οροσήμων/Στόχων θα υποβάλλουν υπεύθυνη δήλωση του ν. 1599/1986 (Α΄ 75) (Έντυπο Δ8_Ε4 Σχέδιο Υπεύθυνης Δήλωσης) σχετικά με την ανεξαρτησία τους έναντι του φορέα για τον οποίο διενήργησαν τον έλεγχο, όπως το περιεχόμενο αυτής εξειδικεύεται στο Εγχειρίδιο Διαδικασιών, σύμφωνα με την Υ.Α. του Συστήματος Διαχείρισης και Ελέγχου. Σε κάθε περίπτωση για τη διασφάλιση της ανεξαρτησίας του Αναδόχου, η οποία ρητά προβλέπεται στον Κώδικα Δεοντολογίας για Επαγγελματίες Ελεγκτές του Συμβουλίου Διεθνών Προτύπων Δεοντολογίας Ελεγκτών (Κώδικας Σ.Δ.Π.Δ.Ε.) που έχει εγκριθεί με κανονιστική πράξη του αρμόδιου εποπτικού οργάνου (Απόφαση ΕΛΤΕ με αρ. 2210 οικ/27-10-2017 – Β΄3916), καθώς και τις σχετικές απαιτήσεις δεοντολογίας του ν. 4449/2017 (Α΄7), δύναται να περιλαμβάνεται σχετική μέριμνα στα έγγραφα της σύμβασης του Αναδόχου με τον Φορέα Υλοποίησης και αυτή να δηλώνεται ρητά στην Έκθεση που θα υποβάλλει ο Ανάδοχος</w:t>
      </w:r>
      <w:r>
        <w:rPr>
          <w:lang w:val="el-GR" w:eastAsia="el-GR"/>
        </w:rPr>
        <w:t>.</w:t>
      </w:r>
    </w:p>
    <w:p w14:paraId="40517C02" w14:textId="77777777" w:rsidR="008A2E47" w:rsidRPr="00C52E04" w:rsidRDefault="008A2E47" w:rsidP="008A2E47">
      <w:pPr>
        <w:autoSpaceDE w:val="0"/>
        <w:autoSpaceDN w:val="0"/>
        <w:spacing w:line="312" w:lineRule="auto"/>
        <w:ind w:right="23"/>
        <w:rPr>
          <w:highlight w:val="yellow"/>
          <w:lang w:val="el-GR"/>
        </w:rPr>
      </w:pPr>
    </w:p>
    <w:p w14:paraId="110F2AED" w14:textId="77777777" w:rsidR="008A2E47" w:rsidRPr="00360ECA" w:rsidRDefault="008A2E47" w:rsidP="008A2E47">
      <w:pPr>
        <w:pStyle w:val="Heading4"/>
        <w:numPr>
          <w:ilvl w:val="0"/>
          <w:numId w:val="0"/>
        </w:numPr>
        <w:spacing w:before="0" w:after="120" w:line="252" w:lineRule="auto"/>
        <w:ind w:left="720"/>
        <w:rPr>
          <w:b w:val="0"/>
          <w:bCs w:val="0"/>
          <w:lang w:val="el-GR"/>
        </w:rPr>
      </w:pPr>
      <w:bookmarkStart w:id="421" w:name="_Toc204863063"/>
      <w:r w:rsidRPr="00360ECA">
        <w:rPr>
          <w:rFonts w:cs="Tahoma"/>
          <w:szCs w:val="22"/>
          <w:lang w:val="el-GR"/>
        </w:rPr>
        <w:t>4  Μεθοδολογία υλοποίησης</w:t>
      </w:r>
      <w:bookmarkEnd w:id="421"/>
    </w:p>
    <w:p w14:paraId="0DEE838B" w14:textId="77777777" w:rsidR="008A2E47" w:rsidRPr="00021FE4" w:rsidRDefault="008A2E47" w:rsidP="008A2E47">
      <w:pPr>
        <w:suppressAutoHyphens w:val="0"/>
        <w:autoSpaceDE w:val="0"/>
        <w:spacing w:after="60"/>
        <w:rPr>
          <w:rFonts w:eastAsia="SimSun"/>
          <w:lang w:val="el-GR"/>
        </w:rPr>
      </w:pPr>
      <w:r w:rsidRPr="00021FE4">
        <w:rPr>
          <w:rFonts w:eastAsia="SimSun"/>
          <w:lang w:val="el-GR"/>
        </w:rPr>
        <w:t xml:space="preserve">Η εκκίνηση της διαδικασίας εκάστου </w:t>
      </w:r>
      <w:bookmarkStart w:id="422" w:name="_Hlk139891647"/>
      <w:r w:rsidRPr="00021FE4">
        <w:rPr>
          <w:rFonts w:eastAsia="SimSun"/>
          <w:lang w:val="el-GR"/>
        </w:rPr>
        <w:t xml:space="preserve">ελέγχου </w:t>
      </w:r>
      <w:bookmarkStart w:id="423" w:name="_Hlk140054000"/>
      <w:r w:rsidRPr="00021FE4">
        <w:rPr>
          <w:rFonts w:eastAsia="SimSun"/>
          <w:lang w:val="el-GR"/>
        </w:rPr>
        <w:t xml:space="preserve">Οροσήμου/Στόχου </w:t>
      </w:r>
      <w:bookmarkEnd w:id="422"/>
      <w:bookmarkEnd w:id="423"/>
      <w:r w:rsidRPr="00021FE4">
        <w:rPr>
          <w:rFonts w:eastAsia="SimSun"/>
          <w:lang w:val="el-GR"/>
        </w:rPr>
        <w:t>θα πραγματοποιείται ως ακολούθως:</w:t>
      </w:r>
    </w:p>
    <w:p w14:paraId="12391CE1" w14:textId="77777777" w:rsidR="008A2E47" w:rsidRPr="00021FE4" w:rsidRDefault="008A2E47" w:rsidP="008A2E47">
      <w:pPr>
        <w:rPr>
          <w:rFonts w:eastAsia="SimSun"/>
          <w:lang w:val="el-GR"/>
        </w:rPr>
      </w:pPr>
      <w:r w:rsidRPr="00021FE4">
        <w:rPr>
          <w:rFonts w:eastAsia="SimSun"/>
          <w:lang w:val="el-GR"/>
        </w:rPr>
        <w:t>Θα αποστέλλεται γραπτή γνωστοποίηση των αρμοδίων οργάνων της ΚτΠ Μ.Α.Ε. (ήτοι της Επιτροπής Παρακολούθησης) προς τον ανάδοχο με την ενημέρωση της υποχρέωσης ελέγχου Οροσήμου/Στόχου όπου θα αναλύεται ενδεικτικά το αντικείμενο του ελέγχου, τα επιμέρους παραδοτέα, οι προθεσμίες ολοκλήρωσης, ο εκτιμώμενος ανθρωποχρόνος καθώς και κάθε ειδικότερο χαρακτηριστικό της υπό ελέγχου περίπτωσης.</w:t>
      </w:r>
    </w:p>
    <w:p w14:paraId="34158BC0" w14:textId="77777777" w:rsidR="008A2E47" w:rsidRPr="00021FE4" w:rsidRDefault="008A2E47" w:rsidP="008A2E47">
      <w:pPr>
        <w:rPr>
          <w:rFonts w:eastAsia="SimSun"/>
          <w:lang w:val="el-GR"/>
        </w:rPr>
      </w:pPr>
      <w:r w:rsidRPr="00021FE4">
        <w:rPr>
          <w:rFonts w:eastAsia="SimSun"/>
          <w:lang w:val="el-GR"/>
        </w:rPr>
        <w:t xml:space="preserve">Ο ανάδοχος θα πρέπει να ανταποκριθεί σε προθεσμία που θα τάσσεται στη γραπτή γνωστοποίηση, ενημερώνοντας την </w:t>
      </w:r>
      <w:bookmarkStart w:id="424" w:name="_Hlk139891475"/>
      <w:r w:rsidRPr="00021FE4">
        <w:rPr>
          <w:rFonts w:eastAsia="SimSun"/>
          <w:lang w:val="el-GR"/>
        </w:rPr>
        <w:t xml:space="preserve">Επιτροπή Παρακολούθησης </w:t>
      </w:r>
      <w:bookmarkEnd w:id="424"/>
      <w:r w:rsidRPr="00021FE4">
        <w:rPr>
          <w:rFonts w:eastAsia="SimSun"/>
          <w:lang w:val="el-GR"/>
        </w:rPr>
        <w:t xml:space="preserve">για τη λήψη της γνωστοποίησης, την εκκίνηση της </w:t>
      </w:r>
      <w:r w:rsidRPr="00021FE4">
        <w:rPr>
          <w:rFonts w:eastAsia="SimSun"/>
          <w:lang w:val="el-GR"/>
        </w:rPr>
        <w:lastRenderedPageBreak/>
        <w:t xml:space="preserve">διαδικασίας και προσδιορίζοντας τεκμηριωμένα τον ανθρωποχρόνο που απαιτείται για τη διενέργεια του πλήρη ελέγχου σύμφωνα με το ΣΔΕ του ΤΑΑ. </w:t>
      </w:r>
    </w:p>
    <w:p w14:paraId="399F1E71" w14:textId="77777777" w:rsidR="008A2E47" w:rsidRPr="00021FE4" w:rsidRDefault="008A2E47" w:rsidP="008A2E47">
      <w:pPr>
        <w:rPr>
          <w:rFonts w:eastAsia="SimSun"/>
          <w:lang w:val="el-GR"/>
        </w:rPr>
      </w:pPr>
      <w:r w:rsidRPr="00021FE4">
        <w:rPr>
          <w:rFonts w:eastAsia="SimSun"/>
          <w:lang w:val="el-GR"/>
        </w:rPr>
        <w:t>Η Επιτροπή Παρακολούθησης δύναται να ζητά από τον ανάδοχο επεξηγήσεις αλλά και να διαπραγματεύεται μαζί του εάν απαιτηθεί.</w:t>
      </w:r>
    </w:p>
    <w:p w14:paraId="285F98CA" w14:textId="77777777" w:rsidR="008A2E47" w:rsidRPr="00021FE4" w:rsidRDefault="008A2E47" w:rsidP="008A2E47">
      <w:pPr>
        <w:rPr>
          <w:rFonts w:eastAsia="SimSun"/>
          <w:lang w:val="el-GR"/>
        </w:rPr>
      </w:pPr>
      <w:r w:rsidRPr="00021FE4">
        <w:rPr>
          <w:rFonts w:eastAsia="SimSun"/>
          <w:lang w:val="el-GR"/>
        </w:rPr>
        <w:t>Αφού επέλθει συμφωνία η ΚτΠ Μ.Α.Ε. με απόφασή της θα ενεργοποιεί τη διαδικασία ελέγχου Οροσήμου/Στόχου.</w:t>
      </w:r>
    </w:p>
    <w:p w14:paraId="767538A6" w14:textId="77777777" w:rsidR="008A2E47" w:rsidRPr="00021FE4" w:rsidRDefault="008A2E47" w:rsidP="008A2E47">
      <w:pPr>
        <w:rPr>
          <w:rFonts w:eastAsia="SimSun"/>
          <w:lang w:val="el-GR"/>
        </w:rPr>
      </w:pPr>
      <w:r w:rsidRPr="00021FE4">
        <w:rPr>
          <w:rFonts w:eastAsia="SimSun"/>
          <w:lang w:val="el-GR"/>
        </w:rPr>
        <w:t xml:space="preserve">Σημειώνεται ότι ο ανάδοχος του υπό προκήρυξη έργου απαγορεύεται να διενεργήσει έλεγχο Οροσήμου/Στόχου για έργο της αναθέτουσας αρχής στο οποίο είναι ανάδοχος.  </w:t>
      </w:r>
    </w:p>
    <w:p w14:paraId="0A0B2C26" w14:textId="77777777" w:rsidR="008A2E47" w:rsidRPr="00021FE4" w:rsidRDefault="008A2E47" w:rsidP="008A2E47">
      <w:pPr>
        <w:suppressAutoHyphens w:val="0"/>
        <w:autoSpaceDE w:val="0"/>
        <w:spacing w:after="60"/>
        <w:rPr>
          <w:rFonts w:eastAsia="SimSun"/>
          <w:lang w:val="el-GR"/>
        </w:rPr>
      </w:pPr>
    </w:p>
    <w:p w14:paraId="69A95A63" w14:textId="77777777" w:rsidR="008A2E47" w:rsidRPr="005C7938" w:rsidRDefault="008A2E47" w:rsidP="008A2E47">
      <w:pPr>
        <w:suppressAutoHyphens w:val="0"/>
        <w:autoSpaceDE w:val="0"/>
        <w:spacing w:after="60"/>
        <w:rPr>
          <w:rFonts w:eastAsia="SimSun"/>
          <w:lang w:val="el-GR"/>
        </w:rPr>
      </w:pPr>
      <w:r w:rsidRPr="005C7938">
        <w:rPr>
          <w:rFonts w:eastAsia="SimSun"/>
          <w:lang w:val="el-GR"/>
        </w:rPr>
        <w:t>Για την ομαλή και ορθή εκτέλεση του έργου απαιτείται από τον ανάδοχο επαρκής σε πλήθος και δεξιότητες Ομάδα Έργου</w:t>
      </w:r>
      <w:r w:rsidRPr="005C7938">
        <w:rPr>
          <w:lang w:val="el-GR"/>
        </w:rPr>
        <w:t xml:space="preserve"> </w:t>
      </w:r>
      <w:r w:rsidRPr="005C7938">
        <w:rPr>
          <w:rFonts w:eastAsia="SimSun"/>
          <w:lang w:val="el-GR"/>
        </w:rPr>
        <w:t>η οποία να αποτελείται τουλάχιστον από:</w:t>
      </w:r>
    </w:p>
    <w:p w14:paraId="20FD64BA" w14:textId="77777777" w:rsidR="008A2E47" w:rsidRPr="005C7938" w:rsidRDefault="008A2E47" w:rsidP="008A2E47">
      <w:pPr>
        <w:widowControl w:val="0"/>
        <w:numPr>
          <w:ilvl w:val="0"/>
          <w:numId w:val="20"/>
        </w:numPr>
        <w:spacing w:before="120" w:after="0"/>
        <w:rPr>
          <w:lang w:val="el-GR"/>
        </w:rPr>
      </w:pPr>
      <w:r w:rsidRPr="005C7938">
        <w:rPr>
          <w:b/>
          <w:bCs/>
          <w:lang w:val="el-GR"/>
        </w:rPr>
        <w:t>Έναν (1) Υπεύθυνο Έργου (ΥΕ)</w:t>
      </w:r>
      <w:r w:rsidRPr="005C7938">
        <w:rPr>
          <w:lang w:val="el-GR"/>
        </w:rPr>
        <w:t xml:space="preserve"> – ορκωτό ελεγκτή λογιστή, ο οποίος θα έχει τη συνολική ευθύνη των εργασιών του αξιολογητή, τη διοίκηση, την πρόοδο και το συντονισμό όλων των μελών της ομάδας έργου, θα είναι υπεύθυνος για τη διασφάλιση της ποιότητας του Έργου, καθώς και για την τήρηση όλων των προδιαγραφών πληρότητας που θέτει η αρμόδια Ειδική Υπηρεσία Συντονισμού του Ταμείου Ανάκαμψης.</w:t>
      </w:r>
    </w:p>
    <w:p w14:paraId="340E0877" w14:textId="77777777" w:rsidR="008A2E47" w:rsidRPr="005C7938" w:rsidRDefault="008A2E47" w:rsidP="008A2E47">
      <w:pPr>
        <w:widowControl w:val="0"/>
        <w:spacing w:after="0"/>
        <w:ind w:left="720"/>
        <w:rPr>
          <w:lang w:val="el-GR"/>
        </w:rPr>
      </w:pPr>
      <w:r w:rsidRPr="005C7938">
        <w:rPr>
          <w:lang w:val="el-GR"/>
        </w:rPr>
        <w:t xml:space="preserve">Ο Υπεύθυνος Έργου (ΥΕ) </w:t>
      </w:r>
      <w:r w:rsidRPr="005C7938">
        <w:rPr>
          <w:b/>
          <w:bCs/>
          <w:lang w:val="el-GR"/>
        </w:rPr>
        <w:t>απαιτείται:</w:t>
      </w:r>
    </w:p>
    <w:p w14:paraId="19678F5B" w14:textId="77777777" w:rsidR="008A2E47" w:rsidRPr="005C7938" w:rsidRDefault="008A2E47" w:rsidP="008A2E47">
      <w:pPr>
        <w:widowControl w:val="0"/>
        <w:spacing w:after="0"/>
        <w:ind w:left="720"/>
        <w:rPr>
          <w:lang w:val="el-GR"/>
        </w:rPr>
      </w:pPr>
      <w:r w:rsidRPr="005C7938">
        <w:rPr>
          <w:lang w:val="el-GR"/>
        </w:rPr>
        <w:t>Α) να είναι εγγεγραμμένος στο Δημόσιο Μητρώο του άρθρου 14 του ν. 4449/2017</w:t>
      </w:r>
    </w:p>
    <w:p w14:paraId="34F34C88" w14:textId="77777777" w:rsidR="008A2E47" w:rsidRPr="005C7938" w:rsidRDefault="008A2E47" w:rsidP="008A2E47">
      <w:pPr>
        <w:widowControl w:val="0"/>
        <w:spacing w:after="0"/>
        <w:ind w:left="720"/>
        <w:rPr>
          <w:lang w:val="el-GR"/>
        </w:rPr>
      </w:pPr>
      <w:r w:rsidRPr="005C7938">
        <w:rPr>
          <w:lang w:val="el-GR"/>
        </w:rPr>
        <w:t>Β) να διαθέτει συνολική επαγγελματική εμπειρία δεκαπέντε (15) ετών στην ελεγκτική – η οποία θα αποδεικνύεται από σχετική βεβαίωση της Επιτροπής Λογιστικής Τυποποίησης και Ελέγχων (ΕΛΤΕ), και</w:t>
      </w:r>
    </w:p>
    <w:p w14:paraId="74CBD944" w14:textId="77777777" w:rsidR="008A2E47" w:rsidRPr="005C7938" w:rsidRDefault="008A2E47" w:rsidP="008A2E47">
      <w:pPr>
        <w:widowControl w:val="0"/>
        <w:spacing w:after="0"/>
        <w:ind w:left="720"/>
        <w:rPr>
          <w:lang w:val="el-GR"/>
        </w:rPr>
      </w:pPr>
      <w:r w:rsidRPr="005C7938">
        <w:rPr>
          <w:lang w:val="el-GR"/>
        </w:rPr>
        <w:t>Γ) να έχει άριστη γνώση της Αγγλικής γλώσσας.</w:t>
      </w:r>
    </w:p>
    <w:p w14:paraId="4B5AFA11" w14:textId="77777777" w:rsidR="008A2E47" w:rsidRPr="005C7938" w:rsidRDefault="008A2E47" w:rsidP="008A2E47">
      <w:pPr>
        <w:widowControl w:val="0"/>
        <w:spacing w:after="0"/>
        <w:rPr>
          <w:lang w:val="el-GR"/>
        </w:rPr>
      </w:pPr>
    </w:p>
    <w:p w14:paraId="7C383B75" w14:textId="77777777" w:rsidR="008A2E47" w:rsidRPr="005C7938" w:rsidRDefault="008A2E47" w:rsidP="008A2E47">
      <w:pPr>
        <w:widowControl w:val="0"/>
        <w:numPr>
          <w:ilvl w:val="0"/>
          <w:numId w:val="20"/>
        </w:numPr>
        <w:spacing w:before="120" w:after="0"/>
        <w:rPr>
          <w:lang w:val="el-GR"/>
        </w:rPr>
      </w:pPr>
      <w:r w:rsidRPr="005C7938">
        <w:rPr>
          <w:b/>
          <w:bCs/>
          <w:lang w:val="el-GR"/>
        </w:rPr>
        <w:t>Έναν (1) Αναπληρωτή Υπεύθυνο Έργου (ΑΥΕ),</w:t>
      </w:r>
      <w:r w:rsidRPr="005C7938">
        <w:rPr>
          <w:lang w:val="el-GR"/>
        </w:rPr>
        <w:t xml:space="preserve"> - ορκωτός ελεγκτής - λογιστής ο οποίος θα υποβοηθά και θα αναπληρώνει τον ΥΕ στα καθήκοντά του.</w:t>
      </w:r>
    </w:p>
    <w:p w14:paraId="144DFD2E" w14:textId="77777777" w:rsidR="008A2E47" w:rsidRPr="005C7938" w:rsidRDefault="008A2E47" w:rsidP="008A2E47">
      <w:pPr>
        <w:widowControl w:val="0"/>
        <w:spacing w:after="0"/>
        <w:ind w:left="720"/>
        <w:rPr>
          <w:b/>
          <w:bCs/>
          <w:lang w:val="el-GR"/>
        </w:rPr>
      </w:pPr>
      <w:r w:rsidRPr="005C7938">
        <w:rPr>
          <w:lang w:val="el-GR"/>
        </w:rPr>
        <w:t xml:space="preserve">Ο Αναπληρωτής Υπεύθυνος Έργου (ΑΥΕ) </w:t>
      </w:r>
      <w:r w:rsidRPr="005C7938">
        <w:rPr>
          <w:b/>
          <w:bCs/>
          <w:lang w:val="el-GR"/>
        </w:rPr>
        <w:t>απαιτείται:</w:t>
      </w:r>
    </w:p>
    <w:p w14:paraId="0EF682FD" w14:textId="77777777" w:rsidR="008A2E47" w:rsidRPr="005C7938" w:rsidRDefault="008A2E47" w:rsidP="008A2E47">
      <w:pPr>
        <w:widowControl w:val="0"/>
        <w:spacing w:after="0"/>
        <w:ind w:left="720"/>
        <w:rPr>
          <w:lang w:val="el-GR"/>
        </w:rPr>
      </w:pPr>
      <w:r w:rsidRPr="005C7938">
        <w:rPr>
          <w:lang w:val="el-GR"/>
        </w:rPr>
        <w:t>Α) να είναι εγγεγραμμένος στο Δημόσιο Μητρώο του άρθρου 14 του ν. 4449/2017</w:t>
      </w:r>
    </w:p>
    <w:p w14:paraId="220BDD02" w14:textId="77777777" w:rsidR="008A2E47" w:rsidRPr="005C7938" w:rsidRDefault="008A2E47" w:rsidP="008A2E47">
      <w:pPr>
        <w:widowControl w:val="0"/>
        <w:spacing w:after="0"/>
        <w:ind w:left="720"/>
        <w:rPr>
          <w:lang w:val="el-GR"/>
        </w:rPr>
      </w:pPr>
      <w:r w:rsidRPr="005C7938">
        <w:rPr>
          <w:lang w:val="el-GR"/>
        </w:rPr>
        <w:t>Β) να διαθέτει συνολική επαγγελματική εμπειρία δέκα (10) ετών στην ελεγκτική – η οποία θα αποδεικνύεται από σχετική βεβαίωση της Επιτροπής Λογιστικής Τυποποίησης και Ελέγχων (ΕΛΤΕ), και</w:t>
      </w:r>
    </w:p>
    <w:p w14:paraId="3C2A58F0" w14:textId="77777777" w:rsidR="008A2E47" w:rsidRPr="005C7938" w:rsidRDefault="008A2E47" w:rsidP="008A2E47">
      <w:pPr>
        <w:widowControl w:val="0"/>
        <w:spacing w:after="0"/>
        <w:ind w:left="720"/>
        <w:rPr>
          <w:lang w:val="el-GR"/>
        </w:rPr>
      </w:pPr>
      <w:r w:rsidRPr="005C7938">
        <w:rPr>
          <w:lang w:val="el-GR"/>
        </w:rPr>
        <w:t>Γ) να έχει άριστη γνώση της Αγγλικής γλώσσας.</w:t>
      </w:r>
      <w:r w:rsidRPr="005C7938">
        <w:rPr>
          <w:lang w:val="el-GR"/>
        </w:rPr>
        <w:cr/>
      </w:r>
    </w:p>
    <w:p w14:paraId="3FA2C668" w14:textId="77777777" w:rsidR="008A2E47" w:rsidRPr="005C7938" w:rsidRDefault="008A2E47" w:rsidP="008A2E47">
      <w:pPr>
        <w:widowControl w:val="0"/>
        <w:numPr>
          <w:ilvl w:val="0"/>
          <w:numId w:val="20"/>
        </w:numPr>
        <w:spacing w:before="120" w:after="0"/>
        <w:rPr>
          <w:lang w:val="el-GR"/>
        </w:rPr>
      </w:pPr>
      <w:r w:rsidRPr="005C7938">
        <w:rPr>
          <w:b/>
          <w:bCs/>
          <w:lang w:val="el-GR"/>
        </w:rPr>
        <w:t>Κατ’ ελάχιστον δύο (2) στελέχη</w:t>
      </w:r>
      <w:r w:rsidRPr="005C7938">
        <w:rPr>
          <w:lang w:val="el-GR"/>
        </w:rPr>
        <w:t xml:space="preserve"> αξιολόγησης- ορκωτοί ελεγκτές λογιστές , τα οποία απαιτείται να: </w:t>
      </w:r>
    </w:p>
    <w:p w14:paraId="62A247BD" w14:textId="77777777" w:rsidR="008A2E47" w:rsidRPr="005C7938" w:rsidRDefault="008A2E47" w:rsidP="008A2E47">
      <w:pPr>
        <w:widowControl w:val="0"/>
        <w:spacing w:after="0"/>
        <w:ind w:left="720"/>
        <w:rPr>
          <w:lang w:val="el-GR"/>
        </w:rPr>
      </w:pPr>
      <w:r w:rsidRPr="005C7938">
        <w:rPr>
          <w:lang w:val="el-GR"/>
        </w:rPr>
        <w:t>α) να είναι Εγγεγραμμένοι στο Δημόσιο Μητρώο του άρθρου 14 του ν. 4449/2017</w:t>
      </w:r>
    </w:p>
    <w:p w14:paraId="06A71433" w14:textId="77777777" w:rsidR="008A2E47" w:rsidRPr="005C7938" w:rsidRDefault="008A2E47" w:rsidP="008A2E47">
      <w:pPr>
        <w:widowControl w:val="0"/>
        <w:spacing w:after="0"/>
        <w:ind w:left="720"/>
        <w:rPr>
          <w:lang w:val="el-GR"/>
        </w:rPr>
      </w:pPr>
      <w:r w:rsidRPr="005C7938">
        <w:rPr>
          <w:lang w:val="el-GR"/>
        </w:rPr>
        <w:t xml:space="preserve">β) να διαθέτουν συνολική επαγγελματική εμπειρία πέντε (5) ετών στην ελεγκτική– η οποία θα αποδεικνύεται από σχετική βεβαίωση της Επιτροπής Λογιστικής Τυποποίησης και Ελέγχων (ΕΛΤΕ), και </w:t>
      </w:r>
    </w:p>
    <w:p w14:paraId="52BEA9A4" w14:textId="77777777" w:rsidR="008A2E47" w:rsidRPr="005C7938" w:rsidRDefault="008A2E47" w:rsidP="008A2E47">
      <w:pPr>
        <w:widowControl w:val="0"/>
        <w:spacing w:after="0"/>
        <w:ind w:left="720"/>
        <w:rPr>
          <w:lang w:val="el-GR"/>
        </w:rPr>
      </w:pPr>
      <w:r w:rsidRPr="005C7938">
        <w:rPr>
          <w:lang w:val="el-GR"/>
        </w:rPr>
        <w:t>γ) να έχουν καλή γνώση της Αγγλικής ή/και άλλης ευρωπαϊκής γλώσσας.</w:t>
      </w:r>
    </w:p>
    <w:p w14:paraId="777ECC7F" w14:textId="77777777" w:rsidR="008A2E47" w:rsidRPr="005C7938" w:rsidRDefault="008A2E47" w:rsidP="008A2E47">
      <w:pPr>
        <w:widowControl w:val="0"/>
        <w:spacing w:after="0"/>
        <w:ind w:left="720"/>
        <w:rPr>
          <w:lang w:val="el-GR"/>
        </w:rPr>
      </w:pPr>
    </w:p>
    <w:p w14:paraId="56780EC2" w14:textId="77777777" w:rsidR="008A2E47" w:rsidRPr="005C7938" w:rsidRDefault="008A2E47" w:rsidP="008A2E47">
      <w:pPr>
        <w:widowControl w:val="0"/>
        <w:numPr>
          <w:ilvl w:val="0"/>
          <w:numId w:val="20"/>
        </w:numPr>
        <w:spacing w:before="120" w:after="0"/>
        <w:rPr>
          <w:lang w:val="el-GR"/>
        </w:rPr>
      </w:pPr>
      <w:r w:rsidRPr="005C7938">
        <w:rPr>
          <w:b/>
          <w:bCs/>
          <w:lang w:val="el-GR"/>
        </w:rPr>
        <w:t>Κατ’ ελάχιστον ένα (1) Νομικό Σύμβουλο</w:t>
      </w:r>
      <w:r w:rsidRPr="005C7938">
        <w:rPr>
          <w:lang w:val="el-GR"/>
        </w:rPr>
        <w:t xml:space="preserve"> εξειδικευμένο σε θέματα κρατικών ενισχύσεων, ο οποίοι απαιτείται να:</w:t>
      </w:r>
    </w:p>
    <w:p w14:paraId="56DB1499" w14:textId="77777777" w:rsidR="008A2E47" w:rsidRPr="005C7938" w:rsidRDefault="008A2E47" w:rsidP="008A2E47">
      <w:pPr>
        <w:widowControl w:val="0"/>
        <w:spacing w:after="0"/>
        <w:ind w:left="720"/>
        <w:rPr>
          <w:lang w:val="el-GR"/>
        </w:rPr>
      </w:pPr>
      <w:r w:rsidRPr="005C7938">
        <w:rPr>
          <w:lang w:val="el-GR"/>
        </w:rPr>
        <w:t>α) να διαθέτει τίτλο σπουδών ανώτατης εκπαίδευσης,</w:t>
      </w:r>
    </w:p>
    <w:p w14:paraId="2DB20F8B" w14:textId="77777777" w:rsidR="008A2E47" w:rsidRPr="005C7938" w:rsidRDefault="008A2E47" w:rsidP="008A2E47">
      <w:pPr>
        <w:widowControl w:val="0"/>
        <w:spacing w:after="0"/>
        <w:ind w:left="720"/>
        <w:rPr>
          <w:lang w:val="el-GR"/>
        </w:rPr>
      </w:pPr>
      <w:r w:rsidRPr="005C7938">
        <w:rPr>
          <w:lang w:val="el-GR"/>
        </w:rPr>
        <w:t>β) να είναι μέλος σε Δικηγορικό Σύλλογο της χώρας,</w:t>
      </w:r>
    </w:p>
    <w:p w14:paraId="230B18CC" w14:textId="77777777" w:rsidR="008A2E47" w:rsidRPr="005C7938" w:rsidRDefault="008A2E47" w:rsidP="008A2E47">
      <w:pPr>
        <w:widowControl w:val="0"/>
        <w:spacing w:after="0"/>
        <w:ind w:left="720"/>
        <w:rPr>
          <w:lang w:val="el-GR"/>
        </w:rPr>
      </w:pPr>
      <w:r w:rsidRPr="005C7938">
        <w:rPr>
          <w:lang w:val="el-GR"/>
        </w:rPr>
        <w:t>γ) να διαθέτει γενική επαγγελματική εμπειρία ως νομικός τουλάχιστον δέκα (10) έτη.</w:t>
      </w:r>
    </w:p>
    <w:p w14:paraId="7BC300A7" w14:textId="77777777" w:rsidR="008A2E47" w:rsidRPr="005C7938" w:rsidRDefault="008A2E47" w:rsidP="008A2E47">
      <w:pPr>
        <w:widowControl w:val="0"/>
        <w:spacing w:after="0"/>
        <w:ind w:left="720"/>
        <w:rPr>
          <w:lang w:val="el-GR"/>
        </w:rPr>
      </w:pPr>
      <w:r w:rsidRPr="005C7938">
        <w:rPr>
          <w:lang w:val="el-GR"/>
        </w:rPr>
        <w:t xml:space="preserve"> </w:t>
      </w:r>
    </w:p>
    <w:p w14:paraId="02FD0FDE" w14:textId="77777777" w:rsidR="008A2E47" w:rsidRPr="005C7938" w:rsidRDefault="008A2E47" w:rsidP="008A2E47">
      <w:pPr>
        <w:spacing w:line="252" w:lineRule="auto"/>
        <w:rPr>
          <w:lang w:val="el-GR"/>
        </w:rPr>
      </w:pPr>
      <w:r w:rsidRPr="005C7938">
        <w:rPr>
          <w:b/>
          <w:bCs/>
          <w:lang w:val="el-GR"/>
        </w:rPr>
        <w:t>Τόπος</w:t>
      </w:r>
      <w:r w:rsidRPr="005C7938">
        <w:rPr>
          <w:lang w:val="el-GR"/>
        </w:rPr>
        <w:t xml:space="preserve"> υποβολής των παραδοτέων είναι η έδρα της ΚτΠ Μ.Α.Ε</w:t>
      </w:r>
      <w:r>
        <w:rPr>
          <w:lang w:val="el-GR"/>
        </w:rPr>
        <w:t xml:space="preserve"> ή όπου αλλού απαιτηθεί για την υλοποίηση του έργου</w:t>
      </w:r>
      <w:r w:rsidRPr="005C7938">
        <w:rPr>
          <w:lang w:val="el-GR"/>
        </w:rPr>
        <w:t>.</w:t>
      </w:r>
    </w:p>
    <w:p w14:paraId="41565B3D" w14:textId="77777777" w:rsidR="008A2E47" w:rsidRPr="00C52E04" w:rsidRDefault="008A2E47" w:rsidP="008A2E47">
      <w:pPr>
        <w:suppressAutoHyphens w:val="0"/>
        <w:autoSpaceDE w:val="0"/>
        <w:spacing w:after="60"/>
        <w:rPr>
          <w:rFonts w:eastAsia="SimSun"/>
          <w:highlight w:val="yellow"/>
          <w:lang w:val="el-GR"/>
        </w:rPr>
      </w:pPr>
    </w:p>
    <w:p w14:paraId="28F717B8" w14:textId="77777777" w:rsidR="008A2E47" w:rsidRPr="00E53E41" w:rsidRDefault="008A2E47" w:rsidP="008A2E47">
      <w:pPr>
        <w:pStyle w:val="normalwithoutspacing"/>
      </w:pPr>
      <w:r w:rsidRPr="00E53E41">
        <w:rPr>
          <w:rFonts w:cs="Arial"/>
          <w:b/>
          <w:color w:val="002060"/>
        </w:rPr>
        <w:t>ΟΙΚΟΝΟΜΙΚΟ ΑΝΤΙΚΕΙΜΕΝΟ ΤΗΣ ΣΥΜΒΑΣΗΣ</w:t>
      </w:r>
    </w:p>
    <w:p w14:paraId="2A55AF2F" w14:textId="77777777" w:rsidR="008A2E47" w:rsidRPr="00E53E41" w:rsidRDefault="008A2E47" w:rsidP="008A2E47">
      <w:pPr>
        <w:suppressAutoHyphens w:val="0"/>
        <w:autoSpaceDE w:val="0"/>
        <w:spacing w:after="60"/>
        <w:rPr>
          <w:rFonts w:eastAsia="SimSun"/>
          <w:lang w:val="el-GR"/>
        </w:rPr>
      </w:pPr>
      <w:r w:rsidRPr="00E53E41">
        <w:rPr>
          <w:rFonts w:eastAsia="SimSun"/>
          <w:lang w:val="el-GR"/>
        </w:rPr>
        <w:t>Χρηματοδότηση</w:t>
      </w:r>
      <w:r>
        <w:rPr>
          <w:rFonts w:eastAsia="SimSun"/>
          <w:lang w:val="el-GR"/>
        </w:rPr>
        <w:t>:</w:t>
      </w:r>
      <w:r w:rsidRPr="00E53E41">
        <w:rPr>
          <w:rFonts w:eastAsia="SimSun"/>
          <w:lang w:val="el-GR"/>
        </w:rPr>
        <w:t xml:space="preserve"> </w:t>
      </w:r>
    </w:p>
    <w:p w14:paraId="342E6089" w14:textId="77777777" w:rsidR="008A2E47" w:rsidRPr="00180E9E" w:rsidRDefault="008A2E47" w:rsidP="008A2E47">
      <w:pPr>
        <w:suppressAutoHyphens w:val="0"/>
        <w:autoSpaceDE w:val="0"/>
        <w:spacing w:after="60"/>
        <w:rPr>
          <w:lang w:val="el-GR"/>
        </w:rPr>
      </w:pPr>
      <w:r w:rsidRPr="00180E9E">
        <w:rPr>
          <w:lang w:val="el-GR"/>
        </w:rPr>
        <w:t>Η παρούσα σύμβαση χρηματοδοτείται από την Ευρωπαϊκή Ένωση – NextGeneration EU, στο Πλαίσιο του Εθνικού Σχεδίου Ανάκαμψης και Ανθεκτικότητας «Ελλάδα 2.0» (κωδικός Δράσης: 16706 Ψηφιακός Μετασχηματισμός Μικρομεσαίων Επιχειρήσεων), με βάση την Απόφαση Ένταξης υπ’ αρ. ΥΠΟΙΚ 17643 ΕΞ 2022 / 11-02-2022 (ΑΔΑ: 91ΣΞΗ-2ΨΛ) όπως έχει τροποποιηθεί και ισχύει και έχει λάβει κωδικό ΟΠΣ ΤΑ 5161131.</w:t>
      </w:r>
    </w:p>
    <w:p w14:paraId="723A4607" w14:textId="77777777" w:rsidR="008A2E47" w:rsidRPr="00180E9E" w:rsidRDefault="008A2E47" w:rsidP="008A2E47">
      <w:pPr>
        <w:suppressAutoHyphens w:val="0"/>
        <w:autoSpaceDE w:val="0"/>
        <w:spacing w:after="60"/>
        <w:rPr>
          <w:lang w:val="el-GR"/>
        </w:rPr>
      </w:pPr>
      <w:r w:rsidRPr="00180E9E">
        <w:rPr>
          <w:lang w:val="el-GR"/>
        </w:rPr>
        <w:t>Οι δαπάνες του Έργου θα βαρύνουν το Πρόγραμμα Δημοσίων Επενδύσεων, στη ΣΑΤΑ ΤΑ063 (Κωδ. Έργου: 2022ΤΑ06300004).</w:t>
      </w:r>
    </w:p>
    <w:p w14:paraId="409D67B7" w14:textId="77777777" w:rsidR="008A2E47" w:rsidRPr="00E53E41" w:rsidRDefault="008A2E47" w:rsidP="008A2E47">
      <w:pPr>
        <w:suppressAutoHyphens w:val="0"/>
        <w:autoSpaceDE w:val="0"/>
        <w:spacing w:after="60"/>
        <w:rPr>
          <w:rFonts w:eastAsia="SimSun"/>
          <w:lang w:val="el-GR"/>
        </w:rPr>
      </w:pPr>
    </w:p>
    <w:p w14:paraId="71A0A3FB" w14:textId="77777777" w:rsidR="008A2E47" w:rsidRPr="00FF20E2" w:rsidRDefault="008A2E47" w:rsidP="008A2E47">
      <w:pPr>
        <w:suppressAutoHyphens w:val="0"/>
        <w:autoSpaceDE w:val="0"/>
        <w:spacing w:after="60"/>
        <w:rPr>
          <w:rFonts w:eastAsia="SimSun"/>
          <w:b/>
          <w:bCs/>
          <w:lang w:val="el-GR"/>
        </w:rPr>
      </w:pPr>
      <w:r w:rsidRPr="000B401B">
        <w:rPr>
          <w:rFonts w:eastAsia="SimSun"/>
          <w:lang w:val="el-GR"/>
        </w:rPr>
        <w:t xml:space="preserve">Η εκτιμώμενη αξία της σύμβασης ανέρχεται στο ποσό των </w:t>
      </w:r>
      <w:r w:rsidRPr="000B401B">
        <w:rPr>
          <w:bCs/>
          <w:color w:val="000000"/>
          <w:lang w:val="el-GR"/>
        </w:rPr>
        <w:t xml:space="preserve">Εκατόν δεκαεννέα χιλιάδων Ευρώ </w:t>
      </w:r>
      <w:r>
        <w:rPr>
          <w:bCs/>
          <w:color w:val="000000"/>
          <w:lang w:val="el-GR"/>
        </w:rPr>
        <w:br/>
      </w:r>
      <w:r w:rsidRPr="000B401B">
        <w:rPr>
          <w:b/>
          <w:color w:val="000000"/>
          <w:lang w:val="el-GR"/>
        </w:rPr>
        <w:t>(€ 119.000,00)</w:t>
      </w:r>
      <w:r w:rsidRPr="000B401B">
        <w:rPr>
          <w:color w:val="000000"/>
          <w:lang w:val="el-GR"/>
        </w:rPr>
        <w:t xml:space="preserve"> μη περιλαμβανομένου </w:t>
      </w:r>
      <w:r w:rsidRPr="000B401B">
        <w:rPr>
          <w:lang w:val="el-GR"/>
        </w:rPr>
        <w:t>Φ.Π.Α. - Προϋπολογισμός με Φ.Π.Α.</w:t>
      </w:r>
      <w:r w:rsidRPr="000B401B">
        <w:rPr>
          <w:bCs/>
          <w:color w:val="000000"/>
          <w:lang w:val="el-GR"/>
        </w:rPr>
        <w:t xml:space="preserve"> Εκατόν σαράντα επτά χιλιάδες πεντακόσια εξήντα Ευρώ </w:t>
      </w:r>
      <w:r w:rsidRPr="000B401B">
        <w:rPr>
          <w:b/>
          <w:lang w:val="el-GR"/>
        </w:rPr>
        <w:t xml:space="preserve">(€147.560,00) </w:t>
      </w:r>
      <w:r w:rsidRPr="000B401B">
        <w:rPr>
          <w:color w:val="000000"/>
          <w:lang w:val="el-GR"/>
        </w:rPr>
        <w:t xml:space="preserve">– Φ.Π.Α. 24% </w:t>
      </w:r>
      <w:r w:rsidRPr="000B401B">
        <w:rPr>
          <w:bCs/>
          <w:color w:val="000000"/>
          <w:lang w:val="el-GR"/>
        </w:rPr>
        <w:t xml:space="preserve">Είκοσι οκτώ χιλιάδες πεντακόσια εξήντα Ευρώ </w:t>
      </w:r>
      <w:r w:rsidRPr="000B401B">
        <w:rPr>
          <w:b/>
          <w:color w:val="000000"/>
          <w:lang w:val="el-GR"/>
        </w:rPr>
        <w:t>(€ 28.560,00)</w:t>
      </w:r>
      <w:r w:rsidRPr="000B401B">
        <w:rPr>
          <w:bCs/>
          <w:color w:val="000000"/>
          <w:lang w:val="el-GR"/>
        </w:rPr>
        <w:t>.</w:t>
      </w:r>
    </w:p>
    <w:p w14:paraId="3ABFBF7B" w14:textId="77777777" w:rsidR="008A2E47" w:rsidRPr="00021FE4" w:rsidRDefault="008A2E47" w:rsidP="008A2E47">
      <w:pPr>
        <w:rPr>
          <w:u w:val="single"/>
          <w:lang w:val="el-GR"/>
        </w:rPr>
      </w:pPr>
      <w:r w:rsidRPr="00021FE4">
        <w:rPr>
          <w:u w:val="single"/>
          <w:lang w:val="el-GR"/>
        </w:rPr>
        <w:t>Σημειώνεται ότι λόγω του φυσικού αντικειμένου του έργου δεν είναι δυνατόν να προσδιορισθεί εκ των προτέρων και με ακρίβεια ο αριθμός των διενεργούμενων ελέγχων ούτε και οι προθεσμίες ολοκλήρωσής τους. Για το λόγο αυτό ο υποψήφιος ανάδοχος καλείται να υποβάλλει προσφορά, λαμβάνοντας υπόψη το κόστος της ανθροποώρας για το περιγραφόμενο στην παρούσα φυσικό αντικείμενο του έργου. Επισημαίνεται ότι το σύνολο των ζητούμενων ανθροποωρών που αναγράφονται στο ΠΑΡΑΡΤΗΜΑ V – Υπόδειγμα Οικονομικής Προσφοράς συνιστά το μέγιστο, βάσει των οποίων έχει υπολογιστεί ο προϋπολογισμός της σύμβασης, και τον οποίο η αναθέτουσα αρχή δεν μπορεί να υπερβεί.</w:t>
      </w:r>
    </w:p>
    <w:p w14:paraId="6921AFB7" w14:textId="77777777" w:rsidR="008A2E47" w:rsidRPr="003A5A43" w:rsidRDefault="008A2E47" w:rsidP="008A2E47">
      <w:pPr>
        <w:rPr>
          <w:u w:val="single"/>
          <w:lang w:val="el-GR"/>
        </w:rPr>
        <w:sectPr w:rsidR="008A2E47" w:rsidRPr="003A5A43" w:rsidSect="008A2E47">
          <w:endnotePr>
            <w:numFmt w:val="decimal"/>
          </w:endnotePr>
          <w:pgSz w:w="11906" w:h="16838"/>
          <w:pgMar w:top="1411" w:right="1138" w:bottom="994" w:left="1138" w:header="720" w:footer="60" w:gutter="0"/>
          <w:cols w:space="720"/>
          <w:titlePg/>
          <w:docGrid w:linePitch="299"/>
        </w:sectPr>
      </w:pPr>
      <w:r w:rsidRPr="00021FE4">
        <w:rPr>
          <w:u w:val="single"/>
          <w:lang w:val="el-GR"/>
        </w:rPr>
        <w:t>Σε περίπτωση κατά την οποία δεν αναλωθεί το σύνολο του ανατεθειμένου προϋπολογισμού εντός της διάρκειας της σύμβασης, ο Ανάδοχος δικαιούται μόνον την αμοιβή για τις παρασχεθείσες έως τη λήξη της σύμβασης υπηρεσίες σύμφωνα με τα ειδικότερα οριζόμενα στην παρούσα και παραιτείται ρητά, ανέκκλητα και ανεπιφύλακτα από την αναζήτηση του υπολοίπου της αμοιβής και οποιασδήποτε μορφής αποζημίωσης.</w:t>
      </w:r>
    </w:p>
    <w:p w14:paraId="4C5EFE1C" w14:textId="77777777" w:rsidR="008A2E47" w:rsidRPr="00603221" w:rsidRDefault="008A2E47" w:rsidP="008A2E47">
      <w:pPr>
        <w:pStyle w:val="Heading2"/>
        <w:numPr>
          <w:ilvl w:val="0"/>
          <w:numId w:val="0"/>
        </w:numPr>
        <w:tabs>
          <w:tab w:val="clear" w:pos="567"/>
          <w:tab w:val="left" w:pos="0"/>
        </w:tabs>
        <w:rPr>
          <w:rFonts w:cs="Tahoma"/>
          <w:color w:val="000099"/>
          <w:lang w:val="el-GR"/>
        </w:rPr>
      </w:pPr>
      <w:bookmarkStart w:id="425" w:name="_Toc97194374"/>
      <w:bookmarkStart w:id="426" w:name="_Toc97194479"/>
      <w:bookmarkStart w:id="427" w:name="_Toc204863064"/>
      <w:bookmarkStart w:id="428" w:name="_Ref496624736"/>
      <w:bookmarkStart w:id="429" w:name="_Ref496624788"/>
      <w:r w:rsidRPr="00603221">
        <w:rPr>
          <w:rFonts w:cs="Tahoma"/>
          <w:color w:val="000099"/>
          <w:lang w:val="el-GR"/>
        </w:rPr>
        <w:lastRenderedPageBreak/>
        <w:t>ΠΑΡΑΡΤΗΜΑ ΙΙ – ΕΥΡΩΠΑΙΚΟ ΕΝΙΑΙΟ ΕΓΓΡΑΦΟ ΣΥΜΒΑΣΗΣ (ΕΕΕΣ)</w:t>
      </w:r>
      <w:bookmarkEnd w:id="425"/>
      <w:bookmarkEnd w:id="426"/>
      <w:bookmarkEnd w:id="427"/>
      <w:r w:rsidRPr="00603221">
        <w:rPr>
          <w:rFonts w:cs="Tahoma"/>
          <w:color w:val="000099"/>
          <w:lang w:val="el-GR"/>
        </w:rPr>
        <w:t xml:space="preserve"> </w:t>
      </w:r>
      <w:bookmarkEnd w:id="428"/>
      <w:bookmarkEnd w:id="429"/>
    </w:p>
    <w:p w14:paraId="734750F6" w14:textId="77777777" w:rsidR="008A2E47" w:rsidRPr="00603221" w:rsidRDefault="008A2E47" w:rsidP="008A2E47">
      <w:pPr>
        <w:pStyle w:val="Heading4"/>
        <w:numPr>
          <w:ilvl w:val="0"/>
          <w:numId w:val="0"/>
        </w:numPr>
        <w:ind w:left="864" w:hanging="864"/>
        <w:rPr>
          <w:rFonts w:cs="Tahoma"/>
          <w:szCs w:val="22"/>
          <w:lang w:val="el-GR"/>
        </w:rPr>
      </w:pPr>
      <w:bookmarkStart w:id="430" w:name="_Ref510086970"/>
      <w:bookmarkStart w:id="431" w:name="_Toc97194375"/>
      <w:bookmarkStart w:id="432" w:name="_Toc204863065"/>
      <w:r w:rsidRPr="00603221">
        <w:rPr>
          <w:rFonts w:cs="Tahoma"/>
          <w:szCs w:val="22"/>
          <w:lang w:val="el-GR"/>
        </w:rPr>
        <w:t>ΕΥΡΩΠΑΙΚΟ ΕΝΙΑΙΟ ΕΓΓΡΑΦΟ ΣΥΜΒΑΣΗΣ (ΕΕΕΣ)</w:t>
      </w:r>
      <w:bookmarkEnd w:id="430"/>
      <w:bookmarkEnd w:id="431"/>
      <w:bookmarkEnd w:id="432"/>
      <w:r w:rsidRPr="00603221">
        <w:rPr>
          <w:rFonts w:cs="Tahoma"/>
          <w:szCs w:val="22"/>
          <w:lang w:val="el-GR"/>
        </w:rPr>
        <w:t xml:space="preserve"> </w:t>
      </w:r>
    </w:p>
    <w:p w14:paraId="11F9D093" w14:textId="77777777" w:rsidR="008A2E47" w:rsidRPr="00A4737C" w:rsidRDefault="008A2E47" w:rsidP="008A2E47">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7C35DC3" w14:textId="77777777" w:rsidR="008A2E47" w:rsidRPr="00A4737C" w:rsidRDefault="008A2E47" w:rsidP="008A2E47">
      <w:pPr>
        <w:pStyle w:val="normalwithoutspacing"/>
      </w:pPr>
      <w:r w:rsidRPr="00A4737C">
        <w:t xml:space="preserve">Συνημμένα της παρούσας διακήρυξης περιλαμβάνονται: </w:t>
      </w:r>
    </w:p>
    <w:p w14:paraId="5CF0CAD2" w14:textId="77777777" w:rsidR="008A2E47" w:rsidRPr="00A4737C" w:rsidRDefault="008A2E47" w:rsidP="008A2E47">
      <w:pPr>
        <w:pStyle w:val="normalwithoutspacing"/>
        <w:numPr>
          <w:ilvl w:val="0"/>
          <w:numId w:val="11"/>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CA1B0FC" w14:textId="77777777" w:rsidR="008A2E47" w:rsidRPr="00A4737C" w:rsidRDefault="008A2E47" w:rsidP="008A2E47">
      <w:pPr>
        <w:pStyle w:val="normalwithoutspacing"/>
        <w:numPr>
          <w:ilvl w:val="0"/>
          <w:numId w:val="11"/>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t>.</w:t>
      </w:r>
      <w:r w:rsidRPr="00780173">
        <w:t xml:space="preserve"> </w:t>
      </w:r>
    </w:p>
    <w:p w14:paraId="020F6D19" w14:textId="77777777" w:rsidR="008A2E47" w:rsidRPr="00780173" w:rsidRDefault="008A2E47" w:rsidP="008A2E4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4D8F861" w14:textId="77777777" w:rsidR="008A2E47" w:rsidRPr="00603221" w:rsidRDefault="008A2E47" w:rsidP="008A2E47">
      <w:pPr>
        <w:pStyle w:val="normalwithoutspacing"/>
        <w:rPr>
          <w:i/>
          <w:color w:val="5B9BD5"/>
        </w:rPr>
      </w:pPr>
    </w:p>
    <w:p w14:paraId="32BD5FBB" w14:textId="77777777" w:rsidR="008A2E47" w:rsidRPr="00603221" w:rsidRDefault="008A2E47" w:rsidP="008A2E47">
      <w:pPr>
        <w:pStyle w:val="normalwithoutspacing"/>
        <w:rPr>
          <w:i/>
          <w:color w:val="5B9BD5"/>
        </w:rPr>
      </w:pPr>
    </w:p>
    <w:p w14:paraId="260E6625" w14:textId="77777777" w:rsidR="008A2E47" w:rsidRPr="00603221" w:rsidRDefault="008A2E47" w:rsidP="008A2E47">
      <w:pPr>
        <w:pStyle w:val="normalwithoutspacing"/>
        <w:rPr>
          <w:i/>
          <w:color w:val="5B9BD5"/>
        </w:rPr>
        <w:sectPr w:rsidR="008A2E47" w:rsidRPr="00603221" w:rsidSect="008A2E47">
          <w:headerReference w:type="first" r:id="rId39"/>
          <w:pgSz w:w="11906" w:h="16838"/>
          <w:pgMar w:top="1411" w:right="1138" w:bottom="994" w:left="1138" w:header="720" w:footer="709" w:gutter="0"/>
          <w:cols w:space="720"/>
          <w:titlePg/>
          <w:docGrid w:linePitch="360"/>
        </w:sectPr>
      </w:pPr>
    </w:p>
    <w:p w14:paraId="117171C9" w14:textId="77777777" w:rsidR="008A2E47" w:rsidRPr="00603221" w:rsidRDefault="008A2E47" w:rsidP="008A2E47">
      <w:pPr>
        <w:pStyle w:val="Heading2"/>
        <w:numPr>
          <w:ilvl w:val="0"/>
          <w:numId w:val="0"/>
        </w:numPr>
        <w:ind w:left="576" w:hanging="576"/>
        <w:rPr>
          <w:rFonts w:cs="Tahoma"/>
          <w:lang w:val="el-GR"/>
        </w:rPr>
      </w:pPr>
      <w:bookmarkStart w:id="433" w:name="_Ref496624509"/>
      <w:bookmarkStart w:id="434" w:name="_Toc97194376"/>
      <w:bookmarkStart w:id="435" w:name="_Toc97194480"/>
      <w:bookmarkStart w:id="436" w:name="_Toc204863066"/>
      <w:r w:rsidRPr="00603221">
        <w:rPr>
          <w:rFonts w:cs="Tahoma"/>
          <w:lang w:val="el-GR"/>
        </w:rPr>
        <w:lastRenderedPageBreak/>
        <w:t xml:space="preserve">ΠΑΡΑΡΤΗΜΑ </w:t>
      </w:r>
      <w:r>
        <w:rPr>
          <w:rFonts w:cs="Tahoma"/>
          <w:lang w:val="en-US"/>
        </w:rPr>
        <w:t>III</w:t>
      </w:r>
      <w:r w:rsidRPr="00603221">
        <w:rPr>
          <w:rFonts w:cs="Tahoma"/>
          <w:lang w:val="el-GR"/>
        </w:rPr>
        <w:t xml:space="preserve"> – Υπόδειγμα Βιογραφικού Σημειώματος</w:t>
      </w:r>
      <w:bookmarkEnd w:id="433"/>
      <w:bookmarkEnd w:id="434"/>
      <w:bookmarkEnd w:id="435"/>
      <w:bookmarkEnd w:id="436"/>
    </w:p>
    <w:p w14:paraId="4826E56A" w14:textId="77777777" w:rsidR="008A2E47" w:rsidRPr="008E49C9" w:rsidRDefault="008A2E47" w:rsidP="008A2E47">
      <w:pPr>
        <w:pStyle w:val="normalwithoutspacing"/>
        <w:rPr>
          <w:i/>
          <w:color w:val="5B9BD5"/>
          <w:sz w:val="2"/>
          <w:szCs w:val="2"/>
        </w:rPr>
      </w:pPr>
    </w:p>
    <w:tbl>
      <w:tblPr>
        <w:tblpPr w:leftFromText="180" w:rightFromText="180" w:vertAnchor="text" w:tblpY="1"/>
        <w:tblOverlap w:val="never"/>
        <w:tblW w:w="5000" w:type="pct"/>
        <w:tblLook w:val="0000" w:firstRow="0" w:lastRow="0" w:firstColumn="0" w:lastColumn="0" w:noHBand="0" w:noVBand="0"/>
      </w:tblPr>
      <w:tblGrid>
        <w:gridCol w:w="124"/>
        <w:gridCol w:w="1314"/>
        <w:gridCol w:w="285"/>
        <w:gridCol w:w="137"/>
        <w:gridCol w:w="37"/>
        <w:gridCol w:w="160"/>
        <w:gridCol w:w="158"/>
        <w:gridCol w:w="158"/>
        <w:gridCol w:w="13"/>
        <w:gridCol w:w="3699"/>
        <w:gridCol w:w="1265"/>
        <w:gridCol w:w="398"/>
        <w:gridCol w:w="96"/>
        <w:gridCol w:w="237"/>
        <w:gridCol w:w="1533"/>
      </w:tblGrid>
      <w:tr w:rsidR="008A2E47" w:rsidRPr="00DF02B0" w14:paraId="71D677F3" w14:textId="77777777" w:rsidTr="00992AE8">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73BF298" w14:textId="77777777" w:rsidR="008A2E47" w:rsidRPr="00603221" w:rsidRDefault="008A2E47" w:rsidP="00992AE8">
            <w:pPr>
              <w:spacing w:line="276" w:lineRule="auto"/>
              <w:jc w:val="center"/>
              <w:rPr>
                <w:b/>
              </w:rPr>
            </w:pPr>
            <w:r w:rsidRPr="00603221">
              <w:rPr>
                <w:b/>
              </w:rPr>
              <w:t>ΒΙΟΓΡΑΦΙΚΟ ΣΗΜΕΙΩΜΑ</w:t>
            </w:r>
          </w:p>
        </w:tc>
      </w:tr>
      <w:tr w:rsidR="008A2E47" w:rsidRPr="00DF02B0" w14:paraId="345DA70F" w14:textId="77777777" w:rsidTr="00992AE8">
        <w:tc>
          <w:tcPr>
            <w:tcW w:w="3165"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4BC49119" w14:textId="77777777" w:rsidR="008A2E47" w:rsidRPr="00603221" w:rsidRDefault="008A2E47" w:rsidP="00992AE8">
            <w:pPr>
              <w:spacing w:line="276" w:lineRule="auto"/>
              <w:rPr>
                <w:b/>
              </w:rPr>
            </w:pPr>
            <w:r w:rsidRPr="00603221">
              <w:rPr>
                <w:b/>
              </w:rPr>
              <w:t>ΠΡΟΣΩΠΙΚΑ ΣΤΟΙΧΕΙΑ</w:t>
            </w:r>
          </w:p>
        </w:tc>
        <w:tc>
          <w:tcPr>
            <w:tcW w:w="1835" w:type="pct"/>
            <w:gridSpan w:val="5"/>
            <w:vAlign w:val="center"/>
          </w:tcPr>
          <w:p w14:paraId="4EFF549B" w14:textId="77777777" w:rsidR="008A2E47" w:rsidRPr="00603221" w:rsidRDefault="008A2E47" w:rsidP="00992AE8">
            <w:pPr>
              <w:spacing w:line="276" w:lineRule="auto"/>
            </w:pPr>
          </w:p>
        </w:tc>
      </w:tr>
      <w:tr w:rsidR="008A2E47" w:rsidRPr="00DF02B0" w14:paraId="6B0FBA90" w14:textId="77777777" w:rsidTr="00992AE8">
        <w:tc>
          <w:tcPr>
            <w:tcW w:w="749" w:type="pct"/>
            <w:gridSpan w:val="2"/>
            <w:tcBorders>
              <w:top w:val="double" w:sz="6" w:space="0" w:color="auto"/>
              <w:left w:val="double" w:sz="6" w:space="0" w:color="auto"/>
              <w:bottom w:val="nil"/>
              <w:right w:val="nil"/>
            </w:tcBorders>
            <w:vAlign w:val="center"/>
          </w:tcPr>
          <w:p w14:paraId="07DEC1BF" w14:textId="77777777" w:rsidR="008A2E47" w:rsidRPr="00603221" w:rsidRDefault="008A2E47" w:rsidP="00992AE8">
            <w:pPr>
              <w:spacing w:line="276" w:lineRule="auto"/>
              <w:rPr>
                <w:b/>
              </w:rPr>
            </w:pPr>
            <w:r w:rsidRPr="00603221">
              <w:rPr>
                <w:b/>
              </w:rPr>
              <w:t>Επώνυμο:</w:t>
            </w:r>
          </w:p>
        </w:tc>
        <w:tc>
          <w:tcPr>
            <w:tcW w:w="2416" w:type="pct"/>
            <w:gridSpan w:val="8"/>
            <w:tcBorders>
              <w:top w:val="double" w:sz="6" w:space="0" w:color="auto"/>
              <w:left w:val="nil"/>
              <w:bottom w:val="single" w:sz="6" w:space="0" w:color="auto"/>
              <w:right w:val="nil"/>
            </w:tcBorders>
            <w:vAlign w:val="center"/>
          </w:tcPr>
          <w:p w14:paraId="07BB60F5" w14:textId="77777777" w:rsidR="008A2E47" w:rsidRPr="00603221" w:rsidRDefault="008A2E47" w:rsidP="00992AE8">
            <w:pPr>
              <w:spacing w:line="276" w:lineRule="auto"/>
            </w:pPr>
          </w:p>
        </w:tc>
        <w:tc>
          <w:tcPr>
            <w:tcW w:w="658" w:type="pct"/>
            <w:tcBorders>
              <w:top w:val="double" w:sz="6" w:space="0" w:color="auto"/>
              <w:left w:val="nil"/>
              <w:bottom w:val="nil"/>
              <w:right w:val="nil"/>
            </w:tcBorders>
            <w:vAlign w:val="center"/>
          </w:tcPr>
          <w:p w14:paraId="3A833CB2" w14:textId="77777777" w:rsidR="008A2E47" w:rsidRPr="00603221" w:rsidRDefault="008A2E47" w:rsidP="00992AE8">
            <w:pPr>
              <w:spacing w:line="276" w:lineRule="auto"/>
              <w:rPr>
                <w:b/>
              </w:rPr>
            </w:pPr>
            <w:r w:rsidRPr="00603221">
              <w:rPr>
                <w:b/>
              </w:rPr>
              <w:t>Όνομα:</w:t>
            </w:r>
          </w:p>
        </w:tc>
        <w:tc>
          <w:tcPr>
            <w:tcW w:w="1176" w:type="pct"/>
            <w:gridSpan w:val="4"/>
            <w:tcBorders>
              <w:top w:val="double" w:sz="6" w:space="0" w:color="auto"/>
              <w:left w:val="nil"/>
              <w:bottom w:val="single" w:sz="6" w:space="0" w:color="auto"/>
              <w:right w:val="double" w:sz="6" w:space="0" w:color="auto"/>
            </w:tcBorders>
            <w:vAlign w:val="center"/>
          </w:tcPr>
          <w:p w14:paraId="57BC3A26" w14:textId="77777777" w:rsidR="008A2E47" w:rsidRPr="00603221" w:rsidRDefault="008A2E47" w:rsidP="00992AE8">
            <w:pPr>
              <w:spacing w:line="276" w:lineRule="auto"/>
            </w:pPr>
          </w:p>
        </w:tc>
      </w:tr>
      <w:tr w:rsidR="008A2E47" w:rsidRPr="00DF02B0" w14:paraId="09C0CE39" w14:textId="77777777" w:rsidTr="00992AE8">
        <w:trPr>
          <w:trHeight w:val="247"/>
        </w:trPr>
        <w:tc>
          <w:tcPr>
            <w:tcW w:w="5000" w:type="pct"/>
            <w:gridSpan w:val="15"/>
            <w:tcBorders>
              <w:top w:val="nil"/>
              <w:left w:val="double" w:sz="6" w:space="0" w:color="auto"/>
              <w:bottom w:val="nil"/>
              <w:right w:val="double" w:sz="6" w:space="0" w:color="auto"/>
            </w:tcBorders>
            <w:vAlign w:val="center"/>
          </w:tcPr>
          <w:p w14:paraId="557522B1" w14:textId="77777777" w:rsidR="008A2E47" w:rsidRPr="00603221" w:rsidRDefault="008A2E47" w:rsidP="00992AE8">
            <w:pPr>
              <w:spacing w:line="276" w:lineRule="auto"/>
            </w:pPr>
          </w:p>
        </w:tc>
      </w:tr>
      <w:tr w:rsidR="008A2E47" w:rsidRPr="00DF02B0" w14:paraId="6100C342" w14:textId="77777777" w:rsidTr="00992AE8">
        <w:tc>
          <w:tcPr>
            <w:tcW w:w="898" w:type="pct"/>
            <w:gridSpan w:val="3"/>
            <w:tcBorders>
              <w:top w:val="nil"/>
              <w:left w:val="double" w:sz="6" w:space="0" w:color="auto"/>
              <w:bottom w:val="nil"/>
              <w:right w:val="nil"/>
            </w:tcBorders>
            <w:vAlign w:val="center"/>
          </w:tcPr>
          <w:p w14:paraId="44B42617" w14:textId="77777777" w:rsidR="008A2E47" w:rsidRPr="00603221" w:rsidRDefault="008A2E47" w:rsidP="00992AE8">
            <w:pPr>
              <w:spacing w:line="276" w:lineRule="auto"/>
              <w:rPr>
                <w:b/>
              </w:rPr>
            </w:pPr>
            <w:r w:rsidRPr="00603221">
              <w:rPr>
                <w:b/>
              </w:rPr>
              <w:t>Πατρώνυμο:</w:t>
            </w:r>
          </w:p>
        </w:tc>
        <w:tc>
          <w:tcPr>
            <w:tcW w:w="2267" w:type="pct"/>
            <w:gridSpan w:val="7"/>
            <w:tcBorders>
              <w:top w:val="nil"/>
              <w:left w:val="nil"/>
              <w:bottom w:val="single" w:sz="6" w:space="0" w:color="auto"/>
              <w:right w:val="nil"/>
            </w:tcBorders>
            <w:vAlign w:val="center"/>
          </w:tcPr>
          <w:p w14:paraId="4E2621D6" w14:textId="77777777" w:rsidR="008A2E47" w:rsidRPr="00603221" w:rsidRDefault="008A2E47" w:rsidP="00992AE8">
            <w:pPr>
              <w:spacing w:line="276" w:lineRule="auto"/>
            </w:pPr>
          </w:p>
        </w:tc>
        <w:tc>
          <w:tcPr>
            <w:tcW w:w="915" w:type="pct"/>
            <w:gridSpan w:val="3"/>
            <w:vAlign w:val="center"/>
          </w:tcPr>
          <w:p w14:paraId="27ECF4A5" w14:textId="77777777" w:rsidR="008A2E47" w:rsidRPr="00603221" w:rsidRDefault="008A2E47" w:rsidP="00992AE8">
            <w:pPr>
              <w:spacing w:line="276" w:lineRule="auto"/>
              <w:rPr>
                <w:b/>
              </w:rPr>
            </w:pPr>
            <w:r w:rsidRPr="00603221">
              <w:rPr>
                <w:b/>
              </w:rPr>
              <w:t>Μητρώνυμο:</w:t>
            </w:r>
          </w:p>
        </w:tc>
        <w:tc>
          <w:tcPr>
            <w:tcW w:w="920" w:type="pct"/>
            <w:gridSpan w:val="2"/>
            <w:tcBorders>
              <w:top w:val="nil"/>
              <w:left w:val="nil"/>
              <w:bottom w:val="single" w:sz="6" w:space="0" w:color="auto"/>
              <w:right w:val="double" w:sz="6" w:space="0" w:color="auto"/>
            </w:tcBorders>
            <w:vAlign w:val="center"/>
          </w:tcPr>
          <w:p w14:paraId="487238FB" w14:textId="77777777" w:rsidR="008A2E47" w:rsidRPr="00603221" w:rsidRDefault="008A2E47" w:rsidP="00992AE8">
            <w:pPr>
              <w:spacing w:line="276" w:lineRule="auto"/>
            </w:pPr>
          </w:p>
        </w:tc>
      </w:tr>
      <w:tr w:rsidR="008A2E47" w:rsidRPr="00DF02B0" w14:paraId="0A9995C1" w14:textId="77777777" w:rsidTr="00992AE8">
        <w:tc>
          <w:tcPr>
            <w:tcW w:w="5000" w:type="pct"/>
            <w:gridSpan w:val="15"/>
            <w:tcBorders>
              <w:top w:val="nil"/>
              <w:left w:val="double" w:sz="6" w:space="0" w:color="auto"/>
              <w:bottom w:val="nil"/>
              <w:right w:val="double" w:sz="6" w:space="0" w:color="auto"/>
            </w:tcBorders>
            <w:vAlign w:val="center"/>
          </w:tcPr>
          <w:p w14:paraId="754F9F27" w14:textId="77777777" w:rsidR="008A2E47" w:rsidRPr="00603221" w:rsidRDefault="008A2E47" w:rsidP="00992AE8">
            <w:pPr>
              <w:spacing w:line="276" w:lineRule="auto"/>
            </w:pPr>
          </w:p>
        </w:tc>
      </w:tr>
      <w:tr w:rsidR="008A2E47" w:rsidRPr="00DF02B0" w14:paraId="7F46F5F8" w14:textId="77777777" w:rsidTr="00992AE8">
        <w:tc>
          <w:tcPr>
            <w:tcW w:w="988" w:type="pct"/>
            <w:gridSpan w:val="5"/>
            <w:tcBorders>
              <w:top w:val="nil"/>
              <w:left w:val="double" w:sz="6" w:space="0" w:color="auto"/>
              <w:bottom w:val="nil"/>
              <w:right w:val="nil"/>
            </w:tcBorders>
            <w:vAlign w:val="center"/>
          </w:tcPr>
          <w:p w14:paraId="4112C6E2" w14:textId="77777777" w:rsidR="008A2E47" w:rsidRPr="00603221" w:rsidRDefault="008A2E47" w:rsidP="00992AE8">
            <w:pPr>
              <w:spacing w:line="276" w:lineRule="auto"/>
              <w:rPr>
                <w:b/>
              </w:rPr>
            </w:pPr>
            <w:r w:rsidRPr="00603221">
              <w:rPr>
                <w:b/>
              </w:rPr>
              <w:t>Ημερομηνία Γέννησης:</w:t>
            </w:r>
          </w:p>
        </w:tc>
        <w:tc>
          <w:tcPr>
            <w:tcW w:w="2177" w:type="pct"/>
            <w:gridSpan w:val="5"/>
            <w:tcBorders>
              <w:top w:val="nil"/>
              <w:left w:val="nil"/>
              <w:bottom w:val="single" w:sz="6" w:space="0" w:color="auto"/>
              <w:right w:val="nil"/>
            </w:tcBorders>
            <w:vAlign w:val="center"/>
          </w:tcPr>
          <w:p w14:paraId="0864A7AB" w14:textId="77777777" w:rsidR="008A2E47" w:rsidRPr="00603221" w:rsidRDefault="008A2E47" w:rsidP="00992AE8">
            <w:pPr>
              <w:spacing w:line="276" w:lineRule="auto"/>
            </w:pPr>
            <w:r w:rsidRPr="00603221">
              <w:t>__ /__ / ____</w:t>
            </w:r>
          </w:p>
        </w:tc>
        <w:tc>
          <w:tcPr>
            <w:tcW w:w="1038" w:type="pct"/>
            <w:gridSpan w:val="4"/>
            <w:vAlign w:val="center"/>
          </w:tcPr>
          <w:p w14:paraId="1880FD40" w14:textId="77777777" w:rsidR="008A2E47" w:rsidRPr="00603221" w:rsidRDefault="008A2E47" w:rsidP="00992AE8">
            <w:pPr>
              <w:spacing w:line="276" w:lineRule="auto"/>
              <w:rPr>
                <w:b/>
              </w:rPr>
            </w:pPr>
            <w:r w:rsidRPr="00603221">
              <w:rPr>
                <w:b/>
              </w:rPr>
              <w:t>Τόπος Γέννησης:</w:t>
            </w:r>
          </w:p>
        </w:tc>
        <w:tc>
          <w:tcPr>
            <w:tcW w:w="797" w:type="pct"/>
            <w:tcBorders>
              <w:top w:val="nil"/>
              <w:left w:val="nil"/>
              <w:bottom w:val="single" w:sz="6" w:space="0" w:color="auto"/>
              <w:right w:val="double" w:sz="6" w:space="0" w:color="auto"/>
            </w:tcBorders>
            <w:vAlign w:val="center"/>
          </w:tcPr>
          <w:p w14:paraId="27804795" w14:textId="77777777" w:rsidR="008A2E47" w:rsidRPr="00603221" w:rsidRDefault="008A2E47" w:rsidP="00992AE8">
            <w:pPr>
              <w:spacing w:line="276" w:lineRule="auto"/>
            </w:pPr>
          </w:p>
        </w:tc>
      </w:tr>
      <w:tr w:rsidR="008A2E47" w:rsidRPr="00DF02B0" w14:paraId="0864941F" w14:textId="77777777" w:rsidTr="00992AE8">
        <w:tc>
          <w:tcPr>
            <w:tcW w:w="5000" w:type="pct"/>
            <w:gridSpan w:val="15"/>
            <w:tcBorders>
              <w:top w:val="nil"/>
              <w:left w:val="double" w:sz="6" w:space="0" w:color="auto"/>
              <w:bottom w:val="nil"/>
              <w:right w:val="double" w:sz="6" w:space="0" w:color="auto"/>
            </w:tcBorders>
            <w:vAlign w:val="center"/>
          </w:tcPr>
          <w:p w14:paraId="605718F0" w14:textId="77777777" w:rsidR="008A2E47" w:rsidRPr="00603221" w:rsidRDefault="008A2E47" w:rsidP="00992AE8">
            <w:pPr>
              <w:spacing w:line="276" w:lineRule="auto"/>
            </w:pPr>
          </w:p>
        </w:tc>
      </w:tr>
      <w:tr w:rsidR="008A2E47" w:rsidRPr="00DF02B0" w14:paraId="3BF0A2A4" w14:textId="77777777" w:rsidTr="00992AE8">
        <w:tc>
          <w:tcPr>
            <w:tcW w:w="1235" w:type="pct"/>
            <w:gridSpan w:val="8"/>
            <w:tcBorders>
              <w:top w:val="nil"/>
              <w:left w:val="double" w:sz="6" w:space="0" w:color="auto"/>
              <w:bottom w:val="nil"/>
              <w:right w:val="nil"/>
            </w:tcBorders>
            <w:vAlign w:val="center"/>
          </w:tcPr>
          <w:p w14:paraId="15931014" w14:textId="77777777" w:rsidR="008A2E47" w:rsidRPr="00603221" w:rsidRDefault="008A2E47" w:rsidP="00992AE8">
            <w:pPr>
              <w:spacing w:line="276" w:lineRule="auto"/>
              <w:rPr>
                <w:b/>
              </w:rPr>
            </w:pPr>
            <w:r w:rsidRPr="00603221">
              <w:rPr>
                <w:b/>
              </w:rPr>
              <w:t>Τηλέφωνο:</w:t>
            </w:r>
          </w:p>
        </w:tc>
        <w:tc>
          <w:tcPr>
            <w:tcW w:w="1930" w:type="pct"/>
            <w:gridSpan w:val="2"/>
            <w:tcBorders>
              <w:top w:val="nil"/>
              <w:left w:val="nil"/>
              <w:bottom w:val="single" w:sz="6" w:space="0" w:color="auto"/>
              <w:right w:val="nil"/>
            </w:tcBorders>
            <w:vAlign w:val="center"/>
          </w:tcPr>
          <w:p w14:paraId="45DC8630" w14:textId="77777777" w:rsidR="008A2E47" w:rsidRPr="00603221" w:rsidRDefault="008A2E47" w:rsidP="00992AE8">
            <w:pPr>
              <w:spacing w:line="276" w:lineRule="auto"/>
            </w:pPr>
          </w:p>
        </w:tc>
        <w:tc>
          <w:tcPr>
            <w:tcW w:w="865" w:type="pct"/>
            <w:gridSpan w:val="2"/>
            <w:vAlign w:val="center"/>
          </w:tcPr>
          <w:p w14:paraId="3814BEBF" w14:textId="77777777" w:rsidR="008A2E47" w:rsidRPr="00603221" w:rsidRDefault="008A2E47" w:rsidP="00992AE8">
            <w:pPr>
              <w:spacing w:line="276" w:lineRule="auto"/>
              <w:rPr>
                <w:b/>
              </w:rPr>
            </w:pPr>
            <w:r w:rsidRPr="00603221">
              <w:rPr>
                <w:b/>
              </w:rPr>
              <w:t>E-mail:</w:t>
            </w:r>
          </w:p>
        </w:tc>
        <w:tc>
          <w:tcPr>
            <w:tcW w:w="970" w:type="pct"/>
            <w:gridSpan w:val="3"/>
            <w:tcBorders>
              <w:top w:val="nil"/>
              <w:left w:val="nil"/>
              <w:bottom w:val="single" w:sz="6" w:space="0" w:color="auto"/>
              <w:right w:val="double" w:sz="6" w:space="0" w:color="auto"/>
            </w:tcBorders>
            <w:vAlign w:val="center"/>
          </w:tcPr>
          <w:p w14:paraId="0EE68107" w14:textId="77777777" w:rsidR="008A2E47" w:rsidRPr="00603221" w:rsidRDefault="008A2E47" w:rsidP="00992AE8">
            <w:pPr>
              <w:spacing w:line="276" w:lineRule="auto"/>
            </w:pPr>
          </w:p>
        </w:tc>
      </w:tr>
      <w:tr w:rsidR="008A2E47" w:rsidRPr="00DF02B0" w14:paraId="42C8989E" w14:textId="77777777" w:rsidTr="00992AE8">
        <w:tc>
          <w:tcPr>
            <w:tcW w:w="1235" w:type="pct"/>
            <w:gridSpan w:val="8"/>
            <w:tcBorders>
              <w:top w:val="nil"/>
              <w:left w:val="double" w:sz="6" w:space="0" w:color="auto"/>
              <w:bottom w:val="nil"/>
              <w:right w:val="nil"/>
            </w:tcBorders>
            <w:vAlign w:val="center"/>
          </w:tcPr>
          <w:p w14:paraId="199C30CB" w14:textId="77777777" w:rsidR="008A2E47" w:rsidRPr="00603221" w:rsidRDefault="008A2E47" w:rsidP="00992AE8">
            <w:pPr>
              <w:spacing w:line="276" w:lineRule="auto"/>
              <w:rPr>
                <w:b/>
              </w:rPr>
            </w:pPr>
            <w:r w:rsidRPr="00603221">
              <w:rPr>
                <w:b/>
              </w:rPr>
              <w:t>Fax:</w:t>
            </w:r>
          </w:p>
        </w:tc>
        <w:tc>
          <w:tcPr>
            <w:tcW w:w="1930" w:type="pct"/>
            <w:gridSpan w:val="2"/>
            <w:tcBorders>
              <w:top w:val="nil"/>
              <w:left w:val="nil"/>
              <w:bottom w:val="single" w:sz="6" w:space="0" w:color="auto"/>
              <w:right w:val="nil"/>
            </w:tcBorders>
            <w:vAlign w:val="center"/>
          </w:tcPr>
          <w:p w14:paraId="18088C9A" w14:textId="77777777" w:rsidR="008A2E47" w:rsidRPr="00603221" w:rsidRDefault="008A2E47" w:rsidP="00992AE8">
            <w:pPr>
              <w:spacing w:line="276" w:lineRule="auto"/>
            </w:pPr>
          </w:p>
        </w:tc>
        <w:tc>
          <w:tcPr>
            <w:tcW w:w="865" w:type="pct"/>
            <w:gridSpan w:val="2"/>
            <w:vAlign w:val="center"/>
          </w:tcPr>
          <w:p w14:paraId="1B06B3E8" w14:textId="77777777" w:rsidR="008A2E47" w:rsidRPr="00603221" w:rsidRDefault="008A2E47" w:rsidP="00992AE8">
            <w:pPr>
              <w:spacing w:line="276" w:lineRule="auto"/>
              <w:rPr>
                <w:b/>
              </w:rPr>
            </w:pPr>
          </w:p>
        </w:tc>
        <w:tc>
          <w:tcPr>
            <w:tcW w:w="970" w:type="pct"/>
            <w:gridSpan w:val="3"/>
            <w:tcBorders>
              <w:top w:val="single" w:sz="6" w:space="0" w:color="auto"/>
              <w:left w:val="nil"/>
              <w:bottom w:val="nil"/>
              <w:right w:val="double" w:sz="6" w:space="0" w:color="auto"/>
            </w:tcBorders>
            <w:vAlign w:val="center"/>
          </w:tcPr>
          <w:p w14:paraId="6B309B74" w14:textId="77777777" w:rsidR="008A2E47" w:rsidRPr="00603221" w:rsidRDefault="008A2E47" w:rsidP="00992AE8">
            <w:pPr>
              <w:spacing w:line="276" w:lineRule="auto"/>
            </w:pPr>
          </w:p>
        </w:tc>
      </w:tr>
      <w:tr w:rsidR="008A2E47" w:rsidRPr="00DF02B0" w14:paraId="28035BB8" w14:textId="77777777" w:rsidTr="00992AE8">
        <w:tc>
          <w:tcPr>
            <w:tcW w:w="1071" w:type="pct"/>
            <w:gridSpan w:val="6"/>
            <w:tcBorders>
              <w:top w:val="nil"/>
              <w:left w:val="double" w:sz="6" w:space="0" w:color="auto"/>
              <w:bottom w:val="nil"/>
              <w:right w:val="nil"/>
            </w:tcBorders>
            <w:vAlign w:val="center"/>
          </w:tcPr>
          <w:p w14:paraId="2493B965" w14:textId="77777777" w:rsidR="008A2E47" w:rsidRPr="00603221" w:rsidRDefault="008A2E47" w:rsidP="00992AE8">
            <w:pPr>
              <w:spacing w:line="276" w:lineRule="auto"/>
            </w:pPr>
          </w:p>
        </w:tc>
        <w:tc>
          <w:tcPr>
            <w:tcW w:w="2094" w:type="pct"/>
            <w:gridSpan w:val="4"/>
            <w:vAlign w:val="center"/>
          </w:tcPr>
          <w:p w14:paraId="523C22EB" w14:textId="77777777" w:rsidR="008A2E47" w:rsidRPr="00603221" w:rsidRDefault="008A2E47" w:rsidP="00992AE8">
            <w:pPr>
              <w:spacing w:line="276" w:lineRule="auto"/>
            </w:pPr>
          </w:p>
        </w:tc>
        <w:tc>
          <w:tcPr>
            <w:tcW w:w="1038" w:type="pct"/>
            <w:gridSpan w:val="4"/>
            <w:vAlign w:val="center"/>
          </w:tcPr>
          <w:p w14:paraId="6814794B" w14:textId="77777777" w:rsidR="008A2E47" w:rsidRPr="00603221" w:rsidRDefault="008A2E47" w:rsidP="00992AE8">
            <w:pPr>
              <w:spacing w:line="276" w:lineRule="auto"/>
            </w:pPr>
          </w:p>
        </w:tc>
        <w:tc>
          <w:tcPr>
            <w:tcW w:w="797" w:type="pct"/>
            <w:tcBorders>
              <w:top w:val="nil"/>
              <w:left w:val="nil"/>
              <w:bottom w:val="nil"/>
              <w:right w:val="double" w:sz="6" w:space="0" w:color="auto"/>
            </w:tcBorders>
            <w:vAlign w:val="center"/>
          </w:tcPr>
          <w:p w14:paraId="747E2FF9" w14:textId="77777777" w:rsidR="008A2E47" w:rsidRPr="00603221" w:rsidRDefault="008A2E47" w:rsidP="00992AE8">
            <w:pPr>
              <w:spacing w:line="276" w:lineRule="auto"/>
            </w:pPr>
          </w:p>
        </w:tc>
      </w:tr>
      <w:tr w:rsidR="008A2E47" w:rsidRPr="00DF02B0" w14:paraId="17D677C0" w14:textId="77777777" w:rsidTr="00992AE8">
        <w:tc>
          <w:tcPr>
            <w:tcW w:w="1153" w:type="pct"/>
            <w:gridSpan w:val="7"/>
            <w:tcBorders>
              <w:top w:val="nil"/>
              <w:left w:val="double" w:sz="6" w:space="0" w:color="auto"/>
              <w:bottom w:val="nil"/>
              <w:right w:val="nil"/>
            </w:tcBorders>
            <w:vAlign w:val="center"/>
          </w:tcPr>
          <w:p w14:paraId="23E269DA" w14:textId="77777777" w:rsidR="008A2E47" w:rsidRPr="00603221" w:rsidRDefault="008A2E47" w:rsidP="00992AE8">
            <w:pPr>
              <w:spacing w:line="276" w:lineRule="auto"/>
              <w:rPr>
                <w:b/>
              </w:rPr>
            </w:pPr>
            <w:r w:rsidRPr="00603221">
              <w:rPr>
                <w:b/>
              </w:rPr>
              <w:t>Διεύθυνση Κατοικίας:</w:t>
            </w:r>
          </w:p>
        </w:tc>
        <w:tc>
          <w:tcPr>
            <w:tcW w:w="2013" w:type="pct"/>
            <w:gridSpan w:val="3"/>
            <w:tcBorders>
              <w:top w:val="nil"/>
              <w:left w:val="nil"/>
              <w:bottom w:val="single" w:sz="6" w:space="0" w:color="auto"/>
              <w:right w:val="nil"/>
            </w:tcBorders>
            <w:vAlign w:val="center"/>
          </w:tcPr>
          <w:p w14:paraId="40039907" w14:textId="77777777" w:rsidR="008A2E47" w:rsidRPr="00603221" w:rsidRDefault="008A2E47" w:rsidP="00992AE8">
            <w:pPr>
              <w:spacing w:line="276" w:lineRule="auto"/>
            </w:pPr>
          </w:p>
        </w:tc>
        <w:tc>
          <w:tcPr>
            <w:tcW w:w="1038" w:type="pct"/>
            <w:gridSpan w:val="4"/>
            <w:tcBorders>
              <w:top w:val="nil"/>
              <w:left w:val="nil"/>
              <w:bottom w:val="single" w:sz="6" w:space="0" w:color="auto"/>
              <w:right w:val="nil"/>
            </w:tcBorders>
            <w:vAlign w:val="center"/>
          </w:tcPr>
          <w:p w14:paraId="65126A4C" w14:textId="77777777" w:rsidR="008A2E47" w:rsidRPr="00603221" w:rsidRDefault="008A2E47" w:rsidP="00992AE8">
            <w:pPr>
              <w:spacing w:line="276" w:lineRule="auto"/>
            </w:pPr>
          </w:p>
        </w:tc>
        <w:tc>
          <w:tcPr>
            <w:tcW w:w="797" w:type="pct"/>
            <w:tcBorders>
              <w:top w:val="nil"/>
              <w:left w:val="nil"/>
              <w:bottom w:val="single" w:sz="6" w:space="0" w:color="auto"/>
              <w:right w:val="double" w:sz="6" w:space="0" w:color="auto"/>
            </w:tcBorders>
            <w:vAlign w:val="center"/>
          </w:tcPr>
          <w:p w14:paraId="0E84CDC3" w14:textId="77777777" w:rsidR="008A2E47" w:rsidRPr="00603221" w:rsidRDefault="008A2E47" w:rsidP="00992AE8">
            <w:pPr>
              <w:spacing w:line="276" w:lineRule="auto"/>
            </w:pPr>
          </w:p>
        </w:tc>
      </w:tr>
      <w:tr w:rsidR="008A2E47" w:rsidRPr="00DF02B0" w14:paraId="619747B8" w14:textId="77777777" w:rsidTr="00992AE8">
        <w:tc>
          <w:tcPr>
            <w:tcW w:w="1071" w:type="pct"/>
            <w:gridSpan w:val="6"/>
            <w:tcBorders>
              <w:top w:val="nil"/>
              <w:left w:val="double" w:sz="6" w:space="0" w:color="auto"/>
              <w:bottom w:val="double" w:sz="6" w:space="0" w:color="auto"/>
              <w:right w:val="nil"/>
            </w:tcBorders>
            <w:vAlign w:val="center"/>
          </w:tcPr>
          <w:p w14:paraId="19BCC649" w14:textId="77777777" w:rsidR="008A2E47" w:rsidRPr="00603221" w:rsidRDefault="008A2E47" w:rsidP="00992AE8">
            <w:pPr>
              <w:spacing w:line="276" w:lineRule="auto"/>
            </w:pPr>
          </w:p>
        </w:tc>
        <w:tc>
          <w:tcPr>
            <w:tcW w:w="2094" w:type="pct"/>
            <w:gridSpan w:val="4"/>
            <w:tcBorders>
              <w:top w:val="nil"/>
              <w:left w:val="nil"/>
              <w:bottom w:val="double" w:sz="6" w:space="0" w:color="auto"/>
              <w:right w:val="nil"/>
            </w:tcBorders>
            <w:vAlign w:val="center"/>
          </w:tcPr>
          <w:p w14:paraId="7A0FA792" w14:textId="77777777" w:rsidR="008A2E47" w:rsidRPr="00603221" w:rsidRDefault="008A2E47" w:rsidP="00992AE8">
            <w:pPr>
              <w:spacing w:line="276" w:lineRule="auto"/>
            </w:pPr>
          </w:p>
        </w:tc>
        <w:tc>
          <w:tcPr>
            <w:tcW w:w="1038" w:type="pct"/>
            <w:gridSpan w:val="4"/>
            <w:tcBorders>
              <w:top w:val="nil"/>
              <w:left w:val="nil"/>
              <w:bottom w:val="double" w:sz="6" w:space="0" w:color="auto"/>
              <w:right w:val="nil"/>
            </w:tcBorders>
            <w:vAlign w:val="center"/>
          </w:tcPr>
          <w:p w14:paraId="459C9010" w14:textId="77777777" w:rsidR="008A2E47" w:rsidRPr="00603221" w:rsidRDefault="008A2E47" w:rsidP="00992AE8">
            <w:pPr>
              <w:spacing w:line="276" w:lineRule="auto"/>
            </w:pPr>
          </w:p>
        </w:tc>
        <w:tc>
          <w:tcPr>
            <w:tcW w:w="797" w:type="pct"/>
            <w:tcBorders>
              <w:top w:val="nil"/>
              <w:left w:val="nil"/>
              <w:bottom w:val="double" w:sz="6" w:space="0" w:color="auto"/>
              <w:right w:val="double" w:sz="6" w:space="0" w:color="auto"/>
            </w:tcBorders>
            <w:vAlign w:val="center"/>
          </w:tcPr>
          <w:p w14:paraId="224F91C0" w14:textId="77777777" w:rsidR="008A2E47" w:rsidRPr="00603221" w:rsidRDefault="008A2E47" w:rsidP="00992AE8">
            <w:pPr>
              <w:spacing w:line="276" w:lineRule="auto"/>
            </w:pPr>
          </w:p>
        </w:tc>
      </w:tr>
      <w:tr w:rsidR="008A2E47" w:rsidRPr="00DF02B0" w14:paraId="40F3478A" w14:textId="77777777" w:rsidTr="00992AE8">
        <w:tc>
          <w:tcPr>
            <w:tcW w:w="5000" w:type="pct"/>
            <w:gridSpan w:val="15"/>
          </w:tcPr>
          <w:p w14:paraId="03A736F0" w14:textId="77777777" w:rsidR="008A2E47" w:rsidRPr="00603221" w:rsidRDefault="008A2E47" w:rsidP="00992AE8">
            <w:pPr>
              <w:spacing w:line="276" w:lineRule="auto"/>
            </w:pPr>
          </w:p>
        </w:tc>
      </w:tr>
      <w:tr w:rsidR="008A2E47" w:rsidRPr="00DF02B0" w14:paraId="5657C3E1" w14:textId="77777777" w:rsidTr="00992AE8">
        <w:tc>
          <w:tcPr>
            <w:tcW w:w="969" w:type="pct"/>
            <w:gridSpan w:val="4"/>
            <w:tcBorders>
              <w:top w:val="single" w:sz="6" w:space="0" w:color="auto"/>
              <w:left w:val="single" w:sz="6" w:space="0" w:color="auto"/>
              <w:bottom w:val="single" w:sz="6" w:space="0" w:color="auto"/>
              <w:right w:val="single" w:sz="6" w:space="0" w:color="auto"/>
            </w:tcBorders>
            <w:shd w:val="pct10" w:color="auto" w:fill="auto"/>
          </w:tcPr>
          <w:p w14:paraId="500C555E" w14:textId="77777777" w:rsidR="008A2E47" w:rsidRPr="00603221" w:rsidRDefault="008A2E47" w:rsidP="00992AE8">
            <w:pPr>
              <w:spacing w:line="276" w:lineRule="auto"/>
              <w:rPr>
                <w:b/>
              </w:rPr>
            </w:pPr>
            <w:r w:rsidRPr="00603221">
              <w:rPr>
                <w:b/>
              </w:rPr>
              <w:t>ΕΚΠΑΙΔΕΥΣΗ</w:t>
            </w:r>
          </w:p>
        </w:tc>
        <w:tc>
          <w:tcPr>
            <w:tcW w:w="4031" w:type="pct"/>
            <w:gridSpan w:val="11"/>
          </w:tcPr>
          <w:p w14:paraId="0433E7FF" w14:textId="77777777" w:rsidR="008A2E47" w:rsidRPr="00603221" w:rsidRDefault="008A2E47" w:rsidP="00992AE8">
            <w:pPr>
              <w:spacing w:line="276" w:lineRule="auto"/>
            </w:pPr>
          </w:p>
        </w:tc>
      </w:tr>
      <w:tr w:rsidR="008A2E47" w:rsidRPr="00DF02B0" w14:paraId="7A1A1850" w14:textId="77777777" w:rsidTr="00992AE8">
        <w:tc>
          <w:tcPr>
            <w:tcW w:w="1242" w:type="pct"/>
            <w:gridSpan w:val="9"/>
            <w:tcBorders>
              <w:top w:val="double" w:sz="6" w:space="0" w:color="auto"/>
              <w:left w:val="double" w:sz="6" w:space="0" w:color="auto"/>
              <w:bottom w:val="nil"/>
              <w:right w:val="single" w:sz="6" w:space="0" w:color="auto"/>
            </w:tcBorders>
            <w:vAlign w:val="center"/>
          </w:tcPr>
          <w:p w14:paraId="000268F5" w14:textId="77777777" w:rsidR="008A2E47" w:rsidRPr="00603221" w:rsidRDefault="008A2E47" w:rsidP="00992AE8">
            <w:pPr>
              <w:spacing w:line="276" w:lineRule="auto"/>
              <w:jc w:val="center"/>
              <w:rPr>
                <w:b/>
              </w:rPr>
            </w:pPr>
            <w:r w:rsidRPr="00603221">
              <w:rPr>
                <w:b/>
              </w:rPr>
              <w:t>Όνομα Ιδρύματος</w:t>
            </w:r>
          </w:p>
        </w:tc>
        <w:tc>
          <w:tcPr>
            <w:tcW w:w="1923" w:type="pct"/>
            <w:tcBorders>
              <w:top w:val="double" w:sz="6" w:space="0" w:color="auto"/>
              <w:left w:val="nil"/>
              <w:bottom w:val="nil"/>
              <w:right w:val="single" w:sz="6" w:space="0" w:color="auto"/>
            </w:tcBorders>
            <w:vAlign w:val="center"/>
          </w:tcPr>
          <w:p w14:paraId="778126CA" w14:textId="77777777" w:rsidR="008A2E47" w:rsidRPr="00603221" w:rsidRDefault="008A2E47" w:rsidP="00992AE8">
            <w:pPr>
              <w:spacing w:line="276" w:lineRule="auto"/>
              <w:jc w:val="center"/>
              <w:rPr>
                <w:b/>
              </w:rPr>
            </w:pPr>
            <w:r w:rsidRPr="00603221">
              <w:rPr>
                <w:b/>
              </w:rPr>
              <w:t>Τίτλος Πτυχίου</w:t>
            </w:r>
          </w:p>
        </w:tc>
        <w:tc>
          <w:tcPr>
            <w:tcW w:w="1038" w:type="pct"/>
            <w:gridSpan w:val="4"/>
            <w:tcBorders>
              <w:top w:val="double" w:sz="6" w:space="0" w:color="auto"/>
              <w:left w:val="nil"/>
              <w:bottom w:val="nil"/>
              <w:right w:val="single" w:sz="6" w:space="0" w:color="auto"/>
            </w:tcBorders>
            <w:vAlign w:val="center"/>
          </w:tcPr>
          <w:p w14:paraId="30B9FE88" w14:textId="77777777" w:rsidR="008A2E47" w:rsidRPr="00603221" w:rsidRDefault="008A2E47" w:rsidP="00992AE8">
            <w:pPr>
              <w:spacing w:line="276" w:lineRule="auto"/>
              <w:jc w:val="center"/>
              <w:rPr>
                <w:b/>
              </w:rPr>
            </w:pPr>
            <w:r w:rsidRPr="00603221">
              <w:rPr>
                <w:b/>
              </w:rPr>
              <w:t>Ειδικότητα</w:t>
            </w:r>
          </w:p>
        </w:tc>
        <w:tc>
          <w:tcPr>
            <w:tcW w:w="797" w:type="pct"/>
            <w:tcBorders>
              <w:top w:val="double" w:sz="6" w:space="0" w:color="auto"/>
              <w:left w:val="nil"/>
              <w:bottom w:val="nil"/>
              <w:right w:val="double" w:sz="6" w:space="0" w:color="auto"/>
            </w:tcBorders>
            <w:vAlign w:val="center"/>
          </w:tcPr>
          <w:p w14:paraId="6A668570" w14:textId="77777777" w:rsidR="008A2E47" w:rsidRPr="00603221" w:rsidRDefault="008A2E47" w:rsidP="00992AE8">
            <w:pPr>
              <w:spacing w:line="276" w:lineRule="auto"/>
              <w:jc w:val="center"/>
              <w:rPr>
                <w:b/>
              </w:rPr>
            </w:pPr>
            <w:r w:rsidRPr="00603221">
              <w:rPr>
                <w:b/>
              </w:rPr>
              <w:t>Ημερομηνία Απόκτησης Πτυχίου</w:t>
            </w:r>
          </w:p>
        </w:tc>
      </w:tr>
      <w:tr w:rsidR="008A2E47" w:rsidRPr="00DF02B0" w14:paraId="5EC9E3A3" w14:textId="77777777" w:rsidTr="00992AE8">
        <w:trPr>
          <w:trHeight w:val="416"/>
        </w:trPr>
        <w:tc>
          <w:tcPr>
            <w:tcW w:w="1242" w:type="pct"/>
            <w:gridSpan w:val="9"/>
            <w:tcBorders>
              <w:top w:val="double" w:sz="6" w:space="0" w:color="auto"/>
              <w:left w:val="double" w:sz="6" w:space="0" w:color="auto"/>
              <w:bottom w:val="single" w:sz="6" w:space="0" w:color="auto"/>
              <w:right w:val="single" w:sz="6" w:space="0" w:color="auto"/>
            </w:tcBorders>
          </w:tcPr>
          <w:p w14:paraId="5623B437" w14:textId="77777777" w:rsidR="008A2E47" w:rsidRPr="00603221" w:rsidRDefault="008A2E47" w:rsidP="00992AE8">
            <w:pPr>
              <w:spacing w:line="276" w:lineRule="auto"/>
            </w:pPr>
          </w:p>
          <w:p w14:paraId="32C58543" w14:textId="77777777" w:rsidR="008A2E47" w:rsidRPr="00603221" w:rsidRDefault="008A2E47" w:rsidP="00992AE8">
            <w:pPr>
              <w:spacing w:line="276" w:lineRule="auto"/>
            </w:pPr>
          </w:p>
        </w:tc>
        <w:tc>
          <w:tcPr>
            <w:tcW w:w="1923" w:type="pct"/>
            <w:tcBorders>
              <w:top w:val="double" w:sz="6" w:space="0" w:color="auto"/>
              <w:left w:val="nil"/>
              <w:bottom w:val="single" w:sz="6" w:space="0" w:color="auto"/>
              <w:right w:val="single" w:sz="6" w:space="0" w:color="auto"/>
            </w:tcBorders>
          </w:tcPr>
          <w:p w14:paraId="5E9628AA" w14:textId="77777777" w:rsidR="008A2E47" w:rsidRPr="00603221" w:rsidRDefault="008A2E47" w:rsidP="00992AE8">
            <w:pPr>
              <w:spacing w:line="276" w:lineRule="auto"/>
            </w:pPr>
          </w:p>
        </w:tc>
        <w:tc>
          <w:tcPr>
            <w:tcW w:w="1038" w:type="pct"/>
            <w:gridSpan w:val="4"/>
            <w:tcBorders>
              <w:top w:val="double" w:sz="6" w:space="0" w:color="auto"/>
              <w:left w:val="nil"/>
              <w:bottom w:val="single" w:sz="6" w:space="0" w:color="auto"/>
              <w:right w:val="single" w:sz="6" w:space="0" w:color="auto"/>
            </w:tcBorders>
          </w:tcPr>
          <w:p w14:paraId="41A2ECFB" w14:textId="77777777" w:rsidR="008A2E47" w:rsidRPr="00603221" w:rsidRDefault="008A2E47" w:rsidP="00992AE8">
            <w:pPr>
              <w:spacing w:line="276" w:lineRule="auto"/>
            </w:pPr>
          </w:p>
        </w:tc>
        <w:tc>
          <w:tcPr>
            <w:tcW w:w="797" w:type="pct"/>
            <w:tcBorders>
              <w:top w:val="double" w:sz="6" w:space="0" w:color="auto"/>
              <w:left w:val="nil"/>
              <w:bottom w:val="single" w:sz="6" w:space="0" w:color="auto"/>
              <w:right w:val="double" w:sz="6" w:space="0" w:color="auto"/>
            </w:tcBorders>
          </w:tcPr>
          <w:p w14:paraId="226A3041" w14:textId="77777777" w:rsidR="008A2E47" w:rsidRPr="00603221" w:rsidRDefault="008A2E47" w:rsidP="00992AE8">
            <w:pPr>
              <w:spacing w:line="276" w:lineRule="auto"/>
            </w:pPr>
          </w:p>
        </w:tc>
      </w:tr>
      <w:tr w:rsidR="008A2E47" w:rsidRPr="00DF02B0" w14:paraId="50923540" w14:textId="77777777" w:rsidTr="00992AE8">
        <w:tc>
          <w:tcPr>
            <w:tcW w:w="1242" w:type="pct"/>
            <w:gridSpan w:val="9"/>
            <w:tcBorders>
              <w:top w:val="nil"/>
              <w:left w:val="double" w:sz="6" w:space="0" w:color="auto"/>
              <w:bottom w:val="nil"/>
              <w:right w:val="single" w:sz="6" w:space="0" w:color="auto"/>
            </w:tcBorders>
          </w:tcPr>
          <w:p w14:paraId="022EBCA2" w14:textId="77777777" w:rsidR="008A2E47" w:rsidRPr="00603221" w:rsidRDefault="008A2E47" w:rsidP="00992AE8">
            <w:pPr>
              <w:spacing w:line="276" w:lineRule="auto"/>
            </w:pPr>
          </w:p>
          <w:p w14:paraId="56075337" w14:textId="77777777" w:rsidR="008A2E47" w:rsidRPr="00603221" w:rsidRDefault="008A2E47" w:rsidP="00992AE8">
            <w:pPr>
              <w:spacing w:line="276" w:lineRule="auto"/>
            </w:pPr>
          </w:p>
        </w:tc>
        <w:tc>
          <w:tcPr>
            <w:tcW w:w="1923" w:type="pct"/>
            <w:tcBorders>
              <w:top w:val="nil"/>
              <w:left w:val="nil"/>
              <w:bottom w:val="nil"/>
              <w:right w:val="single" w:sz="6" w:space="0" w:color="auto"/>
            </w:tcBorders>
          </w:tcPr>
          <w:p w14:paraId="72103FF1" w14:textId="77777777" w:rsidR="008A2E47" w:rsidRPr="00603221" w:rsidRDefault="008A2E47" w:rsidP="00992AE8">
            <w:pPr>
              <w:spacing w:line="276" w:lineRule="auto"/>
            </w:pPr>
          </w:p>
        </w:tc>
        <w:tc>
          <w:tcPr>
            <w:tcW w:w="1038" w:type="pct"/>
            <w:gridSpan w:val="4"/>
            <w:tcBorders>
              <w:top w:val="nil"/>
              <w:left w:val="nil"/>
              <w:bottom w:val="nil"/>
              <w:right w:val="single" w:sz="6" w:space="0" w:color="auto"/>
            </w:tcBorders>
          </w:tcPr>
          <w:p w14:paraId="74720505" w14:textId="77777777" w:rsidR="008A2E47" w:rsidRPr="00603221" w:rsidRDefault="008A2E47" w:rsidP="00992AE8">
            <w:pPr>
              <w:spacing w:line="276" w:lineRule="auto"/>
            </w:pPr>
          </w:p>
        </w:tc>
        <w:tc>
          <w:tcPr>
            <w:tcW w:w="797" w:type="pct"/>
            <w:tcBorders>
              <w:top w:val="nil"/>
              <w:left w:val="nil"/>
              <w:bottom w:val="nil"/>
              <w:right w:val="double" w:sz="6" w:space="0" w:color="auto"/>
            </w:tcBorders>
          </w:tcPr>
          <w:p w14:paraId="5537966A" w14:textId="77777777" w:rsidR="008A2E47" w:rsidRPr="00603221" w:rsidRDefault="008A2E47" w:rsidP="00992AE8">
            <w:pPr>
              <w:spacing w:line="276" w:lineRule="auto"/>
            </w:pPr>
          </w:p>
        </w:tc>
      </w:tr>
      <w:tr w:rsidR="008A2E47" w:rsidRPr="00DF02B0" w14:paraId="643D006F" w14:textId="77777777" w:rsidTr="00992AE8">
        <w:tc>
          <w:tcPr>
            <w:tcW w:w="1242" w:type="pct"/>
            <w:gridSpan w:val="9"/>
            <w:tcBorders>
              <w:top w:val="single" w:sz="6" w:space="0" w:color="auto"/>
              <w:left w:val="double" w:sz="6" w:space="0" w:color="auto"/>
              <w:bottom w:val="double" w:sz="4" w:space="0" w:color="auto"/>
              <w:right w:val="single" w:sz="6" w:space="0" w:color="auto"/>
            </w:tcBorders>
          </w:tcPr>
          <w:p w14:paraId="1411C2CD" w14:textId="77777777" w:rsidR="008A2E47" w:rsidRPr="00603221" w:rsidRDefault="008A2E47" w:rsidP="00992AE8">
            <w:pPr>
              <w:spacing w:line="276" w:lineRule="auto"/>
            </w:pPr>
          </w:p>
          <w:p w14:paraId="086AF131" w14:textId="77777777" w:rsidR="008A2E47" w:rsidRPr="00603221" w:rsidRDefault="008A2E47" w:rsidP="00992AE8">
            <w:pPr>
              <w:spacing w:line="276" w:lineRule="auto"/>
            </w:pPr>
          </w:p>
        </w:tc>
        <w:tc>
          <w:tcPr>
            <w:tcW w:w="1923" w:type="pct"/>
            <w:tcBorders>
              <w:top w:val="single" w:sz="6" w:space="0" w:color="auto"/>
              <w:left w:val="nil"/>
              <w:bottom w:val="double" w:sz="4" w:space="0" w:color="auto"/>
              <w:right w:val="single" w:sz="6" w:space="0" w:color="auto"/>
            </w:tcBorders>
          </w:tcPr>
          <w:p w14:paraId="09B3998E" w14:textId="77777777" w:rsidR="008A2E47" w:rsidRPr="00603221" w:rsidRDefault="008A2E47" w:rsidP="00992AE8">
            <w:pPr>
              <w:spacing w:line="276" w:lineRule="auto"/>
            </w:pPr>
          </w:p>
        </w:tc>
        <w:tc>
          <w:tcPr>
            <w:tcW w:w="1038" w:type="pct"/>
            <w:gridSpan w:val="4"/>
            <w:tcBorders>
              <w:top w:val="single" w:sz="6" w:space="0" w:color="auto"/>
              <w:left w:val="nil"/>
              <w:bottom w:val="double" w:sz="4" w:space="0" w:color="auto"/>
              <w:right w:val="single" w:sz="6" w:space="0" w:color="auto"/>
            </w:tcBorders>
          </w:tcPr>
          <w:p w14:paraId="4A168B44" w14:textId="77777777" w:rsidR="008A2E47" w:rsidRPr="00603221" w:rsidRDefault="008A2E47" w:rsidP="00992AE8">
            <w:pPr>
              <w:spacing w:line="276" w:lineRule="auto"/>
            </w:pPr>
          </w:p>
        </w:tc>
        <w:tc>
          <w:tcPr>
            <w:tcW w:w="797" w:type="pct"/>
            <w:tcBorders>
              <w:top w:val="single" w:sz="6" w:space="0" w:color="auto"/>
              <w:left w:val="nil"/>
              <w:bottom w:val="double" w:sz="4" w:space="0" w:color="auto"/>
              <w:right w:val="double" w:sz="6" w:space="0" w:color="auto"/>
            </w:tcBorders>
          </w:tcPr>
          <w:p w14:paraId="5DE98FC2" w14:textId="77777777" w:rsidR="008A2E47" w:rsidRPr="00603221" w:rsidRDefault="008A2E47" w:rsidP="00992AE8">
            <w:pPr>
              <w:spacing w:line="276" w:lineRule="auto"/>
            </w:pPr>
          </w:p>
        </w:tc>
      </w:tr>
      <w:tr w:rsidR="008A2E47" w:rsidRPr="00F00473" w14:paraId="10340FED" w14:textId="77777777" w:rsidTr="00992AE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5" w:type="pct"/>
        </w:trPr>
        <w:tc>
          <w:tcPr>
            <w:tcW w:w="3100" w:type="pct"/>
            <w:gridSpan w:val="9"/>
            <w:tcBorders>
              <w:top w:val="double" w:sz="6" w:space="0" w:color="auto"/>
              <w:left w:val="double" w:sz="6" w:space="0" w:color="auto"/>
              <w:bottom w:val="double" w:sz="6" w:space="0" w:color="auto"/>
              <w:right w:val="double" w:sz="6" w:space="0" w:color="auto"/>
            </w:tcBorders>
            <w:shd w:val="pct10" w:color="auto" w:fill="auto"/>
          </w:tcPr>
          <w:p w14:paraId="13467EF0" w14:textId="77777777" w:rsidR="008A2E47" w:rsidRPr="00603221" w:rsidRDefault="008A2E47" w:rsidP="00992AE8">
            <w:pPr>
              <w:spacing w:after="0" w:line="276" w:lineRule="auto"/>
              <w:jc w:val="center"/>
              <w:rPr>
                <w:b/>
                <w:lang w:val="el-GR"/>
              </w:rPr>
            </w:pPr>
            <w:r w:rsidRPr="00603221">
              <w:rPr>
                <w:b/>
                <w:lang w:val="el-GR"/>
              </w:rPr>
              <w:t xml:space="preserve">ΚΑΤΗΓΟΡΙΑ ΣΤΕΛΕΧΟΥΣ </w:t>
            </w:r>
          </w:p>
          <w:p w14:paraId="12808426" w14:textId="77777777" w:rsidR="008A2E47" w:rsidRPr="00603221" w:rsidRDefault="008A2E47" w:rsidP="00992AE8">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5" w:type="pct"/>
            <w:gridSpan w:val="5"/>
            <w:tcBorders>
              <w:top w:val="double" w:sz="6" w:space="0" w:color="auto"/>
              <w:left w:val="double" w:sz="6" w:space="0" w:color="auto"/>
              <w:bottom w:val="double" w:sz="6" w:space="0" w:color="auto"/>
              <w:right w:val="double" w:sz="6" w:space="0" w:color="auto"/>
            </w:tcBorders>
          </w:tcPr>
          <w:p w14:paraId="675A59CE" w14:textId="77777777" w:rsidR="008A2E47" w:rsidRPr="00603221" w:rsidRDefault="008A2E47" w:rsidP="00992AE8">
            <w:pPr>
              <w:spacing w:line="276" w:lineRule="auto"/>
              <w:rPr>
                <w:lang w:val="el-GR"/>
              </w:rPr>
            </w:pPr>
          </w:p>
        </w:tc>
      </w:tr>
    </w:tbl>
    <w:p w14:paraId="3853B3A4" w14:textId="77777777" w:rsidR="008A2E47" w:rsidRPr="00603221" w:rsidRDefault="008A2E47" w:rsidP="008A2E47">
      <w:pPr>
        <w:rPr>
          <w:i/>
          <w:color w:val="5B9BD5"/>
          <w:lang w:val="el-GR"/>
        </w:rPr>
        <w:sectPr w:rsidR="008A2E47" w:rsidRPr="00603221" w:rsidSect="008A2E47">
          <w:pgSz w:w="11906" w:h="16838"/>
          <w:pgMar w:top="1411" w:right="1138" w:bottom="994" w:left="1138" w:header="720" w:footer="709" w:gutter="0"/>
          <w:cols w:space="720"/>
          <w:titlePg/>
          <w:docGrid w:linePitch="360"/>
        </w:sectPr>
      </w:pPr>
    </w:p>
    <w:p w14:paraId="7E1F6B6C" w14:textId="77777777" w:rsidR="008A2E47" w:rsidRPr="00603221" w:rsidRDefault="008A2E47" w:rsidP="008A2E47">
      <w:pPr>
        <w:rPr>
          <w:i/>
          <w:color w:val="5B9BD5"/>
          <w:lang w:val="el-GR"/>
        </w:rPr>
      </w:pPr>
    </w:p>
    <w:p w14:paraId="16690E11" w14:textId="77777777" w:rsidR="008A2E47" w:rsidRPr="00603221" w:rsidRDefault="008A2E47" w:rsidP="008A2E47">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0"/>
      </w:tblGrid>
      <w:tr w:rsidR="008A2E47" w:rsidRPr="00DF02B0" w14:paraId="4C2F4119" w14:textId="77777777" w:rsidTr="00992AE8">
        <w:trPr>
          <w:trHeight w:val="567"/>
        </w:trPr>
        <w:tc>
          <w:tcPr>
            <w:tcW w:w="5000" w:type="pct"/>
            <w:shd w:val="pct10" w:color="auto" w:fill="auto"/>
            <w:vAlign w:val="center"/>
          </w:tcPr>
          <w:p w14:paraId="574D5128" w14:textId="77777777" w:rsidR="008A2E47" w:rsidRPr="00603221" w:rsidRDefault="008A2E47" w:rsidP="00992AE8">
            <w:pPr>
              <w:spacing w:line="276" w:lineRule="auto"/>
              <w:jc w:val="center"/>
            </w:pPr>
            <w:r w:rsidRPr="00603221">
              <w:rPr>
                <w:b/>
              </w:rPr>
              <w:t>ΕΠΑΓΓΕΛΜΑΤΙΚΗ ΕΜΠΕΙΡΙΑ</w:t>
            </w:r>
          </w:p>
        </w:tc>
      </w:tr>
    </w:tbl>
    <w:p w14:paraId="4BE1468E" w14:textId="77777777" w:rsidR="008A2E47" w:rsidRPr="00603221" w:rsidRDefault="008A2E47" w:rsidP="008A2E47">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7"/>
        <w:gridCol w:w="1391"/>
        <w:gridCol w:w="3793"/>
        <w:gridCol w:w="1223"/>
        <w:gridCol w:w="726"/>
      </w:tblGrid>
      <w:tr w:rsidR="008A2E47" w:rsidRPr="00DF02B0" w14:paraId="5B8A35B8" w14:textId="77777777" w:rsidTr="00992AE8">
        <w:trPr>
          <w:cantSplit/>
        </w:trPr>
        <w:tc>
          <w:tcPr>
            <w:tcW w:w="1315" w:type="pct"/>
            <w:vMerge w:val="restart"/>
            <w:shd w:val="clear" w:color="auto" w:fill="E6E6E6"/>
            <w:vAlign w:val="center"/>
          </w:tcPr>
          <w:p w14:paraId="1C5C93B3" w14:textId="77777777" w:rsidR="008A2E47" w:rsidRPr="00603221" w:rsidRDefault="008A2E47" w:rsidP="00992AE8">
            <w:pPr>
              <w:spacing w:before="120" w:after="0" w:line="276" w:lineRule="auto"/>
              <w:jc w:val="center"/>
              <w:rPr>
                <w:b/>
              </w:rPr>
            </w:pPr>
            <w:r w:rsidRPr="00603221">
              <w:rPr>
                <w:b/>
              </w:rPr>
              <w:t>Έργο</w:t>
            </w:r>
          </w:p>
        </w:tc>
        <w:tc>
          <w:tcPr>
            <w:tcW w:w="730" w:type="pct"/>
            <w:vMerge w:val="restart"/>
            <w:shd w:val="clear" w:color="auto" w:fill="E6E6E6"/>
            <w:vAlign w:val="center"/>
          </w:tcPr>
          <w:p w14:paraId="269AF2E6" w14:textId="77777777" w:rsidR="008A2E47" w:rsidRPr="00603221" w:rsidRDefault="008A2E47" w:rsidP="00992AE8">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2165363A" w14:textId="77777777" w:rsidR="008A2E47" w:rsidRPr="00603221" w:rsidRDefault="008A2E47" w:rsidP="00992AE8">
            <w:pPr>
              <w:spacing w:after="0" w:line="276" w:lineRule="auto"/>
              <w:jc w:val="center"/>
              <w:rPr>
                <w:lang w:val="el-GR"/>
              </w:rPr>
            </w:pPr>
            <w:r w:rsidRPr="00603221">
              <w:rPr>
                <w:b/>
                <w:lang w:val="el-GR"/>
              </w:rPr>
              <w:t>Θέση</w:t>
            </w:r>
            <w:r w:rsidRPr="00603221">
              <w:rPr>
                <w:rStyle w:val="FootnoteReference"/>
              </w:rPr>
              <w:footnoteReference w:id="9"/>
            </w:r>
            <w:r w:rsidRPr="00603221">
              <w:rPr>
                <w:b/>
                <w:lang w:val="el-GR"/>
              </w:rPr>
              <w:t xml:space="preserve"> και Καθήκοντα στο Έργο </w:t>
            </w:r>
          </w:p>
        </w:tc>
        <w:tc>
          <w:tcPr>
            <w:tcW w:w="947" w:type="pct"/>
            <w:gridSpan w:val="2"/>
            <w:shd w:val="clear" w:color="auto" w:fill="E6E6E6"/>
            <w:vAlign w:val="center"/>
          </w:tcPr>
          <w:p w14:paraId="42DE0C49" w14:textId="77777777" w:rsidR="008A2E47" w:rsidRPr="00603221" w:rsidRDefault="008A2E47" w:rsidP="00992AE8">
            <w:pPr>
              <w:spacing w:before="120" w:after="0" w:line="276" w:lineRule="auto"/>
              <w:jc w:val="center"/>
              <w:rPr>
                <w:b/>
              </w:rPr>
            </w:pPr>
            <w:r w:rsidRPr="00603221">
              <w:rPr>
                <w:b/>
              </w:rPr>
              <w:t>Απασχόληση στο Έργο</w:t>
            </w:r>
          </w:p>
        </w:tc>
      </w:tr>
      <w:tr w:rsidR="008A2E47" w:rsidRPr="00DF02B0" w14:paraId="06F58078" w14:textId="77777777" w:rsidTr="00992AE8">
        <w:trPr>
          <w:cantSplit/>
        </w:trPr>
        <w:tc>
          <w:tcPr>
            <w:tcW w:w="1315" w:type="pct"/>
            <w:vMerge/>
            <w:shd w:val="clear" w:color="auto" w:fill="E6E6E6"/>
            <w:vAlign w:val="center"/>
          </w:tcPr>
          <w:p w14:paraId="603BAE95" w14:textId="77777777" w:rsidR="008A2E47" w:rsidRPr="00603221" w:rsidRDefault="008A2E47" w:rsidP="00992AE8">
            <w:pPr>
              <w:spacing w:before="120" w:after="0" w:line="276" w:lineRule="auto"/>
              <w:jc w:val="left"/>
              <w:rPr>
                <w:b/>
              </w:rPr>
            </w:pPr>
          </w:p>
        </w:tc>
        <w:tc>
          <w:tcPr>
            <w:tcW w:w="730" w:type="pct"/>
            <w:vMerge/>
            <w:shd w:val="clear" w:color="auto" w:fill="E6E6E6"/>
            <w:vAlign w:val="center"/>
          </w:tcPr>
          <w:p w14:paraId="6CA562B1" w14:textId="77777777" w:rsidR="008A2E47" w:rsidRPr="00603221" w:rsidRDefault="008A2E47" w:rsidP="00992AE8">
            <w:pPr>
              <w:spacing w:before="120" w:after="0" w:line="276" w:lineRule="auto"/>
              <w:jc w:val="left"/>
              <w:rPr>
                <w:b/>
              </w:rPr>
            </w:pPr>
          </w:p>
        </w:tc>
        <w:tc>
          <w:tcPr>
            <w:tcW w:w="2008" w:type="pct"/>
            <w:vMerge/>
            <w:shd w:val="clear" w:color="auto" w:fill="E6E6E6"/>
            <w:vAlign w:val="center"/>
          </w:tcPr>
          <w:p w14:paraId="1FC814F7" w14:textId="77777777" w:rsidR="008A2E47" w:rsidRPr="00603221" w:rsidRDefault="008A2E47" w:rsidP="00992AE8">
            <w:pPr>
              <w:spacing w:before="120" w:after="0" w:line="276" w:lineRule="auto"/>
              <w:jc w:val="left"/>
              <w:rPr>
                <w:b/>
              </w:rPr>
            </w:pPr>
          </w:p>
        </w:tc>
        <w:tc>
          <w:tcPr>
            <w:tcW w:w="548" w:type="pct"/>
            <w:shd w:val="clear" w:color="auto" w:fill="E6E6E6"/>
            <w:vAlign w:val="center"/>
          </w:tcPr>
          <w:p w14:paraId="59D91A86" w14:textId="77777777" w:rsidR="008A2E47" w:rsidRPr="00603221" w:rsidRDefault="008A2E47" w:rsidP="00992AE8">
            <w:pPr>
              <w:spacing w:after="0" w:line="276" w:lineRule="auto"/>
              <w:jc w:val="center"/>
              <w:rPr>
                <w:b/>
              </w:rPr>
            </w:pPr>
            <w:r w:rsidRPr="00603221">
              <w:rPr>
                <w:b/>
              </w:rPr>
              <w:t>Περίοδος</w:t>
            </w:r>
          </w:p>
          <w:p w14:paraId="78DB7BDD" w14:textId="77777777" w:rsidR="008A2E47" w:rsidRPr="00603221" w:rsidRDefault="008A2E47" w:rsidP="00992AE8">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72BD0CA" w14:textId="77777777" w:rsidR="008A2E47" w:rsidRPr="00603221" w:rsidRDefault="008A2E47" w:rsidP="00992AE8">
            <w:pPr>
              <w:spacing w:before="120" w:after="0" w:line="276" w:lineRule="auto"/>
              <w:jc w:val="center"/>
              <w:rPr>
                <w:b/>
              </w:rPr>
            </w:pPr>
            <w:r w:rsidRPr="00603221">
              <w:rPr>
                <w:b/>
              </w:rPr>
              <w:t>Α/Μ</w:t>
            </w:r>
          </w:p>
        </w:tc>
      </w:tr>
      <w:tr w:rsidR="008A2E47" w:rsidRPr="00DF02B0" w14:paraId="0CAF5BC5" w14:textId="77777777" w:rsidTr="00992AE8">
        <w:tc>
          <w:tcPr>
            <w:tcW w:w="1315" w:type="pct"/>
          </w:tcPr>
          <w:p w14:paraId="134E4015" w14:textId="77777777" w:rsidR="008A2E47" w:rsidRPr="00603221" w:rsidRDefault="008A2E47" w:rsidP="00992AE8">
            <w:pPr>
              <w:spacing w:before="120" w:after="0" w:line="276" w:lineRule="auto"/>
            </w:pPr>
          </w:p>
          <w:p w14:paraId="3BFD19DB" w14:textId="77777777" w:rsidR="008A2E47" w:rsidRPr="00603221" w:rsidRDefault="008A2E47" w:rsidP="00992AE8">
            <w:pPr>
              <w:spacing w:before="120" w:after="0" w:line="276" w:lineRule="auto"/>
            </w:pPr>
          </w:p>
        </w:tc>
        <w:tc>
          <w:tcPr>
            <w:tcW w:w="730" w:type="pct"/>
          </w:tcPr>
          <w:p w14:paraId="77D5B12F" w14:textId="77777777" w:rsidR="008A2E47" w:rsidRPr="00603221" w:rsidRDefault="008A2E47" w:rsidP="00992AE8">
            <w:pPr>
              <w:spacing w:before="120" w:after="0" w:line="276" w:lineRule="auto"/>
            </w:pPr>
          </w:p>
        </w:tc>
        <w:tc>
          <w:tcPr>
            <w:tcW w:w="2008" w:type="pct"/>
          </w:tcPr>
          <w:p w14:paraId="5BFB54FA" w14:textId="77777777" w:rsidR="008A2E47" w:rsidRPr="00603221" w:rsidRDefault="008A2E47" w:rsidP="00992AE8">
            <w:pPr>
              <w:spacing w:before="120" w:after="0" w:line="276" w:lineRule="auto"/>
            </w:pPr>
          </w:p>
          <w:p w14:paraId="53F7F33B" w14:textId="77777777" w:rsidR="008A2E47" w:rsidRPr="00603221" w:rsidRDefault="008A2E47" w:rsidP="00992AE8">
            <w:pPr>
              <w:spacing w:before="120" w:after="0" w:line="276" w:lineRule="auto"/>
            </w:pPr>
          </w:p>
          <w:p w14:paraId="6A3AF44D" w14:textId="77777777" w:rsidR="008A2E47" w:rsidRPr="00603221" w:rsidRDefault="008A2E47" w:rsidP="00992AE8">
            <w:pPr>
              <w:spacing w:before="120" w:after="0" w:line="276" w:lineRule="auto"/>
            </w:pPr>
          </w:p>
        </w:tc>
        <w:tc>
          <w:tcPr>
            <w:tcW w:w="548" w:type="pct"/>
          </w:tcPr>
          <w:p w14:paraId="72BB0DF4" w14:textId="77777777" w:rsidR="008A2E47" w:rsidRPr="00603221" w:rsidRDefault="008A2E47" w:rsidP="00992AE8">
            <w:pPr>
              <w:spacing w:before="120" w:after="0" w:line="276" w:lineRule="auto"/>
              <w:jc w:val="center"/>
            </w:pPr>
            <w:r w:rsidRPr="00603221">
              <w:t>__ /__ / ___</w:t>
            </w:r>
          </w:p>
          <w:p w14:paraId="0D133DA2" w14:textId="77777777" w:rsidR="008A2E47" w:rsidRPr="00603221" w:rsidRDefault="008A2E47" w:rsidP="00992AE8">
            <w:pPr>
              <w:spacing w:before="120" w:after="0" w:line="276" w:lineRule="auto"/>
              <w:jc w:val="center"/>
            </w:pPr>
            <w:r w:rsidRPr="00603221">
              <w:t>-</w:t>
            </w:r>
          </w:p>
          <w:p w14:paraId="36302A39" w14:textId="77777777" w:rsidR="008A2E47" w:rsidRPr="00603221" w:rsidRDefault="008A2E47" w:rsidP="00992AE8">
            <w:pPr>
              <w:spacing w:before="120" w:after="0" w:line="276" w:lineRule="auto"/>
              <w:jc w:val="center"/>
            </w:pPr>
            <w:r w:rsidRPr="00603221">
              <w:t>__ /__ / ___</w:t>
            </w:r>
          </w:p>
        </w:tc>
        <w:tc>
          <w:tcPr>
            <w:tcW w:w="399" w:type="pct"/>
          </w:tcPr>
          <w:p w14:paraId="70D09349" w14:textId="77777777" w:rsidR="008A2E47" w:rsidRPr="00603221" w:rsidRDefault="008A2E47" w:rsidP="00992AE8">
            <w:pPr>
              <w:spacing w:before="120" w:after="0" w:line="276" w:lineRule="auto"/>
              <w:jc w:val="center"/>
            </w:pPr>
          </w:p>
        </w:tc>
      </w:tr>
      <w:tr w:rsidR="008A2E47" w:rsidRPr="00DF02B0" w14:paraId="2F4E2DC7" w14:textId="77777777" w:rsidTr="00992AE8">
        <w:tc>
          <w:tcPr>
            <w:tcW w:w="1315" w:type="pct"/>
          </w:tcPr>
          <w:p w14:paraId="3E605EF8" w14:textId="77777777" w:rsidR="008A2E47" w:rsidRPr="00603221" w:rsidRDefault="008A2E47" w:rsidP="00992AE8">
            <w:pPr>
              <w:spacing w:before="120" w:after="0" w:line="276" w:lineRule="auto"/>
            </w:pPr>
          </w:p>
        </w:tc>
        <w:tc>
          <w:tcPr>
            <w:tcW w:w="730" w:type="pct"/>
          </w:tcPr>
          <w:p w14:paraId="12283819" w14:textId="77777777" w:rsidR="008A2E47" w:rsidRPr="00603221" w:rsidRDefault="008A2E47" w:rsidP="00992AE8">
            <w:pPr>
              <w:spacing w:before="120" w:after="0" w:line="276" w:lineRule="auto"/>
            </w:pPr>
          </w:p>
        </w:tc>
        <w:tc>
          <w:tcPr>
            <w:tcW w:w="2008" w:type="pct"/>
          </w:tcPr>
          <w:p w14:paraId="2BFCCF0E" w14:textId="77777777" w:rsidR="008A2E47" w:rsidRPr="00603221" w:rsidRDefault="008A2E47" w:rsidP="00992AE8">
            <w:pPr>
              <w:spacing w:before="120" w:after="0" w:line="276" w:lineRule="auto"/>
            </w:pPr>
          </w:p>
        </w:tc>
        <w:tc>
          <w:tcPr>
            <w:tcW w:w="548" w:type="pct"/>
          </w:tcPr>
          <w:p w14:paraId="1CA019DD" w14:textId="77777777" w:rsidR="008A2E47" w:rsidRPr="00603221" w:rsidRDefault="008A2E47" w:rsidP="00992AE8">
            <w:pPr>
              <w:spacing w:before="120" w:after="0" w:line="276" w:lineRule="auto"/>
              <w:jc w:val="center"/>
            </w:pPr>
            <w:r w:rsidRPr="00603221">
              <w:t>__ /__ / ___</w:t>
            </w:r>
          </w:p>
          <w:p w14:paraId="450CFB97" w14:textId="77777777" w:rsidR="008A2E47" w:rsidRPr="00603221" w:rsidRDefault="008A2E47" w:rsidP="00992AE8">
            <w:pPr>
              <w:spacing w:before="120" w:after="0" w:line="276" w:lineRule="auto"/>
              <w:jc w:val="center"/>
            </w:pPr>
            <w:r w:rsidRPr="00603221">
              <w:t>-</w:t>
            </w:r>
          </w:p>
          <w:p w14:paraId="1E1CB490" w14:textId="77777777" w:rsidR="008A2E47" w:rsidRPr="00603221" w:rsidRDefault="008A2E47" w:rsidP="00992AE8">
            <w:pPr>
              <w:spacing w:before="120" w:after="0" w:line="276" w:lineRule="auto"/>
              <w:jc w:val="center"/>
            </w:pPr>
            <w:r w:rsidRPr="00603221">
              <w:t>__ /__ / ___</w:t>
            </w:r>
          </w:p>
        </w:tc>
        <w:tc>
          <w:tcPr>
            <w:tcW w:w="399" w:type="pct"/>
          </w:tcPr>
          <w:p w14:paraId="4E47B095" w14:textId="77777777" w:rsidR="008A2E47" w:rsidRPr="00603221" w:rsidRDefault="008A2E47" w:rsidP="00992AE8">
            <w:pPr>
              <w:spacing w:before="120" w:after="0" w:line="276" w:lineRule="auto"/>
              <w:jc w:val="center"/>
            </w:pPr>
          </w:p>
        </w:tc>
      </w:tr>
      <w:tr w:rsidR="008A2E47" w:rsidRPr="00DF02B0" w14:paraId="1F3E44BD" w14:textId="77777777" w:rsidTr="00992AE8">
        <w:tc>
          <w:tcPr>
            <w:tcW w:w="1315" w:type="pct"/>
          </w:tcPr>
          <w:p w14:paraId="653F097A" w14:textId="77777777" w:rsidR="008A2E47" w:rsidRPr="00603221" w:rsidRDefault="008A2E47" w:rsidP="00992AE8">
            <w:pPr>
              <w:spacing w:before="120" w:after="0" w:line="276" w:lineRule="auto"/>
            </w:pPr>
          </w:p>
        </w:tc>
        <w:tc>
          <w:tcPr>
            <w:tcW w:w="730" w:type="pct"/>
          </w:tcPr>
          <w:p w14:paraId="3E5B7386" w14:textId="77777777" w:rsidR="008A2E47" w:rsidRPr="00603221" w:rsidRDefault="008A2E47" w:rsidP="00992AE8">
            <w:pPr>
              <w:spacing w:before="120" w:after="0" w:line="276" w:lineRule="auto"/>
            </w:pPr>
          </w:p>
        </w:tc>
        <w:tc>
          <w:tcPr>
            <w:tcW w:w="2008" w:type="pct"/>
          </w:tcPr>
          <w:p w14:paraId="556BAC3A" w14:textId="77777777" w:rsidR="008A2E47" w:rsidRPr="00603221" w:rsidRDefault="008A2E47" w:rsidP="00992AE8">
            <w:pPr>
              <w:spacing w:before="120" w:after="0" w:line="276" w:lineRule="auto"/>
            </w:pPr>
          </w:p>
        </w:tc>
        <w:tc>
          <w:tcPr>
            <w:tcW w:w="548" w:type="pct"/>
          </w:tcPr>
          <w:p w14:paraId="1EBB1107" w14:textId="77777777" w:rsidR="008A2E47" w:rsidRPr="00603221" w:rsidRDefault="008A2E47" w:rsidP="00992AE8">
            <w:pPr>
              <w:spacing w:before="120" w:after="0" w:line="276" w:lineRule="auto"/>
              <w:jc w:val="center"/>
            </w:pPr>
            <w:r w:rsidRPr="00603221">
              <w:t>__ /__ / ___</w:t>
            </w:r>
          </w:p>
          <w:p w14:paraId="0988F8DC" w14:textId="77777777" w:rsidR="008A2E47" w:rsidRPr="00603221" w:rsidRDefault="008A2E47" w:rsidP="00992AE8">
            <w:pPr>
              <w:spacing w:before="120" w:after="0" w:line="276" w:lineRule="auto"/>
              <w:jc w:val="center"/>
            </w:pPr>
            <w:r w:rsidRPr="00603221">
              <w:t>-</w:t>
            </w:r>
          </w:p>
          <w:p w14:paraId="66BFD60D" w14:textId="77777777" w:rsidR="008A2E47" w:rsidRPr="00603221" w:rsidRDefault="008A2E47" w:rsidP="00992AE8">
            <w:pPr>
              <w:spacing w:before="120" w:after="0" w:line="276" w:lineRule="auto"/>
              <w:jc w:val="center"/>
            </w:pPr>
            <w:r w:rsidRPr="00603221">
              <w:t>__ /__ / ___</w:t>
            </w:r>
          </w:p>
        </w:tc>
        <w:tc>
          <w:tcPr>
            <w:tcW w:w="399" w:type="pct"/>
          </w:tcPr>
          <w:p w14:paraId="6883B186" w14:textId="77777777" w:rsidR="008A2E47" w:rsidRPr="00603221" w:rsidRDefault="008A2E47" w:rsidP="00992AE8">
            <w:pPr>
              <w:spacing w:before="120" w:after="0" w:line="276" w:lineRule="auto"/>
              <w:jc w:val="center"/>
            </w:pPr>
          </w:p>
        </w:tc>
      </w:tr>
    </w:tbl>
    <w:p w14:paraId="32DFBF15" w14:textId="77777777" w:rsidR="008A2E47" w:rsidRPr="00603221" w:rsidRDefault="008A2E47" w:rsidP="008A2E47">
      <w:pPr>
        <w:spacing w:line="276" w:lineRule="auto"/>
        <w:sectPr w:rsidR="008A2E47" w:rsidRPr="00603221" w:rsidSect="008A2E47">
          <w:headerReference w:type="default" r:id="rId40"/>
          <w:footerReference w:type="default" r:id="rId41"/>
          <w:headerReference w:type="first" r:id="rId42"/>
          <w:pgSz w:w="11906" w:h="16838"/>
          <w:pgMar w:top="1411" w:right="1138" w:bottom="994" w:left="1138" w:header="720" w:footer="709" w:gutter="0"/>
          <w:cols w:space="720"/>
          <w:titlePg/>
          <w:docGrid w:linePitch="360"/>
        </w:sectPr>
      </w:pPr>
    </w:p>
    <w:p w14:paraId="4CB259DA" w14:textId="77777777" w:rsidR="008A2E47" w:rsidRPr="003F4899" w:rsidRDefault="008A2E47" w:rsidP="008A2E47">
      <w:pPr>
        <w:pStyle w:val="Heading2"/>
        <w:numPr>
          <w:ilvl w:val="0"/>
          <w:numId w:val="0"/>
        </w:numPr>
        <w:ind w:left="576" w:hanging="576"/>
        <w:rPr>
          <w:rFonts w:cs="Tahoma"/>
          <w:lang w:val="el-GR"/>
        </w:rPr>
      </w:pPr>
      <w:bookmarkStart w:id="437" w:name="_Ref510087097"/>
      <w:bookmarkStart w:id="438" w:name="_Ref40980475"/>
      <w:bookmarkStart w:id="439" w:name="_Ref55324393"/>
      <w:bookmarkStart w:id="440" w:name="_Toc97194377"/>
      <w:bookmarkStart w:id="441" w:name="_Toc97194481"/>
      <w:bookmarkStart w:id="442" w:name="_Toc204863067"/>
      <w:r w:rsidRPr="003F4899">
        <w:rPr>
          <w:rFonts w:cs="Tahoma"/>
          <w:lang w:val="el-GR"/>
        </w:rPr>
        <w:lastRenderedPageBreak/>
        <w:t xml:space="preserve">ΠΑΡΑΡΤΗΜΑ </w:t>
      </w:r>
      <w:r>
        <w:rPr>
          <w:rFonts w:cs="Tahoma"/>
        </w:rPr>
        <w:t>I</w:t>
      </w:r>
      <w:r w:rsidRPr="00603221">
        <w:rPr>
          <w:rFonts w:cs="Tahoma"/>
        </w:rPr>
        <w:t>V</w:t>
      </w:r>
      <w:r w:rsidRPr="003F4899">
        <w:rPr>
          <w:rFonts w:cs="Tahoma"/>
          <w:lang w:val="el-GR"/>
        </w:rPr>
        <w:t xml:space="preserve"> – Υπόδειγμα Τεχνικής Προσφοράς</w:t>
      </w:r>
      <w:bookmarkEnd w:id="437"/>
      <w:bookmarkEnd w:id="438"/>
      <w:bookmarkEnd w:id="439"/>
      <w:bookmarkEnd w:id="440"/>
      <w:bookmarkEnd w:id="441"/>
      <w:bookmarkEnd w:id="442"/>
      <w:r w:rsidRPr="003F4899">
        <w:rPr>
          <w:rFonts w:cs="Tahoma"/>
          <w:lang w:val="el-GR"/>
        </w:rPr>
        <w:t xml:space="preserve"> </w:t>
      </w:r>
    </w:p>
    <w:p w14:paraId="712DD623" w14:textId="77777777" w:rsidR="008A2E47" w:rsidRDefault="008A2E47" w:rsidP="008A2E47">
      <w:pPr>
        <w:autoSpaceDE w:val="0"/>
        <w:autoSpaceDN w:val="0"/>
        <w:adjustRightInd w:val="0"/>
        <w:spacing w:after="0" w:line="276" w:lineRule="auto"/>
        <w:rPr>
          <w:bCs/>
          <w:i/>
          <w:iCs/>
          <w:color w:val="5B9BD5"/>
          <w:lang w:val="el-GR"/>
        </w:rPr>
      </w:pPr>
    </w:p>
    <w:p w14:paraId="067CE3AC" w14:textId="77777777" w:rsidR="008A2E47" w:rsidRDefault="008A2E47" w:rsidP="008A2E47">
      <w:pPr>
        <w:autoSpaceDE w:val="0"/>
        <w:autoSpaceDN w:val="0"/>
        <w:adjustRightInd w:val="0"/>
        <w:spacing w:after="0" w:line="276" w:lineRule="auto"/>
        <w:rPr>
          <w:bCs/>
          <w:i/>
          <w:iCs/>
          <w:color w:val="5B9BD5"/>
          <w:lang w:val="el-GR"/>
        </w:rPr>
      </w:pPr>
    </w:p>
    <w:tbl>
      <w:tblPr>
        <w:tblW w:w="9638" w:type="dxa"/>
        <w:jc w:val="center"/>
        <w:tblLook w:val="00A0" w:firstRow="1" w:lastRow="0" w:firstColumn="1" w:lastColumn="0" w:noHBand="0" w:noVBand="0"/>
      </w:tblPr>
      <w:tblGrid>
        <w:gridCol w:w="848"/>
        <w:gridCol w:w="5821"/>
        <w:gridCol w:w="2969"/>
      </w:tblGrid>
      <w:tr w:rsidR="008A2E47" w:rsidRPr="00D079D5" w14:paraId="5459FAF9" w14:textId="77777777" w:rsidTr="00992AE8">
        <w:trPr>
          <w:trHeight w:val="595"/>
          <w:jc w:val="center"/>
        </w:trPr>
        <w:tc>
          <w:tcPr>
            <w:tcW w:w="9638" w:type="dxa"/>
            <w:gridSpan w:val="3"/>
            <w:tcBorders>
              <w:top w:val="single" w:sz="4" w:space="0" w:color="000000"/>
              <w:left w:val="single" w:sz="4" w:space="0" w:color="000000"/>
              <w:bottom w:val="single" w:sz="4" w:space="0" w:color="000000"/>
              <w:right w:val="single" w:sz="4" w:space="0" w:color="000000"/>
            </w:tcBorders>
            <w:shd w:val="solid" w:color="D9D9D9" w:fill="auto"/>
            <w:vAlign w:val="center"/>
          </w:tcPr>
          <w:p w14:paraId="0036E0C8" w14:textId="77777777" w:rsidR="008A2E47" w:rsidRPr="003F7979" w:rsidRDefault="008A2E47" w:rsidP="00992AE8">
            <w:pPr>
              <w:spacing w:line="252" w:lineRule="auto"/>
              <w:jc w:val="left"/>
              <w:rPr>
                <w:b/>
                <w:lang w:val="el-GR"/>
              </w:rPr>
            </w:pPr>
            <w:r w:rsidRPr="003F7979">
              <w:rPr>
                <w:b/>
                <w:lang w:val="el-GR"/>
              </w:rPr>
              <w:t xml:space="preserve">Περιεχόμενα Τεχνικής Προσφοράς </w:t>
            </w:r>
          </w:p>
        </w:tc>
      </w:tr>
      <w:tr w:rsidR="008A2E47" w:rsidRPr="00D079D5" w14:paraId="44E8A7F7" w14:textId="77777777" w:rsidTr="00992AE8">
        <w:trPr>
          <w:trHeight w:val="116"/>
          <w:jc w:val="center"/>
        </w:trPr>
        <w:tc>
          <w:tcPr>
            <w:tcW w:w="848" w:type="dxa"/>
            <w:tcBorders>
              <w:top w:val="single" w:sz="4" w:space="0" w:color="000000"/>
              <w:left w:val="single" w:sz="4" w:space="0" w:color="000000"/>
              <w:bottom w:val="single" w:sz="4" w:space="0" w:color="000000"/>
              <w:right w:val="single" w:sz="4" w:space="0" w:color="000000"/>
            </w:tcBorders>
            <w:shd w:val="solid" w:color="D9D9D9" w:fill="auto"/>
            <w:vAlign w:val="center"/>
          </w:tcPr>
          <w:p w14:paraId="1AFE03A5" w14:textId="77777777" w:rsidR="008A2E47" w:rsidRPr="003F7979" w:rsidRDefault="008A2E47" w:rsidP="00992AE8">
            <w:pPr>
              <w:spacing w:line="252" w:lineRule="auto"/>
              <w:jc w:val="center"/>
              <w:rPr>
                <w:b/>
                <w:lang w:val="el-GR"/>
              </w:rPr>
            </w:pPr>
            <w:r w:rsidRPr="003F7979">
              <w:rPr>
                <w:b/>
              </w:rPr>
              <w:t>Α/Α</w:t>
            </w:r>
          </w:p>
        </w:tc>
        <w:tc>
          <w:tcPr>
            <w:tcW w:w="5821" w:type="dxa"/>
            <w:tcBorders>
              <w:top w:val="single" w:sz="4" w:space="0" w:color="000000"/>
              <w:left w:val="single" w:sz="4" w:space="0" w:color="000000"/>
              <w:bottom w:val="single" w:sz="4" w:space="0" w:color="000000"/>
              <w:right w:val="single" w:sz="4" w:space="0" w:color="000000"/>
            </w:tcBorders>
            <w:shd w:val="solid" w:color="D9D9D9" w:fill="auto"/>
            <w:vAlign w:val="center"/>
          </w:tcPr>
          <w:p w14:paraId="1DDE82FF" w14:textId="77777777" w:rsidR="008A2E47" w:rsidRPr="003F7979" w:rsidRDefault="008A2E47" w:rsidP="00992AE8">
            <w:pPr>
              <w:spacing w:line="252" w:lineRule="auto"/>
              <w:jc w:val="center"/>
              <w:rPr>
                <w:b/>
                <w:lang w:val="el-GR"/>
              </w:rPr>
            </w:pPr>
            <w:r w:rsidRPr="003F7979">
              <w:rPr>
                <w:b/>
                <w:lang w:val="el-GR"/>
              </w:rPr>
              <w:t>Τίτλος Ενότητας</w:t>
            </w:r>
          </w:p>
        </w:tc>
        <w:tc>
          <w:tcPr>
            <w:tcW w:w="2969" w:type="dxa"/>
            <w:tcBorders>
              <w:top w:val="single" w:sz="4" w:space="0" w:color="000000"/>
              <w:left w:val="single" w:sz="4" w:space="0" w:color="000000"/>
              <w:bottom w:val="single" w:sz="4" w:space="0" w:color="000000"/>
              <w:right w:val="single" w:sz="4" w:space="0" w:color="000000"/>
            </w:tcBorders>
            <w:shd w:val="solid" w:color="D9D9D9" w:fill="auto"/>
            <w:vAlign w:val="center"/>
          </w:tcPr>
          <w:p w14:paraId="7C5430FF" w14:textId="77777777" w:rsidR="008A2E47" w:rsidRPr="003F7979" w:rsidRDefault="008A2E47" w:rsidP="00992AE8">
            <w:pPr>
              <w:spacing w:line="252" w:lineRule="auto"/>
              <w:jc w:val="center"/>
              <w:rPr>
                <w:b/>
                <w:lang w:val="el-GR"/>
              </w:rPr>
            </w:pPr>
            <w:r w:rsidRPr="003F7979">
              <w:rPr>
                <w:b/>
                <w:lang w:val="el-GR"/>
              </w:rPr>
              <w:t xml:space="preserve">Σύμφωνα με παραγράφους: </w:t>
            </w:r>
          </w:p>
        </w:tc>
      </w:tr>
      <w:tr w:rsidR="008A2E47" w:rsidRPr="00D079D5" w14:paraId="55CA442A" w14:textId="77777777" w:rsidTr="00992AE8">
        <w:trPr>
          <w:trHeight w:val="595"/>
          <w:jc w:val="center"/>
        </w:trPr>
        <w:tc>
          <w:tcPr>
            <w:tcW w:w="848"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2C8075FD" w14:textId="77777777" w:rsidR="008A2E47" w:rsidRPr="003F7979" w:rsidRDefault="008A2E47" w:rsidP="00992AE8">
            <w:pPr>
              <w:spacing w:after="0" w:line="252" w:lineRule="auto"/>
              <w:jc w:val="left"/>
              <w:rPr>
                <w:b/>
                <w:lang w:val="el-GR"/>
              </w:rPr>
            </w:pPr>
            <w:r w:rsidRPr="003F7979">
              <w:rPr>
                <w:b/>
                <w:lang w:val="el-GR"/>
              </w:rPr>
              <w:t xml:space="preserve">1. </w:t>
            </w:r>
          </w:p>
        </w:tc>
        <w:tc>
          <w:tcPr>
            <w:tcW w:w="5821"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573B3AC8" w14:textId="77777777" w:rsidR="008A2E47" w:rsidRPr="003F7979" w:rsidRDefault="008A2E47" w:rsidP="00992AE8">
            <w:pPr>
              <w:spacing w:after="0" w:line="252" w:lineRule="auto"/>
              <w:jc w:val="left"/>
              <w:rPr>
                <w:b/>
                <w:lang w:val="el-GR"/>
              </w:rPr>
            </w:pPr>
            <w:r w:rsidRPr="003F7979">
              <w:rPr>
                <w:b/>
                <w:lang w:val="el-GR"/>
              </w:rPr>
              <w:t>Περιγραφή Έργου</w:t>
            </w:r>
          </w:p>
        </w:tc>
        <w:tc>
          <w:tcPr>
            <w:tcW w:w="2969"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164AFCA0" w14:textId="77777777" w:rsidR="008A2E47" w:rsidRPr="003F7979" w:rsidRDefault="008A2E47" w:rsidP="00992AE8">
            <w:pPr>
              <w:spacing w:line="252" w:lineRule="auto"/>
              <w:jc w:val="center"/>
              <w:rPr>
                <w:b/>
                <w:lang w:val="el-GR"/>
              </w:rPr>
            </w:pPr>
          </w:p>
        </w:tc>
      </w:tr>
      <w:tr w:rsidR="008A2E47" w:rsidRPr="009C223D" w14:paraId="1E70EA75" w14:textId="77777777" w:rsidTr="00992AE8">
        <w:trPr>
          <w:trHeight w:val="295"/>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4BA5E862" w14:textId="77777777" w:rsidR="008A2E47" w:rsidRPr="003F7979" w:rsidRDefault="008A2E47" w:rsidP="00992AE8">
            <w:pPr>
              <w:spacing w:line="252" w:lineRule="auto"/>
              <w:jc w:val="center"/>
              <w:rPr>
                <w:b/>
                <w:lang w:val="el-GR"/>
              </w:rPr>
            </w:pPr>
            <w:r w:rsidRPr="003F7979">
              <w:rPr>
                <w:b/>
                <w:lang w:val="el-GR"/>
              </w:rPr>
              <w:t>1.1</w:t>
            </w:r>
          </w:p>
        </w:tc>
        <w:tc>
          <w:tcPr>
            <w:tcW w:w="5821" w:type="dxa"/>
            <w:tcBorders>
              <w:top w:val="single" w:sz="4" w:space="0" w:color="000000"/>
              <w:left w:val="single" w:sz="4" w:space="0" w:color="000000"/>
              <w:bottom w:val="single" w:sz="4" w:space="0" w:color="000000"/>
              <w:right w:val="single" w:sz="4" w:space="0" w:color="000000"/>
            </w:tcBorders>
            <w:vAlign w:val="center"/>
          </w:tcPr>
          <w:p w14:paraId="36D0CB5F" w14:textId="77777777" w:rsidR="008A2E47" w:rsidRPr="003F7979" w:rsidRDefault="008A2E47" w:rsidP="00992AE8">
            <w:pPr>
              <w:spacing w:line="252" w:lineRule="auto"/>
              <w:jc w:val="left"/>
              <w:rPr>
                <w:lang w:val="el-GR"/>
              </w:rPr>
            </w:pPr>
            <w:r w:rsidRPr="003F7979">
              <w:rPr>
                <w:lang w:val="el-GR"/>
              </w:rPr>
              <w:t xml:space="preserve">Περιβάλλον Έργου </w:t>
            </w:r>
          </w:p>
        </w:tc>
        <w:tc>
          <w:tcPr>
            <w:tcW w:w="2969" w:type="dxa"/>
            <w:tcBorders>
              <w:top w:val="single" w:sz="4" w:space="0" w:color="000000"/>
              <w:left w:val="single" w:sz="4" w:space="0" w:color="000000"/>
              <w:bottom w:val="single" w:sz="4" w:space="0" w:color="000000"/>
              <w:right w:val="single" w:sz="4" w:space="0" w:color="000000"/>
            </w:tcBorders>
            <w:vAlign w:val="center"/>
          </w:tcPr>
          <w:p w14:paraId="0316D834" w14:textId="77777777" w:rsidR="008A2E47" w:rsidRPr="003F7979" w:rsidRDefault="008A2E47" w:rsidP="00992AE8">
            <w:pPr>
              <w:spacing w:line="252" w:lineRule="auto"/>
              <w:jc w:val="center"/>
              <w:rPr>
                <w:lang w:val="el-GR"/>
              </w:rPr>
            </w:pPr>
            <w:r w:rsidRPr="003F7979">
              <w:rPr>
                <w:lang w:val="el-GR"/>
              </w:rPr>
              <w:t xml:space="preserve">ΠΑΡΑΡΤΗΜΑ Ι </w:t>
            </w:r>
          </w:p>
        </w:tc>
      </w:tr>
      <w:tr w:rsidR="008A2E47" w:rsidRPr="009C223D" w14:paraId="58FB5C13" w14:textId="77777777" w:rsidTr="00992AE8">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6CDF3A62" w14:textId="77777777" w:rsidR="008A2E47" w:rsidRPr="003F7979" w:rsidRDefault="008A2E47" w:rsidP="00992AE8">
            <w:pPr>
              <w:spacing w:line="252" w:lineRule="auto"/>
              <w:jc w:val="center"/>
              <w:rPr>
                <w:b/>
                <w:lang w:val="el-GR"/>
              </w:rPr>
            </w:pPr>
            <w:r w:rsidRPr="003F7979">
              <w:rPr>
                <w:b/>
                <w:lang w:val="el-GR"/>
              </w:rPr>
              <w:t>1.2</w:t>
            </w:r>
          </w:p>
        </w:tc>
        <w:tc>
          <w:tcPr>
            <w:tcW w:w="5821" w:type="dxa"/>
            <w:tcBorders>
              <w:top w:val="single" w:sz="4" w:space="0" w:color="000000"/>
              <w:left w:val="single" w:sz="4" w:space="0" w:color="000000"/>
              <w:bottom w:val="single" w:sz="4" w:space="0" w:color="000000"/>
              <w:right w:val="single" w:sz="4" w:space="0" w:color="000000"/>
            </w:tcBorders>
            <w:vAlign w:val="center"/>
          </w:tcPr>
          <w:p w14:paraId="4ACFB511" w14:textId="77777777" w:rsidR="008A2E47" w:rsidRPr="003F7979" w:rsidRDefault="008A2E47" w:rsidP="00992AE8">
            <w:pPr>
              <w:spacing w:line="252" w:lineRule="auto"/>
              <w:jc w:val="left"/>
              <w:rPr>
                <w:lang w:val="el-GR"/>
              </w:rPr>
            </w:pPr>
            <w:r w:rsidRPr="003F7979">
              <w:rPr>
                <w:lang w:val="el-GR"/>
              </w:rPr>
              <w:t xml:space="preserve">Αντικείμενο Έργου  </w:t>
            </w:r>
          </w:p>
        </w:tc>
        <w:tc>
          <w:tcPr>
            <w:tcW w:w="2969" w:type="dxa"/>
            <w:tcBorders>
              <w:top w:val="single" w:sz="4" w:space="0" w:color="000000"/>
              <w:left w:val="single" w:sz="4" w:space="0" w:color="000000"/>
              <w:bottom w:val="single" w:sz="4" w:space="0" w:color="000000"/>
              <w:right w:val="single" w:sz="4" w:space="0" w:color="000000"/>
            </w:tcBorders>
            <w:vAlign w:val="center"/>
          </w:tcPr>
          <w:p w14:paraId="1D622392" w14:textId="77777777" w:rsidR="008A2E47" w:rsidRPr="003F7979" w:rsidRDefault="008A2E47" w:rsidP="00992AE8">
            <w:pPr>
              <w:spacing w:line="252" w:lineRule="auto"/>
              <w:jc w:val="center"/>
              <w:rPr>
                <w:lang w:val="el-GR"/>
              </w:rPr>
            </w:pPr>
            <w:r w:rsidRPr="003F7979">
              <w:rPr>
                <w:lang w:val="el-GR"/>
              </w:rPr>
              <w:t xml:space="preserve">ΠΑΡΑΡΤΗΜΑ Ι </w:t>
            </w:r>
          </w:p>
        </w:tc>
      </w:tr>
      <w:tr w:rsidR="008A2E47" w:rsidRPr="009C223D" w14:paraId="2C38FE03" w14:textId="77777777" w:rsidTr="00992AE8">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3E081C0B" w14:textId="77777777" w:rsidR="008A2E47" w:rsidRPr="003F7979" w:rsidRDefault="008A2E47" w:rsidP="00992AE8">
            <w:pPr>
              <w:spacing w:line="252" w:lineRule="auto"/>
              <w:jc w:val="center"/>
              <w:rPr>
                <w:b/>
                <w:lang w:val="el-GR"/>
              </w:rPr>
            </w:pPr>
            <w:r w:rsidRPr="003F7979">
              <w:rPr>
                <w:b/>
                <w:lang w:val="el-GR"/>
              </w:rPr>
              <w:t>1.3</w:t>
            </w:r>
          </w:p>
        </w:tc>
        <w:tc>
          <w:tcPr>
            <w:tcW w:w="5821" w:type="dxa"/>
            <w:tcBorders>
              <w:top w:val="single" w:sz="4" w:space="0" w:color="000000"/>
              <w:left w:val="single" w:sz="4" w:space="0" w:color="000000"/>
              <w:bottom w:val="single" w:sz="4" w:space="0" w:color="000000"/>
              <w:right w:val="single" w:sz="4" w:space="0" w:color="000000"/>
            </w:tcBorders>
            <w:vAlign w:val="center"/>
          </w:tcPr>
          <w:p w14:paraId="5828B55A" w14:textId="77777777" w:rsidR="008A2E47" w:rsidRPr="003F7979" w:rsidRDefault="008A2E47" w:rsidP="00992AE8">
            <w:pPr>
              <w:spacing w:line="252" w:lineRule="auto"/>
              <w:jc w:val="left"/>
              <w:rPr>
                <w:lang w:val="el-GR"/>
              </w:rPr>
            </w:pPr>
            <w:r w:rsidRPr="003F7979">
              <w:rPr>
                <w:lang w:val="el-GR"/>
              </w:rPr>
              <w:t xml:space="preserve">Μεθοδολογία Υλοποίησης Έργου </w:t>
            </w:r>
          </w:p>
        </w:tc>
        <w:tc>
          <w:tcPr>
            <w:tcW w:w="2969" w:type="dxa"/>
            <w:tcBorders>
              <w:top w:val="single" w:sz="4" w:space="0" w:color="000000"/>
              <w:left w:val="single" w:sz="4" w:space="0" w:color="000000"/>
              <w:bottom w:val="single" w:sz="4" w:space="0" w:color="000000"/>
              <w:right w:val="single" w:sz="4" w:space="0" w:color="000000"/>
            </w:tcBorders>
            <w:vAlign w:val="center"/>
          </w:tcPr>
          <w:p w14:paraId="2CC211FE" w14:textId="77777777" w:rsidR="008A2E47" w:rsidRPr="003F7979" w:rsidRDefault="008A2E47" w:rsidP="00992AE8">
            <w:pPr>
              <w:spacing w:line="252" w:lineRule="auto"/>
              <w:jc w:val="center"/>
              <w:rPr>
                <w:lang w:val="el-GR"/>
              </w:rPr>
            </w:pPr>
            <w:r w:rsidRPr="003F7979">
              <w:rPr>
                <w:lang w:val="el-GR"/>
              </w:rPr>
              <w:t xml:space="preserve">ΠΑΡΑΡΤΗΜΑ Ι </w:t>
            </w:r>
          </w:p>
        </w:tc>
      </w:tr>
      <w:tr w:rsidR="008A2E47" w:rsidRPr="00D079D5" w14:paraId="30E303C3" w14:textId="77777777" w:rsidTr="00992AE8">
        <w:trPr>
          <w:jc w:val="center"/>
        </w:trPr>
        <w:tc>
          <w:tcPr>
            <w:tcW w:w="848"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21759089" w14:textId="77777777" w:rsidR="008A2E47" w:rsidRPr="003F7979" w:rsidRDefault="008A2E47" w:rsidP="00992AE8">
            <w:pPr>
              <w:spacing w:line="252" w:lineRule="auto"/>
              <w:rPr>
                <w:b/>
                <w:lang w:val="el-GR"/>
              </w:rPr>
            </w:pPr>
            <w:r w:rsidRPr="003F7979">
              <w:rPr>
                <w:b/>
                <w:lang w:val="el-GR"/>
              </w:rPr>
              <w:t>2.</w:t>
            </w:r>
          </w:p>
        </w:tc>
        <w:tc>
          <w:tcPr>
            <w:tcW w:w="5821"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36368A46" w14:textId="77777777" w:rsidR="008A2E47" w:rsidRPr="003F7979" w:rsidRDefault="008A2E47" w:rsidP="00992AE8">
            <w:pPr>
              <w:spacing w:line="252" w:lineRule="auto"/>
              <w:jc w:val="left"/>
              <w:rPr>
                <w:lang w:val="el-GR"/>
              </w:rPr>
            </w:pPr>
            <w:r w:rsidRPr="003F7979">
              <w:rPr>
                <w:b/>
                <w:lang w:val="el-GR"/>
              </w:rPr>
              <w:t>Σχήμα Διοίκησης Έργου</w:t>
            </w:r>
          </w:p>
        </w:tc>
        <w:tc>
          <w:tcPr>
            <w:tcW w:w="2969"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6563633D" w14:textId="77777777" w:rsidR="008A2E47" w:rsidRPr="003F7979" w:rsidRDefault="008A2E47" w:rsidP="00992AE8">
            <w:pPr>
              <w:spacing w:line="252" w:lineRule="auto"/>
              <w:jc w:val="center"/>
              <w:rPr>
                <w:lang w:val="en-US"/>
              </w:rPr>
            </w:pPr>
          </w:p>
        </w:tc>
      </w:tr>
      <w:tr w:rsidR="008A2E47" w:rsidRPr="009C223D" w14:paraId="13F70F78" w14:textId="77777777" w:rsidTr="00992AE8">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10141933" w14:textId="77777777" w:rsidR="008A2E47" w:rsidRPr="003F7979" w:rsidRDefault="008A2E47" w:rsidP="00992AE8">
            <w:pPr>
              <w:spacing w:line="252" w:lineRule="auto"/>
              <w:ind w:left="142"/>
              <w:jc w:val="center"/>
              <w:rPr>
                <w:b/>
                <w:lang w:val="el-GR"/>
              </w:rPr>
            </w:pPr>
            <w:r w:rsidRPr="003F7979">
              <w:rPr>
                <w:b/>
                <w:lang w:val="el-GR"/>
              </w:rPr>
              <w:t>2.1</w:t>
            </w:r>
          </w:p>
        </w:tc>
        <w:tc>
          <w:tcPr>
            <w:tcW w:w="5821" w:type="dxa"/>
            <w:tcBorders>
              <w:top w:val="single" w:sz="4" w:space="0" w:color="000000"/>
              <w:left w:val="single" w:sz="4" w:space="0" w:color="000000"/>
              <w:bottom w:val="single" w:sz="4" w:space="0" w:color="000000"/>
              <w:right w:val="single" w:sz="4" w:space="0" w:color="000000"/>
            </w:tcBorders>
            <w:vAlign w:val="center"/>
          </w:tcPr>
          <w:p w14:paraId="6E176655" w14:textId="77777777" w:rsidR="008A2E47" w:rsidRPr="003F7979" w:rsidRDefault="008A2E47" w:rsidP="00992AE8">
            <w:pPr>
              <w:spacing w:line="252" w:lineRule="auto"/>
              <w:rPr>
                <w:lang w:val="el-GR"/>
              </w:rPr>
            </w:pPr>
            <w:r w:rsidRPr="003F7979">
              <w:rPr>
                <w:lang w:val="el-GR"/>
              </w:rPr>
              <w:t>Δομή, Οργάνωση και Λειτουργία Ομάδας Έργου</w:t>
            </w:r>
          </w:p>
        </w:tc>
        <w:tc>
          <w:tcPr>
            <w:tcW w:w="2969" w:type="dxa"/>
            <w:tcBorders>
              <w:top w:val="single" w:sz="4" w:space="0" w:color="000000"/>
              <w:left w:val="single" w:sz="4" w:space="0" w:color="000000"/>
              <w:bottom w:val="single" w:sz="4" w:space="0" w:color="000000"/>
              <w:right w:val="single" w:sz="4" w:space="0" w:color="000000"/>
            </w:tcBorders>
            <w:vAlign w:val="center"/>
          </w:tcPr>
          <w:p w14:paraId="12BDBC8C" w14:textId="77777777" w:rsidR="008A2E47" w:rsidRPr="003F7979" w:rsidRDefault="008A2E47" w:rsidP="00992AE8">
            <w:pPr>
              <w:spacing w:line="252" w:lineRule="auto"/>
              <w:jc w:val="center"/>
              <w:rPr>
                <w:lang w:val="el-GR"/>
              </w:rPr>
            </w:pPr>
            <w:r w:rsidRPr="003F7979">
              <w:rPr>
                <w:lang w:val="el-GR"/>
              </w:rPr>
              <w:t xml:space="preserve">ΠΑΡΑΡΤΗΜΑ Ι </w:t>
            </w:r>
          </w:p>
        </w:tc>
      </w:tr>
      <w:tr w:rsidR="008A2E47" w:rsidRPr="00D079D5" w14:paraId="1E9C86F8" w14:textId="77777777" w:rsidTr="00992AE8">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08192273" w14:textId="77777777" w:rsidR="008A2E47" w:rsidRPr="003F7979" w:rsidRDefault="008A2E47" w:rsidP="00992AE8">
            <w:pPr>
              <w:spacing w:line="252" w:lineRule="auto"/>
              <w:ind w:left="142"/>
              <w:jc w:val="center"/>
              <w:rPr>
                <w:b/>
                <w:lang w:val="el-GR"/>
              </w:rPr>
            </w:pPr>
            <w:r w:rsidRPr="003F7979">
              <w:rPr>
                <w:b/>
                <w:lang w:val="el-GR"/>
              </w:rPr>
              <w:t>2.2</w:t>
            </w:r>
          </w:p>
        </w:tc>
        <w:tc>
          <w:tcPr>
            <w:tcW w:w="5821" w:type="dxa"/>
            <w:tcBorders>
              <w:top w:val="single" w:sz="4" w:space="0" w:color="000000"/>
              <w:left w:val="single" w:sz="4" w:space="0" w:color="000000"/>
              <w:bottom w:val="single" w:sz="4" w:space="0" w:color="000000"/>
              <w:right w:val="single" w:sz="4" w:space="0" w:color="000000"/>
            </w:tcBorders>
            <w:vAlign w:val="center"/>
          </w:tcPr>
          <w:p w14:paraId="474B3D90" w14:textId="77777777" w:rsidR="008A2E47" w:rsidRPr="003F7979" w:rsidRDefault="008A2E47" w:rsidP="00992AE8">
            <w:pPr>
              <w:spacing w:line="252" w:lineRule="auto"/>
              <w:rPr>
                <w:lang w:val="el-GR"/>
              </w:rPr>
            </w:pPr>
            <w:r w:rsidRPr="003F7979">
              <w:rPr>
                <w:lang w:val="el-GR"/>
              </w:rPr>
              <w:t>Μεθοδολογία Διοίκησης και Διασφάλισης Ποιότητας</w:t>
            </w:r>
          </w:p>
        </w:tc>
        <w:tc>
          <w:tcPr>
            <w:tcW w:w="2969" w:type="dxa"/>
            <w:tcBorders>
              <w:top w:val="single" w:sz="4" w:space="0" w:color="000000"/>
              <w:left w:val="single" w:sz="4" w:space="0" w:color="000000"/>
              <w:bottom w:val="single" w:sz="4" w:space="0" w:color="000000"/>
              <w:right w:val="single" w:sz="4" w:space="0" w:color="000000"/>
            </w:tcBorders>
            <w:vAlign w:val="center"/>
          </w:tcPr>
          <w:p w14:paraId="2C85A876" w14:textId="77777777" w:rsidR="008A2E47" w:rsidRPr="003F7979" w:rsidRDefault="008A2E47" w:rsidP="00992AE8">
            <w:pPr>
              <w:spacing w:line="252" w:lineRule="auto"/>
              <w:jc w:val="center"/>
              <w:rPr>
                <w:lang w:val="en-US"/>
              </w:rPr>
            </w:pPr>
            <w:r w:rsidRPr="003F7979">
              <w:rPr>
                <w:lang w:val="el-GR"/>
              </w:rPr>
              <w:t xml:space="preserve">ΠΑΡΑΡΤΗΜΑ Ι </w:t>
            </w:r>
          </w:p>
        </w:tc>
      </w:tr>
    </w:tbl>
    <w:p w14:paraId="75F2923C" w14:textId="77777777" w:rsidR="008A2E47" w:rsidRPr="00603221" w:rsidRDefault="008A2E47" w:rsidP="008A2E47">
      <w:pPr>
        <w:autoSpaceDE w:val="0"/>
        <w:autoSpaceDN w:val="0"/>
        <w:adjustRightInd w:val="0"/>
        <w:spacing w:after="0" w:line="276" w:lineRule="auto"/>
        <w:rPr>
          <w:lang w:val="el-GR"/>
        </w:rPr>
      </w:pPr>
    </w:p>
    <w:p w14:paraId="75E10633" w14:textId="77777777" w:rsidR="008A2E47" w:rsidRPr="00603221" w:rsidRDefault="008A2E47" w:rsidP="008A2E47">
      <w:pPr>
        <w:rPr>
          <w:lang w:val="el-GR"/>
        </w:rPr>
      </w:pPr>
    </w:p>
    <w:p w14:paraId="54B7BCDA" w14:textId="77777777" w:rsidR="008A2E47" w:rsidRDefault="008A2E47" w:rsidP="008A2E47">
      <w:pPr>
        <w:pStyle w:val="normalwithoutspacing"/>
      </w:pPr>
    </w:p>
    <w:p w14:paraId="27D4C772" w14:textId="77777777" w:rsidR="008A2E47" w:rsidRPr="003F4899" w:rsidRDefault="008A2E47" w:rsidP="008A2E47">
      <w:pPr>
        <w:rPr>
          <w:lang w:val="el-GR"/>
        </w:rPr>
      </w:pPr>
    </w:p>
    <w:p w14:paraId="28F4287F" w14:textId="77777777" w:rsidR="008A2E47" w:rsidRPr="003F4899" w:rsidRDefault="008A2E47" w:rsidP="008A2E47">
      <w:pPr>
        <w:rPr>
          <w:lang w:val="el-GR"/>
        </w:rPr>
      </w:pPr>
    </w:p>
    <w:p w14:paraId="39C25FF0" w14:textId="77777777" w:rsidR="008A2E47" w:rsidRPr="003F4899" w:rsidRDefault="008A2E47" w:rsidP="008A2E47">
      <w:pPr>
        <w:rPr>
          <w:lang w:val="el-GR"/>
        </w:rPr>
      </w:pPr>
    </w:p>
    <w:p w14:paraId="70E73ED2" w14:textId="77777777" w:rsidR="008A2E47" w:rsidRPr="003F4899" w:rsidRDefault="008A2E47" w:rsidP="008A2E47">
      <w:pPr>
        <w:rPr>
          <w:lang w:val="el-GR"/>
        </w:rPr>
      </w:pPr>
    </w:p>
    <w:p w14:paraId="7261E6D0" w14:textId="77777777" w:rsidR="008A2E47" w:rsidRPr="003F4899" w:rsidRDefault="008A2E47" w:rsidP="008A2E47">
      <w:pPr>
        <w:rPr>
          <w:lang w:val="el-GR"/>
        </w:rPr>
      </w:pPr>
    </w:p>
    <w:p w14:paraId="30E0A263" w14:textId="77777777" w:rsidR="008A2E47" w:rsidRPr="003F4899" w:rsidRDefault="008A2E47" w:rsidP="008A2E47">
      <w:pPr>
        <w:rPr>
          <w:lang w:val="el-GR"/>
        </w:rPr>
      </w:pPr>
    </w:p>
    <w:p w14:paraId="34C28E4D" w14:textId="77777777" w:rsidR="008A2E47" w:rsidRPr="003F4899" w:rsidRDefault="008A2E47" w:rsidP="008A2E47">
      <w:pPr>
        <w:rPr>
          <w:lang w:val="el-GR"/>
        </w:rPr>
      </w:pPr>
    </w:p>
    <w:p w14:paraId="26D9EDC0" w14:textId="77777777" w:rsidR="008A2E47" w:rsidRPr="003F4899" w:rsidRDefault="008A2E47" w:rsidP="008A2E47">
      <w:pPr>
        <w:rPr>
          <w:lang w:val="el-GR"/>
        </w:rPr>
      </w:pPr>
    </w:p>
    <w:p w14:paraId="1182A70F" w14:textId="77777777" w:rsidR="008A2E47" w:rsidRPr="003F4899" w:rsidRDefault="008A2E47" w:rsidP="008A2E47">
      <w:pPr>
        <w:rPr>
          <w:lang w:val="el-GR"/>
        </w:rPr>
      </w:pPr>
    </w:p>
    <w:p w14:paraId="5C4FA8CA" w14:textId="77777777" w:rsidR="008A2E47" w:rsidRPr="003F4899" w:rsidRDefault="008A2E47" w:rsidP="008A2E47">
      <w:pPr>
        <w:rPr>
          <w:lang w:val="el-GR"/>
        </w:rPr>
      </w:pPr>
    </w:p>
    <w:p w14:paraId="770B2C04" w14:textId="77777777" w:rsidR="008A2E47" w:rsidRPr="003F4899" w:rsidRDefault="008A2E47" w:rsidP="008A2E47">
      <w:pPr>
        <w:rPr>
          <w:lang w:val="el-GR"/>
        </w:rPr>
      </w:pPr>
    </w:p>
    <w:p w14:paraId="02A47F1B" w14:textId="77777777" w:rsidR="008A2E47" w:rsidRPr="003F4899" w:rsidRDefault="008A2E47" w:rsidP="008A2E47">
      <w:pPr>
        <w:rPr>
          <w:lang w:val="el-GR"/>
        </w:rPr>
      </w:pPr>
    </w:p>
    <w:p w14:paraId="7BACE6C7" w14:textId="77777777" w:rsidR="008A2E47" w:rsidRPr="003F4899" w:rsidRDefault="008A2E47" w:rsidP="008A2E47">
      <w:pPr>
        <w:rPr>
          <w:lang w:val="el-GR"/>
        </w:rPr>
      </w:pPr>
    </w:p>
    <w:p w14:paraId="331E546F" w14:textId="77777777" w:rsidR="008A2E47" w:rsidRDefault="008A2E47" w:rsidP="008A2E47">
      <w:pPr>
        <w:tabs>
          <w:tab w:val="left" w:pos="1892"/>
        </w:tabs>
        <w:rPr>
          <w:lang w:val="el-GR"/>
        </w:rPr>
        <w:sectPr w:rsidR="008A2E47" w:rsidSect="008A2E47">
          <w:pgSz w:w="11906" w:h="16838"/>
          <w:pgMar w:top="1411" w:right="1138" w:bottom="994" w:left="1138" w:header="720" w:footer="709" w:gutter="0"/>
          <w:cols w:space="720"/>
          <w:titlePg/>
          <w:docGrid w:linePitch="360"/>
        </w:sectPr>
      </w:pPr>
      <w:r>
        <w:rPr>
          <w:lang w:val="el-GR"/>
        </w:rPr>
        <w:tab/>
      </w:r>
    </w:p>
    <w:p w14:paraId="2D9A05B6" w14:textId="77777777" w:rsidR="008A2E47" w:rsidRPr="00603221" w:rsidRDefault="008A2E47" w:rsidP="008A2E47">
      <w:pPr>
        <w:pStyle w:val="Heading2"/>
        <w:numPr>
          <w:ilvl w:val="0"/>
          <w:numId w:val="0"/>
        </w:numPr>
        <w:ind w:left="576" w:hanging="576"/>
        <w:rPr>
          <w:rFonts w:cs="Tahoma"/>
          <w:lang w:val="el-GR"/>
        </w:rPr>
      </w:pPr>
      <w:bookmarkStart w:id="443" w:name="_Ref510087099"/>
      <w:bookmarkStart w:id="444" w:name="_Ref40980023"/>
      <w:bookmarkStart w:id="445" w:name="_Ref40980058"/>
      <w:bookmarkStart w:id="446" w:name="_Ref40980548"/>
      <w:bookmarkStart w:id="447" w:name="_Ref55324421"/>
      <w:bookmarkStart w:id="448" w:name="_Toc97194378"/>
      <w:bookmarkStart w:id="449" w:name="_Toc97194482"/>
      <w:bookmarkStart w:id="450" w:name="_Toc204863068"/>
      <w:r w:rsidRPr="00603221">
        <w:rPr>
          <w:rFonts w:cs="Tahoma"/>
          <w:lang w:val="el-GR"/>
        </w:rPr>
        <w:lastRenderedPageBreak/>
        <w:t xml:space="preserve">ΠΑΡΑΡΤΗΜΑ </w:t>
      </w:r>
      <w:r w:rsidRPr="00603221">
        <w:rPr>
          <w:rFonts w:cs="Tahoma"/>
        </w:rPr>
        <w:t>V</w:t>
      </w:r>
      <w:r w:rsidRPr="00603221">
        <w:rPr>
          <w:rFonts w:cs="Tahoma"/>
          <w:lang w:val="el-GR"/>
        </w:rPr>
        <w:t xml:space="preserve"> – Υπόδειγμα Οικονομικής Προσφοράς</w:t>
      </w:r>
      <w:bookmarkEnd w:id="443"/>
      <w:bookmarkEnd w:id="444"/>
      <w:bookmarkEnd w:id="445"/>
      <w:bookmarkEnd w:id="446"/>
      <w:bookmarkEnd w:id="447"/>
      <w:bookmarkEnd w:id="448"/>
      <w:bookmarkEnd w:id="449"/>
      <w:bookmarkEnd w:id="450"/>
      <w:r w:rsidRPr="00603221">
        <w:rPr>
          <w:rFonts w:cs="Tahoma"/>
          <w:lang w:val="el-GR"/>
        </w:rPr>
        <w:t xml:space="preserve"> </w:t>
      </w:r>
    </w:p>
    <w:p w14:paraId="08D9D35D" w14:textId="77777777" w:rsidR="008A2E47" w:rsidRDefault="008A2E47" w:rsidP="008A2E47">
      <w:pPr>
        <w:spacing w:line="252" w:lineRule="auto"/>
        <w:rPr>
          <w:lang w:val="el-GR"/>
        </w:rPr>
      </w:pPr>
      <w:r w:rsidRPr="00CD12D1">
        <w:rPr>
          <w:lang w:val="el-GR" w:eastAsia="el-GR"/>
        </w:rPr>
        <w:t>Στην οικονομική προσφορά υποβάλλεται ο κάτωθι πίνακας</w:t>
      </w:r>
      <w:r>
        <w:rPr>
          <w:lang w:val="el-GR" w:eastAsia="el-GR"/>
        </w:rPr>
        <w:t>:</w:t>
      </w:r>
      <w:r>
        <w:rPr>
          <w:lang w:val="el-GR"/>
        </w:rPr>
        <w:tab/>
      </w:r>
    </w:p>
    <w:p w14:paraId="278E4BC3" w14:textId="77777777" w:rsidR="008A2E47" w:rsidRDefault="008A2E47" w:rsidP="008A2E47">
      <w:pPr>
        <w:spacing w:line="252" w:lineRule="auto"/>
        <w:rPr>
          <w:lang w:val="el-GR"/>
        </w:rPr>
      </w:pPr>
    </w:p>
    <w:tbl>
      <w:tblPr>
        <w:tblStyle w:val="TableGrid"/>
        <w:tblW w:w="9942" w:type="dxa"/>
        <w:jc w:val="center"/>
        <w:tblLook w:val="04A0" w:firstRow="1" w:lastRow="0" w:firstColumn="1" w:lastColumn="0" w:noHBand="0" w:noVBand="1"/>
      </w:tblPr>
      <w:tblGrid>
        <w:gridCol w:w="2437"/>
        <w:gridCol w:w="2170"/>
        <w:gridCol w:w="1856"/>
        <w:gridCol w:w="779"/>
        <w:gridCol w:w="1350"/>
        <w:gridCol w:w="1350"/>
      </w:tblGrid>
      <w:tr w:rsidR="008A2E47" w14:paraId="61D0B7C6" w14:textId="77777777" w:rsidTr="00992AE8">
        <w:trPr>
          <w:trHeight w:val="917"/>
          <w:jc w:val="center"/>
        </w:trPr>
        <w:tc>
          <w:tcPr>
            <w:tcW w:w="9942" w:type="dxa"/>
            <w:gridSpan w:val="6"/>
            <w:shd w:val="clear" w:color="auto" w:fill="EDEDED" w:themeFill="accent3" w:themeFillTint="33"/>
          </w:tcPr>
          <w:p w14:paraId="18FD3B6E" w14:textId="77777777" w:rsidR="008A2E47" w:rsidRPr="005A3B2A" w:rsidRDefault="008A2E47" w:rsidP="00992AE8">
            <w:pPr>
              <w:jc w:val="center"/>
              <w:rPr>
                <w:b/>
                <w:bCs/>
                <w:sz w:val="20"/>
                <w:szCs w:val="20"/>
                <w:lang w:val="el-GR"/>
              </w:rPr>
            </w:pPr>
          </w:p>
          <w:p w14:paraId="45DD984B" w14:textId="77777777" w:rsidR="008A2E47" w:rsidRPr="005A3B2A" w:rsidRDefault="008A2E47" w:rsidP="00992AE8">
            <w:pPr>
              <w:jc w:val="center"/>
              <w:rPr>
                <w:b/>
                <w:bCs/>
                <w:sz w:val="20"/>
                <w:szCs w:val="20"/>
                <w:lang w:val="el-GR"/>
              </w:rPr>
            </w:pPr>
            <w:r w:rsidRPr="005A3B2A">
              <w:rPr>
                <w:b/>
                <w:bCs/>
                <w:sz w:val="20"/>
                <w:szCs w:val="20"/>
                <w:lang w:val="el-GR"/>
              </w:rPr>
              <w:t xml:space="preserve">ΠΙΝΑΚΑΣ ΟΙΚΟΝΟΜΙΚΗΣ ΠΡΟΣΦΟΡΑΣ </w:t>
            </w:r>
          </w:p>
          <w:p w14:paraId="61284AF6" w14:textId="77777777" w:rsidR="008A2E47" w:rsidRPr="005A3B2A" w:rsidRDefault="008A2E47" w:rsidP="00992AE8">
            <w:pPr>
              <w:jc w:val="center"/>
              <w:rPr>
                <w:b/>
                <w:bCs/>
                <w:sz w:val="20"/>
                <w:szCs w:val="20"/>
                <w:lang w:val="el-GR"/>
              </w:rPr>
            </w:pPr>
          </w:p>
        </w:tc>
      </w:tr>
      <w:tr w:rsidR="008A2E47" w:rsidRPr="005A3B2A" w14:paraId="3C457D99" w14:textId="77777777" w:rsidTr="00992AE8">
        <w:trPr>
          <w:trHeight w:val="820"/>
          <w:jc w:val="center"/>
        </w:trPr>
        <w:tc>
          <w:tcPr>
            <w:tcW w:w="2437" w:type="dxa"/>
            <w:shd w:val="clear" w:color="auto" w:fill="E2EFD9" w:themeFill="accent6" w:themeFillTint="33"/>
            <w:vAlign w:val="center"/>
          </w:tcPr>
          <w:p w14:paraId="1F27232A" w14:textId="77777777" w:rsidR="008A2E47" w:rsidRPr="005A3B2A" w:rsidRDefault="008A2E47" w:rsidP="00992AE8">
            <w:pPr>
              <w:jc w:val="center"/>
              <w:rPr>
                <w:b/>
                <w:bCs/>
                <w:sz w:val="20"/>
                <w:szCs w:val="20"/>
                <w:lang w:val="el-GR"/>
              </w:rPr>
            </w:pPr>
          </w:p>
          <w:p w14:paraId="3B7CBBE1" w14:textId="77777777" w:rsidR="008A2E47" w:rsidRPr="005A3B2A" w:rsidRDefault="008A2E47" w:rsidP="00992AE8">
            <w:pPr>
              <w:jc w:val="center"/>
              <w:rPr>
                <w:b/>
                <w:bCs/>
                <w:sz w:val="20"/>
                <w:szCs w:val="20"/>
                <w:lang w:val="el-GR"/>
              </w:rPr>
            </w:pPr>
            <w:r w:rsidRPr="005A3B2A">
              <w:rPr>
                <w:b/>
                <w:bCs/>
                <w:sz w:val="20"/>
                <w:szCs w:val="20"/>
                <w:lang w:val="el-GR"/>
              </w:rPr>
              <w:t>ΕΡΓΟ</w:t>
            </w:r>
          </w:p>
        </w:tc>
        <w:tc>
          <w:tcPr>
            <w:tcW w:w="2170" w:type="dxa"/>
            <w:shd w:val="clear" w:color="auto" w:fill="E2EFD9" w:themeFill="accent6" w:themeFillTint="33"/>
            <w:vAlign w:val="center"/>
          </w:tcPr>
          <w:p w14:paraId="3B40745D" w14:textId="77777777" w:rsidR="008A2E47" w:rsidRPr="005A3B2A" w:rsidRDefault="008A2E47" w:rsidP="00992AE8">
            <w:pPr>
              <w:jc w:val="center"/>
              <w:rPr>
                <w:b/>
                <w:bCs/>
                <w:sz w:val="20"/>
                <w:szCs w:val="20"/>
                <w:lang w:val="el-GR"/>
              </w:rPr>
            </w:pPr>
          </w:p>
          <w:p w14:paraId="32BCF485" w14:textId="77777777" w:rsidR="008A2E47" w:rsidRPr="005A3B2A" w:rsidRDefault="008A2E47" w:rsidP="00992AE8">
            <w:pPr>
              <w:jc w:val="center"/>
              <w:rPr>
                <w:b/>
                <w:bCs/>
                <w:sz w:val="20"/>
                <w:szCs w:val="20"/>
                <w:lang w:val="el-GR"/>
              </w:rPr>
            </w:pPr>
            <w:r w:rsidRPr="005A3B2A">
              <w:rPr>
                <w:b/>
                <w:bCs/>
                <w:sz w:val="20"/>
                <w:szCs w:val="20"/>
                <w:lang w:val="el-GR"/>
              </w:rPr>
              <w:t>ΣΥΝΟΛΟ ΑΝΘΡΩΠΟΩΡΩΝ</w:t>
            </w:r>
            <w:r>
              <w:rPr>
                <w:b/>
                <w:bCs/>
                <w:sz w:val="20"/>
                <w:szCs w:val="20"/>
                <w:lang w:val="el-GR"/>
              </w:rPr>
              <w:t>**</w:t>
            </w:r>
          </w:p>
        </w:tc>
        <w:tc>
          <w:tcPr>
            <w:tcW w:w="1856" w:type="dxa"/>
            <w:shd w:val="clear" w:color="auto" w:fill="E2EFD9" w:themeFill="accent6" w:themeFillTint="33"/>
            <w:vAlign w:val="center"/>
          </w:tcPr>
          <w:p w14:paraId="15FD58E7" w14:textId="77777777" w:rsidR="008A2E47" w:rsidRPr="005A3B2A" w:rsidRDefault="008A2E47" w:rsidP="00992AE8">
            <w:pPr>
              <w:jc w:val="center"/>
              <w:rPr>
                <w:b/>
                <w:bCs/>
                <w:sz w:val="20"/>
                <w:szCs w:val="20"/>
                <w:lang w:val="el-GR"/>
              </w:rPr>
            </w:pPr>
            <w:r w:rsidRPr="005A3B2A">
              <w:rPr>
                <w:b/>
                <w:bCs/>
                <w:sz w:val="20"/>
                <w:szCs w:val="20"/>
                <w:lang w:val="el-GR"/>
              </w:rPr>
              <w:t>ΤΙΜΗ ΑΝΘΡΟΠΟΩΡΑΣ ΑΝΕΥ ΦΠΑ</w:t>
            </w:r>
            <w:r>
              <w:rPr>
                <w:b/>
                <w:bCs/>
                <w:sz w:val="20"/>
                <w:szCs w:val="20"/>
                <w:lang w:val="el-GR"/>
              </w:rPr>
              <w:t>*</w:t>
            </w:r>
          </w:p>
        </w:tc>
        <w:tc>
          <w:tcPr>
            <w:tcW w:w="777" w:type="dxa"/>
            <w:shd w:val="clear" w:color="auto" w:fill="E2EFD9" w:themeFill="accent6" w:themeFillTint="33"/>
            <w:vAlign w:val="center"/>
          </w:tcPr>
          <w:p w14:paraId="33484D71" w14:textId="77777777" w:rsidR="008A2E47" w:rsidRPr="005A3B2A" w:rsidRDefault="008A2E47" w:rsidP="00992AE8">
            <w:pPr>
              <w:jc w:val="center"/>
              <w:rPr>
                <w:b/>
                <w:bCs/>
                <w:sz w:val="20"/>
                <w:szCs w:val="20"/>
                <w:lang w:val="el-GR"/>
              </w:rPr>
            </w:pPr>
            <w:r w:rsidRPr="005A3B2A">
              <w:rPr>
                <w:b/>
                <w:bCs/>
                <w:sz w:val="20"/>
                <w:szCs w:val="20"/>
                <w:lang w:val="el-GR"/>
              </w:rPr>
              <w:t>ΦΠΑ</w:t>
            </w:r>
          </w:p>
        </w:tc>
        <w:tc>
          <w:tcPr>
            <w:tcW w:w="1350" w:type="dxa"/>
            <w:shd w:val="clear" w:color="auto" w:fill="E2EFD9" w:themeFill="accent6" w:themeFillTint="33"/>
            <w:vAlign w:val="center"/>
          </w:tcPr>
          <w:p w14:paraId="77CFB260" w14:textId="77777777" w:rsidR="008A2E47" w:rsidRPr="005A3B2A" w:rsidRDefault="008A2E47" w:rsidP="00992AE8">
            <w:pPr>
              <w:rPr>
                <w:b/>
                <w:bCs/>
                <w:sz w:val="20"/>
                <w:szCs w:val="20"/>
                <w:lang w:val="el-GR"/>
              </w:rPr>
            </w:pPr>
            <w:r w:rsidRPr="005A3B2A">
              <w:rPr>
                <w:b/>
                <w:bCs/>
                <w:sz w:val="20"/>
                <w:szCs w:val="20"/>
                <w:lang w:val="el-GR"/>
              </w:rPr>
              <w:t xml:space="preserve">ΣΥΝΟΛΙΚΗ ΤΙΜΗ ΑΝΕΥ ΦΠΑ </w:t>
            </w:r>
          </w:p>
        </w:tc>
        <w:tc>
          <w:tcPr>
            <w:tcW w:w="1349" w:type="dxa"/>
            <w:shd w:val="clear" w:color="auto" w:fill="E2EFD9" w:themeFill="accent6" w:themeFillTint="33"/>
            <w:vAlign w:val="center"/>
          </w:tcPr>
          <w:p w14:paraId="75FB1444" w14:textId="77777777" w:rsidR="008A2E47" w:rsidRPr="005A3B2A" w:rsidRDefault="008A2E47" w:rsidP="00992AE8">
            <w:pPr>
              <w:rPr>
                <w:b/>
                <w:bCs/>
                <w:sz w:val="20"/>
                <w:szCs w:val="20"/>
                <w:lang w:val="el-GR"/>
              </w:rPr>
            </w:pPr>
            <w:r w:rsidRPr="005A3B2A">
              <w:rPr>
                <w:b/>
                <w:bCs/>
                <w:sz w:val="20"/>
                <w:szCs w:val="20"/>
                <w:lang w:val="el-GR"/>
              </w:rPr>
              <w:t>ΣΥΝΟΛΙΚΗ ΤΙΜΗ ΜΕ ΦΠΑ</w:t>
            </w:r>
          </w:p>
        </w:tc>
      </w:tr>
      <w:tr w:rsidR="008A2E47" w:rsidRPr="005A3B2A" w14:paraId="6EF0858A" w14:textId="77777777" w:rsidTr="00992AE8">
        <w:trPr>
          <w:trHeight w:val="433"/>
          <w:jc w:val="center"/>
        </w:trPr>
        <w:tc>
          <w:tcPr>
            <w:tcW w:w="2437" w:type="dxa"/>
            <w:vMerge w:val="restart"/>
            <w:shd w:val="clear" w:color="auto" w:fill="E2EFD9" w:themeFill="accent6" w:themeFillTint="33"/>
            <w:vAlign w:val="center"/>
          </w:tcPr>
          <w:p w14:paraId="50F02B07" w14:textId="77777777" w:rsidR="008A2E47" w:rsidRPr="005A3B2A" w:rsidRDefault="008A2E47" w:rsidP="00992AE8">
            <w:pPr>
              <w:rPr>
                <w:b/>
                <w:bCs/>
                <w:sz w:val="20"/>
                <w:szCs w:val="20"/>
                <w:lang w:val="el-GR"/>
              </w:rPr>
            </w:pPr>
            <w:r w:rsidRPr="006F2A5B">
              <w:rPr>
                <w:lang w:val="el-GR"/>
              </w:rPr>
              <w:t>«</w:t>
            </w:r>
            <w:r w:rsidRPr="00180E9E">
              <w:rPr>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για Επιβεβαίωση Επίτευξης Οροσήμων Δράσης 16706 – Ψηφιακός Μετασχηματισμός Μικρομεσαίων Επιχειρήσεων που υλοποίει η «Κοινωνία της Πληροφορίας Μ.Α.Ε.»</w:t>
            </w:r>
          </w:p>
        </w:tc>
        <w:tc>
          <w:tcPr>
            <w:tcW w:w="7505" w:type="dxa"/>
            <w:gridSpan w:val="5"/>
            <w:shd w:val="clear" w:color="auto" w:fill="E2EFD9" w:themeFill="accent6" w:themeFillTint="33"/>
            <w:vAlign w:val="center"/>
          </w:tcPr>
          <w:p w14:paraId="28AF7A38" w14:textId="77777777" w:rsidR="008A2E47" w:rsidRPr="00CD12D1" w:rsidRDefault="008A2E47" w:rsidP="00992AE8">
            <w:pPr>
              <w:jc w:val="center"/>
              <w:rPr>
                <w:b/>
                <w:bCs/>
                <w:i/>
                <w:iCs/>
                <w:sz w:val="20"/>
                <w:szCs w:val="20"/>
                <w:lang w:val="el-GR"/>
              </w:rPr>
            </w:pPr>
            <w:r w:rsidRPr="00CD12D1">
              <w:rPr>
                <w:b/>
                <w:bCs/>
                <w:i/>
                <w:iCs/>
                <w:sz w:val="20"/>
                <w:szCs w:val="20"/>
                <w:lang w:val="el-GR"/>
              </w:rPr>
              <w:t>ΟΛΟΓΡΑΦΩΣ</w:t>
            </w:r>
          </w:p>
        </w:tc>
      </w:tr>
      <w:tr w:rsidR="008A2E47" w14:paraId="2BF8972F" w14:textId="77777777" w:rsidTr="00992AE8">
        <w:trPr>
          <w:trHeight w:val="1831"/>
          <w:jc w:val="center"/>
        </w:trPr>
        <w:tc>
          <w:tcPr>
            <w:tcW w:w="2437" w:type="dxa"/>
            <w:vMerge/>
          </w:tcPr>
          <w:p w14:paraId="1C3FFF1D" w14:textId="77777777" w:rsidR="008A2E47" w:rsidRDefault="008A2E47" w:rsidP="00992AE8">
            <w:pPr>
              <w:rPr>
                <w:lang w:val="el-GR"/>
              </w:rPr>
            </w:pPr>
          </w:p>
        </w:tc>
        <w:tc>
          <w:tcPr>
            <w:tcW w:w="2170" w:type="dxa"/>
            <w:vAlign w:val="center"/>
          </w:tcPr>
          <w:p w14:paraId="5E2AB84D" w14:textId="77777777" w:rsidR="008A2E47" w:rsidRDefault="008A2E47" w:rsidP="00992AE8">
            <w:pPr>
              <w:jc w:val="center"/>
              <w:rPr>
                <w:lang w:val="el-GR"/>
              </w:rPr>
            </w:pPr>
            <w:r w:rsidRPr="0086578F">
              <w:rPr>
                <w:lang w:val="el-GR"/>
              </w:rPr>
              <w:t>1190</w:t>
            </w:r>
          </w:p>
        </w:tc>
        <w:tc>
          <w:tcPr>
            <w:tcW w:w="1856" w:type="dxa"/>
          </w:tcPr>
          <w:p w14:paraId="27ED47BA" w14:textId="77777777" w:rsidR="008A2E47" w:rsidRDefault="008A2E47" w:rsidP="00992AE8">
            <w:pPr>
              <w:rPr>
                <w:lang w:val="el-GR"/>
              </w:rPr>
            </w:pPr>
          </w:p>
        </w:tc>
        <w:tc>
          <w:tcPr>
            <w:tcW w:w="777" w:type="dxa"/>
          </w:tcPr>
          <w:p w14:paraId="54E577AC" w14:textId="77777777" w:rsidR="008A2E47" w:rsidRDefault="008A2E47" w:rsidP="00992AE8">
            <w:pPr>
              <w:rPr>
                <w:lang w:val="el-GR"/>
              </w:rPr>
            </w:pPr>
          </w:p>
        </w:tc>
        <w:tc>
          <w:tcPr>
            <w:tcW w:w="1350" w:type="dxa"/>
          </w:tcPr>
          <w:p w14:paraId="022CD7CE" w14:textId="77777777" w:rsidR="008A2E47" w:rsidRPr="005A3B2A" w:rsidRDefault="008A2E47" w:rsidP="00992AE8">
            <w:pPr>
              <w:rPr>
                <w:sz w:val="20"/>
                <w:szCs w:val="20"/>
                <w:lang w:val="el-GR"/>
              </w:rPr>
            </w:pPr>
          </w:p>
        </w:tc>
        <w:tc>
          <w:tcPr>
            <w:tcW w:w="1349" w:type="dxa"/>
          </w:tcPr>
          <w:p w14:paraId="0D5FB6E8" w14:textId="77777777" w:rsidR="008A2E47" w:rsidRDefault="008A2E47" w:rsidP="00992AE8">
            <w:pPr>
              <w:rPr>
                <w:lang w:val="el-GR"/>
              </w:rPr>
            </w:pPr>
          </w:p>
        </w:tc>
      </w:tr>
      <w:tr w:rsidR="008A2E47" w14:paraId="463EAA36" w14:textId="77777777" w:rsidTr="00992AE8">
        <w:trPr>
          <w:trHeight w:val="293"/>
          <w:jc w:val="center"/>
        </w:trPr>
        <w:tc>
          <w:tcPr>
            <w:tcW w:w="2437" w:type="dxa"/>
            <w:vMerge/>
          </w:tcPr>
          <w:p w14:paraId="7ACCB9B1" w14:textId="77777777" w:rsidR="008A2E47" w:rsidRPr="006F2A5B" w:rsidRDefault="008A2E47" w:rsidP="00992AE8">
            <w:pPr>
              <w:rPr>
                <w:lang w:val="el-GR"/>
              </w:rPr>
            </w:pPr>
          </w:p>
        </w:tc>
        <w:tc>
          <w:tcPr>
            <w:tcW w:w="4805" w:type="dxa"/>
            <w:gridSpan w:val="3"/>
            <w:vMerge w:val="restart"/>
            <w:shd w:val="clear" w:color="auto" w:fill="E2EFD9" w:themeFill="accent6" w:themeFillTint="33"/>
          </w:tcPr>
          <w:p w14:paraId="1AFCB06B" w14:textId="77777777" w:rsidR="008A2E47" w:rsidRDefault="008A2E47" w:rsidP="00992AE8">
            <w:pPr>
              <w:jc w:val="center"/>
              <w:rPr>
                <w:b/>
                <w:bCs/>
                <w:i/>
                <w:iCs/>
                <w:sz w:val="20"/>
                <w:szCs w:val="20"/>
                <w:lang w:val="el-GR"/>
              </w:rPr>
            </w:pPr>
            <w:r>
              <w:rPr>
                <w:b/>
                <w:bCs/>
                <w:i/>
                <w:iCs/>
                <w:sz w:val="20"/>
                <w:szCs w:val="20"/>
                <w:lang w:val="el-GR"/>
              </w:rPr>
              <w:t xml:space="preserve">                                                                                                                       </w:t>
            </w:r>
          </w:p>
        </w:tc>
        <w:tc>
          <w:tcPr>
            <w:tcW w:w="2700" w:type="dxa"/>
            <w:gridSpan w:val="2"/>
            <w:shd w:val="clear" w:color="auto" w:fill="E2EFD9" w:themeFill="accent6" w:themeFillTint="33"/>
          </w:tcPr>
          <w:p w14:paraId="6B08A8BF" w14:textId="77777777" w:rsidR="008A2E47" w:rsidRDefault="008A2E47" w:rsidP="00992AE8">
            <w:pPr>
              <w:jc w:val="center"/>
              <w:rPr>
                <w:lang w:val="el-GR"/>
              </w:rPr>
            </w:pPr>
            <w:r>
              <w:rPr>
                <w:b/>
                <w:bCs/>
                <w:i/>
                <w:iCs/>
                <w:sz w:val="20"/>
                <w:szCs w:val="20"/>
                <w:lang w:val="el-GR"/>
              </w:rPr>
              <w:t xml:space="preserve">                                                                                      </w:t>
            </w:r>
            <w:r w:rsidRPr="00CD12D1">
              <w:rPr>
                <w:b/>
                <w:bCs/>
                <w:i/>
                <w:iCs/>
                <w:sz w:val="20"/>
                <w:szCs w:val="20"/>
                <w:lang w:val="el-GR"/>
              </w:rPr>
              <w:t>Α</w:t>
            </w:r>
            <w:r>
              <w:rPr>
                <w:b/>
                <w:bCs/>
                <w:i/>
                <w:iCs/>
                <w:sz w:val="20"/>
                <w:szCs w:val="20"/>
                <w:lang w:val="el-GR"/>
              </w:rPr>
              <w:t>Ρ</w:t>
            </w:r>
            <w:r w:rsidRPr="00CD12D1">
              <w:rPr>
                <w:b/>
                <w:bCs/>
                <w:i/>
                <w:iCs/>
                <w:sz w:val="20"/>
                <w:szCs w:val="20"/>
                <w:lang w:val="el-GR"/>
              </w:rPr>
              <w:t>ΙΘΜΗΤΙΚΩΣ</w:t>
            </w:r>
          </w:p>
        </w:tc>
      </w:tr>
      <w:tr w:rsidR="008A2E47" w14:paraId="77DBA80A" w14:textId="77777777" w:rsidTr="00992AE8">
        <w:trPr>
          <w:trHeight w:val="1702"/>
          <w:jc w:val="center"/>
        </w:trPr>
        <w:tc>
          <w:tcPr>
            <w:tcW w:w="2437" w:type="dxa"/>
            <w:vMerge/>
          </w:tcPr>
          <w:p w14:paraId="6D14B926" w14:textId="77777777" w:rsidR="008A2E47" w:rsidRPr="006F2A5B" w:rsidRDefault="008A2E47" w:rsidP="00992AE8">
            <w:pPr>
              <w:rPr>
                <w:lang w:val="el-GR"/>
              </w:rPr>
            </w:pPr>
          </w:p>
        </w:tc>
        <w:tc>
          <w:tcPr>
            <w:tcW w:w="4805" w:type="dxa"/>
            <w:gridSpan w:val="3"/>
            <w:vMerge/>
            <w:shd w:val="clear" w:color="auto" w:fill="D9D9D9" w:themeFill="background1" w:themeFillShade="D9"/>
          </w:tcPr>
          <w:p w14:paraId="4F0FD759" w14:textId="77777777" w:rsidR="008A2E47" w:rsidRDefault="008A2E47" w:rsidP="00992AE8">
            <w:pPr>
              <w:rPr>
                <w:lang w:val="el-GR"/>
              </w:rPr>
            </w:pPr>
          </w:p>
        </w:tc>
        <w:tc>
          <w:tcPr>
            <w:tcW w:w="1350" w:type="dxa"/>
          </w:tcPr>
          <w:p w14:paraId="2DC54494" w14:textId="77777777" w:rsidR="008A2E47" w:rsidRPr="005A3B2A" w:rsidRDefault="008A2E47" w:rsidP="00992AE8">
            <w:pPr>
              <w:rPr>
                <w:sz w:val="20"/>
                <w:szCs w:val="20"/>
                <w:lang w:val="el-GR"/>
              </w:rPr>
            </w:pPr>
          </w:p>
        </w:tc>
        <w:tc>
          <w:tcPr>
            <w:tcW w:w="1349" w:type="dxa"/>
          </w:tcPr>
          <w:p w14:paraId="03E4B40A" w14:textId="77777777" w:rsidR="008A2E47" w:rsidRDefault="008A2E47" w:rsidP="00992AE8">
            <w:pPr>
              <w:rPr>
                <w:lang w:val="el-GR"/>
              </w:rPr>
            </w:pPr>
          </w:p>
        </w:tc>
      </w:tr>
    </w:tbl>
    <w:p w14:paraId="40CA819E" w14:textId="77777777" w:rsidR="008A2E47" w:rsidRPr="000126DC" w:rsidRDefault="008A2E47" w:rsidP="008A2E47">
      <w:pPr>
        <w:tabs>
          <w:tab w:val="left" w:pos="495"/>
          <w:tab w:val="left" w:pos="1892"/>
        </w:tabs>
        <w:rPr>
          <w:sz w:val="20"/>
          <w:szCs w:val="20"/>
          <w:lang w:val="el-GR"/>
        </w:rPr>
      </w:pPr>
      <w:r w:rsidRPr="000126DC">
        <w:rPr>
          <w:sz w:val="20"/>
          <w:szCs w:val="20"/>
          <w:lang w:val="el-GR"/>
        </w:rPr>
        <w:t xml:space="preserve">               </w:t>
      </w:r>
    </w:p>
    <w:p w14:paraId="33DB5926" w14:textId="77777777" w:rsidR="008A2E47" w:rsidRPr="000126DC" w:rsidRDefault="008A2E47" w:rsidP="008A2E47">
      <w:pPr>
        <w:tabs>
          <w:tab w:val="left" w:pos="495"/>
          <w:tab w:val="left" w:pos="1892"/>
        </w:tabs>
        <w:rPr>
          <w:sz w:val="20"/>
          <w:szCs w:val="20"/>
          <w:lang w:val="el-GR"/>
        </w:rPr>
      </w:pPr>
      <w:r w:rsidRPr="000126DC">
        <w:rPr>
          <w:sz w:val="20"/>
          <w:szCs w:val="20"/>
          <w:lang w:val="el-GR"/>
        </w:rPr>
        <w:t>** Ο αριθμός των ανθροποωρών δε δύναται να υπερβαίνει τη συνολική ποσότητα που ορίζεται στην παρούσα διακήρυξη κατά την εκτέλεση του έργου.</w:t>
      </w:r>
    </w:p>
    <w:p w14:paraId="00F7DCFA" w14:textId="77777777" w:rsidR="008A2E47" w:rsidRPr="00575351" w:rsidRDefault="008A2E47" w:rsidP="008A2E47">
      <w:pPr>
        <w:tabs>
          <w:tab w:val="left" w:pos="495"/>
          <w:tab w:val="left" w:pos="1892"/>
        </w:tabs>
        <w:rPr>
          <w:sz w:val="16"/>
          <w:szCs w:val="16"/>
          <w:lang w:val="el-GR"/>
        </w:rPr>
      </w:pPr>
      <w:r w:rsidRPr="000126DC">
        <w:rPr>
          <w:sz w:val="20"/>
          <w:szCs w:val="20"/>
          <w:lang w:val="el-GR"/>
        </w:rPr>
        <w:t>* Η τιμή ανθροποώρας θα είναι σταθερή κατά τη διάρκεια της σύμβασης</w:t>
      </w:r>
      <w:r w:rsidRPr="00575351">
        <w:rPr>
          <w:sz w:val="16"/>
          <w:szCs w:val="16"/>
          <w:lang w:val="el-GR"/>
        </w:rPr>
        <w:t>.</w:t>
      </w:r>
    </w:p>
    <w:p w14:paraId="3FE511F3" w14:textId="77777777" w:rsidR="008A2E47" w:rsidRDefault="008A2E47" w:rsidP="008A2E47">
      <w:pPr>
        <w:tabs>
          <w:tab w:val="left" w:pos="495"/>
          <w:tab w:val="left" w:pos="1892"/>
        </w:tabs>
        <w:rPr>
          <w:lang w:val="el-GR"/>
        </w:rPr>
      </w:pPr>
    </w:p>
    <w:p w14:paraId="51EE7AC8" w14:textId="77777777" w:rsidR="008A2E47" w:rsidRDefault="008A2E47" w:rsidP="008A2E47">
      <w:pPr>
        <w:tabs>
          <w:tab w:val="left" w:pos="495"/>
          <w:tab w:val="left" w:pos="1892"/>
        </w:tabs>
        <w:rPr>
          <w:lang w:val="el-GR"/>
        </w:rPr>
      </w:pPr>
    </w:p>
    <w:p w14:paraId="44E9385A" w14:textId="77777777" w:rsidR="008A2E47" w:rsidRDefault="008A2E47" w:rsidP="008A2E47">
      <w:pPr>
        <w:tabs>
          <w:tab w:val="left" w:pos="495"/>
          <w:tab w:val="left" w:pos="1892"/>
        </w:tabs>
        <w:rPr>
          <w:lang w:val="el-GR"/>
        </w:rPr>
      </w:pPr>
    </w:p>
    <w:p w14:paraId="4223AB8A" w14:textId="77777777" w:rsidR="008A2E47" w:rsidRDefault="008A2E47" w:rsidP="008A2E47">
      <w:pPr>
        <w:tabs>
          <w:tab w:val="left" w:pos="495"/>
          <w:tab w:val="left" w:pos="1892"/>
        </w:tabs>
        <w:rPr>
          <w:lang w:val="el-GR"/>
        </w:rPr>
      </w:pPr>
    </w:p>
    <w:p w14:paraId="6D78949D" w14:textId="77777777" w:rsidR="008A2E47" w:rsidRDefault="008A2E47" w:rsidP="008A2E47">
      <w:pPr>
        <w:tabs>
          <w:tab w:val="left" w:pos="495"/>
          <w:tab w:val="left" w:pos="1892"/>
        </w:tabs>
        <w:rPr>
          <w:lang w:val="el-GR"/>
        </w:rPr>
      </w:pPr>
    </w:p>
    <w:p w14:paraId="45EA2FD0" w14:textId="77777777" w:rsidR="008A2E47" w:rsidRDefault="008A2E47" w:rsidP="008A2E47">
      <w:pPr>
        <w:tabs>
          <w:tab w:val="left" w:pos="495"/>
          <w:tab w:val="left" w:pos="1892"/>
        </w:tabs>
        <w:rPr>
          <w:lang w:val="el-GR"/>
        </w:rPr>
      </w:pPr>
    </w:p>
    <w:p w14:paraId="4439243E" w14:textId="77777777" w:rsidR="008A2E47" w:rsidRDefault="008A2E47" w:rsidP="008A2E47">
      <w:pPr>
        <w:tabs>
          <w:tab w:val="left" w:pos="495"/>
          <w:tab w:val="left" w:pos="1892"/>
        </w:tabs>
        <w:rPr>
          <w:lang w:val="el-GR"/>
        </w:rPr>
      </w:pPr>
    </w:p>
    <w:p w14:paraId="5F3024A8" w14:textId="77777777" w:rsidR="008A2E47" w:rsidRDefault="008A2E47" w:rsidP="008A2E47">
      <w:pPr>
        <w:tabs>
          <w:tab w:val="left" w:pos="495"/>
          <w:tab w:val="left" w:pos="1892"/>
        </w:tabs>
        <w:rPr>
          <w:lang w:val="el-GR"/>
        </w:rPr>
      </w:pPr>
    </w:p>
    <w:p w14:paraId="54FB1B78" w14:textId="77777777" w:rsidR="008A2E47" w:rsidRPr="00603221" w:rsidRDefault="008A2E47" w:rsidP="008A2E47">
      <w:pPr>
        <w:pStyle w:val="Heading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451" w:name="_Toc46178225"/>
      <w:bookmarkStart w:id="452" w:name="_Toc46178713"/>
      <w:bookmarkStart w:id="453" w:name="_Toc46179200"/>
      <w:bookmarkStart w:id="454" w:name="_Ref494118533"/>
      <w:bookmarkStart w:id="455" w:name="_Ref40984039"/>
      <w:bookmarkStart w:id="456" w:name="_Toc97194386"/>
      <w:bookmarkStart w:id="457" w:name="_Toc97194490"/>
      <w:bookmarkStart w:id="458" w:name="_Toc204863069"/>
      <w:bookmarkStart w:id="459" w:name="_Hlk118712588"/>
      <w:bookmarkEnd w:id="451"/>
      <w:bookmarkEnd w:id="452"/>
      <w:bookmarkEnd w:id="453"/>
      <w:r>
        <w:rPr>
          <w:rFonts w:cs="Tahoma"/>
          <w:lang w:val="el-GR"/>
        </w:rPr>
        <w:lastRenderedPageBreak/>
        <w:t>Π</w:t>
      </w:r>
      <w:r w:rsidRPr="00603221">
        <w:rPr>
          <w:rFonts w:cs="Tahoma"/>
          <w:lang w:val="el-GR"/>
        </w:rPr>
        <w:t xml:space="preserve">ΑΡΑΡΤΗΜΑ </w:t>
      </w:r>
      <w:r w:rsidRPr="00603221">
        <w:rPr>
          <w:rFonts w:cs="Tahoma"/>
        </w:rPr>
        <w:t>V</w:t>
      </w:r>
      <w:r w:rsidRPr="00603221">
        <w:rPr>
          <w:rFonts w:cs="Tahoma"/>
          <w:lang w:val="el-GR"/>
        </w:rPr>
        <w:t>Ι – Άλλες Δηλώσεις</w:t>
      </w:r>
      <w:bookmarkEnd w:id="454"/>
      <w:bookmarkEnd w:id="455"/>
      <w:bookmarkEnd w:id="456"/>
      <w:bookmarkEnd w:id="457"/>
      <w:bookmarkEnd w:id="458"/>
      <w:r w:rsidRPr="00603221">
        <w:rPr>
          <w:rFonts w:cs="Tahoma"/>
          <w:lang w:val="el-GR"/>
        </w:rPr>
        <w:t xml:space="preserve"> </w:t>
      </w:r>
    </w:p>
    <w:p w14:paraId="4059ADA6" w14:textId="77777777" w:rsidR="008A2E47" w:rsidRPr="00842CDC" w:rsidRDefault="008A2E47" w:rsidP="008A2E47">
      <w:pPr>
        <w:rPr>
          <w:rFonts w:eastAsia="SimSun"/>
          <w:lang w:val="el-GR" w:eastAsia="el-GR" w:bidi="he-IL"/>
        </w:rPr>
      </w:pPr>
    </w:p>
    <w:p w14:paraId="4B679817" w14:textId="77777777" w:rsidR="008A2E47" w:rsidRPr="00842CDC" w:rsidRDefault="008A2E47" w:rsidP="008A2E47">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0427B93" w14:textId="77777777" w:rsidR="008A2E47" w:rsidRPr="00842CDC" w:rsidRDefault="008A2E47" w:rsidP="008A2E47">
      <w:pPr>
        <w:rPr>
          <w:lang w:val="el-GR"/>
        </w:rPr>
      </w:pPr>
    </w:p>
    <w:p w14:paraId="718BB2B5" w14:textId="77777777" w:rsidR="008A2E47" w:rsidRPr="00842CDC" w:rsidRDefault="008A2E47" w:rsidP="008A2E47">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1753B0B5" w14:textId="77777777" w:rsidR="008A2E47" w:rsidRPr="00842CDC" w:rsidRDefault="008A2E47" w:rsidP="008A2E47">
      <w:pPr>
        <w:pStyle w:val="ListParagraph"/>
        <w:numPr>
          <w:ilvl w:val="0"/>
          <w:numId w:val="1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AED96A" w14:textId="77777777" w:rsidR="008A2E47" w:rsidRPr="00842CDC" w:rsidRDefault="008A2E47" w:rsidP="008A2E47">
      <w:pPr>
        <w:pStyle w:val="ListParagraph"/>
        <w:numPr>
          <w:ilvl w:val="0"/>
          <w:numId w:val="1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4ED759D3" w14:textId="77777777" w:rsidR="008A2E47" w:rsidRPr="00842CDC" w:rsidRDefault="008A2E47" w:rsidP="008A2E47">
      <w:pPr>
        <w:pStyle w:val="ListParagraph"/>
        <w:numPr>
          <w:ilvl w:val="0"/>
          <w:numId w:val="1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9DD4D6" w14:textId="77777777" w:rsidR="008A2E47" w:rsidRPr="00842CDC" w:rsidRDefault="008A2E47" w:rsidP="008A2E47">
      <w:pPr>
        <w:pStyle w:val="ListParagraph"/>
        <w:numPr>
          <w:ilvl w:val="0"/>
          <w:numId w:val="1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459"/>
    <w:p w14:paraId="5FFAEB3C" w14:textId="77777777" w:rsidR="008A2E47" w:rsidRPr="00603221" w:rsidRDefault="008A2E47" w:rsidP="008A2E47">
      <w:pPr>
        <w:rPr>
          <w:lang w:val="el-GR"/>
        </w:rPr>
      </w:pPr>
    </w:p>
    <w:p w14:paraId="381F404D" w14:textId="77777777" w:rsidR="008A2E47" w:rsidRDefault="008A2E47" w:rsidP="008A2E47">
      <w:pPr>
        <w:suppressAutoHyphens w:val="0"/>
        <w:spacing w:after="0"/>
        <w:jc w:val="left"/>
        <w:rPr>
          <w:lang w:val="el-GR"/>
        </w:rPr>
      </w:pPr>
      <w:bookmarkStart w:id="460" w:name="_Ref496623895"/>
      <w:bookmarkStart w:id="461" w:name="_Ref496624676"/>
      <w:bookmarkStart w:id="462" w:name="_Ref496625135"/>
      <w:bookmarkStart w:id="463" w:name="_Toc97194387"/>
      <w:bookmarkStart w:id="464" w:name="_Toc97194491"/>
      <w:r>
        <w:rPr>
          <w:lang w:val="el-GR"/>
        </w:rPr>
        <w:br w:type="page"/>
      </w:r>
    </w:p>
    <w:p w14:paraId="21F2AC35" w14:textId="77777777" w:rsidR="008A2E47" w:rsidRPr="003329FF" w:rsidRDefault="008A2E47" w:rsidP="008A2E47">
      <w:pPr>
        <w:pStyle w:val="Heading2"/>
        <w:numPr>
          <w:ilvl w:val="0"/>
          <w:numId w:val="0"/>
        </w:numPr>
        <w:ind w:left="576" w:hanging="576"/>
        <w:rPr>
          <w:rFonts w:cs="Tahoma"/>
          <w:lang w:val="el-GR"/>
        </w:rPr>
      </w:pPr>
      <w:bookmarkStart w:id="465" w:name="_Toc204863070"/>
      <w:r w:rsidRPr="003329FF">
        <w:rPr>
          <w:rFonts w:cs="Tahoma"/>
          <w:lang w:val="el-GR"/>
        </w:rPr>
        <w:lastRenderedPageBreak/>
        <w:t xml:space="preserve">ΠΑΡΑΡΤΗΜΑ </w:t>
      </w:r>
      <w:r w:rsidRPr="00603221">
        <w:rPr>
          <w:rFonts w:cs="Tahoma"/>
        </w:rPr>
        <w:t>VII</w:t>
      </w:r>
      <w:r w:rsidRPr="003329FF">
        <w:rPr>
          <w:rFonts w:cs="Tahoma"/>
          <w:lang w:val="el-GR"/>
        </w:rPr>
        <w:t xml:space="preserve"> – Υποδείγματα Εγγυητικών Επιστολών</w:t>
      </w:r>
      <w:bookmarkEnd w:id="460"/>
      <w:bookmarkEnd w:id="461"/>
      <w:bookmarkEnd w:id="462"/>
      <w:bookmarkEnd w:id="463"/>
      <w:bookmarkEnd w:id="464"/>
      <w:bookmarkEnd w:id="465"/>
      <w:r w:rsidRPr="003329FF">
        <w:rPr>
          <w:rFonts w:cs="Tahoma"/>
          <w:lang w:val="el-GR"/>
        </w:rPr>
        <w:t xml:space="preserve"> </w:t>
      </w:r>
    </w:p>
    <w:p w14:paraId="75C525BF" w14:textId="77777777" w:rsidR="008A2E47" w:rsidRPr="00603221" w:rsidRDefault="008A2E47" w:rsidP="008A2E47">
      <w:pPr>
        <w:pStyle w:val="Heading3"/>
        <w:numPr>
          <w:ilvl w:val="0"/>
          <w:numId w:val="7"/>
        </w:numPr>
        <w:rPr>
          <w:rFonts w:cs="Tahoma"/>
          <w:szCs w:val="22"/>
          <w:u w:val="single"/>
          <w:lang w:val="el-GR"/>
        </w:rPr>
      </w:pPr>
      <w:bookmarkStart w:id="466" w:name="_Toc43634808"/>
      <w:bookmarkStart w:id="467" w:name="_Toc44821188"/>
      <w:bookmarkStart w:id="468" w:name="_Toc48552980"/>
      <w:bookmarkStart w:id="469" w:name="_Toc49073807"/>
      <w:bookmarkStart w:id="470" w:name="_Toc62559079"/>
      <w:bookmarkStart w:id="471" w:name="_Toc487799701"/>
      <w:bookmarkStart w:id="472" w:name="_Toc97194388"/>
      <w:bookmarkStart w:id="473" w:name="_Toc97194492"/>
      <w:bookmarkStart w:id="474" w:name="_Toc204863071"/>
      <w:r w:rsidRPr="00603221">
        <w:rPr>
          <w:rFonts w:cs="Tahoma"/>
          <w:szCs w:val="22"/>
          <w:u w:val="single"/>
          <w:lang w:val="el-GR"/>
        </w:rPr>
        <w:t>Εγγυητική Επιστολή Συμμετοχής</w:t>
      </w:r>
      <w:bookmarkEnd w:id="466"/>
      <w:bookmarkEnd w:id="467"/>
      <w:bookmarkEnd w:id="468"/>
      <w:bookmarkEnd w:id="469"/>
      <w:bookmarkEnd w:id="470"/>
      <w:bookmarkEnd w:id="471"/>
      <w:bookmarkEnd w:id="472"/>
      <w:bookmarkEnd w:id="473"/>
      <w:bookmarkEnd w:id="474"/>
    </w:p>
    <w:p w14:paraId="27460EF1" w14:textId="77777777" w:rsidR="008A2E47" w:rsidRPr="00603221" w:rsidRDefault="008A2E47" w:rsidP="008A2E47">
      <w:pPr>
        <w:rPr>
          <w:lang w:val="el-GR" w:eastAsia="el-GR"/>
        </w:rPr>
      </w:pPr>
    </w:p>
    <w:p w14:paraId="45B80573" w14:textId="77777777" w:rsidR="008A2E47" w:rsidRPr="00603221" w:rsidRDefault="008A2E47" w:rsidP="008A2E47">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3FB5D4B5" w14:textId="77777777" w:rsidR="008A2E47" w:rsidRPr="00603221" w:rsidRDefault="008A2E47" w:rsidP="008A2E47">
      <w:pPr>
        <w:jc w:val="right"/>
        <w:rPr>
          <w:lang w:val="el-GR" w:eastAsia="el-GR"/>
        </w:rPr>
      </w:pPr>
      <w:r w:rsidRPr="00603221">
        <w:rPr>
          <w:lang w:val="el-GR" w:eastAsia="el-GR"/>
        </w:rPr>
        <w:t>Ημερομηνία έκδοσης...........................</w:t>
      </w:r>
    </w:p>
    <w:p w14:paraId="3DAE0BFB" w14:textId="77777777" w:rsidR="008A2E47" w:rsidRPr="00603221" w:rsidRDefault="008A2E47" w:rsidP="008A2E47">
      <w:pPr>
        <w:rPr>
          <w:lang w:val="el-GR" w:eastAsia="el-GR"/>
        </w:rPr>
      </w:pPr>
      <w:r w:rsidRPr="00603221">
        <w:rPr>
          <w:lang w:val="el-GR" w:eastAsia="el-GR"/>
        </w:rPr>
        <w:t xml:space="preserve">Προς: Την Κοινωνία της Πληροφορίας </w:t>
      </w:r>
      <w:r>
        <w:rPr>
          <w:lang w:val="el-GR" w:eastAsia="el-GR"/>
        </w:rPr>
        <w:t>Μ</w:t>
      </w:r>
      <w:r w:rsidRPr="00603221">
        <w:rPr>
          <w:lang w:val="el-GR" w:eastAsia="el-GR"/>
        </w:rPr>
        <w:t>ΑΕ</w:t>
      </w:r>
    </w:p>
    <w:p w14:paraId="590E690F" w14:textId="77777777" w:rsidR="008A2E47" w:rsidRPr="00603221" w:rsidRDefault="008A2E47" w:rsidP="008A2E47">
      <w:pPr>
        <w:rPr>
          <w:lang w:val="el-GR" w:eastAsia="el-GR"/>
        </w:rPr>
      </w:pPr>
      <w:r>
        <w:rPr>
          <w:color w:val="000000"/>
          <w:lang w:val="el-GR"/>
        </w:rPr>
        <w:t>Λεωφ. Συγγρού 194, 176 71 Καλλιθέα Αθήνα</w:t>
      </w:r>
    </w:p>
    <w:p w14:paraId="18E14C3A" w14:textId="77777777" w:rsidR="008A2E47" w:rsidRPr="00603221" w:rsidRDefault="008A2E47" w:rsidP="008A2E47">
      <w:pPr>
        <w:rPr>
          <w:lang w:val="el-GR" w:eastAsia="el-GR"/>
        </w:rPr>
      </w:pPr>
      <w:r w:rsidRPr="00603221">
        <w:rPr>
          <w:lang w:val="el-GR" w:eastAsia="el-GR"/>
        </w:rPr>
        <w:t xml:space="preserve">Εγγύηση μας υπ’ αριθμ. ……………….. ποσού ………………….……. ευρώ </w:t>
      </w:r>
    </w:p>
    <w:p w14:paraId="16361681" w14:textId="77777777" w:rsidR="008A2E47" w:rsidRPr="00603221" w:rsidRDefault="008A2E47" w:rsidP="008A2E4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40A06A4" w14:textId="77777777" w:rsidR="008A2E47" w:rsidRPr="00603221" w:rsidRDefault="008A2E47" w:rsidP="008A2E4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7FAD88C2" w14:textId="77777777" w:rsidR="008A2E47" w:rsidRPr="00603221" w:rsidRDefault="008A2E47" w:rsidP="008A2E4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3F6469BF" w14:textId="77777777" w:rsidR="008A2E47" w:rsidRPr="00603221" w:rsidRDefault="008A2E47" w:rsidP="008A2E4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A399430" w14:textId="77777777" w:rsidR="008A2E47" w:rsidRPr="00603221" w:rsidRDefault="008A2E47" w:rsidP="008A2E47">
      <w:pPr>
        <w:rPr>
          <w:lang w:val="el-GR" w:eastAsia="el-GR"/>
        </w:rPr>
      </w:pPr>
      <w:r w:rsidRPr="00603221">
        <w:rPr>
          <w:lang w:val="el-GR" w:eastAsia="el-GR"/>
        </w:rPr>
        <w:t>α) (πλήρη επωνυμία) …… ΑΦΜ…….….... οδός............................. αριθμός.................ΤΚ………………</w:t>
      </w:r>
    </w:p>
    <w:p w14:paraId="5DF6BA12" w14:textId="77777777" w:rsidR="008A2E47" w:rsidRPr="00603221" w:rsidRDefault="008A2E47" w:rsidP="008A2E47">
      <w:pPr>
        <w:rPr>
          <w:lang w:val="el-GR" w:eastAsia="el-GR"/>
        </w:rPr>
      </w:pPr>
      <w:r w:rsidRPr="00603221">
        <w:rPr>
          <w:lang w:val="el-GR" w:eastAsia="el-GR"/>
        </w:rPr>
        <w:t>β) (πλήρη επωνυμία) …… ΑΦΜ…….….... οδός............................. αριθμός.................ΤΚ………………</w:t>
      </w:r>
    </w:p>
    <w:p w14:paraId="5D4D2D10" w14:textId="77777777" w:rsidR="008A2E47" w:rsidRPr="00603221" w:rsidRDefault="008A2E47" w:rsidP="008A2E47">
      <w:pPr>
        <w:rPr>
          <w:lang w:val="el-GR" w:eastAsia="el-GR"/>
        </w:rPr>
      </w:pPr>
      <w:r w:rsidRPr="00603221">
        <w:rPr>
          <w:lang w:val="el-GR" w:eastAsia="el-GR"/>
        </w:rPr>
        <w:t>γ) (πλήρη επωνυμία) …… ΑΦΜ…….….... οδός............................. αριθμός.................ΤΚ………………</w:t>
      </w:r>
    </w:p>
    <w:p w14:paraId="74C6A78F" w14:textId="77777777" w:rsidR="008A2E47" w:rsidRPr="00603221" w:rsidRDefault="008A2E47" w:rsidP="008A2E47">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417169C" w14:textId="77777777" w:rsidR="008A2E47" w:rsidRPr="00603221" w:rsidRDefault="008A2E47" w:rsidP="008A2E47">
      <w:pPr>
        <w:rPr>
          <w:lang w:val="el-GR" w:eastAsia="el-GR"/>
        </w:rPr>
      </w:pPr>
      <w:r w:rsidRPr="00603221">
        <w:rPr>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04CB0351" w14:textId="77777777" w:rsidR="008A2E47" w:rsidRPr="00603221" w:rsidRDefault="008A2E47" w:rsidP="008A2E47">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B4AE714" w14:textId="77777777" w:rsidR="008A2E47" w:rsidRPr="00603221" w:rsidRDefault="008A2E47" w:rsidP="008A2E47">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38FF45D" w14:textId="77777777" w:rsidR="008A2E47" w:rsidRPr="00603221" w:rsidRDefault="008A2E47" w:rsidP="008A2E47">
      <w:pPr>
        <w:rPr>
          <w:lang w:val="el-GR" w:eastAsia="el-GR"/>
        </w:rPr>
      </w:pPr>
      <w:r w:rsidRPr="00603221">
        <w:rPr>
          <w:lang w:val="el-GR" w:eastAsia="el-GR"/>
        </w:rPr>
        <w:t>Η παρούσα ισχύει μέχρι και την (</w:t>
      </w:r>
      <w:r w:rsidRPr="00603221">
        <w:rPr>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603221">
        <w:rPr>
          <w:lang w:val="el-GR" w:eastAsia="el-GR"/>
        </w:rPr>
        <w:t xml:space="preserve">) …………………………………… </w:t>
      </w:r>
    </w:p>
    <w:p w14:paraId="449E3E45" w14:textId="77777777" w:rsidR="008A2E47" w:rsidRPr="00603221" w:rsidRDefault="008A2E47" w:rsidP="008A2E47">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05C7B689" w14:textId="613225BA" w:rsidR="008A2E47" w:rsidRPr="00603221" w:rsidRDefault="008A2E47" w:rsidP="008A2E47">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475" w:name="_Hlk67671899"/>
      <w:r w:rsidRPr="00603221">
        <w:rPr>
          <w:lang w:val="el-GR" w:eastAsia="el-GR"/>
        </w:rPr>
        <w:t xml:space="preserve">σύμφωνα </w:t>
      </w:r>
      <w:r w:rsidRPr="00251585">
        <w:rPr>
          <w:lang w:val="el-GR" w:eastAsia="el-GR"/>
        </w:rPr>
        <w:t xml:space="preserve">με την παρ. </w:t>
      </w:r>
      <w:r w:rsidRPr="00251585">
        <w:fldChar w:fldCharType="begin"/>
      </w:r>
      <w:r w:rsidRPr="00251585">
        <w:rPr>
          <w:lang w:val="el-GR"/>
        </w:rPr>
        <w:instrText xml:space="preserve"> </w:instrText>
      </w:r>
      <w:r w:rsidRPr="00251585">
        <w:instrText>REF</w:instrText>
      </w:r>
      <w:r w:rsidRPr="00251585">
        <w:rPr>
          <w:lang w:val="el-GR"/>
        </w:rPr>
        <w:instrText xml:space="preserve"> _</w:instrText>
      </w:r>
      <w:r w:rsidRPr="00251585">
        <w:instrText>Ref</w:instrText>
      </w:r>
      <w:r w:rsidRPr="00251585">
        <w:rPr>
          <w:lang w:val="el-GR"/>
        </w:rPr>
        <w:instrText>496542081 \</w:instrText>
      </w:r>
      <w:r w:rsidRPr="00251585">
        <w:instrText>r</w:instrText>
      </w:r>
      <w:r w:rsidRPr="00251585">
        <w:rPr>
          <w:lang w:val="el-GR"/>
        </w:rPr>
        <w:instrText xml:space="preserve"> \</w:instrText>
      </w:r>
      <w:r w:rsidRPr="00251585">
        <w:instrText>h</w:instrText>
      </w:r>
      <w:r w:rsidRPr="00251585">
        <w:rPr>
          <w:lang w:val="el-GR"/>
        </w:rPr>
        <w:instrText xml:space="preserve">  \* </w:instrText>
      </w:r>
      <w:r w:rsidRPr="00251585">
        <w:instrText>MERGEFORMAT</w:instrText>
      </w:r>
      <w:r w:rsidRPr="00251585">
        <w:rPr>
          <w:lang w:val="el-GR"/>
        </w:rPr>
        <w:instrText xml:space="preserve"> </w:instrText>
      </w:r>
      <w:r w:rsidRPr="00251585">
        <w:fldChar w:fldCharType="separate"/>
      </w:r>
      <w:r w:rsidR="00F00473" w:rsidRPr="00F00473">
        <w:rPr>
          <w:lang w:val="el-GR" w:eastAsia="el-GR"/>
        </w:rPr>
        <w:t>2.2.2</w:t>
      </w:r>
      <w:r w:rsidRPr="00251585">
        <w:fldChar w:fldCharType="end"/>
      </w:r>
      <w:r w:rsidRPr="00251585">
        <w:rPr>
          <w:lang w:val="el-GR" w:eastAsia="el-GR"/>
        </w:rPr>
        <w:t xml:space="preserve"> της παρούσας , </w:t>
      </w:r>
      <w:bookmarkEnd w:id="475"/>
      <w:r w:rsidRPr="00251585">
        <w:rPr>
          <w:lang w:val="el-GR" w:eastAsia="el-GR"/>
        </w:rPr>
        <w:t>με</w:t>
      </w:r>
      <w:r w:rsidRPr="00603221">
        <w:rPr>
          <w:lang w:val="el-GR" w:eastAsia="el-GR"/>
        </w:rPr>
        <w:t xml:space="preserve"> την προϋπόθεση ότι το σχετικό αίτημά σας θα μας υποβληθεί πριν από την ημερομηνία λήξης της. </w:t>
      </w:r>
    </w:p>
    <w:p w14:paraId="59B25499" w14:textId="77777777" w:rsidR="008A2E47" w:rsidRPr="00603221" w:rsidRDefault="008A2E47" w:rsidP="008A2E47">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9645F94" w14:textId="77777777" w:rsidR="008A2E47" w:rsidRPr="00603221" w:rsidRDefault="008A2E47" w:rsidP="008A2E47">
      <w:pPr>
        <w:jc w:val="right"/>
        <w:rPr>
          <w:lang w:val="el-GR"/>
        </w:rPr>
      </w:pPr>
      <w:r w:rsidRPr="00603221">
        <w:rPr>
          <w:lang w:eastAsia="el-GR"/>
        </w:rPr>
        <w:t>(Εξουσιοδοτημένη υπογραφή)</w:t>
      </w:r>
    </w:p>
    <w:p w14:paraId="0AB37D1F" w14:textId="77777777" w:rsidR="008A2E47" w:rsidRPr="00603221" w:rsidRDefault="008A2E47" w:rsidP="008A2E47">
      <w:pPr>
        <w:suppressAutoHyphens w:val="0"/>
        <w:spacing w:after="0"/>
        <w:jc w:val="left"/>
        <w:rPr>
          <w:lang w:val="el-GR"/>
        </w:rPr>
      </w:pPr>
    </w:p>
    <w:p w14:paraId="22D3C543" w14:textId="77777777" w:rsidR="008A2E47" w:rsidRPr="00603221" w:rsidRDefault="008A2E47" w:rsidP="008A2E47">
      <w:pPr>
        <w:pStyle w:val="Heading3"/>
        <w:numPr>
          <w:ilvl w:val="0"/>
          <w:numId w:val="7"/>
        </w:numPr>
        <w:rPr>
          <w:rFonts w:cs="Tahoma"/>
          <w:szCs w:val="22"/>
          <w:u w:val="single"/>
          <w:lang w:val="el-GR"/>
        </w:rPr>
      </w:pPr>
      <w:bookmarkStart w:id="476" w:name="_Toc97194389"/>
      <w:bookmarkStart w:id="477" w:name="_Toc97194493"/>
      <w:bookmarkStart w:id="478" w:name="_Toc204863072"/>
      <w:r w:rsidRPr="00603221">
        <w:rPr>
          <w:rFonts w:cs="Tahoma"/>
          <w:szCs w:val="22"/>
          <w:u w:val="single"/>
          <w:lang w:val="el-GR"/>
        </w:rPr>
        <w:t>Εγγυητική Επιστολή Καλής Εκτέλεσης</w:t>
      </w:r>
      <w:bookmarkEnd w:id="476"/>
      <w:bookmarkEnd w:id="477"/>
      <w:bookmarkEnd w:id="478"/>
      <w:r w:rsidRPr="00603221">
        <w:rPr>
          <w:rFonts w:cs="Tahoma"/>
          <w:szCs w:val="22"/>
          <w:u w:val="single"/>
          <w:lang w:val="el-GR"/>
        </w:rPr>
        <w:t xml:space="preserve"> </w:t>
      </w:r>
    </w:p>
    <w:p w14:paraId="31435B41" w14:textId="77777777" w:rsidR="008A2E47" w:rsidRPr="00603221" w:rsidRDefault="008A2E47" w:rsidP="008A2E47">
      <w:pPr>
        <w:suppressAutoHyphens w:val="0"/>
        <w:spacing w:after="0"/>
        <w:jc w:val="left"/>
        <w:rPr>
          <w:lang w:val="el-GR"/>
        </w:rPr>
      </w:pPr>
    </w:p>
    <w:p w14:paraId="0010A422" w14:textId="77777777" w:rsidR="008A2E47" w:rsidRPr="00603221" w:rsidRDefault="008A2E47" w:rsidP="008A2E47">
      <w:pPr>
        <w:rPr>
          <w:lang w:val="el-GR"/>
        </w:rPr>
      </w:pPr>
      <w:bookmarkStart w:id="479" w:name="_Toc336420407"/>
      <w:r w:rsidRPr="00603221">
        <w:rPr>
          <w:lang w:val="el-GR"/>
        </w:rPr>
        <w:t>ΕΚΔΟΤΗΣ (Πλήρης επωνυμία).......................................................................</w:t>
      </w:r>
      <w:bookmarkEnd w:id="479"/>
    </w:p>
    <w:p w14:paraId="197565D3" w14:textId="77777777" w:rsidR="008A2E47" w:rsidRPr="00603221" w:rsidRDefault="008A2E47" w:rsidP="008A2E47">
      <w:pPr>
        <w:jc w:val="right"/>
        <w:rPr>
          <w:lang w:val="el-GR"/>
        </w:rPr>
      </w:pPr>
      <w:r w:rsidRPr="00603221">
        <w:rPr>
          <w:lang w:val="el-GR"/>
        </w:rPr>
        <w:t>Ημερομηνία έκδοσης...........................</w:t>
      </w:r>
    </w:p>
    <w:p w14:paraId="47D00F58" w14:textId="77777777" w:rsidR="008A2E47" w:rsidRPr="00603221" w:rsidRDefault="008A2E47" w:rsidP="008A2E47">
      <w:pPr>
        <w:rPr>
          <w:lang w:val="el-GR"/>
        </w:rPr>
      </w:pPr>
      <w:r w:rsidRPr="00603221">
        <w:rPr>
          <w:lang w:val="el-GR"/>
        </w:rPr>
        <w:t xml:space="preserve">Προς: Την Κοινωνία της Πληροφορίας </w:t>
      </w:r>
      <w:r>
        <w:rPr>
          <w:lang w:val="el-GR"/>
        </w:rPr>
        <w:t>Μ</w:t>
      </w:r>
      <w:r w:rsidRPr="00603221">
        <w:rPr>
          <w:lang w:val="el-GR"/>
        </w:rPr>
        <w:t>ΑΕ</w:t>
      </w:r>
    </w:p>
    <w:p w14:paraId="13E9733D" w14:textId="77777777" w:rsidR="008A2E47" w:rsidRPr="00603221" w:rsidRDefault="008A2E47" w:rsidP="008A2E47">
      <w:pPr>
        <w:rPr>
          <w:lang w:val="el-GR" w:eastAsia="el-GR"/>
        </w:rPr>
      </w:pPr>
      <w:r>
        <w:rPr>
          <w:color w:val="000000"/>
          <w:lang w:val="el-GR"/>
        </w:rPr>
        <w:t>Λεωφ. Συγγρού 194, 176 71 Καλλιθέα Αθήνα</w:t>
      </w:r>
    </w:p>
    <w:p w14:paraId="7DF6AB5F" w14:textId="77777777" w:rsidR="008A2E47" w:rsidRPr="00603221" w:rsidRDefault="008A2E47" w:rsidP="008A2E47">
      <w:pPr>
        <w:rPr>
          <w:lang w:val="el-GR"/>
        </w:rPr>
      </w:pPr>
    </w:p>
    <w:p w14:paraId="7B194EE6" w14:textId="77777777" w:rsidR="008A2E47" w:rsidRPr="00603221" w:rsidRDefault="008A2E47" w:rsidP="008A2E47">
      <w:pPr>
        <w:rPr>
          <w:lang w:val="el-GR"/>
        </w:rPr>
      </w:pPr>
      <w:r w:rsidRPr="00603221">
        <w:rPr>
          <w:lang w:val="el-GR"/>
        </w:rPr>
        <w:t xml:space="preserve">Εγγύηση μας υπ’ αριθμ. ……………….. ποσού ………………….……. ευρώ </w:t>
      </w:r>
    </w:p>
    <w:p w14:paraId="14F4C345" w14:textId="77777777" w:rsidR="008A2E47" w:rsidRPr="00603221" w:rsidRDefault="008A2E47" w:rsidP="008A2E4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0CF3EF55" w14:textId="77777777" w:rsidR="008A2E47" w:rsidRPr="00603221" w:rsidRDefault="008A2E47" w:rsidP="008A2E4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05314B60" w14:textId="77777777" w:rsidR="008A2E47" w:rsidRPr="00603221" w:rsidRDefault="008A2E47" w:rsidP="008A2E4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F255DE4" w14:textId="77777777" w:rsidR="008A2E47" w:rsidRPr="00603221" w:rsidRDefault="008A2E47" w:rsidP="008A2E4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78FE09F" w14:textId="77777777" w:rsidR="008A2E47" w:rsidRPr="00603221" w:rsidRDefault="008A2E47" w:rsidP="008A2E47">
      <w:pPr>
        <w:rPr>
          <w:lang w:val="el-GR" w:eastAsia="el-GR"/>
        </w:rPr>
      </w:pPr>
      <w:r w:rsidRPr="00603221">
        <w:rPr>
          <w:lang w:val="el-GR" w:eastAsia="el-GR"/>
        </w:rPr>
        <w:t>α) (πλήρη επωνυμία) …… ΑΦΜ…….….... οδός............................. αριθμός.................ΤΚ………………</w:t>
      </w:r>
    </w:p>
    <w:p w14:paraId="15A92A14" w14:textId="77777777" w:rsidR="008A2E47" w:rsidRPr="00603221" w:rsidRDefault="008A2E47" w:rsidP="008A2E47">
      <w:pPr>
        <w:rPr>
          <w:lang w:val="el-GR" w:eastAsia="el-GR"/>
        </w:rPr>
      </w:pPr>
      <w:r w:rsidRPr="00603221">
        <w:rPr>
          <w:lang w:val="el-GR" w:eastAsia="el-GR"/>
        </w:rPr>
        <w:t>β) (πλήρη επωνυμία) …… ΑΦΜ…….….... οδός............................. αριθμός.................ΤΚ………………</w:t>
      </w:r>
    </w:p>
    <w:p w14:paraId="15BFED7A" w14:textId="77777777" w:rsidR="008A2E47" w:rsidRPr="00603221" w:rsidRDefault="008A2E47" w:rsidP="008A2E47">
      <w:pPr>
        <w:rPr>
          <w:lang w:val="el-GR" w:eastAsia="el-GR"/>
        </w:rPr>
      </w:pPr>
      <w:r w:rsidRPr="00603221">
        <w:rPr>
          <w:lang w:val="el-GR" w:eastAsia="el-GR"/>
        </w:rPr>
        <w:t>γ) (πλήρη επωνυμία) …… ΑΦΜ…….….... οδός............................. αριθμός.................ΤΚ………………</w:t>
      </w:r>
    </w:p>
    <w:p w14:paraId="7F061B3D" w14:textId="77777777" w:rsidR="008A2E47" w:rsidRPr="00603221" w:rsidRDefault="008A2E47" w:rsidP="008A2E47">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84FDCA9" w14:textId="77777777" w:rsidR="008A2E47" w:rsidRPr="00603221" w:rsidRDefault="008A2E47" w:rsidP="008A2E47">
      <w:pPr>
        <w:rPr>
          <w:lang w:val="el-GR"/>
        </w:rPr>
      </w:pPr>
      <w:r w:rsidRPr="00603221">
        <w:rPr>
          <w:lang w:val="el-GR"/>
        </w:rPr>
        <w:t>για την καλή εκτέλεση της υπ αριθ ..... σύμβασης “(τίτλος σύμβασης)”, σύμφωνα με την (αριθμό/ημερομηνία) ........................ Διακήρυξης.</w:t>
      </w:r>
    </w:p>
    <w:p w14:paraId="1AD10FA5" w14:textId="77777777" w:rsidR="008A2E47" w:rsidRPr="00603221" w:rsidRDefault="008A2E47" w:rsidP="008A2E47">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151F505" w14:textId="30CC32F7" w:rsidR="008A2E47" w:rsidRPr="00603221" w:rsidRDefault="008A2E47" w:rsidP="008A2E47">
      <w:pPr>
        <w:rPr>
          <w:lang w:val="el-GR"/>
        </w:rPr>
      </w:pPr>
      <w:r w:rsidRPr="00603221">
        <w:rPr>
          <w:lang w:val="el-GR"/>
        </w:rPr>
        <w:t xml:space="preserve">Η παρούσα ισχύει μέχρι και την ............... </w:t>
      </w:r>
      <w:bookmarkStart w:id="480" w:name="_Hlk67671769"/>
      <w:r w:rsidRPr="00603221">
        <w:rPr>
          <w:lang w:val="el-GR"/>
        </w:rPr>
        <w:t>(</w:t>
      </w:r>
      <w:r w:rsidRPr="00603221">
        <w:rPr>
          <w:b/>
          <w:color w:val="000000" w:themeColor="text1"/>
          <w:lang w:val="el-GR"/>
        </w:rPr>
        <w:t>διάρκεια ισχύος σύμφωνα με την παρ.</w:t>
      </w:r>
      <w:r w:rsidRPr="00603221">
        <w:rPr>
          <w:lang w:val="el-GR"/>
        </w:rPr>
        <w:t xml:space="preserve"> </w:t>
      </w:r>
      <w:r>
        <w:fldChar w:fldCharType="begin"/>
      </w:r>
      <w:r w:rsidRPr="00DD27E9">
        <w:rPr>
          <w:lang w:val="el-GR"/>
        </w:rPr>
        <w:instrText xml:space="preserve"> </w:instrText>
      </w:r>
      <w:r>
        <w:instrText>REF</w:instrText>
      </w:r>
      <w:r w:rsidRPr="00DD27E9">
        <w:rPr>
          <w:lang w:val="el-GR"/>
        </w:rPr>
        <w:instrText xml:space="preserve"> _</w:instrText>
      </w:r>
      <w:r>
        <w:instrText>Ref</w:instrText>
      </w:r>
      <w:r w:rsidRPr="00DD27E9">
        <w:rPr>
          <w:lang w:val="el-GR"/>
        </w:rPr>
        <w:instrText>496542746 \</w:instrText>
      </w:r>
      <w:r>
        <w:instrText>r</w:instrText>
      </w:r>
      <w:r w:rsidRPr="00DD27E9">
        <w:rPr>
          <w:lang w:val="el-GR"/>
        </w:rPr>
        <w:instrText xml:space="preserve"> \</w:instrText>
      </w:r>
      <w:r>
        <w:instrText>h</w:instrText>
      </w:r>
      <w:r w:rsidRPr="00DD27E9">
        <w:rPr>
          <w:lang w:val="el-GR"/>
        </w:rPr>
        <w:instrText xml:space="preserve">  \* </w:instrText>
      </w:r>
      <w:r>
        <w:instrText>MERGEFORMAT</w:instrText>
      </w:r>
      <w:r w:rsidRPr="00DD27E9">
        <w:rPr>
          <w:lang w:val="el-GR"/>
        </w:rPr>
        <w:instrText xml:space="preserve"> </w:instrText>
      </w:r>
      <w:r>
        <w:fldChar w:fldCharType="separate"/>
      </w:r>
      <w:r w:rsidR="00F00473" w:rsidRPr="00F00473">
        <w:rPr>
          <w:b/>
          <w:lang w:val="el-GR"/>
        </w:rPr>
        <w:t>4.1</w:t>
      </w:r>
      <w:r>
        <w:fldChar w:fldCharType="end"/>
      </w:r>
      <w:r w:rsidRPr="00603221">
        <w:rPr>
          <w:b/>
          <w:color w:val="000000" w:themeColor="text1"/>
          <w:lang w:val="el-GR"/>
        </w:rPr>
        <w:t xml:space="preserve"> της παρούσας</w:t>
      </w:r>
      <w:r w:rsidRPr="00603221">
        <w:rPr>
          <w:lang w:val="el-GR"/>
        </w:rPr>
        <w:t>)</w:t>
      </w:r>
    </w:p>
    <w:bookmarkEnd w:id="480"/>
    <w:p w14:paraId="2031B6FB" w14:textId="77777777" w:rsidR="008A2E47" w:rsidRPr="00603221" w:rsidRDefault="008A2E47" w:rsidP="008A2E47">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E457FD2" w14:textId="77777777" w:rsidR="008A2E47" w:rsidRPr="00603221" w:rsidRDefault="008A2E47" w:rsidP="008A2E47">
      <w:pPr>
        <w:jc w:val="right"/>
        <w:rPr>
          <w:lang w:val="el-GR"/>
        </w:rPr>
      </w:pPr>
    </w:p>
    <w:p w14:paraId="3B455D74" w14:textId="77777777" w:rsidR="008A2E47" w:rsidRPr="00C622A6" w:rsidRDefault="008A2E47" w:rsidP="008A2E47">
      <w:pPr>
        <w:jc w:val="right"/>
        <w:rPr>
          <w:lang w:val="el-GR"/>
        </w:rPr>
      </w:pPr>
      <w:r w:rsidRPr="00C622A6">
        <w:rPr>
          <w:lang w:val="el-GR" w:eastAsia="el-GR"/>
        </w:rPr>
        <w:t>(Εξουσιοδοτημένη υπογραφή)</w:t>
      </w:r>
    </w:p>
    <w:p w14:paraId="6F1EED86" w14:textId="77777777" w:rsidR="008A2E47" w:rsidRPr="00603221" w:rsidRDefault="008A2E47" w:rsidP="008A2E47">
      <w:pPr>
        <w:suppressAutoHyphens w:val="0"/>
        <w:spacing w:after="0"/>
        <w:jc w:val="left"/>
        <w:rPr>
          <w:b/>
          <w:bCs/>
          <w:lang w:val="el-GR"/>
        </w:rPr>
      </w:pPr>
      <w:r w:rsidRPr="00603221">
        <w:rPr>
          <w:lang w:val="el-GR"/>
        </w:rPr>
        <w:br w:type="page"/>
      </w:r>
    </w:p>
    <w:p w14:paraId="108B2B56" w14:textId="77777777" w:rsidR="008A2E47" w:rsidRPr="00A93898" w:rsidRDefault="008A2E47" w:rsidP="008A2E47">
      <w:pPr>
        <w:pStyle w:val="Heading2"/>
        <w:numPr>
          <w:ilvl w:val="0"/>
          <w:numId w:val="0"/>
        </w:numPr>
        <w:ind w:left="576" w:hanging="576"/>
        <w:rPr>
          <w:rFonts w:cs="Tahoma"/>
          <w:lang w:val="el-GR"/>
        </w:rPr>
      </w:pPr>
      <w:bookmarkStart w:id="481" w:name="_Toc97194393"/>
      <w:bookmarkStart w:id="482" w:name="_Toc97194497"/>
      <w:bookmarkStart w:id="483" w:name="_Toc204863073"/>
      <w:r>
        <w:rPr>
          <w:rFonts w:cs="Tahoma"/>
          <w:lang w:val="el-GR"/>
        </w:rPr>
        <w:lastRenderedPageBreak/>
        <w:t xml:space="preserve">ΠΑΡΑΡΤΗΜΑ </w:t>
      </w:r>
      <w:r>
        <w:rPr>
          <w:rFonts w:cs="Tahoma"/>
          <w:lang w:val="en-US"/>
        </w:rPr>
        <w:t>VIII</w:t>
      </w:r>
      <w:r w:rsidRPr="00A93898">
        <w:rPr>
          <w:rFonts w:cs="Tahoma"/>
          <w:lang w:val="el-GR"/>
        </w:rPr>
        <w:t>– ΕΝΗΜΕΡΩΣΗ ΓΙΑ ΤΗΝ ΕΠΕΞΕΡΓΑΣΙΑ ΠΡΟΣΩΠΙΚΩΝ ΔΕΔΟΜΕΝΩΝ</w:t>
      </w:r>
      <w:bookmarkEnd w:id="481"/>
      <w:bookmarkEnd w:id="482"/>
      <w:bookmarkEnd w:id="483"/>
      <w:r w:rsidRPr="00A93898">
        <w:rPr>
          <w:rFonts w:cs="Tahoma"/>
          <w:lang w:val="el-GR"/>
        </w:rPr>
        <w:t xml:space="preserve"> </w:t>
      </w:r>
    </w:p>
    <w:p w14:paraId="460A4D3F" w14:textId="77777777" w:rsidR="008A2E47" w:rsidRPr="00821852" w:rsidRDefault="008A2E47" w:rsidP="008A2E47">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4423CE9" w14:textId="77777777" w:rsidR="008A2E47" w:rsidRPr="00821852" w:rsidRDefault="008A2E47" w:rsidP="008A2E47">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C277403" w14:textId="77777777" w:rsidR="008A2E47" w:rsidRPr="00821852" w:rsidRDefault="008A2E47" w:rsidP="008A2E47">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09A67DD" w14:textId="77777777" w:rsidR="008A2E47" w:rsidRPr="00821852" w:rsidRDefault="008A2E47" w:rsidP="008A2E47">
      <w:pPr>
        <w:rPr>
          <w:lang w:val="el-GR"/>
        </w:rPr>
      </w:pPr>
      <w:r w:rsidRPr="00821852">
        <w:rPr>
          <w:lang w:val="el-GR"/>
        </w:rPr>
        <w:t xml:space="preserve">ΙΙΙ. Αποδέκτες των ανωτέρω (υπό Α) δεδομένων στους οποίους κοινοποιούνται είναι: </w:t>
      </w:r>
    </w:p>
    <w:p w14:paraId="5E8F5BC8" w14:textId="77777777" w:rsidR="008A2E47" w:rsidRPr="00821852" w:rsidRDefault="008A2E47" w:rsidP="008A2E47">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3CC0E0F9" w14:textId="77777777" w:rsidR="008A2E47" w:rsidRPr="00821852" w:rsidRDefault="008A2E47" w:rsidP="008A2E47">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4E8377B7" w14:textId="77777777" w:rsidR="008A2E47" w:rsidRPr="00821852" w:rsidRDefault="008A2E47" w:rsidP="008A2E47">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494775B" w14:textId="77777777" w:rsidR="008A2E47" w:rsidRPr="00821852" w:rsidRDefault="008A2E47" w:rsidP="008A2E47">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6EB3A9A9" w14:textId="77777777" w:rsidR="008A2E47" w:rsidRPr="00821852" w:rsidRDefault="008A2E47" w:rsidP="008A2E47">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7D809CCC" w14:textId="77777777" w:rsidR="008A2E47" w:rsidRDefault="008A2E47" w:rsidP="008A2E4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A0C273C" w14:textId="77777777" w:rsidR="008A2E47" w:rsidRDefault="008A2E47" w:rsidP="008A2E47">
      <w:pPr>
        <w:rPr>
          <w:lang w:val="el-GR"/>
        </w:rPr>
      </w:pPr>
    </w:p>
    <w:p w14:paraId="4F49FCA4" w14:textId="77777777" w:rsidR="008A2E47" w:rsidRDefault="008A2E47" w:rsidP="008A2E47">
      <w:pPr>
        <w:rPr>
          <w:lang w:val="el-GR"/>
        </w:rPr>
      </w:pPr>
    </w:p>
    <w:p w14:paraId="646E033B" w14:textId="77777777" w:rsidR="008A2E47" w:rsidRDefault="008A2E47" w:rsidP="008A2E47">
      <w:pPr>
        <w:rPr>
          <w:lang w:val="el-GR"/>
        </w:rPr>
      </w:pPr>
    </w:p>
    <w:p w14:paraId="6B7EDE99" w14:textId="77777777" w:rsidR="008A2E47" w:rsidRDefault="008A2E47" w:rsidP="008A2E47">
      <w:pPr>
        <w:rPr>
          <w:lang w:val="el-GR"/>
        </w:rPr>
      </w:pPr>
    </w:p>
    <w:p w14:paraId="7D2E908F" w14:textId="77777777" w:rsidR="008A2E47" w:rsidRPr="00021FE4" w:rsidRDefault="008A2E47" w:rsidP="008A2E47">
      <w:pPr>
        <w:keepNext/>
        <w:pBdr>
          <w:top w:val="none" w:sz="0" w:space="0" w:color="000000"/>
          <w:left w:val="none" w:sz="0" w:space="0" w:color="000000"/>
          <w:bottom w:val="single" w:sz="12" w:space="1" w:color="000080"/>
          <w:right w:val="none" w:sz="0" w:space="0" w:color="000000"/>
        </w:pBdr>
        <w:spacing w:before="240" w:after="80"/>
        <w:outlineLvl w:val="1"/>
        <w:rPr>
          <w:b/>
          <w:color w:val="002060"/>
          <w:lang w:val="el-GR"/>
        </w:rPr>
      </w:pPr>
      <w:bookmarkStart w:id="484" w:name="_Ref148946274"/>
      <w:bookmarkStart w:id="485" w:name="_Ref148946339"/>
      <w:bookmarkStart w:id="486" w:name="_Ref148946893"/>
      <w:bookmarkStart w:id="487" w:name="_Toc192674232"/>
      <w:bookmarkStart w:id="488" w:name="_Toc204863074"/>
      <w:r w:rsidRPr="00021FE4">
        <w:rPr>
          <w:b/>
          <w:color w:val="002060"/>
          <w:lang w:val="el-GR"/>
        </w:rPr>
        <w:lastRenderedPageBreak/>
        <w:t xml:space="preserve">ΠΑΡΑΡΤΗΜΑ </w:t>
      </w:r>
      <w:r w:rsidRPr="00BE0EBE">
        <w:rPr>
          <w:b/>
          <w:color w:val="002060"/>
          <w:lang w:val="el-GR"/>
        </w:rPr>
        <w:t>Ι</w:t>
      </w:r>
      <w:r w:rsidRPr="00021FE4">
        <w:rPr>
          <w:b/>
          <w:color w:val="002060"/>
          <w:lang w:val="el-GR"/>
        </w:rPr>
        <w:t>X – Ρήτρα Ακεραιότητας</w:t>
      </w:r>
      <w:bookmarkEnd w:id="484"/>
      <w:bookmarkEnd w:id="485"/>
      <w:bookmarkEnd w:id="486"/>
      <w:bookmarkEnd w:id="487"/>
      <w:bookmarkEnd w:id="488"/>
      <w:r w:rsidRPr="00021FE4">
        <w:rPr>
          <w:b/>
          <w:color w:val="002060"/>
          <w:lang w:val="el-GR"/>
        </w:rPr>
        <w:t xml:space="preserve"> </w:t>
      </w:r>
    </w:p>
    <w:p w14:paraId="7E6CBD40" w14:textId="77777777" w:rsidR="008A2E47" w:rsidRPr="00021FE4" w:rsidRDefault="008A2E47" w:rsidP="008A2E47">
      <w:pPr>
        <w:spacing w:line="276" w:lineRule="auto"/>
        <w:rPr>
          <w:rFonts w:eastAsia="SimSun"/>
          <w:szCs w:val="24"/>
          <w:lang w:val="el-GR"/>
        </w:rPr>
      </w:pPr>
      <w:r w:rsidRPr="00021FE4">
        <w:rPr>
          <w:rFonts w:eastAsia="SimSun"/>
          <w:szCs w:val="24"/>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2CA53178" w14:textId="77777777" w:rsidR="008A2E47" w:rsidRPr="00021FE4" w:rsidRDefault="008A2E47" w:rsidP="008A2E47">
      <w:pPr>
        <w:spacing w:line="276" w:lineRule="auto"/>
        <w:rPr>
          <w:rFonts w:eastAsia="SimSun"/>
          <w:szCs w:val="24"/>
          <w:lang w:val="el-GR"/>
        </w:rPr>
      </w:pPr>
      <w:r w:rsidRPr="00021FE4">
        <w:rPr>
          <w:rFonts w:eastAsia="SimSun"/>
          <w:szCs w:val="24"/>
          <w:lang w:val="el-GR"/>
        </w:rPr>
        <w:t>Ειδικότερα, ο Ανάδοχος δηλώνει ότι:</w:t>
      </w:r>
    </w:p>
    <w:p w14:paraId="58678DC0" w14:textId="77777777" w:rsidR="008A2E47" w:rsidRPr="00021FE4" w:rsidRDefault="008A2E47" w:rsidP="008A2E47">
      <w:pPr>
        <w:spacing w:line="276" w:lineRule="auto"/>
        <w:rPr>
          <w:rFonts w:eastAsia="SimSun"/>
          <w:szCs w:val="24"/>
          <w:lang w:val="el-GR"/>
        </w:rPr>
      </w:pPr>
      <w:r w:rsidRPr="00021FE4">
        <w:rPr>
          <w:rFonts w:eastAsia="SimSun"/>
          <w:szCs w:val="24"/>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17B5F1B1" w14:textId="77777777" w:rsidR="008A2E47" w:rsidRPr="00021FE4" w:rsidRDefault="008A2E47" w:rsidP="008A2E47">
      <w:pPr>
        <w:spacing w:line="276" w:lineRule="auto"/>
        <w:rPr>
          <w:rFonts w:eastAsia="SimSun"/>
          <w:szCs w:val="24"/>
          <w:lang w:val="el-GR"/>
        </w:rPr>
      </w:pPr>
      <w:r w:rsidRPr="00021FE4">
        <w:rPr>
          <w:rFonts w:eastAsia="SimSun"/>
          <w:szCs w:val="24"/>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A05DF34" w14:textId="77777777" w:rsidR="008A2E47" w:rsidRPr="00021FE4" w:rsidRDefault="008A2E47" w:rsidP="008A2E47">
      <w:pPr>
        <w:spacing w:line="276" w:lineRule="auto"/>
        <w:rPr>
          <w:rFonts w:eastAsia="SimSun"/>
          <w:szCs w:val="24"/>
          <w:lang w:val="el-GR"/>
        </w:rPr>
      </w:pPr>
      <w:r w:rsidRPr="00021FE4">
        <w:rPr>
          <w:rFonts w:eastAsia="SimSun"/>
          <w:szCs w:val="24"/>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0E50A7CF" w14:textId="77777777" w:rsidR="008A2E47" w:rsidRPr="00021FE4" w:rsidRDefault="008A2E47" w:rsidP="008A2E47">
      <w:pPr>
        <w:spacing w:line="276" w:lineRule="auto"/>
        <w:rPr>
          <w:rFonts w:eastAsia="SimSun"/>
          <w:szCs w:val="24"/>
          <w:lang w:val="el-GR"/>
        </w:rPr>
      </w:pPr>
      <w:r w:rsidRPr="00021FE4">
        <w:rPr>
          <w:rFonts w:eastAsia="SimSun"/>
          <w:szCs w:val="24"/>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4742627A" w14:textId="77777777" w:rsidR="008A2E47" w:rsidRPr="00021FE4" w:rsidRDefault="008A2E47" w:rsidP="008A2E47">
      <w:pPr>
        <w:spacing w:line="276" w:lineRule="auto"/>
        <w:rPr>
          <w:rFonts w:eastAsia="SimSun"/>
          <w:szCs w:val="24"/>
          <w:lang w:val="el-GR"/>
        </w:rPr>
      </w:pPr>
      <w:r w:rsidRPr="00021FE4">
        <w:rPr>
          <w:rFonts w:eastAsia="SimSun"/>
          <w:szCs w:val="24"/>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58C8B796" w14:textId="77777777" w:rsidR="008A2E47" w:rsidRPr="00021FE4" w:rsidRDefault="008A2E47" w:rsidP="008A2E47">
      <w:pPr>
        <w:spacing w:line="276" w:lineRule="auto"/>
        <w:rPr>
          <w:rFonts w:eastAsia="SimSun"/>
          <w:szCs w:val="24"/>
          <w:lang w:val="el-GR"/>
        </w:rPr>
      </w:pPr>
      <w:r w:rsidRPr="00021FE4">
        <w:rPr>
          <w:rFonts w:eastAsia="SimSun"/>
          <w:szCs w:val="24"/>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2737EA75" w14:textId="77777777" w:rsidR="008A2E47" w:rsidRPr="00021FE4" w:rsidRDefault="008A2E47" w:rsidP="008A2E47">
      <w:pPr>
        <w:spacing w:line="276" w:lineRule="auto"/>
        <w:rPr>
          <w:rFonts w:eastAsia="SimSun"/>
          <w:szCs w:val="24"/>
          <w:lang w:val="el-GR"/>
        </w:rPr>
      </w:pPr>
      <w:r w:rsidRPr="00021FE4">
        <w:rPr>
          <w:rFonts w:eastAsia="SimSun"/>
          <w:szCs w:val="24"/>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72A52BD" w14:textId="77777777" w:rsidR="008A2E47" w:rsidRPr="00021FE4" w:rsidRDefault="008A2E47" w:rsidP="008A2E47">
      <w:pPr>
        <w:spacing w:line="276" w:lineRule="auto"/>
        <w:rPr>
          <w:rFonts w:eastAsia="SimSun"/>
          <w:szCs w:val="24"/>
          <w:lang w:val="el-GR"/>
        </w:rPr>
      </w:pPr>
      <w:r w:rsidRPr="00021FE4">
        <w:rPr>
          <w:rFonts w:eastAsia="SimSun"/>
          <w:szCs w:val="24"/>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021FE4">
        <w:rPr>
          <w:rFonts w:eastAsia="SimSun"/>
          <w:szCs w:val="24"/>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1DB4D409" w14:textId="77777777" w:rsidR="008A2E47" w:rsidRPr="00021FE4" w:rsidRDefault="008A2E47" w:rsidP="008A2E47">
      <w:pPr>
        <w:spacing w:line="276" w:lineRule="auto"/>
        <w:rPr>
          <w:rFonts w:eastAsia="SimSun"/>
          <w:szCs w:val="24"/>
          <w:lang w:val="el-GR"/>
        </w:rPr>
      </w:pPr>
    </w:p>
    <w:p w14:paraId="3D3719AA" w14:textId="77777777" w:rsidR="008A2E47" w:rsidRPr="00021FE4" w:rsidRDefault="008A2E47" w:rsidP="008A2E47">
      <w:pPr>
        <w:spacing w:line="276" w:lineRule="auto"/>
        <w:rPr>
          <w:rFonts w:eastAsia="SimSun"/>
          <w:szCs w:val="24"/>
          <w:lang w:val="el-GR"/>
        </w:rPr>
      </w:pPr>
      <w:r w:rsidRPr="00021FE4">
        <w:rPr>
          <w:rFonts w:eastAsia="SimSun"/>
          <w:szCs w:val="24"/>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bookmarkStart w:id="489" w:name="_heading=h.y5sraa" w:colFirst="0" w:colLast="0"/>
      <w:bookmarkStart w:id="490" w:name="_heading=h.4hae2tp" w:colFirst="0" w:colLast="0"/>
      <w:bookmarkStart w:id="491" w:name="_heading=h.1bkyn9b" w:colFirst="0" w:colLast="0"/>
      <w:bookmarkStart w:id="492" w:name="_heading=h.3vkm5x4" w:colFirst="0" w:colLast="0"/>
      <w:bookmarkStart w:id="493" w:name="_heading=h.pv6qcq" w:colFirst="0" w:colLast="0"/>
      <w:bookmarkStart w:id="494" w:name="_heading=h.1p04j8c" w:colFirst="0" w:colLast="0"/>
      <w:bookmarkEnd w:id="489"/>
      <w:bookmarkEnd w:id="490"/>
      <w:bookmarkEnd w:id="491"/>
      <w:bookmarkEnd w:id="492"/>
      <w:bookmarkEnd w:id="493"/>
      <w:bookmarkEnd w:id="494"/>
    </w:p>
    <w:p w14:paraId="05E051AC" w14:textId="77777777" w:rsidR="008A2E47" w:rsidRPr="00021FE4" w:rsidRDefault="008A2E47" w:rsidP="008A2E47">
      <w:pPr>
        <w:rPr>
          <w:rFonts w:eastAsia="SimSun"/>
          <w:szCs w:val="24"/>
          <w:lang w:val="el-GR"/>
        </w:rPr>
      </w:pPr>
    </w:p>
    <w:p w14:paraId="09A9EED5" w14:textId="77777777" w:rsidR="008A2E47" w:rsidRDefault="008A2E47" w:rsidP="008A2E47">
      <w:pPr>
        <w:rPr>
          <w:lang w:val="el-GR"/>
        </w:rPr>
      </w:pPr>
    </w:p>
    <w:p w14:paraId="59126D3A" w14:textId="77777777" w:rsidR="00104FE6" w:rsidRPr="00B42A12" w:rsidRDefault="00104FE6" w:rsidP="00C72BA0">
      <w:pPr>
        <w:rPr>
          <w:b/>
          <w:bCs/>
          <w:lang w:val="el-GR"/>
        </w:rPr>
      </w:pPr>
    </w:p>
    <w:sectPr w:rsidR="00104FE6" w:rsidRPr="00B42A12" w:rsidSect="008A2E47">
      <w:headerReference w:type="first" r:id="rId43"/>
      <w:pgSz w:w="11906" w:h="16838"/>
      <w:pgMar w:top="1411" w:right="1138" w:bottom="994" w:left="1138"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D2A11" w14:textId="77777777" w:rsidR="00CE2E3C" w:rsidRDefault="00CE2E3C">
      <w:pPr>
        <w:spacing w:after="0"/>
      </w:pPr>
      <w:r>
        <w:separator/>
      </w:r>
    </w:p>
  </w:endnote>
  <w:endnote w:type="continuationSeparator" w:id="0">
    <w:p w14:paraId="64D1E95A" w14:textId="77777777" w:rsidR="00CE2E3C" w:rsidRDefault="00CE2E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A1"/>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Trebuchet MS Bold">
    <w:altName w:val="Trebuchet MS"/>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EUAlbertina">
    <w:altName w:val="EU Albertin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714C69" w:rsidRPr="00A73BD3" w14:paraId="1F9B6000" w14:textId="77777777" w:rsidTr="004A042B">
      <w:tc>
        <w:tcPr>
          <w:tcW w:w="3415" w:type="dxa"/>
        </w:tcPr>
        <w:p w14:paraId="75E8C267" w14:textId="77777777" w:rsidR="00714C69" w:rsidRPr="001E54F6" w:rsidRDefault="00714C69" w:rsidP="00DD27E9">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5332" w:type="dxa"/>
        </w:tcPr>
        <w:p w14:paraId="3C73DD84" w14:textId="77777777" w:rsidR="00714C69" w:rsidRPr="001E54F6" w:rsidRDefault="00714C69" w:rsidP="00DD27E9">
          <w:pPr>
            <w:pStyle w:val="Footer"/>
            <w:spacing w:after="0"/>
            <w:rPr>
              <w:rStyle w:val="PageNumber"/>
              <w:rFonts w:cs="Tahoma"/>
              <w:sz w:val="20"/>
              <w:lang w:val="el-GR"/>
            </w:rPr>
          </w:pPr>
        </w:p>
      </w:tc>
      <w:tc>
        <w:tcPr>
          <w:tcW w:w="1108" w:type="dxa"/>
        </w:tcPr>
        <w:p w14:paraId="33355219" w14:textId="77777777" w:rsidR="00714C69" w:rsidRPr="001E54F6" w:rsidRDefault="00714C69" w:rsidP="00DD27E9">
          <w:pPr>
            <w:pStyle w:val="Footer"/>
            <w:spacing w:after="0"/>
            <w:jc w:val="right"/>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Pr>
              <w:rStyle w:val="PageNumber"/>
              <w:sz w:val="20"/>
            </w:rPr>
            <w:t>39</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Pr>
              <w:rStyle w:val="PageNumber"/>
              <w:sz w:val="20"/>
            </w:rPr>
            <w:t>94</w:t>
          </w:r>
          <w:r w:rsidRPr="001E54F6">
            <w:rPr>
              <w:rStyle w:val="PageNumber"/>
              <w:rFonts w:cs="Tahoma"/>
              <w:sz w:val="20"/>
            </w:rPr>
            <w:fldChar w:fldCharType="end"/>
          </w:r>
        </w:p>
      </w:tc>
    </w:tr>
  </w:tbl>
  <w:p w14:paraId="14E7DA0F" w14:textId="77777777" w:rsidR="00016F0C" w:rsidRPr="002F3D83" w:rsidRDefault="00016F0C" w:rsidP="00714C69">
    <w:pPr>
      <w:pStyle w:val="Footer"/>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506B67" w:rsidRPr="00A73BD3" w14:paraId="6A23ED8F" w14:textId="77777777" w:rsidTr="009E4AC7">
      <w:tc>
        <w:tcPr>
          <w:tcW w:w="9855" w:type="dxa"/>
          <w:gridSpan w:val="3"/>
          <w:tcBorders>
            <w:top w:val="nil"/>
            <w:bottom w:val="single" w:sz="4" w:space="0" w:color="auto"/>
          </w:tcBorders>
        </w:tcPr>
        <w:p w14:paraId="73504996" w14:textId="2A48F2F5" w:rsidR="00506B67" w:rsidRPr="0039697A" w:rsidRDefault="00506B67" w:rsidP="00506B67">
          <w:pPr>
            <w:pStyle w:val="Footer"/>
            <w:spacing w:after="0"/>
            <w:jc w:val="center"/>
            <w:rPr>
              <w:rStyle w:val="PageNumber"/>
              <w:rFonts w:cs="Tahoma"/>
              <w:sz w:val="20"/>
              <w:lang w:val="el-GR"/>
            </w:rPr>
          </w:pPr>
          <w:r>
            <w:rPr>
              <w:rFonts w:ascii="Arial" w:hAnsi="Arial" w:cs="Arial"/>
              <w:noProof/>
            </w:rPr>
            <w:drawing>
              <wp:inline distT="0" distB="0" distL="0" distR="0" wp14:anchorId="6BACF7FE" wp14:editId="4BBBF76F">
                <wp:extent cx="2469253" cy="714375"/>
                <wp:effectExtent l="0" t="0" r="7620" b="0"/>
                <wp:docPr id="15753496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4282" cy="715830"/>
                        </a:xfrm>
                        <a:prstGeom prst="rect">
                          <a:avLst/>
                        </a:prstGeom>
                        <a:noFill/>
                        <a:ln>
                          <a:noFill/>
                        </a:ln>
                      </pic:spPr>
                    </pic:pic>
                  </a:graphicData>
                </a:graphic>
              </wp:inline>
            </w:drawing>
          </w:r>
        </w:p>
      </w:tc>
    </w:tr>
    <w:tr w:rsidR="00016F0C" w:rsidRPr="00A73BD3" w14:paraId="6BE27358" w14:textId="77777777" w:rsidTr="00506B67">
      <w:tc>
        <w:tcPr>
          <w:tcW w:w="3415" w:type="dxa"/>
          <w:tcBorders>
            <w:top w:val="single" w:sz="4" w:space="0" w:color="auto"/>
          </w:tcBorders>
        </w:tcPr>
        <w:p w14:paraId="4DAFCA49" w14:textId="77777777" w:rsidR="00016F0C" w:rsidRDefault="00016F0C" w:rsidP="00BE1BAD">
          <w:pPr>
            <w:pStyle w:val="Footer"/>
            <w:spacing w:after="0"/>
            <w:rPr>
              <w:rStyle w:val="PageNumber"/>
              <w:rFonts w:cs="Tahoma"/>
              <w:sz w:val="20"/>
              <w:lang w:val="el-GR"/>
            </w:rPr>
          </w:pPr>
        </w:p>
        <w:p w14:paraId="6BF023E4" w14:textId="77777777" w:rsidR="00016F0C" w:rsidRPr="001E54F6" w:rsidRDefault="00016F0C" w:rsidP="00BE1BAD">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5332" w:type="dxa"/>
          <w:tcBorders>
            <w:top w:val="single" w:sz="4" w:space="0" w:color="auto"/>
          </w:tcBorders>
        </w:tcPr>
        <w:p w14:paraId="769DC5B4" w14:textId="5C38CDC9" w:rsidR="00016F0C" w:rsidRDefault="00016F0C" w:rsidP="00BE1BAD">
          <w:pPr>
            <w:pStyle w:val="Footer"/>
            <w:spacing w:after="0"/>
            <w:rPr>
              <w:rStyle w:val="PageNumber"/>
              <w:rFonts w:cs="Tahoma"/>
              <w:sz w:val="20"/>
              <w:lang w:val="el-GR"/>
            </w:rPr>
          </w:pPr>
        </w:p>
        <w:p w14:paraId="1DB68F8A" w14:textId="77777777" w:rsidR="00016F0C" w:rsidRDefault="00016F0C" w:rsidP="00BE1BAD">
          <w:pPr>
            <w:pStyle w:val="Footer"/>
            <w:spacing w:after="0"/>
            <w:rPr>
              <w:rStyle w:val="PageNumber"/>
              <w:rFonts w:cs="Tahoma"/>
              <w:sz w:val="20"/>
              <w:lang w:val="el-GR"/>
            </w:rPr>
          </w:pPr>
        </w:p>
        <w:p w14:paraId="7FAD726D" w14:textId="77777777" w:rsidR="00016F0C" w:rsidRPr="001E54F6" w:rsidRDefault="00016F0C" w:rsidP="00BE1BAD">
          <w:pPr>
            <w:pStyle w:val="Footer"/>
            <w:spacing w:after="0"/>
            <w:rPr>
              <w:rStyle w:val="PageNumber"/>
              <w:rFonts w:cs="Tahoma"/>
              <w:sz w:val="20"/>
              <w:lang w:val="el-GR"/>
            </w:rPr>
          </w:pPr>
        </w:p>
      </w:tc>
      <w:tc>
        <w:tcPr>
          <w:tcW w:w="1108" w:type="dxa"/>
          <w:tcBorders>
            <w:top w:val="single" w:sz="4" w:space="0" w:color="auto"/>
          </w:tcBorders>
        </w:tcPr>
        <w:p w14:paraId="3C0BC2DF" w14:textId="77777777" w:rsidR="00016F0C" w:rsidRPr="0039697A" w:rsidRDefault="00016F0C" w:rsidP="00BE1BAD">
          <w:pPr>
            <w:pStyle w:val="Footer"/>
            <w:spacing w:after="0"/>
            <w:jc w:val="right"/>
            <w:rPr>
              <w:rStyle w:val="PageNumber"/>
              <w:rFonts w:cs="Tahoma"/>
              <w:sz w:val="20"/>
              <w:lang w:val="el-GR"/>
            </w:rPr>
          </w:pPr>
        </w:p>
        <w:p w14:paraId="2A3FC7D8" w14:textId="77777777" w:rsidR="00016F0C" w:rsidRPr="001E54F6" w:rsidRDefault="00340CC1" w:rsidP="00BE1BAD">
          <w:pPr>
            <w:pStyle w:val="Footer"/>
            <w:spacing w:after="0"/>
            <w:jc w:val="right"/>
            <w:rPr>
              <w:rStyle w:val="PageNumber"/>
              <w:rFonts w:cs="Tahoma"/>
              <w:sz w:val="20"/>
            </w:rPr>
          </w:pPr>
          <w:r w:rsidRPr="001E54F6">
            <w:rPr>
              <w:rStyle w:val="PageNumber"/>
              <w:rFonts w:cs="Tahoma"/>
              <w:sz w:val="20"/>
            </w:rPr>
            <w:fldChar w:fldCharType="begin"/>
          </w:r>
          <w:r w:rsidR="00016F0C" w:rsidRPr="001E54F6">
            <w:rPr>
              <w:rStyle w:val="PageNumber"/>
              <w:rFonts w:cs="Tahoma"/>
              <w:sz w:val="20"/>
            </w:rPr>
            <w:instrText xml:space="preserve"> PAGE </w:instrText>
          </w:r>
          <w:r w:rsidRPr="001E54F6">
            <w:rPr>
              <w:rStyle w:val="PageNumber"/>
              <w:rFonts w:cs="Tahoma"/>
              <w:sz w:val="20"/>
            </w:rPr>
            <w:fldChar w:fldCharType="separate"/>
          </w:r>
          <w:r w:rsidR="00D90B66">
            <w:rPr>
              <w:rStyle w:val="PageNumber"/>
              <w:rFonts w:cs="Tahoma"/>
              <w:noProof/>
              <w:sz w:val="20"/>
            </w:rPr>
            <w:t>89</w:t>
          </w:r>
          <w:r w:rsidRPr="001E54F6">
            <w:rPr>
              <w:rStyle w:val="PageNumber"/>
              <w:rFonts w:cs="Tahoma"/>
              <w:sz w:val="20"/>
            </w:rPr>
            <w:fldChar w:fldCharType="end"/>
          </w:r>
          <w:r w:rsidR="00016F0C" w:rsidRPr="001E54F6">
            <w:rPr>
              <w:rStyle w:val="PageNumber"/>
              <w:rFonts w:cs="Tahoma"/>
              <w:sz w:val="20"/>
            </w:rPr>
            <w:t xml:space="preserve"> - </w:t>
          </w:r>
          <w:r w:rsidRPr="001E54F6">
            <w:rPr>
              <w:rStyle w:val="PageNumber"/>
              <w:rFonts w:cs="Tahoma"/>
              <w:sz w:val="20"/>
            </w:rPr>
            <w:fldChar w:fldCharType="begin"/>
          </w:r>
          <w:r w:rsidR="00016F0C" w:rsidRPr="001E54F6">
            <w:rPr>
              <w:rStyle w:val="PageNumber"/>
              <w:rFonts w:cs="Tahoma"/>
              <w:sz w:val="20"/>
            </w:rPr>
            <w:instrText xml:space="preserve"> NUMPAGES </w:instrText>
          </w:r>
          <w:r w:rsidRPr="001E54F6">
            <w:rPr>
              <w:rStyle w:val="PageNumber"/>
              <w:rFonts w:cs="Tahoma"/>
              <w:sz w:val="20"/>
            </w:rPr>
            <w:fldChar w:fldCharType="separate"/>
          </w:r>
          <w:r w:rsidR="00D90B66">
            <w:rPr>
              <w:rStyle w:val="PageNumber"/>
              <w:rFonts w:cs="Tahoma"/>
              <w:noProof/>
              <w:sz w:val="20"/>
            </w:rPr>
            <w:t>91</w:t>
          </w:r>
          <w:r w:rsidRPr="001E54F6">
            <w:rPr>
              <w:rStyle w:val="PageNumber"/>
              <w:rFonts w:cs="Tahoma"/>
              <w:sz w:val="20"/>
            </w:rPr>
            <w:fldChar w:fldCharType="end"/>
          </w:r>
        </w:p>
      </w:tc>
    </w:tr>
  </w:tbl>
  <w:p w14:paraId="696FFAEA" w14:textId="77777777" w:rsidR="00016F0C" w:rsidRPr="00603221" w:rsidRDefault="00016F0C" w:rsidP="00D84146">
    <w:pPr>
      <w:pStyle w:val="Footer"/>
      <w:rPr>
        <w:sz w:val="20"/>
        <w:szCs w:val="20"/>
      </w:rPr>
    </w:pPr>
  </w:p>
  <w:p w14:paraId="07F9DE45" w14:textId="77777777" w:rsidR="00016F0C" w:rsidRPr="001D4D73" w:rsidRDefault="00016F0C">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Look w:val="00A0" w:firstRow="1" w:lastRow="0" w:firstColumn="1" w:lastColumn="0" w:noHBand="0" w:noVBand="0"/>
    </w:tblPr>
    <w:tblGrid>
      <w:gridCol w:w="8747"/>
      <w:gridCol w:w="1108"/>
    </w:tblGrid>
    <w:tr w:rsidR="00B57777" w14:paraId="6AEC4F6D" w14:textId="77777777">
      <w:tc>
        <w:tcPr>
          <w:tcW w:w="8747" w:type="dxa"/>
          <w:tcBorders>
            <w:top w:val="single" w:sz="4" w:space="0" w:color="000000"/>
          </w:tcBorders>
        </w:tcPr>
        <w:p w14:paraId="2C3BAADD" w14:textId="77777777" w:rsidR="00B57777" w:rsidRDefault="00B57777">
          <w:pPr>
            <w:pStyle w:val="Footer"/>
            <w:spacing w:after="0"/>
            <w:jc w:val="left"/>
            <w:rPr>
              <w:rStyle w:val="PageNumber"/>
              <w:sz w:val="20"/>
              <w:lang w:val="el-GR"/>
            </w:rPr>
          </w:pPr>
          <w:r>
            <w:rPr>
              <w:rStyle w:val="PageNumber"/>
              <w:sz w:val="20"/>
              <w:lang w:val="el-GR"/>
            </w:rPr>
            <w:t xml:space="preserve">Κοινωνία της Πληροφορίας Μ.Α.Ε. </w:t>
          </w:r>
        </w:p>
      </w:tc>
      <w:tc>
        <w:tcPr>
          <w:tcW w:w="1108" w:type="dxa"/>
          <w:tcBorders>
            <w:top w:val="single" w:sz="4" w:space="0" w:color="000000"/>
          </w:tcBorders>
        </w:tcPr>
        <w:p w14:paraId="0816BA0E" w14:textId="77777777" w:rsidR="00B57777" w:rsidRDefault="00B57777">
          <w:pPr>
            <w:pStyle w:val="Footer"/>
            <w:spacing w:after="0"/>
            <w:jc w:val="right"/>
            <w:rPr>
              <w:rStyle w:val="PageNumbe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78</w:t>
          </w:r>
          <w:r>
            <w:rPr>
              <w:rStyle w:val="PageNumber"/>
              <w:sz w:val="20"/>
            </w:rPr>
            <w:fldChar w:fldCharType="end"/>
          </w:r>
          <w:r>
            <w:rPr>
              <w:rStyle w:val="PageNumber"/>
              <w:sz w:val="20"/>
            </w:rPr>
            <w:t xml:space="preserve"> - </w:t>
          </w:r>
          <w:r>
            <w:rPr>
              <w:rStyle w:val="PageNumber"/>
              <w:sz w:val="20"/>
            </w:rPr>
            <w:fldChar w:fldCharType="begin"/>
          </w:r>
          <w:r>
            <w:rPr>
              <w:rStyle w:val="PageNumber"/>
              <w:sz w:val="20"/>
            </w:rPr>
            <w:instrText xml:space="preserve"> NUMPAGES </w:instrText>
          </w:r>
          <w:r>
            <w:rPr>
              <w:rStyle w:val="PageNumber"/>
              <w:sz w:val="20"/>
            </w:rPr>
            <w:fldChar w:fldCharType="separate"/>
          </w:r>
          <w:r>
            <w:rPr>
              <w:rStyle w:val="PageNumber"/>
              <w:noProof/>
              <w:sz w:val="20"/>
            </w:rPr>
            <w:t>91</w:t>
          </w:r>
          <w:r>
            <w:rPr>
              <w:rStyle w:val="PageNumber"/>
              <w:sz w:val="20"/>
            </w:rPr>
            <w:fldChar w:fldCharType="end"/>
          </w:r>
        </w:p>
      </w:tc>
    </w:tr>
  </w:tbl>
  <w:p w14:paraId="06AFE61D" w14:textId="77777777" w:rsidR="00B57777" w:rsidRDefault="00B57777" w:rsidP="00305A16">
    <w:pPr>
      <w:pStyle w:val="Footer"/>
      <w:tabs>
        <w:tab w:val="left" w:pos="7752"/>
      </w:tabs>
      <w:jc w:val="right"/>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07538" w14:textId="77777777" w:rsidR="00B57777" w:rsidRDefault="00B57777">
    <w:pPr>
      <w:pStyle w:val="Footer"/>
      <w:spacing w:after="0"/>
      <w:rPr>
        <w:rStyle w:val="PageNumber"/>
        <w:sz w:val="20"/>
      </w:rPr>
    </w:pPr>
  </w:p>
  <w:tbl>
    <w:tblPr>
      <w:tblW w:w="9855" w:type="dxa"/>
      <w:tblLook w:val="00A0" w:firstRow="1" w:lastRow="0" w:firstColumn="1" w:lastColumn="0" w:noHBand="0" w:noVBand="0"/>
    </w:tblPr>
    <w:tblGrid>
      <w:gridCol w:w="8747"/>
      <w:gridCol w:w="1108"/>
    </w:tblGrid>
    <w:tr w:rsidR="00B57777" w14:paraId="333E69FA" w14:textId="77777777">
      <w:tc>
        <w:tcPr>
          <w:tcW w:w="8747" w:type="dxa"/>
          <w:tcBorders>
            <w:top w:val="single" w:sz="4" w:space="0" w:color="000000"/>
          </w:tcBorders>
        </w:tcPr>
        <w:p w14:paraId="6C2DA51B" w14:textId="77777777" w:rsidR="00B57777" w:rsidRDefault="00B57777">
          <w:pPr>
            <w:pStyle w:val="Footer"/>
            <w:spacing w:after="0"/>
            <w:jc w:val="left"/>
            <w:rPr>
              <w:rStyle w:val="PageNumber"/>
              <w:sz w:val="20"/>
              <w:lang w:val="el-GR"/>
            </w:rPr>
          </w:pPr>
          <w:r>
            <w:rPr>
              <w:rStyle w:val="PageNumber"/>
              <w:sz w:val="20"/>
              <w:lang w:val="el-GR"/>
            </w:rPr>
            <w:t xml:space="preserve">Κοινωνία της Πληροφορίας Μ.Α.Ε. </w:t>
          </w:r>
        </w:p>
      </w:tc>
      <w:tc>
        <w:tcPr>
          <w:tcW w:w="1108" w:type="dxa"/>
          <w:tcBorders>
            <w:top w:val="single" w:sz="4" w:space="0" w:color="000000"/>
          </w:tcBorders>
        </w:tcPr>
        <w:p w14:paraId="2E23ECC1" w14:textId="77777777" w:rsidR="00B57777" w:rsidRDefault="00B57777">
          <w:pPr>
            <w:pStyle w:val="Footer"/>
            <w:spacing w:after="0"/>
            <w:jc w:val="right"/>
            <w:rPr>
              <w:rStyle w:val="PageNumbe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w:t>
          </w:r>
          <w:r>
            <w:rPr>
              <w:rStyle w:val="PageNumber"/>
              <w:sz w:val="20"/>
            </w:rPr>
            <w:fldChar w:fldCharType="end"/>
          </w:r>
          <w:r>
            <w:rPr>
              <w:rStyle w:val="PageNumber"/>
              <w:sz w:val="20"/>
            </w:rPr>
            <w:t xml:space="preserve"> - </w:t>
          </w:r>
          <w:r>
            <w:rPr>
              <w:rStyle w:val="PageNumber"/>
              <w:sz w:val="20"/>
            </w:rPr>
            <w:fldChar w:fldCharType="begin"/>
          </w:r>
          <w:r>
            <w:rPr>
              <w:rStyle w:val="PageNumber"/>
              <w:sz w:val="20"/>
            </w:rPr>
            <w:instrText xml:space="preserve"> NUMPAGES </w:instrText>
          </w:r>
          <w:r>
            <w:rPr>
              <w:rStyle w:val="PageNumber"/>
              <w:sz w:val="20"/>
            </w:rPr>
            <w:fldChar w:fldCharType="separate"/>
          </w:r>
          <w:r>
            <w:rPr>
              <w:rStyle w:val="PageNumber"/>
              <w:noProof/>
              <w:sz w:val="20"/>
            </w:rPr>
            <w:t>90</w:t>
          </w:r>
          <w:r>
            <w:rPr>
              <w:rStyle w:val="PageNumber"/>
              <w:sz w:val="20"/>
            </w:rPr>
            <w:fldChar w:fldCharType="end"/>
          </w:r>
        </w:p>
      </w:tc>
    </w:tr>
  </w:tbl>
  <w:p w14:paraId="7C7468B2" w14:textId="77777777" w:rsidR="00B57777" w:rsidRDefault="00B57777" w:rsidP="00305A16">
    <w:pPr>
      <w:pStyle w:val="Footer"/>
      <w:tabs>
        <w:tab w:val="left" w:pos="1860"/>
      </w:tabs>
      <w:spacing w:after="0"/>
      <w:jc w:val="right"/>
      <w:rPr>
        <w:sz w:val="20"/>
        <w:lang w:val="el-GR"/>
      </w:rPr>
    </w:pPr>
  </w:p>
  <w:p w14:paraId="18E15C71" w14:textId="77777777" w:rsidR="00B57777" w:rsidRDefault="00B57777"/>
  <w:p w14:paraId="18A4248F" w14:textId="77777777" w:rsidR="00B57777" w:rsidRDefault="00B5777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35D7D" w14:textId="77777777" w:rsidR="008A2E47" w:rsidRDefault="008A2E47">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8A2E47" w:rsidRPr="00A73BD3" w14:paraId="5F113E17" w14:textId="77777777" w:rsidTr="003366E9">
      <w:tc>
        <w:tcPr>
          <w:tcW w:w="8747" w:type="dxa"/>
          <w:tcBorders>
            <w:top w:val="single" w:sz="4" w:space="0" w:color="auto"/>
          </w:tcBorders>
        </w:tcPr>
        <w:p w14:paraId="410640CD" w14:textId="77777777" w:rsidR="008A2E47" w:rsidRPr="003329FF" w:rsidRDefault="008A2E47"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27F0E1C0" w14:textId="77777777" w:rsidR="008A2E47" w:rsidRPr="003329FF" w:rsidRDefault="008A2E47" w:rsidP="003329FF">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Pr>
              <w:rStyle w:val="PageNumber"/>
              <w:rFonts w:cs="Tahoma"/>
              <w:noProof/>
              <w:sz w:val="20"/>
            </w:rPr>
            <w:t>94</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Pr>
              <w:rStyle w:val="PageNumber"/>
              <w:rFonts w:cs="Tahoma"/>
              <w:noProof/>
              <w:sz w:val="20"/>
            </w:rPr>
            <w:t>94</w:t>
          </w:r>
          <w:r w:rsidRPr="003329FF">
            <w:rPr>
              <w:rStyle w:val="PageNumber"/>
              <w:rFonts w:cs="Tahoma"/>
              <w:sz w:val="20"/>
            </w:rPr>
            <w:fldChar w:fldCharType="end"/>
          </w:r>
        </w:p>
      </w:tc>
    </w:tr>
  </w:tbl>
  <w:p w14:paraId="3387F32A" w14:textId="77777777" w:rsidR="008A2E47" w:rsidRDefault="008A2E47" w:rsidP="00AE28D7">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6058C" w14:textId="77777777" w:rsidR="00CE2E3C" w:rsidRDefault="00CE2E3C">
      <w:pPr>
        <w:spacing w:after="0"/>
      </w:pPr>
      <w:r>
        <w:separator/>
      </w:r>
    </w:p>
  </w:footnote>
  <w:footnote w:type="continuationSeparator" w:id="0">
    <w:p w14:paraId="60979AED" w14:textId="77777777" w:rsidR="00CE2E3C" w:rsidRDefault="00CE2E3C">
      <w:pPr>
        <w:spacing w:after="0"/>
      </w:pPr>
      <w:r>
        <w:continuationSeparator/>
      </w:r>
    </w:p>
  </w:footnote>
  <w:footnote w:id="1">
    <w:p w14:paraId="12E7FBB1" w14:textId="77777777" w:rsidR="00016F0C" w:rsidRPr="006B2C94" w:rsidRDefault="00016F0C" w:rsidP="00F64037">
      <w:pPr>
        <w:pStyle w:val="FootnoteText"/>
        <w:rPr>
          <w:lang w:val="el-GR"/>
        </w:rPr>
      </w:pPr>
      <w:r>
        <w:rPr>
          <w:rStyle w:val="a"/>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Hyperlink"/>
            <w:lang w:val="el-GR"/>
          </w:rPr>
          <w:t>Promitheus ESPDint </w:t>
        </w:r>
      </w:hyperlink>
      <w:r w:rsidRPr="006F5660">
        <w:rPr>
          <w:lang w:val="el-GR"/>
        </w:rPr>
        <w:t>(</w:t>
      </w:r>
      <w:hyperlink r:id="rId2" w:tgtFrame="_blank" w:history="1">
        <w:r w:rsidRPr="006F5660">
          <w:rPr>
            <w:rStyle w:val="Hyperlink"/>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Hyperlink"/>
            <w:lang w:val="el-GR" w:bidi="en-US"/>
          </w:rPr>
          <w:t>www</w:t>
        </w:r>
        <w:r w:rsidRPr="006F5660">
          <w:rPr>
            <w:rStyle w:val="Hyperlink"/>
            <w:lang w:val="el-GR"/>
          </w:rPr>
          <w:t>.</w:t>
        </w:r>
        <w:r w:rsidRPr="006F5660">
          <w:rPr>
            <w:rStyle w:val="Hyperlink"/>
            <w:lang w:val="el-GR" w:bidi="en-US"/>
          </w:rPr>
          <w:t>promitheus</w:t>
        </w:r>
        <w:r w:rsidRPr="006F5660">
          <w:rPr>
            <w:rStyle w:val="Hyperlink"/>
            <w:lang w:val="el-GR"/>
          </w:rPr>
          <w:t>.</w:t>
        </w:r>
        <w:r w:rsidRPr="006F5660">
          <w:rPr>
            <w:rStyle w:val="Hyperlink"/>
            <w:lang w:val="el-GR" w:bidi="en-US"/>
          </w:rPr>
          <w:t>gov</w:t>
        </w:r>
        <w:r w:rsidRPr="006F5660">
          <w:rPr>
            <w:rStyle w:val="Hyperlink"/>
            <w:lang w:val="el-GR"/>
          </w:rPr>
          <w:t>.</w:t>
        </w:r>
        <w:r w:rsidRPr="006F5660">
          <w:rPr>
            <w:rStyle w:val="Hyperlink"/>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Hyperlink"/>
            <w:lang w:val="el-GR"/>
          </w:rPr>
          <w:t>https://eur-lex.europa.eu/legal-content/EL/TXT/HTML/?uri=CELEX:32016R0007R(01)&amp;from=EL</w:t>
        </w:r>
      </w:hyperlink>
      <w:r>
        <w:rPr>
          <w:lang w:val="el-GR"/>
        </w:rPr>
        <w:t xml:space="preserve">  </w:t>
      </w:r>
    </w:p>
  </w:footnote>
  <w:footnote w:id="2">
    <w:p w14:paraId="68AF8074" w14:textId="77777777" w:rsidR="00016F0C" w:rsidRPr="00BD65F6" w:rsidRDefault="00016F0C" w:rsidP="00F64037">
      <w:pPr>
        <w:pStyle w:val="FootnoteText"/>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2FDFC319" w14:textId="77777777" w:rsidR="00016F0C" w:rsidRPr="005B2FD1" w:rsidRDefault="00016F0C" w:rsidP="00C27CEC">
      <w:pPr>
        <w:pStyle w:val="FootnoteText"/>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4">
    <w:p w14:paraId="364C7192" w14:textId="77777777" w:rsidR="00016F0C" w:rsidRPr="006B2C94" w:rsidRDefault="00016F0C" w:rsidP="002B2F6A">
      <w:pPr>
        <w:pStyle w:val="FootnoteText"/>
        <w:rPr>
          <w:lang w:val="el-GR"/>
        </w:rPr>
      </w:pPr>
      <w:r>
        <w:rPr>
          <w:rStyle w:val="a"/>
        </w:rPr>
        <w:footnoteRef/>
      </w:r>
      <w:r>
        <w:rPr>
          <w:lang w:val="el-GR"/>
        </w:rPr>
        <w:tab/>
        <w:t>Άρθρο 96, παρ. 7 του ν. 4412/2016</w:t>
      </w:r>
    </w:p>
  </w:footnote>
  <w:footnote w:id="5">
    <w:p w14:paraId="2DADBF90" w14:textId="77777777" w:rsidR="00016F0C" w:rsidRPr="009C1E20" w:rsidRDefault="00016F0C" w:rsidP="002B2F6A">
      <w:pPr>
        <w:pStyle w:val="FootnoteText"/>
        <w:rPr>
          <w:lang w:val="el-GR"/>
        </w:rPr>
      </w:pPr>
      <w:r>
        <w:rPr>
          <w:rStyle w:val="FootnoteReference"/>
        </w:rPr>
        <w:footnoteRef/>
      </w:r>
      <w:r w:rsidRPr="009C1E20">
        <w:rPr>
          <w:lang w:val="el-GR"/>
        </w:rPr>
        <w:t xml:space="preserve">  </w:t>
      </w:r>
      <w:r>
        <w:rPr>
          <w:lang w:val="el-GR"/>
        </w:rPr>
        <w:t xml:space="preserve">    Άρθρο 15 ΚΥΑ ΕΣΗΔΗΣ Προμήθειες και Υπηρεσίες</w:t>
      </w:r>
    </w:p>
  </w:footnote>
  <w:footnote w:id="6">
    <w:p w14:paraId="7D9AC2C3" w14:textId="77777777" w:rsidR="00016F0C" w:rsidRPr="00F93782" w:rsidRDefault="00016F0C" w:rsidP="00486D17">
      <w:pPr>
        <w:pStyle w:val="FootnoteText"/>
        <w:rPr>
          <w:lang w:val="el-GR"/>
        </w:rPr>
      </w:pPr>
      <w:r>
        <w:rPr>
          <w:rStyle w:val="FootnoteReference"/>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352EAFAC" w14:textId="77777777" w:rsidR="00016F0C" w:rsidRPr="00FF4138" w:rsidRDefault="00016F0C" w:rsidP="00FE0D21">
      <w:pPr>
        <w:pStyle w:val="FootnoteText"/>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8">
    <w:p w14:paraId="5B1624A3" w14:textId="77777777" w:rsidR="00016F0C" w:rsidRPr="007D6E33" w:rsidRDefault="00016F0C" w:rsidP="005052FB">
      <w:pPr>
        <w:pStyle w:val="FootnoteText"/>
        <w:rPr>
          <w:ins w:id="352" w:author="Author"/>
          <w:del w:id="353" w:author="Author"/>
          <w:lang w:val="en-US"/>
        </w:rPr>
      </w:pPr>
      <w:r w:rsidRPr="00022C43">
        <w:rPr>
          <w:rStyle w:val="0"/>
        </w:rPr>
        <w:footnoteRef/>
      </w:r>
      <w:r w:rsidRPr="007D6E33">
        <w:rPr>
          <w:lang w:val="en-US"/>
        </w:rPr>
        <w:t xml:space="preserve">  </w:t>
      </w:r>
      <w:r w:rsidRPr="007D6E33">
        <w:rPr>
          <w:lang w:val="en-US"/>
        </w:rPr>
        <w:tab/>
      </w:r>
      <w:r>
        <w:rPr>
          <w:lang w:val="el-GR"/>
        </w:rPr>
        <w:t>Ά</w:t>
      </w:r>
      <w:r w:rsidRPr="00022C43">
        <w:rPr>
          <w:lang w:val="el-GR"/>
        </w:rPr>
        <w:t>ρθρο</w:t>
      </w:r>
      <w:r w:rsidRPr="007D6E33">
        <w:rPr>
          <w:lang w:val="en-US"/>
        </w:rPr>
        <w:t xml:space="preserve"> 205</w:t>
      </w:r>
      <w:r w:rsidRPr="00022C43">
        <w:rPr>
          <w:lang w:val="el-GR"/>
        </w:rPr>
        <w:t>Α</w:t>
      </w:r>
      <w:r w:rsidRPr="007D6E33">
        <w:rPr>
          <w:lang w:val="en-US"/>
        </w:rPr>
        <w:t xml:space="preserve"> </w:t>
      </w:r>
      <w:r w:rsidRPr="00022C43">
        <w:rPr>
          <w:lang w:val="el-GR"/>
        </w:rPr>
        <w:t>του</w:t>
      </w:r>
      <w:r w:rsidRPr="007D6E33">
        <w:rPr>
          <w:lang w:val="en-US"/>
        </w:rPr>
        <w:t xml:space="preserve"> </w:t>
      </w:r>
      <w:r w:rsidRPr="00022C43">
        <w:rPr>
          <w:lang w:val="el-GR"/>
        </w:rPr>
        <w:t>ν</w:t>
      </w:r>
      <w:r w:rsidRPr="007D6E33">
        <w:rPr>
          <w:lang w:val="en-US"/>
        </w:rPr>
        <w:t>. 4412/2016</w:t>
      </w:r>
    </w:p>
  </w:footnote>
  <w:footnote w:id="9">
    <w:p w14:paraId="573C0F75" w14:textId="77777777" w:rsidR="008A2E47" w:rsidRPr="007D6E33" w:rsidRDefault="008A2E47" w:rsidP="008A2E47">
      <w:pPr>
        <w:pStyle w:val="FootnoteText"/>
        <w:rPr>
          <w:lang w:val="en-US"/>
        </w:rPr>
      </w:pPr>
      <w:r>
        <w:rPr>
          <w:rStyle w:val="FootnoteReference"/>
        </w:rPr>
        <w:footnoteRef/>
      </w:r>
      <w:r w:rsidRPr="007D6E33">
        <w:rPr>
          <w:lang w:val="en-US"/>
        </w:rPr>
        <w:t xml:space="preserve"> </w:t>
      </w:r>
      <w:r w:rsidRPr="00603221">
        <w:rPr>
          <w:lang w:val="el-GR"/>
        </w:rPr>
        <w:t>Ως</w:t>
      </w:r>
      <w:r w:rsidRPr="007D6E33">
        <w:rPr>
          <w:lang w:val="en-US"/>
        </w:rPr>
        <w:t xml:space="preserve"> </w:t>
      </w:r>
      <w:r w:rsidRPr="00603221">
        <w:rPr>
          <w:lang w:val="el-GR"/>
        </w:rPr>
        <w:t>ΘΕΣΕΙΣ</w:t>
      </w:r>
      <w:r w:rsidRPr="007D6E33">
        <w:rPr>
          <w:lang w:val="en-US"/>
        </w:rPr>
        <w:t xml:space="preserve"> </w:t>
      </w:r>
      <w:r w:rsidRPr="00603221">
        <w:rPr>
          <w:lang w:val="el-GR"/>
        </w:rPr>
        <w:t>ενδεικτικά</w:t>
      </w:r>
      <w:r w:rsidRPr="007D6E33">
        <w:rPr>
          <w:lang w:val="en-US"/>
        </w:rPr>
        <w:t xml:space="preserve"> </w:t>
      </w:r>
      <w:r w:rsidRPr="00603221">
        <w:rPr>
          <w:lang w:val="el-GR"/>
        </w:rPr>
        <w:t>αναφέρονται</w:t>
      </w:r>
      <w:r w:rsidRPr="007D6E33">
        <w:rPr>
          <w:lang w:val="en-US"/>
        </w:rPr>
        <w:t xml:space="preserve"> : </w:t>
      </w:r>
      <w:r>
        <w:rPr>
          <w:lang w:val="en-GB"/>
        </w:rPr>
        <w:t>m</w:t>
      </w:r>
      <w:r>
        <w:rPr>
          <w:lang w:val="en-US"/>
        </w:rPr>
        <w:t>anager</w:t>
      </w:r>
      <w:r w:rsidRPr="007D6E33">
        <w:rPr>
          <w:lang w:val="en-US"/>
        </w:rPr>
        <w:t xml:space="preserve">, </w:t>
      </w:r>
      <w:r>
        <w:rPr>
          <w:lang w:val="en-US"/>
        </w:rPr>
        <w:t>senior</w:t>
      </w:r>
      <w:r w:rsidRPr="007D6E33">
        <w:rPr>
          <w:lang w:val="en-US"/>
        </w:rPr>
        <w:t xml:space="preserve"> </w:t>
      </w:r>
      <w:r>
        <w:rPr>
          <w:lang w:val="en-US"/>
        </w:rPr>
        <w:t>consultant</w:t>
      </w:r>
      <w:r w:rsidRPr="007D6E33">
        <w:rPr>
          <w:lang w:val="en-US"/>
        </w:rPr>
        <w:t xml:space="preserve">, </w:t>
      </w:r>
      <w:r>
        <w:rPr>
          <w:lang w:val="en-US"/>
        </w:rPr>
        <w:t>consultant</w:t>
      </w:r>
      <w:r w:rsidRPr="007D6E33">
        <w:rPr>
          <w:lang w:val="en-US"/>
        </w:rPr>
        <w:t xml:space="preserve">, </w:t>
      </w:r>
      <w:r>
        <w:rPr>
          <w:lang w:val="en-US"/>
        </w:rPr>
        <w:t>business</w:t>
      </w:r>
      <w:r w:rsidRPr="007D6E33">
        <w:rPr>
          <w:lang w:val="en-US"/>
        </w:rPr>
        <w:t xml:space="preserve"> </w:t>
      </w:r>
      <w:r>
        <w:rPr>
          <w:lang w:val="en-US"/>
        </w:rPr>
        <w:t>expert</w:t>
      </w:r>
      <w:r w:rsidRPr="007D6E33">
        <w:rPr>
          <w:lang w:val="en-US"/>
        </w:rPr>
        <w:t xml:space="preserve"> </w:t>
      </w:r>
      <w:r w:rsidRPr="00603221">
        <w:rPr>
          <w:lang w:val="el-GR"/>
        </w:rPr>
        <w:t>κλπ</w:t>
      </w:r>
      <w:r w:rsidRPr="007D6E33">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B2CFD" w14:textId="5ACBF301" w:rsidR="00016F0C" w:rsidRPr="00C67D20" w:rsidRDefault="00E338EB" w:rsidP="002F3D83">
    <w:pPr>
      <w:pStyle w:val="Header"/>
      <w:pBdr>
        <w:top w:val="nil"/>
        <w:left w:val="nil"/>
        <w:bottom w:val="single" w:sz="4" w:space="1" w:color="000000"/>
        <w:right w:val="nil"/>
        <w:between w:val="nil"/>
      </w:pBdr>
      <w:rPr>
        <w:rFonts w:eastAsia="Tahoma"/>
        <w:sz w:val="20"/>
        <w:lang w:val="el-GR"/>
      </w:rPr>
    </w:pPr>
    <w:r>
      <w:rPr>
        <w:sz w:val="20"/>
        <w:lang w:val="el-GR"/>
      </w:rPr>
      <w:t>Διακήρυξη Ηλεκτρονικού Ανοικτού Κάτω των Ορίων Διαγωνισμού για το Έργο</w:t>
    </w:r>
    <w:r>
      <w:rPr>
        <w:rFonts w:eastAsia="Tahoma"/>
        <w:sz w:val="20"/>
        <w:lang w:val="el-GR"/>
      </w:rPr>
      <w:t xml:space="preserve"> </w:t>
    </w:r>
    <w:bookmarkStart w:id="11" w:name="_Hlk139892558"/>
    <w:r w:rsidR="00166EBB" w:rsidRPr="00166EBB">
      <w:rPr>
        <w:rFonts w:eastAsia="Tahoma"/>
        <w:sz w:val="20"/>
        <w:lang w:val="el-GR"/>
      </w:rPr>
      <w:t>«</w:t>
    </w:r>
    <w:r w:rsidR="00C67D20" w:rsidRPr="00C67D20">
      <w:rPr>
        <w:rFonts w:eastAsia="Tahoma"/>
        <w:sz w:val="2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για Επιβεβαίωση Επίτευξης Οροσήμων Δράσης 16706 – Ψηφιακός Μετασχηματισμός Μικρομεσαίων Επιχειρήσεων που υλοποίει η «Κοινωνία της Πληροφορίας Μ.Α.Ε.»</w:t>
    </w:r>
    <w:bookmarkEnd w:id="1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7"/>
      <w:gridCol w:w="7046"/>
    </w:tblGrid>
    <w:tr w:rsidR="00360ECA" w:rsidRPr="00F00473" w14:paraId="1BA02022" w14:textId="77777777" w:rsidTr="00AE070C">
      <w:trPr>
        <w:trHeight w:val="553"/>
      </w:trPr>
      <w:tc>
        <w:tcPr>
          <w:tcW w:w="2927" w:type="dxa"/>
          <w:vMerge w:val="restart"/>
          <w:tcBorders>
            <w:top w:val="nil"/>
            <w:left w:val="nil"/>
            <w:bottom w:val="nil"/>
            <w:right w:val="nil"/>
          </w:tcBorders>
          <w:shd w:val="clear" w:color="auto" w:fill="auto"/>
        </w:tcPr>
        <w:p w14:paraId="50CAD43F" w14:textId="77777777" w:rsidR="00360ECA" w:rsidRPr="00360ECA" w:rsidRDefault="00360ECA" w:rsidP="00360ECA">
          <w:pPr>
            <w:suppressAutoHyphens w:val="0"/>
            <w:spacing w:after="0"/>
            <w:ind w:right="-442"/>
            <w:jc w:val="left"/>
            <w:rPr>
              <w:rFonts w:ascii="Calibri" w:eastAsia="Calibri" w:hAnsi="Calibri" w:cs="Calibri"/>
              <w:b/>
              <w:lang w:val="en-US" w:eastAsia="en-GB"/>
            </w:rPr>
          </w:pPr>
          <w:r w:rsidRPr="00360ECA">
            <w:rPr>
              <w:rFonts w:ascii="Calibri" w:eastAsia="Calibri" w:hAnsi="Calibri" w:cs="Calibri"/>
              <w:noProof/>
              <w:lang w:eastAsia="el-GR"/>
            </w:rPr>
            <w:drawing>
              <wp:inline distT="0" distB="0" distL="0" distR="0" wp14:anchorId="7FA59647" wp14:editId="0E8323A6">
                <wp:extent cx="1771200" cy="543600"/>
                <wp:effectExtent l="0" t="0" r="0" b="8890"/>
                <wp:docPr id="591493206"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71200" cy="543600"/>
                        </a:xfrm>
                        <a:prstGeom prst="rect">
                          <a:avLst/>
                        </a:prstGeom>
                        <a:noFill/>
                        <a:ln>
                          <a:noFill/>
                          <a:prstDash/>
                        </a:ln>
                      </pic:spPr>
                    </pic:pic>
                  </a:graphicData>
                </a:graphic>
              </wp:inline>
            </w:drawing>
          </w:r>
        </w:p>
      </w:tc>
      <w:tc>
        <w:tcPr>
          <w:tcW w:w="7046" w:type="dxa"/>
          <w:tcBorders>
            <w:top w:val="nil"/>
            <w:left w:val="nil"/>
            <w:bottom w:val="single" w:sz="4" w:space="0" w:color="auto"/>
            <w:right w:val="nil"/>
          </w:tcBorders>
          <w:shd w:val="clear" w:color="auto" w:fill="auto"/>
          <w:vAlign w:val="center"/>
        </w:tcPr>
        <w:p w14:paraId="103D52DA" w14:textId="77777777" w:rsidR="00360ECA" w:rsidRPr="00360ECA" w:rsidRDefault="00360ECA" w:rsidP="00360ECA">
          <w:pPr>
            <w:tabs>
              <w:tab w:val="right" w:pos="8306"/>
            </w:tabs>
            <w:suppressAutoHyphens w:val="0"/>
            <w:spacing w:after="0"/>
            <w:ind w:left="-105" w:right="-102"/>
            <w:jc w:val="center"/>
            <w:rPr>
              <w:rFonts w:ascii="Calibri" w:eastAsia="Calibri" w:hAnsi="Calibri" w:cs="Calibri"/>
              <w:sz w:val="16"/>
              <w:szCs w:val="16"/>
              <w:lang w:val="el-GR" w:eastAsia="en-GB"/>
            </w:rPr>
          </w:pPr>
          <w:r w:rsidRPr="00360ECA">
            <w:rPr>
              <w:rFonts w:ascii="Calibri" w:eastAsia="Calibri" w:hAnsi="Calibri" w:cs="Calibri"/>
              <w:noProof/>
              <w:sz w:val="16"/>
              <w:szCs w:val="16"/>
              <w:lang w:val="el-GR" w:eastAsia="en-GB"/>
            </w:rPr>
            <w:t>Λ. Συγγρού 194, ΤΚ 176 71, Καλλιθέα.</w:t>
          </w:r>
          <w:r w:rsidRPr="00360ECA" w:rsidDel="008F7E20">
            <w:rPr>
              <w:rFonts w:ascii="Calibri" w:eastAsia="Calibri" w:hAnsi="Calibri" w:cs="Calibri"/>
              <w:noProof/>
              <w:sz w:val="16"/>
              <w:szCs w:val="16"/>
              <w:lang w:val="el-GR" w:eastAsia="en-GB"/>
            </w:rPr>
            <w:t xml:space="preserve"> </w:t>
          </w:r>
          <w:r w:rsidRPr="00360ECA">
            <w:rPr>
              <w:rFonts w:ascii="Calibri" w:eastAsia="Calibri" w:hAnsi="Calibri" w:cs="Calibri"/>
              <w:sz w:val="16"/>
              <w:szCs w:val="16"/>
              <w:lang w:val="el-GR" w:eastAsia="en-GB"/>
            </w:rPr>
            <w:t xml:space="preserve">(Αττική)  </w:t>
          </w:r>
          <w:r w:rsidRPr="00360ECA">
            <w:rPr>
              <w:rFonts w:ascii="Calibri" w:eastAsia="Calibri" w:hAnsi="Calibri" w:cs="Calibri"/>
              <w:sz w:val="16"/>
              <w:szCs w:val="16"/>
              <w:lang w:eastAsia="en-GB"/>
            </w:rPr>
            <w:sym w:font="Symbol" w:char="00B7"/>
          </w:r>
          <w:r w:rsidRPr="00360ECA">
            <w:rPr>
              <w:rFonts w:ascii="Calibri" w:eastAsia="Calibri" w:hAnsi="Calibri" w:cs="Calibri"/>
              <w:sz w:val="16"/>
              <w:szCs w:val="16"/>
              <w:lang w:val="el-GR" w:eastAsia="en-GB"/>
            </w:rPr>
            <w:t xml:space="preserve">  Τηλ.: 213 1300 700  </w:t>
          </w:r>
        </w:p>
      </w:tc>
    </w:tr>
    <w:tr w:rsidR="00360ECA" w:rsidRPr="000D237A" w14:paraId="1DDCAFD9" w14:textId="77777777" w:rsidTr="00AE070C">
      <w:trPr>
        <w:trHeight w:val="280"/>
      </w:trPr>
      <w:tc>
        <w:tcPr>
          <w:tcW w:w="2927" w:type="dxa"/>
          <w:vMerge/>
          <w:tcBorders>
            <w:left w:val="nil"/>
            <w:bottom w:val="nil"/>
            <w:right w:val="nil"/>
          </w:tcBorders>
          <w:shd w:val="clear" w:color="auto" w:fill="auto"/>
        </w:tcPr>
        <w:p w14:paraId="68FD6EE6" w14:textId="77777777" w:rsidR="00360ECA" w:rsidRPr="00360ECA" w:rsidRDefault="00360ECA" w:rsidP="00360ECA">
          <w:pPr>
            <w:suppressAutoHyphens w:val="0"/>
            <w:spacing w:after="0"/>
            <w:ind w:right="-442"/>
            <w:jc w:val="left"/>
            <w:rPr>
              <w:rFonts w:ascii="Calibri" w:eastAsia="Calibri" w:hAnsi="Calibri" w:cs="Calibri"/>
              <w:b/>
              <w:lang w:val="el-GR" w:eastAsia="en-GB"/>
            </w:rPr>
          </w:pPr>
        </w:p>
      </w:tc>
      <w:tc>
        <w:tcPr>
          <w:tcW w:w="7046" w:type="dxa"/>
          <w:tcBorders>
            <w:left w:val="nil"/>
            <w:bottom w:val="nil"/>
            <w:right w:val="nil"/>
          </w:tcBorders>
          <w:shd w:val="clear" w:color="auto" w:fill="auto"/>
          <w:vAlign w:val="center"/>
        </w:tcPr>
        <w:p w14:paraId="5D945062" w14:textId="77777777" w:rsidR="00360ECA" w:rsidRPr="00360ECA" w:rsidRDefault="00360ECA" w:rsidP="00360ECA">
          <w:pPr>
            <w:tabs>
              <w:tab w:val="center" w:pos="4153"/>
              <w:tab w:val="right" w:pos="8306"/>
            </w:tabs>
            <w:suppressAutoHyphens w:val="0"/>
            <w:spacing w:after="0"/>
            <w:ind w:left="-105" w:right="-261"/>
            <w:jc w:val="center"/>
            <w:rPr>
              <w:rFonts w:ascii="Calibri" w:eastAsia="Calibri" w:hAnsi="Calibri" w:cs="Calibri"/>
              <w:noProof/>
              <w:sz w:val="16"/>
              <w:szCs w:val="16"/>
              <w:lang w:val="it-IT" w:eastAsia="en-GB"/>
            </w:rPr>
          </w:pPr>
          <w:r w:rsidRPr="00360ECA">
            <w:rPr>
              <w:rFonts w:ascii="Calibri" w:eastAsia="Calibri" w:hAnsi="Calibri" w:cs="Calibri"/>
              <w:noProof/>
              <w:sz w:val="16"/>
              <w:szCs w:val="16"/>
              <w:lang w:val="pt-PT" w:eastAsia="en-GB"/>
            </w:rPr>
            <w:t xml:space="preserve">http://www.ktpae.gr </w:t>
          </w:r>
          <w:r w:rsidRPr="00360ECA">
            <w:rPr>
              <w:rFonts w:ascii="Calibri" w:eastAsia="Calibri" w:hAnsi="Calibri" w:cs="Calibri"/>
              <w:noProof/>
              <w:sz w:val="16"/>
              <w:szCs w:val="16"/>
              <w:lang w:eastAsia="en-GB"/>
            </w:rPr>
            <w:sym w:font="Symbol" w:char="00B7"/>
          </w:r>
          <w:r w:rsidRPr="00360ECA">
            <w:rPr>
              <w:rFonts w:ascii="Calibri" w:eastAsia="Calibri" w:hAnsi="Calibri" w:cs="Calibri"/>
              <w:noProof/>
              <w:sz w:val="16"/>
              <w:szCs w:val="16"/>
              <w:lang w:val="pt-PT" w:eastAsia="en-GB"/>
            </w:rPr>
            <w:t xml:space="preserve"> e-mail: </w:t>
          </w:r>
          <w:r w:rsidRPr="00360ECA">
            <w:rPr>
              <w:rFonts w:ascii="Calibri" w:eastAsia="Calibri" w:hAnsi="Calibri" w:cs="Calibri"/>
              <w:lang w:val="it-IT" w:eastAsia="en-GB"/>
            </w:rPr>
            <w:t xml:space="preserve"> </w:t>
          </w:r>
          <w:hyperlink r:id="rId2" w:history="1">
            <w:r w:rsidRPr="00360ECA">
              <w:rPr>
                <w:rFonts w:ascii="Calibri" w:eastAsia="Calibri" w:hAnsi="Calibri" w:cs="Calibri"/>
                <w:color w:val="0000FF"/>
                <w:sz w:val="16"/>
                <w:szCs w:val="16"/>
                <w:u w:val="single"/>
                <w:lang w:val="it-IT" w:eastAsia="en-GB"/>
              </w:rPr>
              <w:t>info@ktpae.gr</w:t>
            </w:r>
          </w:hyperlink>
          <w:r w:rsidRPr="00360ECA">
            <w:rPr>
              <w:rFonts w:ascii="Calibri" w:eastAsia="Calibri" w:hAnsi="Calibri" w:cs="Calibri"/>
              <w:lang w:val="it-IT" w:eastAsia="en-GB"/>
            </w:rPr>
            <w:t xml:space="preserve"> </w:t>
          </w:r>
        </w:p>
      </w:tc>
    </w:tr>
    <w:tr w:rsidR="00360ECA" w:rsidRPr="00F00473" w14:paraId="61A12F6F" w14:textId="77777777" w:rsidTr="00AE070C">
      <w:trPr>
        <w:trHeight w:val="136"/>
      </w:trPr>
      <w:tc>
        <w:tcPr>
          <w:tcW w:w="2927" w:type="dxa"/>
          <w:vMerge/>
          <w:tcBorders>
            <w:left w:val="nil"/>
            <w:bottom w:val="nil"/>
            <w:right w:val="nil"/>
          </w:tcBorders>
          <w:shd w:val="clear" w:color="auto" w:fill="auto"/>
        </w:tcPr>
        <w:p w14:paraId="3652CF0E" w14:textId="77777777" w:rsidR="00360ECA" w:rsidRPr="00360ECA" w:rsidRDefault="00360ECA" w:rsidP="00360ECA">
          <w:pPr>
            <w:suppressAutoHyphens w:val="0"/>
            <w:spacing w:after="0"/>
            <w:ind w:right="-442"/>
            <w:jc w:val="left"/>
            <w:rPr>
              <w:rFonts w:ascii="Calibri" w:eastAsia="Calibri" w:hAnsi="Calibri" w:cs="Calibri"/>
              <w:b/>
              <w:lang w:val="pt-PT" w:eastAsia="en-GB"/>
            </w:rPr>
          </w:pPr>
        </w:p>
      </w:tc>
      <w:tc>
        <w:tcPr>
          <w:tcW w:w="7046" w:type="dxa"/>
          <w:tcBorders>
            <w:top w:val="nil"/>
            <w:left w:val="nil"/>
            <w:bottom w:val="nil"/>
            <w:right w:val="nil"/>
          </w:tcBorders>
          <w:shd w:val="clear" w:color="auto" w:fill="auto"/>
        </w:tcPr>
        <w:p w14:paraId="21DE20E8" w14:textId="77777777" w:rsidR="00360ECA" w:rsidRPr="00360ECA" w:rsidRDefault="00360ECA" w:rsidP="00360ECA">
          <w:pPr>
            <w:tabs>
              <w:tab w:val="center" w:pos="4153"/>
              <w:tab w:val="right" w:pos="8306"/>
            </w:tabs>
            <w:suppressAutoHyphens w:val="0"/>
            <w:spacing w:after="0"/>
            <w:ind w:left="-105" w:right="-261"/>
            <w:jc w:val="center"/>
            <w:rPr>
              <w:rFonts w:ascii="Calibri" w:eastAsia="Calibri" w:hAnsi="Calibri" w:cs="Calibri"/>
              <w:noProof/>
              <w:sz w:val="16"/>
              <w:szCs w:val="16"/>
              <w:lang w:val="el-GR" w:eastAsia="en-GB"/>
            </w:rPr>
          </w:pPr>
          <w:r w:rsidRPr="00360ECA">
            <w:rPr>
              <w:rFonts w:ascii="Calibri" w:eastAsia="Calibri" w:hAnsi="Calibri" w:cs="Calibri"/>
              <w:noProof/>
              <w:sz w:val="16"/>
              <w:szCs w:val="16"/>
              <w:lang w:val="el-GR" w:eastAsia="en-GB"/>
            </w:rPr>
            <w:t xml:space="preserve">ΝΠΙΔ Μη Κερδοσκοπικό </w:t>
          </w:r>
          <w:r w:rsidRPr="00360ECA">
            <w:rPr>
              <w:rFonts w:ascii="Calibri" w:eastAsia="Calibri" w:hAnsi="Calibri" w:cs="Calibri"/>
              <w:noProof/>
              <w:sz w:val="16"/>
              <w:szCs w:val="16"/>
              <w:lang w:eastAsia="en-GB"/>
            </w:rPr>
            <w:sym w:font="Symbol" w:char="00B7"/>
          </w:r>
          <w:r w:rsidRPr="00360ECA">
            <w:rPr>
              <w:rFonts w:ascii="Calibri" w:eastAsia="Calibri" w:hAnsi="Calibri" w:cs="Calibri"/>
              <w:noProof/>
              <w:sz w:val="16"/>
              <w:szCs w:val="16"/>
              <w:lang w:val="el-GR" w:eastAsia="en-GB"/>
            </w:rPr>
            <w:t xml:space="preserve"> Αρ. ΓΕΜΗ: </w:t>
          </w:r>
          <w:r w:rsidRPr="00360ECA">
            <w:rPr>
              <w:rFonts w:ascii="Calibri" w:eastAsia="Calibri" w:hAnsi="Calibri" w:cs="Calibri"/>
              <w:sz w:val="16"/>
              <w:szCs w:val="16"/>
              <w:lang w:val="el-GR" w:eastAsia="en-GB"/>
            </w:rPr>
            <w:t>004261201000</w:t>
          </w:r>
        </w:p>
      </w:tc>
    </w:tr>
  </w:tbl>
  <w:p w14:paraId="1F3C0807" w14:textId="222605E9" w:rsidR="00016F0C" w:rsidRPr="00360ECA" w:rsidRDefault="00016F0C" w:rsidP="00360ECA">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144C3" w14:textId="60FE9051" w:rsidR="00B57777" w:rsidRPr="00906726" w:rsidRDefault="00B57777" w:rsidP="00166EBB">
    <w:pPr>
      <w:pStyle w:val="Header"/>
      <w:pBdr>
        <w:top w:val="nil"/>
        <w:left w:val="nil"/>
        <w:bottom w:val="single" w:sz="4" w:space="1" w:color="000000"/>
        <w:right w:val="nil"/>
        <w:between w:val="nil"/>
      </w:pBdr>
      <w:rPr>
        <w:lang w:val="el-GR"/>
      </w:rPr>
    </w:pPr>
    <w:bookmarkStart w:id="419" w:name="_Hlk139983051"/>
    <w:r>
      <w:rPr>
        <w:sz w:val="20"/>
        <w:lang w:val="el-GR"/>
      </w:rPr>
      <w:t>Διακήρυξη Ηλεκτρονικού Ανοικτού Κάτω των Ορίων Διαγωνισμού για το Έργο</w:t>
    </w:r>
    <w:r>
      <w:rPr>
        <w:rFonts w:eastAsia="Tahoma"/>
        <w:sz w:val="20"/>
        <w:lang w:val="el-GR"/>
      </w:rPr>
      <w:t xml:space="preserve"> </w:t>
    </w:r>
    <w:bookmarkEnd w:id="419"/>
    <w:r w:rsidR="00166EBB" w:rsidRPr="00166EBB">
      <w:rPr>
        <w:rFonts w:eastAsia="Tahoma"/>
        <w:sz w:val="20"/>
        <w:lang w:val="el-GR"/>
      </w:rPr>
      <w:t xml:space="preserve">«Παροχή υπηρεσιών Ανεξάρτητου Ελεγκτή, σύμφωνα με το Εγχειρίδιο Διαδικασιών Συστήματος Διαχείρισης και Ελέγχου (ΣΔΕ) όπως αυτό εκάστοτε ισχύει, για Επιβεβαίωση Επίτευξης Οροσήμων </w:t>
    </w:r>
    <w:r w:rsidR="00AD71C8">
      <w:rPr>
        <w:rFonts w:eastAsia="Tahoma"/>
        <w:sz w:val="20"/>
        <w:lang w:val="el-GR"/>
      </w:rPr>
      <w:t>Δράσης 16706 – Ψηφιακός Μετασχηματισμός Μικρομεσαίων Επιχειρήσεων</w:t>
    </w:r>
    <w:r w:rsidR="00AD71C8" w:rsidRPr="00166EBB">
      <w:rPr>
        <w:rFonts w:eastAsia="Tahoma"/>
        <w:sz w:val="20"/>
        <w:lang w:val="el-GR"/>
      </w:rPr>
      <w:t xml:space="preserve"> </w:t>
    </w:r>
    <w:r w:rsidR="00166EBB" w:rsidRPr="00166EBB">
      <w:rPr>
        <w:rFonts w:eastAsia="Tahoma"/>
        <w:sz w:val="20"/>
        <w:lang w:val="el-GR"/>
      </w:rPr>
      <w:t>που υλοποίει η «Κοινωνία της Πληροφορίας Μ.Α.Ε</w:t>
    </w:r>
    <w:r w:rsidR="00650F4A">
      <w:rPr>
        <w:rFonts w:eastAsia="Tahoma"/>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44B75" w14:textId="12997CCF" w:rsidR="00B57777" w:rsidRDefault="00B57777" w:rsidP="00166EBB">
    <w:pPr>
      <w:pStyle w:val="Header"/>
      <w:pBdr>
        <w:top w:val="nil"/>
        <w:left w:val="nil"/>
        <w:bottom w:val="single" w:sz="4" w:space="1" w:color="000000"/>
        <w:right w:val="nil"/>
        <w:between w:val="nil"/>
      </w:pBdr>
      <w:rPr>
        <w:rFonts w:eastAsia="Tahoma"/>
        <w:sz w:val="20"/>
        <w:lang w:val="el-GR"/>
      </w:rPr>
    </w:pPr>
    <w:r>
      <w:rPr>
        <w:sz w:val="20"/>
        <w:lang w:val="el-GR"/>
      </w:rPr>
      <w:t xml:space="preserve">Διακήρυξη Ηλεκτρονικού Ανοικτού Κάτω των Ορίων Διαγωνισμού για το Έργο </w:t>
    </w:r>
    <w:r w:rsidR="00166EBB" w:rsidRPr="00166EBB">
      <w:rPr>
        <w:rFonts w:eastAsia="Tahoma"/>
        <w:sz w:val="2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για Επιβεβαίωση Επίτευξης Οροσήμων δράσεων που υλοποίει η «Κοινωνία της Πληροφορίας Μ.Α.Ε.», χρηματοδοτούμενων από το Ταμείο Ανάκαμψης και Ανθεκτικότητας»</w:t>
    </w:r>
    <w:r w:rsidR="00166EBB">
      <w:rPr>
        <w:rFonts w:eastAsia="Tahoma"/>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24C2C" w14:textId="4B2DB64E" w:rsidR="00016F0C" w:rsidRPr="00E23A9A" w:rsidRDefault="00E23A9A" w:rsidP="00E23A9A">
    <w:pPr>
      <w:pStyle w:val="Header"/>
      <w:pBdr>
        <w:bottom w:val="single" w:sz="4" w:space="1" w:color="auto"/>
      </w:pBdr>
      <w:rPr>
        <w:sz w:val="20"/>
        <w:lang w:val="el-GR"/>
      </w:rPr>
    </w:pPr>
    <w:r w:rsidRPr="009770B3">
      <w:rPr>
        <w:sz w:val="20"/>
        <w:lang w:val="el-GR"/>
      </w:rPr>
      <w:t xml:space="preserve">Διακήρυξη Ηλεκτρονικού Ανοικτού Διεθνούς Κάτω  των Ορίων Διαγωνισμού για το Έργο </w:t>
    </w:r>
    <w:r w:rsidRPr="009770B3">
      <w:rPr>
        <w:rFonts w:eastAsia="Tahoma"/>
        <w:sz w:val="20"/>
        <w:lang w:val="el-GR"/>
      </w:rPr>
      <w:t>«</w:t>
    </w:r>
    <w:r w:rsidR="00180E9E" w:rsidRPr="00180E9E">
      <w:rPr>
        <w:rFonts w:eastAsia="Tahoma"/>
        <w:sz w:val="2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για Επιβεβαίωση Επίτευξης Οροσήμων Δράσης 16706 – Ψηφιακός Μετασχηματισμός Μικρομεσαίων Επιχειρήσεων που υλοποίει η «Κοινωνία της Πληροφορίας Μ.Α.Ε.»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9F08B" w14:textId="77777777" w:rsidR="008A2E47" w:rsidRPr="006D3DA7" w:rsidRDefault="008A2E47"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166EBB">
      <w:rPr>
        <w:rFonts w:eastAsia="Tahoma"/>
        <w:sz w:val="20"/>
        <w:lang w:val="el-GR"/>
      </w:rPr>
      <w:t xml:space="preserve">«Παροχή υπηρεσιών Ανεξάρτητου Ελεγκτή, σύμφωνα με το Εγχειρίδιο Διαδικασιών Συστήματος Διαχείρισης και Ελέγχου (ΣΔΕ) όπως αυτό εκάστοτε ισχύει, για Επιβεβαίωση Επίτευξης Οροσήμων </w:t>
    </w:r>
    <w:r>
      <w:rPr>
        <w:rFonts w:eastAsia="Tahoma"/>
        <w:sz w:val="20"/>
        <w:lang w:val="el-GR"/>
      </w:rPr>
      <w:t>Δράσης 16706 – Ψηφιακός Μετασχηματισμός Μικρομεσαίων Επιχειρήσεων που</w:t>
    </w:r>
    <w:r w:rsidRPr="00166EBB">
      <w:rPr>
        <w:rFonts w:eastAsia="Tahoma"/>
        <w:sz w:val="20"/>
        <w:lang w:val="el-GR"/>
      </w:rPr>
      <w:t xml:space="preserve"> υλοποίει η «Κοινωνία της Πληροφορίας Μ.Α.Ε.»</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F2D48" w14:textId="77777777" w:rsidR="008A2E47" w:rsidRPr="00E23A9A" w:rsidRDefault="008A2E47" w:rsidP="00E23A9A">
    <w:pPr>
      <w:pStyle w:val="Header"/>
      <w:pBdr>
        <w:bottom w:val="single" w:sz="4" w:space="1" w:color="auto"/>
      </w:pBdr>
      <w:rPr>
        <w:sz w:val="20"/>
        <w:lang w:val="el-GR"/>
      </w:rPr>
    </w:pPr>
    <w:r w:rsidRPr="009770B3">
      <w:rPr>
        <w:sz w:val="20"/>
        <w:lang w:val="el-GR"/>
      </w:rPr>
      <w:t xml:space="preserve">Διακήρυξη Ηλεκτρονικού Ανοικτού Διεθνούς Κάτω  των Ορίων Διαγωνισμού για το Έργο </w:t>
    </w:r>
    <w:r w:rsidRPr="009770B3">
      <w:rPr>
        <w:rFonts w:eastAsia="Tahoma"/>
        <w:sz w:val="20"/>
        <w:lang w:val="el-GR"/>
      </w:rPr>
      <w:t>«</w:t>
    </w:r>
    <w:r w:rsidRPr="00901703">
      <w:rPr>
        <w:rFonts w:eastAsia="Tahoma"/>
        <w:sz w:val="2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για Επιβεβαίωση Επίτευξης Οροσήμων Δράσης 16706 – Ψηφιακός Μετασχηματισμός Μικρομεσαίων Επιχειρήσεων που υλοποίει η «Κοινωνία της Πληροφορίας Μ.Α.Ε.», χρηματοδοτούμενων από το Ταμείο Ανάκαμψης και Ανθεκτικότητας»</w:t>
    </w:r>
    <w:r w:rsidRPr="009770B3">
      <w:rPr>
        <w:rFonts w:eastAsia="Tahoma"/>
        <w:sz w:val="20"/>
        <w:lang w:val="el-GR"/>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B8005" w14:textId="77777777" w:rsidR="008A2E47" w:rsidRPr="009770B3" w:rsidRDefault="008A2E47" w:rsidP="003E609D">
    <w:pPr>
      <w:pStyle w:val="Header"/>
      <w:pBdr>
        <w:bottom w:val="single" w:sz="4" w:space="1" w:color="auto"/>
      </w:pBdr>
      <w:rPr>
        <w:sz w:val="20"/>
        <w:lang w:val="el-GR"/>
      </w:rPr>
    </w:pPr>
    <w:r w:rsidRPr="009770B3">
      <w:rPr>
        <w:sz w:val="20"/>
        <w:lang w:val="el-GR"/>
      </w:rPr>
      <w:t xml:space="preserve">Διακήρυξη Ηλεκτρονικού Ανοικτού Διεθνούς Κάτω  των Ορίων Διαγωνισμού για το Έργο </w:t>
    </w:r>
    <w:r w:rsidRPr="009770B3">
      <w:rPr>
        <w:rFonts w:eastAsia="Tahoma"/>
        <w:sz w:val="20"/>
        <w:lang w:val="el-GR"/>
      </w:rPr>
      <w:t>«</w:t>
    </w:r>
    <w:r w:rsidRPr="00180E9E">
      <w:rPr>
        <w:rFonts w:eastAsia="Tahoma"/>
        <w:sz w:val="2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για Επιβεβαίωση Επίτευξης Οροσήμων Δράσης 16706 – Ψηφιακός Μετασχηματισμός Μικρομεσαίων Επιχειρήσεων που υλοποίει η «Κοινωνία της Πληροφορίας Μ.Α.Ε.»</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B3D57" w14:textId="77777777" w:rsidR="00016F0C" w:rsidRPr="00E23A9A" w:rsidRDefault="00E23A9A" w:rsidP="00E23A9A">
    <w:pPr>
      <w:pStyle w:val="Header"/>
      <w:pBdr>
        <w:bottom w:val="single" w:sz="4" w:space="1" w:color="auto"/>
      </w:pBdr>
      <w:rPr>
        <w:sz w:val="20"/>
        <w:lang w:val="el-GR"/>
      </w:rPr>
    </w:pPr>
    <w:r w:rsidRPr="009770B3">
      <w:rPr>
        <w:sz w:val="20"/>
        <w:lang w:val="el-GR"/>
      </w:rPr>
      <w:t xml:space="preserve">Διακήρυξη Ηλεκτρονικού Ανοικτού Διεθνούς Κάτω  των Ορίων Διαγωνισμού για το Έργο </w:t>
    </w:r>
    <w:r w:rsidRPr="009770B3">
      <w:rPr>
        <w:rFonts w:eastAsia="Tahoma"/>
        <w:sz w:val="20"/>
        <w:lang w:val="el-GR"/>
      </w:rPr>
      <w:t>«</w:t>
    </w:r>
    <w:r w:rsidR="00180E9E" w:rsidRPr="00180E9E">
      <w:rPr>
        <w:rFonts w:eastAsia="Tahoma"/>
        <w:sz w:val="2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για Επιβεβαίωση Επίτευξης Οροσήμων Δράσης 16706 – Ψηφιακός Μετασχηματισμός Μικρομεσαίων Επιχειρήσεων που υλοποίει η «Κοινωνία της Πληροφορίας Μ.Α.Ε.»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1031E6"/>
    <w:multiLevelType w:val="hybridMultilevel"/>
    <w:tmpl w:val="378A0216"/>
    <w:name w:val="Αριθμημένη λίστα 2"/>
    <w:lvl w:ilvl="0" w:tplc="32CAB954">
      <w:start w:val="1"/>
      <w:numFmt w:val="decimal"/>
      <w:lvlText w:val="%1."/>
      <w:lvlJc w:val="left"/>
      <w:pPr>
        <w:ind w:left="90" w:firstLine="0"/>
      </w:pPr>
      <w:rPr>
        <w:rFonts w:ascii="Tahoma" w:hAnsi="Tahoma" w:cs="Times New Roman" w:hint="default"/>
        <w:b/>
        <w:bCs/>
        <w:i w:val="0"/>
        <w:sz w:val="22"/>
      </w:r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3" w15:restartNumberingAfterBreak="0">
    <w:nsid w:val="04F73157"/>
    <w:multiLevelType w:val="hybridMultilevel"/>
    <w:tmpl w:val="07886C48"/>
    <w:lvl w:ilvl="0" w:tplc="FBAC9C1A">
      <w:numFmt w:val="bullet"/>
      <w:lvlText w:val="•"/>
      <w:lvlJc w:val="left"/>
      <w:pPr>
        <w:ind w:left="1080" w:hanging="72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F6E18C5"/>
    <w:multiLevelType w:val="multilevel"/>
    <w:tmpl w:val="EBE665B8"/>
    <w:name w:val="Αριθμημένη λίστα 24"/>
    <w:lvl w:ilvl="0">
      <w:start w:val="1"/>
      <w:numFmt w:val="decimal"/>
      <w:lvlText w:val="%1.1"/>
      <w:lvlJc w:val="left"/>
      <w:pPr>
        <w:ind w:left="170" w:firstLine="0"/>
      </w:pPr>
    </w:lvl>
    <w:lvl w:ilvl="1">
      <w:start w:val="1"/>
      <w:numFmt w:val="decimal"/>
      <w:lvlText w:val="%2."/>
      <w:lvlJc w:val="left"/>
      <w:pPr>
        <w:ind w:left="2269" w:firstLine="0"/>
      </w:pPr>
      <w:rPr>
        <w:rFonts w:ascii="Tahoma" w:eastAsia="Times New Roman" w:hAnsi="Tahoma" w:cs="Tahoma"/>
      </w:r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15" w15:restartNumberingAfterBreak="0">
    <w:nsid w:val="12340E9D"/>
    <w:multiLevelType w:val="multilevel"/>
    <w:tmpl w:val="3334AD20"/>
    <w:numStyleLink w:val="Style4"/>
  </w:abstractNum>
  <w:abstractNum w:abstractNumId="16" w15:restartNumberingAfterBreak="0">
    <w:nsid w:val="13887E98"/>
    <w:multiLevelType w:val="hybridMultilevel"/>
    <w:tmpl w:val="AE662772"/>
    <w:lvl w:ilvl="0" w:tplc="A920E472">
      <w:numFmt w:val="decimal"/>
      <w:pStyle w:val="Subheadi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50A5279"/>
    <w:multiLevelType w:val="hybridMultilevel"/>
    <w:tmpl w:val="57A84A58"/>
    <w:lvl w:ilvl="0" w:tplc="2118ECE2">
      <w:start w:val="1"/>
      <w:numFmt w:val="decimal"/>
      <w:lvlText w:val="%1."/>
      <w:lvlJc w:val="left"/>
      <w:pPr>
        <w:ind w:left="785" w:hanging="360"/>
      </w:pPr>
      <w:rPr>
        <w:rFonts w:hint="default"/>
      </w:r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2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16605A1"/>
    <w:multiLevelType w:val="hybridMultilevel"/>
    <w:tmpl w:val="57C8085C"/>
    <w:name w:val="Αριθμημένη λίστα 23"/>
    <w:lvl w:ilvl="0" w:tplc="0868F9B2">
      <w:numFmt w:val="bullet"/>
      <w:lvlText w:val=""/>
      <w:lvlJc w:val="left"/>
      <w:pPr>
        <w:ind w:left="360" w:firstLine="0"/>
      </w:pPr>
      <w:rPr>
        <w:rFonts w:ascii="Symbol" w:hAnsi="Symbol"/>
      </w:rPr>
    </w:lvl>
    <w:lvl w:ilvl="1" w:tplc="D59E8F4C">
      <w:numFmt w:val="bullet"/>
      <w:lvlText w:val="o"/>
      <w:lvlJc w:val="left"/>
      <w:pPr>
        <w:ind w:left="1080" w:firstLine="0"/>
      </w:pPr>
      <w:rPr>
        <w:rFonts w:ascii="Courier New" w:hAnsi="Courier New" w:cs="Courier New"/>
      </w:rPr>
    </w:lvl>
    <w:lvl w:ilvl="2" w:tplc="FAC29DA2">
      <w:numFmt w:val="bullet"/>
      <w:lvlText w:val=""/>
      <w:lvlJc w:val="left"/>
      <w:pPr>
        <w:ind w:left="1800" w:firstLine="0"/>
      </w:pPr>
      <w:rPr>
        <w:rFonts w:ascii="Wingdings" w:eastAsia="Wingdings" w:hAnsi="Wingdings" w:cs="Wingdings"/>
      </w:rPr>
    </w:lvl>
    <w:lvl w:ilvl="3" w:tplc="D616BBE4">
      <w:numFmt w:val="bullet"/>
      <w:lvlText w:val=""/>
      <w:lvlJc w:val="left"/>
      <w:pPr>
        <w:ind w:left="2520" w:firstLine="0"/>
      </w:pPr>
      <w:rPr>
        <w:rFonts w:ascii="Symbol" w:hAnsi="Symbol"/>
      </w:rPr>
    </w:lvl>
    <w:lvl w:ilvl="4" w:tplc="8CD68378">
      <w:numFmt w:val="bullet"/>
      <w:lvlText w:val="o"/>
      <w:lvlJc w:val="left"/>
      <w:pPr>
        <w:ind w:left="3240" w:firstLine="0"/>
      </w:pPr>
      <w:rPr>
        <w:rFonts w:ascii="Courier New" w:hAnsi="Courier New" w:cs="Courier New"/>
      </w:rPr>
    </w:lvl>
    <w:lvl w:ilvl="5" w:tplc="F6E40CDE">
      <w:numFmt w:val="bullet"/>
      <w:lvlText w:val=""/>
      <w:lvlJc w:val="left"/>
      <w:pPr>
        <w:ind w:left="3960" w:firstLine="0"/>
      </w:pPr>
      <w:rPr>
        <w:rFonts w:ascii="Wingdings" w:eastAsia="Wingdings" w:hAnsi="Wingdings" w:cs="Wingdings"/>
      </w:rPr>
    </w:lvl>
    <w:lvl w:ilvl="6" w:tplc="141232B6">
      <w:numFmt w:val="bullet"/>
      <w:lvlText w:val=""/>
      <w:lvlJc w:val="left"/>
      <w:pPr>
        <w:ind w:left="4680" w:firstLine="0"/>
      </w:pPr>
      <w:rPr>
        <w:rFonts w:ascii="Symbol" w:hAnsi="Symbol"/>
      </w:rPr>
    </w:lvl>
    <w:lvl w:ilvl="7" w:tplc="D73CC4CA">
      <w:numFmt w:val="bullet"/>
      <w:lvlText w:val="o"/>
      <w:lvlJc w:val="left"/>
      <w:pPr>
        <w:ind w:left="5400" w:firstLine="0"/>
      </w:pPr>
      <w:rPr>
        <w:rFonts w:ascii="Courier New" w:hAnsi="Courier New" w:cs="Courier New"/>
      </w:rPr>
    </w:lvl>
    <w:lvl w:ilvl="8" w:tplc="147424E8">
      <w:numFmt w:val="bullet"/>
      <w:lvlText w:val=""/>
      <w:lvlJc w:val="left"/>
      <w:pPr>
        <w:ind w:left="6120" w:firstLine="0"/>
      </w:pPr>
      <w:rPr>
        <w:rFonts w:ascii="Wingdings" w:eastAsia="Wingdings" w:hAnsi="Wingdings" w:cs="Wingdings"/>
      </w:rPr>
    </w:lvl>
  </w:abstractNum>
  <w:abstractNum w:abstractNumId="24" w15:restartNumberingAfterBreak="0">
    <w:nsid w:val="23EB2AE5"/>
    <w:multiLevelType w:val="hybridMultilevel"/>
    <w:tmpl w:val="B76EA122"/>
    <w:name w:val="Αριθμημένη λίστα 7"/>
    <w:lvl w:ilvl="0" w:tplc="305A6E06">
      <w:numFmt w:val="bullet"/>
      <w:lvlText w:val=""/>
      <w:lvlJc w:val="left"/>
      <w:pPr>
        <w:ind w:left="360" w:firstLine="0"/>
      </w:pPr>
      <w:rPr>
        <w:rFonts w:ascii="Symbol" w:hAnsi="Symbol"/>
      </w:rPr>
    </w:lvl>
    <w:lvl w:ilvl="1" w:tplc="641022DE">
      <w:numFmt w:val="bullet"/>
      <w:lvlText w:val="o"/>
      <w:lvlJc w:val="left"/>
      <w:pPr>
        <w:ind w:left="1080" w:firstLine="0"/>
      </w:pPr>
      <w:rPr>
        <w:rFonts w:ascii="Courier New" w:hAnsi="Courier New" w:cs="Courier New"/>
      </w:rPr>
    </w:lvl>
    <w:lvl w:ilvl="2" w:tplc="17B25DA2">
      <w:numFmt w:val="bullet"/>
      <w:lvlText w:val=""/>
      <w:lvlJc w:val="left"/>
      <w:pPr>
        <w:ind w:left="1800" w:firstLine="0"/>
      </w:pPr>
      <w:rPr>
        <w:rFonts w:ascii="Wingdings" w:eastAsia="Wingdings" w:hAnsi="Wingdings" w:cs="Wingdings"/>
      </w:rPr>
    </w:lvl>
    <w:lvl w:ilvl="3" w:tplc="7CF66F4A">
      <w:numFmt w:val="bullet"/>
      <w:lvlText w:val=""/>
      <w:lvlJc w:val="left"/>
      <w:pPr>
        <w:ind w:left="2520" w:firstLine="0"/>
      </w:pPr>
      <w:rPr>
        <w:rFonts w:ascii="Symbol" w:hAnsi="Symbol"/>
      </w:rPr>
    </w:lvl>
    <w:lvl w:ilvl="4" w:tplc="D66221E4">
      <w:numFmt w:val="bullet"/>
      <w:lvlText w:val="o"/>
      <w:lvlJc w:val="left"/>
      <w:pPr>
        <w:ind w:left="3240" w:firstLine="0"/>
      </w:pPr>
      <w:rPr>
        <w:rFonts w:ascii="Courier New" w:hAnsi="Courier New" w:cs="Courier New"/>
      </w:rPr>
    </w:lvl>
    <w:lvl w:ilvl="5" w:tplc="AE00BB8A">
      <w:numFmt w:val="bullet"/>
      <w:lvlText w:val=""/>
      <w:lvlJc w:val="left"/>
      <w:pPr>
        <w:ind w:left="3960" w:firstLine="0"/>
      </w:pPr>
      <w:rPr>
        <w:rFonts w:ascii="Wingdings" w:eastAsia="Wingdings" w:hAnsi="Wingdings" w:cs="Wingdings"/>
      </w:rPr>
    </w:lvl>
    <w:lvl w:ilvl="6" w:tplc="279CE1F2">
      <w:numFmt w:val="bullet"/>
      <w:lvlText w:val=""/>
      <w:lvlJc w:val="left"/>
      <w:pPr>
        <w:ind w:left="4680" w:firstLine="0"/>
      </w:pPr>
      <w:rPr>
        <w:rFonts w:ascii="Symbol" w:hAnsi="Symbol"/>
      </w:rPr>
    </w:lvl>
    <w:lvl w:ilvl="7" w:tplc="7B445378">
      <w:numFmt w:val="bullet"/>
      <w:lvlText w:val="o"/>
      <w:lvlJc w:val="left"/>
      <w:pPr>
        <w:ind w:left="5400" w:firstLine="0"/>
      </w:pPr>
      <w:rPr>
        <w:rFonts w:ascii="Courier New" w:hAnsi="Courier New" w:cs="Courier New"/>
      </w:rPr>
    </w:lvl>
    <w:lvl w:ilvl="8" w:tplc="79C01DFA">
      <w:numFmt w:val="bullet"/>
      <w:lvlText w:val=""/>
      <w:lvlJc w:val="left"/>
      <w:pPr>
        <w:ind w:left="6120" w:firstLine="0"/>
      </w:pPr>
      <w:rPr>
        <w:rFonts w:ascii="Wingdings" w:eastAsia="Wingdings" w:hAnsi="Wingdings" w:cs="Wingdings"/>
      </w:rPr>
    </w:lvl>
  </w:abstractNum>
  <w:abstractNum w:abstractNumId="25" w15:restartNumberingAfterBreak="0">
    <w:nsid w:val="25BD7141"/>
    <w:multiLevelType w:val="multilevel"/>
    <w:tmpl w:val="50A061F0"/>
    <w:name w:val="Αριθμημένη λίστα 13"/>
    <w:lvl w:ilvl="0">
      <w:start w:val="1"/>
      <w:numFmt w:val="decimal"/>
      <w:lvlText w:val="%1."/>
      <w:lvlJc w:val="left"/>
      <w:pPr>
        <w:ind w:left="0" w:firstLine="0"/>
      </w:pPr>
      <w:rPr>
        <w:b/>
        <w:smallCaps w:val="0"/>
        <w:color w:val="2F5496"/>
        <w:spacing w:val="0"/>
        <w:u w:val="none"/>
        <w:vertAlign w:val="baseline"/>
      </w:rPr>
    </w:lvl>
    <w:lvl w:ilvl="1">
      <w:start w:val="1"/>
      <w:numFmt w:val="decimal"/>
      <w:lvlText w:val="%1.%2"/>
      <w:lvlJc w:val="left"/>
      <w:pPr>
        <w:ind w:left="0" w:firstLine="0"/>
      </w:pPr>
    </w:lvl>
    <w:lvl w:ilvl="2">
      <w:start w:val="1"/>
      <w:numFmt w:val="decimal"/>
      <w:lvlText w:val="%1.%2.%3"/>
      <w:lvlJc w:val="left"/>
      <w:pPr>
        <w:ind w:left="0" w:firstLine="0"/>
      </w:pPr>
      <w:rPr>
        <w:color w:val="auto"/>
      </w:rPr>
    </w:lvl>
    <w:lvl w:ilvl="3">
      <w:start w:val="1"/>
      <w:numFmt w:val="decimal"/>
      <w:lvlText w:val="%1.%2.%3.%4"/>
      <w:lvlJc w:val="left"/>
      <w:pPr>
        <w:ind w:left="0" w:firstLine="0"/>
      </w:pPr>
      <w:rPr>
        <w:rFonts w:ascii="Tahoma" w:hAnsi="Tahoma" w:cs="Tahoma"/>
        <w:b/>
        <w:color w:val="auto"/>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6" w15:restartNumberingAfterBreak="0">
    <w:nsid w:val="29490F9B"/>
    <w:multiLevelType w:val="multilevel"/>
    <w:tmpl w:val="1FDA38A0"/>
    <w:lvl w:ilvl="0">
      <w:start w:val="1"/>
      <w:numFmt w:val="decimal"/>
      <w:lvlText w:val="%1."/>
      <w:lvlJc w:val="left"/>
      <w:pPr>
        <w:ind w:left="427"/>
      </w:pPr>
      <w:rPr>
        <w:rFonts w:ascii="Tahoma" w:eastAsia="Arial" w:hAnsi="Tahoma" w:cs="Tahoma"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52"/>
      </w:pPr>
      <w:rPr>
        <w:rFonts w:ascii="Tahoma" w:eastAsia="Arial" w:hAnsi="Tahoma" w:cs="Tahoma"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9" w15:restartNumberingAfterBreak="0">
    <w:nsid w:val="2CD3595E"/>
    <w:multiLevelType w:val="multilevel"/>
    <w:tmpl w:val="C598FB50"/>
    <w:lvl w:ilvl="0">
      <w:start w:val="1"/>
      <w:numFmt w:val="decimal"/>
      <w:pStyle w:val="Heading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Heading2"/>
      <w:lvlText w:val="%1.%2"/>
      <w:lvlJc w:val="left"/>
      <w:pPr>
        <w:ind w:left="718" w:hanging="576"/>
      </w:pPr>
      <w:rPr>
        <w:rFonts w:hint="default"/>
        <w:b/>
        <w:bCs/>
      </w:rPr>
    </w:lvl>
    <w:lvl w:ilvl="2">
      <w:start w:val="1"/>
      <w:numFmt w:val="decimal"/>
      <w:pStyle w:val="Heading3"/>
      <w:lvlText w:val="%1.%2.%3"/>
      <w:lvlJc w:val="left"/>
      <w:pPr>
        <w:ind w:left="7808" w:hanging="720"/>
      </w:pPr>
      <w:rPr>
        <w:rFonts w:hint="default"/>
        <w:i w:val="0"/>
        <w:color w:val="auto"/>
      </w:rPr>
    </w:lvl>
    <w:lvl w:ilvl="3">
      <w:start w:val="1"/>
      <w:numFmt w:val="decimal"/>
      <w:pStyle w:val="Heading4"/>
      <w:lvlText w:val="%1.%2.%3.%4"/>
      <w:lvlJc w:val="left"/>
      <w:pPr>
        <w:ind w:left="8803" w:hanging="864"/>
      </w:pPr>
    </w:lvl>
    <w:lvl w:ilvl="4">
      <w:start w:val="1"/>
      <w:numFmt w:val="decimal"/>
      <w:pStyle w:val="Heading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2F8A05EB"/>
    <w:multiLevelType w:val="hybridMultilevel"/>
    <w:tmpl w:val="725464B2"/>
    <w:name w:val="Αριθμημένη λίστα 8"/>
    <w:lvl w:ilvl="0" w:tplc="FFFFFFFF">
      <w:start w:val="1"/>
      <w:numFmt w:val="bullet"/>
      <w:lvlText w:val=""/>
      <w:lvlJc w:val="left"/>
      <w:pPr>
        <w:ind w:left="0" w:firstLine="0"/>
      </w:pPr>
      <w:rPr>
        <w:rFonts w:ascii="Wingdings" w:hAnsi="Wingdings" w:hint="default"/>
      </w:rPr>
    </w:lvl>
    <w:lvl w:ilvl="1" w:tplc="350C7C7A">
      <w:numFmt w:val="bullet"/>
      <w:lvlText w:val="o"/>
      <w:lvlJc w:val="left"/>
      <w:pPr>
        <w:ind w:left="720" w:firstLine="0"/>
      </w:pPr>
      <w:rPr>
        <w:rFonts w:ascii="Courier New" w:hAnsi="Courier New"/>
      </w:rPr>
    </w:lvl>
    <w:lvl w:ilvl="2" w:tplc="FA24E2FE">
      <w:numFmt w:val="bullet"/>
      <w:lvlText w:val=""/>
      <w:lvlJc w:val="left"/>
      <w:pPr>
        <w:ind w:left="1440" w:firstLine="0"/>
      </w:pPr>
      <w:rPr>
        <w:rFonts w:ascii="Wingdings" w:eastAsia="Wingdings" w:hAnsi="Wingdings" w:cs="Wingdings"/>
      </w:rPr>
    </w:lvl>
    <w:lvl w:ilvl="3" w:tplc="DB76DA5E">
      <w:numFmt w:val="bullet"/>
      <w:lvlText w:val=""/>
      <w:lvlJc w:val="left"/>
      <w:pPr>
        <w:ind w:left="2160" w:firstLine="0"/>
      </w:pPr>
      <w:rPr>
        <w:rFonts w:ascii="Symbol" w:hAnsi="Symbol"/>
      </w:rPr>
    </w:lvl>
    <w:lvl w:ilvl="4" w:tplc="DE668B26">
      <w:numFmt w:val="bullet"/>
      <w:lvlText w:val="o"/>
      <w:lvlJc w:val="left"/>
      <w:pPr>
        <w:ind w:left="2880" w:firstLine="0"/>
      </w:pPr>
      <w:rPr>
        <w:rFonts w:ascii="Courier New" w:hAnsi="Courier New"/>
      </w:rPr>
    </w:lvl>
    <w:lvl w:ilvl="5" w:tplc="D98A3900">
      <w:numFmt w:val="bullet"/>
      <w:lvlText w:val=""/>
      <w:lvlJc w:val="left"/>
      <w:pPr>
        <w:ind w:left="3600" w:firstLine="0"/>
      </w:pPr>
      <w:rPr>
        <w:rFonts w:ascii="Wingdings" w:eastAsia="Wingdings" w:hAnsi="Wingdings" w:cs="Wingdings"/>
      </w:rPr>
    </w:lvl>
    <w:lvl w:ilvl="6" w:tplc="47E0F05E">
      <w:numFmt w:val="bullet"/>
      <w:lvlText w:val=""/>
      <w:lvlJc w:val="left"/>
      <w:pPr>
        <w:ind w:left="4320" w:firstLine="0"/>
      </w:pPr>
      <w:rPr>
        <w:rFonts w:ascii="Symbol" w:hAnsi="Symbol"/>
      </w:rPr>
    </w:lvl>
    <w:lvl w:ilvl="7" w:tplc="06D20B1A">
      <w:numFmt w:val="bullet"/>
      <w:lvlText w:val="o"/>
      <w:lvlJc w:val="left"/>
      <w:pPr>
        <w:ind w:left="5040" w:firstLine="0"/>
      </w:pPr>
      <w:rPr>
        <w:rFonts w:ascii="Courier New" w:hAnsi="Courier New"/>
      </w:rPr>
    </w:lvl>
    <w:lvl w:ilvl="8" w:tplc="5A7A8C60">
      <w:numFmt w:val="bullet"/>
      <w:lvlText w:val=""/>
      <w:lvlJc w:val="left"/>
      <w:pPr>
        <w:ind w:left="5760" w:firstLine="0"/>
      </w:pPr>
      <w:rPr>
        <w:rFonts w:ascii="Wingdings" w:eastAsia="Wingdings" w:hAnsi="Wingdings" w:cs="Wingdings"/>
      </w:rPr>
    </w:lvl>
  </w:abstractNum>
  <w:abstractNum w:abstractNumId="31" w15:restartNumberingAfterBreak="0">
    <w:nsid w:val="30155025"/>
    <w:multiLevelType w:val="multilevel"/>
    <w:tmpl w:val="E35E0AC8"/>
    <w:name w:val="Αριθμημένη λίστα 14"/>
    <w:lvl w:ilvl="0">
      <w:start w:val="2"/>
      <w:numFmt w:val="decimal"/>
      <w:lvlText w:val="%1."/>
      <w:lvlJc w:val="left"/>
      <w:pPr>
        <w:ind w:left="0" w:firstLine="0"/>
      </w:pPr>
    </w:lvl>
    <w:lvl w:ilvl="1">
      <w:start w:val="2"/>
      <w:numFmt w:val="decimal"/>
      <w:lvlText w:val="%1.%2."/>
      <w:lvlJc w:val="left"/>
      <w:pPr>
        <w:ind w:left="0" w:firstLine="0"/>
      </w:pPr>
    </w:lvl>
    <w:lvl w:ilvl="2">
      <w:start w:val="8"/>
      <w:numFmt w:val="decimal"/>
      <w:lvlText w:val="%1.%2.%3."/>
      <w:lvlJc w:val="left"/>
      <w:pPr>
        <w:ind w:left="0" w:firstLine="0"/>
      </w:pPr>
    </w:lvl>
    <w:lvl w:ilvl="3">
      <w:start w:val="2"/>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2" w15:restartNumberingAfterBreak="0">
    <w:nsid w:val="3032262E"/>
    <w:multiLevelType w:val="hybridMultilevel"/>
    <w:tmpl w:val="E138D726"/>
    <w:name w:val="Αριθμημένη λίστα 21"/>
    <w:lvl w:ilvl="0" w:tplc="5A0AC0A2">
      <w:start w:val="1"/>
      <w:numFmt w:val="upperRoman"/>
      <w:lvlText w:val="%1."/>
      <w:lvlJc w:val="left"/>
      <w:pPr>
        <w:ind w:left="170" w:firstLine="0"/>
      </w:pPr>
    </w:lvl>
    <w:lvl w:ilvl="1" w:tplc="90626670">
      <w:start w:val="1"/>
      <w:numFmt w:val="lowerLetter"/>
      <w:lvlText w:val="%2)"/>
      <w:lvlJc w:val="left"/>
      <w:pPr>
        <w:ind w:left="360" w:firstLine="0"/>
      </w:pPr>
    </w:lvl>
    <w:lvl w:ilvl="2" w:tplc="6BBA189A">
      <w:start w:val="1"/>
      <w:numFmt w:val="lowerRoman"/>
      <w:lvlText w:val="%3)"/>
      <w:lvlJc w:val="left"/>
      <w:pPr>
        <w:ind w:left="720" w:firstLine="0"/>
      </w:pPr>
    </w:lvl>
    <w:lvl w:ilvl="3" w:tplc="45E6F6F6">
      <w:start w:val="1"/>
      <w:numFmt w:val="decimal"/>
      <w:lvlText w:val="(%4)"/>
      <w:lvlJc w:val="left"/>
      <w:pPr>
        <w:ind w:left="1080" w:firstLine="0"/>
      </w:pPr>
    </w:lvl>
    <w:lvl w:ilvl="4" w:tplc="CDAA9F0A">
      <w:start w:val="1"/>
      <w:numFmt w:val="lowerLetter"/>
      <w:lvlText w:val="(%5)"/>
      <w:lvlJc w:val="left"/>
      <w:pPr>
        <w:ind w:left="1440" w:firstLine="0"/>
      </w:pPr>
    </w:lvl>
    <w:lvl w:ilvl="5" w:tplc="E0F47DFC">
      <w:start w:val="1"/>
      <w:numFmt w:val="lowerRoman"/>
      <w:lvlText w:val="(%6)"/>
      <w:lvlJc w:val="left"/>
      <w:pPr>
        <w:ind w:left="1800" w:firstLine="0"/>
      </w:pPr>
    </w:lvl>
    <w:lvl w:ilvl="6" w:tplc="88D4C7F4">
      <w:start w:val="1"/>
      <w:numFmt w:val="decimal"/>
      <w:lvlText w:val="%7."/>
      <w:lvlJc w:val="left"/>
      <w:pPr>
        <w:ind w:left="2160" w:firstLine="0"/>
      </w:pPr>
    </w:lvl>
    <w:lvl w:ilvl="7" w:tplc="90BAC278">
      <w:start w:val="1"/>
      <w:numFmt w:val="lowerLetter"/>
      <w:lvlText w:val="%8."/>
      <w:lvlJc w:val="left"/>
      <w:pPr>
        <w:ind w:left="2520" w:firstLine="0"/>
      </w:pPr>
    </w:lvl>
    <w:lvl w:ilvl="8" w:tplc="078E45FC">
      <w:start w:val="1"/>
      <w:numFmt w:val="lowerRoman"/>
      <w:lvlText w:val="%9."/>
      <w:lvlJc w:val="left"/>
      <w:pPr>
        <w:ind w:left="2880" w:firstLine="0"/>
      </w:pPr>
    </w:lvl>
  </w:abstractNum>
  <w:abstractNum w:abstractNumId="33" w15:restartNumberingAfterBreak="0">
    <w:nsid w:val="350424EF"/>
    <w:multiLevelType w:val="hybridMultilevel"/>
    <w:tmpl w:val="DADA9734"/>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34"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9663E3"/>
    <w:multiLevelType w:val="hybridMultilevel"/>
    <w:tmpl w:val="77E8A358"/>
    <w:name w:val="Αριθμημένη λίστα 4"/>
    <w:lvl w:ilvl="0" w:tplc="F920FF7E">
      <w:numFmt w:val="bullet"/>
      <w:lvlText w:val="-"/>
      <w:lvlJc w:val="left"/>
      <w:pPr>
        <w:ind w:left="0" w:firstLine="0"/>
      </w:pPr>
      <w:rPr>
        <w:rFonts w:ascii="Tahoma" w:hAnsi="Tahoma"/>
      </w:rPr>
    </w:lvl>
    <w:lvl w:ilvl="1" w:tplc="4B5C6216">
      <w:numFmt w:val="bullet"/>
      <w:lvlText w:val="-"/>
      <w:lvlJc w:val="left"/>
      <w:pPr>
        <w:ind w:left="1080" w:firstLine="0"/>
      </w:pPr>
      <w:rPr>
        <w:rFonts w:ascii="Tahoma" w:hAnsi="Tahoma"/>
      </w:rPr>
    </w:lvl>
    <w:lvl w:ilvl="2" w:tplc="561252FA">
      <w:start w:val="1"/>
      <w:numFmt w:val="lowerRoman"/>
      <w:lvlText w:val="%3."/>
      <w:lvlJc w:val="left"/>
      <w:pPr>
        <w:ind w:left="1980" w:firstLine="0"/>
      </w:pPr>
    </w:lvl>
    <w:lvl w:ilvl="3" w:tplc="A73072B6">
      <w:start w:val="1"/>
      <w:numFmt w:val="decimal"/>
      <w:lvlText w:val="%4."/>
      <w:lvlJc w:val="left"/>
      <w:pPr>
        <w:ind w:left="2520" w:firstLine="0"/>
      </w:pPr>
    </w:lvl>
    <w:lvl w:ilvl="4" w:tplc="1630B4A8">
      <w:start w:val="1"/>
      <w:numFmt w:val="lowerLetter"/>
      <w:lvlText w:val="%5."/>
      <w:lvlJc w:val="left"/>
      <w:pPr>
        <w:ind w:left="3240" w:firstLine="0"/>
      </w:pPr>
    </w:lvl>
    <w:lvl w:ilvl="5" w:tplc="2E746BB4">
      <w:start w:val="1"/>
      <w:numFmt w:val="lowerRoman"/>
      <w:lvlText w:val="%6."/>
      <w:lvlJc w:val="left"/>
      <w:pPr>
        <w:ind w:left="4140" w:firstLine="0"/>
      </w:pPr>
    </w:lvl>
    <w:lvl w:ilvl="6" w:tplc="37B0DA82">
      <w:start w:val="1"/>
      <w:numFmt w:val="decimal"/>
      <w:lvlText w:val="%7."/>
      <w:lvlJc w:val="left"/>
      <w:pPr>
        <w:ind w:left="4680" w:firstLine="0"/>
      </w:pPr>
    </w:lvl>
    <w:lvl w:ilvl="7" w:tplc="4FA26314">
      <w:start w:val="1"/>
      <w:numFmt w:val="lowerLetter"/>
      <w:lvlText w:val="%8."/>
      <w:lvlJc w:val="left"/>
      <w:pPr>
        <w:ind w:left="5400" w:firstLine="0"/>
      </w:pPr>
    </w:lvl>
    <w:lvl w:ilvl="8" w:tplc="950EB0F8">
      <w:start w:val="1"/>
      <w:numFmt w:val="lowerRoman"/>
      <w:lvlText w:val="%9."/>
      <w:lvlJc w:val="left"/>
      <w:pPr>
        <w:ind w:left="6300" w:firstLine="0"/>
      </w:pPr>
    </w:lvl>
  </w:abstractNum>
  <w:abstractNum w:abstractNumId="37" w15:restartNumberingAfterBreak="0">
    <w:nsid w:val="4B165872"/>
    <w:multiLevelType w:val="hybridMultilevel"/>
    <w:tmpl w:val="9D2C2432"/>
    <w:name w:val="Αριθμημένη λίστα 1"/>
    <w:lvl w:ilvl="0" w:tplc="F95A8C46">
      <w:numFmt w:val="bullet"/>
      <w:lvlText w:val=""/>
      <w:lvlJc w:val="left"/>
      <w:pPr>
        <w:ind w:left="0" w:firstLine="0"/>
      </w:pPr>
      <w:rPr>
        <w:rFonts w:ascii="Wingdings" w:eastAsia="Wingdings" w:hAnsi="Wingdings" w:cs="Wingdings"/>
      </w:rPr>
    </w:lvl>
    <w:lvl w:ilvl="1" w:tplc="FCC4819C">
      <w:numFmt w:val="bullet"/>
      <w:lvlText w:val="o"/>
      <w:lvlJc w:val="left"/>
      <w:pPr>
        <w:ind w:left="720" w:firstLine="0"/>
      </w:pPr>
      <w:rPr>
        <w:rFonts w:ascii="Courier New" w:hAnsi="Courier New" w:cs="Courier New"/>
      </w:rPr>
    </w:lvl>
    <w:lvl w:ilvl="2" w:tplc="A0427E9E">
      <w:numFmt w:val="bullet"/>
      <w:lvlText w:val=""/>
      <w:lvlJc w:val="left"/>
      <w:pPr>
        <w:ind w:left="1440" w:firstLine="0"/>
      </w:pPr>
      <w:rPr>
        <w:rFonts w:ascii="Wingdings" w:eastAsia="Wingdings" w:hAnsi="Wingdings" w:cs="Wingdings"/>
      </w:rPr>
    </w:lvl>
    <w:lvl w:ilvl="3" w:tplc="E3500C64">
      <w:numFmt w:val="bullet"/>
      <w:lvlText w:val=""/>
      <w:lvlJc w:val="left"/>
      <w:pPr>
        <w:ind w:left="2160" w:firstLine="0"/>
      </w:pPr>
      <w:rPr>
        <w:rFonts w:ascii="Symbol" w:hAnsi="Symbol"/>
      </w:rPr>
    </w:lvl>
    <w:lvl w:ilvl="4" w:tplc="A4829608">
      <w:numFmt w:val="bullet"/>
      <w:lvlText w:val="o"/>
      <w:lvlJc w:val="left"/>
      <w:pPr>
        <w:ind w:left="2880" w:firstLine="0"/>
      </w:pPr>
      <w:rPr>
        <w:rFonts w:ascii="Courier New" w:hAnsi="Courier New" w:cs="Courier New"/>
      </w:rPr>
    </w:lvl>
    <w:lvl w:ilvl="5" w:tplc="3E0CC1DC">
      <w:numFmt w:val="bullet"/>
      <w:lvlText w:val=""/>
      <w:lvlJc w:val="left"/>
      <w:pPr>
        <w:ind w:left="3600" w:firstLine="0"/>
      </w:pPr>
      <w:rPr>
        <w:rFonts w:ascii="Wingdings" w:eastAsia="Wingdings" w:hAnsi="Wingdings" w:cs="Wingdings"/>
      </w:rPr>
    </w:lvl>
    <w:lvl w:ilvl="6" w:tplc="8528C26C">
      <w:numFmt w:val="bullet"/>
      <w:lvlText w:val=""/>
      <w:lvlJc w:val="left"/>
      <w:pPr>
        <w:ind w:left="4320" w:firstLine="0"/>
      </w:pPr>
      <w:rPr>
        <w:rFonts w:ascii="Symbol" w:hAnsi="Symbol"/>
      </w:rPr>
    </w:lvl>
    <w:lvl w:ilvl="7" w:tplc="5B2ADBBE">
      <w:numFmt w:val="bullet"/>
      <w:lvlText w:val="o"/>
      <w:lvlJc w:val="left"/>
      <w:pPr>
        <w:ind w:left="5040" w:firstLine="0"/>
      </w:pPr>
      <w:rPr>
        <w:rFonts w:ascii="Courier New" w:hAnsi="Courier New" w:cs="Courier New"/>
      </w:rPr>
    </w:lvl>
    <w:lvl w:ilvl="8" w:tplc="95AC8830">
      <w:numFmt w:val="bullet"/>
      <w:lvlText w:val=""/>
      <w:lvlJc w:val="left"/>
      <w:pPr>
        <w:ind w:left="5760" w:firstLine="0"/>
      </w:pPr>
      <w:rPr>
        <w:rFonts w:ascii="Wingdings" w:eastAsia="Wingdings" w:hAnsi="Wingdings" w:cs="Wingdings"/>
      </w:rPr>
    </w:lvl>
  </w:abstractNum>
  <w:abstractNum w:abstractNumId="38" w15:restartNumberingAfterBreak="0">
    <w:nsid w:val="4C0A531F"/>
    <w:multiLevelType w:val="hybridMultilevel"/>
    <w:tmpl w:val="21FE7DE6"/>
    <w:lvl w:ilvl="0" w:tplc="0408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471703"/>
    <w:multiLevelType w:val="hybridMultilevel"/>
    <w:tmpl w:val="E2D6F20A"/>
    <w:name w:val="Αριθμημένη λίστα 19"/>
    <w:lvl w:ilvl="0" w:tplc="1B3E93D6">
      <w:start w:val="1"/>
      <w:numFmt w:val="upperRoman"/>
      <w:lvlText w:val="%1."/>
      <w:lvlJc w:val="left"/>
      <w:pPr>
        <w:ind w:left="717" w:firstLine="0"/>
      </w:pPr>
    </w:lvl>
    <w:lvl w:ilvl="1" w:tplc="00D43C96">
      <w:start w:val="1"/>
      <w:numFmt w:val="lowerLetter"/>
      <w:lvlText w:val="%2."/>
      <w:lvlJc w:val="left"/>
      <w:pPr>
        <w:ind w:left="1437" w:firstLine="0"/>
      </w:pPr>
    </w:lvl>
    <w:lvl w:ilvl="2" w:tplc="C32E7304">
      <w:start w:val="1"/>
      <w:numFmt w:val="lowerRoman"/>
      <w:lvlText w:val="%3."/>
      <w:lvlJc w:val="left"/>
      <w:pPr>
        <w:ind w:left="2337" w:firstLine="0"/>
      </w:pPr>
    </w:lvl>
    <w:lvl w:ilvl="3" w:tplc="BD92FC88">
      <w:start w:val="1"/>
      <w:numFmt w:val="decimal"/>
      <w:lvlText w:val="%4."/>
      <w:lvlJc w:val="left"/>
      <w:pPr>
        <w:ind w:left="2877" w:firstLine="0"/>
      </w:pPr>
    </w:lvl>
    <w:lvl w:ilvl="4" w:tplc="70E231C8">
      <w:start w:val="1"/>
      <w:numFmt w:val="lowerLetter"/>
      <w:lvlText w:val="%5."/>
      <w:lvlJc w:val="left"/>
      <w:pPr>
        <w:ind w:left="3597" w:firstLine="0"/>
      </w:pPr>
    </w:lvl>
    <w:lvl w:ilvl="5" w:tplc="49AE1ED6">
      <w:start w:val="1"/>
      <w:numFmt w:val="lowerRoman"/>
      <w:lvlText w:val="%6."/>
      <w:lvlJc w:val="left"/>
      <w:pPr>
        <w:ind w:left="4497" w:firstLine="0"/>
      </w:pPr>
    </w:lvl>
    <w:lvl w:ilvl="6" w:tplc="48A09F50">
      <w:start w:val="1"/>
      <w:numFmt w:val="decimal"/>
      <w:lvlText w:val="%7."/>
      <w:lvlJc w:val="left"/>
      <w:pPr>
        <w:ind w:left="5037" w:firstLine="0"/>
      </w:pPr>
    </w:lvl>
    <w:lvl w:ilvl="7" w:tplc="2A14CCCA">
      <w:start w:val="1"/>
      <w:numFmt w:val="lowerLetter"/>
      <w:lvlText w:val="%8."/>
      <w:lvlJc w:val="left"/>
      <w:pPr>
        <w:ind w:left="5757" w:firstLine="0"/>
      </w:pPr>
    </w:lvl>
    <w:lvl w:ilvl="8" w:tplc="107EF026">
      <w:start w:val="1"/>
      <w:numFmt w:val="lowerRoman"/>
      <w:lvlText w:val="%9."/>
      <w:lvlJc w:val="left"/>
      <w:pPr>
        <w:ind w:left="6657" w:firstLine="0"/>
      </w:pPr>
    </w:lvl>
  </w:abstractNum>
  <w:abstractNum w:abstractNumId="42"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15:restartNumberingAfterBreak="0">
    <w:nsid w:val="6C05404B"/>
    <w:multiLevelType w:val="hybridMultilevel"/>
    <w:tmpl w:val="75FA83FE"/>
    <w:name w:val="Αριθμημένη λίστα 17"/>
    <w:lvl w:ilvl="0" w:tplc="1F869DD8">
      <w:start w:val="1"/>
      <w:numFmt w:val="decimal"/>
      <w:lvlText w:val="%1)"/>
      <w:lvlJc w:val="left"/>
      <w:pPr>
        <w:ind w:left="360" w:firstLine="0"/>
      </w:pPr>
    </w:lvl>
    <w:lvl w:ilvl="1" w:tplc="D7080E02">
      <w:start w:val="1"/>
      <w:numFmt w:val="lowerLetter"/>
      <w:lvlText w:val="%2."/>
      <w:lvlJc w:val="left"/>
      <w:pPr>
        <w:ind w:left="1080" w:firstLine="0"/>
      </w:pPr>
    </w:lvl>
    <w:lvl w:ilvl="2" w:tplc="9DA68AA8">
      <w:start w:val="1"/>
      <w:numFmt w:val="lowerRoman"/>
      <w:lvlText w:val="%3."/>
      <w:lvlJc w:val="left"/>
      <w:pPr>
        <w:ind w:left="1980" w:firstLine="0"/>
      </w:pPr>
    </w:lvl>
    <w:lvl w:ilvl="3" w:tplc="E5DE2658">
      <w:start w:val="1"/>
      <w:numFmt w:val="decimal"/>
      <w:lvlText w:val="%4."/>
      <w:lvlJc w:val="left"/>
      <w:pPr>
        <w:ind w:left="2520" w:firstLine="0"/>
      </w:pPr>
    </w:lvl>
    <w:lvl w:ilvl="4" w:tplc="4D763236">
      <w:start w:val="1"/>
      <w:numFmt w:val="lowerLetter"/>
      <w:lvlText w:val="%5."/>
      <w:lvlJc w:val="left"/>
      <w:pPr>
        <w:ind w:left="3240" w:firstLine="0"/>
      </w:pPr>
    </w:lvl>
    <w:lvl w:ilvl="5" w:tplc="AFF25EC0">
      <w:start w:val="1"/>
      <w:numFmt w:val="lowerRoman"/>
      <w:lvlText w:val="%6."/>
      <w:lvlJc w:val="left"/>
      <w:pPr>
        <w:ind w:left="4140" w:firstLine="0"/>
      </w:pPr>
    </w:lvl>
    <w:lvl w:ilvl="6" w:tplc="7150A6C0">
      <w:start w:val="1"/>
      <w:numFmt w:val="decimal"/>
      <w:lvlText w:val="%7."/>
      <w:lvlJc w:val="left"/>
      <w:pPr>
        <w:ind w:left="4680" w:firstLine="0"/>
      </w:pPr>
    </w:lvl>
    <w:lvl w:ilvl="7" w:tplc="A66C0890">
      <w:start w:val="1"/>
      <w:numFmt w:val="lowerLetter"/>
      <w:lvlText w:val="%8."/>
      <w:lvlJc w:val="left"/>
      <w:pPr>
        <w:ind w:left="5400" w:firstLine="0"/>
      </w:pPr>
    </w:lvl>
    <w:lvl w:ilvl="8" w:tplc="BC2A114C">
      <w:start w:val="1"/>
      <w:numFmt w:val="lowerRoman"/>
      <w:lvlText w:val="%9."/>
      <w:lvlJc w:val="left"/>
      <w:pPr>
        <w:ind w:left="6300" w:firstLine="0"/>
      </w:pPr>
    </w:lvl>
  </w:abstractNum>
  <w:abstractNum w:abstractNumId="44" w15:restartNumberingAfterBreak="0">
    <w:nsid w:val="6D925140"/>
    <w:multiLevelType w:val="hybridMultilevel"/>
    <w:tmpl w:val="ED661726"/>
    <w:lvl w:ilvl="0" w:tplc="FFFFFFFF">
      <w:numFmt w:val="bullet"/>
      <w:lvlText w:val="­"/>
      <w:lvlJc w:val="left"/>
      <w:pPr>
        <w:ind w:left="0" w:firstLine="0"/>
      </w:pPr>
      <w:rPr>
        <w:rFonts w:ascii="Angsana New" w:hAnsi="Angsana New" w:cs="Angsana New"/>
        <w:color w:val="000000"/>
        <w:szCs w:val="22"/>
        <w:shd w:val="clear" w:color="auto" w:fill="FFFFFF"/>
        <w:lang w:val="el-GR"/>
      </w:rPr>
    </w:lvl>
    <w:lvl w:ilvl="1" w:tplc="FFFFFFFF">
      <w:numFmt w:val="bullet"/>
      <w:lvlText w:val="o"/>
      <w:lvlJc w:val="left"/>
      <w:pPr>
        <w:ind w:left="720" w:firstLine="0"/>
      </w:pPr>
      <w:rPr>
        <w:rFonts w:ascii="Courier New" w:hAnsi="Courier New" w:cs="Courier New"/>
      </w:rPr>
    </w:lvl>
    <w:lvl w:ilvl="2" w:tplc="FFFFFFFF">
      <w:numFmt w:val="bullet"/>
      <w:lvlText w:val=""/>
      <w:lvlJc w:val="left"/>
      <w:pPr>
        <w:ind w:left="1440" w:firstLine="0"/>
      </w:pPr>
      <w:rPr>
        <w:rFonts w:ascii="Wingdings" w:eastAsia="Wingdings" w:hAnsi="Wingdings" w:cs="Wingdings"/>
      </w:rPr>
    </w:lvl>
    <w:lvl w:ilvl="3" w:tplc="6C08081C">
      <w:start w:val="1"/>
      <w:numFmt w:val="decimal"/>
      <w:lvlText w:val="%4."/>
      <w:lvlJc w:val="left"/>
      <w:pPr>
        <w:ind w:left="2520" w:hanging="360"/>
      </w:pPr>
      <w:rPr>
        <w:rFonts w:ascii="Tahoma" w:hAnsi="Tahoma" w:cs="Arial" w:hint="default"/>
        <w:b w:val="0"/>
        <w:i w:val="0"/>
        <w:w w:val="101"/>
        <w:sz w:val="22"/>
        <w:szCs w:val="32"/>
      </w:rPr>
    </w:lvl>
    <w:lvl w:ilvl="4" w:tplc="FFFFFFFF">
      <w:numFmt w:val="bullet"/>
      <w:lvlText w:val="o"/>
      <w:lvlJc w:val="left"/>
      <w:pPr>
        <w:ind w:left="2880" w:firstLine="0"/>
      </w:pPr>
      <w:rPr>
        <w:rFonts w:ascii="Courier New" w:hAnsi="Courier New" w:cs="Courier New"/>
      </w:rPr>
    </w:lvl>
    <w:lvl w:ilvl="5" w:tplc="FFFFFFFF">
      <w:numFmt w:val="bullet"/>
      <w:lvlText w:val=""/>
      <w:lvlJc w:val="left"/>
      <w:pPr>
        <w:ind w:left="3600" w:firstLine="0"/>
      </w:pPr>
      <w:rPr>
        <w:rFonts w:ascii="Wingdings" w:eastAsia="Wingdings" w:hAnsi="Wingdings" w:cs="Wingdings"/>
      </w:rPr>
    </w:lvl>
    <w:lvl w:ilvl="6" w:tplc="FFFFFFFF">
      <w:numFmt w:val="bullet"/>
      <w:lvlText w:val=""/>
      <w:lvlJc w:val="left"/>
      <w:pPr>
        <w:ind w:left="4320" w:firstLine="0"/>
      </w:pPr>
      <w:rPr>
        <w:rFonts w:ascii="Symbol" w:hAnsi="Symbol"/>
      </w:rPr>
    </w:lvl>
    <w:lvl w:ilvl="7" w:tplc="FFFFFFFF">
      <w:numFmt w:val="bullet"/>
      <w:lvlText w:val="o"/>
      <w:lvlJc w:val="left"/>
      <w:pPr>
        <w:ind w:left="5040" w:firstLine="0"/>
      </w:pPr>
      <w:rPr>
        <w:rFonts w:ascii="Courier New" w:hAnsi="Courier New" w:cs="Courier New"/>
      </w:rPr>
    </w:lvl>
    <w:lvl w:ilvl="8" w:tplc="FFFFFFFF">
      <w:numFmt w:val="bullet"/>
      <w:lvlText w:val=""/>
      <w:lvlJc w:val="left"/>
      <w:pPr>
        <w:ind w:left="5760" w:firstLine="0"/>
      </w:pPr>
      <w:rPr>
        <w:rFonts w:ascii="Wingdings" w:eastAsia="Wingdings" w:hAnsi="Wingdings" w:cs="Wingdings"/>
      </w:rPr>
    </w:lvl>
  </w:abstractNum>
  <w:abstractNum w:abstractNumId="45"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0C44F71"/>
    <w:multiLevelType w:val="hybridMultilevel"/>
    <w:tmpl w:val="2892B8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4750222"/>
    <w:multiLevelType w:val="hybridMultilevel"/>
    <w:tmpl w:val="908491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68B05E1"/>
    <w:multiLevelType w:val="multilevel"/>
    <w:tmpl w:val="895AA260"/>
    <w:name w:val="Αριθμημένη λίστα 15"/>
    <w:lvl w:ilvl="0">
      <w:start w:val="1"/>
      <w:numFmt w:val="decimal"/>
      <w:lvlText w:val="%1."/>
      <w:lvlJc w:val="left"/>
      <w:pPr>
        <w:ind w:left="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2.2.3.%4."/>
      <w:lvlJc w:val="left"/>
      <w:pPr>
        <w:ind w:left="0" w:firstLine="0"/>
      </w:pPr>
      <w:rPr>
        <w:b/>
      </w:r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2160" w:firstLine="0"/>
      </w:pPr>
    </w:lvl>
    <w:lvl w:ilvl="7">
      <w:start w:val="1"/>
      <w:numFmt w:val="decimal"/>
      <w:lvlText w:val="%1.%2.%3.%4.%5.%6.%7.%8."/>
      <w:lvlJc w:val="left"/>
      <w:pPr>
        <w:ind w:left="2520" w:firstLine="0"/>
      </w:pPr>
    </w:lvl>
    <w:lvl w:ilvl="8">
      <w:start w:val="1"/>
      <w:numFmt w:val="decimal"/>
      <w:lvlText w:val="%1.%2.%3.%4.%5.%6.%7.%8.%9."/>
      <w:lvlJc w:val="left"/>
      <w:pPr>
        <w:ind w:left="2880" w:firstLine="0"/>
      </w:pPr>
    </w:lvl>
  </w:abstractNum>
  <w:abstractNum w:abstractNumId="49" w15:restartNumberingAfterBreak="0">
    <w:nsid w:val="78286CE8"/>
    <w:multiLevelType w:val="hybridMultilevel"/>
    <w:tmpl w:val="97FE4FFA"/>
    <w:name w:val="Αριθμημένη λίστα 18"/>
    <w:lvl w:ilvl="0" w:tplc="B57622BE">
      <w:numFmt w:val="bullet"/>
      <w:lvlText w:val="•"/>
      <w:lvlJc w:val="left"/>
      <w:pPr>
        <w:ind w:left="0" w:firstLine="0"/>
      </w:pPr>
      <w:rPr>
        <w:rFonts w:ascii="Tahoma" w:eastAsia="Times New Roman" w:hAnsi="Tahoma" w:cs="Tahoma"/>
      </w:rPr>
    </w:lvl>
    <w:lvl w:ilvl="1" w:tplc="5678CFB8">
      <w:numFmt w:val="bullet"/>
      <w:lvlText w:val="o"/>
      <w:lvlJc w:val="left"/>
      <w:pPr>
        <w:ind w:left="1080" w:firstLine="0"/>
      </w:pPr>
      <w:rPr>
        <w:rFonts w:ascii="Courier New" w:hAnsi="Courier New" w:cs="Courier New"/>
      </w:rPr>
    </w:lvl>
    <w:lvl w:ilvl="2" w:tplc="46ACA214">
      <w:numFmt w:val="bullet"/>
      <w:lvlText w:val=""/>
      <w:lvlJc w:val="left"/>
      <w:pPr>
        <w:ind w:left="1800" w:firstLine="0"/>
      </w:pPr>
      <w:rPr>
        <w:rFonts w:ascii="Wingdings" w:eastAsia="Wingdings" w:hAnsi="Wingdings" w:cs="Wingdings"/>
      </w:rPr>
    </w:lvl>
    <w:lvl w:ilvl="3" w:tplc="5022B786">
      <w:numFmt w:val="bullet"/>
      <w:lvlText w:val=""/>
      <w:lvlJc w:val="left"/>
      <w:pPr>
        <w:ind w:left="2520" w:firstLine="0"/>
      </w:pPr>
      <w:rPr>
        <w:rFonts w:ascii="Symbol" w:hAnsi="Symbol"/>
      </w:rPr>
    </w:lvl>
    <w:lvl w:ilvl="4" w:tplc="378C50DC">
      <w:numFmt w:val="bullet"/>
      <w:lvlText w:val="o"/>
      <w:lvlJc w:val="left"/>
      <w:pPr>
        <w:ind w:left="3240" w:firstLine="0"/>
      </w:pPr>
      <w:rPr>
        <w:rFonts w:ascii="Courier New" w:hAnsi="Courier New" w:cs="Courier New"/>
      </w:rPr>
    </w:lvl>
    <w:lvl w:ilvl="5" w:tplc="87F8D0B8">
      <w:numFmt w:val="bullet"/>
      <w:lvlText w:val=""/>
      <w:lvlJc w:val="left"/>
      <w:pPr>
        <w:ind w:left="3960" w:firstLine="0"/>
      </w:pPr>
      <w:rPr>
        <w:rFonts w:ascii="Wingdings" w:eastAsia="Wingdings" w:hAnsi="Wingdings" w:cs="Wingdings"/>
      </w:rPr>
    </w:lvl>
    <w:lvl w:ilvl="6" w:tplc="D8281B42">
      <w:numFmt w:val="bullet"/>
      <w:lvlText w:val=""/>
      <w:lvlJc w:val="left"/>
      <w:pPr>
        <w:ind w:left="4680" w:firstLine="0"/>
      </w:pPr>
      <w:rPr>
        <w:rFonts w:ascii="Symbol" w:hAnsi="Symbol"/>
      </w:rPr>
    </w:lvl>
    <w:lvl w:ilvl="7" w:tplc="0546B540">
      <w:numFmt w:val="bullet"/>
      <w:lvlText w:val="o"/>
      <w:lvlJc w:val="left"/>
      <w:pPr>
        <w:ind w:left="5400" w:firstLine="0"/>
      </w:pPr>
      <w:rPr>
        <w:rFonts w:ascii="Courier New" w:hAnsi="Courier New" w:cs="Courier New"/>
      </w:rPr>
    </w:lvl>
    <w:lvl w:ilvl="8" w:tplc="0CEABCBA">
      <w:numFmt w:val="bullet"/>
      <w:lvlText w:val=""/>
      <w:lvlJc w:val="left"/>
      <w:pPr>
        <w:ind w:left="6120" w:firstLine="0"/>
      </w:pPr>
      <w:rPr>
        <w:rFonts w:ascii="Wingdings" w:eastAsia="Wingdings" w:hAnsi="Wingdings" w:cs="Wingdings"/>
      </w:rPr>
    </w:lvl>
  </w:abstractNum>
  <w:abstractNum w:abstractNumId="5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9461555">
    <w:abstractNumId w:val="1"/>
  </w:num>
  <w:num w:numId="2" w16cid:durableId="723868782">
    <w:abstractNumId w:val="3"/>
  </w:num>
  <w:num w:numId="3" w16cid:durableId="502864614">
    <w:abstractNumId w:val="8"/>
  </w:num>
  <w:num w:numId="4" w16cid:durableId="1696492434">
    <w:abstractNumId w:val="9"/>
  </w:num>
  <w:num w:numId="5" w16cid:durableId="62916051">
    <w:abstractNumId w:val="46"/>
  </w:num>
  <w:num w:numId="6" w16cid:durableId="1859924283">
    <w:abstractNumId w:val="50"/>
  </w:num>
  <w:num w:numId="7" w16cid:durableId="1847788369">
    <w:abstractNumId w:val="22"/>
  </w:num>
  <w:num w:numId="8" w16cid:durableId="657538379">
    <w:abstractNumId w:val="29"/>
  </w:num>
  <w:num w:numId="9" w16cid:durableId="1339769619">
    <w:abstractNumId w:val="45"/>
  </w:num>
  <w:num w:numId="10" w16cid:durableId="1020350239">
    <w:abstractNumId w:val="52"/>
  </w:num>
  <w:num w:numId="11" w16cid:durableId="1257059591">
    <w:abstractNumId w:val="20"/>
  </w:num>
  <w:num w:numId="12" w16cid:durableId="1124352946">
    <w:abstractNumId w:val="34"/>
  </w:num>
  <w:num w:numId="13" w16cid:durableId="107748609">
    <w:abstractNumId w:val="15"/>
    <w:lvlOverride w:ilvl="0">
      <w:lvl w:ilvl="0">
        <w:start w:val="1"/>
        <w:numFmt w:val="decimal"/>
        <w:lvlText w:val="%1."/>
        <w:lvlJc w:val="left"/>
        <w:rPr>
          <w:rFonts w:ascii="Tahoma" w:hAnsi="Tahoma" w:cs="Tahoma" w:hint="default"/>
          <w:b/>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i w:val="0"/>
          <w:color w:val="auto"/>
        </w:rPr>
      </w:lvl>
    </w:lvlOverride>
    <w:lvlOverride w:ilvl="3">
      <w:lvl w:ilvl="3">
        <w:start w:val="1"/>
        <w:numFmt w:val="decimal"/>
        <w:lvlText w:val="%1.%2.%3.%4"/>
        <w:lvlJc w:val="left"/>
        <w:pPr>
          <w:ind w:left="864" w:hanging="864"/>
        </w:pPr>
        <w:rPr>
          <w:rFonts w:hint="default"/>
          <w:b/>
        </w:rPr>
      </w:lvl>
    </w:lvlOverride>
    <w:lvlOverride w:ilvl="4">
      <w:lvl w:ilvl="4">
        <w:start w:val="1"/>
        <w:numFmt w:val="decimal"/>
        <w:lvlText w:val="%1.%2.%3.%4.%5"/>
        <w:lvlJc w:val="left"/>
        <w:pPr>
          <w:ind w:left="1008" w:hanging="1008"/>
        </w:pPr>
        <w:rPr>
          <w:rFonts w:hint="default"/>
          <w:b/>
          <w:u w:val="single"/>
        </w:rPr>
      </w:lvl>
    </w:lvlOverride>
    <w:lvlOverride w:ilvl="5">
      <w:lvl w:ilvl="5">
        <w:start w:val="1"/>
        <w:numFmt w:val="decimal"/>
        <w:lvlText w:val="%1.%2.%3.%4.%5.%6"/>
        <w:lvlJc w:val="left"/>
        <w:pPr>
          <w:ind w:left="1152" w:hanging="1152"/>
        </w:pPr>
        <w:rPr>
          <w:rFonts w:hint="default"/>
          <w:color w:val="auto"/>
        </w:rPr>
      </w:lvl>
    </w:lvlOverride>
    <w:lvlOverride w:ilvl="6">
      <w:lvl w:ilvl="6">
        <w:start w:val="1"/>
        <w:numFmt w:val="decimal"/>
        <w:lvlText w:val="%1.%2.%3.%4.%5.%6.%7"/>
        <w:lvlJc w:val="left"/>
        <w:pPr>
          <w:ind w:left="1296" w:hanging="1296"/>
        </w:pPr>
        <w:rPr>
          <w:rFonts w:hint="default"/>
          <w:b/>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15464069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6882554">
    <w:abstractNumId w:val="51"/>
  </w:num>
  <w:num w:numId="16" w16cid:durableId="163786090">
    <w:abstractNumId w:val="27"/>
  </w:num>
  <w:num w:numId="17" w16cid:durableId="1014260032">
    <w:abstractNumId w:val="21"/>
  </w:num>
  <w:num w:numId="18" w16cid:durableId="2092658708">
    <w:abstractNumId w:val="40"/>
  </w:num>
  <w:num w:numId="19" w16cid:durableId="341250928">
    <w:abstractNumId w:val="37"/>
  </w:num>
  <w:num w:numId="20" w16cid:durableId="520239380">
    <w:abstractNumId w:val="35"/>
  </w:num>
  <w:num w:numId="21" w16cid:durableId="1222324962">
    <w:abstractNumId w:val="25"/>
    <w:lvlOverride w:ilvl="0">
      <w:startOverride w:val="3"/>
    </w:lvlOverride>
    <w:lvlOverride w:ilvl="1">
      <w:startOverride w:val="1"/>
    </w:lvlOverride>
    <w:lvlOverride w:ilvl="2">
      <w:startOverride w:val="2"/>
    </w:lvlOverride>
  </w:num>
  <w:num w:numId="22" w16cid:durableId="1733652607">
    <w:abstractNumId w:val="33"/>
  </w:num>
  <w:num w:numId="23" w16cid:durableId="1829054337">
    <w:abstractNumId w:val="39"/>
  </w:num>
  <w:num w:numId="24" w16cid:durableId="1739473309">
    <w:abstractNumId w:val="14"/>
  </w:num>
  <w:num w:numId="25" w16cid:durableId="1946958177">
    <w:abstractNumId w:val="19"/>
  </w:num>
  <w:num w:numId="26" w16cid:durableId="1900284294">
    <w:abstractNumId w:val="28"/>
  </w:num>
  <w:num w:numId="27" w16cid:durableId="460467528">
    <w:abstractNumId w:val="38"/>
  </w:num>
  <w:num w:numId="28" w16cid:durableId="1326323342">
    <w:abstractNumId w:val="17"/>
  </w:num>
  <w:num w:numId="29" w16cid:durableId="1751197456">
    <w:abstractNumId w:val="16"/>
  </w:num>
  <w:num w:numId="30" w16cid:durableId="1625455346">
    <w:abstractNumId w:val="42"/>
  </w:num>
  <w:num w:numId="31" w16cid:durableId="96800837">
    <w:abstractNumId w:val="18"/>
  </w:num>
  <w:num w:numId="32" w16cid:durableId="1847136072">
    <w:abstractNumId w:val="47"/>
  </w:num>
  <w:num w:numId="33" w16cid:durableId="1904679693">
    <w:abstractNumId w:val="13"/>
  </w:num>
  <w:num w:numId="34" w16cid:durableId="1005210584">
    <w:abstractNumId w:val="44"/>
  </w:num>
  <w:num w:numId="35" w16cid:durableId="324019921">
    <w:abstractNumId w:val="26"/>
  </w:num>
  <w:num w:numId="36" w16cid:durableId="2031292329">
    <w:abstractNumId w:val="29"/>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870"/>
    <w:rsid w:val="00000C8E"/>
    <w:rsid w:val="00001F2A"/>
    <w:rsid w:val="000023D8"/>
    <w:rsid w:val="00005F5C"/>
    <w:rsid w:val="0000602F"/>
    <w:rsid w:val="000062FA"/>
    <w:rsid w:val="0000716D"/>
    <w:rsid w:val="0001217D"/>
    <w:rsid w:val="000126DC"/>
    <w:rsid w:val="0001375B"/>
    <w:rsid w:val="00013A52"/>
    <w:rsid w:val="00014410"/>
    <w:rsid w:val="00014DAE"/>
    <w:rsid w:val="00014F48"/>
    <w:rsid w:val="000152A8"/>
    <w:rsid w:val="00015953"/>
    <w:rsid w:val="00015A9D"/>
    <w:rsid w:val="00015F06"/>
    <w:rsid w:val="00016F0C"/>
    <w:rsid w:val="00021815"/>
    <w:rsid w:val="00021FE4"/>
    <w:rsid w:val="00022569"/>
    <w:rsid w:val="000243C9"/>
    <w:rsid w:val="000244B8"/>
    <w:rsid w:val="00024D9E"/>
    <w:rsid w:val="00025B9C"/>
    <w:rsid w:val="00025CD5"/>
    <w:rsid w:val="00026667"/>
    <w:rsid w:val="000268DF"/>
    <w:rsid w:val="00026C28"/>
    <w:rsid w:val="00027257"/>
    <w:rsid w:val="0002765E"/>
    <w:rsid w:val="000303BF"/>
    <w:rsid w:val="000309DB"/>
    <w:rsid w:val="000326F6"/>
    <w:rsid w:val="00032A9F"/>
    <w:rsid w:val="00032BBA"/>
    <w:rsid w:val="00033278"/>
    <w:rsid w:val="0003389C"/>
    <w:rsid w:val="00033BA0"/>
    <w:rsid w:val="00033E07"/>
    <w:rsid w:val="00034E19"/>
    <w:rsid w:val="00034FF1"/>
    <w:rsid w:val="00035295"/>
    <w:rsid w:val="00035850"/>
    <w:rsid w:val="00035C19"/>
    <w:rsid w:val="00035D59"/>
    <w:rsid w:val="00036CBD"/>
    <w:rsid w:val="00037B97"/>
    <w:rsid w:val="00041C07"/>
    <w:rsid w:val="0004210B"/>
    <w:rsid w:val="00042DB8"/>
    <w:rsid w:val="00043D44"/>
    <w:rsid w:val="00043F27"/>
    <w:rsid w:val="0004400B"/>
    <w:rsid w:val="000442B0"/>
    <w:rsid w:val="00045DCF"/>
    <w:rsid w:val="00046044"/>
    <w:rsid w:val="00046293"/>
    <w:rsid w:val="0004724C"/>
    <w:rsid w:val="00047A81"/>
    <w:rsid w:val="00047C57"/>
    <w:rsid w:val="000527FB"/>
    <w:rsid w:val="00053A70"/>
    <w:rsid w:val="000544E1"/>
    <w:rsid w:val="0005488E"/>
    <w:rsid w:val="00054DFE"/>
    <w:rsid w:val="00055804"/>
    <w:rsid w:val="000558AE"/>
    <w:rsid w:val="0005617B"/>
    <w:rsid w:val="00057BBA"/>
    <w:rsid w:val="00057F4A"/>
    <w:rsid w:val="000610D4"/>
    <w:rsid w:val="00061ADD"/>
    <w:rsid w:val="00061DF4"/>
    <w:rsid w:val="00062DB4"/>
    <w:rsid w:val="000631F7"/>
    <w:rsid w:val="00063FB6"/>
    <w:rsid w:val="0006490A"/>
    <w:rsid w:val="00064F4E"/>
    <w:rsid w:val="000650A9"/>
    <w:rsid w:val="000653F1"/>
    <w:rsid w:val="00065F5B"/>
    <w:rsid w:val="000667D2"/>
    <w:rsid w:val="00066888"/>
    <w:rsid w:val="0006688C"/>
    <w:rsid w:val="00067067"/>
    <w:rsid w:val="000674D2"/>
    <w:rsid w:val="0006771D"/>
    <w:rsid w:val="000705D7"/>
    <w:rsid w:val="000706B1"/>
    <w:rsid w:val="00070731"/>
    <w:rsid w:val="00072601"/>
    <w:rsid w:val="000738BC"/>
    <w:rsid w:val="00075F3E"/>
    <w:rsid w:val="00076A3D"/>
    <w:rsid w:val="0008087C"/>
    <w:rsid w:val="000843B8"/>
    <w:rsid w:val="00084419"/>
    <w:rsid w:val="00086782"/>
    <w:rsid w:val="000867E9"/>
    <w:rsid w:val="00087FEA"/>
    <w:rsid w:val="00090959"/>
    <w:rsid w:val="0009220A"/>
    <w:rsid w:val="00092ADB"/>
    <w:rsid w:val="00092F07"/>
    <w:rsid w:val="00094AB9"/>
    <w:rsid w:val="00094D2D"/>
    <w:rsid w:val="00095840"/>
    <w:rsid w:val="0009738D"/>
    <w:rsid w:val="000A1AD5"/>
    <w:rsid w:val="000A3AA1"/>
    <w:rsid w:val="000A4A55"/>
    <w:rsid w:val="000A5856"/>
    <w:rsid w:val="000A60A0"/>
    <w:rsid w:val="000A7747"/>
    <w:rsid w:val="000B187C"/>
    <w:rsid w:val="000B2225"/>
    <w:rsid w:val="000B236D"/>
    <w:rsid w:val="000B2D6F"/>
    <w:rsid w:val="000B3A30"/>
    <w:rsid w:val="000B401B"/>
    <w:rsid w:val="000B4031"/>
    <w:rsid w:val="000B6ACE"/>
    <w:rsid w:val="000B6F4E"/>
    <w:rsid w:val="000B7FA2"/>
    <w:rsid w:val="000C0365"/>
    <w:rsid w:val="000C04E3"/>
    <w:rsid w:val="000C1AAF"/>
    <w:rsid w:val="000C1ED2"/>
    <w:rsid w:val="000C2878"/>
    <w:rsid w:val="000C4648"/>
    <w:rsid w:val="000C4B25"/>
    <w:rsid w:val="000C59AD"/>
    <w:rsid w:val="000C59AE"/>
    <w:rsid w:val="000C5D2B"/>
    <w:rsid w:val="000C7424"/>
    <w:rsid w:val="000D2259"/>
    <w:rsid w:val="000D237A"/>
    <w:rsid w:val="000D2A1E"/>
    <w:rsid w:val="000D2EB5"/>
    <w:rsid w:val="000D2ED0"/>
    <w:rsid w:val="000D3425"/>
    <w:rsid w:val="000D3B6F"/>
    <w:rsid w:val="000D3FF9"/>
    <w:rsid w:val="000D444D"/>
    <w:rsid w:val="000D5023"/>
    <w:rsid w:val="000D5252"/>
    <w:rsid w:val="000D5FB8"/>
    <w:rsid w:val="000D6DFD"/>
    <w:rsid w:val="000D6E10"/>
    <w:rsid w:val="000D6E14"/>
    <w:rsid w:val="000D73B3"/>
    <w:rsid w:val="000E04A1"/>
    <w:rsid w:val="000E0B6C"/>
    <w:rsid w:val="000E12F1"/>
    <w:rsid w:val="000E178C"/>
    <w:rsid w:val="000E1C5E"/>
    <w:rsid w:val="000E2020"/>
    <w:rsid w:val="000E2462"/>
    <w:rsid w:val="000E27C3"/>
    <w:rsid w:val="000E27C6"/>
    <w:rsid w:val="000E2DA0"/>
    <w:rsid w:val="000E3C4E"/>
    <w:rsid w:val="000E4B2A"/>
    <w:rsid w:val="000E6689"/>
    <w:rsid w:val="000E6B11"/>
    <w:rsid w:val="000E6DC6"/>
    <w:rsid w:val="000F07A0"/>
    <w:rsid w:val="000F0E29"/>
    <w:rsid w:val="000F3BFF"/>
    <w:rsid w:val="000F4F83"/>
    <w:rsid w:val="000F62F0"/>
    <w:rsid w:val="000F663A"/>
    <w:rsid w:val="000F6FD9"/>
    <w:rsid w:val="000F74CD"/>
    <w:rsid w:val="000F7CF2"/>
    <w:rsid w:val="00100138"/>
    <w:rsid w:val="00100156"/>
    <w:rsid w:val="00103061"/>
    <w:rsid w:val="00104FE6"/>
    <w:rsid w:val="00105242"/>
    <w:rsid w:val="00105367"/>
    <w:rsid w:val="00105FBE"/>
    <w:rsid w:val="001061A0"/>
    <w:rsid w:val="001108EA"/>
    <w:rsid w:val="00111D5A"/>
    <w:rsid w:val="00112B10"/>
    <w:rsid w:val="001135FD"/>
    <w:rsid w:val="00113BB5"/>
    <w:rsid w:val="001144B6"/>
    <w:rsid w:val="00114833"/>
    <w:rsid w:val="00115643"/>
    <w:rsid w:val="00116E6B"/>
    <w:rsid w:val="001201B6"/>
    <w:rsid w:val="001202D5"/>
    <w:rsid w:val="00120B83"/>
    <w:rsid w:val="001211CB"/>
    <w:rsid w:val="00122891"/>
    <w:rsid w:val="00123153"/>
    <w:rsid w:val="001253B5"/>
    <w:rsid w:val="00125BF8"/>
    <w:rsid w:val="00125D28"/>
    <w:rsid w:val="001308CC"/>
    <w:rsid w:val="00130942"/>
    <w:rsid w:val="00130FD5"/>
    <w:rsid w:val="001311BA"/>
    <w:rsid w:val="001312AF"/>
    <w:rsid w:val="0013350B"/>
    <w:rsid w:val="00133814"/>
    <w:rsid w:val="00133E0F"/>
    <w:rsid w:val="00135A3A"/>
    <w:rsid w:val="00136A69"/>
    <w:rsid w:val="00136CAB"/>
    <w:rsid w:val="00137A93"/>
    <w:rsid w:val="00137DAA"/>
    <w:rsid w:val="0014064C"/>
    <w:rsid w:val="00140781"/>
    <w:rsid w:val="00140CA7"/>
    <w:rsid w:val="00141E27"/>
    <w:rsid w:val="00142492"/>
    <w:rsid w:val="00143040"/>
    <w:rsid w:val="00144720"/>
    <w:rsid w:val="0014507C"/>
    <w:rsid w:val="001452C0"/>
    <w:rsid w:val="00146631"/>
    <w:rsid w:val="00147AA3"/>
    <w:rsid w:val="00147B71"/>
    <w:rsid w:val="00151DC8"/>
    <w:rsid w:val="0015360F"/>
    <w:rsid w:val="00153F0B"/>
    <w:rsid w:val="00154368"/>
    <w:rsid w:val="00154623"/>
    <w:rsid w:val="001548B3"/>
    <w:rsid w:val="0015499C"/>
    <w:rsid w:val="00155375"/>
    <w:rsid w:val="001561BC"/>
    <w:rsid w:val="0015675F"/>
    <w:rsid w:val="001575A8"/>
    <w:rsid w:val="00157F39"/>
    <w:rsid w:val="00160FCE"/>
    <w:rsid w:val="00161434"/>
    <w:rsid w:val="00163311"/>
    <w:rsid w:val="00163845"/>
    <w:rsid w:val="001649E0"/>
    <w:rsid w:val="001652F4"/>
    <w:rsid w:val="0016530B"/>
    <w:rsid w:val="00166662"/>
    <w:rsid w:val="00166AA6"/>
    <w:rsid w:val="00166EBB"/>
    <w:rsid w:val="00167F10"/>
    <w:rsid w:val="00170B30"/>
    <w:rsid w:val="00170CA8"/>
    <w:rsid w:val="001732D9"/>
    <w:rsid w:val="00175FFA"/>
    <w:rsid w:val="00176103"/>
    <w:rsid w:val="00176281"/>
    <w:rsid w:val="00177F66"/>
    <w:rsid w:val="00180E9E"/>
    <w:rsid w:val="001811C1"/>
    <w:rsid w:val="00181C40"/>
    <w:rsid w:val="00182529"/>
    <w:rsid w:val="001852F3"/>
    <w:rsid w:val="001859FA"/>
    <w:rsid w:val="00186621"/>
    <w:rsid w:val="001867FF"/>
    <w:rsid w:val="001869A5"/>
    <w:rsid w:val="00186BF5"/>
    <w:rsid w:val="00187D66"/>
    <w:rsid w:val="00192320"/>
    <w:rsid w:val="00194C49"/>
    <w:rsid w:val="00195865"/>
    <w:rsid w:val="00195A7F"/>
    <w:rsid w:val="00196E2A"/>
    <w:rsid w:val="001971AE"/>
    <w:rsid w:val="00197834"/>
    <w:rsid w:val="001A317F"/>
    <w:rsid w:val="001A61D3"/>
    <w:rsid w:val="001A683B"/>
    <w:rsid w:val="001A6CEB"/>
    <w:rsid w:val="001A73C7"/>
    <w:rsid w:val="001B022C"/>
    <w:rsid w:val="001B0443"/>
    <w:rsid w:val="001B1814"/>
    <w:rsid w:val="001B235A"/>
    <w:rsid w:val="001B2758"/>
    <w:rsid w:val="001B41E5"/>
    <w:rsid w:val="001B42EB"/>
    <w:rsid w:val="001B4860"/>
    <w:rsid w:val="001B55ED"/>
    <w:rsid w:val="001B56F1"/>
    <w:rsid w:val="001B585C"/>
    <w:rsid w:val="001B5981"/>
    <w:rsid w:val="001B5CA2"/>
    <w:rsid w:val="001B65F9"/>
    <w:rsid w:val="001C0883"/>
    <w:rsid w:val="001C1B6E"/>
    <w:rsid w:val="001C3012"/>
    <w:rsid w:val="001C3D7D"/>
    <w:rsid w:val="001C4403"/>
    <w:rsid w:val="001C44A3"/>
    <w:rsid w:val="001C6408"/>
    <w:rsid w:val="001C673F"/>
    <w:rsid w:val="001C768B"/>
    <w:rsid w:val="001D06AA"/>
    <w:rsid w:val="001D0C1B"/>
    <w:rsid w:val="001D0D7B"/>
    <w:rsid w:val="001D0F05"/>
    <w:rsid w:val="001D2319"/>
    <w:rsid w:val="001D4D73"/>
    <w:rsid w:val="001D616B"/>
    <w:rsid w:val="001D6B30"/>
    <w:rsid w:val="001E02A0"/>
    <w:rsid w:val="001E0711"/>
    <w:rsid w:val="001E11F9"/>
    <w:rsid w:val="001E2498"/>
    <w:rsid w:val="001E3887"/>
    <w:rsid w:val="001E38A4"/>
    <w:rsid w:val="001E3C20"/>
    <w:rsid w:val="001E4E76"/>
    <w:rsid w:val="001E548E"/>
    <w:rsid w:val="001E54F6"/>
    <w:rsid w:val="001E5DE0"/>
    <w:rsid w:val="001E6103"/>
    <w:rsid w:val="001E64FE"/>
    <w:rsid w:val="001E7403"/>
    <w:rsid w:val="001E7A40"/>
    <w:rsid w:val="001E7AF3"/>
    <w:rsid w:val="001F0968"/>
    <w:rsid w:val="001F11F8"/>
    <w:rsid w:val="001F1E46"/>
    <w:rsid w:val="001F343C"/>
    <w:rsid w:val="001F40A2"/>
    <w:rsid w:val="001F4428"/>
    <w:rsid w:val="001F455A"/>
    <w:rsid w:val="001F500A"/>
    <w:rsid w:val="001F5193"/>
    <w:rsid w:val="001F5F4A"/>
    <w:rsid w:val="001F6022"/>
    <w:rsid w:val="001F784D"/>
    <w:rsid w:val="00200224"/>
    <w:rsid w:val="00201A77"/>
    <w:rsid w:val="00201E03"/>
    <w:rsid w:val="00202AD2"/>
    <w:rsid w:val="00202AF8"/>
    <w:rsid w:val="00202DF0"/>
    <w:rsid w:val="00203D78"/>
    <w:rsid w:val="00204CE4"/>
    <w:rsid w:val="00205557"/>
    <w:rsid w:val="00207A57"/>
    <w:rsid w:val="002124D4"/>
    <w:rsid w:val="0021350B"/>
    <w:rsid w:val="00213B08"/>
    <w:rsid w:val="0021432B"/>
    <w:rsid w:val="002145A1"/>
    <w:rsid w:val="00214DD7"/>
    <w:rsid w:val="0021584B"/>
    <w:rsid w:val="00215C1A"/>
    <w:rsid w:val="002165C3"/>
    <w:rsid w:val="00216865"/>
    <w:rsid w:val="00220C6B"/>
    <w:rsid w:val="00221291"/>
    <w:rsid w:val="00222FB4"/>
    <w:rsid w:val="00224795"/>
    <w:rsid w:val="00226B7D"/>
    <w:rsid w:val="0022772A"/>
    <w:rsid w:val="00231358"/>
    <w:rsid w:val="002328B4"/>
    <w:rsid w:val="002333E4"/>
    <w:rsid w:val="0023731E"/>
    <w:rsid w:val="002373E7"/>
    <w:rsid w:val="00237DE6"/>
    <w:rsid w:val="00240449"/>
    <w:rsid w:val="00241934"/>
    <w:rsid w:val="002419C3"/>
    <w:rsid w:val="0024279E"/>
    <w:rsid w:val="00243C69"/>
    <w:rsid w:val="00243F84"/>
    <w:rsid w:val="00244A68"/>
    <w:rsid w:val="00244E0C"/>
    <w:rsid w:val="0024503F"/>
    <w:rsid w:val="00245754"/>
    <w:rsid w:val="00246172"/>
    <w:rsid w:val="00246973"/>
    <w:rsid w:val="0025005A"/>
    <w:rsid w:val="00250252"/>
    <w:rsid w:val="00250B80"/>
    <w:rsid w:val="00251585"/>
    <w:rsid w:val="00251822"/>
    <w:rsid w:val="00251D7F"/>
    <w:rsid w:val="00252398"/>
    <w:rsid w:val="00252498"/>
    <w:rsid w:val="00253F52"/>
    <w:rsid w:val="002548C3"/>
    <w:rsid w:val="002554B6"/>
    <w:rsid w:val="00255F74"/>
    <w:rsid w:val="00256310"/>
    <w:rsid w:val="002577A0"/>
    <w:rsid w:val="002604B4"/>
    <w:rsid w:val="00261047"/>
    <w:rsid w:val="002616A3"/>
    <w:rsid w:val="00263C2C"/>
    <w:rsid w:val="00263F6A"/>
    <w:rsid w:val="00263FBB"/>
    <w:rsid w:val="002654F7"/>
    <w:rsid w:val="00265688"/>
    <w:rsid w:val="00270326"/>
    <w:rsid w:val="00272B7A"/>
    <w:rsid w:val="00272E3F"/>
    <w:rsid w:val="00272F1F"/>
    <w:rsid w:val="002737A6"/>
    <w:rsid w:val="00274473"/>
    <w:rsid w:val="002768B4"/>
    <w:rsid w:val="002774B7"/>
    <w:rsid w:val="00277F8F"/>
    <w:rsid w:val="0028077E"/>
    <w:rsid w:val="00280B8B"/>
    <w:rsid w:val="00281DCD"/>
    <w:rsid w:val="00281EC3"/>
    <w:rsid w:val="00282306"/>
    <w:rsid w:val="002823E5"/>
    <w:rsid w:val="002858E5"/>
    <w:rsid w:val="00285A67"/>
    <w:rsid w:val="00286958"/>
    <w:rsid w:val="00286B99"/>
    <w:rsid w:val="0028724A"/>
    <w:rsid w:val="00290457"/>
    <w:rsid w:val="002906DD"/>
    <w:rsid w:val="00290B29"/>
    <w:rsid w:val="002927CD"/>
    <w:rsid w:val="00294393"/>
    <w:rsid w:val="0029545C"/>
    <w:rsid w:val="00295A90"/>
    <w:rsid w:val="00295C2E"/>
    <w:rsid w:val="00295FEE"/>
    <w:rsid w:val="0029613C"/>
    <w:rsid w:val="00296F4A"/>
    <w:rsid w:val="002A0196"/>
    <w:rsid w:val="002A0D47"/>
    <w:rsid w:val="002A332A"/>
    <w:rsid w:val="002A3476"/>
    <w:rsid w:val="002A37B5"/>
    <w:rsid w:val="002A3DE9"/>
    <w:rsid w:val="002A4398"/>
    <w:rsid w:val="002A5438"/>
    <w:rsid w:val="002A62D1"/>
    <w:rsid w:val="002A63C2"/>
    <w:rsid w:val="002A65B3"/>
    <w:rsid w:val="002A7C7B"/>
    <w:rsid w:val="002A7D8C"/>
    <w:rsid w:val="002B04BB"/>
    <w:rsid w:val="002B28DA"/>
    <w:rsid w:val="002B2EA7"/>
    <w:rsid w:val="002B2F6A"/>
    <w:rsid w:val="002B33C9"/>
    <w:rsid w:val="002B7D7E"/>
    <w:rsid w:val="002C263A"/>
    <w:rsid w:val="002C2B8E"/>
    <w:rsid w:val="002C2CBA"/>
    <w:rsid w:val="002C42F5"/>
    <w:rsid w:val="002C4383"/>
    <w:rsid w:val="002C50EB"/>
    <w:rsid w:val="002C7E9A"/>
    <w:rsid w:val="002C7F53"/>
    <w:rsid w:val="002D0CD6"/>
    <w:rsid w:val="002D0D70"/>
    <w:rsid w:val="002D1817"/>
    <w:rsid w:val="002D1A70"/>
    <w:rsid w:val="002D20D2"/>
    <w:rsid w:val="002D24F8"/>
    <w:rsid w:val="002D2A70"/>
    <w:rsid w:val="002D4295"/>
    <w:rsid w:val="002D42B9"/>
    <w:rsid w:val="002D4301"/>
    <w:rsid w:val="002D59C7"/>
    <w:rsid w:val="002D63D3"/>
    <w:rsid w:val="002D7D8E"/>
    <w:rsid w:val="002E0454"/>
    <w:rsid w:val="002E1FDE"/>
    <w:rsid w:val="002E219D"/>
    <w:rsid w:val="002E31B1"/>
    <w:rsid w:val="002E3CAD"/>
    <w:rsid w:val="002E6472"/>
    <w:rsid w:val="002E648D"/>
    <w:rsid w:val="002E6593"/>
    <w:rsid w:val="002E6C04"/>
    <w:rsid w:val="002F0995"/>
    <w:rsid w:val="002F15FA"/>
    <w:rsid w:val="002F2BED"/>
    <w:rsid w:val="002F2E92"/>
    <w:rsid w:val="002F337B"/>
    <w:rsid w:val="002F345D"/>
    <w:rsid w:val="002F3D83"/>
    <w:rsid w:val="002F5250"/>
    <w:rsid w:val="002F5759"/>
    <w:rsid w:val="002F59FE"/>
    <w:rsid w:val="002F6676"/>
    <w:rsid w:val="002F718F"/>
    <w:rsid w:val="002F74B3"/>
    <w:rsid w:val="00301975"/>
    <w:rsid w:val="00304535"/>
    <w:rsid w:val="003061E3"/>
    <w:rsid w:val="0030791E"/>
    <w:rsid w:val="00307FF2"/>
    <w:rsid w:val="003103DA"/>
    <w:rsid w:val="00310424"/>
    <w:rsid w:val="00310A95"/>
    <w:rsid w:val="0031166C"/>
    <w:rsid w:val="003122F8"/>
    <w:rsid w:val="0031232C"/>
    <w:rsid w:val="00312F18"/>
    <w:rsid w:val="00313255"/>
    <w:rsid w:val="00313E31"/>
    <w:rsid w:val="0031449B"/>
    <w:rsid w:val="00314687"/>
    <w:rsid w:val="00314AB5"/>
    <w:rsid w:val="0031527A"/>
    <w:rsid w:val="003153CD"/>
    <w:rsid w:val="0031572A"/>
    <w:rsid w:val="0031590C"/>
    <w:rsid w:val="00317788"/>
    <w:rsid w:val="0032146B"/>
    <w:rsid w:val="003214DA"/>
    <w:rsid w:val="003218ED"/>
    <w:rsid w:val="00322BC3"/>
    <w:rsid w:val="00325734"/>
    <w:rsid w:val="00325C93"/>
    <w:rsid w:val="003260E1"/>
    <w:rsid w:val="00331981"/>
    <w:rsid w:val="00331ECB"/>
    <w:rsid w:val="00332192"/>
    <w:rsid w:val="00332951"/>
    <w:rsid w:val="003329FF"/>
    <w:rsid w:val="0033462B"/>
    <w:rsid w:val="00334AD6"/>
    <w:rsid w:val="00334FCA"/>
    <w:rsid w:val="003352C8"/>
    <w:rsid w:val="003355E7"/>
    <w:rsid w:val="00335E3B"/>
    <w:rsid w:val="003366E9"/>
    <w:rsid w:val="00336E40"/>
    <w:rsid w:val="00340CC1"/>
    <w:rsid w:val="00341581"/>
    <w:rsid w:val="0034186C"/>
    <w:rsid w:val="00341F4B"/>
    <w:rsid w:val="00341F6A"/>
    <w:rsid w:val="003423F4"/>
    <w:rsid w:val="0034348E"/>
    <w:rsid w:val="00343BB2"/>
    <w:rsid w:val="00344FB9"/>
    <w:rsid w:val="003459F7"/>
    <w:rsid w:val="0034647E"/>
    <w:rsid w:val="00346A01"/>
    <w:rsid w:val="00346ADE"/>
    <w:rsid w:val="00346EFF"/>
    <w:rsid w:val="00347430"/>
    <w:rsid w:val="00352231"/>
    <w:rsid w:val="003528AF"/>
    <w:rsid w:val="00354BB6"/>
    <w:rsid w:val="0035781F"/>
    <w:rsid w:val="00357CEB"/>
    <w:rsid w:val="00360ECA"/>
    <w:rsid w:val="00362880"/>
    <w:rsid w:val="00362CDC"/>
    <w:rsid w:val="00363799"/>
    <w:rsid w:val="00365129"/>
    <w:rsid w:val="0036512D"/>
    <w:rsid w:val="00365854"/>
    <w:rsid w:val="00366319"/>
    <w:rsid w:val="0036645B"/>
    <w:rsid w:val="003676BE"/>
    <w:rsid w:val="00367AD5"/>
    <w:rsid w:val="00370486"/>
    <w:rsid w:val="00370D99"/>
    <w:rsid w:val="00370EB2"/>
    <w:rsid w:val="00371877"/>
    <w:rsid w:val="00372204"/>
    <w:rsid w:val="00372DB8"/>
    <w:rsid w:val="003730C9"/>
    <w:rsid w:val="00373B83"/>
    <w:rsid w:val="003744A8"/>
    <w:rsid w:val="00374F02"/>
    <w:rsid w:val="00375FD8"/>
    <w:rsid w:val="00376A3A"/>
    <w:rsid w:val="00377A13"/>
    <w:rsid w:val="00380F25"/>
    <w:rsid w:val="003821CA"/>
    <w:rsid w:val="003822A5"/>
    <w:rsid w:val="00383228"/>
    <w:rsid w:val="00383911"/>
    <w:rsid w:val="003844DC"/>
    <w:rsid w:val="00385477"/>
    <w:rsid w:val="003859F5"/>
    <w:rsid w:val="00387954"/>
    <w:rsid w:val="00390733"/>
    <w:rsid w:val="0039187D"/>
    <w:rsid w:val="00395A63"/>
    <w:rsid w:val="00395B4A"/>
    <w:rsid w:val="003967C9"/>
    <w:rsid w:val="00397A33"/>
    <w:rsid w:val="003A0B33"/>
    <w:rsid w:val="003A109E"/>
    <w:rsid w:val="003A206A"/>
    <w:rsid w:val="003A211E"/>
    <w:rsid w:val="003A4033"/>
    <w:rsid w:val="003A44F5"/>
    <w:rsid w:val="003A4D6C"/>
    <w:rsid w:val="003A58A3"/>
    <w:rsid w:val="003A5AAC"/>
    <w:rsid w:val="003B04C4"/>
    <w:rsid w:val="003B0E89"/>
    <w:rsid w:val="003B0ED8"/>
    <w:rsid w:val="003B13AE"/>
    <w:rsid w:val="003B188D"/>
    <w:rsid w:val="003B211F"/>
    <w:rsid w:val="003B2FC7"/>
    <w:rsid w:val="003B3131"/>
    <w:rsid w:val="003B4D3A"/>
    <w:rsid w:val="003B51C3"/>
    <w:rsid w:val="003B5439"/>
    <w:rsid w:val="003B54AE"/>
    <w:rsid w:val="003B6BAA"/>
    <w:rsid w:val="003C0732"/>
    <w:rsid w:val="003C0ACD"/>
    <w:rsid w:val="003C10DC"/>
    <w:rsid w:val="003C2BEF"/>
    <w:rsid w:val="003C2E65"/>
    <w:rsid w:val="003C5B37"/>
    <w:rsid w:val="003C765B"/>
    <w:rsid w:val="003D0035"/>
    <w:rsid w:val="003D047E"/>
    <w:rsid w:val="003D0692"/>
    <w:rsid w:val="003D154A"/>
    <w:rsid w:val="003D1750"/>
    <w:rsid w:val="003D21DA"/>
    <w:rsid w:val="003D3032"/>
    <w:rsid w:val="003D30B4"/>
    <w:rsid w:val="003D34A6"/>
    <w:rsid w:val="003D5F3C"/>
    <w:rsid w:val="003D5F82"/>
    <w:rsid w:val="003D60E4"/>
    <w:rsid w:val="003D7480"/>
    <w:rsid w:val="003E1CBC"/>
    <w:rsid w:val="003E1DB4"/>
    <w:rsid w:val="003E289C"/>
    <w:rsid w:val="003E3336"/>
    <w:rsid w:val="003E3370"/>
    <w:rsid w:val="003E34BF"/>
    <w:rsid w:val="003E35F9"/>
    <w:rsid w:val="003E35FD"/>
    <w:rsid w:val="003E366C"/>
    <w:rsid w:val="003E4177"/>
    <w:rsid w:val="003E44A9"/>
    <w:rsid w:val="003E4A7B"/>
    <w:rsid w:val="003E4F9D"/>
    <w:rsid w:val="003E5239"/>
    <w:rsid w:val="003E5D50"/>
    <w:rsid w:val="003E609D"/>
    <w:rsid w:val="003E6DC9"/>
    <w:rsid w:val="003F02EE"/>
    <w:rsid w:val="003F0D9A"/>
    <w:rsid w:val="003F29C4"/>
    <w:rsid w:val="003F2A53"/>
    <w:rsid w:val="003F3008"/>
    <w:rsid w:val="003F4899"/>
    <w:rsid w:val="003F52E7"/>
    <w:rsid w:val="003F6F09"/>
    <w:rsid w:val="003F7D30"/>
    <w:rsid w:val="00400357"/>
    <w:rsid w:val="004004AE"/>
    <w:rsid w:val="004010F6"/>
    <w:rsid w:val="00401C3F"/>
    <w:rsid w:val="0040268E"/>
    <w:rsid w:val="00402DA7"/>
    <w:rsid w:val="0040438A"/>
    <w:rsid w:val="00405F1A"/>
    <w:rsid w:val="00405F8E"/>
    <w:rsid w:val="004065DF"/>
    <w:rsid w:val="00407351"/>
    <w:rsid w:val="004076A7"/>
    <w:rsid w:val="004108D4"/>
    <w:rsid w:val="004119B6"/>
    <w:rsid w:val="00411C6F"/>
    <w:rsid w:val="0041248A"/>
    <w:rsid w:val="00412A3D"/>
    <w:rsid w:val="00412E5C"/>
    <w:rsid w:val="00413294"/>
    <w:rsid w:val="00413CF0"/>
    <w:rsid w:val="00414212"/>
    <w:rsid w:val="004143A0"/>
    <w:rsid w:val="004143F5"/>
    <w:rsid w:val="00414507"/>
    <w:rsid w:val="0041770C"/>
    <w:rsid w:val="00417984"/>
    <w:rsid w:val="00417A19"/>
    <w:rsid w:val="00417B8C"/>
    <w:rsid w:val="00421841"/>
    <w:rsid w:val="00421C3D"/>
    <w:rsid w:val="00422D27"/>
    <w:rsid w:val="004237F3"/>
    <w:rsid w:val="00423C09"/>
    <w:rsid w:val="004251B0"/>
    <w:rsid w:val="004255F2"/>
    <w:rsid w:val="00433D22"/>
    <w:rsid w:val="00433D32"/>
    <w:rsid w:val="00433E35"/>
    <w:rsid w:val="004355E9"/>
    <w:rsid w:val="0043608D"/>
    <w:rsid w:val="00437CE2"/>
    <w:rsid w:val="004411B0"/>
    <w:rsid w:val="004415F3"/>
    <w:rsid w:val="00441D66"/>
    <w:rsid w:val="00442D00"/>
    <w:rsid w:val="004443B1"/>
    <w:rsid w:val="0044537C"/>
    <w:rsid w:val="00451CD7"/>
    <w:rsid w:val="00451F31"/>
    <w:rsid w:val="0045452D"/>
    <w:rsid w:val="004552CB"/>
    <w:rsid w:val="00456381"/>
    <w:rsid w:val="00457061"/>
    <w:rsid w:val="004570F7"/>
    <w:rsid w:val="00457DC9"/>
    <w:rsid w:val="0046032E"/>
    <w:rsid w:val="00460746"/>
    <w:rsid w:val="00461CF6"/>
    <w:rsid w:val="004629AE"/>
    <w:rsid w:val="00462A50"/>
    <w:rsid w:val="0046383D"/>
    <w:rsid w:val="00465180"/>
    <w:rsid w:val="00465DC2"/>
    <w:rsid w:val="004717A5"/>
    <w:rsid w:val="0047223E"/>
    <w:rsid w:val="0047274B"/>
    <w:rsid w:val="00473455"/>
    <w:rsid w:val="0047394F"/>
    <w:rsid w:val="00474A8E"/>
    <w:rsid w:val="004754F1"/>
    <w:rsid w:val="0047666A"/>
    <w:rsid w:val="00477913"/>
    <w:rsid w:val="0048180C"/>
    <w:rsid w:val="004818A3"/>
    <w:rsid w:val="004819F3"/>
    <w:rsid w:val="00482B15"/>
    <w:rsid w:val="00482D88"/>
    <w:rsid w:val="00483340"/>
    <w:rsid w:val="004836C9"/>
    <w:rsid w:val="00483953"/>
    <w:rsid w:val="00483F87"/>
    <w:rsid w:val="00484984"/>
    <w:rsid w:val="00484BD1"/>
    <w:rsid w:val="00485456"/>
    <w:rsid w:val="0048569A"/>
    <w:rsid w:val="00485A0C"/>
    <w:rsid w:val="00485DD7"/>
    <w:rsid w:val="00486D17"/>
    <w:rsid w:val="00486E56"/>
    <w:rsid w:val="00487AA2"/>
    <w:rsid w:val="00487AA3"/>
    <w:rsid w:val="00490EA5"/>
    <w:rsid w:val="00493846"/>
    <w:rsid w:val="00493A27"/>
    <w:rsid w:val="00493FAD"/>
    <w:rsid w:val="00494EF3"/>
    <w:rsid w:val="0049631E"/>
    <w:rsid w:val="004963E3"/>
    <w:rsid w:val="00497512"/>
    <w:rsid w:val="00497D35"/>
    <w:rsid w:val="00497D93"/>
    <w:rsid w:val="004A0806"/>
    <w:rsid w:val="004A1634"/>
    <w:rsid w:val="004A23B9"/>
    <w:rsid w:val="004A3382"/>
    <w:rsid w:val="004A4285"/>
    <w:rsid w:val="004A4B67"/>
    <w:rsid w:val="004A4FFD"/>
    <w:rsid w:val="004A5344"/>
    <w:rsid w:val="004A54F6"/>
    <w:rsid w:val="004A6155"/>
    <w:rsid w:val="004A6BAF"/>
    <w:rsid w:val="004A7BC0"/>
    <w:rsid w:val="004B162A"/>
    <w:rsid w:val="004B24A7"/>
    <w:rsid w:val="004B29C9"/>
    <w:rsid w:val="004B4391"/>
    <w:rsid w:val="004B44F4"/>
    <w:rsid w:val="004B5E49"/>
    <w:rsid w:val="004B759E"/>
    <w:rsid w:val="004B7E25"/>
    <w:rsid w:val="004C145A"/>
    <w:rsid w:val="004C19BF"/>
    <w:rsid w:val="004C3A66"/>
    <w:rsid w:val="004C3BBE"/>
    <w:rsid w:val="004C402D"/>
    <w:rsid w:val="004C4576"/>
    <w:rsid w:val="004C54F8"/>
    <w:rsid w:val="004C64D0"/>
    <w:rsid w:val="004C72B8"/>
    <w:rsid w:val="004D00EC"/>
    <w:rsid w:val="004D042A"/>
    <w:rsid w:val="004D0444"/>
    <w:rsid w:val="004D19FB"/>
    <w:rsid w:val="004D1C23"/>
    <w:rsid w:val="004D7FB4"/>
    <w:rsid w:val="004E084D"/>
    <w:rsid w:val="004E0B63"/>
    <w:rsid w:val="004E1D73"/>
    <w:rsid w:val="004E23FC"/>
    <w:rsid w:val="004E36A7"/>
    <w:rsid w:val="004E3D47"/>
    <w:rsid w:val="004E3E33"/>
    <w:rsid w:val="004E3EAB"/>
    <w:rsid w:val="004E4A59"/>
    <w:rsid w:val="004E535D"/>
    <w:rsid w:val="004E5A48"/>
    <w:rsid w:val="004E704A"/>
    <w:rsid w:val="004E79B7"/>
    <w:rsid w:val="004E7E09"/>
    <w:rsid w:val="004F0985"/>
    <w:rsid w:val="004F101E"/>
    <w:rsid w:val="004F203B"/>
    <w:rsid w:val="004F2D5A"/>
    <w:rsid w:val="004F3052"/>
    <w:rsid w:val="004F34C6"/>
    <w:rsid w:val="004F5864"/>
    <w:rsid w:val="004F5F72"/>
    <w:rsid w:val="004F7472"/>
    <w:rsid w:val="004F75FA"/>
    <w:rsid w:val="004F7C52"/>
    <w:rsid w:val="00500821"/>
    <w:rsid w:val="00501A34"/>
    <w:rsid w:val="00501C7A"/>
    <w:rsid w:val="005020DA"/>
    <w:rsid w:val="0050219F"/>
    <w:rsid w:val="0050254B"/>
    <w:rsid w:val="0050291B"/>
    <w:rsid w:val="00504020"/>
    <w:rsid w:val="00505022"/>
    <w:rsid w:val="005052DB"/>
    <w:rsid w:val="005052FB"/>
    <w:rsid w:val="00505BF7"/>
    <w:rsid w:val="00506B67"/>
    <w:rsid w:val="00507584"/>
    <w:rsid w:val="00510D76"/>
    <w:rsid w:val="005117CA"/>
    <w:rsid w:val="0051184D"/>
    <w:rsid w:val="00512083"/>
    <w:rsid w:val="005122A8"/>
    <w:rsid w:val="00513A7B"/>
    <w:rsid w:val="00514AD8"/>
    <w:rsid w:val="00514DAC"/>
    <w:rsid w:val="005158F1"/>
    <w:rsid w:val="0051599E"/>
    <w:rsid w:val="00516348"/>
    <w:rsid w:val="0052106E"/>
    <w:rsid w:val="00521242"/>
    <w:rsid w:val="005219F9"/>
    <w:rsid w:val="00522D90"/>
    <w:rsid w:val="00523863"/>
    <w:rsid w:val="00523B09"/>
    <w:rsid w:val="00523EEE"/>
    <w:rsid w:val="00523F26"/>
    <w:rsid w:val="005252D6"/>
    <w:rsid w:val="00525957"/>
    <w:rsid w:val="0052704A"/>
    <w:rsid w:val="00527ABB"/>
    <w:rsid w:val="00527CB1"/>
    <w:rsid w:val="00527CC2"/>
    <w:rsid w:val="005314D0"/>
    <w:rsid w:val="00533BF0"/>
    <w:rsid w:val="00535BFB"/>
    <w:rsid w:val="00536181"/>
    <w:rsid w:val="0053775A"/>
    <w:rsid w:val="0054025C"/>
    <w:rsid w:val="0054042A"/>
    <w:rsid w:val="00540A73"/>
    <w:rsid w:val="00542891"/>
    <w:rsid w:val="00543F6D"/>
    <w:rsid w:val="0054412A"/>
    <w:rsid w:val="00544548"/>
    <w:rsid w:val="00544615"/>
    <w:rsid w:val="00544A26"/>
    <w:rsid w:val="005450AE"/>
    <w:rsid w:val="005452CE"/>
    <w:rsid w:val="00545346"/>
    <w:rsid w:val="00545CB1"/>
    <w:rsid w:val="00550040"/>
    <w:rsid w:val="005502CE"/>
    <w:rsid w:val="00550D8B"/>
    <w:rsid w:val="00550DBB"/>
    <w:rsid w:val="00551555"/>
    <w:rsid w:val="0055409C"/>
    <w:rsid w:val="0055452E"/>
    <w:rsid w:val="005550B0"/>
    <w:rsid w:val="00555D67"/>
    <w:rsid w:val="00556A23"/>
    <w:rsid w:val="00560C7F"/>
    <w:rsid w:val="0056194A"/>
    <w:rsid w:val="005632FF"/>
    <w:rsid w:val="00565241"/>
    <w:rsid w:val="00567706"/>
    <w:rsid w:val="005678FC"/>
    <w:rsid w:val="005709FC"/>
    <w:rsid w:val="0057126B"/>
    <w:rsid w:val="005717CC"/>
    <w:rsid w:val="00571A9A"/>
    <w:rsid w:val="005721AE"/>
    <w:rsid w:val="00573F8E"/>
    <w:rsid w:val="00574DB6"/>
    <w:rsid w:val="0057514C"/>
    <w:rsid w:val="00575351"/>
    <w:rsid w:val="00576217"/>
    <w:rsid w:val="00576767"/>
    <w:rsid w:val="005767E1"/>
    <w:rsid w:val="00576DBB"/>
    <w:rsid w:val="00576F38"/>
    <w:rsid w:val="00580BCD"/>
    <w:rsid w:val="0058155F"/>
    <w:rsid w:val="005818CF"/>
    <w:rsid w:val="0058196D"/>
    <w:rsid w:val="00582196"/>
    <w:rsid w:val="005821AB"/>
    <w:rsid w:val="00582A95"/>
    <w:rsid w:val="0058394A"/>
    <w:rsid w:val="005839A7"/>
    <w:rsid w:val="00585042"/>
    <w:rsid w:val="00586C4A"/>
    <w:rsid w:val="005875C2"/>
    <w:rsid w:val="00592BCD"/>
    <w:rsid w:val="00592F60"/>
    <w:rsid w:val="00594FE8"/>
    <w:rsid w:val="00596075"/>
    <w:rsid w:val="00596272"/>
    <w:rsid w:val="005979A7"/>
    <w:rsid w:val="00597F8A"/>
    <w:rsid w:val="005A0ACC"/>
    <w:rsid w:val="005A0C1F"/>
    <w:rsid w:val="005A1609"/>
    <w:rsid w:val="005A1CDF"/>
    <w:rsid w:val="005A1E91"/>
    <w:rsid w:val="005A1F01"/>
    <w:rsid w:val="005A3530"/>
    <w:rsid w:val="005A402F"/>
    <w:rsid w:val="005A4339"/>
    <w:rsid w:val="005A4B88"/>
    <w:rsid w:val="005A6D1D"/>
    <w:rsid w:val="005A6D30"/>
    <w:rsid w:val="005A74FF"/>
    <w:rsid w:val="005B1089"/>
    <w:rsid w:val="005B1D5A"/>
    <w:rsid w:val="005B2CE7"/>
    <w:rsid w:val="005B2FB9"/>
    <w:rsid w:val="005B4566"/>
    <w:rsid w:val="005B48A6"/>
    <w:rsid w:val="005B57E8"/>
    <w:rsid w:val="005B6E69"/>
    <w:rsid w:val="005C1119"/>
    <w:rsid w:val="005C1BA7"/>
    <w:rsid w:val="005C2CDF"/>
    <w:rsid w:val="005C3380"/>
    <w:rsid w:val="005C5855"/>
    <w:rsid w:val="005C64A3"/>
    <w:rsid w:val="005C7938"/>
    <w:rsid w:val="005D123B"/>
    <w:rsid w:val="005D1542"/>
    <w:rsid w:val="005D1B15"/>
    <w:rsid w:val="005D22D7"/>
    <w:rsid w:val="005D2713"/>
    <w:rsid w:val="005D3218"/>
    <w:rsid w:val="005D3C0A"/>
    <w:rsid w:val="005D3E33"/>
    <w:rsid w:val="005D3F14"/>
    <w:rsid w:val="005D47EF"/>
    <w:rsid w:val="005D5446"/>
    <w:rsid w:val="005D6014"/>
    <w:rsid w:val="005D636E"/>
    <w:rsid w:val="005D675C"/>
    <w:rsid w:val="005D73ED"/>
    <w:rsid w:val="005D780B"/>
    <w:rsid w:val="005E2CF5"/>
    <w:rsid w:val="005E433F"/>
    <w:rsid w:val="005E455B"/>
    <w:rsid w:val="005E598B"/>
    <w:rsid w:val="005E6559"/>
    <w:rsid w:val="005E7812"/>
    <w:rsid w:val="005E7CFF"/>
    <w:rsid w:val="005F1735"/>
    <w:rsid w:val="005F1832"/>
    <w:rsid w:val="005F219A"/>
    <w:rsid w:val="005F6FEE"/>
    <w:rsid w:val="00600A42"/>
    <w:rsid w:val="00601749"/>
    <w:rsid w:val="00602A33"/>
    <w:rsid w:val="00603221"/>
    <w:rsid w:val="00603A43"/>
    <w:rsid w:val="00605A3F"/>
    <w:rsid w:val="00606D5A"/>
    <w:rsid w:val="00606EF6"/>
    <w:rsid w:val="00607DE2"/>
    <w:rsid w:val="0061072C"/>
    <w:rsid w:val="006116B0"/>
    <w:rsid w:val="006119DB"/>
    <w:rsid w:val="00611C19"/>
    <w:rsid w:val="006134D0"/>
    <w:rsid w:val="006137C2"/>
    <w:rsid w:val="006137FE"/>
    <w:rsid w:val="00614898"/>
    <w:rsid w:val="00620190"/>
    <w:rsid w:val="0062142D"/>
    <w:rsid w:val="00621A10"/>
    <w:rsid w:val="00621C15"/>
    <w:rsid w:val="00621EF0"/>
    <w:rsid w:val="00623457"/>
    <w:rsid w:val="00623482"/>
    <w:rsid w:val="00624353"/>
    <w:rsid w:val="006250CC"/>
    <w:rsid w:val="006260C1"/>
    <w:rsid w:val="00626490"/>
    <w:rsid w:val="006266B1"/>
    <w:rsid w:val="0062719E"/>
    <w:rsid w:val="00631298"/>
    <w:rsid w:val="006341B0"/>
    <w:rsid w:val="0063512A"/>
    <w:rsid w:val="00635DF7"/>
    <w:rsid w:val="0063694E"/>
    <w:rsid w:val="00636D5B"/>
    <w:rsid w:val="00641561"/>
    <w:rsid w:val="00641599"/>
    <w:rsid w:val="00641C65"/>
    <w:rsid w:val="0064201A"/>
    <w:rsid w:val="00643224"/>
    <w:rsid w:val="00643AB6"/>
    <w:rsid w:val="00644158"/>
    <w:rsid w:val="006443E1"/>
    <w:rsid w:val="0064449A"/>
    <w:rsid w:val="00644670"/>
    <w:rsid w:val="006458F8"/>
    <w:rsid w:val="00646262"/>
    <w:rsid w:val="006468D2"/>
    <w:rsid w:val="00647B24"/>
    <w:rsid w:val="006506F2"/>
    <w:rsid w:val="00650F4A"/>
    <w:rsid w:val="0065188A"/>
    <w:rsid w:val="00651A97"/>
    <w:rsid w:val="00653F07"/>
    <w:rsid w:val="0065522B"/>
    <w:rsid w:val="006552F4"/>
    <w:rsid w:val="006559B4"/>
    <w:rsid w:val="006567B7"/>
    <w:rsid w:val="006572C1"/>
    <w:rsid w:val="006607CE"/>
    <w:rsid w:val="00661F3B"/>
    <w:rsid w:val="00664D20"/>
    <w:rsid w:val="00666076"/>
    <w:rsid w:val="00670E43"/>
    <w:rsid w:val="00670F33"/>
    <w:rsid w:val="006712BB"/>
    <w:rsid w:val="006712BF"/>
    <w:rsid w:val="006719D5"/>
    <w:rsid w:val="00671CE2"/>
    <w:rsid w:val="006726E4"/>
    <w:rsid w:val="00672C9B"/>
    <w:rsid w:val="00672D28"/>
    <w:rsid w:val="00672DE1"/>
    <w:rsid w:val="00673490"/>
    <w:rsid w:val="00674889"/>
    <w:rsid w:val="00675282"/>
    <w:rsid w:val="006755FB"/>
    <w:rsid w:val="0067607D"/>
    <w:rsid w:val="00676AB9"/>
    <w:rsid w:val="006771AF"/>
    <w:rsid w:val="00677746"/>
    <w:rsid w:val="00677C7C"/>
    <w:rsid w:val="00680005"/>
    <w:rsid w:val="00683114"/>
    <w:rsid w:val="00683307"/>
    <w:rsid w:val="006838F7"/>
    <w:rsid w:val="00685B7D"/>
    <w:rsid w:val="00685D03"/>
    <w:rsid w:val="00685FDF"/>
    <w:rsid w:val="0068732F"/>
    <w:rsid w:val="00687D77"/>
    <w:rsid w:val="00687F93"/>
    <w:rsid w:val="0069090F"/>
    <w:rsid w:val="00692A78"/>
    <w:rsid w:val="0069435C"/>
    <w:rsid w:val="00694974"/>
    <w:rsid w:val="00695491"/>
    <w:rsid w:val="00695730"/>
    <w:rsid w:val="00697498"/>
    <w:rsid w:val="00697532"/>
    <w:rsid w:val="006A1396"/>
    <w:rsid w:val="006A22CA"/>
    <w:rsid w:val="006A2E73"/>
    <w:rsid w:val="006A2F20"/>
    <w:rsid w:val="006A33FB"/>
    <w:rsid w:val="006A37AB"/>
    <w:rsid w:val="006A3B3A"/>
    <w:rsid w:val="006A3CA8"/>
    <w:rsid w:val="006A656C"/>
    <w:rsid w:val="006A67B9"/>
    <w:rsid w:val="006A6A63"/>
    <w:rsid w:val="006A6AE4"/>
    <w:rsid w:val="006A7951"/>
    <w:rsid w:val="006A7A7F"/>
    <w:rsid w:val="006A7CB6"/>
    <w:rsid w:val="006B06BF"/>
    <w:rsid w:val="006B2319"/>
    <w:rsid w:val="006B250A"/>
    <w:rsid w:val="006B3489"/>
    <w:rsid w:val="006B37B8"/>
    <w:rsid w:val="006B55CD"/>
    <w:rsid w:val="006B6AD9"/>
    <w:rsid w:val="006B6C19"/>
    <w:rsid w:val="006B711C"/>
    <w:rsid w:val="006B7B33"/>
    <w:rsid w:val="006C03D6"/>
    <w:rsid w:val="006C055E"/>
    <w:rsid w:val="006C086E"/>
    <w:rsid w:val="006C0D33"/>
    <w:rsid w:val="006C38D8"/>
    <w:rsid w:val="006C43E8"/>
    <w:rsid w:val="006C47C8"/>
    <w:rsid w:val="006C61C1"/>
    <w:rsid w:val="006C6256"/>
    <w:rsid w:val="006C794F"/>
    <w:rsid w:val="006D0203"/>
    <w:rsid w:val="006D17B0"/>
    <w:rsid w:val="006D3DA7"/>
    <w:rsid w:val="006D523A"/>
    <w:rsid w:val="006D561D"/>
    <w:rsid w:val="006D5EF5"/>
    <w:rsid w:val="006D638D"/>
    <w:rsid w:val="006D6FF3"/>
    <w:rsid w:val="006D70E7"/>
    <w:rsid w:val="006D7378"/>
    <w:rsid w:val="006E092B"/>
    <w:rsid w:val="006E2045"/>
    <w:rsid w:val="006E4901"/>
    <w:rsid w:val="006E4C2E"/>
    <w:rsid w:val="006E5AB3"/>
    <w:rsid w:val="006E5DB7"/>
    <w:rsid w:val="006E75EE"/>
    <w:rsid w:val="006E7ADD"/>
    <w:rsid w:val="006F0660"/>
    <w:rsid w:val="006F430F"/>
    <w:rsid w:val="006F4821"/>
    <w:rsid w:val="006F5D1F"/>
    <w:rsid w:val="006F691A"/>
    <w:rsid w:val="006F76FF"/>
    <w:rsid w:val="007000CE"/>
    <w:rsid w:val="00700FB4"/>
    <w:rsid w:val="00701A59"/>
    <w:rsid w:val="00701BF0"/>
    <w:rsid w:val="00704D1F"/>
    <w:rsid w:val="007059C8"/>
    <w:rsid w:val="007060B5"/>
    <w:rsid w:val="007079D6"/>
    <w:rsid w:val="0071259E"/>
    <w:rsid w:val="0071303E"/>
    <w:rsid w:val="00713589"/>
    <w:rsid w:val="00713866"/>
    <w:rsid w:val="00714C69"/>
    <w:rsid w:val="00715492"/>
    <w:rsid w:val="00716C59"/>
    <w:rsid w:val="007173E9"/>
    <w:rsid w:val="0071754A"/>
    <w:rsid w:val="007201B2"/>
    <w:rsid w:val="00720790"/>
    <w:rsid w:val="00720EE6"/>
    <w:rsid w:val="00722D14"/>
    <w:rsid w:val="00723985"/>
    <w:rsid w:val="00723994"/>
    <w:rsid w:val="00725FEA"/>
    <w:rsid w:val="00726518"/>
    <w:rsid w:val="0072750F"/>
    <w:rsid w:val="00730200"/>
    <w:rsid w:val="00730982"/>
    <w:rsid w:val="00730A69"/>
    <w:rsid w:val="00730B52"/>
    <w:rsid w:val="00730E2E"/>
    <w:rsid w:val="00730FB9"/>
    <w:rsid w:val="0073143A"/>
    <w:rsid w:val="007317A9"/>
    <w:rsid w:val="007340CA"/>
    <w:rsid w:val="00740870"/>
    <w:rsid w:val="007417CF"/>
    <w:rsid w:val="0074334B"/>
    <w:rsid w:val="00743848"/>
    <w:rsid w:val="00744D35"/>
    <w:rsid w:val="00745634"/>
    <w:rsid w:val="00747739"/>
    <w:rsid w:val="0075139C"/>
    <w:rsid w:val="0075145D"/>
    <w:rsid w:val="0075191E"/>
    <w:rsid w:val="00751DFA"/>
    <w:rsid w:val="007531AA"/>
    <w:rsid w:val="007541C6"/>
    <w:rsid w:val="00754574"/>
    <w:rsid w:val="00754F62"/>
    <w:rsid w:val="00755711"/>
    <w:rsid w:val="00756538"/>
    <w:rsid w:val="00756FD6"/>
    <w:rsid w:val="007574C4"/>
    <w:rsid w:val="00757936"/>
    <w:rsid w:val="00757B15"/>
    <w:rsid w:val="007602EE"/>
    <w:rsid w:val="00760738"/>
    <w:rsid w:val="00762389"/>
    <w:rsid w:val="007633B2"/>
    <w:rsid w:val="0076344F"/>
    <w:rsid w:val="00764C55"/>
    <w:rsid w:val="007662F0"/>
    <w:rsid w:val="00766AC6"/>
    <w:rsid w:val="00767047"/>
    <w:rsid w:val="00767D08"/>
    <w:rsid w:val="007702DC"/>
    <w:rsid w:val="00770BE5"/>
    <w:rsid w:val="00770F53"/>
    <w:rsid w:val="00771421"/>
    <w:rsid w:val="00772112"/>
    <w:rsid w:val="00772723"/>
    <w:rsid w:val="007729D6"/>
    <w:rsid w:val="00774C51"/>
    <w:rsid w:val="007800C1"/>
    <w:rsid w:val="00780173"/>
    <w:rsid w:val="007848FB"/>
    <w:rsid w:val="00784CFD"/>
    <w:rsid w:val="0078594A"/>
    <w:rsid w:val="00786855"/>
    <w:rsid w:val="00786DA6"/>
    <w:rsid w:val="007877AD"/>
    <w:rsid w:val="007879F0"/>
    <w:rsid w:val="00791E39"/>
    <w:rsid w:val="0079396E"/>
    <w:rsid w:val="00793D43"/>
    <w:rsid w:val="00794298"/>
    <w:rsid w:val="00796046"/>
    <w:rsid w:val="00796250"/>
    <w:rsid w:val="007A0404"/>
    <w:rsid w:val="007A0CF7"/>
    <w:rsid w:val="007A2205"/>
    <w:rsid w:val="007A29CC"/>
    <w:rsid w:val="007A36BD"/>
    <w:rsid w:val="007A3AC0"/>
    <w:rsid w:val="007A42C6"/>
    <w:rsid w:val="007A46D6"/>
    <w:rsid w:val="007A778C"/>
    <w:rsid w:val="007A7DCA"/>
    <w:rsid w:val="007B024B"/>
    <w:rsid w:val="007B0A0E"/>
    <w:rsid w:val="007B27BB"/>
    <w:rsid w:val="007B3061"/>
    <w:rsid w:val="007B35E1"/>
    <w:rsid w:val="007B5925"/>
    <w:rsid w:val="007B62F5"/>
    <w:rsid w:val="007C009B"/>
    <w:rsid w:val="007C0693"/>
    <w:rsid w:val="007C06F4"/>
    <w:rsid w:val="007C3D4C"/>
    <w:rsid w:val="007C3E2B"/>
    <w:rsid w:val="007C4F19"/>
    <w:rsid w:val="007C6571"/>
    <w:rsid w:val="007C6DF1"/>
    <w:rsid w:val="007C6E3D"/>
    <w:rsid w:val="007D0AFA"/>
    <w:rsid w:val="007D167A"/>
    <w:rsid w:val="007D1D6D"/>
    <w:rsid w:val="007D2BAC"/>
    <w:rsid w:val="007D2CC2"/>
    <w:rsid w:val="007D3A48"/>
    <w:rsid w:val="007D679C"/>
    <w:rsid w:val="007D69F3"/>
    <w:rsid w:val="007D6E33"/>
    <w:rsid w:val="007D6FE2"/>
    <w:rsid w:val="007D792E"/>
    <w:rsid w:val="007E000B"/>
    <w:rsid w:val="007E243D"/>
    <w:rsid w:val="007E2EB5"/>
    <w:rsid w:val="007E5DCF"/>
    <w:rsid w:val="007E61C0"/>
    <w:rsid w:val="007E6DF3"/>
    <w:rsid w:val="007E6FDE"/>
    <w:rsid w:val="007E73F5"/>
    <w:rsid w:val="007E74EC"/>
    <w:rsid w:val="007E7E8E"/>
    <w:rsid w:val="007F03FD"/>
    <w:rsid w:val="007F07A4"/>
    <w:rsid w:val="007F2AF1"/>
    <w:rsid w:val="007F2C74"/>
    <w:rsid w:val="007F3E46"/>
    <w:rsid w:val="007F7282"/>
    <w:rsid w:val="007F7398"/>
    <w:rsid w:val="00801202"/>
    <w:rsid w:val="00801521"/>
    <w:rsid w:val="008017D5"/>
    <w:rsid w:val="008037A6"/>
    <w:rsid w:val="0080394C"/>
    <w:rsid w:val="00803EC4"/>
    <w:rsid w:val="008061EA"/>
    <w:rsid w:val="008063A1"/>
    <w:rsid w:val="00806BEA"/>
    <w:rsid w:val="00806C9F"/>
    <w:rsid w:val="0080731A"/>
    <w:rsid w:val="0080736B"/>
    <w:rsid w:val="00810EBB"/>
    <w:rsid w:val="00811DEB"/>
    <w:rsid w:val="00812865"/>
    <w:rsid w:val="008129E2"/>
    <w:rsid w:val="00813AEC"/>
    <w:rsid w:val="0081422D"/>
    <w:rsid w:val="00814752"/>
    <w:rsid w:val="00816F7C"/>
    <w:rsid w:val="0081766D"/>
    <w:rsid w:val="00821852"/>
    <w:rsid w:val="00821B85"/>
    <w:rsid w:val="00821BE1"/>
    <w:rsid w:val="0082284D"/>
    <w:rsid w:val="00822F36"/>
    <w:rsid w:val="00824273"/>
    <w:rsid w:val="008246E5"/>
    <w:rsid w:val="00824E13"/>
    <w:rsid w:val="008277DE"/>
    <w:rsid w:val="00827C49"/>
    <w:rsid w:val="00827CEF"/>
    <w:rsid w:val="008306FF"/>
    <w:rsid w:val="008316AA"/>
    <w:rsid w:val="0083193D"/>
    <w:rsid w:val="008338F0"/>
    <w:rsid w:val="00833988"/>
    <w:rsid w:val="00833A04"/>
    <w:rsid w:val="00833DEA"/>
    <w:rsid w:val="00834286"/>
    <w:rsid w:val="00837145"/>
    <w:rsid w:val="008376F9"/>
    <w:rsid w:val="008379CC"/>
    <w:rsid w:val="00837D4C"/>
    <w:rsid w:val="00840707"/>
    <w:rsid w:val="008413C1"/>
    <w:rsid w:val="00842CDC"/>
    <w:rsid w:val="00843142"/>
    <w:rsid w:val="00843444"/>
    <w:rsid w:val="0084469B"/>
    <w:rsid w:val="0084517C"/>
    <w:rsid w:val="0084574E"/>
    <w:rsid w:val="008457D8"/>
    <w:rsid w:val="00846082"/>
    <w:rsid w:val="00851BB4"/>
    <w:rsid w:val="00853017"/>
    <w:rsid w:val="00853A4C"/>
    <w:rsid w:val="008547DC"/>
    <w:rsid w:val="00854F57"/>
    <w:rsid w:val="00856285"/>
    <w:rsid w:val="00860F26"/>
    <w:rsid w:val="008617EB"/>
    <w:rsid w:val="008627DA"/>
    <w:rsid w:val="0086578F"/>
    <w:rsid w:val="0086588A"/>
    <w:rsid w:val="00865C6A"/>
    <w:rsid w:val="00865C7D"/>
    <w:rsid w:val="00866D81"/>
    <w:rsid w:val="008679A7"/>
    <w:rsid w:val="00867A8D"/>
    <w:rsid w:val="008702D8"/>
    <w:rsid w:val="00872F65"/>
    <w:rsid w:val="00873D8C"/>
    <w:rsid w:val="00873E69"/>
    <w:rsid w:val="008742CA"/>
    <w:rsid w:val="008743A0"/>
    <w:rsid w:val="00875564"/>
    <w:rsid w:val="0087631A"/>
    <w:rsid w:val="0087656E"/>
    <w:rsid w:val="0087763B"/>
    <w:rsid w:val="00877F68"/>
    <w:rsid w:val="008818C6"/>
    <w:rsid w:val="00881F81"/>
    <w:rsid w:val="00881FDA"/>
    <w:rsid w:val="00882E06"/>
    <w:rsid w:val="00882E44"/>
    <w:rsid w:val="008833AE"/>
    <w:rsid w:val="00883EF7"/>
    <w:rsid w:val="0088463F"/>
    <w:rsid w:val="00884EDF"/>
    <w:rsid w:val="00885D8B"/>
    <w:rsid w:val="0088655F"/>
    <w:rsid w:val="00891776"/>
    <w:rsid w:val="008917A8"/>
    <w:rsid w:val="00892358"/>
    <w:rsid w:val="00892932"/>
    <w:rsid w:val="00892B20"/>
    <w:rsid w:val="00893B0F"/>
    <w:rsid w:val="00893CDA"/>
    <w:rsid w:val="00893E05"/>
    <w:rsid w:val="00896B2E"/>
    <w:rsid w:val="0089792D"/>
    <w:rsid w:val="008A0A88"/>
    <w:rsid w:val="008A116E"/>
    <w:rsid w:val="008A22F3"/>
    <w:rsid w:val="008A2615"/>
    <w:rsid w:val="008A2E47"/>
    <w:rsid w:val="008A3546"/>
    <w:rsid w:val="008A3DAA"/>
    <w:rsid w:val="008A3FC9"/>
    <w:rsid w:val="008A4C03"/>
    <w:rsid w:val="008A5035"/>
    <w:rsid w:val="008A53AA"/>
    <w:rsid w:val="008A55CD"/>
    <w:rsid w:val="008A571D"/>
    <w:rsid w:val="008A59E1"/>
    <w:rsid w:val="008B04E3"/>
    <w:rsid w:val="008B0FDC"/>
    <w:rsid w:val="008B18E4"/>
    <w:rsid w:val="008B41C9"/>
    <w:rsid w:val="008B46C4"/>
    <w:rsid w:val="008B4966"/>
    <w:rsid w:val="008B546A"/>
    <w:rsid w:val="008B6057"/>
    <w:rsid w:val="008B6407"/>
    <w:rsid w:val="008B685D"/>
    <w:rsid w:val="008B6FE1"/>
    <w:rsid w:val="008B7637"/>
    <w:rsid w:val="008C0BF3"/>
    <w:rsid w:val="008C3823"/>
    <w:rsid w:val="008C42FD"/>
    <w:rsid w:val="008C4A29"/>
    <w:rsid w:val="008C4DA7"/>
    <w:rsid w:val="008C6F6A"/>
    <w:rsid w:val="008C7FFC"/>
    <w:rsid w:val="008D181B"/>
    <w:rsid w:val="008D1CFE"/>
    <w:rsid w:val="008D3901"/>
    <w:rsid w:val="008D5706"/>
    <w:rsid w:val="008D61B3"/>
    <w:rsid w:val="008E0D9D"/>
    <w:rsid w:val="008E15CB"/>
    <w:rsid w:val="008E18C3"/>
    <w:rsid w:val="008E3109"/>
    <w:rsid w:val="008E36D7"/>
    <w:rsid w:val="008E4236"/>
    <w:rsid w:val="008E43C4"/>
    <w:rsid w:val="008E444E"/>
    <w:rsid w:val="008E44E8"/>
    <w:rsid w:val="008E49C9"/>
    <w:rsid w:val="008F1CDD"/>
    <w:rsid w:val="008F2340"/>
    <w:rsid w:val="008F2472"/>
    <w:rsid w:val="008F30DE"/>
    <w:rsid w:val="008F3F57"/>
    <w:rsid w:val="008F4C61"/>
    <w:rsid w:val="008F5075"/>
    <w:rsid w:val="008F5B72"/>
    <w:rsid w:val="008F63C5"/>
    <w:rsid w:val="008F6735"/>
    <w:rsid w:val="008F7BF4"/>
    <w:rsid w:val="008F7E20"/>
    <w:rsid w:val="009006B5"/>
    <w:rsid w:val="00901703"/>
    <w:rsid w:val="0090242B"/>
    <w:rsid w:val="0090269E"/>
    <w:rsid w:val="00907FAD"/>
    <w:rsid w:val="009144E7"/>
    <w:rsid w:val="009152EB"/>
    <w:rsid w:val="00915939"/>
    <w:rsid w:val="00915C7C"/>
    <w:rsid w:val="00915DD9"/>
    <w:rsid w:val="00916110"/>
    <w:rsid w:val="009177D5"/>
    <w:rsid w:val="009201C9"/>
    <w:rsid w:val="0092107C"/>
    <w:rsid w:val="00921082"/>
    <w:rsid w:val="00921670"/>
    <w:rsid w:val="00921D35"/>
    <w:rsid w:val="00921E17"/>
    <w:rsid w:val="00922468"/>
    <w:rsid w:val="0092342B"/>
    <w:rsid w:val="009237A9"/>
    <w:rsid w:val="00923BC0"/>
    <w:rsid w:val="00925636"/>
    <w:rsid w:val="00925868"/>
    <w:rsid w:val="0092772D"/>
    <w:rsid w:val="00930838"/>
    <w:rsid w:val="00930E97"/>
    <w:rsid w:val="00931D8E"/>
    <w:rsid w:val="009325D7"/>
    <w:rsid w:val="00932CAD"/>
    <w:rsid w:val="009331B5"/>
    <w:rsid w:val="00933266"/>
    <w:rsid w:val="00934091"/>
    <w:rsid w:val="009354F1"/>
    <w:rsid w:val="0093710B"/>
    <w:rsid w:val="00937DE5"/>
    <w:rsid w:val="00937F43"/>
    <w:rsid w:val="0094097A"/>
    <w:rsid w:val="00941CA2"/>
    <w:rsid w:val="00942D7E"/>
    <w:rsid w:val="009433B4"/>
    <w:rsid w:val="00943552"/>
    <w:rsid w:val="009449F8"/>
    <w:rsid w:val="009453B2"/>
    <w:rsid w:val="00946839"/>
    <w:rsid w:val="009469A1"/>
    <w:rsid w:val="00947DDB"/>
    <w:rsid w:val="00947FD2"/>
    <w:rsid w:val="00950000"/>
    <w:rsid w:val="009500DC"/>
    <w:rsid w:val="009502E1"/>
    <w:rsid w:val="0095061E"/>
    <w:rsid w:val="00950927"/>
    <w:rsid w:val="00951776"/>
    <w:rsid w:val="009520E2"/>
    <w:rsid w:val="00952126"/>
    <w:rsid w:val="00953E50"/>
    <w:rsid w:val="009549C5"/>
    <w:rsid w:val="009551FF"/>
    <w:rsid w:val="00955BDD"/>
    <w:rsid w:val="00955C56"/>
    <w:rsid w:val="009560E9"/>
    <w:rsid w:val="009567C7"/>
    <w:rsid w:val="00957117"/>
    <w:rsid w:val="00957A03"/>
    <w:rsid w:val="0096190B"/>
    <w:rsid w:val="00962C6F"/>
    <w:rsid w:val="00963DE4"/>
    <w:rsid w:val="009649DC"/>
    <w:rsid w:val="00964D8C"/>
    <w:rsid w:val="009652BD"/>
    <w:rsid w:val="0096539B"/>
    <w:rsid w:val="009658D3"/>
    <w:rsid w:val="00966FED"/>
    <w:rsid w:val="00970864"/>
    <w:rsid w:val="009715CE"/>
    <w:rsid w:val="00971D06"/>
    <w:rsid w:val="00971E3B"/>
    <w:rsid w:val="009732FC"/>
    <w:rsid w:val="00974856"/>
    <w:rsid w:val="009752EA"/>
    <w:rsid w:val="00975372"/>
    <w:rsid w:val="009762A1"/>
    <w:rsid w:val="00976CBB"/>
    <w:rsid w:val="009770B3"/>
    <w:rsid w:val="00980FFC"/>
    <w:rsid w:val="0098350A"/>
    <w:rsid w:val="00983B09"/>
    <w:rsid w:val="00984A46"/>
    <w:rsid w:val="00984CDE"/>
    <w:rsid w:val="0098582F"/>
    <w:rsid w:val="00985ED9"/>
    <w:rsid w:val="00986151"/>
    <w:rsid w:val="00987460"/>
    <w:rsid w:val="009877DD"/>
    <w:rsid w:val="00990911"/>
    <w:rsid w:val="009914CC"/>
    <w:rsid w:val="00992991"/>
    <w:rsid w:val="00993706"/>
    <w:rsid w:val="00994167"/>
    <w:rsid w:val="0099695B"/>
    <w:rsid w:val="00996C3E"/>
    <w:rsid w:val="00996D77"/>
    <w:rsid w:val="009970D6"/>
    <w:rsid w:val="00997292"/>
    <w:rsid w:val="00997953"/>
    <w:rsid w:val="009A0BBF"/>
    <w:rsid w:val="009A0F79"/>
    <w:rsid w:val="009A1C0F"/>
    <w:rsid w:val="009A284F"/>
    <w:rsid w:val="009A2B17"/>
    <w:rsid w:val="009A2F67"/>
    <w:rsid w:val="009A39E7"/>
    <w:rsid w:val="009A3D76"/>
    <w:rsid w:val="009A3E22"/>
    <w:rsid w:val="009A5B91"/>
    <w:rsid w:val="009A656D"/>
    <w:rsid w:val="009A66CB"/>
    <w:rsid w:val="009A692D"/>
    <w:rsid w:val="009A6A4B"/>
    <w:rsid w:val="009A6D8F"/>
    <w:rsid w:val="009B0B9E"/>
    <w:rsid w:val="009B195F"/>
    <w:rsid w:val="009B1A8B"/>
    <w:rsid w:val="009B278A"/>
    <w:rsid w:val="009B5911"/>
    <w:rsid w:val="009B68AF"/>
    <w:rsid w:val="009B6AAD"/>
    <w:rsid w:val="009B7853"/>
    <w:rsid w:val="009C0AFF"/>
    <w:rsid w:val="009C14A3"/>
    <w:rsid w:val="009C1885"/>
    <w:rsid w:val="009C1BEB"/>
    <w:rsid w:val="009C1F70"/>
    <w:rsid w:val="009C2DE3"/>
    <w:rsid w:val="009C3C60"/>
    <w:rsid w:val="009C54A1"/>
    <w:rsid w:val="009C5EA6"/>
    <w:rsid w:val="009C6FF6"/>
    <w:rsid w:val="009D2D0A"/>
    <w:rsid w:val="009D3802"/>
    <w:rsid w:val="009D3BDA"/>
    <w:rsid w:val="009D5082"/>
    <w:rsid w:val="009D728D"/>
    <w:rsid w:val="009E0A5E"/>
    <w:rsid w:val="009E1A71"/>
    <w:rsid w:val="009E2028"/>
    <w:rsid w:val="009E25A5"/>
    <w:rsid w:val="009E2813"/>
    <w:rsid w:val="009E2949"/>
    <w:rsid w:val="009E35AB"/>
    <w:rsid w:val="009E3BD5"/>
    <w:rsid w:val="009E58E5"/>
    <w:rsid w:val="009E6F7E"/>
    <w:rsid w:val="009F05F6"/>
    <w:rsid w:val="009F2455"/>
    <w:rsid w:val="009F473A"/>
    <w:rsid w:val="009F688B"/>
    <w:rsid w:val="00A00118"/>
    <w:rsid w:val="00A01EC2"/>
    <w:rsid w:val="00A048CC"/>
    <w:rsid w:val="00A05069"/>
    <w:rsid w:val="00A06BE3"/>
    <w:rsid w:val="00A07192"/>
    <w:rsid w:val="00A12F7D"/>
    <w:rsid w:val="00A14BFE"/>
    <w:rsid w:val="00A16813"/>
    <w:rsid w:val="00A17D2C"/>
    <w:rsid w:val="00A200F7"/>
    <w:rsid w:val="00A204F8"/>
    <w:rsid w:val="00A20DEF"/>
    <w:rsid w:val="00A22261"/>
    <w:rsid w:val="00A22456"/>
    <w:rsid w:val="00A22480"/>
    <w:rsid w:val="00A22DAD"/>
    <w:rsid w:val="00A23DF2"/>
    <w:rsid w:val="00A23EAB"/>
    <w:rsid w:val="00A246F3"/>
    <w:rsid w:val="00A2526D"/>
    <w:rsid w:val="00A25280"/>
    <w:rsid w:val="00A26314"/>
    <w:rsid w:val="00A30F24"/>
    <w:rsid w:val="00A31B19"/>
    <w:rsid w:val="00A31B41"/>
    <w:rsid w:val="00A334BA"/>
    <w:rsid w:val="00A406A5"/>
    <w:rsid w:val="00A417C1"/>
    <w:rsid w:val="00A41B17"/>
    <w:rsid w:val="00A41E03"/>
    <w:rsid w:val="00A4342C"/>
    <w:rsid w:val="00A43694"/>
    <w:rsid w:val="00A43B99"/>
    <w:rsid w:val="00A43E67"/>
    <w:rsid w:val="00A449C6"/>
    <w:rsid w:val="00A46ED0"/>
    <w:rsid w:val="00A4737C"/>
    <w:rsid w:val="00A516D5"/>
    <w:rsid w:val="00A5214E"/>
    <w:rsid w:val="00A52A34"/>
    <w:rsid w:val="00A52A7C"/>
    <w:rsid w:val="00A54AB4"/>
    <w:rsid w:val="00A5670E"/>
    <w:rsid w:val="00A57790"/>
    <w:rsid w:val="00A57BD8"/>
    <w:rsid w:val="00A57FE4"/>
    <w:rsid w:val="00A60B6C"/>
    <w:rsid w:val="00A6133A"/>
    <w:rsid w:val="00A6137F"/>
    <w:rsid w:val="00A613D1"/>
    <w:rsid w:val="00A61AA7"/>
    <w:rsid w:val="00A61BFD"/>
    <w:rsid w:val="00A632B2"/>
    <w:rsid w:val="00A64408"/>
    <w:rsid w:val="00A651BA"/>
    <w:rsid w:val="00A6584E"/>
    <w:rsid w:val="00A659E1"/>
    <w:rsid w:val="00A66112"/>
    <w:rsid w:val="00A66378"/>
    <w:rsid w:val="00A66B44"/>
    <w:rsid w:val="00A70112"/>
    <w:rsid w:val="00A705C2"/>
    <w:rsid w:val="00A71F4A"/>
    <w:rsid w:val="00A7258D"/>
    <w:rsid w:val="00A73BD3"/>
    <w:rsid w:val="00A7426F"/>
    <w:rsid w:val="00A7477F"/>
    <w:rsid w:val="00A74C33"/>
    <w:rsid w:val="00A75509"/>
    <w:rsid w:val="00A77986"/>
    <w:rsid w:val="00A817FC"/>
    <w:rsid w:val="00A81D32"/>
    <w:rsid w:val="00A81E32"/>
    <w:rsid w:val="00A8218F"/>
    <w:rsid w:val="00A82C89"/>
    <w:rsid w:val="00A82E78"/>
    <w:rsid w:val="00A8382B"/>
    <w:rsid w:val="00A842F4"/>
    <w:rsid w:val="00A84596"/>
    <w:rsid w:val="00A848D1"/>
    <w:rsid w:val="00A84DDC"/>
    <w:rsid w:val="00A84FBC"/>
    <w:rsid w:val="00A8538B"/>
    <w:rsid w:val="00A85627"/>
    <w:rsid w:val="00A87CB8"/>
    <w:rsid w:val="00A87CDA"/>
    <w:rsid w:val="00A9034C"/>
    <w:rsid w:val="00A90399"/>
    <w:rsid w:val="00A932BD"/>
    <w:rsid w:val="00A93898"/>
    <w:rsid w:val="00A94FE0"/>
    <w:rsid w:val="00A96185"/>
    <w:rsid w:val="00A9669D"/>
    <w:rsid w:val="00A96A46"/>
    <w:rsid w:val="00A96DB2"/>
    <w:rsid w:val="00AA0560"/>
    <w:rsid w:val="00AA077B"/>
    <w:rsid w:val="00AA0ACE"/>
    <w:rsid w:val="00AA1BDA"/>
    <w:rsid w:val="00AA21D0"/>
    <w:rsid w:val="00AA2807"/>
    <w:rsid w:val="00AA2F17"/>
    <w:rsid w:val="00AA589F"/>
    <w:rsid w:val="00AA6688"/>
    <w:rsid w:val="00AA7CB4"/>
    <w:rsid w:val="00AB04E1"/>
    <w:rsid w:val="00AB0B86"/>
    <w:rsid w:val="00AB0E23"/>
    <w:rsid w:val="00AB12DA"/>
    <w:rsid w:val="00AB1716"/>
    <w:rsid w:val="00AB1DCF"/>
    <w:rsid w:val="00AB2E0B"/>
    <w:rsid w:val="00AB3462"/>
    <w:rsid w:val="00AB3555"/>
    <w:rsid w:val="00AB3750"/>
    <w:rsid w:val="00AB4886"/>
    <w:rsid w:val="00AB4E50"/>
    <w:rsid w:val="00AB4EFC"/>
    <w:rsid w:val="00AB668B"/>
    <w:rsid w:val="00AC244F"/>
    <w:rsid w:val="00AC27B1"/>
    <w:rsid w:val="00AC2B2B"/>
    <w:rsid w:val="00AC2E76"/>
    <w:rsid w:val="00AC3AFC"/>
    <w:rsid w:val="00AC5EFF"/>
    <w:rsid w:val="00AC6490"/>
    <w:rsid w:val="00AC6F5B"/>
    <w:rsid w:val="00AD2F7C"/>
    <w:rsid w:val="00AD3C9D"/>
    <w:rsid w:val="00AD3E33"/>
    <w:rsid w:val="00AD558F"/>
    <w:rsid w:val="00AD6824"/>
    <w:rsid w:val="00AD6C1A"/>
    <w:rsid w:val="00AD70BB"/>
    <w:rsid w:val="00AD71C8"/>
    <w:rsid w:val="00AD76E6"/>
    <w:rsid w:val="00AD7AFC"/>
    <w:rsid w:val="00AD7DFB"/>
    <w:rsid w:val="00AE00A9"/>
    <w:rsid w:val="00AE0636"/>
    <w:rsid w:val="00AE070C"/>
    <w:rsid w:val="00AE09AD"/>
    <w:rsid w:val="00AE0BA5"/>
    <w:rsid w:val="00AE1240"/>
    <w:rsid w:val="00AE1311"/>
    <w:rsid w:val="00AE1F03"/>
    <w:rsid w:val="00AE21AF"/>
    <w:rsid w:val="00AE28D7"/>
    <w:rsid w:val="00AE32CA"/>
    <w:rsid w:val="00AE3E98"/>
    <w:rsid w:val="00AE5595"/>
    <w:rsid w:val="00AE5B7C"/>
    <w:rsid w:val="00AF20F1"/>
    <w:rsid w:val="00AF2AA0"/>
    <w:rsid w:val="00AF4A90"/>
    <w:rsid w:val="00AF6BC2"/>
    <w:rsid w:val="00AF6E90"/>
    <w:rsid w:val="00AF7640"/>
    <w:rsid w:val="00AF7A8A"/>
    <w:rsid w:val="00B00DE1"/>
    <w:rsid w:val="00B011ED"/>
    <w:rsid w:val="00B02D71"/>
    <w:rsid w:val="00B02E66"/>
    <w:rsid w:val="00B048E7"/>
    <w:rsid w:val="00B04AF3"/>
    <w:rsid w:val="00B04C97"/>
    <w:rsid w:val="00B05B5D"/>
    <w:rsid w:val="00B07864"/>
    <w:rsid w:val="00B07C02"/>
    <w:rsid w:val="00B1028E"/>
    <w:rsid w:val="00B107C4"/>
    <w:rsid w:val="00B11217"/>
    <w:rsid w:val="00B113B6"/>
    <w:rsid w:val="00B1145F"/>
    <w:rsid w:val="00B12251"/>
    <w:rsid w:val="00B1259E"/>
    <w:rsid w:val="00B12FC7"/>
    <w:rsid w:val="00B143DA"/>
    <w:rsid w:val="00B144EF"/>
    <w:rsid w:val="00B14CC9"/>
    <w:rsid w:val="00B16B8B"/>
    <w:rsid w:val="00B20201"/>
    <w:rsid w:val="00B21041"/>
    <w:rsid w:val="00B211E1"/>
    <w:rsid w:val="00B21220"/>
    <w:rsid w:val="00B215A8"/>
    <w:rsid w:val="00B2164A"/>
    <w:rsid w:val="00B21750"/>
    <w:rsid w:val="00B21B27"/>
    <w:rsid w:val="00B21E1B"/>
    <w:rsid w:val="00B21F56"/>
    <w:rsid w:val="00B22C3C"/>
    <w:rsid w:val="00B22F8D"/>
    <w:rsid w:val="00B23EC8"/>
    <w:rsid w:val="00B23FCC"/>
    <w:rsid w:val="00B256BC"/>
    <w:rsid w:val="00B25792"/>
    <w:rsid w:val="00B305B0"/>
    <w:rsid w:val="00B3313C"/>
    <w:rsid w:val="00B34884"/>
    <w:rsid w:val="00B36025"/>
    <w:rsid w:val="00B36083"/>
    <w:rsid w:val="00B3743C"/>
    <w:rsid w:val="00B3759B"/>
    <w:rsid w:val="00B3790E"/>
    <w:rsid w:val="00B37D0A"/>
    <w:rsid w:val="00B40334"/>
    <w:rsid w:val="00B40363"/>
    <w:rsid w:val="00B40B33"/>
    <w:rsid w:val="00B40BC2"/>
    <w:rsid w:val="00B411FF"/>
    <w:rsid w:val="00B42A12"/>
    <w:rsid w:val="00B42BA2"/>
    <w:rsid w:val="00B43BB4"/>
    <w:rsid w:val="00B44182"/>
    <w:rsid w:val="00B4685E"/>
    <w:rsid w:val="00B46BF2"/>
    <w:rsid w:val="00B50C47"/>
    <w:rsid w:val="00B51460"/>
    <w:rsid w:val="00B52059"/>
    <w:rsid w:val="00B530BB"/>
    <w:rsid w:val="00B53297"/>
    <w:rsid w:val="00B53859"/>
    <w:rsid w:val="00B55E73"/>
    <w:rsid w:val="00B56A76"/>
    <w:rsid w:val="00B56BD9"/>
    <w:rsid w:val="00B57777"/>
    <w:rsid w:val="00B6066A"/>
    <w:rsid w:val="00B60E7A"/>
    <w:rsid w:val="00B6180B"/>
    <w:rsid w:val="00B622FA"/>
    <w:rsid w:val="00B63602"/>
    <w:rsid w:val="00B64F94"/>
    <w:rsid w:val="00B6523D"/>
    <w:rsid w:val="00B65713"/>
    <w:rsid w:val="00B65CE4"/>
    <w:rsid w:val="00B65D70"/>
    <w:rsid w:val="00B66786"/>
    <w:rsid w:val="00B67C2F"/>
    <w:rsid w:val="00B7208E"/>
    <w:rsid w:val="00B72CFA"/>
    <w:rsid w:val="00B736B9"/>
    <w:rsid w:val="00B739BB"/>
    <w:rsid w:val="00B7412A"/>
    <w:rsid w:val="00B765DD"/>
    <w:rsid w:val="00B7761E"/>
    <w:rsid w:val="00B776B0"/>
    <w:rsid w:val="00B802EF"/>
    <w:rsid w:val="00B8382F"/>
    <w:rsid w:val="00B842C8"/>
    <w:rsid w:val="00B84722"/>
    <w:rsid w:val="00B8528C"/>
    <w:rsid w:val="00B852FB"/>
    <w:rsid w:val="00B8545D"/>
    <w:rsid w:val="00B86104"/>
    <w:rsid w:val="00B86703"/>
    <w:rsid w:val="00B8683B"/>
    <w:rsid w:val="00B86F1D"/>
    <w:rsid w:val="00B86F4B"/>
    <w:rsid w:val="00B8702F"/>
    <w:rsid w:val="00B87E3D"/>
    <w:rsid w:val="00B90581"/>
    <w:rsid w:val="00B90B4B"/>
    <w:rsid w:val="00B9111A"/>
    <w:rsid w:val="00B92A37"/>
    <w:rsid w:val="00B94118"/>
    <w:rsid w:val="00B941FC"/>
    <w:rsid w:val="00B9437F"/>
    <w:rsid w:val="00B94EF9"/>
    <w:rsid w:val="00B958D2"/>
    <w:rsid w:val="00B95C95"/>
    <w:rsid w:val="00B96028"/>
    <w:rsid w:val="00B97398"/>
    <w:rsid w:val="00BA02D6"/>
    <w:rsid w:val="00BA0693"/>
    <w:rsid w:val="00BA1788"/>
    <w:rsid w:val="00BA1D8E"/>
    <w:rsid w:val="00BA2DC9"/>
    <w:rsid w:val="00BA3987"/>
    <w:rsid w:val="00BA3C5B"/>
    <w:rsid w:val="00BA529D"/>
    <w:rsid w:val="00BB0E5E"/>
    <w:rsid w:val="00BB14D1"/>
    <w:rsid w:val="00BB3801"/>
    <w:rsid w:val="00BB4613"/>
    <w:rsid w:val="00BB555C"/>
    <w:rsid w:val="00BB5BD6"/>
    <w:rsid w:val="00BB63F6"/>
    <w:rsid w:val="00BB7878"/>
    <w:rsid w:val="00BC485D"/>
    <w:rsid w:val="00BC4FDD"/>
    <w:rsid w:val="00BC50F5"/>
    <w:rsid w:val="00BC5C8E"/>
    <w:rsid w:val="00BC6963"/>
    <w:rsid w:val="00BD0298"/>
    <w:rsid w:val="00BD0C83"/>
    <w:rsid w:val="00BD15F9"/>
    <w:rsid w:val="00BD2017"/>
    <w:rsid w:val="00BD318C"/>
    <w:rsid w:val="00BD358F"/>
    <w:rsid w:val="00BD3AFB"/>
    <w:rsid w:val="00BD3F4C"/>
    <w:rsid w:val="00BD45C4"/>
    <w:rsid w:val="00BD55C4"/>
    <w:rsid w:val="00BD5E53"/>
    <w:rsid w:val="00BD6B55"/>
    <w:rsid w:val="00BD6D0B"/>
    <w:rsid w:val="00BE0328"/>
    <w:rsid w:val="00BE0EBE"/>
    <w:rsid w:val="00BE10D6"/>
    <w:rsid w:val="00BE1BAD"/>
    <w:rsid w:val="00BE34D3"/>
    <w:rsid w:val="00BE40FF"/>
    <w:rsid w:val="00BE6F4C"/>
    <w:rsid w:val="00BE73E8"/>
    <w:rsid w:val="00BE74F7"/>
    <w:rsid w:val="00BE779C"/>
    <w:rsid w:val="00BE7D9C"/>
    <w:rsid w:val="00BF1041"/>
    <w:rsid w:val="00BF18D5"/>
    <w:rsid w:val="00BF1D2A"/>
    <w:rsid w:val="00BF6024"/>
    <w:rsid w:val="00C00860"/>
    <w:rsid w:val="00C00AC3"/>
    <w:rsid w:val="00C01B6C"/>
    <w:rsid w:val="00C0210C"/>
    <w:rsid w:val="00C066AE"/>
    <w:rsid w:val="00C102CE"/>
    <w:rsid w:val="00C103BA"/>
    <w:rsid w:val="00C10B97"/>
    <w:rsid w:val="00C1135D"/>
    <w:rsid w:val="00C12ADD"/>
    <w:rsid w:val="00C131D0"/>
    <w:rsid w:val="00C135FA"/>
    <w:rsid w:val="00C13874"/>
    <w:rsid w:val="00C13B59"/>
    <w:rsid w:val="00C148B6"/>
    <w:rsid w:val="00C15414"/>
    <w:rsid w:val="00C15797"/>
    <w:rsid w:val="00C15B52"/>
    <w:rsid w:val="00C16D10"/>
    <w:rsid w:val="00C17049"/>
    <w:rsid w:val="00C1735F"/>
    <w:rsid w:val="00C20660"/>
    <w:rsid w:val="00C20E4F"/>
    <w:rsid w:val="00C20F40"/>
    <w:rsid w:val="00C23EE8"/>
    <w:rsid w:val="00C24419"/>
    <w:rsid w:val="00C25AFF"/>
    <w:rsid w:val="00C25CA9"/>
    <w:rsid w:val="00C277E3"/>
    <w:rsid w:val="00C27CEC"/>
    <w:rsid w:val="00C32872"/>
    <w:rsid w:val="00C32AE0"/>
    <w:rsid w:val="00C32E3A"/>
    <w:rsid w:val="00C33C73"/>
    <w:rsid w:val="00C34A7A"/>
    <w:rsid w:val="00C34B9F"/>
    <w:rsid w:val="00C35C21"/>
    <w:rsid w:val="00C3643F"/>
    <w:rsid w:val="00C36FBE"/>
    <w:rsid w:val="00C376EA"/>
    <w:rsid w:val="00C40EC3"/>
    <w:rsid w:val="00C40FB9"/>
    <w:rsid w:val="00C41294"/>
    <w:rsid w:val="00C4217E"/>
    <w:rsid w:val="00C442A6"/>
    <w:rsid w:val="00C44DEB"/>
    <w:rsid w:val="00C50319"/>
    <w:rsid w:val="00C52DD2"/>
    <w:rsid w:val="00C52E04"/>
    <w:rsid w:val="00C535AC"/>
    <w:rsid w:val="00C54C91"/>
    <w:rsid w:val="00C5507E"/>
    <w:rsid w:val="00C570AF"/>
    <w:rsid w:val="00C5722A"/>
    <w:rsid w:val="00C5749E"/>
    <w:rsid w:val="00C57BFF"/>
    <w:rsid w:val="00C60465"/>
    <w:rsid w:val="00C60E17"/>
    <w:rsid w:val="00C61701"/>
    <w:rsid w:val="00C622A6"/>
    <w:rsid w:val="00C634A9"/>
    <w:rsid w:val="00C6427F"/>
    <w:rsid w:val="00C657C1"/>
    <w:rsid w:val="00C6622B"/>
    <w:rsid w:val="00C66812"/>
    <w:rsid w:val="00C66CE1"/>
    <w:rsid w:val="00C66EE2"/>
    <w:rsid w:val="00C673A6"/>
    <w:rsid w:val="00C67D20"/>
    <w:rsid w:val="00C70979"/>
    <w:rsid w:val="00C70B7E"/>
    <w:rsid w:val="00C71236"/>
    <w:rsid w:val="00C71722"/>
    <w:rsid w:val="00C72BA0"/>
    <w:rsid w:val="00C72EC7"/>
    <w:rsid w:val="00C74072"/>
    <w:rsid w:val="00C74F11"/>
    <w:rsid w:val="00C7538D"/>
    <w:rsid w:val="00C77CBD"/>
    <w:rsid w:val="00C77D57"/>
    <w:rsid w:val="00C80700"/>
    <w:rsid w:val="00C80E4B"/>
    <w:rsid w:val="00C81258"/>
    <w:rsid w:val="00C82832"/>
    <w:rsid w:val="00C829F7"/>
    <w:rsid w:val="00C82DB4"/>
    <w:rsid w:val="00C8339C"/>
    <w:rsid w:val="00C837EE"/>
    <w:rsid w:val="00C843CA"/>
    <w:rsid w:val="00C84B11"/>
    <w:rsid w:val="00C86E94"/>
    <w:rsid w:val="00C87C2F"/>
    <w:rsid w:val="00C908BD"/>
    <w:rsid w:val="00C90A04"/>
    <w:rsid w:val="00C91AA6"/>
    <w:rsid w:val="00C92505"/>
    <w:rsid w:val="00C9266A"/>
    <w:rsid w:val="00C93069"/>
    <w:rsid w:val="00C931A2"/>
    <w:rsid w:val="00C93CF5"/>
    <w:rsid w:val="00C94338"/>
    <w:rsid w:val="00C946E9"/>
    <w:rsid w:val="00C95ACA"/>
    <w:rsid w:val="00C960CF"/>
    <w:rsid w:val="00C9729F"/>
    <w:rsid w:val="00C9790A"/>
    <w:rsid w:val="00C97E30"/>
    <w:rsid w:val="00CA11FB"/>
    <w:rsid w:val="00CA1F25"/>
    <w:rsid w:val="00CA2027"/>
    <w:rsid w:val="00CA2511"/>
    <w:rsid w:val="00CA38FF"/>
    <w:rsid w:val="00CA4C44"/>
    <w:rsid w:val="00CA50A3"/>
    <w:rsid w:val="00CA51E9"/>
    <w:rsid w:val="00CA543A"/>
    <w:rsid w:val="00CA5BBB"/>
    <w:rsid w:val="00CA6082"/>
    <w:rsid w:val="00CA7AEF"/>
    <w:rsid w:val="00CA7CA9"/>
    <w:rsid w:val="00CB013D"/>
    <w:rsid w:val="00CB09B1"/>
    <w:rsid w:val="00CB1740"/>
    <w:rsid w:val="00CB27A7"/>
    <w:rsid w:val="00CB2BB1"/>
    <w:rsid w:val="00CB3073"/>
    <w:rsid w:val="00CB32DC"/>
    <w:rsid w:val="00CB670F"/>
    <w:rsid w:val="00CC2818"/>
    <w:rsid w:val="00CC3613"/>
    <w:rsid w:val="00CC477D"/>
    <w:rsid w:val="00CC494B"/>
    <w:rsid w:val="00CC5353"/>
    <w:rsid w:val="00CC5F3F"/>
    <w:rsid w:val="00CC74B9"/>
    <w:rsid w:val="00CD01EB"/>
    <w:rsid w:val="00CD1C1F"/>
    <w:rsid w:val="00CD22D1"/>
    <w:rsid w:val="00CD2A7F"/>
    <w:rsid w:val="00CD3B0E"/>
    <w:rsid w:val="00CD3B97"/>
    <w:rsid w:val="00CD3BDA"/>
    <w:rsid w:val="00CD4F51"/>
    <w:rsid w:val="00CD533D"/>
    <w:rsid w:val="00CD5633"/>
    <w:rsid w:val="00CD776A"/>
    <w:rsid w:val="00CD7843"/>
    <w:rsid w:val="00CE0239"/>
    <w:rsid w:val="00CE12C7"/>
    <w:rsid w:val="00CE145E"/>
    <w:rsid w:val="00CE14F0"/>
    <w:rsid w:val="00CE1C80"/>
    <w:rsid w:val="00CE2561"/>
    <w:rsid w:val="00CE2E3C"/>
    <w:rsid w:val="00CE3230"/>
    <w:rsid w:val="00CE64F0"/>
    <w:rsid w:val="00CE78BA"/>
    <w:rsid w:val="00CF092F"/>
    <w:rsid w:val="00CF0EAB"/>
    <w:rsid w:val="00CF1C2C"/>
    <w:rsid w:val="00CF3A5B"/>
    <w:rsid w:val="00CF3CCB"/>
    <w:rsid w:val="00CF6DA6"/>
    <w:rsid w:val="00CF74F2"/>
    <w:rsid w:val="00CF78F7"/>
    <w:rsid w:val="00CF7FCD"/>
    <w:rsid w:val="00D00F43"/>
    <w:rsid w:val="00D046F3"/>
    <w:rsid w:val="00D04758"/>
    <w:rsid w:val="00D05559"/>
    <w:rsid w:val="00D05C68"/>
    <w:rsid w:val="00D05C7B"/>
    <w:rsid w:val="00D06422"/>
    <w:rsid w:val="00D06739"/>
    <w:rsid w:val="00D06965"/>
    <w:rsid w:val="00D06EDA"/>
    <w:rsid w:val="00D11A3D"/>
    <w:rsid w:val="00D11E61"/>
    <w:rsid w:val="00D135F5"/>
    <w:rsid w:val="00D13F4E"/>
    <w:rsid w:val="00D148A9"/>
    <w:rsid w:val="00D157B7"/>
    <w:rsid w:val="00D160E1"/>
    <w:rsid w:val="00D160EF"/>
    <w:rsid w:val="00D17437"/>
    <w:rsid w:val="00D1790D"/>
    <w:rsid w:val="00D17CBB"/>
    <w:rsid w:val="00D17DD0"/>
    <w:rsid w:val="00D204CA"/>
    <w:rsid w:val="00D20742"/>
    <w:rsid w:val="00D2218E"/>
    <w:rsid w:val="00D22733"/>
    <w:rsid w:val="00D22739"/>
    <w:rsid w:val="00D23BD0"/>
    <w:rsid w:val="00D240DB"/>
    <w:rsid w:val="00D241A4"/>
    <w:rsid w:val="00D246C2"/>
    <w:rsid w:val="00D25908"/>
    <w:rsid w:val="00D25A69"/>
    <w:rsid w:val="00D25C82"/>
    <w:rsid w:val="00D27608"/>
    <w:rsid w:val="00D30600"/>
    <w:rsid w:val="00D30C7D"/>
    <w:rsid w:val="00D32087"/>
    <w:rsid w:val="00D322BC"/>
    <w:rsid w:val="00D33AEA"/>
    <w:rsid w:val="00D3541D"/>
    <w:rsid w:val="00D35852"/>
    <w:rsid w:val="00D361A1"/>
    <w:rsid w:val="00D3643B"/>
    <w:rsid w:val="00D36D93"/>
    <w:rsid w:val="00D370A8"/>
    <w:rsid w:val="00D37B8E"/>
    <w:rsid w:val="00D41480"/>
    <w:rsid w:val="00D415B7"/>
    <w:rsid w:val="00D4164C"/>
    <w:rsid w:val="00D4298A"/>
    <w:rsid w:val="00D43C90"/>
    <w:rsid w:val="00D44208"/>
    <w:rsid w:val="00D4442C"/>
    <w:rsid w:val="00D44A42"/>
    <w:rsid w:val="00D45D61"/>
    <w:rsid w:val="00D46659"/>
    <w:rsid w:val="00D472F0"/>
    <w:rsid w:val="00D47C0D"/>
    <w:rsid w:val="00D47D20"/>
    <w:rsid w:val="00D50CDE"/>
    <w:rsid w:val="00D50D14"/>
    <w:rsid w:val="00D51954"/>
    <w:rsid w:val="00D5279B"/>
    <w:rsid w:val="00D52D6B"/>
    <w:rsid w:val="00D54321"/>
    <w:rsid w:val="00D54636"/>
    <w:rsid w:val="00D546C4"/>
    <w:rsid w:val="00D547CD"/>
    <w:rsid w:val="00D54FB9"/>
    <w:rsid w:val="00D56132"/>
    <w:rsid w:val="00D57691"/>
    <w:rsid w:val="00D6202B"/>
    <w:rsid w:val="00D62ABC"/>
    <w:rsid w:val="00D62BA6"/>
    <w:rsid w:val="00D63113"/>
    <w:rsid w:val="00D633BE"/>
    <w:rsid w:val="00D63CBA"/>
    <w:rsid w:val="00D670EE"/>
    <w:rsid w:val="00D67B76"/>
    <w:rsid w:val="00D705C7"/>
    <w:rsid w:val="00D70DF4"/>
    <w:rsid w:val="00D712DF"/>
    <w:rsid w:val="00D71CDE"/>
    <w:rsid w:val="00D72C0C"/>
    <w:rsid w:val="00D743A6"/>
    <w:rsid w:val="00D75347"/>
    <w:rsid w:val="00D757FA"/>
    <w:rsid w:val="00D759BF"/>
    <w:rsid w:val="00D75A0F"/>
    <w:rsid w:val="00D76AD7"/>
    <w:rsid w:val="00D77616"/>
    <w:rsid w:val="00D820D3"/>
    <w:rsid w:val="00D824CA"/>
    <w:rsid w:val="00D82765"/>
    <w:rsid w:val="00D83E2D"/>
    <w:rsid w:val="00D84146"/>
    <w:rsid w:val="00D86293"/>
    <w:rsid w:val="00D872BE"/>
    <w:rsid w:val="00D873EA"/>
    <w:rsid w:val="00D87E8F"/>
    <w:rsid w:val="00D90B66"/>
    <w:rsid w:val="00D918F7"/>
    <w:rsid w:val="00D92E5F"/>
    <w:rsid w:val="00D9353E"/>
    <w:rsid w:val="00D9390F"/>
    <w:rsid w:val="00D93C0C"/>
    <w:rsid w:val="00D94D44"/>
    <w:rsid w:val="00D9608C"/>
    <w:rsid w:val="00D9614A"/>
    <w:rsid w:val="00D963BD"/>
    <w:rsid w:val="00D969A1"/>
    <w:rsid w:val="00DA0893"/>
    <w:rsid w:val="00DA0EE7"/>
    <w:rsid w:val="00DA1579"/>
    <w:rsid w:val="00DA2A67"/>
    <w:rsid w:val="00DA32CE"/>
    <w:rsid w:val="00DA360B"/>
    <w:rsid w:val="00DA3732"/>
    <w:rsid w:val="00DA4667"/>
    <w:rsid w:val="00DA56D0"/>
    <w:rsid w:val="00DA6160"/>
    <w:rsid w:val="00DA77E4"/>
    <w:rsid w:val="00DB024C"/>
    <w:rsid w:val="00DB0FB1"/>
    <w:rsid w:val="00DB125B"/>
    <w:rsid w:val="00DB13B2"/>
    <w:rsid w:val="00DB2700"/>
    <w:rsid w:val="00DB2BAF"/>
    <w:rsid w:val="00DB3BF6"/>
    <w:rsid w:val="00DB4A5E"/>
    <w:rsid w:val="00DB5A15"/>
    <w:rsid w:val="00DB65C6"/>
    <w:rsid w:val="00DB6E4F"/>
    <w:rsid w:val="00DC0FCD"/>
    <w:rsid w:val="00DC11E3"/>
    <w:rsid w:val="00DC139A"/>
    <w:rsid w:val="00DC276E"/>
    <w:rsid w:val="00DC5139"/>
    <w:rsid w:val="00DC5735"/>
    <w:rsid w:val="00DC687B"/>
    <w:rsid w:val="00DC792A"/>
    <w:rsid w:val="00DC7A6F"/>
    <w:rsid w:val="00DD04EA"/>
    <w:rsid w:val="00DD0F6F"/>
    <w:rsid w:val="00DD1A4B"/>
    <w:rsid w:val="00DD223D"/>
    <w:rsid w:val="00DD27E9"/>
    <w:rsid w:val="00DD2BF2"/>
    <w:rsid w:val="00DD2EB2"/>
    <w:rsid w:val="00DD37B4"/>
    <w:rsid w:val="00DD504C"/>
    <w:rsid w:val="00DD5DDD"/>
    <w:rsid w:val="00DD65EE"/>
    <w:rsid w:val="00DD6702"/>
    <w:rsid w:val="00DD7072"/>
    <w:rsid w:val="00DD72A9"/>
    <w:rsid w:val="00DD7432"/>
    <w:rsid w:val="00DE03FC"/>
    <w:rsid w:val="00DE2330"/>
    <w:rsid w:val="00DE2EF3"/>
    <w:rsid w:val="00DE2F1D"/>
    <w:rsid w:val="00DE3099"/>
    <w:rsid w:val="00DE31C0"/>
    <w:rsid w:val="00DE4869"/>
    <w:rsid w:val="00DE4E97"/>
    <w:rsid w:val="00DE5367"/>
    <w:rsid w:val="00DE60EF"/>
    <w:rsid w:val="00DE6525"/>
    <w:rsid w:val="00DF02B0"/>
    <w:rsid w:val="00DF0C2D"/>
    <w:rsid w:val="00DF1040"/>
    <w:rsid w:val="00DF1C80"/>
    <w:rsid w:val="00DF2EE5"/>
    <w:rsid w:val="00DF31C5"/>
    <w:rsid w:val="00DF3663"/>
    <w:rsid w:val="00DF38E5"/>
    <w:rsid w:val="00DF4927"/>
    <w:rsid w:val="00DF515B"/>
    <w:rsid w:val="00DF6A45"/>
    <w:rsid w:val="00DF6A64"/>
    <w:rsid w:val="00E009C3"/>
    <w:rsid w:val="00E012D7"/>
    <w:rsid w:val="00E01F92"/>
    <w:rsid w:val="00E02986"/>
    <w:rsid w:val="00E03665"/>
    <w:rsid w:val="00E03D45"/>
    <w:rsid w:val="00E03D9F"/>
    <w:rsid w:val="00E049A1"/>
    <w:rsid w:val="00E05F03"/>
    <w:rsid w:val="00E05F3A"/>
    <w:rsid w:val="00E0686B"/>
    <w:rsid w:val="00E122D5"/>
    <w:rsid w:val="00E13273"/>
    <w:rsid w:val="00E1337D"/>
    <w:rsid w:val="00E1385D"/>
    <w:rsid w:val="00E13F4E"/>
    <w:rsid w:val="00E14418"/>
    <w:rsid w:val="00E14FF7"/>
    <w:rsid w:val="00E15015"/>
    <w:rsid w:val="00E15EA3"/>
    <w:rsid w:val="00E15F1E"/>
    <w:rsid w:val="00E167C9"/>
    <w:rsid w:val="00E169F6"/>
    <w:rsid w:val="00E17CF3"/>
    <w:rsid w:val="00E17EA6"/>
    <w:rsid w:val="00E20680"/>
    <w:rsid w:val="00E20BC7"/>
    <w:rsid w:val="00E22358"/>
    <w:rsid w:val="00E2271E"/>
    <w:rsid w:val="00E2376A"/>
    <w:rsid w:val="00E239B1"/>
    <w:rsid w:val="00E23A9A"/>
    <w:rsid w:val="00E256F9"/>
    <w:rsid w:val="00E2577B"/>
    <w:rsid w:val="00E30ACC"/>
    <w:rsid w:val="00E30C75"/>
    <w:rsid w:val="00E32531"/>
    <w:rsid w:val="00E3290D"/>
    <w:rsid w:val="00E338EB"/>
    <w:rsid w:val="00E348B3"/>
    <w:rsid w:val="00E35B52"/>
    <w:rsid w:val="00E36548"/>
    <w:rsid w:val="00E36F99"/>
    <w:rsid w:val="00E37E6C"/>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2841"/>
    <w:rsid w:val="00E536F5"/>
    <w:rsid w:val="00E5397A"/>
    <w:rsid w:val="00E53D8A"/>
    <w:rsid w:val="00E53E41"/>
    <w:rsid w:val="00E54F45"/>
    <w:rsid w:val="00E57533"/>
    <w:rsid w:val="00E61BB9"/>
    <w:rsid w:val="00E61C05"/>
    <w:rsid w:val="00E633B9"/>
    <w:rsid w:val="00E6373E"/>
    <w:rsid w:val="00E64237"/>
    <w:rsid w:val="00E6489A"/>
    <w:rsid w:val="00E67229"/>
    <w:rsid w:val="00E7277B"/>
    <w:rsid w:val="00E72FB5"/>
    <w:rsid w:val="00E73849"/>
    <w:rsid w:val="00E739C7"/>
    <w:rsid w:val="00E75240"/>
    <w:rsid w:val="00E757DA"/>
    <w:rsid w:val="00E75DA8"/>
    <w:rsid w:val="00E802F8"/>
    <w:rsid w:val="00E817D9"/>
    <w:rsid w:val="00E8191C"/>
    <w:rsid w:val="00E81D9F"/>
    <w:rsid w:val="00E82AF0"/>
    <w:rsid w:val="00E82BBD"/>
    <w:rsid w:val="00E83862"/>
    <w:rsid w:val="00E83D26"/>
    <w:rsid w:val="00E848F0"/>
    <w:rsid w:val="00E87A4F"/>
    <w:rsid w:val="00E87EA9"/>
    <w:rsid w:val="00E9006B"/>
    <w:rsid w:val="00E90691"/>
    <w:rsid w:val="00E9143D"/>
    <w:rsid w:val="00E922A5"/>
    <w:rsid w:val="00E92CAD"/>
    <w:rsid w:val="00E931A1"/>
    <w:rsid w:val="00E937EF"/>
    <w:rsid w:val="00E942FD"/>
    <w:rsid w:val="00E97026"/>
    <w:rsid w:val="00E9706C"/>
    <w:rsid w:val="00E975FD"/>
    <w:rsid w:val="00E97689"/>
    <w:rsid w:val="00E97E4D"/>
    <w:rsid w:val="00EA086C"/>
    <w:rsid w:val="00EA090F"/>
    <w:rsid w:val="00EA149B"/>
    <w:rsid w:val="00EA3400"/>
    <w:rsid w:val="00EA5237"/>
    <w:rsid w:val="00EA6A06"/>
    <w:rsid w:val="00EA6C2F"/>
    <w:rsid w:val="00EA7814"/>
    <w:rsid w:val="00EA7E9C"/>
    <w:rsid w:val="00EB0718"/>
    <w:rsid w:val="00EB0ADB"/>
    <w:rsid w:val="00EB11B7"/>
    <w:rsid w:val="00EB1543"/>
    <w:rsid w:val="00EB21E5"/>
    <w:rsid w:val="00EB2712"/>
    <w:rsid w:val="00EB4107"/>
    <w:rsid w:val="00EB4B2B"/>
    <w:rsid w:val="00EB57EE"/>
    <w:rsid w:val="00EB5D64"/>
    <w:rsid w:val="00EB68A5"/>
    <w:rsid w:val="00EB736E"/>
    <w:rsid w:val="00EC1A82"/>
    <w:rsid w:val="00EC1F41"/>
    <w:rsid w:val="00EC271F"/>
    <w:rsid w:val="00EC2CA4"/>
    <w:rsid w:val="00EC5F01"/>
    <w:rsid w:val="00EC638C"/>
    <w:rsid w:val="00EC678C"/>
    <w:rsid w:val="00EC71C5"/>
    <w:rsid w:val="00ED0CBA"/>
    <w:rsid w:val="00ED25B0"/>
    <w:rsid w:val="00ED44A8"/>
    <w:rsid w:val="00ED4715"/>
    <w:rsid w:val="00ED783C"/>
    <w:rsid w:val="00EE109D"/>
    <w:rsid w:val="00EE1E0B"/>
    <w:rsid w:val="00EE2614"/>
    <w:rsid w:val="00EE2684"/>
    <w:rsid w:val="00EE40A0"/>
    <w:rsid w:val="00EE7F42"/>
    <w:rsid w:val="00EF0725"/>
    <w:rsid w:val="00EF2204"/>
    <w:rsid w:val="00EF258A"/>
    <w:rsid w:val="00EF2B0A"/>
    <w:rsid w:val="00EF4872"/>
    <w:rsid w:val="00EF6F6E"/>
    <w:rsid w:val="00F00473"/>
    <w:rsid w:val="00F005B4"/>
    <w:rsid w:val="00F023D5"/>
    <w:rsid w:val="00F02A81"/>
    <w:rsid w:val="00F04628"/>
    <w:rsid w:val="00F05738"/>
    <w:rsid w:val="00F07261"/>
    <w:rsid w:val="00F07A67"/>
    <w:rsid w:val="00F10040"/>
    <w:rsid w:val="00F109E1"/>
    <w:rsid w:val="00F11417"/>
    <w:rsid w:val="00F11CD3"/>
    <w:rsid w:val="00F148CE"/>
    <w:rsid w:val="00F14B71"/>
    <w:rsid w:val="00F152D3"/>
    <w:rsid w:val="00F1538B"/>
    <w:rsid w:val="00F158EB"/>
    <w:rsid w:val="00F16063"/>
    <w:rsid w:val="00F1622E"/>
    <w:rsid w:val="00F171B8"/>
    <w:rsid w:val="00F205C3"/>
    <w:rsid w:val="00F21267"/>
    <w:rsid w:val="00F21BF0"/>
    <w:rsid w:val="00F21EE1"/>
    <w:rsid w:val="00F23046"/>
    <w:rsid w:val="00F23130"/>
    <w:rsid w:val="00F23755"/>
    <w:rsid w:val="00F23B22"/>
    <w:rsid w:val="00F242FC"/>
    <w:rsid w:val="00F24EB5"/>
    <w:rsid w:val="00F25CE3"/>
    <w:rsid w:val="00F26D6D"/>
    <w:rsid w:val="00F30CA3"/>
    <w:rsid w:val="00F33E70"/>
    <w:rsid w:val="00F349C3"/>
    <w:rsid w:val="00F371B3"/>
    <w:rsid w:val="00F37A74"/>
    <w:rsid w:val="00F41119"/>
    <w:rsid w:val="00F416EF"/>
    <w:rsid w:val="00F41A21"/>
    <w:rsid w:val="00F41DF5"/>
    <w:rsid w:val="00F423FA"/>
    <w:rsid w:val="00F42E1F"/>
    <w:rsid w:val="00F43A71"/>
    <w:rsid w:val="00F4407D"/>
    <w:rsid w:val="00F457A7"/>
    <w:rsid w:val="00F50D0A"/>
    <w:rsid w:val="00F524BD"/>
    <w:rsid w:val="00F525CA"/>
    <w:rsid w:val="00F52CBD"/>
    <w:rsid w:val="00F536B0"/>
    <w:rsid w:val="00F543E0"/>
    <w:rsid w:val="00F5475A"/>
    <w:rsid w:val="00F57072"/>
    <w:rsid w:val="00F573D8"/>
    <w:rsid w:val="00F57ED4"/>
    <w:rsid w:val="00F60029"/>
    <w:rsid w:val="00F6060F"/>
    <w:rsid w:val="00F60D4F"/>
    <w:rsid w:val="00F60DA7"/>
    <w:rsid w:val="00F60E38"/>
    <w:rsid w:val="00F610B7"/>
    <w:rsid w:val="00F61A10"/>
    <w:rsid w:val="00F62DB8"/>
    <w:rsid w:val="00F64037"/>
    <w:rsid w:val="00F66A19"/>
    <w:rsid w:val="00F716E9"/>
    <w:rsid w:val="00F72272"/>
    <w:rsid w:val="00F73196"/>
    <w:rsid w:val="00F745C2"/>
    <w:rsid w:val="00F76019"/>
    <w:rsid w:val="00F776EF"/>
    <w:rsid w:val="00F77E5B"/>
    <w:rsid w:val="00F8014E"/>
    <w:rsid w:val="00F80923"/>
    <w:rsid w:val="00F82263"/>
    <w:rsid w:val="00F823E5"/>
    <w:rsid w:val="00F82A8D"/>
    <w:rsid w:val="00F83448"/>
    <w:rsid w:val="00F844B3"/>
    <w:rsid w:val="00F850FF"/>
    <w:rsid w:val="00F85410"/>
    <w:rsid w:val="00F85BB2"/>
    <w:rsid w:val="00F86B7A"/>
    <w:rsid w:val="00F900BA"/>
    <w:rsid w:val="00F914D6"/>
    <w:rsid w:val="00F9267D"/>
    <w:rsid w:val="00F92D57"/>
    <w:rsid w:val="00F92F1A"/>
    <w:rsid w:val="00F94BDA"/>
    <w:rsid w:val="00F94E8A"/>
    <w:rsid w:val="00F950F6"/>
    <w:rsid w:val="00F95B06"/>
    <w:rsid w:val="00F966BE"/>
    <w:rsid w:val="00F9746F"/>
    <w:rsid w:val="00F97A6E"/>
    <w:rsid w:val="00F97C41"/>
    <w:rsid w:val="00FA03E7"/>
    <w:rsid w:val="00FA06DD"/>
    <w:rsid w:val="00FA0905"/>
    <w:rsid w:val="00FA0A70"/>
    <w:rsid w:val="00FA0DA6"/>
    <w:rsid w:val="00FA1669"/>
    <w:rsid w:val="00FA1AE8"/>
    <w:rsid w:val="00FA1BBC"/>
    <w:rsid w:val="00FA1FF9"/>
    <w:rsid w:val="00FA2B14"/>
    <w:rsid w:val="00FA35DE"/>
    <w:rsid w:val="00FA46BA"/>
    <w:rsid w:val="00FA4CDD"/>
    <w:rsid w:val="00FA5D00"/>
    <w:rsid w:val="00FA6962"/>
    <w:rsid w:val="00FA7283"/>
    <w:rsid w:val="00FB0168"/>
    <w:rsid w:val="00FB03E0"/>
    <w:rsid w:val="00FB0788"/>
    <w:rsid w:val="00FB0FA2"/>
    <w:rsid w:val="00FB3E29"/>
    <w:rsid w:val="00FB429E"/>
    <w:rsid w:val="00FB5021"/>
    <w:rsid w:val="00FB65FD"/>
    <w:rsid w:val="00FB6863"/>
    <w:rsid w:val="00FC039B"/>
    <w:rsid w:val="00FC06C7"/>
    <w:rsid w:val="00FC087C"/>
    <w:rsid w:val="00FC1693"/>
    <w:rsid w:val="00FC1B9E"/>
    <w:rsid w:val="00FC2696"/>
    <w:rsid w:val="00FC2B8A"/>
    <w:rsid w:val="00FC3085"/>
    <w:rsid w:val="00FC3100"/>
    <w:rsid w:val="00FC6E92"/>
    <w:rsid w:val="00FC7AD5"/>
    <w:rsid w:val="00FD0021"/>
    <w:rsid w:val="00FD09E7"/>
    <w:rsid w:val="00FD0AF6"/>
    <w:rsid w:val="00FD0DEB"/>
    <w:rsid w:val="00FD1EC4"/>
    <w:rsid w:val="00FD2118"/>
    <w:rsid w:val="00FD25A2"/>
    <w:rsid w:val="00FD26DD"/>
    <w:rsid w:val="00FD28E4"/>
    <w:rsid w:val="00FD36C3"/>
    <w:rsid w:val="00FD3826"/>
    <w:rsid w:val="00FD40D7"/>
    <w:rsid w:val="00FD42A0"/>
    <w:rsid w:val="00FD48CD"/>
    <w:rsid w:val="00FD4E6A"/>
    <w:rsid w:val="00FD7D0F"/>
    <w:rsid w:val="00FD7F96"/>
    <w:rsid w:val="00FE019D"/>
    <w:rsid w:val="00FE037B"/>
    <w:rsid w:val="00FE0D21"/>
    <w:rsid w:val="00FE1B6B"/>
    <w:rsid w:val="00FE1C26"/>
    <w:rsid w:val="00FE3134"/>
    <w:rsid w:val="00FE3AAE"/>
    <w:rsid w:val="00FE46EE"/>
    <w:rsid w:val="00FE5D8C"/>
    <w:rsid w:val="00FF0329"/>
    <w:rsid w:val="00FF2022"/>
    <w:rsid w:val="00FF20E2"/>
    <w:rsid w:val="00FF344D"/>
    <w:rsid w:val="00FF4A66"/>
    <w:rsid w:val="00FF5396"/>
    <w:rsid w:val="00FF5678"/>
    <w:rsid w:val="00FF6E6D"/>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D89602"/>
  <w15:docId w15:val="{AF29C9A1-5311-4F92-9219-2BFAC933C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5A"/>
    <w:pPr>
      <w:suppressAutoHyphens/>
      <w:spacing w:after="120"/>
      <w:jc w:val="both"/>
    </w:pPr>
    <w:rPr>
      <w:rFonts w:ascii="Tahoma" w:hAnsi="Tahoma" w:cs="Tahoma"/>
      <w:sz w:val="22"/>
      <w:szCs w:val="22"/>
      <w:lang w:val="en-GB" w:eastAsia="zh-CN"/>
    </w:rPr>
  </w:style>
  <w:style w:type="paragraph" w:styleId="Heading1">
    <w:name w:val="heading 1"/>
    <w:basedOn w:val="Normal"/>
    <w:next w:val="Normal"/>
    <w:link w:val="Heading1Char1"/>
    <w:uiPriority w:val="9"/>
    <w:qFormat/>
    <w:rsid w:val="00623457"/>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link w:val="Heading2Char1"/>
    <w:uiPriority w:val="9"/>
    <w:qFormat/>
    <w:rsid w:val="0032146B"/>
    <w:pPr>
      <w:pageBreakBefore w:val="0"/>
      <w:numPr>
        <w:ilvl w:val="1"/>
      </w:numPr>
      <w:pBdr>
        <w:bottom w:val="single" w:sz="12" w:space="1" w:color="000080"/>
      </w:pBdr>
      <w:tabs>
        <w:tab w:val="left" w:pos="567"/>
      </w:tabs>
      <w:spacing w:before="240" w:after="80"/>
      <w:ind w:left="576"/>
      <w:outlineLvl w:val="1"/>
    </w:pPr>
    <w:rPr>
      <w:bCs w:val="0"/>
      <w:color w:val="002060"/>
      <w:sz w:val="22"/>
      <w:szCs w:val="22"/>
      <w:lang w:val="en-GB"/>
    </w:rPr>
  </w:style>
  <w:style w:type="paragraph" w:styleId="Heading3">
    <w:name w:val="heading 3"/>
    <w:basedOn w:val="Normal"/>
    <w:next w:val="Normal"/>
    <w:qFormat/>
    <w:rsid w:val="00623457"/>
    <w:pPr>
      <w:keepNext/>
      <w:numPr>
        <w:ilvl w:val="2"/>
        <w:numId w:val="8"/>
      </w:numPr>
      <w:spacing w:before="240" w:after="60"/>
      <w:outlineLvl w:val="2"/>
    </w:pPr>
    <w:rPr>
      <w:rFonts w:cs="Times New Roman"/>
      <w:b/>
      <w:bCs/>
      <w:szCs w:val="26"/>
    </w:rPr>
  </w:style>
  <w:style w:type="paragraph" w:styleId="Heading4">
    <w:name w:val="heading 4"/>
    <w:basedOn w:val="Normal"/>
    <w:next w:val="Normal"/>
    <w:uiPriority w:val="9"/>
    <w:qFormat/>
    <w:rsid w:val="0069435C"/>
    <w:pPr>
      <w:keepNext/>
      <w:numPr>
        <w:ilvl w:val="3"/>
        <w:numId w:val="8"/>
      </w:numPr>
      <w:spacing w:before="240" w:after="60"/>
      <w:outlineLvl w:val="3"/>
    </w:pPr>
    <w:rPr>
      <w:rFonts w:cs="Times New Roman"/>
      <w:b/>
      <w:bCs/>
      <w:szCs w:val="28"/>
    </w:rPr>
  </w:style>
  <w:style w:type="paragraph" w:styleId="Heading5">
    <w:name w:val="heading 5"/>
    <w:basedOn w:val="Normal"/>
    <w:next w:val="Heading4"/>
    <w:link w:val="Heading5Char1"/>
    <w:uiPriority w:val="9"/>
    <w:qFormat/>
    <w:rsid w:val="00B42BA2"/>
    <w:pPr>
      <w:numPr>
        <w:ilvl w:val="4"/>
        <w:numId w:val="8"/>
      </w:numPr>
      <w:spacing w:before="200" w:after="200" w:line="280" w:lineRule="exact"/>
      <w:outlineLvl w:val="4"/>
    </w:pPr>
    <w:rPr>
      <w:rFonts w:cs="Lucida Sans"/>
      <w:b/>
      <w:szCs w:val="20"/>
      <w:lang w:val="en-US"/>
    </w:rPr>
  </w:style>
  <w:style w:type="paragraph" w:styleId="Heading6">
    <w:name w:val="heading 6"/>
    <w:basedOn w:val="Normal"/>
    <w:next w:val="Normal"/>
    <w:link w:val="Heading6Char"/>
    <w:uiPriority w:val="9"/>
    <w:qFormat/>
    <w:rsid w:val="006A7951"/>
    <w:pPr>
      <w:numPr>
        <w:ilvl w:val="5"/>
        <w:numId w:val="8"/>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uiPriority w:val="9"/>
    <w:qFormat/>
    <w:rsid w:val="005B4566"/>
    <w:pPr>
      <w:numPr>
        <w:ilvl w:val="6"/>
        <w:numId w:val="8"/>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uiPriority w:val="9"/>
    <w:qFormat/>
    <w:rsid w:val="005B4566"/>
    <w:pPr>
      <w:numPr>
        <w:ilvl w:val="7"/>
        <w:numId w:val="8"/>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8"/>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43F6D"/>
  </w:style>
  <w:style w:type="character" w:customStyle="1" w:styleId="WW8Num1z1">
    <w:name w:val="WW8Num1z1"/>
    <w:rsid w:val="00543F6D"/>
  </w:style>
  <w:style w:type="character" w:customStyle="1" w:styleId="WW8Num1z2">
    <w:name w:val="WW8Num1z2"/>
    <w:rsid w:val="00543F6D"/>
  </w:style>
  <w:style w:type="character" w:customStyle="1" w:styleId="WW8Num1z3">
    <w:name w:val="WW8Num1z3"/>
    <w:rsid w:val="00543F6D"/>
  </w:style>
  <w:style w:type="character" w:customStyle="1" w:styleId="WW8Num1z4">
    <w:name w:val="WW8Num1z4"/>
    <w:rsid w:val="00543F6D"/>
    <w:rPr>
      <w:rFonts w:ascii="Arial" w:hAnsi="Arial" w:cs="Times New Roman"/>
      <w:b w:val="0"/>
      <w:i w:val="0"/>
      <w:sz w:val="20"/>
      <w:szCs w:val="20"/>
    </w:rPr>
  </w:style>
  <w:style w:type="character" w:customStyle="1" w:styleId="WW8Num1z5">
    <w:name w:val="WW8Num1z5"/>
    <w:rsid w:val="00543F6D"/>
  </w:style>
  <w:style w:type="character" w:customStyle="1" w:styleId="WW8Num1z6">
    <w:name w:val="WW8Num1z6"/>
    <w:rsid w:val="00543F6D"/>
  </w:style>
  <w:style w:type="character" w:customStyle="1" w:styleId="WW8Num1z7">
    <w:name w:val="WW8Num1z7"/>
    <w:rsid w:val="00543F6D"/>
  </w:style>
  <w:style w:type="character" w:customStyle="1" w:styleId="WW8Num1z8">
    <w:name w:val="WW8Num1z8"/>
    <w:rsid w:val="00543F6D"/>
  </w:style>
  <w:style w:type="character" w:customStyle="1" w:styleId="WW8Num2z0">
    <w:name w:val="WW8Num2z0"/>
    <w:rsid w:val="00543F6D"/>
  </w:style>
  <w:style w:type="character" w:customStyle="1" w:styleId="WW8Num2z1">
    <w:name w:val="WW8Num2z1"/>
    <w:rsid w:val="00543F6D"/>
  </w:style>
  <w:style w:type="character" w:customStyle="1" w:styleId="WW8Num2z2">
    <w:name w:val="WW8Num2z2"/>
    <w:rsid w:val="00543F6D"/>
  </w:style>
  <w:style w:type="character" w:customStyle="1" w:styleId="WW8Num2z3">
    <w:name w:val="WW8Num2z3"/>
    <w:rsid w:val="00543F6D"/>
  </w:style>
  <w:style w:type="character" w:customStyle="1" w:styleId="WW8Num2z4">
    <w:name w:val="WW8Num2z4"/>
    <w:rsid w:val="00543F6D"/>
    <w:rPr>
      <w:rFonts w:ascii="Arial" w:hAnsi="Arial" w:cs="Times New Roman"/>
      <w:b w:val="0"/>
      <w:i w:val="0"/>
      <w:sz w:val="20"/>
      <w:szCs w:val="20"/>
    </w:rPr>
  </w:style>
  <w:style w:type="character" w:customStyle="1" w:styleId="WW8Num2z5">
    <w:name w:val="WW8Num2z5"/>
    <w:rsid w:val="00543F6D"/>
  </w:style>
  <w:style w:type="character" w:customStyle="1" w:styleId="WW8Num2z6">
    <w:name w:val="WW8Num2z6"/>
    <w:rsid w:val="00543F6D"/>
  </w:style>
  <w:style w:type="character" w:customStyle="1" w:styleId="WW8Num2z7">
    <w:name w:val="WW8Num2z7"/>
    <w:rsid w:val="00543F6D"/>
  </w:style>
  <w:style w:type="character" w:customStyle="1" w:styleId="WW8Num2z8">
    <w:name w:val="WW8Num2z8"/>
    <w:rsid w:val="00543F6D"/>
  </w:style>
  <w:style w:type="character" w:customStyle="1" w:styleId="WW8Num3z0">
    <w:name w:val="WW8Num3z0"/>
    <w:rsid w:val="00543F6D"/>
    <w:rPr>
      <w:rFonts w:ascii="Symbol" w:hAnsi="Symbol" w:cs="Symbol"/>
      <w:lang w:val="el-GR"/>
    </w:rPr>
  </w:style>
  <w:style w:type="character" w:customStyle="1" w:styleId="WW8Num4z0">
    <w:name w:val="WW8Num4z0"/>
    <w:rsid w:val="00543F6D"/>
    <w:rPr>
      <w:lang w:val="el-GR"/>
    </w:rPr>
  </w:style>
  <w:style w:type="character" w:customStyle="1" w:styleId="WW8Num5z0">
    <w:name w:val="WW8Num5z0"/>
    <w:rsid w:val="00543F6D"/>
    <w:rPr>
      <w:rFonts w:ascii="Webdings" w:hAnsi="Webdings" w:cs="Webdings"/>
      <w:color w:val="333399"/>
      <w:sz w:val="16"/>
    </w:rPr>
  </w:style>
  <w:style w:type="character" w:customStyle="1" w:styleId="WW8Num6z0">
    <w:name w:val="WW8Num6z0"/>
    <w:rsid w:val="00543F6D"/>
    <w:rPr>
      <w:rFonts w:ascii="Symbol" w:hAnsi="Symbol" w:cs="Symbol"/>
      <w:strike/>
      <w:color w:val="0070C0"/>
      <w:kern w:val="1"/>
      <w:position w:val="0"/>
      <w:sz w:val="24"/>
      <w:vertAlign w:val="baseline"/>
      <w:lang w:val="el-GR"/>
    </w:rPr>
  </w:style>
  <w:style w:type="character" w:customStyle="1" w:styleId="WW8Num7z0">
    <w:name w:val="WW8Num7z0"/>
    <w:rsid w:val="00543F6D"/>
    <w:rPr>
      <w:rFonts w:ascii="Symbol" w:hAnsi="Symbol" w:cs="Symbol"/>
      <w:shd w:val="clear" w:color="auto" w:fill="C0C0C0"/>
      <w:lang w:val="el-GR"/>
    </w:rPr>
  </w:style>
  <w:style w:type="character" w:customStyle="1" w:styleId="WW8Num8z0">
    <w:name w:val="WW8Num8z0"/>
    <w:rsid w:val="00543F6D"/>
    <w:rPr>
      <w:b/>
      <w:bCs/>
      <w:szCs w:val="22"/>
      <w:lang w:val="el-GR"/>
    </w:rPr>
  </w:style>
  <w:style w:type="character" w:customStyle="1" w:styleId="WW8Num8z1">
    <w:name w:val="WW8Num8z1"/>
    <w:rsid w:val="00543F6D"/>
  </w:style>
  <w:style w:type="character" w:customStyle="1" w:styleId="WW8Num8z2">
    <w:name w:val="WW8Num8z2"/>
    <w:rsid w:val="00543F6D"/>
  </w:style>
  <w:style w:type="character" w:customStyle="1" w:styleId="WW8Num8z3">
    <w:name w:val="WW8Num8z3"/>
    <w:rsid w:val="00543F6D"/>
  </w:style>
  <w:style w:type="character" w:customStyle="1" w:styleId="WW8Num8z4">
    <w:name w:val="WW8Num8z4"/>
    <w:rsid w:val="00543F6D"/>
  </w:style>
  <w:style w:type="character" w:customStyle="1" w:styleId="WW8Num8z5">
    <w:name w:val="WW8Num8z5"/>
    <w:rsid w:val="00543F6D"/>
  </w:style>
  <w:style w:type="character" w:customStyle="1" w:styleId="WW8Num8z6">
    <w:name w:val="WW8Num8z6"/>
    <w:rsid w:val="00543F6D"/>
  </w:style>
  <w:style w:type="character" w:customStyle="1" w:styleId="WW8Num8z7">
    <w:name w:val="WW8Num8z7"/>
    <w:rsid w:val="00543F6D"/>
  </w:style>
  <w:style w:type="character" w:customStyle="1" w:styleId="WW8Num8z8">
    <w:name w:val="WW8Num8z8"/>
    <w:rsid w:val="00543F6D"/>
  </w:style>
  <w:style w:type="character" w:customStyle="1" w:styleId="WW8Num9z0">
    <w:name w:val="WW8Num9z0"/>
    <w:rsid w:val="00543F6D"/>
    <w:rPr>
      <w:b/>
      <w:bCs/>
      <w:szCs w:val="22"/>
      <w:lang w:val="el-GR"/>
    </w:rPr>
  </w:style>
  <w:style w:type="character" w:customStyle="1" w:styleId="WW8Num9z1">
    <w:name w:val="WW8Num9z1"/>
    <w:rsid w:val="00543F6D"/>
    <w:rPr>
      <w:rFonts w:eastAsia="Calibri"/>
      <w:lang w:val="el-GR"/>
    </w:rPr>
  </w:style>
  <w:style w:type="character" w:customStyle="1" w:styleId="WW8Num9z2">
    <w:name w:val="WW8Num9z2"/>
    <w:rsid w:val="00543F6D"/>
  </w:style>
  <w:style w:type="character" w:customStyle="1" w:styleId="WW8Num9z3">
    <w:name w:val="WW8Num9z3"/>
    <w:rsid w:val="00543F6D"/>
  </w:style>
  <w:style w:type="character" w:customStyle="1" w:styleId="WW8Num9z4">
    <w:name w:val="WW8Num9z4"/>
    <w:rsid w:val="00543F6D"/>
  </w:style>
  <w:style w:type="character" w:customStyle="1" w:styleId="WW8Num9z5">
    <w:name w:val="WW8Num9z5"/>
    <w:rsid w:val="00543F6D"/>
  </w:style>
  <w:style w:type="character" w:customStyle="1" w:styleId="WW8Num9z6">
    <w:name w:val="WW8Num9z6"/>
    <w:rsid w:val="00543F6D"/>
  </w:style>
  <w:style w:type="character" w:customStyle="1" w:styleId="WW8Num9z7">
    <w:name w:val="WW8Num9z7"/>
    <w:rsid w:val="00543F6D"/>
  </w:style>
  <w:style w:type="character" w:customStyle="1" w:styleId="WW8Num9z8">
    <w:name w:val="WW8Num9z8"/>
    <w:rsid w:val="00543F6D"/>
  </w:style>
  <w:style w:type="character" w:customStyle="1" w:styleId="WW8Num10z0">
    <w:name w:val="WW8Num10z0"/>
    <w:rsid w:val="00543F6D"/>
    <w:rPr>
      <w:rFonts w:ascii="Symbol" w:hAnsi="Symbol" w:cs="OpenSymbol"/>
      <w:color w:val="5B9BD5"/>
    </w:rPr>
  </w:style>
  <w:style w:type="character" w:customStyle="1" w:styleId="WW8Num11z0">
    <w:name w:val="WW8Num11z0"/>
    <w:rsid w:val="00543F6D"/>
    <w:rPr>
      <w:rFonts w:ascii="Angsana New" w:hAnsi="Angsana New" w:cs="Angsana New" w:hint="default"/>
      <w:color w:val="000000"/>
      <w:kern w:val="1"/>
      <w:szCs w:val="22"/>
      <w:shd w:val="clear" w:color="auto" w:fill="FFFFFF"/>
      <w:lang w:val="el-GR"/>
    </w:rPr>
  </w:style>
  <w:style w:type="character" w:customStyle="1" w:styleId="WW8Num7z1">
    <w:name w:val="WW8Num7z1"/>
    <w:rsid w:val="00543F6D"/>
  </w:style>
  <w:style w:type="character" w:customStyle="1" w:styleId="WW8Num7z2">
    <w:name w:val="WW8Num7z2"/>
    <w:rsid w:val="00543F6D"/>
  </w:style>
  <w:style w:type="character" w:customStyle="1" w:styleId="WW8Num7z3">
    <w:name w:val="WW8Num7z3"/>
    <w:rsid w:val="00543F6D"/>
  </w:style>
  <w:style w:type="character" w:customStyle="1" w:styleId="WW8Num7z4">
    <w:name w:val="WW8Num7z4"/>
    <w:rsid w:val="00543F6D"/>
  </w:style>
  <w:style w:type="character" w:customStyle="1" w:styleId="WW8Num7z5">
    <w:name w:val="WW8Num7z5"/>
    <w:rsid w:val="00543F6D"/>
  </w:style>
  <w:style w:type="character" w:customStyle="1" w:styleId="WW8Num7z6">
    <w:name w:val="WW8Num7z6"/>
    <w:rsid w:val="00543F6D"/>
  </w:style>
  <w:style w:type="character" w:customStyle="1" w:styleId="WW8Num7z7">
    <w:name w:val="WW8Num7z7"/>
    <w:rsid w:val="00543F6D"/>
  </w:style>
  <w:style w:type="character" w:customStyle="1" w:styleId="WW8Num7z8">
    <w:name w:val="WW8Num7z8"/>
    <w:rsid w:val="00543F6D"/>
  </w:style>
  <w:style w:type="character" w:customStyle="1" w:styleId="WW8Num10z1">
    <w:name w:val="WW8Num10z1"/>
    <w:rsid w:val="00543F6D"/>
    <w:rPr>
      <w:rFonts w:ascii="Courier New" w:hAnsi="Courier New" w:cs="Courier New" w:hint="default"/>
    </w:rPr>
  </w:style>
  <w:style w:type="character" w:customStyle="1" w:styleId="WW8Num10z3">
    <w:name w:val="WW8Num10z3"/>
    <w:rsid w:val="00543F6D"/>
    <w:rPr>
      <w:rFonts w:ascii="Symbol" w:hAnsi="Symbol" w:cs="Symbol" w:hint="default"/>
    </w:rPr>
  </w:style>
  <w:style w:type="character" w:customStyle="1" w:styleId="WW8Num11z1">
    <w:name w:val="WW8Num11z1"/>
    <w:rsid w:val="00543F6D"/>
    <w:rPr>
      <w:rFonts w:ascii="Courier New" w:hAnsi="Courier New" w:cs="Courier New" w:hint="default"/>
    </w:rPr>
  </w:style>
  <w:style w:type="character" w:customStyle="1" w:styleId="WW8Num11z3">
    <w:name w:val="WW8Num11z3"/>
    <w:rsid w:val="00543F6D"/>
    <w:rPr>
      <w:rFonts w:ascii="Symbol" w:hAnsi="Symbol" w:cs="Symbol" w:hint="default"/>
    </w:rPr>
  </w:style>
  <w:style w:type="character" w:customStyle="1" w:styleId="WW8Num12z0">
    <w:name w:val="WW8Num12z0"/>
    <w:rsid w:val="00543F6D"/>
    <w:rPr>
      <w:rFonts w:ascii="Angsana New" w:hAnsi="Angsana New" w:cs="Angsana New" w:hint="default"/>
      <w:color w:val="000000"/>
      <w:kern w:val="1"/>
      <w:szCs w:val="22"/>
      <w:shd w:val="clear" w:color="auto" w:fill="FFFFFF"/>
      <w:lang w:val="el-GR"/>
    </w:rPr>
  </w:style>
  <w:style w:type="character" w:customStyle="1" w:styleId="WW8Num12z1">
    <w:name w:val="WW8Num12z1"/>
    <w:rsid w:val="00543F6D"/>
    <w:rPr>
      <w:rFonts w:ascii="Courier New" w:hAnsi="Courier New" w:cs="Courier New" w:hint="default"/>
    </w:rPr>
  </w:style>
  <w:style w:type="character" w:customStyle="1" w:styleId="WW8Num12z2">
    <w:name w:val="WW8Num12z2"/>
    <w:rsid w:val="00543F6D"/>
    <w:rPr>
      <w:rFonts w:ascii="Wingdings" w:hAnsi="Wingdings" w:cs="Wingdings" w:hint="default"/>
    </w:rPr>
  </w:style>
  <w:style w:type="character" w:customStyle="1" w:styleId="WW8Num12z3">
    <w:name w:val="WW8Num12z3"/>
    <w:rsid w:val="00543F6D"/>
    <w:rPr>
      <w:rFonts w:ascii="Symbol" w:hAnsi="Symbol" w:cs="Symbol" w:hint="default"/>
    </w:rPr>
  </w:style>
  <w:style w:type="character" w:customStyle="1" w:styleId="1">
    <w:name w:val="Προεπιλεγμένη γραμματοσειρά1"/>
    <w:rsid w:val="00543F6D"/>
  </w:style>
  <w:style w:type="character" w:customStyle="1" w:styleId="3">
    <w:name w:val="Προεπιλεγμένη γραμματοσειρά3"/>
    <w:rsid w:val="00543F6D"/>
  </w:style>
  <w:style w:type="character" w:customStyle="1" w:styleId="WW-DefaultParagraphFont">
    <w:name w:val="WW-Default Paragraph Font"/>
    <w:rsid w:val="00543F6D"/>
  </w:style>
  <w:style w:type="character" w:customStyle="1" w:styleId="WW8Num10z2">
    <w:name w:val="WW8Num10z2"/>
    <w:rsid w:val="00543F6D"/>
  </w:style>
  <w:style w:type="character" w:customStyle="1" w:styleId="WW8Num10z4">
    <w:name w:val="WW8Num10z4"/>
    <w:rsid w:val="00543F6D"/>
  </w:style>
  <w:style w:type="character" w:customStyle="1" w:styleId="WW8Num10z5">
    <w:name w:val="WW8Num10z5"/>
    <w:rsid w:val="00543F6D"/>
  </w:style>
  <w:style w:type="character" w:customStyle="1" w:styleId="WW8Num10z6">
    <w:name w:val="WW8Num10z6"/>
    <w:rsid w:val="00543F6D"/>
  </w:style>
  <w:style w:type="character" w:customStyle="1" w:styleId="WW8Num10z7">
    <w:name w:val="WW8Num10z7"/>
    <w:rsid w:val="00543F6D"/>
  </w:style>
  <w:style w:type="character" w:customStyle="1" w:styleId="WW8Num10z8">
    <w:name w:val="WW8Num10z8"/>
    <w:rsid w:val="00543F6D"/>
  </w:style>
  <w:style w:type="character" w:customStyle="1" w:styleId="DefaultParagraphFont2">
    <w:name w:val="Default Paragraph Font2"/>
    <w:rsid w:val="00543F6D"/>
  </w:style>
  <w:style w:type="character" w:customStyle="1" w:styleId="WW8Num11z2">
    <w:name w:val="WW8Num11z2"/>
    <w:rsid w:val="00543F6D"/>
  </w:style>
  <w:style w:type="character" w:customStyle="1" w:styleId="WW8Num11z4">
    <w:name w:val="WW8Num11z4"/>
    <w:rsid w:val="00543F6D"/>
  </w:style>
  <w:style w:type="character" w:customStyle="1" w:styleId="WW8Num11z5">
    <w:name w:val="WW8Num11z5"/>
    <w:rsid w:val="00543F6D"/>
  </w:style>
  <w:style w:type="character" w:customStyle="1" w:styleId="WW8Num11z6">
    <w:name w:val="WW8Num11z6"/>
    <w:rsid w:val="00543F6D"/>
  </w:style>
  <w:style w:type="character" w:customStyle="1" w:styleId="WW8Num11z7">
    <w:name w:val="WW8Num11z7"/>
    <w:rsid w:val="00543F6D"/>
  </w:style>
  <w:style w:type="character" w:customStyle="1" w:styleId="WW8Num11z8">
    <w:name w:val="WW8Num11z8"/>
    <w:rsid w:val="00543F6D"/>
  </w:style>
  <w:style w:type="character" w:customStyle="1" w:styleId="WW8Num12z4">
    <w:name w:val="WW8Num12z4"/>
    <w:rsid w:val="00543F6D"/>
  </w:style>
  <w:style w:type="character" w:customStyle="1" w:styleId="WW8Num12z5">
    <w:name w:val="WW8Num12z5"/>
    <w:rsid w:val="00543F6D"/>
  </w:style>
  <w:style w:type="character" w:customStyle="1" w:styleId="WW8Num12z6">
    <w:name w:val="WW8Num12z6"/>
    <w:rsid w:val="00543F6D"/>
  </w:style>
  <w:style w:type="character" w:customStyle="1" w:styleId="WW8Num12z7">
    <w:name w:val="WW8Num12z7"/>
    <w:rsid w:val="00543F6D"/>
  </w:style>
  <w:style w:type="character" w:customStyle="1" w:styleId="WW8Num12z8">
    <w:name w:val="WW8Num12z8"/>
    <w:rsid w:val="00543F6D"/>
  </w:style>
  <w:style w:type="character" w:customStyle="1" w:styleId="WW8Num13z0">
    <w:name w:val="WW8Num13z0"/>
    <w:rsid w:val="00543F6D"/>
    <w:rPr>
      <w:rFonts w:ascii="Symbol" w:hAnsi="Symbol" w:cs="OpenSymbol"/>
    </w:rPr>
  </w:style>
  <w:style w:type="character" w:customStyle="1" w:styleId="WW-DefaultParagraphFont1">
    <w:name w:val="WW-Default Paragraph Font1"/>
    <w:rsid w:val="00543F6D"/>
  </w:style>
  <w:style w:type="character" w:customStyle="1" w:styleId="WW8Num13z1">
    <w:name w:val="WW8Num13z1"/>
    <w:rsid w:val="00543F6D"/>
    <w:rPr>
      <w:rFonts w:eastAsia="Calibri"/>
      <w:lang w:val="el-GR"/>
    </w:rPr>
  </w:style>
  <w:style w:type="character" w:customStyle="1" w:styleId="WW8Num13z2">
    <w:name w:val="WW8Num13z2"/>
    <w:rsid w:val="00543F6D"/>
  </w:style>
  <w:style w:type="character" w:customStyle="1" w:styleId="WW8Num13z3">
    <w:name w:val="WW8Num13z3"/>
    <w:rsid w:val="00543F6D"/>
  </w:style>
  <w:style w:type="character" w:customStyle="1" w:styleId="WW8Num13z4">
    <w:name w:val="WW8Num13z4"/>
    <w:rsid w:val="00543F6D"/>
  </w:style>
  <w:style w:type="character" w:customStyle="1" w:styleId="WW8Num13z5">
    <w:name w:val="WW8Num13z5"/>
    <w:rsid w:val="00543F6D"/>
  </w:style>
  <w:style w:type="character" w:customStyle="1" w:styleId="WW8Num13z6">
    <w:name w:val="WW8Num13z6"/>
    <w:rsid w:val="00543F6D"/>
  </w:style>
  <w:style w:type="character" w:customStyle="1" w:styleId="WW8Num13z7">
    <w:name w:val="WW8Num13z7"/>
    <w:rsid w:val="00543F6D"/>
  </w:style>
  <w:style w:type="character" w:customStyle="1" w:styleId="WW8Num13z8">
    <w:name w:val="WW8Num13z8"/>
    <w:rsid w:val="00543F6D"/>
  </w:style>
  <w:style w:type="character" w:customStyle="1" w:styleId="WW8Num14z0">
    <w:name w:val="WW8Num14z0"/>
    <w:rsid w:val="00543F6D"/>
    <w:rPr>
      <w:rFonts w:ascii="Symbol" w:hAnsi="Symbol" w:cs="OpenSymbol"/>
    </w:rPr>
  </w:style>
  <w:style w:type="character" w:customStyle="1" w:styleId="WW8Num14z1">
    <w:name w:val="WW8Num14z1"/>
    <w:rsid w:val="00543F6D"/>
  </w:style>
  <w:style w:type="character" w:customStyle="1" w:styleId="WW8Num14z2">
    <w:name w:val="WW8Num14z2"/>
    <w:rsid w:val="00543F6D"/>
  </w:style>
  <w:style w:type="character" w:customStyle="1" w:styleId="WW8Num14z3">
    <w:name w:val="WW8Num14z3"/>
    <w:rsid w:val="00543F6D"/>
  </w:style>
  <w:style w:type="character" w:customStyle="1" w:styleId="WW8Num14z4">
    <w:name w:val="WW8Num14z4"/>
    <w:rsid w:val="00543F6D"/>
  </w:style>
  <w:style w:type="character" w:customStyle="1" w:styleId="WW8Num14z5">
    <w:name w:val="WW8Num14z5"/>
    <w:rsid w:val="00543F6D"/>
  </w:style>
  <w:style w:type="character" w:customStyle="1" w:styleId="WW8Num14z6">
    <w:name w:val="WW8Num14z6"/>
    <w:rsid w:val="00543F6D"/>
  </w:style>
  <w:style w:type="character" w:customStyle="1" w:styleId="WW8Num14z7">
    <w:name w:val="WW8Num14z7"/>
    <w:rsid w:val="00543F6D"/>
  </w:style>
  <w:style w:type="character" w:customStyle="1" w:styleId="WW8Num14z8">
    <w:name w:val="WW8Num14z8"/>
    <w:rsid w:val="00543F6D"/>
  </w:style>
  <w:style w:type="character" w:customStyle="1" w:styleId="WW8Num15z0">
    <w:name w:val="WW8Num15z0"/>
    <w:rsid w:val="00543F6D"/>
  </w:style>
  <w:style w:type="character" w:customStyle="1" w:styleId="WW8Num15z1">
    <w:name w:val="WW8Num15z1"/>
    <w:rsid w:val="00543F6D"/>
  </w:style>
  <w:style w:type="character" w:customStyle="1" w:styleId="WW8Num15z2">
    <w:name w:val="WW8Num15z2"/>
    <w:rsid w:val="00543F6D"/>
  </w:style>
  <w:style w:type="character" w:customStyle="1" w:styleId="WW8Num15z3">
    <w:name w:val="WW8Num15z3"/>
    <w:rsid w:val="00543F6D"/>
  </w:style>
  <w:style w:type="character" w:customStyle="1" w:styleId="WW8Num15z4">
    <w:name w:val="WW8Num15z4"/>
    <w:rsid w:val="00543F6D"/>
  </w:style>
  <w:style w:type="character" w:customStyle="1" w:styleId="WW8Num15z5">
    <w:name w:val="WW8Num15z5"/>
    <w:rsid w:val="00543F6D"/>
  </w:style>
  <w:style w:type="character" w:customStyle="1" w:styleId="WW8Num15z6">
    <w:name w:val="WW8Num15z6"/>
    <w:rsid w:val="00543F6D"/>
  </w:style>
  <w:style w:type="character" w:customStyle="1" w:styleId="WW8Num15z7">
    <w:name w:val="WW8Num15z7"/>
    <w:rsid w:val="00543F6D"/>
  </w:style>
  <w:style w:type="character" w:customStyle="1" w:styleId="WW8Num15z8">
    <w:name w:val="WW8Num15z8"/>
    <w:rsid w:val="00543F6D"/>
  </w:style>
  <w:style w:type="character" w:customStyle="1" w:styleId="WW8Num16z0">
    <w:name w:val="WW8Num16z0"/>
    <w:rsid w:val="00543F6D"/>
  </w:style>
  <w:style w:type="character" w:customStyle="1" w:styleId="WW8Num16z1">
    <w:name w:val="WW8Num16z1"/>
    <w:rsid w:val="00543F6D"/>
  </w:style>
  <w:style w:type="character" w:customStyle="1" w:styleId="WW8Num16z2">
    <w:name w:val="WW8Num16z2"/>
    <w:rsid w:val="00543F6D"/>
  </w:style>
  <w:style w:type="character" w:customStyle="1" w:styleId="WW8Num16z3">
    <w:name w:val="WW8Num16z3"/>
    <w:rsid w:val="00543F6D"/>
  </w:style>
  <w:style w:type="character" w:customStyle="1" w:styleId="WW8Num16z4">
    <w:name w:val="WW8Num16z4"/>
    <w:rsid w:val="00543F6D"/>
  </w:style>
  <w:style w:type="character" w:customStyle="1" w:styleId="WW8Num16z5">
    <w:name w:val="WW8Num16z5"/>
    <w:rsid w:val="00543F6D"/>
  </w:style>
  <w:style w:type="character" w:customStyle="1" w:styleId="WW8Num16z6">
    <w:name w:val="WW8Num16z6"/>
    <w:rsid w:val="00543F6D"/>
  </w:style>
  <w:style w:type="character" w:customStyle="1" w:styleId="WW8Num16z7">
    <w:name w:val="WW8Num16z7"/>
    <w:rsid w:val="00543F6D"/>
  </w:style>
  <w:style w:type="character" w:customStyle="1" w:styleId="WW8Num16z8">
    <w:name w:val="WW8Num16z8"/>
    <w:rsid w:val="00543F6D"/>
  </w:style>
  <w:style w:type="character" w:customStyle="1" w:styleId="WW-DefaultParagraphFont11">
    <w:name w:val="WW-Default Paragraph Font11"/>
    <w:rsid w:val="00543F6D"/>
  </w:style>
  <w:style w:type="character" w:customStyle="1" w:styleId="WW-DefaultParagraphFont111">
    <w:name w:val="WW-Default Paragraph Font111"/>
    <w:rsid w:val="00543F6D"/>
  </w:style>
  <w:style w:type="character" w:customStyle="1" w:styleId="WW-DefaultParagraphFont1111">
    <w:name w:val="WW-Default Paragraph Font1111"/>
    <w:rsid w:val="00543F6D"/>
  </w:style>
  <w:style w:type="character" w:customStyle="1" w:styleId="WW-DefaultParagraphFont11111">
    <w:name w:val="WW-Default Paragraph Font11111"/>
    <w:rsid w:val="00543F6D"/>
  </w:style>
  <w:style w:type="character" w:customStyle="1" w:styleId="WW-DefaultParagraphFont111111">
    <w:name w:val="WW-Default Paragraph Font111111"/>
    <w:rsid w:val="00543F6D"/>
  </w:style>
  <w:style w:type="character" w:customStyle="1" w:styleId="WW8Num17z0">
    <w:name w:val="WW8Num17z0"/>
    <w:rsid w:val="00543F6D"/>
  </w:style>
  <w:style w:type="character" w:customStyle="1" w:styleId="WW8Num17z1">
    <w:name w:val="WW8Num17z1"/>
    <w:rsid w:val="00543F6D"/>
  </w:style>
  <w:style w:type="character" w:customStyle="1" w:styleId="WW8Num17z2">
    <w:name w:val="WW8Num17z2"/>
    <w:rsid w:val="00543F6D"/>
  </w:style>
  <w:style w:type="character" w:customStyle="1" w:styleId="WW8Num17z3">
    <w:name w:val="WW8Num17z3"/>
    <w:rsid w:val="00543F6D"/>
  </w:style>
  <w:style w:type="character" w:customStyle="1" w:styleId="WW8Num17z4">
    <w:name w:val="WW8Num17z4"/>
    <w:rsid w:val="00543F6D"/>
  </w:style>
  <w:style w:type="character" w:customStyle="1" w:styleId="WW8Num17z5">
    <w:name w:val="WW8Num17z5"/>
    <w:rsid w:val="00543F6D"/>
  </w:style>
  <w:style w:type="character" w:customStyle="1" w:styleId="WW8Num17z6">
    <w:name w:val="WW8Num17z6"/>
    <w:rsid w:val="00543F6D"/>
  </w:style>
  <w:style w:type="character" w:customStyle="1" w:styleId="WW8Num17z7">
    <w:name w:val="WW8Num17z7"/>
    <w:rsid w:val="00543F6D"/>
  </w:style>
  <w:style w:type="character" w:customStyle="1" w:styleId="WW8Num17z8">
    <w:name w:val="WW8Num17z8"/>
    <w:rsid w:val="00543F6D"/>
  </w:style>
  <w:style w:type="character" w:customStyle="1" w:styleId="WW8Num18z0">
    <w:name w:val="WW8Num18z0"/>
    <w:rsid w:val="00543F6D"/>
  </w:style>
  <w:style w:type="character" w:customStyle="1" w:styleId="WW8Num18z1">
    <w:name w:val="WW8Num18z1"/>
    <w:rsid w:val="00543F6D"/>
  </w:style>
  <w:style w:type="character" w:customStyle="1" w:styleId="WW8Num18z2">
    <w:name w:val="WW8Num18z2"/>
    <w:rsid w:val="00543F6D"/>
  </w:style>
  <w:style w:type="character" w:customStyle="1" w:styleId="WW8Num18z3">
    <w:name w:val="WW8Num18z3"/>
    <w:rsid w:val="00543F6D"/>
  </w:style>
  <w:style w:type="character" w:customStyle="1" w:styleId="WW8Num18z4">
    <w:name w:val="WW8Num18z4"/>
    <w:rsid w:val="00543F6D"/>
  </w:style>
  <w:style w:type="character" w:customStyle="1" w:styleId="WW8Num18z5">
    <w:name w:val="WW8Num18z5"/>
    <w:rsid w:val="00543F6D"/>
  </w:style>
  <w:style w:type="character" w:customStyle="1" w:styleId="WW8Num18z6">
    <w:name w:val="WW8Num18z6"/>
    <w:rsid w:val="00543F6D"/>
  </w:style>
  <w:style w:type="character" w:customStyle="1" w:styleId="WW8Num18z7">
    <w:name w:val="WW8Num18z7"/>
    <w:rsid w:val="00543F6D"/>
  </w:style>
  <w:style w:type="character" w:customStyle="1" w:styleId="WW8Num18z8">
    <w:name w:val="WW8Num18z8"/>
    <w:rsid w:val="00543F6D"/>
  </w:style>
  <w:style w:type="character" w:customStyle="1" w:styleId="WW8Num3z1">
    <w:name w:val="WW8Num3z1"/>
    <w:rsid w:val="00543F6D"/>
  </w:style>
  <w:style w:type="character" w:customStyle="1" w:styleId="WW8Num3z2">
    <w:name w:val="WW8Num3z2"/>
    <w:rsid w:val="00543F6D"/>
  </w:style>
  <w:style w:type="character" w:customStyle="1" w:styleId="WW8Num3z3">
    <w:name w:val="WW8Num3z3"/>
    <w:rsid w:val="00543F6D"/>
  </w:style>
  <w:style w:type="character" w:customStyle="1" w:styleId="WW8Num3z4">
    <w:name w:val="WW8Num3z4"/>
    <w:rsid w:val="00543F6D"/>
    <w:rPr>
      <w:rFonts w:ascii="Arial" w:hAnsi="Arial" w:cs="Times New Roman"/>
      <w:b w:val="0"/>
      <w:i w:val="0"/>
      <w:sz w:val="20"/>
      <w:szCs w:val="20"/>
    </w:rPr>
  </w:style>
  <w:style w:type="character" w:customStyle="1" w:styleId="WW8Num3z5">
    <w:name w:val="WW8Num3z5"/>
    <w:rsid w:val="00543F6D"/>
  </w:style>
  <w:style w:type="character" w:customStyle="1" w:styleId="WW8Num3z6">
    <w:name w:val="WW8Num3z6"/>
    <w:rsid w:val="00543F6D"/>
  </w:style>
  <w:style w:type="character" w:customStyle="1" w:styleId="WW8Num3z7">
    <w:name w:val="WW8Num3z7"/>
    <w:rsid w:val="00543F6D"/>
  </w:style>
  <w:style w:type="character" w:customStyle="1" w:styleId="WW8Num3z8">
    <w:name w:val="WW8Num3z8"/>
    <w:rsid w:val="00543F6D"/>
  </w:style>
  <w:style w:type="character" w:customStyle="1" w:styleId="WW-DefaultParagraphFont1111111">
    <w:name w:val="WW-Default Paragraph Font1111111"/>
    <w:rsid w:val="00543F6D"/>
  </w:style>
  <w:style w:type="character" w:customStyle="1" w:styleId="WW-DefaultParagraphFont11111111">
    <w:name w:val="WW-Default Paragraph Font11111111"/>
    <w:rsid w:val="00543F6D"/>
  </w:style>
  <w:style w:type="character" w:customStyle="1" w:styleId="WW-DefaultParagraphFont111111111">
    <w:name w:val="WW-Default Paragraph Font111111111"/>
    <w:rsid w:val="00543F6D"/>
  </w:style>
  <w:style w:type="character" w:customStyle="1" w:styleId="WW-DefaultParagraphFont1111111111">
    <w:name w:val="WW-Default Paragraph Font1111111111"/>
    <w:rsid w:val="00543F6D"/>
  </w:style>
  <w:style w:type="character" w:customStyle="1" w:styleId="2">
    <w:name w:val="Προεπιλεγμένη γραμματοσειρά2"/>
    <w:rsid w:val="00543F6D"/>
  </w:style>
  <w:style w:type="character" w:customStyle="1" w:styleId="WW8Num19z0">
    <w:name w:val="WW8Num19z0"/>
    <w:rsid w:val="00543F6D"/>
    <w:rPr>
      <w:rFonts w:ascii="Calibri" w:hAnsi="Calibri" w:cs="Calibri"/>
    </w:rPr>
  </w:style>
  <w:style w:type="character" w:customStyle="1" w:styleId="WW8Num19z1">
    <w:name w:val="WW8Num19z1"/>
    <w:rsid w:val="00543F6D"/>
  </w:style>
  <w:style w:type="character" w:customStyle="1" w:styleId="WW8Num20z0">
    <w:name w:val="WW8Num20z0"/>
    <w:rsid w:val="00543F6D"/>
    <w:rPr>
      <w:rFonts w:ascii="Calibri" w:eastAsia="Calibri" w:hAnsi="Calibri" w:cs="Times New Roman"/>
    </w:rPr>
  </w:style>
  <w:style w:type="character" w:customStyle="1" w:styleId="WW8Num20z1">
    <w:name w:val="WW8Num20z1"/>
    <w:rsid w:val="00543F6D"/>
    <w:rPr>
      <w:rFonts w:ascii="Courier New" w:hAnsi="Courier New" w:cs="Courier New"/>
    </w:rPr>
  </w:style>
  <w:style w:type="character" w:customStyle="1" w:styleId="WW8Num20z2">
    <w:name w:val="WW8Num20z2"/>
    <w:rsid w:val="00543F6D"/>
    <w:rPr>
      <w:rFonts w:ascii="Wingdings" w:hAnsi="Wingdings" w:cs="Wingdings"/>
    </w:rPr>
  </w:style>
  <w:style w:type="character" w:customStyle="1" w:styleId="WW8Num20z3">
    <w:name w:val="WW8Num20z3"/>
    <w:rsid w:val="00543F6D"/>
    <w:rPr>
      <w:rFonts w:ascii="Symbol" w:hAnsi="Symbol" w:cs="Symbol"/>
    </w:rPr>
  </w:style>
  <w:style w:type="character" w:customStyle="1" w:styleId="WW-DefaultParagraphFont11111111111">
    <w:name w:val="WW-Default Paragraph Font11111111111"/>
    <w:rsid w:val="00543F6D"/>
  </w:style>
  <w:style w:type="character" w:customStyle="1" w:styleId="WW8Num19z2">
    <w:name w:val="WW8Num19z2"/>
    <w:rsid w:val="00543F6D"/>
  </w:style>
  <w:style w:type="character" w:customStyle="1" w:styleId="WW8Num19z3">
    <w:name w:val="WW8Num19z3"/>
    <w:rsid w:val="00543F6D"/>
  </w:style>
  <w:style w:type="character" w:customStyle="1" w:styleId="WW8Num19z4">
    <w:name w:val="WW8Num19z4"/>
    <w:rsid w:val="00543F6D"/>
  </w:style>
  <w:style w:type="character" w:customStyle="1" w:styleId="WW8Num19z5">
    <w:name w:val="WW8Num19z5"/>
    <w:rsid w:val="00543F6D"/>
  </w:style>
  <w:style w:type="character" w:customStyle="1" w:styleId="WW8Num19z6">
    <w:name w:val="WW8Num19z6"/>
    <w:rsid w:val="00543F6D"/>
  </w:style>
  <w:style w:type="character" w:customStyle="1" w:styleId="WW8Num19z7">
    <w:name w:val="WW8Num19z7"/>
    <w:rsid w:val="00543F6D"/>
  </w:style>
  <w:style w:type="character" w:customStyle="1" w:styleId="WW8Num19z8">
    <w:name w:val="WW8Num19z8"/>
    <w:rsid w:val="00543F6D"/>
  </w:style>
  <w:style w:type="character" w:customStyle="1" w:styleId="WW8Num20z4">
    <w:name w:val="WW8Num20z4"/>
    <w:rsid w:val="00543F6D"/>
  </w:style>
  <w:style w:type="character" w:customStyle="1" w:styleId="WW8Num20z5">
    <w:name w:val="WW8Num20z5"/>
    <w:rsid w:val="00543F6D"/>
  </w:style>
  <w:style w:type="character" w:customStyle="1" w:styleId="WW8Num20z6">
    <w:name w:val="WW8Num20z6"/>
    <w:rsid w:val="00543F6D"/>
  </w:style>
  <w:style w:type="character" w:customStyle="1" w:styleId="WW8Num20z7">
    <w:name w:val="WW8Num20z7"/>
    <w:rsid w:val="00543F6D"/>
  </w:style>
  <w:style w:type="character" w:customStyle="1" w:styleId="WW8Num20z8">
    <w:name w:val="WW8Num20z8"/>
    <w:rsid w:val="00543F6D"/>
  </w:style>
  <w:style w:type="character" w:customStyle="1" w:styleId="WW-DefaultParagraphFont111111111111">
    <w:name w:val="WW-Default Paragraph Font111111111111"/>
    <w:rsid w:val="00543F6D"/>
  </w:style>
  <w:style w:type="character" w:customStyle="1" w:styleId="WW-DefaultParagraphFont1111111111111">
    <w:name w:val="WW-Default Paragraph Font1111111111111"/>
    <w:rsid w:val="00543F6D"/>
  </w:style>
  <w:style w:type="character" w:customStyle="1" w:styleId="WW8Num21z0">
    <w:name w:val="WW8Num21z0"/>
    <w:rsid w:val="00543F6D"/>
    <w:rPr>
      <w:rFonts w:ascii="Calibri" w:eastAsia="Times New Roman" w:hAnsi="Calibri" w:cs="Calibri"/>
    </w:rPr>
  </w:style>
  <w:style w:type="character" w:customStyle="1" w:styleId="WW8Num21z1">
    <w:name w:val="WW8Num21z1"/>
    <w:rsid w:val="00543F6D"/>
    <w:rPr>
      <w:rFonts w:ascii="Courier New" w:hAnsi="Courier New" w:cs="Courier New"/>
    </w:rPr>
  </w:style>
  <w:style w:type="character" w:customStyle="1" w:styleId="WW8Num21z2">
    <w:name w:val="WW8Num21z2"/>
    <w:rsid w:val="00543F6D"/>
    <w:rPr>
      <w:rFonts w:ascii="Wingdings" w:hAnsi="Wingdings" w:cs="Wingdings"/>
    </w:rPr>
  </w:style>
  <w:style w:type="character" w:customStyle="1" w:styleId="WW8Num21z3">
    <w:name w:val="WW8Num21z3"/>
    <w:rsid w:val="00543F6D"/>
    <w:rPr>
      <w:rFonts w:ascii="Symbol" w:hAnsi="Symbol" w:cs="Symbol"/>
    </w:rPr>
  </w:style>
  <w:style w:type="character" w:customStyle="1" w:styleId="WW8Num22z0">
    <w:name w:val="WW8Num22z0"/>
    <w:rsid w:val="00543F6D"/>
    <w:rPr>
      <w:rFonts w:ascii="Symbol" w:hAnsi="Symbol" w:cs="Symbol"/>
    </w:rPr>
  </w:style>
  <w:style w:type="character" w:customStyle="1" w:styleId="WW8Num22z1">
    <w:name w:val="WW8Num22z1"/>
    <w:rsid w:val="00543F6D"/>
    <w:rPr>
      <w:rFonts w:ascii="Courier New" w:hAnsi="Courier New" w:cs="Courier New"/>
    </w:rPr>
  </w:style>
  <w:style w:type="character" w:customStyle="1" w:styleId="WW8Num22z2">
    <w:name w:val="WW8Num22z2"/>
    <w:rsid w:val="00543F6D"/>
    <w:rPr>
      <w:rFonts w:ascii="Wingdings" w:hAnsi="Wingdings" w:cs="Wingdings"/>
    </w:rPr>
  </w:style>
  <w:style w:type="character" w:customStyle="1" w:styleId="WW8Num23z0">
    <w:name w:val="WW8Num23z0"/>
    <w:rsid w:val="00543F6D"/>
    <w:rPr>
      <w:rFonts w:ascii="Calibri" w:eastAsia="Times New Roman" w:hAnsi="Calibri" w:cs="Calibri"/>
    </w:rPr>
  </w:style>
  <w:style w:type="character" w:customStyle="1" w:styleId="WW8Num23z1">
    <w:name w:val="WW8Num23z1"/>
    <w:rsid w:val="00543F6D"/>
    <w:rPr>
      <w:rFonts w:ascii="Courier New" w:hAnsi="Courier New" w:cs="Courier New"/>
    </w:rPr>
  </w:style>
  <w:style w:type="character" w:customStyle="1" w:styleId="WW8Num23z2">
    <w:name w:val="WW8Num23z2"/>
    <w:rsid w:val="00543F6D"/>
    <w:rPr>
      <w:rFonts w:ascii="Wingdings" w:hAnsi="Wingdings" w:cs="Wingdings"/>
    </w:rPr>
  </w:style>
  <w:style w:type="character" w:customStyle="1" w:styleId="WW8Num23z3">
    <w:name w:val="WW8Num23z3"/>
    <w:rsid w:val="00543F6D"/>
    <w:rPr>
      <w:rFonts w:ascii="Symbol" w:hAnsi="Symbol" w:cs="Symbol"/>
    </w:rPr>
  </w:style>
  <w:style w:type="character" w:customStyle="1" w:styleId="WW8Num24z0">
    <w:name w:val="WW8Num24z0"/>
    <w:rsid w:val="00543F6D"/>
    <w:rPr>
      <w:rFonts w:ascii="Symbol" w:hAnsi="Symbol" w:cs="Symbol"/>
      <w:strike/>
      <w:color w:val="0070C0"/>
      <w:position w:val="0"/>
      <w:sz w:val="24"/>
      <w:vertAlign w:val="baseline"/>
      <w:lang w:val="el-GR"/>
    </w:rPr>
  </w:style>
  <w:style w:type="character" w:customStyle="1" w:styleId="WW8Num24z1">
    <w:name w:val="WW8Num24z1"/>
    <w:rsid w:val="00543F6D"/>
    <w:rPr>
      <w:rFonts w:ascii="Courier New" w:hAnsi="Courier New" w:cs="Courier New"/>
    </w:rPr>
  </w:style>
  <w:style w:type="character" w:customStyle="1" w:styleId="WW8Num24z2">
    <w:name w:val="WW8Num24z2"/>
    <w:rsid w:val="00543F6D"/>
    <w:rPr>
      <w:rFonts w:ascii="Wingdings" w:hAnsi="Wingdings" w:cs="Wingdings"/>
    </w:rPr>
  </w:style>
  <w:style w:type="character" w:customStyle="1" w:styleId="WW8Num25z0">
    <w:name w:val="WW8Num25z0"/>
    <w:rsid w:val="00543F6D"/>
    <w:rPr>
      <w:rFonts w:ascii="Symbol" w:hAnsi="Symbol" w:cs="Symbol"/>
    </w:rPr>
  </w:style>
  <w:style w:type="character" w:customStyle="1" w:styleId="WW8Num25z1">
    <w:name w:val="WW8Num25z1"/>
    <w:rsid w:val="00543F6D"/>
    <w:rPr>
      <w:rFonts w:ascii="Courier New" w:hAnsi="Courier New" w:cs="Courier New"/>
    </w:rPr>
  </w:style>
  <w:style w:type="character" w:customStyle="1" w:styleId="WW8Num25z2">
    <w:name w:val="WW8Num25z2"/>
    <w:rsid w:val="00543F6D"/>
    <w:rPr>
      <w:rFonts w:ascii="Wingdings" w:hAnsi="Wingdings" w:cs="Wingdings"/>
    </w:rPr>
  </w:style>
  <w:style w:type="character" w:customStyle="1" w:styleId="WW8Num26z0">
    <w:name w:val="WW8Num26z0"/>
    <w:rsid w:val="00543F6D"/>
    <w:rPr>
      <w:rFonts w:ascii="Symbol" w:hAnsi="Symbol" w:cs="Symbol"/>
    </w:rPr>
  </w:style>
  <w:style w:type="character" w:customStyle="1" w:styleId="WW8Num26z1">
    <w:name w:val="WW8Num26z1"/>
    <w:rsid w:val="00543F6D"/>
    <w:rPr>
      <w:rFonts w:ascii="Courier New" w:hAnsi="Courier New" w:cs="Courier New"/>
    </w:rPr>
  </w:style>
  <w:style w:type="character" w:customStyle="1" w:styleId="WW8Num26z2">
    <w:name w:val="WW8Num26z2"/>
    <w:rsid w:val="00543F6D"/>
    <w:rPr>
      <w:rFonts w:ascii="Wingdings" w:hAnsi="Wingdings" w:cs="Wingdings"/>
    </w:rPr>
  </w:style>
  <w:style w:type="character" w:customStyle="1" w:styleId="WW8Num27z0">
    <w:name w:val="WW8Num27z0"/>
    <w:rsid w:val="00543F6D"/>
    <w:rPr>
      <w:rFonts w:ascii="Calibri" w:eastAsia="Times New Roman" w:hAnsi="Calibri" w:cs="Calibri"/>
    </w:rPr>
  </w:style>
  <w:style w:type="character" w:customStyle="1" w:styleId="WW8Num27z1">
    <w:name w:val="WW8Num27z1"/>
    <w:rsid w:val="00543F6D"/>
    <w:rPr>
      <w:rFonts w:ascii="Courier New" w:hAnsi="Courier New" w:cs="Courier New"/>
    </w:rPr>
  </w:style>
  <w:style w:type="character" w:customStyle="1" w:styleId="WW8Num27z2">
    <w:name w:val="WW8Num27z2"/>
    <w:rsid w:val="00543F6D"/>
    <w:rPr>
      <w:rFonts w:ascii="Wingdings" w:hAnsi="Wingdings" w:cs="Wingdings"/>
    </w:rPr>
  </w:style>
  <w:style w:type="character" w:customStyle="1" w:styleId="WW8Num27z3">
    <w:name w:val="WW8Num27z3"/>
    <w:rsid w:val="00543F6D"/>
    <w:rPr>
      <w:rFonts w:ascii="Symbol" w:hAnsi="Symbol" w:cs="Symbol"/>
    </w:rPr>
  </w:style>
  <w:style w:type="character" w:customStyle="1" w:styleId="WW8Num28z0">
    <w:name w:val="WW8Num28z0"/>
    <w:rsid w:val="00543F6D"/>
    <w:rPr>
      <w:rFonts w:ascii="Symbol" w:hAnsi="Symbol" w:cs="Symbol"/>
    </w:rPr>
  </w:style>
  <w:style w:type="character" w:customStyle="1" w:styleId="WW8Num28z1">
    <w:name w:val="WW8Num28z1"/>
    <w:rsid w:val="00543F6D"/>
    <w:rPr>
      <w:rFonts w:ascii="Courier New" w:hAnsi="Courier New" w:cs="Courier New"/>
    </w:rPr>
  </w:style>
  <w:style w:type="character" w:customStyle="1" w:styleId="WW8Num28z2">
    <w:name w:val="WW8Num28z2"/>
    <w:rsid w:val="00543F6D"/>
    <w:rPr>
      <w:rFonts w:ascii="Wingdings" w:hAnsi="Wingdings" w:cs="Wingdings"/>
    </w:rPr>
  </w:style>
  <w:style w:type="character" w:customStyle="1" w:styleId="WW8Num29z0">
    <w:name w:val="WW8Num29z0"/>
    <w:rsid w:val="00543F6D"/>
    <w:rPr>
      <w:rFonts w:ascii="Calibri" w:eastAsia="Times New Roman" w:hAnsi="Calibri" w:cs="Calibri"/>
    </w:rPr>
  </w:style>
  <w:style w:type="character" w:customStyle="1" w:styleId="WW8Num29z1">
    <w:name w:val="WW8Num29z1"/>
    <w:rsid w:val="00543F6D"/>
    <w:rPr>
      <w:rFonts w:ascii="Courier New" w:hAnsi="Courier New" w:cs="Courier New"/>
    </w:rPr>
  </w:style>
  <w:style w:type="character" w:customStyle="1" w:styleId="WW8Num29z2">
    <w:name w:val="WW8Num29z2"/>
    <w:rsid w:val="00543F6D"/>
    <w:rPr>
      <w:rFonts w:ascii="Wingdings" w:hAnsi="Wingdings" w:cs="Wingdings"/>
    </w:rPr>
  </w:style>
  <w:style w:type="character" w:customStyle="1" w:styleId="WW8Num29z3">
    <w:name w:val="WW8Num29z3"/>
    <w:rsid w:val="00543F6D"/>
    <w:rPr>
      <w:rFonts w:ascii="Symbol" w:hAnsi="Symbol" w:cs="Symbol"/>
    </w:rPr>
  </w:style>
  <w:style w:type="character" w:customStyle="1" w:styleId="WW8Num30z0">
    <w:name w:val="WW8Num30z0"/>
    <w:rsid w:val="00543F6D"/>
    <w:rPr>
      <w:rFonts w:ascii="Symbol" w:hAnsi="Symbol" w:cs="Symbol"/>
      <w:shd w:val="clear" w:color="auto" w:fill="FFFF00"/>
    </w:rPr>
  </w:style>
  <w:style w:type="character" w:customStyle="1" w:styleId="WW8Num30z1">
    <w:name w:val="WW8Num30z1"/>
    <w:rsid w:val="00543F6D"/>
    <w:rPr>
      <w:rFonts w:ascii="Courier New" w:hAnsi="Courier New" w:cs="Courier New"/>
    </w:rPr>
  </w:style>
  <w:style w:type="character" w:customStyle="1" w:styleId="WW8Num30z2">
    <w:name w:val="WW8Num30z2"/>
    <w:rsid w:val="00543F6D"/>
    <w:rPr>
      <w:rFonts w:ascii="Wingdings" w:hAnsi="Wingdings" w:cs="Wingdings"/>
    </w:rPr>
  </w:style>
  <w:style w:type="character" w:customStyle="1" w:styleId="WW8Num31z0">
    <w:name w:val="WW8Num31z0"/>
    <w:rsid w:val="00543F6D"/>
    <w:rPr>
      <w:rFonts w:cs="Times New Roman"/>
    </w:rPr>
  </w:style>
  <w:style w:type="character" w:customStyle="1" w:styleId="WW8Num32z0">
    <w:name w:val="WW8Num32z0"/>
    <w:rsid w:val="00543F6D"/>
  </w:style>
  <w:style w:type="character" w:customStyle="1" w:styleId="WW8Num32z1">
    <w:name w:val="WW8Num32z1"/>
    <w:rsid w:val="00543F6D"/>
  </w:style>
  <w:style w:type="character" w:customStyle="1" w:styleId="WW8Num32z2">
    <w:name w:val="WW8Num32z2"/>
    <w:rsid w:val="00543F6D"/>
  </w:style>
  <w:style w:type="character" w:customStyle="1" w:styleId="WW8Num32z3">
    <w:name w:val="WW8Num32z3"/>
    <w:rsid w:val="00543F6D"/>
  </w:style>
  <w:style w:type="character" w:customStyle="1" w:styleId="WW8Num32z4">
    <w:name w:val="WW8Num32z4"/>
    <w:rsid w:val="00543F6D"/>
  </w:style>
  <w:style w:type="character" w:customStyle="1" w:styleId="WW8Num32z5">
    <w:name w:val="WW8Num32z5"/>
    <w:rsid w:val="00543F6D"/>
  </w:style>
  <w:style w:type="character" w:customStyle="1" w:styleId="WW8Num32z6">
    <w:name w:val="WW8Num32z6"/>
    <w:rsid w:val="00543F6D"/>
  </w:style>
  <w:style w:type="character" w:customStyle="1" w:styleId="WW8Num32z7">
    <w:name w:val="WW8Num32z7"/>
    <w:rsid w:val="00543F6D"/>
  </w:style>
  <w:style w:type="character" w:customStyle="1" w:styleId="WW8Num32z8">
    <w:name w:val="WW8Num32z8"/>
    <w:rsid w:val="00543F6D"/>
  </w:style>
  <w:style w:type="character" w:customStyle="1" w:styleId="WW8Num33z0">
    <w:name w:val="WW8Num33z0"/>
    <w:rsid w:val="00543F6D"/>
    <w:rPr>
      <w:rFonts w:ascii="Symbol" w:eastAsia="Calibri" w:hAnsi="Symbol" w:cs="Symbol"/>
    </w:rPr>
  </w:style>
  <w:style w:type="character" w:customStyle="1" w:styleId="WW8Num33z1">
    <w:name w:val="WW8Num33z1"/>
    <w:rsid w:val="00543F6D"/>
    <w:rPr>
      <w:rFonts w:ascii="Courier New" w:hAnsi="Courier New" w:cs="Courier New"/>
    </w:rPr>
  </w:style>
  <w:style w:type="character" w:customStyle="1" w:styleId="WW8Num33z2">
    <w:name w:val="WW8Num33z2"/>
    <w:rsid w:val="00543F6D"/>
    <w:rPr>
      <w:rFonts w:ascii="Wingdings" w:hAnsi="Wingdings" w:cs="Wingdings"/>
    </w:rPr>
  </w:style>
  <w:style w:type="character" w:customStyle="1" w:styleId="WW8Num34z0">
    <w:name w:val="WW8Num34z0"/>
    <w:rsid w:val="00543F6D"/>
    <w:rPr>
      <w:rFonts w:ascii="Symbol" w:hAnsi="Symbol" w:cs="Symbol"/>
    </w:rPr>
  </w:style>
  <w:style w:type="character" w:customStyle="1" w:styleId="WW8Num34z1">
    <w:name w:val="WW8Num34z1"/>
    <w:rsid w:val="00543F6D"/>
    <w:rPr>
      <w:rFonts w:ascii="Courier New" w:hAnsi="Courier New" w:cs="Courier New"/>
    </w:rPr>
  </w:style>
  <w:style w:type="character" w:customStyle="1" w:styleId="WW8Num34z2">
    <w:name w:val="WW8Num34z2"/>
    <w:rsid w:val="00543F6D"/>
    <w:rPr>
      <w:rFonts w:ascii="Wingdings" w:hAnsi="Wingdings" w:cs="Wingdings"/>
    </w:rPr>
  </w:style>
  <w:style w:type="character" w:customStyle="1" w:styleId="WW8Num35z0">
    <w:name w:val="WW8Num35z0"/>
    <w:rsid w:val="00543F6D"/>
    <w:rPr>
      <w:rFonts w:ascii="Calibri" w:eastAsia="Times New Roman" w:hAnsi="Calibri" w:cs="Calibri"/>
    </w:rPr>
  </w:style>
  <w:style w:type="character" w:customStyle="1" w:styleId="WW8Num35z1">
    <w:name w:val="WW8Num35z1"/>
    <w:rsid w:val="00543F6D"/>
    <w:rPr>
      <w:rFonts w:ascii="Courier New" w:hAnsi="Courier New" w:cs="Courier New"/>
    </w:rPr>
  </w:style>
  <w:style w:type="character" w:customStyle="1" w:styleId="WW8Num35z2">
    <w:name w:val="WW8Num35z2"/>
    <w:rsid w:val="00543F6D"/>
    <w:rPr>
      <w:rFonts w:ascii="Wingdings" w:hAnsi="Wingdings" w:cs="Wingdings"/>
    </w:rPr>
  </w:style>
  <w:style w:type="character" w:customStyle="1" w:styleId="WW8Num35z3">
    <w:name w:val="WW8Num35z3"/>
    <w:rsid w:val="00543F6D"/>
    <w:rPr>
      <w:rFonts w:ascii="Symbol" w:hAnsi="Symbol" w:cs="Symbol"/>
    </w:rPr>
  </w:style>
  <w:style w:type="character" w:customStyle="1" w:styleId="WW8Num36z0">
    <w:name w:val="WW8Num36z0"/>
    <w:rsid w:val="00543F6D"/>
    <w:rPr>
      <w:lang w:val="el-GR"/>
    </w:rPr>
  </w:style>
  <w:style w:type="character" w:customStyle="1" w:styleId="WW8Num36z1">
    <w:name w:val="WW8Num36z1"/>
    <w:rsid w:val="00543F6D"/>
  </w:style>
  <w:style w:type="character" w:customStyle="1" w:styleId="WW8Num36z2">
    <w:name w:val="WW8Num36z2"/>
    <w:rsid w:val="00543F6D"/>
  </w:style>
  <w:style w:type="character" w:customStyle="1" w:styleId="WW8Num36z3">
    <w:name w:val="WW8Num36z3"/>
    <w:rsid w:val="00543F6D"/>
  </w:style>
  <w:style w:type="character" w:customStyle="1" w:styleId="WW8Num36z4">
    <w:name w:val="WW8Num36z4"/>
    <w:rsid w:val="00543F6D"/>
  </w:style>
  <w:style w:type="character" w:customStyle="1" w:styleId="WW8Num36z5">
    <w:name w:val="WW8Num36z5"/>
    <w:rsid w:val="00543F6D"/>
  </w:style>
  <w:style w:type="character" w:customStyle="1" w:styleId="WW8Num36z6">
    <w:name w:val="WW8Num36z6"/>
    <w:rsid w:val="00543F6D"/>
  </w:style>
  <w:style w:type="character" w:customStyle="1" w:styleId="WW8Num36z7">
    <w:name w:val="WW8Num36z7"/>
    <w:rsid w:val="00543F6D"/>
  </w:style>
  <w:style w:type="character" w:customStyle="1" w:styleId="WW8Num36z8">
    <w:name w:val="WW8Num36z8"/>
    <w:rsid w:val="00543F6D"/>
  </w:style>
  <w:style w:type="character" w:customStyle="1" w:styleId="WW8Num37z0">
    <w:name w:val="WW8Num37z0"/>
    <w:rsid w:val="00543F6D"/>
    <w:rPr>
      <w:rFonts w:ascii="Calibri" w:eastAsia="Times New Roman" w:hAnsi="Calibri" w:cs="Calibri"/>
    </w:rPr>
  </w:style>
  <w:style w:type="character" w:customStyle="1" w:styleId="WW8Num37z1">
    <w:name w:val="WW8Num37z1"/>
    <w:rsid w:val="00543F6D"/>
    <w:rPr>
      <w:rFonts w:ascii="Courier New" w:hAnsi="Courier New" w:cs="Courier New"/>
    </w:rPr>
  </w:style>
  <w:style w:type="character" w:customStyle="1" w:styleId="WW8Num37z2">
    <w:name w:val="WW8Num37z2"/>
    <w:rsid w:val="00543F6D"/>
    <w:rPr>
      <w:rFonts w:ascii="Wingdings" w:hAnsi="Wingdings" w:cs="Wingdings"/>
    </w:rPr>
  </w:style>
  <w:style w:type="character" w:customStyle="1" w:styleId="WW8Num37z3">
    <w:name w:val="WW8Num37z3"/>
    <w:rsid w:val="00543F6D"/>
    <w:rPr>
      <w:rFonts w:ascii="Symbol" w:hAnsi="Symbol" w:cs="Symbol"/>
    </w:rPr>
  </w:style>
  <w:style w:type="character" w:customStyle="1" w:styleId="WW8Num38z0">
    <w:name w:val="WW8Num38z0"/>
    <w:rsid w:val="00543F6D"/>
  </w:style>
  <w:style w:type="character" w:customStyle="1" w:styleId="WW8Num38z1">
    <w:name w:val="WW8Num38z1"/>
    <w:rsid w:val="00543F6D"/>
  </w:style>
  <w:style w:type="character" w:customStyle="1" w:styleId="WW8Num38z2">
    <w:name w:val="WW8Num38z2"/>
    <w:rsid w:val="00543F6D"/>
  </w:style>
  <w:style w:type="character" w:customStyle="1" w:styleId="WW8Num38z3">
    <w:name w:val="WW8Num38z3"/>
    <w:rsid w:val="00543F6D"/>
  </w:style>
  <w:style w:type="character" w:customStyle="1" w:styleId="WW8Num38z4">
    <w:name w:val="WW8Num38z4"/>
    <w:rsid w:val="00543F6D"/>
  </w:style>
  <w:style w:type="character" w:customStyle="1" w:styleId="WW8Num38z5">
    <w:name w:val="WW8Num38z5"/>
    <w:rsid w:val="00543F6D"/>
  </w:style>
  <w:style w:type="character" w:customStyle="1" w:styleId="WW8Num38z6">
    <w:name w:val="WW8Num38z6"/>
    <w:rsid w:val="00543F6D"/>
  </w:style>
  <w:style w:type="character" w:customStyle="1" w:styleId="WW8Num38z7">
    <w:name w:val="WW8Num38z7"/>
    <w:rsid w:val="00543F6D"/>
  </w:style>
  <w:style w:type="character" w:customStyle="1" w:styleId="WW8Num38z8">
    <w:name w:val="WW8Num38z8"/>
    <w:rsid w:val="00543F6D"/>
  </w:style>
  <w:style w:type="character" w:customStyle="1" w:styleId="WW-DefaultParagraphFont11111111111111">
    <w:name w:val="WW-Default Paragraph Font11111111111111"/>
    <w:rsid w:val="00543F6D"/>
  </w:style>
  <w:style w:type="character" w:customStyle="1" w:styleId="WW8Num4z1">
    <w:name w:val="WW8Num4z1"/>
    <w:rsid w:val="00543F6D"/>
    <w:rPr>
      <w:rFonts w:cs="Times New Roman"/>
    </w:rPr>
  </w:style>
  <w:style w:type="character" w:customStyle="1" w:styleId="WW8Num5z1">
    <w:name w:val="WW8Num5z1"/>
    <w:rsid w:val="00543F6D"/>
    <w:rPr>
      <w:rFonts w:cs="Times New Roman"/>
    </w:rPr>
  </w:style>
  <w:style w:type="character" w:customStyle="1" w:styleId="WW8Num6z1">
    <w:name w:val="WW8Num6z1"/>
    <w:rsid w:val="00543F6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43F6D"/>
  </w:style>
  <w:style w:type="character" w:customStyle="1" w:styleId="WW8Num29z5">
    <w:name w:val="WW8Num29z5"/>
    <w:rsid w:val="00543F6D"/>
  </w:style>
  <w:style w:type="character" w:customStyle="1" w:styleId="WW8Num29z6">
    <w:name w:val="WW8Num29z6"/>
    <w:rsid w:val="00543F6D"/>
  </w:style>
  <w:style w:type="character" w:customStyle="1" w:styleId="WW8Num29z7">
    <w:name w:val="WW8Num29z7"/>
    <w:rsid w:val="00543F6D"/>
  </w:style>
  <w:style w:type="character" w:customStyle="1" w:styleId="WW8Num29z8">
    <w:name w:val="WW8Num29z8"/>
    <w:rsid w:val="00543F6D"/>
  </w:style>
  <w:style w:type="character" w:customStyle="1" w:styleId="WW8Num30z3">
    <w:name w:val="WW8Num30z3"/>
    <w:rsid w:val="00543F6D"/>
    <w:rPr>
      <w:rFonts w:ascii="Symbol" w:hAnsi="Symbol" w:cs="Symbol"/>
    </w:rPr>
  </w:style>
  <w:style w:type="character" w:customStyle="1" w:styleId="WW8Num31z1">
    <w:name w:val="WW8Num31z1"/>
    <w:rsid w:val="00543F6D"/>
  </w:style>
  <w:style w:type="character" w:customStyle="1" w:styleId="WW8Num31z2">
    <w:name w:val="WW8Num31z2"/>
    <w:rsid w:val="00543F6D"/>
  </w:style>
  <w:style w:type="character" w:customStyle="1" w:styleId="WW8Num31z3">
    <w:name w:val="WW8Num31z3"/>
    <w:rsid w:val="00543F6D"/>
  </w:style>
  <w:style w:type="character" w:customStyle="1" w:styleId="WW8Num31z4">
    <w:name w:val="WW8Num31z4"/>
    <w:rsid w:val="00543F6D"/>
  </w:style>
  <w:style w:type="character" w:customStyle="1" w:styleId="WW8Num31z5">
    <w:name w:val="WW8Num31z5"/>
    <w:rsid w:val="00543F6D"/>
  </w:style>
  <w:style w:type="character" w:customStyle="1" w:styleId="WW8Num31z6">
    <w:name w:val="WW8Num31z6"/>
    <w:rsid w:val="00543F6D"/>
  </w:style>
  <w:style w:type="character" w:customStyle="1" w:styleId="WW8Num31z7">
    <w:name w:val="WW8Num31z7"/>
    <w:rsid w:val="00543F6D"/>
  </w:style>
  <w:style w:type="character" w:customStyle="1" w:styleId="WW8Num31z8">
    <w:name w:val="WW8Num31z8"/>
    <w:rsid w:val="00543F6D"/>
  </w:style>
  <w:style w:type="character" w:customStyle="1" w:styleId="WW8Num39z0">
    <w:name w:val="WW8Num39z0"/>
    <w:rsid w:val="00543F6D"/>
    <w:rPr>
      <w:rFonts w:ascii="Calibri" w:eastAsia="Times New Roman" w:hAnsi="Calibri" w:cs="Calibri"/>
    </w:rPr>
  </w:style>
  <w:style w:type="character" w:customStyle="1" w:styleId="WW8Num39z1">
    <w:name w:val="WW8Num39z1"/>
    <w:rsid w:val="00543F6D"/>
    <w:rPr>
      <w:rFonts w:ascii="Courier New" w:hAnsi="Courier New" w:cs="Courier New"/>
    </w:rPr>
  </w:style>
  <w:style w:type="character" w:customStyle="1" w:styleId="WW8Num39z2">
    <w:name w:val="WW8Num39z2"/>
    <w:rsid w:val="00543F6D"/>
    <w:rPr>
      <w:rFonts w:ascii="Wingdings" w:hAnsi="Wingdings" w:cs="Wingdings"/>
    </w:rPr>
  </w:style>
  <w:style w:type="character" w:customStyle="1" w:styleId="WW8Num39z3">
    <w:name w:val="WW8Num39z3"/>
    <w:rsid w:val="00543F6D"/>
    <w:rPr>
      <w:rFonts w:ascii="Symbol" w:hAnsi="Symbol" w:cs="Symbol"/>
    </w:rPr>
  </w:style>
  <w:style w:type="character" w:customStyle="1" w:styleId="WW8Num40z0">
    <w:name w:val="WW8Num40z0"/>
    <w:rsid w:val="00543F6D"/>
    <w:rPr>
      <w:rFonts w:ascii="Symbol" w:hAnsi="Symbol" w:cs="Symbol"/>
    </w:rPr>
  </w:style>
  <w:style w:type="character" w:customStyle="1" w:styleId="WW8Num40z1">
    <w:name w:val="WW8Num40z1"/>
    <w:rsid w:val="00543F6D"/>
    <w:rPr>
      <w:rFonts w:ascii="Courier New" w:hAnsi="Courier New" w:cs="Courier New"/>
    </w:rPr>
  </w:style>
  <w:style w:type="character" w:customStyle="1" w:styleId="WW8Num40z2">
    <w:name w:val="WW8Num40z2"/>
    <w:rsid w:val="00543F6D"/>
    <w:rPr>
      <w:rFonts w:ascii="Wingdings" w:hAnsi="Wingdings" w:cs="Wingdings"/>
    </w:rPr>
  </w:style>
  <w:style w:type="character" w:customStyle="1" w:styleId="WW8Num41z0">
    <w:name w:val="WW8Num41z0"/>
    <w:rsid w:val="00543F6D"/>
    <w:rPr>
      <w:rFonts w:ascii="Arial" w:hAnsi="Arial" w:cs="Times New Roman"/>
      <w:b/>
      <w:i w:val="0"/>
      <w:sz w:val="20"/>
      <w:szCs w:val="20"/>
    </w:rPr>
  </w:style>
  <w:style w:type="character" w:customStyle="1" w:styleId="WW8Num41z1">
    <w:name w:val="WW8Num41z1"/>
    <w:rsid w:val="00543F6D"/>
    <w:rPr>
      <w:rFonts w:cs="Times New Roman"/>
    </w:rPr>
  </w:style>
  <w:style w:type="character" w:customStyle="1" w:styleId="WW8Num41z2">
    <w:name w:val="WW8Num41z2"/>
    <w:rsid w:val="00543F6D"/>
    <w:rPr>
      <w:rFonts w:ascii="Arial" w:hAnsi="Arial" w:cs="Times New Roman"/>
      <w:b w:val="0"/>
      <w:i w:val="0"/>
    </w:rPr>
  </w:style>
  <w:style w:type="character" w:customStyle="1" w:styleId="WW8Num41z3">
    <w:name w:val="WW8Num41z3"/>
    <w:rsid w:val="00543F6D"/>
    <w:rPr>
      <w:rFonts w:ascii="Arial" w:hAnsi="Arial" w:cs="Times New Roman"/>
      <w:b w:val="0"/>
      <w:i w:val="0"/>
      <w:sz w:val="20"/>
      <w:szCs w:val="20"/>
    </w:rPr>
  </w:style>
  <w:style w:type="character" w:customStyle="1" w:styleId="DefaultParagraphFont1">
    <w:name w:val="Default Paragraph Font1"/>
    <w:rsid w:val="00543F6D"/>
  </w:style>
  <w:style w:type="character" w:customStyle="1" w:styleId="Heading1Char">
    <w:name w:val="Heading 1 Char"/>
    <w:rsid w:val="00543F6D"/>
    <w:rPr>
      <w:rFonts w:ascii="Arial" w:hAnsi="Arial" w:cs="Arial"/>
      <w:b/>
      <w:bCs/>
      <w:color w:val="333399"/>
      <w:sz w:val="28"/>
      <w:szCs w:val="32"/>
      <w:lang w:val="en-US"/>
    </w:rPr>
  </w:style>
  <w:style w:type="character" w:customStyle="1" w:styleId="Heading2Char">
    <w:name w:val="Heading 2 Char"/>
    <w:rsid w:val="00543F6D"/>
    <w:rPr>
      <w:rFonts w:ascii="Arial" w:hAnsi="Arial" w:cs="Arial"/>
      <w:b/>
      <w:color w:val="002060"/>
      <w:sz w:val="24"/>
      <w:szCs w:val="22"/>
      <w:lang w:val="en-GB"/>
    </w:rPr>
  </w:style>
  <w:style w:type="character" w:customStyle="1" w:styleId="Heading5Char">
    <w:name w:val="Heading 5 Char"/>
    <w:rsid w:val="00543F6D"/>
    <w:rPr>
      <w:rFonts w:ascii="Calibri" w:eastAsia="Times New Roman" w:hAnsi="Calibri" w:cs="Times New Roman"/>
      <w:b/>
      <w:bCs/>
      <w:i/>
      <w:iCs/>
      <w:sz w:val="26"/>
      <w:szCs w:val="26"/>
      <w:lang w:val="en-GB"/>
    </w:rPr>
  </w:style>
  <w:style w:type="character" w:customStyle="1" w:styleId="DateChar">
    <w:name w:val="Date Char"/>
    <w:rsid w:val="00543F6D"/>
    <w:rPr>
      <w:sz w:val="24"/>
      <w:szCs w:val="24"/>
      <w:lang w:val="en-GB"/>
    </w:rPr>
  </w:style>
  <w:style w:type="character" w:customStyle="1" w:styleId="FooterChar">
    <w:name w:val="Footer Char"/>
    <w:rsid w:val="00543F6D"/>
    <w:rPr>
      <w:rFonts w:eastAsia="MS Mincho" w:cs="Times New Roman"/>
      <w:sz w:val="24"/>
      <w:szCs w:val="24"/>
      <w:lang w:val="en-US" w:eastAsia="ja-JP"/>
    </w:rPr>
  </w:style>
  <w:style w:type="character" w:customStyle="1" w:styleId="CommentReference1">
    <w:name w:val="Comment Reference1"/>
    <w:rsid w:val="00543F6D"/>
    <w:rPr>
      <w:sz w:val="16"/>
    </w:rPr>
  </w:style>
  <w:style w:type="character" w:styleId="Hyperlink">
    <w:name w:val="Hyperlink"/>
    <w:uiPriority w:val="99"/>
    <w:rsid w:val="00543F6D"/>
    <w:rPr>
      <w:color w:val="0000FF"/>
      <w:u w:val="single"/>
    </w:rPr>
  </w:style>
  <w:style w:type="character" w:customStyle="1" w:styleId="HeaderChar">
    <w:name w:val="Header Char"/>
    <w:aliases w:val="hd Char"/>
    <w:rsid w:val="00543F6D"/>
    <w:rPr>
      <w:rFonts w:cs="Times New Roman"/>
      <w:sz w:val="24"/>
      <w:szCs w:val="24"/>
      <w:lang w:val="en-GB"/>
    </w:rPr>
  </w:style>
  <w:style w:type="character" w:styleId="PageNumber">
    <w:name w:val="page number"/>
    <w:rsid w:val="00543F6D"/>
    <w:rPr>
      <w:rFonts w:cs="Times New Roman"/>
    </w:rPr>
  </w:style>
  <w:style w:type="character" w:customStyle="1" w:styleId="BalloonTextChar">
    <w:name w:val="Balloon Text Char"/>
    <w:rsid w:val="00543F6D"/>
    <w:rPr>
      <w:rFonts w:ascii="Tahoma" w:hAnsi="Tahoma" w:cs="Tahoma"/>
      <w:sz w:val="16"/>
      <w:szCs w:val="16"/>
      <w:lang w:val="en-GB"/>
    </w:rPr>
  </w:style>
  <w:style w:type="character" w:customStyle="1" w:styleId="CommentTextChar">
    <w:name w:val="Comment Text Char"/>
    <w:rsid w:val="00543F6D"/>
    <w:rPr>
      <w:rFonts w:cs="Times New Roman"/>
      <w:lang w:val="en-GB"/>
    </w:rPr>
  </w:style>
  <w:style w:type="character" w:customStyle="1" w:styleId="CommentSubjectChar">
    <w:name w:val="Comment Subject Char"/>
    <w:rsid w:val="00543F6D"/>
    <w:rPr>
      <w:rFonts w:cs="Times New Roman"/>
      <w:b/>
      <w:bCs/>
      <w:lang w:val="en-GB"/>
    </w:rPr>
  </w:style>
  <w:style w:type="character" w:customStyle="1" w:styleId="BodyTextChar">
    <w:name w:val="Body Text Char"/>
    <w:rsid w:val="00543F6D"/>
    <w:rPr>
      <w:rFonts w:cs="Times New Roman"/>
      <w:sz w:val="24"/>
      <w:szCs w:val="24"/>
      <w:lang w:val="en-GB"/>
    </w:rPr>
  </w:style>
  <w:style w:type="character" w:customStyle="1" w:styleId="10">
    <w:name w:val="Κείμενο κράτησης θέσης1"/>
    <w:rsid w:val="00543F6D"/>
    <w:rPr>
      <w:rFonts w:cs="Times New Roman"/>
      <w:color w:val="808080"/>
    </w:rPr>
  </w:style>
  <w:style w:type="character" w:customStyle="1" w:styleId="a">
    <w:name w:val="Χαρακτήρες υποσημείωσης"/>
    <w:rsid w:val="00543F6D"/>
    <w:rPr>
      <w:rFonts w:cs="Times New Roman"/>
      <w:vertAlign w:val="superscript"/>
    </w:rPr>
  </w:style>
  <w:style w:type="character" w:customStyle="1" w:styleId="FootnoteTextChar">
    <w:name w:val="Footnote Text Char"/>
    <w:rsid w:val="00543F6D"/>
    <w:rPr>
      <w:rFonts w:ascii="Calibri" w:hAnsi="Calibri" w:cs="Times New Roman"/>
    </w:rPr>
  </w:style>
  <w:style w:type="character" w:customStyle="1" w:styleId="Heading3Char">
    <w:name w:val="Heading 3 Char"/>
    <w:rsid w:val="00543F6D"/>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543F6D"/>
    <w:rPr>
      <w:rFonts w:ascii="Arial" w:hAnsi="Arial" w:cs="Arial"/>
      <w:b/>
      <w:bCs/>
      <w:color w:val="333399"/>
      <w:sz w:val="28"/>
      <w:szCs w:val="32"/>
      <w:lang w:val="en-US"/>
    </w:rPr>
  </w:style>
  <w:style w:type="character" w:customStyle="1" w:styleId="Style1Char">
    <w:name w:val="Style1 Char"/>
    <w:rsid w:val="00543F6D"/>
    <w:rPr>
      <w:rFonts w:ascii="Calibri" w:hAnsi="Calibri" w:cs="Calibri"/>
      <w:b/>
      <w:bCs/>
      <w:color w:val="333399"/>
      <w:sz w:val="40"/>
      <w:szCs w:val="40"/>
      <w:lang w:val="en-US"/>
    </w:rPr>
  </w:style>
  <w:style w:type="character" w:customStyle="1" w:styleId="ContentsChar">
    <w:name w:val="Contents Char"/>
    <w:rsid w:val="00543F6D"/>
    <w:rPr>
      <w:rFonts w:ascii="Calibri" w:hAnsi="Calibri" w:cs="Calibri"/>
      <w:b/>
      <w:bCs/>
      <w:color w:val="333399"/>
      <w:sz w:val="28"/>
      <w:szCs w:val="32"/>
      <w:lang w:val="en-US"/>
    </w:rPr>
  </w:style>
  <w:style w:type="character" w:customStyle="1" w:styleId="EndnoteTextChar">
    <w:name w:val="Endnote Text Char"/>
    <w:rsid w:val="00543F6D"/>
    <w:rPr>
      <w:rFonts w:ascii="Calibri" w:hAnsi="Calibri" w:cs="Calibri"/>
      <w:lang w:val="en-GB"/>
    </w:rPr>
  </w:style>
  <w:style w:type="character" w:customStyle="1" w:styleId="a0">
    <w:name w:val="Χαρακτήρες σημείωσης τέλους"/>
    <w:rsid w:val="00543F6D"/>
    <w:rPr>
      <w:vertAlign w:val="superscript"/>
    </w:rPr>
  </w:style>
  <w:style w:type="character" w:customStyle="1" w:styleId="FootnoteReference2">
    <w:name w:val="Footnote Reference2"/>
    <w:rsid w:val="00543F6D"/>
    <w:rPr>
      <w:vertAlign w:val="superscript"/>
    </w:rPr>
  </w:style>
  <w:style w:type="character" w:customStyle="1" w:styleId="EndnoteReference1">
    <w:name w:val="Endnote Reference1"/>
    <w:rsid w:val="00543F6D"/>
    <w:rPr>
      <w:vertAlign w:val="superscript"/>
    </w:rPr>
  </w:style>
  <w:style w:type="character" w:customStyle="1" w:styleId="a1">
    <w:name w:val="Κουκκίδες"/>
    <w:rsid w:val="00543F6D"/>
    <w:rPr>
      <w:rFonts w:ascii="OpenSymbol" w:eastAsia="OpenSymbol" w:hAnsi="OpenSymbol" w:cs="OpenSymbol"/>
    </w:rPr>
  </w:style>
  <w:style w:type="character" w:styleId="Strong">
    <w:name w:val="Strong"/>
    <w:uiPriority w:val="22"/>
    <w:qFormat/>
    <w:rsid w:val="00543F6D"/>
    <w:rPr>
      <w:b/>
      <w:bCs/>
    </w:rPr>
  </w:style>
  <w:style w:type="character" w:customStyle="1" w:styleId="11">
    <w:name w:val="Προεπιλεγμένη γραμματοσειρά1"/>
    <w:rsid w:val="00543F6D"/>
  </w:style>
  <w:style w:type="character" w:customStyle="1" w:styleId="a2">
    <w:name w:val="Σύμβολο υποσημείωσης"/>
    <w:rsid w:val="00543F6D"/>
    <w:rPr>
      <w:vertAlign w:val="superscript"/>
    </w:rPr>
  </w:style>
  <w:style w:type="character" w:styleId="Emphasis">
    <w:name w:val="Emphasis"/>
    <w:qFormat/>
    <w:rsid w:val="00543F6D"/>
    <w:rPr>
      <w:i/>
      <w:iCs/>
    </w:rPr>
  </w:style>
  <w:style w:type="character" w:customStyle="1" w:styleId="a3">
    <w:name w:val="Χαρακτήρες αρίθμησης"/>
    <w:rsid w:val="00543F6D"/>
  </w:style>
  <w:style w:type="character" w:customStyle="1" w:styleId="normalwithoutspacingChar">
    <w:name w:val="normal_without_spacing Char"/>
    <w:rsid w:val="00543F6D"/>
    <w:rPr>
      <w:rFonts w:ascii="Calibri" w:hAnsi="Calibri" w:cs="Calibri"/>
      <w:sz w:val="22"/>
      <w:szCs w:val="24"/>
    </w:rPr>
  </w:style>
  <w:style w:type="character" w:customStyle="1" w:styleId="FootnoteTextChar1">
    <w:name w:val="Footnote Text Char1"/>
    <w:rsid w:val="00543F6D"/>
    <w:rPr>
      <w:rFonts w:ascii="Calibri" w:hAnsi="Calibri" w:cs="Calibri"/>
      <w:lang w:val="en-IE" w:eastAsia="zh-CN"/>
    </w:rPr>
  </w:style>
  <w:style w:type="character" w:customStyle="1" w:styleId="foothangingChar">
    <w:name w:val="foot_hanging Char"/>
    <w:rsid w:val="00543F6D"/>
    <w:rPr>
      <w:rFonts w:ascii="Calibri" w:hAnsi="Calibri" w:cs="Calibri"/>
      <w:sz w:val="18"/>
      <w:szCs w:val="18"/>
      <w:lang w:val="en-IE" w:eastAsia="zh-CN"/>
    </w:rPr>
  </w:style>
  <w:style w:type="character" w:customStyle="1" w:styleId="HTMLPreformattedChar">
    <w:name w:val="HTML Preformatted Char"/>
    <w:rsid w:val="00543F6D"/>
    <w:rPr>
      <w:rFonts w:ascii="Courier New" w:hAnsi="Courier New" w:cs="Courier New"/>
    </w:rPr>
  </w:style>
  <w:style w:type="character" w:customStyle="1" w:styleId="apple-converted-space">
    <w:name w:val="apple-converted-space"/>
    <w:basedOn w:val="WW-DefaultParagraphFont11111111111111"/>
    <w:rsid w:val="00543F6D"/>
  </w:style>
  <w:style w:type="character" w:customStyle="1" w:styleId="BodyTextIndent3Char">
    <w:name w:val="Body Text Indent 3 Char"/>
    <w:rsid w:val="00543F6D"/>
    <w:rPr>
      <w:rFonts w:ascii="Calibri" w:hAnsi="Calibri" w:cs="Calibri"/>
      <w:sz w:val="16"/>
      <w:szCs w:val="16"/>
      <w:lang w:val="en-GB"/>
    </w:rPr>
  </w:style>
  <w:style w:type="character" w:customStyle="1" w:styleId="WW-FootnoteReference">
    <w:name w:val="WW-Footnote Reference"/>
    <w:rsid w:val="00543F6D"/>
    <w:rPr>
      <w:vertAlign w:val="superscript"/>
    </w:rPr>
  </w:style>
  <w:style w:type="character" w:customStyle="1" w:styleId="WW-EndnoteReference">
    <w:name w:val="WW-Endnote Reference"/>
    <w:rsid w:val="00543F6D"/>
    <w:rPr>
      <w:vertAlign w:val="superscript"/>
    </w:rPr>
  </w:style>
  <w:style w:type="character" w:customStyle="1" w:styleId="FootnoteReference1">
    <w:name w:val="Footnote Reference1"/>
    <w:rsid w:val="00543F6D"/>
    <w:rPr>
      <w:vertAlign w:val="superscript"/>
    </w:rPr>
  </w:style>
  <w:style w:type="character" w:customStyle="1" w:styleId="FootnoteTextChar2">
    <w:name w:val="Footnote Text Char2"/>
    <w:rsid w:val="00543F6D"/>
    <w:rPr>
      <w:rFonts w:ascii="Calibri" w:hAnsi="Calibri" w:cs="Calibri"/>
      <w:sz w:val="18"/>
      <w:lang w:val="en-IE" w:eastAsia="zh-CN"/>
    </w:rPr>
  </w:style>
  <w:style w:type="character" w:customStyle="1" w:styleId="foothangingChar1">
    <w:name w:val="foot_hanging Char1"/>
    <w:rsid w:val="00543F6D"/>
    <w:rPr>
      <w:rFonts w:ascii="Calibri" w:hAnsi="Calibri" w:cs="Calibri"/>
      <w:sz w:val="18"/>
      <w:szCs w:val="18"/>
      <w:lang w:val="en-IE" w:eastAsia="zh-CN"/>
    </w:rPr>
  </w:style>
  <w:style w:type="character" w:customStyle="1" w:styleId="footersChar">
    <w:name w:val="footers Char"/>
    <w:basedOn w:val="foothangingChar1"/>
    <w:rsid w:val="00543F6D"/>
    <w:rPr>
      <w:rFonts w:ascii="Calibri" w:hAnsi="Calibri" w:cs="Calibri"/>
      <w:sz w:val="18"/>
      <w:szCs w:val="18"/>
      <w:lang w:val="en-IE" w:eastAsia="zh-CN"/>
    </w:rPr>
  </w:style>
  <w:style w:type="character" w:customStyle="1" w:styleId="CommentTextChar1">
    <w:name w:val="Comment Text Char1"/>
    <w:rsid w:val="00543F6D"/>
    <w:rPr>
      <w:rFonts w:ascii="Calibri" w:hAnsi="Calibri" w:cs="Calibri"/>
      <w:lang w:val="en-GB" w:eastAsia="zh-CN"/>
    </w:rPr>
  </w:style>
  <w:style w:type="character" w:customStyle="1" w:styleId="HTMLPreformattedChar1">
    <w:name w:val="HTML Preformatted Char1"/>
    <w:rsid w:val="00543F6D"/>
    <w:rPr>
      <w:rFonts w:ascii="Courier New" w:hAnsi="Courier New" w:cs="Courier New"/>
      <w:lang w:eastAsia="zh-CN"/>
    </w:rPr>
  </w:style>
  <w:style w:type="character" w:customStyle="1" w:styleId="BodyText3Char">
    <w:name w:val="Body Text 3 Char"/>
    <w:rsid w:val="00543F6D"/>
    <w:rPr>
      <w:rFonts w:ascii="Calibri" w:hAnsi="Calibri" w:cs="Calibri"/>
      <w:sz w:val="16"/>
      <w:szCs w:val="16"/>
      <w:lang w:val="en-GB" w:eastAsia="zh-CN"/>
    </w:rPr>
  </w:style>
  <w:style w:type="character" w:customStyle="1" w:styleId="WW-FootnoteReference1">
    <w:name w:val="WW-Footnote Reference1"/>
    <w:rsid w:val="00543F6D"/>
    <w:rPr>
      <w:vertAlign w:val="superscript"/>
    </w:rPr>
  </w:style>
  <w:style w:type="character" w:customStyle="1" w:styleId="WW-EndnoteReference1">
    <w:name w:val="WW-Endnote Reference1"/>
    <w:rsid w:val="00543F6D"/>
    <w:rPr>
      <w:vertAlign w:val="superscript"/>
    </w:rPr>
  </w:style>
  <w:style w:type="character" w:customStyle="1" w:styleId="WW-FootnoteReference2">
    <w:name w:val="WW-Footnote Reference2"/>
    <w:rsid w:val="00543F6D"/>
    <w:rPr>
      <w:vertAlign w:val="superscript"/>
    </w:rPr>
  </w:style>
  <w:style w:type="character" w:customStyle="1" w:styleId="WW-EndnoteReference2">
    <w:name w:val="WW-Endnote Reference2"/>
    <w:rsid w:val="00543F6D"/>
    <w:rPr>
      <w:vertAlign w:val="superscript"/>
    </w:rPr>
  </w:style>
  <w:style w:type="character" w:customStyle="1" w:styleId="FootnoteTextChar3">
    <w:name w:val="Footnote Text Char3"/>
    <w:rsid w:val="00543F6D"/>
    <w:rPr>
      <w:rFonts w:ascii="Calibri" w:hAnsi="Calibri" w:cs="Calibri"/>
      <w:sz w:val="18"/>
      <w:lang w:val="en-IE" w:eastAsia="zh-CN"/>
    </w:rPr>
  </w:style>
  <w:style w:type="character" w:customStyle="1" w:styleId="foothangingChar2">
    <w:name w:val="foot_hanging Char2"/>
    <w:rsid w:val="00543F6D"/>
    <w:rPr>
      <w:rFonts w:ascii="Calibri" w:hAnsi="Calibri" w:cs="Calibri"/>
      <w:sz w:val="18"/>
      <w:szCs w:val="18"/>
      <w:lang w:val="en-IE" w:eastAsia="zh-CN"/>
    </w:rPr>
  </w:style>
  <w:style w:type="character" w:customStyle="1" w:styleId="footersChar1">
    <w:name w:val="footers Char1"/>
    <w:basedOn w:val="foothangingChar2"/>
    <w:rsid w:val="00543F6D"/>
    <w:rPr>
      <w:rFonts w:ascii="Calibri" w:hAnsi="Calibri" w:cs="Calibri"/>
      <w:sz w:val="18"/>
      <w:szCs w:val="18"/>
      <w:lang w:val="en-IE" w:eastAsia="zh-CN"/>
    </w:rPr>
  </w:style>
  <w:style w:type="character" w:customStyle="1" w:styleId="foootChar">
    <w:name w:val="fooot Char"/>
    <w:basedOn w:val="footersChar1"/>
    <w:rsid w:val="00543F6D"/>
    <w:rPr>
      <w:rFonts w:ascii="Calibri" w:hAnsi="Calibri" w:cs="Calibri"/>
      <w:sz w:val="18"/>
      <w:szCs w:val="18"/>
      <w:lang w:val="en-IE" w:eastAsia="zh-CN"/>
    </w:rPr>
  </w:style>
  <w:style w:type="character" w:customStyle="1" w:styleId="12">
    <w:name w:val="Παραπομπή υποσημείωσης1"/>
    <w:rsid w:val="00543F6D"/>
    <w:rPr>
      <w:vertAlign w:val="superscript"/>
    </w:rPr>
  </w:style>
  <w:style w:type="character" w:customStyle="1" w:styleId="13">
    <w:name w:val="Παραπομπή σημείωσης τέλους1"/>
    <w:rsid w:val="00543F6D"/>
    <w:rPr>
      <w:vertAlign w:val="superscript"/>
    </w:rPr>
  </w:style>
  <w:style w:type="character" w:customStyle="1" w:styleId="Char">
    <w:name w:val="Κείμενο πλαισίου Char"/>
    <w:uiPriority w:val="99"/>
    <w:rsid w:val="00543F6D"/>
    <w:rPr>
      <w:rFonts w:ascii="Tahoma" w:hAnsi="Tahoma" w:cs="Tahoma"/>
      <w:sz w:val="16"/>
      <w:szCs w:val="16"/>
      <w:lang w:val="en-GB"/>
    </w:rPr>
  </w:style>
  <w:style w:type="character" w:customStyle="1" w:styleId="14">
    <w:name w:val="Παραπομπή σχολίου1"/>
    <w:rsid w:val="00543F6D"/>
    <w:rPr>
      <w:sz w:val="16"/>
      <w:szCs w:val="16"/>
    </w:rPr>
  </w:style>
  <w:style w:type="character" w:customStyle="1" w:styleId="Char0">
    <w:name w:val="Κείμενο σχολίου Char"/>
    <w:rsid w:val="00543F6D"/>
    <w:rPr>
      <w:rFonts w:ascii="Calibri" w:hAnsi="Calibri" w:cs="Calibri"/>
      <w:lang w:val="en-GB"/>
    </w:rPr>
  </w:style>
  <w:style w:type="character" w:customStyle="1" w:styleId="Char1">
    <w:name w:val="Θέμα σχολίου Char"/>
    <w:rsid w:val="00543F6D"/>
    <w:rPr>
      <w:rFonts w:ascii="Calibri" w:hAnsi="Calibri" w:cs="Calibri"/>
      <w:b/>
      <w:bCs/>
      <w:lang w:val="en-GB"/>
    </w:rPr>
  </w:style>
  <w:style w:type="character" w:customStyle="1" w:styleId="-HTMLChar">
    <w:name w:val="Προ-διαμορφωμένο HTML Char"/>
    <w:rsid w:val="00543F6D"/>
    <w:rPr>
      <w:rFonts w:ascii="Courier New" w:eastAsia="Times New Roman" w:hAnsi="Courier New" w:cs="Courier New"/>
    </w:rPr>
  </w:style>
  <w:style w:type="character" w:customStyle="1" w:styleId="WW-FootnoteReference3">
    <w:name w:val="WW-Footnote Reference3"/>
    <w:rsid w:val="00543F6D"/>
    <w:rPr>
      <w:vertAlign w:val="superscript"/>
    </w:rPr>
  </w:style>
  <w:style w:type="character" w:customStyle="1" w:styleId="WW-EndnoteReference3">
    <w:name w:val="WW-Endnote Reference3"/>
    <w:rsid w:val="00543F6D"/>
    <w:rPr>
      <w:vertAlign w:val="superscript"/>
    </w:rPr>
  </w:style>
  <w:style w:type="character" w:customStyle="1" w:styleId="WW-FootnoteReference4">
    <w:name w:val="WW-Footnote Reference4"/>
    <w:rsid w:val="00543F6D"/>
    <w:rPr>
      <w:vertAlign w:val="superscript"/>
    </w:rPr>
  </w:style>
  <w:style w:type="character" w:customStyle="1" w:styleId="WW-EndnoteReference4">
    <w:name w:val="WW-Endnote Reference4"/>
    <w:rsid w:val="00543F6D"/>
    <w:rPr>
      <w:vertAlign w:val="superscript"/>
    </w:rPr>
  </w:style>
  <w:style w:type="character" w:customStyle="1" w:styleId="WW-FootnoteReference5">
    <w:name w:val="WW-Footnote Reference5"/>
    <w:rsid w:val="00543F6D"/>
    <w:rPr>
      <w:vertAlign w:val="superscript"/>
    </w:rPr>
  </w:style>
  <w:style w:type="character" w:customStyle="1" w:styleId="WW-EndnoteReference5">
    <w:name w:val="WW-Endnote Reference5"/>
    <w:rsid w:val="00543F6D"/>
    <w:rPr>
      <w:vertAlign w:val="superscript"/>
    </w:rPr>
  </w:style>
  <w:style w:type="character" w:customStyle="1" w:styleId="WW-FootnoteReference6">
    <w:name w:val="WW-Footnote Reference6"/>
    <w:rsid w:val="00543F6D"/>
    <w:rPr>
      <w:vertAlign w:val="superscript"/>
    </w:rPr>
  </w:style>
  <w:style w:type="character" w:styleId="FollowedHyperlink">
    <w:name w:val="FollowedHyperlink"/>
    <w:rsid w:val="00543F6D"/>
    <w:rPr>
      <w:color w:val="800000"/>
      <w:u w:val="single"/>
    </w:rPr>
  </w:style>
  <w:style w:type="character" w:customStyle="1" w:styleId="WW-EndnoteReference6">
    <w:name w:val="WW-Endnote Reference6"/>
    <w:rsid w:val="00543F6D"/>
    <w:rPr>
      <w:vertAlign w:val="superscript"/>
    </w:rPr>
  </w:style>
  <w:style w:type="character" w:customStyle="1" w:styleId="WW-FootnoteReference7">
    <w:name w:val="WW-Footnote Reference7"/>
    <w:rsid w:val="00543F6D"/>
    <w:rPr>
      <w:vertAlign w:val="superscript"/>
    </w:rPr>
  </w:style>
  <w:style w:type="character" w:customStyle="1" w:styleId="WW-EndnoteReference7">
    <w:name w:val="WW-Endnote Reference7"/>
    <w:rsid w:val="00543F6D"/>
    <w:rPr>
      <w:vertAlign w:val="superscript"/>
    </w:rPr>
  </w:style>
  <w:style w:type="character" w:customStyle="1" w:styleId="WW-FootnoteReference8">
    <w:name w:val="WW-Footnote Reference8"/>
    <w:rsid w:val="00543F6D"/>
    <w:rPr>
      <w:vertAlign w:val="superscript"/>
    </w:rPr>
  </w:style>
  <w:style w:type="character" w:customStyle="1" w:styleId="WW-EndnoteReference8">
    <w:name w:val="WW-Endnote Reference8"/>
    <w:rsid w:val="00543F6D"/>
    <w:rPr>
      <w:vertAlign w:val="superscript"/>
    </w:rPr>
  </w:style>
  <w:style w:type="character" w:customStyle="1" w:styleId="WW-FootnoteReference9">
    <w:name w:val="WW-Footnote Reference9"/>
    <w:rsid w:val="00543F6D"/>
    <w:rPr>
      <w:vertAlign w:val="superscript"/>
    </w:rPr>
  </w:style>
  <w:style w:type="character" w:customStyle="1" w:styleId="WW-EndnoteReference9">
    <w:name w:val="WW-Endnote Reference9"/>
    <w:rsid w:val="00543F6D"/>
    <w:rPr>
      <w:vertAlign w:val="superscript"/>
    </w:rPr>
  </w:style>
  <w:style w:type="character" w:customStyle="1" w:styleId="WW-FootnoteReference10">
    <w:name w:val="WW-Footnote Reference10"/>
    <w:rsid w:val="00543F6D"/>
    <w:rPr>
      <w:vertAlign w:val="superscript"/>
    </w:rPr>
  </w:style>
  <w:style w:type="character" w:customStyle="1" w:styleId="WW-EndnoteReference10">
    <w:name w:val="WW-Endnote Reference10"/>
    <w:rsid w:val="00543F6D"/>
    <w:rPr>
      <w:vertAlign w:val="superscript"/>
    </w:rPr>
  </w:style>
  <w:style w:type="character" w:customStyle="1" w:styleId="WW-FootnoteReference11">
    <w:name w:val="WW-Footnote Reference11"/>
    <w:rsid w:val="00543F6D"/>
    <w:rPr>
      <w:vertAlign w:val="superscript"/>
    </w:rPr>
  </w:style>
  <w:style w:type="character" w:customStyle="1" w:styleId="WW-EndnoteReference11">
    <w:name w:val="WW-Endnote Reference11"/>
    <w:rsid w:val="00543F6D"/>
    <w:rPr>
      <w:vertAlign w:val="superscript"/>
    </w:rPr>
  </w:style>
  <w:style w:type="character" w:customStyle="1" w:styleId="WW-FootnoteReference12">
    <w:name w:val="WW-Footnote Reference12"/>
    <w:rsid w:val="00543F6D"/>
    <w:rPr>
      <w:vertAlign w:val="superscript"/>
    </w:rPr>
  </w:style>
  <w:style w:type="character" w:customStyle="1" w:styleId="WW-EndnoteReference12">
    <w:name w:val="WW-Endnote Reference12"/>
    <w:rsid w:val="00543F6D"/>
    <w:rPr>
      <w:vertAlign w:val="superscript"/>
    </w:rPr>
  </w:style>
  <w:style w:type="character" w:customStyle="1" w:styleId="WW-FootnoteReference13">
    <w:name w:val="WW-Footnote Reference13"/>
    <w:rsid w:val="00543F6D"/>
    <w:rPr>
      <w:vertAlign w:val="superscript"/>
    </w:rPr>
  </w:style>
  <w:style w:type="character" w:customStyle="1" w:styleId="WW-EndnoteReference13">
    <w:name w:val="WW-Endnote Reference13"/>
    <w:rsid w:val="00543F6D"/>
    <w:rPr>
      <w:vertAlign w:val="superscript"/>
    </w:rPr>
  </w:style>
  <w:style w:type="character" w:customStyle="1" w:styleId="20">
    <w:name w:val="Παραπομπή υποσημείωσης2"/>
    <w:rsid w:val="00543F6D"/>
    <w:rPr>
      <w:vertAlign w:val="superscript"/>
    </w:rPr>
  </w:style>
  <w:style w:type="character" w:customStyle="1" w:styleId="22">
    <w:name w:val="Παραπομπή σημείωσης τέλους2"/>
    <w:rsid w:val="00543F6D"/>
    <w:rPr>
      <w:vertAlign w:val="superscript"/>
    </w:rPr>
  </w:style>
  <w:style w:type="character" w:customStyle="1" w:styleId="23">
    <w:name w:val="Παραπομπή υποσημείωσης2"/>
    <w:rsid w:val="00543F6D"/>
    <w:rPr>
      <w:vertAlign w:val="superscript"/>
    </w:rPr>
  </w:style>
  <w:style w:type="character" w:customStyle="1" w:styleId="24">
    <w:name w:val="Παραπομπή σημείωσης τέλους2"/>
    <w:rsid w:val="00543F6D"/>
    <w:rPr>
      <w:vertAlign w:val="superscript"/>
    </w:rPr>
  </w:style>
  <w:style w:type="character" w:customStyle="1" w:styleId="WW-FootnoteReference14">
    <w:name w:val="WW-Footnote Reference14"/>
    <w:rsid w:val="00543F6D"/>
    <w:rPr>
      <w:vertAlign w:val="superscript"/>
    </w:rPr>
  </w:style>
  <w:style w:type="character" w:customStyle="1" w:styleId="WW-EndnoteReference14">
    <w:name w:val="WW-Endnote Reference14"/>
    <w:rsid w:val="00543F6D"/>
    <w:rPr>
      <w:vertAlign w:val="superscript"/>
    </w:rPr>
  </w:style>
  <w:style w:type="character" w:styleId="FootnoteReference">
    <w:name w:val="footnote reference"/>
    <w:aliases w:val="Footnote symbol,Footnote reference number,note TESI,ESPON Footnote No"/>
    <w:uiPriority w:val="99"/>
    <w:rsid w:val="00543F6D"/>
    <w:rPr>
      <w:vertAlign w:val="superscript"/>
    </w:rPr>
  </w:style>
  <w:style w:type="character" w:styleId="EndnoteReference">
    <w:name w:val="endnote reference"/>
    <w:uiPriority w:val="99"/>
    <w:rsid w:val="00543F6D"/>
    <w:rPr>
      <w:vertAlign w:val="superscript"/>
    </w:rPr>
  </w:style>
  <w:style w:type="paragraph" w:customStyle="1" w:styleId="a4">
    <w:name w:val="Επικεφαλίδα"/>
    <w:basedOn w:val="Normal"/>
    <w:next w:val="BodyText"/>
    <w:qFormat/>
    <w:rsid w:val="00543F6D"/>
    <w:pPr>
      <w:keepNext/>
      <w:spacing w:before="240"/>
    </w:pPr>
    <w:rPr>
      <w:rFonts w:ascii="Liberation Sans" w:eastAsia="Microsoft YaHei" w:hAnsi="Liberation Sans" w:cs="Mangal"/>
      <w:sz w:val="28"/>
      <w:szCs w:val="28"/>
    </w:rPr>
  </w:style>
  <w:style w:type="paragraph" w:styleId="BodyText">
    <w:name w:val="Body Text"/>
    <w:basedOn w:val="Normal"/>
    <w:qFormat/>
    <w:rsid w:val="00543F6D"/>
    <w:pPr>
      <w:spacing w:after="240"/>
    </w:pPr>
  </w:style>
  <w:style w:type="paragraph" w:styleId="List">
    <w:name w:val="List"/>
    <w:basedOn w:val="BodyText"/>
    <w:qFormat/>
    <w:rsid w:val="00543F6D"/>
    <w:rPr>
      <w:rFonts w:cs="Mangal"/>
    </w:rPr>
  </w:style>
  <w:style w:type="paragraph" w:styleId="Caption">
    <w:name w:val="caption"/>
    <w:basedOn w:val="Normal"/>
    <w:qFormat/>
    <w:rsid w:val="00543F6D"/>
    <w:pPr>
      <w:suppressLineNumbers/>
      <w:spacing w:before="120"/>
    </w:pPr>
    <w:rPr>
      <w:rFonts w:cs="Mangal"/>
      <w:i/>
      <w:iCs/>
      <w:sz w:val="24"/>
    </w:rPr>
  </w:style>
  <w:style w:type="paragraph" w:customStyle="1" w:styleId="a5">
    <w:name w:val="Ευρετήριο"/>
    <w:basedOn w:val="Normal"/>
    <w:qFormat/>
    <w:rsid w:val="00543F6D"/>
    <w:pPr>
      <w:suppressLineNumbers/>
    </w:pPr>
    <w:rPr>
      <w:rFonts w:cs="Mangal"/>
    </w:rPr>
  </w:style>
  <w:style w:type="paragraph" w:customStyle="1" w:styleId="15">
    <w:name w:val="Λεζάντα1"/>
    <w:basedOn w:val="Normal"/>
    <w:rsid w:val="00543F6D"/>
    <w:pPr>
      <w:suppressLineNumbers/>
      <w:spacing w:before="120"/>
    </w:pPr>
    <w:rPr>
      <w:rFonts w:cs="Mangal"/>
      <w:i/>
      <w:iCs/>
      <w:sz w:val="24"/>
    </w:rPr>
  </w:style>
  <w:style w:type="paragraph" w:customStyle="1" w:styleId="25">
    <w:name w:val="Λεζάντα2"/>
    <w:basedOn w:val="Normal"/>
    <w:qFormat/>
    <w:rsid w:val="00543F6D"/>
    <w:pPr>
      <w:suppressLineNumbers/>
      <w:spacing w:before="120"/>
    </w:pPr>
    <w:rPr>
      <w:rFonts w:cs="Mangal"/>
      <w:i/>
      <w:iCs/>
      <w:sz w:val="24"/>
    </w:rPr>
  </w:style>
  <w:style w:type="paragraph" w:customStyle="1" w:styleId="Caption1">
    <w:name w:val="Caption1"/>
    <w:basedOn w:val="Normal"/>
    <w:qFormat/>
    <w:rsid w:val="00543F6D"/>
    <w:pPr>
      <w:suppressLineNumbers/>
      <w:spacing w:before="120"/>
    </w:pPr>
    <w:rPr>
      <w:rFonts w:cs="Mangal"/>
      <w:i/>
      <w:iCs/>
      <w:sz w:val="24"/>
    </w:rPr>
  </w:style>
  <w:style w:type="paragraph" w:customStyle="1" w:styleId="WW-Caption">
    <w:name w:val="WW-Caption"/>
    <w:basedOn w:val="Normal"/>
    <w:qFormat/>
    <w:rsid w:val="00543F6D"/>
    <w:pPr>
      <w:suppressLineNumbers/>
      <w:spacing w:before="120"/>
    </w:pPr>
    <w:rPr>
      <w:rFonts w:cs="Mangal"/>
      <w:i/>
      <w:iCs/>
      <w:sz w:val="24"/>
    </w:rPr>
  </w:style>
  <w:style w:type="paragraph" w:customStyle="1" w:styleId="WW-Caption1">
    <w:name w:val="WW-Caption1"/>
    <w:basedOn w:val="Normal"/>
    <w:qFormat/>
    <w:rsid w:val="00543F6D"/>
    <w:pPr>
      <w:suppressLineNumbers/>
      <w:spacing w:before="120"/>
    </w:pPr>
    <w:rPr>
      <w:rFonts w:cs="Mangal"/>
      <w:i/>
      <w:iCs/>
      <w:sz w:val="24"/>
    </w:rPr>
  </w:style>
  <w:style w:type="paragraph" w:customStyle="1" w:styleId="WW-Caption11">
    <w:name w:val="WW-Caption11"/>
    <w:basedOn w:val="Normal"/>
    <w:qFormat/>
    <w:rsid w:val="00543F6D"/>
    <w:pPr>
      <w:suppressLineNumbers/>
      <w:spacing w:before="120"/>
    </w:pPr>
    <w:rPr>
      <w:rFonts w:cs="Mangal"/>
      <w:i/>
      <w:iCs/>
      <w:sz w:val="24"/>
    </w:rPr>
  </w:style>
  <w:style w:type="paragraph" w:customStyle="1" w:styleId="WW-Caption111">
    <w:name w:val="WW-Caption111"/>
    <w:basedOn w:val="Normal"/>
    <w:qFormat/>
    <w:rsid w:val="00543F6D"/>
    <w:pPr>
      <w:suppressLineNumbers/>
      <w:spacing w:before="120"/>
    </w:pPr>
    <w:rPr>
      <w:rFonts w:cs="Mangal"/>
      <w:i/>
      <w:iCs/>
      <w:sz w:val="24"/>
    </w:rPr>
  </w:style>
  <w:style w:type="paragraph" w:customStyle="1" w:styleId="WW-Caption1111">
    <w:name w:val="WW-Caption1111"/>
    <w:basedOn w:val="Normal"/>
    <w:qFormat/>
    <w:rsid w:val="00543F6D"/>
    <w:pPr>
      <w:suppressLineNumbers/>
      <w:spacing w:before="120"/>
    </w:pPr>
    <w:rPr>
      <w:rFonts w:cs="Mangal"/>
      <w:i/>
      <w:iCs/>
      <w:sz w:val="24"/>
    </w:rPr>
  </w:style>
  <w:style w:type="paragraph" w:customStyle="1" w:styleId="WW-Caption11111">
    <w:name w:val="WW-Caption11111"/>
    <w:basedOn w:val="Normal"/>
    <w:qFormat/>
    <w:rsid w:val="00543F6D"/>
    <w:pPr>
      <w:suppressLineNumbers/>
      <w:spacing w:before="120"/>
    </w:pPr>
    <w:rPr>
      <w:rFonts w:cs="Mangal"/>
      <w:i/>
      <w:iCs/>
      <w:sz w:val="24"/>
    </w:rPr>
  </w:style>
  <w:style w:type="paragraph" w:customStyle="1" w:styleId="WW-Caption111111">
    <w:name w:val="WW-Caption111111"/>
    <w:basedOn w:val="Normal"/>
    <w:qFormat/>
    <w:rsid w:val="00543F6D"/>
    <w:pPr>
      <w:suppressLineNumbers/>
      <w:spacing w:before="120"/>
    </w:pPr>
    <w:rPr>
      <w:rFonts w:cs="Mangal"/>
      <w:i/>
      <w:iCs/>
      <w:sz w:val="24"/>
    </w:rPr>
  </w:style>
  <w:style w:type="paragraph" w:customStyle="1" w:styleId="WW-Caption1111111">
    <w:name w:val="WW-Caption1111111"/>
    <w:basedOn w:val="Normal"/>
    <w:qFormat/>
    <w:rsid w:val="00543F6D"/>
    <w:pPr>
      <w:suppressLineNumbers/>
      <w:spacing w:before="120"/>
    </w:pPr>
    <w:rPr>
      <w:rFonts w:cs="Mangal"/>
      <w:i/>
      <w:iCs/>
      <w:sz w:val="24"/>
    </w:rPr>
  </w:style>
  <w:style w:type="paragraph" w:customStyle="1" w:styleId="WW-Caption11111111">
    <w:name w:val="WW-Caption11111111"/>
    <w:basedOn w:val="Normal"/>
    <w:qFormat/>
    <w:rsid w:val="00543F6D"/>
    <w:pPr>
      <w:suppressLineNumbers/>
      <w:spacing w:before="120"/>
    </w:pPr>
    <w:rPr>
      <w:rFonts w:cs="Mangal"/>
      <w:i/>
      <w:iCs/>
      <w:sz w:val="24"/>
    </w:rPr>
  </w:style>
  <w:style w:type="paragraph" w:customStyle="1" w:styleId="WW-Caption111111111">
    <w:name w:val="WW-Caption111111111"/>
    <w:basedOn w:val="Normal"/>
    <w:qFormat/>
    <w:rsid w:val="00543F6D"/>
    <w:pPr>
      <w:suppressLineNumbers/>
      <w:spacing w:before="120"/>
    </w:pPr>
    <w:rPr>
      <w:rFonts w:cs="Mangal"/>
      <w:i/>
      <w:iCs/>
      <w:sz w:val="24"/>
    </w:rPr>
  </w:style>
  <w:style w:type="paragraph" w:customStyle="1" w:styleId="WW-Caption1111111111">
    <w:name w:val="WW-Caption1111111111"/>
    <w:basedOn w:val="Normal"/>
    <w:qFormat/>
    <w:rsid w:val="00543F6D"/>
    <w:pPr>
      <w:suppressLineNumbers/>
      <w:spacing w:before="120"/>
    </w:pPr>
    <w:rPr>
      <w:rFonts w:cs="Mangal"/>
      <w:i/>
      <w:iCs/>
      <w:sz w:val="24"/>
    </w:rPr>
  </w:style>
  <w:style w:type="paragraph" w:customStyle="1" w:styleId="16">
    <w:name w:val="Λεζάντα1"/>
    <w:basedOn w:val="Normal"/>
    <w:qFormat/>
    <w:rsid w:val="00543F6D"/>
    <w:pPr>
      <w:suppressLineNumbers/>
      <w:spacing w:before="120"/>
    </w:pPr>
    <w:rPr>
      <w:rFonts w:cs="Mangal"/>
      <w:i/>
      <w:iCs/>
      <w:sz w:val="24"/>
    </w:rPr>
  </w:style>
  <w:style w:type="paragraph" w:customStyle="1" w:styleId="WW-Caption11111111111">
    <w:name w:val="WW-Caption11111111111"/>
    <w:basedOn w:val="Normal"/>
    <w:qFormat/>
    <w:rsid w:val="00543F6D"/>
    <w:pPr>
      <w:suppressLineNumbers/>
      <w:spacing w:before="120"/>
    </w:pPr>
    <w:rPr>
      <w:rFonts w:cs="Mangal"/>
      <w:i/>
      <w:iCs/>
      <w:sz w:val="24"/>
    </w:rPr>
  </w:style>
  <w:style w:type="paragraph" w:customStyle="1" w:styleId="WW-Caption111111111111">
    <w:name w:val="WW-Caption111111111111"/>
    <w:basedOn w:val="Normal"/>
    <w:qFormat/>
    <w:rsid w:val="00543F6D"/>
    <w:pPr>
      <w:suppressLineNumbers/>
      <w:spacing w:before="120"/>
    </w:pPr>
    <w:rPr>
      <w:rFonts w:cs="Mangal"/>
      <w:i/>
      <w:iCs/>
      <w:sz w:val="24"/>
    </w:rPr>
  </w:style>
  <w:style w:type="paragraph" w:customStyle="1" w:styleId="WW-Caption1111111111111">
    <w:name w:val="WW-Caption1111111111111"/>
    <w:basedOn w:val="Normal"/>
    <w:qFormat/>
    <w:rsid w:val="00543F6D"/>
    <w:pPr>
      <w:suppressLineNumbers/>
      <w:spacing w:before="120"/>
    </w:pPr>
    <w:rPr>
      <w:rFonts w:cs="Mangal"/>
      <w:i/>
      <w:iCs/>
      <w:sz w:val="24"/>
    </w:rPr>
  </w:style>
  <w:style w:type="paragraph" w:customStyle="1" w:styleId="WW-Caption11111111111111">
    <w:name w:val="WW-Caption11111111111111"/>
    <w:basedOn w:val="Normal"/>
    <w:qFormat/>
    <w:rsid w:val="00543F6D"/>
    <w:pPr>
      <w:suppressLineNumbers/>
      <w:spacing w:before="120"/>
    </w:pPr>
    <w:rPr>
      <w:rFonts w:cs="Mangal"/>
      <w:i/>
      <w:iCs/>
      <w:sz w:val="24"/>
    </w:rPr>
  </w:style>
  <w:style w:type="paragraph" w:customStyle="1" w:styleId="Bullet">
    <w:name w:val="Bullet"/>
    <w:basedOn w:val="Normal"/>
    <w:qFormat/>
    <w:rsid w:val="00543F6D"/>
    <w:pPr>
      <w:numPr>
        <w:numId w:val="2"/>
      </w:numPr>
      <w:spacing w:after="100"/>
    </w:pPr>
    <w:rPr>
      <w:rFonts w:eastAsia="MS Mincho"/>
      <w:lang w:val="en-US" w:eastAsia="ja-JP"/>
    </w:rPr>
  </w:style>
  <w:style w:type="paragraph" w:customStyle="1" w:styleId="17">
    <w:name w:val="Ημερομηνία1"/>
    <w:basedOn w:val="Normal"/>
    <w:next w:val="Normal"/>
    <w:qFormat/>
    <w:rsid w:val="00543F6D"/>
    <w:pPr>
      <w:spacing w:after="100"/>
    </w:pPr>
    <w:rPr>
      <w:rFonts w:eastAsia="MS Mincho"/>
      <w:lang w:val="en-US" w:eastAsia="ja-JP"/>
    </w:rPr>
  </w:style>
  <w:style w:type="paragraph" w:customStyle="1" w:styleId="DocTitle">
    <w:name w:val="Doc Title"/>
    <w:basedOn w:val="Heading1"/>
    <w:qFormat/>
    <w:rsid w:val="00543F6D"/>
  </w:style>
  <w:style w:type="paragraph" w:customStyle="1" w:styleId="inserttext">
    <w:name w:val="insert text"/>
    <w:basedOn w:val="Normal"/>
    <w:qFormat/>
    <w:rsid w:val="00543F6D"/>
    <w:pPr>
      <w:spacing w:after="100"/>
      <w:ind w:left="794"/>
    </w:pPr>
    <w:rPr>
      <w:rFonts w:eastAsia="MS Mincho"/>
      <w:lang w:val="en-US" w:eastAsia="ja-JP"/>
    </w:rPr>
  </w:style>
  <w:style w:type="paragraph" w:styleId="Footer">
    <w:name w:val="footer"/>
    <w:aliases w:val="ft"/>
    <w:basedOn w:val="Normal"/>
    <w:link w:val="FooterChar1"/>
    <w:uiPriority w:val="99"/>
    <w:qFormat/>
    <w:rsid w:val="00543F6D"/>
    <w:pPr>
      <w:spacing w:after="100"/>
    </w:pPr>
    <w:rPr>
      <w:rFonts w:eastAsia="MS Mincho"/>
      <w:lang w:val="en-US" w:eastAsia="ja-JP"/>
    </w:rPr>
  </w:style>
  <w:style w:type="paragraph" w:styleId="Header">
    <w:name w:val="header"/>
    <w:aliases w:val="hd,ho,header odd,Header Titlos Prosforas"/>
    <w:basedOn w:val="Normal"/>
    <w:link w:val="HeaderChar1"/>
    <w:qFormat/>
    <w:rsid w:val="00543F6D"/>
  </w:style>
  <w:style w:type="paragraph" w:customStyle="1" w:styleId="18">
    <w:name w:val="Κείμενο πλαισίου1"/>
    <w:basedOn w:val="Normal"/>
    <w:qFormat/>
    <w:rsid w:val="00543F6D"/>
    <w:rPr>
      <w:sz w:val="16"/>
      <w:szCs w:val="16"/>
    </w:rPr>
  </w:style>
  <w:style w:type="paragraph" w:customStyle="1" w:styleId="CommentText1">
    <w:name w:val="Comment Text1"/>
    <w:basedOn w:val="Normal"/>
    <w:qFormat/>
    <w:rsid w:val="00543F6D"/>
    <w:rPr>
      <w:sz w:val="20"/>
      <w:szCs w:val="20"/>
    </w:rPr>
  </w:style>
  <w:style w:type="paragraph" w:customStyle="1" w:styleId="CommentSubject1">
    <w:name w:val="Comment Subject1"/>
    <w:basedOn w:val="CommentText1"/>
    <w:next w:val="CommentText1"/>
    <w:qFormat/>
    <w:rsid w:val="00543F6D"/>
    <w:rPr>
      <w:b/>
      <w:bCs/>
    </w:rPr>
  </w:style>
  <w:style w:type="paragraph" w:customStyle="1" w:styleId="19">
    <w:name w:val="Αναθεώρηση1"/>
    <w:qFormat/>
    <w:rsid w:val="00543F6D"/>
    <w:pPr>
      <w:suppressAutoHyphens/>
    </w:pPr>
    <w:rPr>
      <w:sz w:val="24"/>
      <w:szCs w:val="24"/>
      <w:lang w:val="en-GB" w:eastAsia="zh-CN"/>
    </w:rPr>
  </w:style>
  <w:style w:type="paragraph" w:customStyle="1" w:styleId="western">
    <w:name w:val="western"/>
    <w:basedOn w:val="Normal"/>
    <w:qFormat/>
    <w:rsid w:val="00543F6D"/>
    <w:pPr>
      <w:spacing w:before="280" w:after="200"/>
    </w:pPr>
    <w:rPr>
      <w:rFonts w:ascii="Arial Unicode MS" w:eastAsia="Arial Unicode MS" w:hAnsi="Arial Unicode MS" w:cs="Arial Unicode MS"/>
    </w:rPr>
  </w:style>
  <w:style w:type="paragraph" w:customStyle="1" w:styleId="1a">
    <w:name w:val="Παράγραφος λίστας1"/>
    <w:basedOn w:val="Normal"/>
    <w:qFormat/>
    <w:rsid w:val="00543F6D"/>
    <w:pPr>
      <w:spacing w:after="200"/>
      <w:ind w:left="720"/>
      <w:contextualSpacing/>
    </w:pPr>
  </w:style>
  <w:style w:type="paragraph" w:styleId="FootnoteText">
    <w:name w:val="footnote text"/>
    <w:aliases w:val="ESPON Footnote Text"/>
    <w:basedOn w:val="Normal"/>
    <w:link w:val="FootnoteTextChar4"/>
    <w:uiPriority w:val="99"/>
    <w:qFormat/>
    <w:rsid w:val="00543F6D"/>
    <w:pPr>
      <w:spacing w:after="0"/>
      <w:ind w:left="425" w:hanging="425"/>
    </w:pPr>
    <w:rPr>
      <w:sz w:val="18"/>
      <w:szCs w:val="20"/>
      <w:lang w:val="en-IE"/>
    </w:rPr>
  </w:style>
  <w:style w:type="paragraph" w:styleId="TOC1">
    <w:name w:val="toc 1"/>
    <w:basedOn w:val="Normal"/>
    <w:next w:val="Normal"/>
    <w:uiPriority w:val="39"/>
    <w:qFormat/>
    <w:rsid w:val="00543F6D"/>
    <w:pPr>
      <w:spacing w:before="120"/>
      <w:jc w:val="left"/>
    </w:pPr>
    <w:rPr>
      <w:b/>
      <w:bCs/>
      <w:caps/>
      <w:sz w:val="20"/>
      <w:szCs w:val="20"/>
    </w:rPr>
  </w:style>
  <w:style w:type="paragraph" w:styleId="TOC2">
    <w:name w:val="toc 2"/>
    <w:basedOn w:val="Normal"/>
    <w:next w:val="Normal"/>
    <w:uiPriority w:val="39"/>
    <w:qFormat/>
    <w:rsid w:val="00543F6D"/>
    <w:pPr>
      <w:spacing w:after="0"/>
      <w:ind w:left="220"/>
      <w:jc w:val="left"/>
    </w:pPr>
    <w:rPr>
      <w:smallCaps/>
      <w:sz w:val="20"/>
      <w:szCs w:val="20"/>
    </w:rPr>
  </w:style>
  <w:style w:type="paragraph" w:styleId="TOC3">
    <w:name w:val="toc 3"/>
    <w:basedOn w:val="Normal"/>
    <w:next w:val="Normal"/>
    <w:uiPriority w:val="39"/>
    <w:qFormat/>
    <w:rsid w:val="00543F6D"/>
    <w:pPr>
      <w:spacing w:after="0"/>
      <w:ind w:left="440"/>
      <w:jc w:val="left"/>
    </w:pPr>
    <w:rPr>
      <w:i/>
      <w:iCs/>
      <w:sz w:val="20"/>
      <w:szCs w:val="20"/>
    </w:rPr>
  </w:style>
  <w:style w:type="paragraph" w:styleId="TOC4">
    <w:name w:val="toc 4"/>
    <w:basedOn w:val="Normal"/>
    <w:next w:val="Normal"/>
    <w:uiPriority w:val="39"/>
    <w:qFormat/>
    <w:rsid w:val="00543F6D"/>
    <w:pPr>
      <w:spacing w:after="0"/>
      <w:ind w:left="660"/>
      <w:jc w:val="left"/>
    </w:pPr>
    <w:rPr>
      <w:sz w:val="18"/>
      <w:szCs w:val="18"/>
    </w:rPr>
  </w:style>
  <w:style w:type="paragraph" w:styleId="TOC5">
    <w:name w:val="toc 5"/>
    <w:basedOn w:val="Normal"/>
    <w:next w:val="Normal"/>
    <w:uiPriority w:val="39"/>
    <w:qFormat/>
    <w:rsid w:val="00543F6D"/>
    <w:pPr>
      <w:spacing w:after="0"/>
      <w:ind w:left="880"/>
      <w:jc w:val="left"/>
    </w:pPr>
    <w:rPr>
      <w:sz w:val="18"/>
      <w:szCs w:val="18"/>
    </w:rPr>
  </w:style>
  <w:style w:type="paragraph" w:styleId="TOC6">
    <w:name w:val="toc 6"/>
    <w:basedOn w:val="Normal"/>
    <w:next w:val="Normal"/>
    <w:uiPriority w:val="39"/>
    <w:qFormat/>
    <w:rsid w:val="00543F6D"/>
    <w:pPr>
      <w:spacing w:after="0"/>
      <w:ind w:left="1100"/>
      <w:jc w:val="left"/>
    </w:pPr>
    <w:rPr>
      <w:sz w:val="18"/>
      <w:szCs w:val="18"/>
    </w:rPr>
  </w:style>
  <w:style w:type="paragraph" w:styleId="TOC7">
    <w:name w:val="toc 7"/>
    <w:basedOn w:val="Normal"/>
    <w:next w:val="Normal"/>
    <w:uiPriority w:val="39"/>
    <w:qFormat/>
    <w:rsid w:val="00543F6D"/>
    <w:pPr>
      <w:spacing w:after="0"/>
      <w:ind w:left="1320"/>
      <w:jc w:val="left"/>
    </w:pPr>
    <w:rPr>
      <w:sz w:val="18"/>
      <w:szCs w:val="18"/>
    </w:rPr>
  </w:style>
  <w:style w:type="paragraph" w:styleId="TOC8">
    <w:name w:val="toc 8"/>
    <w:basedOn w:val="Normal"/>
    <w:next w:val="Normal"/>
    <w:uiPriority w:val="39"/>
    <w:qFormat/>
    <w:rsid w:val="00543F6D"/>
    <w:pPr>
      <w:spacing w:after="0"/>
      <w:ind w:left="1540"/>
      <w:jc w:val="left"/>
    </w:pPr>
    <w:rPr>
      <w:sz w:val="18"/>
      <w:szCs w:val="18"/>
    </w:rPr>
  </w:style>
  <w:style w:type="paragraph" w:styleId="TOC9">
    <w:name w:val="toc 9"/>
    <w:basedOn w:val="Normal"/>
    <w:next w:val="Normal"/>
    <w:uiPriority w:val="39"/>
    <w:qFormat/>
    <w:rsid w:val="00543F6D"/>
    <w:pPr>
      <w:spacing w:after="0"/>
      <w:ind w:left="1760"/>
      <w:jc w:val="left"/>
    </w:pPr>
    <w:rPr>
      <w:sz w:val="18"/>
      <w:szCs w:val="18"/>
    </w:rPr>
  </w:style>
  <w:style w:type="paragraph" w:customStyle="1" w:styleId="Style1">
    <w:name w:val="Style1"/>
    <w:basedOn w:val="DocTitle"/>
    <w:qFormat/>
    <w:rsid w:val="00543F6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qFormat/>
    <w:rsid w:val="00543F6D"/>
    <w:rPr>
      <w:rFonts w:ascii="Calibri" w:hAnsi="Calibri" w:cs="Calibri"/>
      <w:lang w:val="el-GR"/>
    </w:rPr>
  </w:style>
  <w:style w:type="paragraph" w:styleId="EndnoteText">
    <w:name w:val="endnote text"/>
    <w:basedOn w:val="Normal"/>
    <w:link w:val="EndnoteTextChar1"/>
    <w:uiPriority w:val="99"/>
    <w:qFormat/>
    <w:rsid w:val="00543F6D"/>
    <w:rPr>
      <w:sz w:val="20"/>
      <w:szCs w:val="20"/>
    </w:rPr>
  </w:style>
  <w:style w:type="paragraph" w:customStyle="1" w:styleId="Default">
    <w:name w:val="Default"/>
    <w:qFormat/>
    <w:rsid w:val="00543F6D"/>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qFormat/>
    <w:rsid w:val="00543F6D"/>
  </w:style>
  <w:style w:type="paragraph" w:styleId="BodyTextIndent">
    <w:name w:val="Body Text Indent"/>
    <w:basedOn w:val="Normal"/>
    <w:qFormat/>
    <w:rsid w:val="00543F6D"/>
    <w:pPr>
      <w:ind w:firstLine="1134"/>
    </w:pPr>
    <w:rPr>
      <w:rFonts w:ascii="Arial" w:hAnsi="Arial" w:cs="Arial"/>
    </w:rPr>
  </w:style>
  <w:style w:type="paragraph" w:customStyle="1" w:styleId="normalwithoutspacing">
    <w:name w:val="normal_without_spacing"/>
    <w:basedOn w:val="Normal"/>
    <w:qFormat/>
    <w:rsid w:val="00543F6D"/>
    <w:pPr>
      <w:spacing w:after="60"/>
    </w:pPr>
    <w:rPr>
      <w:lang w:val="el-GR"/>
    </w:rPr>
  </w:style>
  <w:style w:type="paragraph" w:customStyle="1" w:styleId="foothanging">
    <w:name w:val="foot_hanging"/>
    <w:basedOn w:val="FootnoteText"/>
    <w:qFormat/>
    <w:rsid w:val="00543F6D"/>
    <w:pPr>
      <w:ind w:left="426" w:hanging="426"/>
    </w:pPr>
    <w:rPr>
      <w:szCs w:val="18"/>
    </w:rPr>
  </w:style>
  <w:style w:type="paragraph" w:customStyle="1" w:styleId="-HTML1">
    <w:name w:val="Προ-διαμορφωμένο HTML1"/>
    <w:basedOn w:val="Normal"/>
    <w:qFormat/>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qFormat/>
    <w:rsid w:val="00543F6D"/>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qFormat/>
    <w:rsid w:val="00543F6D"/>
    <w:pPr>
      <w:suppressAutoHyphens w:val="0"/>
      <w:spacing w:line="312" w:lineRule="auto"/>
      <w:ind w:left="283"/>
    </w:pPr>
    <w:rPr>
      <w:rFonts w:cs="Times New Roman"/>
      <w:sz w:val="16"/>
      <w:szCs w:val="16"/>
    </w:rPr>
  </w:style>
  <w:style w:type="paragraph" w:customStyle="1" w:styleId="1b">
    <w:name w:val="Χωρίς διάστιχο1"/>
    <w:qFormat/>
    <w:rsid w:val="00543F6D"/>
    <w:pPr>
      <w:suppressAutoHyphens/>
      <w:jc w:val="both"/>
    </w:pPr>
    <w:rPr>
      <w:rFonts w:ascii="Calibri" w:hAnsi="Calibri" w:cs="Calibri"/>
      <w:sz w:val="22"/>
      <w:szCs w:val="24"/>
      <w:lang w:val="en-GB" w:eastAsia="zh-CN"/>
    </w:rPr>
  </w:style>
  <w:style w:type="paragraph" w:customStyle="1" w:styleId="a7">
    <w:name w:val="Περιεχόμενα πίνακα"/>
    <w:basedOn w:val="Normal"/>
    <w:qFormat/>
    <w:rsid w:val="00543F6D"/>
    <w:pPr>
      <w:suppressLineNumbers/>
    </w:pPr>
  </w:style>
  <w:style w:type="paragraph" w:customStyle="1" w:styleId="a8">
    <w:name w:val="Επικεφαλίδα πίνακα"/>
    <w:basedOn w:val="a7"/>
    <w:qFormat/>
    <w:rsid w:val="00543F6D"/>
    <w:pPr>
      <w:jc w:val="center"/>
    </w:pPr>
    <w:rPr>
      <w:b/>
      <w:bCs/>
    </w:rPr>
  </w:style>
  <w:style w:type="paragraph" w:customStyle="1" w:styleId="footers">
    <w:name w:val="footers"/>
    <w:basedOn w:val="foothanging"/>
    <w:qFormat/>
    <w:rsid w:val="00543F6D"/>
  </w:style>
  <w:style w:type="paragraph" w:customStyle="1" w:styleId="Standard">
    <w:name w:val="Standard"/>
    <w:qFormat/>
    <w:rsid w:val="00543F6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qFormat/>
    <w:rsid w:val="00543F6D"/>
    <w:pPr>
      <w:spacing w:after="120"/>
    </w:pPr>
  </w:style>
  <w:style w:type="paragraph" w:customStyle="1" w:styleId="Footnote">
    <w:name w:val="Footnote"/>
    <w:basedOn w:val="Standard"/>
    <w:qFormat/>
    <w:rsid w:val="00543F6D"/>
    <w:pPr>
      <w:suppressLineNumbers/>
      <w:ind w:left="283" w:hanging="283"/>
    </w:pPr>
    <w:rPr>
      <w:sz w:val="20"/>
      <w:szCs w:val="20"/>
    </w:rPr>
  </w:style>
  <w:style w:type="paragraph" w:customStyle="1" w:styleId="310">
    <w:name w:val="Σώμα κείμενου 31"/>
    <w:basedOn w:val="Normal"/>
    <w:qFormat/>
    <w:rsid w:val="00543F6D"/>
    <w:rPr>
      <w:sz w:val="16"/>
      <w:szCs w:val="16"/>
    </w:rPr>
  </w:style>
  <w:style w:type="paragraph" w:customStyle="1" w:styleId="fooot">
    <w:name w:val="fooot"/>
    <w:basedOn w:val="footers"/>
    <w:qFormat/>
    <w:rsid w:val="00543F6D"/>
  </w:style>
  <w:style w:type="paragraph" w:styleId="BalloonText">
    <w:name w:val="Balloon Text"/>
    <w:basedOn w:val="Normal"/>
    <w:uiPriority w:val="99"/>
    <w:qFormat/>
    <w:rsid w:val="00543F6D"/>
    <w:pPr>
      <w:spacing w:after="0"/>
    </w:pPr>
    <w:rPr>
      <w:sz w:val="16"/>
      <w:szCs w:val="16"/>
    </w:rPr>
  </w:style>
  <w:style w:type="paragraph" w:customStyle="1" w:styleId="1c">
    <w:name w:val="Κείμενο σχολίου1"/>
    <w:basedOn w:val="Normal"/>
    <w:qFormat/>
    <w:rsid w:val="00543F6D"/>
    <w:rPr>
      <w:sz w:val="20"/>
      <w:szCs w:val="20"/>
    </w:rPr>
  </w:style>
  <w:style w:type="paragraph" w:styleId="CommentSubject">
    <w:name w:val="annotation subject"/>
    <w:basedOn w:val="1c"/>
    <w:next w:val="1c"/>
    <w:link w:val="CommentSubjectChar1"/>
    <w:uiPriority w:val="99"/>
    <w:rsid w:val="00543F6D"/>
    <w:rPr>
      <w:b/>
      <w:bCs/>
    </w:rPr>
  </w:style>
  <w:style w:type="paragraph" w:styleId="HTMLPreformatted">
    <w:name w:val="HTML Preformatted"/>
    <w:basedOn w:val="Normal"/>
    <w:qFormat/>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uiPriority w:val="99"/>
    <w:rsid w:val="00543F6D"/>
    <w:pPr>
      <w:suppressAutoHyphens/>
    </w:pPr>
    <w:rPr>
      <w:rFonts w:ascii="Calibri" w:hAnsi="Calibri" w:cs="Calibri"/>
      <w:sz w:val="22"/>
      <w:szCs w:val="24"/>
      <w:lang w:val="en-GB" w:eastAsia="zh-CN"/>
    </w:rPr>
  </w:style>
  <w:style w:type="paragraph" w:customStyle="1" w:styleId="21">
    <w:name w:val="Λίστα με κουκκίδες 21"/>
    <w:basedOn w:val="Normal"/>
    <w:qFormat/>
    <w:rsid w:val="00543F6D"/>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qFormat/>
    <w:rsid w:val="00543F6D"/>
    <w:pPr>
      <w:tabs>
        <w:tab w:val="right" w:leader="dot" w:pos="7091"/>
      </w:tabs>
      <w:ind w:left="2547"/>
    </w:pPr>
  </w:style>
  <w:style w:type="character" w:styleId="CommentReference">
    <w:name w:val="annotation reference"/>
    <w:basedOn w:val="DefaultParagraphFont"/>
    <w:unhideWhenUsed/>
    <w:qFormat/>
    <w:rsid w:val="00D5279B"/>
    <w:rPr>
      <w:sz w:val="16"/>
      <w:szCs w:val="16"/>
    </w:rPr>
  </w:style>
  <w:style w:type="paragraph" w:styleId="CommentText">
    <w:name w:val="annotation text"/>
    <w:basedOn w:val="Normal"/>
    <w:link w:val="CommentTextChar2"/>
    <w:unhideWhenUsed/>
    <w:qFormat/>
    <w:rsid w:val="00D5279B"/>
    <w:rPr>
      <w:sz w:val="20"/>
      <w:szCs w:val="20"/>
    </w:rPr>
  </w:style>
  <w:style w:type="character" w:customStyle="1" w:styleId="CommentTextChar2">
    <w:name w:val="Comment Text Char2"/>
    <w:basedOn w:val="DefaultParagraphFont"/>
    <w:link w:val="CommentText"/>
    <w:qFormat/>
    <w:rsid w:val="00D5279B"/>
    <w:rPr>
      <w:rFonts w:ascii="Calibri" w:hAnsi="Calibri" w:cs="Calibri"/>
      <w:lang w:val="en-GB" w:eastAsia="zh-CN"/>
    </w:rPr>
  </w:style>
  <w:style w:type="paragraph" w:customStyle="1" w:styleId="TabletextChar">
    <w:name w:val="Table text Char"/>
    <w:basedOn w:val="Normal"/>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Normal"/>
    <w:qFormat/>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rsid w:val="00DB024C"/>
    <w:rPr>
      <w:rFonts w:ascii="Microsoft Sans Serif" w:hAnsi="Microsoft Sans Serif" w:cs="Microsoft Sans Serif"/>
      <w:sz w:val="14"/>
      <w:szCs w:val="14"/>
    </w:rPr>
  </w:style>
  <w:style w:type="paragraph" w:customStyle="1" w:styleId="Style35">
    <w:name w:val="Style35"/>
    <w:basedOn w:val="Normal"/>
    <w:qFormat/>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uiPriority w:val="9"/>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uiPriority w:val="9"/>
    <w:rsid w:val="005B4566"/>
    <w:rPr>
      <w:rFonts w:ascii="Tahoma" w:hAnsi="Tahoma"/>
      <w:sz w:val="18"/>
      <w:u w:val="single"/>
      <w:lang w:eastAsia="en-US"/>
    </w:rPr>
  </w:style>
  <w:style w:type="character" w:customStyle="1" w:styleId="Heading8Char">
    <w:name w:val="Heading 8 Char"/>
    <w:basedOn w:val="DefaultParagraphFont"/>
    <w:link w:val="Heading8"/>
    <w:uiPriority w:val="9"/>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DefaultParagraphFont"/>
    <w:unhideWhenUsed/>
    <w:rsid w:val="003A109E"/>
    <w:rPr>
      <w:color w:val="808080"/>
      <w:shd w:val="clear" w:color="auto" w:fill="E6E6E6"/>
    </w:rPr>
  </w:style>
  <w:style w:type="character" w:styleId="BookTitle">
    <w:name w:val="Book Title"/>
    <w:basedOn w:val="DefaultParagraphFont"/>
    <w:qFormat/>
    <w:rsid w:val="005B2CE7"/>
    <w:rPr>
      <w:b/>
      <w:bCs/>
      <w:i/>
      <w:iCs/>
      <w:spacing w:val="5"/>
    </w:rPr>
  </w:style>
  <w:style w:type="paragraph" w:styleId="Subtitle">
    <w:name w:val="Subtitle"/>
    <w:basedOn w:val="Normal"/>
    <w:next w:val="Normal"/>
    <w:link w:val="SubtitleChar"/>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qFormat/>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locked/>
    <w:rsid w:val="00043F27"/>
    <w:rPr>
      <w:rFonts w:ascii="Calibri" w:hAnsi="Calibri" w:cs="Calibri"/>
      <w:sz w:val="22"/>
      <w:szCs w:val="24"/>
      <w:lang w:val="en-GB" w:eastAsia="zh-CN"/>
    </w:rPr>
  </w:style>
  <w:style w:type="character" w:customStyle="1" w:styleId="FootnoteTextChar4">
    <w:name w:val="Footnote Text Char4"/>
    <w:aliases w:val="ESPON Footnote Text Char"/>
    <w:link w:val="FootnoteText"/>
    <w:uiPriority w:val="99"/>
    <w:rsid w:val="00953E50"/>
    <w:rPr>
      <w:rFonts w:ascii="Calibri" w:hAnsi="Calibri" w:cs="Calibri"/>
      <w:sz w:val="18"/>
      <w:lang w:val="en-IE" w:eastAsia="zh-CN"/>
    </w:rPr>
  </w:style>
  <w:style w:type="numbering" w:customStyle="1" w:styleId="Style4">
    <w:name w:val="Style4"/>
    <w:uiPriority w:val="99"/>
    <w:rsid w:val="00623457"/>
    <w:pPr>
      <w:numPr>
        <w:numId w:val="12"/>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5"/>
      </w:numPr>
    </w:pPr>
  </w:style>
  <w:style w:type="paragraph" w:styleId="NormalWeb">
    <w:name w:val="Normal (Web)"/>
    <w:basedOn w:val="Normal"/>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nhideWhenUsed/>
    <w:rsid w:val="007662F0"/>
    <w:rPr>
      <w:color w:val="605E5C"/>
      <w:shd w:val="clear" w:color="auto" w:fill="E1DFDD"/>
    </w:rPr>
  </w:style>
  <w:style w:type="character" w:customStyle="1" w:styleId="EndnoteTextChar1">
    <w:name w:val="Endnote Text Char1"/>
    <w:link w:val="EndnoteText"/>
    <w:uiPriority w:val="99"/>
    <w:rsid w:val="00F1538B"/>
    <w:rPr>
      <w:rFonts w:ascii="Tahoma" w:hAnsi="Tahoma" w:cs="Tahoma"/>
      <w:lang w:val="en-GB" w:eastAsia="zh-CN"/>
    </w:rPr>
  </w:style>
  <w:style w:type="character" w:customStyle="1" w:styleId="1d">
    <w:name w:val="Ανεπίλυτη αναφορά1"/>
    <w:basedOn w:val="DefaultParagraphFont"/>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Normal"/>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26">
    <w:name w:val="Ανεπίλυτη αναφορά2"/>
    <w:basedOn w:val="DefaultParagraphFont"/>
    <w:unhideWhenUsed/>
    <w:rsid w:val="002A4398"/>
    <w:rPr>
      <w:color w:val="605E5C"/>
      <w:shd w:val="clear" w:color="auto" w:fill="E1DFDD"/>
    </w:rPr>
  </w:style>
  <w:style w:type="character" w:styleId="UnresolvedMention">
    <w:name w:val="Unresolved Mention"/>
    <w:basedOn w:val="DefaultParagraphFont"/>
    <w:uiPriority w:val="99"/>
    <w:semiHidden/>
    <w:unhideWhenUsed/>
    <w:rsid w:val="005C1BA7"/>
    <w:rPr>
      <w:color w:val="605E5C"/>
      <w:shd w:val="clear" w:color="auto" w:fill="E1DFDD"/>
    </w:rPr>
  </w:style>
  <w:style w:type="character" w:customStyle="1" w:styleId="HeaderChar1">
    <w:name w:val="Header Char1"/>
    <w:aliases w:val="hd Char1,ho Char,header odd Char,Header Titlos Prosforas Char"/>
    <w:link w:val="Header"/>
    <w:rsid w:val="00E338EB"/>
    <w:rPr>
      <w:rFonts w:ascii="Tahoma" w:hAnsi="Tahoma" w:cs="Tahoma"/>
      <w:sz w:val="22"/>
      <w:szCs w:val="22"/>
      <w:lang w:val="en-GB" w:eastAsia="zh-CN"/>
    </w:rPr>
  </w:style>
  <w:style w:type="paragraph" w:customStyle="1" w:styleId="110">
    <w:name w:val="Λεζάντα11"/>
    <w:basedOn w:val="Normal"/>
    <w:qFormat/>
    <w:rsid w:val="00DD6702"/>
    <w:pPr>
      <w:suppressLineNumbers/>
      <w:spacing w:before="120"/>
    </w:pPr>
    <w:rPr>
      <w:rFonts w:cs="Mangal"/>
      <w:i/>
      <w:iCs/>
      <w:sz w:val="24"/>
      <w:szCs w:val="24"/>
    </w:rPr>
  </w:style>
  <w:style w:type="paragraph" w:customStyle="1" w:styleId="1e">
    <w:name w:val="Θέμα σχολίου1"/>
    <w:basedOn w:val="1c"/>
    <w:next w:val="1c"/>
    <w:qFormat/>
    <w:rsid w:val="00DD6702"/>
    <w:pPr>
      <w:spacing w:before="120"/>
    </w:pPr>
    <w:rPr>
      <w:rFonts w:cs="Calibri"/>
      <w:b/>
      <w:bCs/>
    </w:rPr>
  </w:style>
  <w:style w:type="paragraph" w:customStyle="1" w:styleId="28">
    <w:name w:val="Αναθεώρηση2"/>
    <w:qFormat/>
    <w:rsid w:val="00DD6702"/>
    <w:pPr>
      <w:suppressAutoHyphens/>
    </w:pPr>
    <w:rPr>
      <w:rFonts w:ascii="Calibri" w:hAnsi="Calibri" w:cs="Calibri"/>
      <w:sz w:val="22"/>
      <w:szCs w:val="24"/>
      <w:lang w:val="en-GB" w:eastAsia="zh-CN"/>
    </w:rPr>
  </w:style>
  <w:style w:type="paragraph" w:customStyle="1" w:styleId="29">
    <w:name w:val="Κείμενο σχολίου2"/>
    <w:basedOn w:val="Normal"/>
    <w:qFormat/>
    <w:rsid w:val="00DD6702"/>
    <w:pPr>
      <w:spacing w:before="120"/>
    </w:pPr>
    <w:rPr>
      <w:rFonts w:cs="Calibri"/>
      <w:sz w:val="20"/>
      <w:szCs w:val="20"/>
    </w:rPr>
  </w:style>
  <w:style w:type="paragraph" w:customStyle="1" w:styleId="1f">
    <w:name w:val="Βασικό1"/>
    <w:qFormat/>
    <w:rsid w:val="00DD6702"/>
    <w:pPr>
      <w:suppressAutoHyphens/>
    </w:pPr>
    <w:rPr>
      <w:rFonts w:ascii="Lucida Grande" w:hAnsi="Lucida Grande"/>
      <w:color w:val="000000"/>
      <w:sz w:val="24"/>
      <w:lang w:eastAsia="zh-CN"/>
    </w:rPr>
  </w:style>
  <w:style w:type="paragraph" w:customStyle="1" w:styleId="TableParagraph">
    <w:name w:val="Table Paragraph"/>
    <w:basedOn w:val="Normal"/>
    <w:qFormat/>
    <w:rsid w:val="00DD6702"/>
    <w:pPr>
      <w:widowControl w:val="0"/>
      <w:spacing w:after="0"/>
      <w:jc w:val="left"/>
    </w:pPr>
    <w:rPr>
      <w:rFonts w:ascii="Trebuchet MS" w:eastAsia="Trebuchet MS" w:hAnsi="Trebuchet MS" w:cs="Trebuchet MS"/>
      <w:lang w:val="el-GR"/>
    </w:rPr>
  </w:style>
  <w:style w:type="paragraph" w:customStyle="1" w:styleId="CommentText2">
    <w:name w:val="Comment Text2"/>
    <w:basedOn w:val="Normal"/>
    <w:qFormat/>
    <w:rsid w:val="00DD6702"/>
    <w:pPr>
      <w:spacing w:after="0"/>
    </w:pPr>
    <w:rPr>
      <w:rFonts w:cs="Calibri"/>
      <w:sz w:val="20"/>
      <w:szCs w:val="20"/>
    </w:rPr>
  </w:style>
  <w:style w:type="paragraph" w:customStyle="1" w:styleId="CommentSubject2">
    <w:name w:val="Comment Subject2"/>
    <w:basedOn w:val="CommentText2"/>
    <w:next w:val="CommentText2"/>
    <w:qFormat/>
    <w:rsid w:val="00DD6702"/>
    <w:rPr>
      <w:b/>
      <w:bCs/>
    </w:rPr>
  </w:style>
  <w:style w:type="paragraph" w:customStyle="1" w:styleId="32">
    <w:name w:val="Κείμενο σχολίου3"/>
    <w:basedOn w:val="Normal"/>
    <w:qFormat/>
    <w:rsid w:val="00DD6702"/>
    <w:pPr>
      <w:spacing w:before="120"/>
    </w:pPr>
    <w:rPr>
      <w:rFonts w:cs="Calibri"/>
      <w:sz w:val="20"/>
      <w:szCs w:val="20"/>
    </w:rPr>
  </w:style>
  <w:style w:type="paragraph" w:customStyle="1" w:styleId="CommentText3">
    <w:name w:val="Comment Text3"/>
    <w:basedOn w:val="Normal"/>
    <w:qFormat/>
    <w:rsid w:val="00DD6702"/>
    <w:pPr>
      <w:spacing w:after="0"/>
    </w:pPr>
    <w:rPr>
      <w:rFonts w:cs="Calibri"/>
      <w:sz w:val="20"/>
      <w:szCs w:val="20"/>
    </w:rPr>
  </w:style>
  <w:style w:type="paragraph" w:customStyle="1" w:styleId="CommentSubject3">
    <w:name w:val="Comment Subject3"/>
    <w:basedOn w:val="CommentText3"/>
    <w:next w:val="CommentText3"/>
    <w:qFormat/>
    <w:rsid w:val="00DD6702"/>
    <w:rPr>
      <w:b/>
      <w:bCs/>
    </w:rPr>
  </w:style>
  <w:style w:type="character" w:customStyle="1" w:styleId="111">
    <w:name w:val="Προεπιλεγμένη γραμματοσειρά11"/>
    <w:rsid w:val="00DD6702"/>
  </w:style>
  <w:style w:type="character" w:customStyle="1" w:styleId="210">
    <w:name w:val="Παραπομπή υποσημείωσης21"/>
    <w:rsid w:val="00DD6702"/>
    <w:rPr>
      <w:vertAlign w:val="superscript"/>
    </w:rPr>
  </w:style>
  <w:style w:type="character" w:customStyle="1" w:styleId="211">
    <w:name w:val="Παραπομπή σημείωσης τέλους21"/>
    <w:rsid w:val="00DD6702"/>
    <w:rPr>
      <w:vertAlign w:val="superscript"/>
    </w:rPr>
  </w:style>
  <w:style w:type="character" w:customStyle="1" w:styleId="2a">
    <w:name w:val="Παραπομπή σχολίου2"/>
    <w:basedOn w:val="DefaultParagraphFont"/>
    <w:rsid w:val="00DD6702"/>
    <w:rPr>
      <w:sz w:val="16"/>
      <w:szCs w:val="16"/>
    </w:rPr>
  </w:style>
  <w:style w:type="character" w:customStyle="1" w:styleId="4Char">
    <w:name w:val="Επικεφαλίδα 4 Char"/>
    <w:basedOn w:val="DefaultParagraphFont"/>
    <w:uiPriority w:val="9"/>
    <w:rsid w:val="00DD6702"/>
    <w:rPr>
      <w:rFonts w:ascii="Arial" w:hAnsi="Arial"/>
      <w:b/>
      <w:bCs/>
      <w:sz w:val="22"/>
      <w:szCs w:val="28"/>
      <w:lang w:val="en-GB" w:eastAsia="zh-CN"/>
    </w:rPr>
  </w:style>
  <w:style w:type="character" w:customStyle="1" w:styleId="UnresolvedMention5">
    <w:name w:val="Unresolved Mention5"/>
    <w:basedOn w:val="DefaultParagraphFont"/>
    <w:rsid w:val="00DD6702"/>
    <w:rPr>
      <w:color w:val="605E5C"/>
      <w:shd w:val="clear" w:color="auto" w:fill="E1DFDD"/>
    </w:rPr>
  </w:style>
  <w:style w:type="character" w:customStyle="1" w:styleId="UnresolvedMention6">
    <w:name w:val="Unresolved Mention6"/>
    <w:basedOn w:val="DefaultParagraphFont"/>
    <w:rsid w:val="00DD6702"/>
    <w:rPr>
      <w:color w:val="605E5C"/>
      <w:shd w:val="clear" w:color="auto" w:fill="E1DFDD"/>
    </w:rPr>
  </w:style>
  <w:style w:type="character" w:customStyle="1" w:styleId="UnresolvedMention7">
    <w:name w:val="Unresolved Mention7"/>
    <w:basedOn w:val="DefaultParagraphFont"/>
    <w:rsid w:val="00DD6702"/>
    <w:rPr>
      <w:color w:val="605E5C"/>
      <w:shd w:val="clear" w:color="auto" w:fill="E1DFDD"/>
    </w:rPr>
  </w:style>
  <w:style w:type="character" w:customStyle="1" w:styleId="UnresolvedMention8">
    <w:name w:val="Unresolved Mention8"/>
    <w:basedOn w:val="DefaultParagraphFont"/>
    <w:rsid w:val="00DD6702"/>
    <w:rPr>
      <w:color w:val="605E5C"/>
      <w:shd w:val="clear" w:color="auto" w:fill="E1DFDD"/>
    </w:rPr>
  </w:style>
  <w:style w:type="character" w:customStyle="1" w:styleId="33">
    <w:name w:val="Ανεπίλυτη αναφορά3"/>
    <w:basedOn w:val="DefaultParagraphFont"/>
    <w:rsid w:val="00DD6702"/>
    <w:rPr>
      <w:color w:val="605E5C"/>
      <w:shd w:val="clear" w:color="auto" w:fill="E1DFDD"/>
    </w:rPr>
  </w:style>
  <w:style w:type="character" w:customStyle="1" w:styleId="Char2">
    <w:name w:val="Κείμενο σχολίου Char2"/>
    <w:basedOn w:val="DefaultParagraphFont"/>
    <w:rsid w:val="00DD6702"/>
    <w:rPr>
      <w:rFonts w:ascii="Tahoma" w:hAnsi="Tahoma" w:cs="Calibri"/>
      <w:lang w:val="en-GB"/>
    </w:rPr>
  </w:style>
  <w:style w:type="character" w:customStyle="1" w:styleId="34">
    <w:name w:val="Παραπομπή σχολίου3"/>
    <w:basedOn w:val="DefaultParagraphFont"/>
    <w:rsid w:val="00DD6702"/>
    <w:rPr>
      <w:sz w:val="16"/>
      <w:szCs w:val="16"/>
    </w:rPr>
  </w:style>
  <w:style w:type="table" w:customStyle="1" w:styleId="TableGrid0">
    <w:name w:val="TableGrid"/>
    <w:rsid w:val="00DD6702"/>
    <w:pPr>
      <w:suppressAutoHyphens/>
      <w:spacing w:before="120" w:after="120"/>
      <w:jc w:val="both"/>
    </w:pPr>
    <w:rPr>
      <w:rFonts w:ascii="Calibri" w:eastAsia="Calibri" w:hAnsi="Calibri"/>
      <w:sz w:val="22"/>
      <w:szCs w:val="22"/>
      <w:lang w:eastAsia="zh-CN"/>
    </w:rPr>
    <w:tblPr>
      <w:tblCellMar>
        <w:top w:w="0" w:type="dxa"/>
        <w:left w:w="0" w:type="dxa"/>
        <w:bottom w:w="0" w:type="dxa"/>
        <w:right w:w="0" w:type="dxa"/>
      </w:tblCellMar>
    </w:tblPr>
  </w:style>
  <w:style w:type="character" w:customStyle="1" w:styleId="Char3">
    <w:name w:val="Κείμενο σχολίου Char3"/>
    <w:basedOn w:val="DefaultParagraphFont"/>
    <w:uiPriority w:val="99"/>
    <w:rsid w:val="00DD6702"/>
    <w:rPr>
      <w:rFonts w:ascii="Tahoma" w:hAnsi="Tahoma" w:cs="Calibri"/>
      <w:lang w:val="en-GB"/>
    </w:rPr>
  </w:style>
  <w:style w:type="character" w:customStyle="1" w:styleId="UnresolvedMention9">
    <w:name w:val="Unresolved Mention9"/>
    <w:basedOn w:val="DefaultParagraphFont"/>
    <w:uiPriority w:val="99"/>
    <w:semiHidden/>
    <w:unhideWhenUsed/>
    <w:rsid w:val="00DD6702"/>
    <w:rPr>
      <w:color w:val="605E5C"/>
      <w:shd w:val="clear" w:color="auto" w:fill="E1DFDD"/>
    </w:rPr>
  </w:style>
  <w:style w:type="character" w:customStyle="1" w:styleId="CommentSubjectChar1">
    <w:name w:val="Comment Subject Char1"/>
    <w:basedOn w:val="Char3"/>
    <w:link w:val="CommentSubject"/>
    <w:uiPriority w:val="99"/>
    <w:rsid w:val="00DD6702"/>
    <w:rPr>
      <w:rFonts w:ascii="Tahoma" w:hAnsi="Tahoma" w:cs="Tahoma"/>
      <w:b/>
      <w:bCs/>
      <w:lang w:val="en-GB" w:eastAsia="zh-CN"/>
    </w:rPr>
  </w:style>
  <w:style w:type="character" w:customStyle="1" w:styleId="UnresolvedMention10">
    <w:name w:val="Unresolved Mention10"/>
    <w:basedOn w:val="DefaultParagraphFont"/>
    <w:uiPriority w:val="99"/>
    <w:semiHidden/>
    <w:unhideWhenUsed/>
    <w:rsid w:val="00DD6702"/>
    <w:rPr>
      <w:color w:val="605E5C"/>
      <w:shd w:val="clear" w:color="auto" w:fill="E1DFDD"/>
    </w:rPr>
  </w:style>
  <w:style w:type="character" w:customStyle="1" w:styleId="normaltextrun">
    <w:name w:val="normaltextrun"/>
    <w:basedOn w:val="DefaultParagraphFont"/>
    <w:rsid w:val="00DD6702"/>
  </w:style>
  <w:style w:type="character" w:customStyle="1" w:styleId="eop">
    <w:name w:val="eop"/>
    <w:basedOn w:val="DefaultParagraphFont"/>
    <w:rsid w:val="00DD6702"/>
  </w:style>
  <w:style w:type="character" w:customStyle="1" w:styleId="Char10">
    <w:name w:val="Κείμενο υποσημείωσης Char1"/>
    <w:aliases w:val="ESPON Footnote Text Char1"/>
    <w:rsid w:val="00DD6702"/>
    <w:rPr>
      <w:rFonts w:ascii="Tahoma" w:hAnsi="Tahoma" w:cs="Calibri"/>
      <w:sz w:val="18"/>
      <w:lang w:val="en-IE"/>
    </w:rPr>
  </w:style>
  <w:style w:type="paragraph" w:customStyle="1" w:styleId="Headline1">
    <w:name w:val="Headline 1"/>
    <w:next w:val="Normal"/>
    <w:rsid w:val="00DD6702"/>
    <w:rPr>
      <w:rFonts w:ascii="Helvetica" w:hAnsi="Helvetica" w:cs="Helvetica"/>
      <w:b/>
      <w:bCs/>
      <w:sz w:val="40"/>
      <w:szCs w:val="40"/>
      <w:lang w:val="de-AT" w:eastAsia="de-DE"/>
    </w:rPr>
  </w:style>
  <w:style w:type="paragraph" w:customStyle="1" w:styleId="Text">
    <w:name w:val="Text"/>
    <w:rsid w:val="00DD6702"/>
    <w:pPr>
      <w:jc w:val="both"/>
    </w:pPr>
    <w:rPr>
      <w:rFonts w:ascii="Arial" w:hAnsi="Arial" w:cs="Arial"/>
      <w:color w:val="FF00FF"/>
      <w:sz w:val="19"/>
      <w:szCs w:val="19"/>
      <w:lang w:val="en-GB" w:eastAsia="de-DE"/>
    </w:rPr>
  </w:style>
  <w:style w:type="paragraph" w:customStyle="1" w:styleId="HeadFollowLines">
    <w:name w:val="Head Follow Lines"/>
    <w:basedOn w:val="Head1Line"/>
    <w:rsid w:val="00DD6702"/>
  </w:style>
  <w:style w:type="paragraph" w:customStyle="1" w:styleId="Head1Line">
    <w:name w:val="Head 1. Line"/>
    <w:rsid w:val="00DD6702"/>
    <w:pPr>
      <w:tabs>
        <w:tab w:val="left" w:pos="1418"/>
      </w:tabs>
    </w:pPr>
    <w:rPr>
      <w:rFonts w:ascii="Helvetica" w:hAnsi="Helvetica" w:cs="Helvetica"/>
      <w:noProof/>
      <w:sz w:val="19"/>
      <w:szCs w:val="19"/>
      <w:lang w:val="de-AT" w:eastAsia="de-DE"/>
    </w:rPr>
  </w:style>
  <w:style w:type="paragraph" w:customStyle="1" w:styleId="Headline">
    <w:name w:val="Headline"/>
    <w:basedOn w:val="Head1Line"/>
    <w:next w:val="Normal"/>
    <w:rsid w:val="00DD6702"/>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
    <w:rsid w:val="00DD6702"/>
    <w:pPr>
      <w:tabs>
        <w:tab w:val="left" w:pos="1843"/>
      </w:tabs>
      <w:suppressAutoHyphens w:val="0"/>
      <w:spacing w:after="200"/>
      <w:ind w:left="1843" w:hanging="1843"/>
      <w:jc w:val="left"/>
    </w:pPr>
    <w:rPr>
      <w:rFonts w:ascii="Trebuchet MS Bold" w:eastAsia="Cambria" w:hAnsi="Trebuchet MS Bold" w:cs="Times New Roman"/>
      <w:color w:val="262727"/>
      <w:sz w:val="32"/>
      <w:szCs w:val="24"/>
      <w:lang w:val="de-DE" w:eastAsia="en-US"/>
    </w:rPr>
  </w:style>
  <w:style w:type="paragraph" w:customStyle="1" w:styleId="DateandVenue">
    <w:name w:val="Date and Venue"/>
    <w:next w:val="Normal"/>
    <w:autoRedefine/>
    <w:qFormat/>
    <w:rsid w:val="00DD6702"/>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Normal"/>
    <w:qFormat/>
    <w:rsid w:val="00DD6702"/>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Normal"/>
    <w:qFormat/>
    <w:rsid w:val="00DD6702"/>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Normal"/>
    <w:qFormat/>
    <w:rsid w:val="00DD6702"/>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DD6702"/>
    <w:pPr>
      <w:pBdr>
        <w:bottom w:val="single" w:sz="4" w:space="1" w:color="003777"/>
      </w:pBdr>
      <w:spacing w:after="200"/>
    </w:pPr>
    <w:rPr>
      <w:rFonts w:ascii="Trebuchet MS" w:eastAsia="Cambria" w:hAnsi="Trebuchet MS"/>
      <w:color w:val="262727"/>
      <w:sz w:val="18"/>
      <w:szCs w:val="24"/>
      <w:lang w:val="de-DE" w:eastAsia="en-US"/>
    </w:rPr>
  </w:style>
  <w:style w:type="character" w:customStyle="1" w:styleId="FooterChar1">
    <w:name w:val="Footer Char1"/>
    <w:aliases w:val="ft Char"/>
    <w:link w:val="Footer"/>
    <w:uiPriority w:val="99"/>
    <w:rsid w:val="00DD6702"/>
    <w:rPr>
      <w:rFonts w:ascii="Tahoma" w:eastAsia="MS Mincho" w:hAnsi="Tahoma" w:cs="Tahoma"/>
      <w:sz w:val="22"/>
      <w:szCs w:val="22"/>
      <w:lang w:val="en-US" w:eastAsia="ja-JP"/>
    </w:rPr>
  </w:style>
  <w:style w:type="paragraph" w:customStyle="1" w:styleId="BulletNormal">
    <w:name w:val="Bullet Normal"/>
    <w:rsid w:val="00DD6702"/>
    <w:pPr>
      <w:numPr>
        <w:numId w:val="28"/>
      </w:numPr>
      <w:tabs>
        <w:tab w:val="left" w:pos="567"/>
      </w:tabs>
      <w:spacing w:after="200"/>
    </w:pPr>
    <w:rPr>
      <w:rFonts w:ascii="Cambria" w:eastAsia="Cambria" w:hAnsi="Cambria"/>
      <w:noProof/>
      <w:sz w:val="24"/>
      <w:szCs w:val="24"/>
      <w:lang w:val="de-DE" w:eastAsia="de-DE"/>
    </w:rPr>
  </w:style>
  <w:style w:type="character" w:customStyle="1" w:styleId="Heading2Char1">
    <w:name w:val="Heading 2 Char1"/>
    <w:link w:val="Heading2"/>
    <w:uiPriority w:val="9"/>
    <w:rsid w:val="00DD6702"/>
    <w:rPr>
      <w:rFonts w:ascii="Tahoma" w:hAnsi="Tahoma" w:cs="Arial"/>
      <w:b/>
      <w:color w:val="002060"/>
      <w:sz w:val="22"/>
      <w:szCs w:val="22"/>
      <w:lang w:val="en-GB" w:eastAsia="zh-CN"/>
    </w:rPr>
  </w:style>
  <w:style w:type="character" w:customStyle="1" w:styleId="apple-style-span">
    <w:name w:val="apple-style-span"/>
    <w:basedOn w:val="DefaultParagraphFont"/>
    <w:rsid w:val="00DD6702"/>
  </w:style>
  <w:style w:type="paragraph" w:customStyle="1" w:styleId="StyleHeading310pt">
    <w:name w:val="Style Heading 3 + 10 pt"/>
    <w:basedOn w:val="Heading3"/>
    <w:rsid w:val="00DD6702"/>
    <w:pPr>
      <w:numPr>
        <w:numId w:val="0"/>
      </w:numPr>
      <w:tabs>
        <w:tab w:val="num" w:pos="720"/>
      </w:tabs>
      <w:suppressAutoHyphens w:val="0"/>
      <w:spacing w:before="0" w:after="240"/>
      <w:ind w:left="720" w:hanging="720"/>
      <w:jc w:val="left"/>
    </w:pPr>
    <w:rPr>
      <w:rFonts w:ascii="Trebuchet MS" w:eastAsia="Cambria" w:hAnsi="Trebuchet MS" w:cs="Arial"/>
      <w:iCs/>
      <w:color w:val="D60093"/>
      <w:szCs w:val="28"/>
      <w:lang w:eastAsia="en-US"/>
    </w:rPr>
  </w:style>
  <w:style w:type="paragraph" w:styleId="Title">
    <w:name w:val="Title"/>
    <w:basedOn w:val="Normal"/>
    <w:link w:val="TitleChar"/>
    <w:qFormat/>
    <w:rsid w:val="00DD6702"/>
    <w:pPr>
      <w:suppressAutoHyphens w:val="0"/>
      <w:spacing w:after="0"/>
      <w:jc w:val="center"/>
    </w:pPr>
    <w:rPr>
      <w:rFonts w:ascii="Trebuchet MS" w:hAnsi="Trebuchet MS" w:cs="Times New Roman"/>
      <w:b/>
      <w:bCs/>
      <w:sz w:val="48"/>
      <w:szCs w:val="24"/>
      <w:lang w:eastAsia="x-none"/>
    </w:rPr>
  </w:style>
  <w:style w:type="character" w:customStyle="1" w:styleId="TitleChar">
    <w:name w:val="Title Char"/>
    <w:basedOn w:val="DefaultParagraphFont"/>
    <w:link w:val="Title"/>
    <w:rsid w:val="00DD6702"/>
    <w:rPr>
      <w:rFonts w:ascii="Trebuchet MS" w:hAnsi="Trebuchet MS"/>
      <w:b/>
      <w:bCs/>
      <w:sz w:val="48"/>
      <w:szCs w:val="24"/>
      <w:lang w:val="en-GB" w:eastAsia="x-none"/>
    </w:rPr>
  </w:style>
  <w:style w:type="paragraph" w:customStyle="1" w:styleId="Akapitzlist">
    <w:name w:val="Akapit z listą"/>
    <w:basedOn w:val="Normal"/>
    <w:link w:val="AkapitzlistZnak"/>
    <w:uiPriority w:val="34"/>
    <w:qFormat/>
    <w:rsid w:val="00DD6702"/>
    <w:pPr>
      <w:suppressAutoHyphens w:val="0"/>
      <w:spacing w:after="0"/>
      <w:ind w:left="720"/>
      <w:contextualSpacing/>
      <w:jc w:val="left"/>
    </w:pPr>
    <w:rPr>
      <w:rFonts w:ascii="Trebuchet MS" w:hAnsi="Trebuchet MS" w:cs="Times New Roman"/>
      <w:sz w:val="20"/>
      <w:szCs w:val="24"/>
      <w:lang w:val="de-DE" w:eastAsia="de-DE"/>
    </w:rPr>
  </w:style>
  <w:style w:type="character" w:customStyle="1" w:styleId="AkapitzlistZnak">
    <w:name w:val="Akapit z listą Znak"/>
    <w:link w:val="Akapitzlist"/>
    <w:uiPriority w:val="99"/>
    <w:rsid w:val="00DD6702"/>
    <w:rPr>
      <w:rFonts w:ascii="Trebuchet MS" w:hAnsi="Trebuchet MS"/>
      <w:szCs w:val="24"/>
      <w:lang w:val="de-DE" w:eastAsia="de-DE"/>
    </w:rPr>
  </w:style>
  <w:style w:type="paragraph" w:customStyle="1" w:styleId="Subheading">
    <w:name w:val="Sub heading"/>
    <w:basedOn w:val="Normal"/>
    <w:link w:val="SubheadingChar"/>
    <w:qFormat/>
    <w:rsid w:val="00DD6702"/>
    <w:pPr>
      <w:numPr>
        <w:numId w:val="29"/>
      </w:numPr>
      <w:suppressAutoHyphens w:val="0"/>
      <w:spacing w:before="240"/>
      <w:jc w:val="left"/>
    </w:pPr>
    <w:rPr>
      <w:rFonts w:ascii="Trebuchet MS" w:eastAsia="Cambria" w:hAnsi="Trebuchet MS" w:cs="Arial"/>
      <w:b/>
      <w:bCs/>
      <w:color w:val="D60093"/>
      <w:sz w:val="28"/>
      <w:szCs w:val="28"/>
      <w:lang w:eastAsia="en-US"/>
    </w:rPr>
  </w:style>
  <w:style w:type="character" w:customStyle="1" w:styleId="SubheadingChar">
    <w:name w:val="Sub heading Char"/>
    <w:link w:val="Subheading"/>
    <w:rsid w:val="00DD6702"/>
    <w:rPr>
      <w:rFonts w:ascii="Trebuchet MS" w:eastAsia="Cambria" w:hAnsi="Trebuchet MS" w:cs="Arial"/>
      <w:b/>
      <w:bCs/>
      <w:color w:val="D60093"/>
      <w:sz w:val="28"/>
      <w:szCs w:val="28"/>
      <w:lang w:val="en-GB" w:eastAsia="en-US"/>
    </w:rPr>
  </w:style>
  <w:style w:type="character" w:customStyle="1" w:styleId="Heading5Char1">
    <w:name w:val="Heading 5 Char1"/>
    <w:link w:val="Heading5"/>
    <w:uiPriority w:val="9"/>
    <w:rsid w:val="00DD6702"/>
    <w:rPr>
      <w:rFonts w:ascii="Tahoma" w:hAnsi="Tahoma" w:cs="Lucida Sans"/>
      <w:b/>
      <w:sz w:val="22"/>
      <w:lang w:val="en-US" w:eastAsia="zh-CN"/>
    </w:rPr>
  </w:style>
  <w:style w:type="paragraph" w:customStyle="1" w:styleId="Poprawka">
    <w:name w:val="Poprawka"/>
    <w:hidden/>
    <w:uiPriority w:val="71"/>
    <w:rsid w:val="00DD6702"/>
    <w:rPr>
      <w:rFonts w:ascii="Trebuchet MS" w:eastAsia="Cambria" w:hAnsi="Trebuchet MS"/>
      <w:sz w:val="24"/>
      <w:szCs w:val="24"/>
      <w:lang w:val="de-DE" w:eastAsia="en-US"/>
    </w:rPr>
  </w:style>
  <w:style w:type="paragraph" w:customStyle="1" w:styleId="DefaultText">
    <w:name w:val="Default Text"/>
    <w:basedOn w:val="Normal"/>
    <w:rsid w:val="00DD6702"/>
    <w:pPr>
      <w:suppressAutoHyphens w:val="0"/>
      <w:spacing w:after="0"/>
      <w:jc w:val="left"/>
    </w:pPr>
    <w:rPr>
      <w:rFonts w:ascii="Tms Rmn" w:hAnsi="Tms Rmn" w:cs="Tms Rmn"/>
      <w:sz w:val="24"/>
      <w:szCs w:val="20"/>
      <w:lang w:val="en-US" w:eastAsia="en-US"/>
    </w:rPr>
  </w:style>
  <w:style w:type="character" w:customStyle="1" w:styleId="highlight">
    <w:name w:val="highlight"/>
    <w:rsid w:val="00DD6702"/>
  </w:style>
  <w:style w:type="paragraph" w:customStyle="1" w:styleId="CM1">
    <w:name w:val="CM1"/>
    <w:basedOn w:val="Normal"/>
    <w:next w:val="Normal"/>
    <w:uiPriority w:val="99"/>
    <w:rsid w:val="00DD6702"/>
    <w:pPr>
      <w:suppressAutoHyphens w:val="0"/>
      <w:autoSpaceDE w:val="0"/>
      <w:autoSpaceDN w:val="0"/>
      <w:adjustRightInd w:val="0"/>
      <w:spacing w:after="0"/>
      <w:jc w:val="left"/>
    </w:pPr>
    <w:rPr>
      <w:rFonts w:ascii="EUAlbertina" w:hAnsi="EUAlbertina" w:cs="Times New Roman"/>
      <w:sz w:val="24"/>
      <w:szCs w:val="24"/>
      <w:lang w:val="en-US" w:eastAsia="en-US"/>
    </w:rPr>
  </w:style>
  <w:style w:type="paragraph" w:customStyle="1" w:styleId="CM3">
    <w:name w:val="CM3"/>
    <w:basedOn w:val="Normal"/>
    <w:next w:val="Normal"/>
    <w:uiPriority w:val="99"/>
    <w:rsid w:val="00DD6702"/>
    <w:pPr>
      <w:suppressAutoHyphens w:val="0"/>
      <w:autoSpaceDE w:val="0"/>
      <w:autoSpaceDN w:val="0"/>
      <w:adjustRightInd w:val="0"/>
      <w:spacing w:after="0"/>
      <w:jc w:val="left"/>
    </w:pPr>
    <w:rPr>
      <w:rFonts w:ascii="EUAlbertina" w:hAnsi="EUAlbertina" w:cs="Times New Roman"/>
      <w:sz w:val="24"/>
      <w:szCs w:val="24"/>
      <w:lang w:val="en-US" w:eastAsia="en-US"/>
    </w:rPr>
  </w:style>
  <w:style w:type="paragraph" w:customStyle="1" w:styleId="CM4">
    <w:name w:val="CM4"/>
    <w:basedOn w:val="Normal"/>
    <w:next w:val="Normal"/>
    <w:uiPriority w:val="99"/>
    <w:rsid w:val="00DD6702"/>
    <w:pPr>
      <w:suppressAutoHyphens w:val="0"/>
      <w:autoSpaceDE w:val="0"/>
      <w:autoSpaceDN w:val="0"/>
      <w:adjustRightInd w:val="0"/>
      <w:spacing w:after="0"/>
      <w:jc w:val="left"/>
    </w:pPr>
    <w:rPr>
      <w:rFonts w:ascii="EUAlbertina" w:hAnsi="EUAlbertina" w:cs="Times New Roman"/>
      <w:sz w:val="24"/>
      <w:szCs w:val="24"/>
      <w:lang w:val="en-US" w:eastAsia="en-US"/>
    </w:rPr>
  </w:style>
  <w:style w:type="paragraph" w:customStyle="1" w:styleId="ColorfulShading-Accent11">
    <w:name w:val="Colorful Shading - Accent 11"/>
    <w:hidden/>
    <w:uiPriority w:val="99"/>
    <w:semiHidden/>
    <w:rsid w:val="00DD6702"/>
    <w:rPr>
      <w:rFonts w:ascii="Trebuchet MS" w:eastAsia="Cambria" w:hAnsi="Trebuchet MS"/>
      <w:sz w:val="24"/>
      <w:szCs w:val="24"/>
      <w:lang w:val="de-DE" w:eastAsia="en-US"/>
    </w:rPr>
  </w:style>
  <w:style w:type="paragraph" w:styleId="DocumentMap">
    <w:name w:val="Document Map"/>
    <w:basedOn w:val="Normal"/>
    <w:link w:val="DocumentMapChar"/>
    <w:rsid w:val="00DD6702"/>
    <w:pPr>
      <w:shd w:val="clear" w:color="auto" w:fill="000080"/>
      <w:suppressAutoHyphens w:val="0"/>
      <w:spacing w:after="200"/>
      <w:jc w:val="left"/>
    </w:pPr>
    <w:rPr>
      <w:rFonts w:eastAsia="Cambria"/>
      <w:sz w:val="20"/>
      <w:szCs w:val="20"/>
      <w:lang w:val="de-DE" w:eastAsia="en-US"/>
    </w:rPr>
  </w:style>
  <w:style w:type="character" w:customStyle="1" w:styleId="DocumentMapChar">
    <w:name w:val="Document Map Char"/>
    <w:basedOn w:val="DefaultParagraphFont"/>
    <w:link w:val="DocumentMap"/>
    <w:rsid w:val="00DD6702"/>
    <w:rPr>
      <w:rFonts w:ascii="Tahoma" w:eastAsia="Cambria" w:hAnsi="Tahoma" w:cs="Tahoma"/>
      <w:shd w:val="clear" w:color="auto" w:fill="000080"/>
      <w:lang w:val="de-DE" w:eastAsia="en-US"/>
    </w:rPr>
  </w:style>
  <w:style w:type="paragraph" w:styleId="BodyText2">
    <w:name w:val="Body Text 2"/>
    <w:basedOn w:val="Normal"/>
    <w:link w:val="BodyText2Char"/>
    <w:uiPriority w:val="99"/>
    <w:rsid w:val="00DD6702"/>
    <w:pPr>
      <w:spacing w:before="120" w:line="480" w:lineRule="auto"/>
    </w:pPr>
    <w:rPr>
      <w:rFonts w:cs="Calibri"/>
      <w:szCs w:val="24"/>
    </w:rPr>
  </w:style>
  <w:style w:type="character" w:customStyle="1" w:styleId="BodyText2Char">
    <w:name w:val="Body Text 2 Char"/>
    <w:basedOn w:val="DefaultParagraphFont"/>
    <w:link w:val="BodyText2"/>
    <w:uiPriority w:val="99"/>
    <w:rsid w:val="00DD6702"/>
    <w:rPr>
      <w:rFonts w:ascii="Tahoma" w:hAnsi="Tahoma" w:cs="Calibri"/>
      <w:sz w:val="22"/>
      <w:szCs w:val="24"/>
      <w:lang w:val="en-GB" w:eastAsia="zh-CN"/>
    </w:rPr>
  </w:style>
  <w:style w:type="paragraph" w:customStyle="1" w:styleId="-1">
    <w:name w:val="Π-Η1"/>
    <w:basedOn w:val="Heading3"/>
    <w:qFormat/>
    <w:rsid w:val="00161434"/>
    <w:pPr>
      <w:keepNext w:val="0"/>
      <w:numPr>
        <w:ilvl w:val="0"/>
        <w:numId w:val="0"/>
      </w:numPr>
      <w:suppressAutoHyphens w:val="0"/>
      <w:spacing w:after="120"/>
      <w:jc w:val="left"/>
    </w:pPr>
    <w:rPr>
      <w:rFonts w:eastAsiaTheme="minorHAnsi" w:cs="Tahoma"/>
      <w:lang w:val="el-GR" w:eastAsia="en-US"/>
    </w:rPr>
  </w:style>
  <w:style w:type="paragraph" w:customStyle="1" w:styleId="-2">
    <w:name w:val="Π-Η2"/>
    <w:basedOn w:val="Heading4"/>
    <w:link w:val="-2Char"/>
    <w:qFormat/>
    <w:rsid w:val="00161434"/>
    <w:pPr>
      <w:suppressAutoHyphens w:val="0"/>
      <w:jc w:val="left"/>
    </w:pPr>
    <w:rPr>
      <w:rFonts w:eastAsiaTheme="minorHAnsi"/>
      <w:bCs w:val="0"/>
      <w:lang w:val="el-GR" w:eastAsia="en-US"/>
    </w:rPr>
  </w:style>
  <w:style w:type="paragraph" w:customStyle="1" w:styleId="-3">
    <w:name w:val="Π-Η3"/>
    <w:basedOn w:val="Heading5"/>
    <w:link w:val="-3Char"/>
    <w:qFormat/>
    <w:rsid w:val="00161434"/>
    <w:pPr>
      <w:numPr>
        <w:ilvl w:val="0"/>
        <w:numId w:val="0"/>
      </w:numPr>
      <w:suppressAutoHyphens w:val="0"/>
      <w:spacing w:before="240" w:after="120"/>
      <w:jc w:val="left"/>
    </w:pPr>
    <w:rPr>
      <w:rFonts w:eastAsiaTheme="minorHAnsi" w:cs="Tahoma"/>
      <w:color w:val="2E74B5" w:themeColor="accent1" w:themeShade="BF"/>
      <w:szCs w:val="22"/>
      <w:lang w:val="en-GB" w:eastAsia="en-US"/>
    </w:rPr>
  </w:style>
  <w:style w:type="character" w:customStyle="1" w:styleId="-3Char">
    <w:name w:val="Π-Η3 Char"/>
    <w:basedOn w:val="Heading3Char"/>
    <w:link w:val="-3"/>
    <w:rsid w:val="00161434"/>
    <w:rPr>
      <w:rFonts w:ascii="Tahoma" w:eastAsiaTheme="minorHAnsi" w:hAnsi="Tahoma" w:cs="Tahoma"/>
      <w:b/>
      <w:bCs w:val="0"/>
      <w:color w:val="2E74B5" w:themeColor="accent1" w:themeShade="BF"/>
      <w:sz w:val="22"/>
      <w:szCs w:val="22"/>
      <w:lang w:val="en-GB" w:eastAsia="en-US"/>
    </w:rPr>
  </w:style>
  <w:style w:type="paragraph" w:customStyle="1" w:styleId="-4">
    <w:name w:val="Π-Η4"/>
    <w:basedOn w:val="Heading6"/>
    <w:qFormat/>
    <w:rsid w:val="00161434"/>
    <w:pPr>
      <w:keepNext/>
      <w:numPr>
        <w:ilvl w:val="0"/>
        <w:numId w:val="0"/>
      </w:numPr>
      <w:pBdr>
        <w:bottom w:val="none" w:sz="0" w:space="0" w:color="auto"/>
      </w:pBdr>
      <w:spacing w:before="240" w:line="240" w:lineRule="auto"/>
      <w:jc w:val="left"/>
    </w:pPr>
    <w:rPr>
      <w:rFonts w:eastAsiaTheme="minorHAnsi" w:cs="Tahoma"/>
      <w:szCs w:val="22"/>
    </w:rPr>
  </w:style>
  <w:style w:type="character" w:customStyle="1" w:styleId="-2Char">
    <w:name w:val="Π-Η2 Char"/>
    <w:basedOn w:val="DefaultParagraphFont"/>
    <w:link w:val="-2"/>
    <w:rsid w:val="00B7412A"/>
    <w:rPr>
      <w:rFonts w:ascii="Tahoma" w:eastAsiaTheme="minorHAnsi" w:hAnsi="Tahoma"/>
      <w:b/>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99712">
      <w:bodyDiv w:val="1"/>
      <w:marLeft w:val="0"/>
      <w:marRight w:val="0"/>
      <w:marTop w:val="0"/>
      <w:marBottom w:val="0"/>
      <w:divBdr>
        <w:top w:val="none" w:sz="0" w:space="0" w:color="auto"/>
        <w:left w:val="none" w:sz="0" w:space="0" w:color="auto"/>
        <w:bottom w:val="none" w:sz="0" w:space="0" w:color="auto"/>
        <w:right w:val="none" w:sz="0" w:space="0" w:color="auto"/>
      </w:divBdr>
    </w:div>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4453526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19259866">
      <w:bodyDiv w:val="1"/>
      <w:marLeft w:val="0"/>
      <w:marRight w:val="0"/>
      <w:marTop w:val="0"/>
      <w:marBottom w:val="0"/>
      <w:divBdr>
        <w:top w:val="none" w:sz="0" w:space="0" w:color="auto"/>
        <w:left w:val="none" w:sz="0" w:space="0" w:color="auto"/>
        <w:bottom w:val="none" w:sz="0" w:space="0" w:color="auto"/>
        <w:right w:val="none" w:sz="0" w:space="0" w:color="auto"/>
      </w:divBdr>
    </w:div>
    <w:div w:id="433791433">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09366">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22591113">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47368075">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779372511">
      <w:bodyDiv w:val="1"/>
      <w:marLeft w:val="0"/>
      <w:marRight w:val="0"/>
      <w:marTop w:val="0"/>
      <w:marBottom w:val="0"/>
      <w:divBdr>
        <w:top w:val="none" w:sz="0" w:space="0" w:color="auto"/>
        <w:left w:val="none" w:sz="0" w:space="0" w:color="auto"/>
        <w:bottom w:val="none" w:sz="0" w:space="0" w:color="auto"/>
        <w:right w:val="none" w:sz="0" w:space="0" w:color="auto"/>
      </w:divBdr>
    </w:div>
    <w:div w:id="81187492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029396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990979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491403658">
      <w:bodyDiv w:val="1"/>
      <w:marLeft w:val="0"/>
      <w:marRight w:val="0"/>
      <w:marTop w:val="0"/>
      <w:marBottom w:val="0"/>
      <w:divBdr>
        <w:top w:val="none" w:sz="0" w:space="0" w:color="auto"/>
        <w:left w:val="none" w:sz="0" w:space="0" w:color="auto"/>
        <w:bottom w:val="none" w:sz="0" w:space="0" w:color="auto"/>
        <w:right w:val="none" w:sz="0" w:space="0" w:color="auto"/>
      </w:divBdr>
    </w:div>
    <w:div w:id="1631127323">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36733604">
      <w:bodyDiv w:val="1"/>
      <w:marLeft w:val="0"/>
      <w:marRight w:val="0"/>
      <w:marTop w:val="0"/>
      <w:marBottom w:val="0"/>
      <w:divBdr>
        <w:top w:val="none" w:sz="0" w:space="0" w:color="auto"/>
        <w:left w:val="none" w:sz="0" w:space="0" w:color="auto"/>
        <w:bottom w:val="none" w:sz="0" w:space="0" w:color="auto"/>
        <w:right w:val="none" w:sz="0" w:space="0" w:color="auto"/>
      </w:divBdr>
    </w:div>
    <w:div w:id="1743792731">
      <w:bodyDiv w:val="1"/>
      <w:marLeft w:val="0"/>
      <w:marRight w:val="0"/>
      <w:marTop w:val="0"/>
      <w:marBottom w:val="0"/>
      <w:divBdr>
        <w:top w:val="none" w:sz="0" w:space="0" w:color="auto"/>
        <w:left w:val="none" w:sz="0" w:space="0" w:color="auto"/>
        <w:bottom w:val="none" w:sz="0" w:space="0" w:color="auto"/>
        <w:right w:val="none" w:sz="0" w:space="0" w:color="auto"/>
      </w:divBdr>
    </w:div>
    <w:div w:id="18590039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882206596">
      <w:bodyDiv w:val="1"/>
      <w:marLeft w:val="0"/>
      <w:marRight w:val="0"/>
      <w:marTop w:val="0"/>
      <w:marBottom w:val="0"/>
      <w:divBdr>
        <w:top w:val="none" w:sz="0" w:space="0" w:color="auto"/>
        <w:left w:val="none" w:sz="0" w:space="0" w:color="auto"/>
        <w:bottom w:val="none" w:sz="0" w:space="0" w:color="auto"/>
        <w:right w:val="none" w:sz="0" w:space="0" w:color="auto"/>
      </w:divBdr>
    </w:div>
    <w:div w:id="1897810330">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1989049854">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s://portal.eprocurement.gov.gr/webcenter/portal/TestPortal" TargetMode="External"/><Relationship Id="rId26" Type="http://schemas.openxmlformats.org/officeDocument/2006/relationships/hyperlink" Target="http://www.hsppa.gr/" TargetMode="External"/><Relationship Id="rId39" Type="http://schemas.openxmlformats.org/officeDocument/2006/relationships/header" Target="header6.xml"/><Relationship Id="rId21" Type="http://schemas.openxmlformats.org/officeDocument/2006/relationships/hyperlink" Target="http://et.diavgeia.gov.gr/" TargetMode="External"/><Relationship Id="rId34" Type="http://schemas.openxmlformats.org/officeDocument/2006/relationships/header" Target="header3.xml"/><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footer" Target="footer4.xml"/><Relationship Id="rId40" Type="http://schemas.openxmlformats.org/officeDocument/2006/relationships/header" Target="header7.xm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eaadhsy.gr/n4412/art79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ktpae.gr/" TargetMode="Externa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footer" Target="footer3.xml"/><Relationship Id="rId43" Type="http://schemas.openxmlformats.org/officeDocument/2006/relationships/header" Target="header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info@ktpae.gr" TargetMode="External"/><Relationship Id="rId17" Type="http://schemas.openxmlformats.org/officeDocument/2006/relationships/hyperlink" Target="http://www.promitheus.gov.gr" TargetMode="External"/><Relationship Id="rId25" Type="http://schemas.openxmlformats.org/officeDocument/2006/relationships/hyperlink" Target="http://www.eaadhsy.gr/" TargetMode="External"/><Relationship Id="rId33" Type="http://schemas.openxmlformats.org/officeDocument/2006/relationships/hyperlink" Target="https://greece20.gov.gr/epikoinwnia-dimosiotita/" TargetMode="External"/><Relationship Id="rId38" Type="http://schemas.openxmlformats.org/officeDocument/2006/relationships/header" Target="header5.xml"/><Relationship Id="rId46" Type="http://schemas.openxmlformats.org/officeDocument/2006/relationships/theme" Target="theme/theme1.xml"/><Relationship Id="rId20" Type="http://schemas.openxmlformats.org/officeDocument/2006/relationships/hyperlink" Target="https://neppssearch.eprocurement.gov.gr/actSearch/resources/search/379498%20" TargetMode="External"/><Relationship Id="rId41"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12BF-0B73-4220-A0B8-768AA47BB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99</Pages>
  <Words>45212</Words>
  <Characters>244146</Characters>
  <Application>Microsoft Office Word</Application>
  <DocSecurity>0</DocSecurity>
  <Lines>2034</Lines>
  <Paragraphs>577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288781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Παναγιωτοπούλου Βασιλική</dc:creator>
  <cp:keywords/>
  <dc:description/>
  <cp:lastModifiedBy>Βίτσα Μαρία</cp:lastModifiedBy>
  <cp:revision>36</cp:revision>
  <cp:lastPrinted>2025-08-04T13:01:00Z</cp:lastPrinted>
  <dcterms:created xsi:type="dcterms:W3CDTF">2025-07-29T15:01:00Z</dcterms:created>
  <dcterms:modified xsi:type="dcterms:W3CDTF">2025-08-04T13:20:00Z</dcterms:modified>
</cp:coreProperties>
</file>