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5E5668F" w14:textId="77777777" w:rsidR="0024279E" w:rsidRPr="007E31B4" w:rsidRDefault="0024279E" w:rsidP="0024279E">
      <w:pPr>
        <w:jc w:val="center"/>
        <w:rPr>
          <w:b/>
          <w:sz w:val="32"/>
          <w:szCs w:val="32"/>
          <w:lang w:val="el-GR"/>
        </w:rPr>
      </w:pPr>
      <w:r w:rsidRPr="007E31B4">
        <w:rPr>
          <w:b/>
          <w:sz w:val="32"/>
          <w:szCs w:val="32"/>
          <w:lang w:val="el-GR"/>
        </w:rPr>
        <w:t>Διακήρυξη</w:t>
      </w:r>
    </w:p>
    <w:p w14:paraId="7C9C83A4" w14:textId="5FEA86F9" w:rsidR="0024279E" w:rsidRPr="007E31B4" w:rsidRDefault="00DF02B0" w:rsidP="0024279E">
      <w:pPr>
        <w:jc w:val="center"/>
        <w:rPr>
          <w:b/>
          <w:sz w:val="32"/>
          <w:szCs w:val="32"/>
          <w:lang w:val="el-GR"/>
        </w:rPr>
      </w:pPr>
      <w:r w:rsidRPr="007E31B4">
        <w:rPr>
          <w:b/>
          <w:sz w:val="32"/>
          <w:szCs w:val="32"/>
          <w:lang w:val="el-GR"/>
        </w:rPr>
        <w:t xml:space="preserve">Ηλεκτρονικού </w:t>
      </w:r>
      <w:r w:rsidR="0024279E" w:rsidRPr="007E31B4">
        <w:rPr>
          <w:b/>
          <w:sz w:val="32"/>
          <w:szCs w:val="32"/>
          <w:lang w:val="el-GR"/>
        </w:rPr>
        <w:t xml:space="preserve">Ανοικτού </w:t>
      </w:r>
      <w:r w:rsidR="00365129" w:rsidRPr="007E31B4">
        <w:rPr>
          <w:b/>
          <w:sz w:val="32"/>
          <w:szCs w:val="32"/>
          <w:lang w:val="el-GR"/>
        </w:rPr>
        <w:t xml:space="preserve">(Διεθνούς) </w:t>
      </w:r>
      <w:r w:rsidRPr="007E31B4">
        <w:rPr>
          <w:b/>
          <w:sz w:val="32"/>
          <w:szCs w:val="32"/>
          <w:lang w:val="el-GR"/>
        </w:rPr>
        <w:t xml:space="preserve">Άνω </w:t>
      </w:r>
      <w:r w:rsidR="008B4966" w:rsidRPr="007E31B4">
        <w:rPr>
          <w:b/>
          <w:sz w:val="32"/>
          <w:szCs w:val="32"/>
          <w:lang w:val="el-GR"/>
        </w:rPr>
        <w:t xml:space="preserve">των </w:t>
      </w:r>
      <w:r w:rsidRPr="007E31B4">
        <w:rPr>
          <w:b/>
          <w:sz w:val="32"/>
          <w:szCs w:val="32"/>
          <w:lang w:val="el-GR"/>
        </w:rPr>
        <w:t>Ο</w:t>
      </w:r>
      <w:r w:rsidR="008B4966" w:rsidRPr="007E31B4">
        <w:rPr>
          <w:b/>
          <w:sz w:val="32"/>
          <w:szCs w:val="32"/>
          <w:lang w:val="el-GR"/>
        </w:rPr>
        <w:t xml:space="preserve">ρίων </w:t>
      </w:r>
      <w:r w:rsidR="0024279E" w:rsidRPr="007E31B4">
        <w:rPr>
          <w:b/>
          <w:sz w:val="32"/>
          <w:szCs w:val="32"/>
          <w:lang w:val="el-GR"/>
        </w:rPr>
        <w:t>Διαγωνισμού</w:t>
      </w:r>
    </w:p>
    <w:p w14:paraId="1B7328FC" w14:textId="05C2F1E5" w:rsidR="0024279E" w:rsidRPr="007E31B4" w:rsidRDefault="0024279E" w:rsidP="006012D1">
      <w:pPr>
        <w:jc w:val="center"/>
        <w:rPr>
          <w:b/>
          <w:iCs/>
          <w:sz w:val="32"/>
          <w:szCs w:val="32"/>
          <w:lang w:val="el-GR"/>
        </w:rPr>
      </w:pPr>
      <w:r w:rsidRPr="007E31B4">
        <w:rPr>
          <w:b/>
          <w:sz w:val="32"/>
          <w:szCs w:val="32"/>
          <w:lang w:val="el-GR"/>
        </w:rPr>
        <w:t>για το Έργο</w:t>
      </w:r>
      <w:r w:rsidR="00A406A5" w:rsidRPr="007E31B4">
        <w:rPr>
          <w:b/>
          <w:sz w:val="32"/>
          <w:szCs w:val="32"/>
          <w:lang w:val="el-GR"/>
        </w:rPr>
        <w:t xml:space="preserve"> </w:t>
      </w:r>
      <w:r w:rsidRPr="007E31B4">
        <w:rPr>
          <w:b/>
          <w:iCs/>
          <w:sz w:val="32"/>
          <w:szCs w:val="32"/>
          <w:lang w:val="el-GR"/>
        </w:rPr>
        <w:t>«</w:t>
      </w:r>
      <w:r w:rsidR="006012D1" w:rsidRPr="006012D1">
        <w:rPr>
          <w:b/>
          <w:iCs/>
          <w:sz w:val="32"/>
          <w:szCs w:val="32"/>
          <w:lang w:val="el-GR"/>
        </w:rPr>
        <w:t>Αναβάθμιση Συστήματος Κλήρωσης, Διανομής και Διαχείρισης Θεμάτων από την Τράπεζα Θεμάτων Διαβαθμισμένης Δυσκολίας</w:t>
      </w:r>
      <w:r w:rsidRPr="007E31B4">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7E31B4" w14:paraId="1AD03689" w14:textId="77777777" w:rsidTr="00550D8B">
        <w:tc>
          <w:tcPr>
            <w:tcW w:w="2830" w:type="dxa"/>
            <w:shd w:val="clear" w:color="auto" w:fill="auto"/>
            <w:vAlign w:val="bottom"/>
          </w:tcPr>
          <w:p w14:paraId="2BF80F82" w14:textId="77777777" w:rsidR="0024279E" w:rsidRPr="007E31B4" w:rsidRDefault="0024279E" w:rsidP="00603221">
            <w:pPr>
              <w:autoSpaceDE w:val="0"/>
              <w:autoSpaceDN w:val="0"/>
              <w:adjustRightInd w:val="0"/>
              <w:spacing w:before="120" w:after="0"/>
              <w:jc w:val="right"/>
              <w:rPr>
                <w:b/>
                <w:color w:val="000000"/>
              </w:rPr>
            </w:pPr>
            <w:r w:rsidRPr="007E31B4">
              <w:rPr>
                <w:b/>
                <w:color w:val="000000"/>
              </w:rPr>
              <w:t xml:space="preserve">Κωδ. ΟΠΣ: </w:t>
            </w:r>
          </w:p>
        </w:tc>
        <w:tc>
          <w:tcPr>
            <w:tcW w:w="6798" w:type="dxa"/>
            <w:gridSpan w:val="2"/>
            <w:shd w:val="clear" w:color="auto" w:fill="auto"/>
            <w:vAlign w:val="bottom"/>
          </w:tcPr>
          <w:p w14:paraId="6677BE66" w14:textId="06EFF741" w:rsidR="0024279E" w:rsidRPr="007E31B4" w:rsidRDefault="0054025A" w:rsidP="00603221">
            <w:pPr>
              <w:autoSpaceDE w:val="0"/>
              <w:autoSpaceDN w:val="0"/>
              <w:adjustRightInd w:val="0"/>
              <w:spacing w:before="120" w:after="0"/>
              <w:rPr>
                <w:b/>
                <w:color w:val="0000FF"/>
              </w:rPr>
            </w:pPr>
            <w:r w:rsidRPr="007E31B4">
              <w:rPr>
                <w:b/>
                <w:color w:val="000000"/>
              </w:rPr>
              <w:t>5224156</w:t>
            </w:r>
          </w:p>
        </w:tc>
      </w:tr>
      <w:tr w:rsidR="0024279E" w:rsidRPr="00096E40" w14:paraId="4530F4FA" w14:textId="77777777" w:rsidTr="00550D8B">
        <w:tc>
          <w:tcPr>
            <w:tcW w:w="2830" w:type="dxa"/>
            <w:shd w:val="clear" w:color="auto" w:fill="auto"/>
            <w:vAlign w:val="bottom"/>
          </w:tcPr>
          <w:p w14:paraId="40C8D354" w14:textId="77777777" w:rsidR="0024279E" w:rsidRPr="007E31B4" w:rsidRDefault="0024279E" w:rsidP="00603221">
            <w:pPr>
              <w:autoSpaceDE w:val="0"/>
              <w:autoSpaceDN w:val="0"/>
              <w:adjustRightInd w:val="0"/>
              <w:spacing w:before="120" w:after="0"/>
              <w:jc w:val="right"/>
              <w:rPr>
                <w:b/>
                <w:color w:val="000000"/>
              </w:rPr>
            </w:pPr>
            <w:r w:rsidRPr="007E31B4">
              <w:rPr>
                <w:b/>
                <w:color w:val="000000"/>
              </w:rPr>
              <w:t>Επιχειρησιακό Πρόγραμμα:</w:t>
            </w:r>
          </w:p>
        </w:tc>
        <w:tc>
          <w:tcPr>
            <w:tcW w:w="6798" w:type="dxa"/>
            <w:gridSpan w:val="2"/>
            <w:shd w:val="clear" w:color="auto" w:fill="auto"/>
            <w:vAlign w:val="bottom"/>
          </w:tcPr>
          <w:p w14:paraId="736001C6" w14:textId="17A0CE39" w:rsidR="0024279E" w:rsidRPr="007E31B4" w:rsidRDefault="00662F51" w:rsidP="00603221">
            <w:pPr>
              <w:autoSpaceDE w:val="0"/>
              <w:autoSpaceDN w:val="0"/>
              <w:adjustRightInd w:val="0"/>
              <w:spacing w:before="120" w:after="0"/>
              <w:rPr>
                <w:b/>
                <w:color w:val="000000"/>
                <w:lang w:val="el-GR"/>
              </w:rPr>
            </w:pPr>
            <w:r w:rsidRPr="007E31B4">
              <w:rPr>
                <w:b/>
                <w:color w:val="000000"/>
                <w:lang w:val="el-GR"/>
              </w:rPr>
              <w:t xml:space="preserve">Τομεακό Πρόγραμμα Ανάπτυξης </w:t>
            </w:r>
            <w:r w:rsidR="0054025A" w:rsidRPr="007E31B4">
              <w:rPr>
                <w:b/>
                <w:color w:val="000000"/>
                <w:lang w:val="el-GR"/>
              </w:rPr>
              <w:t xml:space="preserve">2021-2025 </w:t>
            </w:r>
            <w:r w:rsidRPr="007E31B4">
              <w:rPr>
                <w:b/>
                <w:color w:val="000000"/>
                <w:lang w:val="el-GR"/>
              </w:rPr>
              <w:t>του Υπουργείου Παιδείας, Θρησκευμάτων και Αθλητισμού</w:t>
            </w:r>
          </w:p>
        </w:tc>
      </w:tr>
      <w:tr w:rsidR="0024279E" w:rsidRPr="00096E40" w14:paraId="0BCC5B53" w14:textId="77777777" w:rsidTr="00550D8B">
        <w:tc>
          <w:tcPr>
            <w:tcW w:w="2830" w:type="dxa"/>
            <w:shd w:val="clear" w:color="auto" w:fill="auto"/>
            <w:vAlign w:val="bottom"/>
          </w:tcPr>
          <w:p w14:paraId="0232F1F7" w14:textId="01EF9080" w:rsidR="0024279E" w:rsidRPr="007E31B4" w:rsidRDefault="00E05F03" w:rsidP="00603221">
            <w:pPr>
              <w:autoSpaceDE w:val="0"/>
              <w:autoSpaceDN w:val="0"/>
              <w:adjustRightInd w:val="0"/>
              <w:spacing w:before="120" w:after="0"/>
              <w:jc w:val="right"/>
              <w:rPr>
                <w:b/>
                <w:color w:val="000000"/>
              </w:rPr>
            </w:pPr>
            <w:r w:rsidRPr="007E31B4">
              <w:rPr>
                <w:b/>
                <w:color w:val="000000"/>
                <w:lang w:val="el-GR"/>
              </w:rPr>
              <w:t>Εκτιμώμενη αξία σύμβασης</w:t>
            </w:r>
            <w:r w:rsidR="0024279E" w:rsidRPr="007E31B4">
              <w:rPr>
                <w:b/>
                <w:color w:val="000000"/>
              </w:rPr>
              <w:t>:</w:t>
            </w:r>
          </w:p>
          <w:p w14:paraId="77794DB8" w14:textId="77777777" w:rsidR="0024279E" w:rsidRPr="007E31B4"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321F0C6B" w14:textId="77777777" w:rsidR="00662F51" w:rsidRPr="007E31B4" w:rsidRDefault="00662F51" w:rsidP="00263364">
            <w:pPr>
              <w:pStyle w:val="Tabletext"/>
              <w:spacing w:before="120" w:after="0"/>
              <w:ind w:left="242"/>
              <w:jc w:val="both"/>
              <w:rPr>
                <w:rFonts w:cs="Tahoma"/>
                <w:b/>
                <w:bCs/>
                <w:color w:val="000000"/>
                <w:sz w:val="22"/>
                <w:szCs w:val="22"/>
                <w:lang w:eastAsia="el-GR"/>
              </w:rPr>
            </w:pPr>
          </w:p>
          <w:p w14:paraId="36FC6570" w14:textId="69433186" w:rsidR="001F455A" w:rsidRPr="007E31B4" w:rsidRDefault="00662F51" w:rsidP="00AB5802">
            <w:pPr>
              <w:pStyle w:val="TabletextChar"/>
              <w:spacing w:line="276" w:lineRule="auto"/>
              <w:jc w:val="both"/>
              <w:rPr>
                <w:rFonts w:cs="Tahoma"/>
                <w:b/>
                <w:color w:val="000000"/>
                <w:szCs w:val="22"/>
              </w:rPr>
            </w:pPr>
            <w:r w:rsidRPr="007E31B4">
              <w:rPr>
                <w:rFonts w:cs="Tahoma"/>
                <w:sz w:val="22"/>
                <w:szCs w:val="22"/>
              </w:rPr>
              <w:t xml:space="preserve">Συνολική εκτιμώμενη αξία σύμβασης  </w:t>
            </w:r>
            <w:r w:rsidRPr="007E31B4">
              <w:rPr>
                <w:rFonts w:cs="Tahoma"/>
                <w:b/>
                <w:bCs/>
                <w:sz w:val="22"/>
                <w:szCs w:val="22"/>
              </w:rPr>
              <w:t>€480.000</w:t>
            </w:r>
            <w:r w:rsidR="006B386D" w:rsidRPr="007E31B4">
              <w:rPr>
                <w:rFonts w:cs="Tahoma"/>
                <w:b/>
                <w:bCs/>
                <w:sz w:val="22"/>
                <w:szCs w:val="22"/>
              </w:rPr>
              <w:t>,00</w:t>
            </w:r>
            <w:r w:rsidRPr="007E31B4">
              <w:rPr>
                <w:rFonts w:cs="Tahoma"/>
                <w:b/>
                <w:bCs/>
                <w:sz w:val="22"/>
                <w:szCs w:val="22"/>
              </w:rPr>
              <w:t xml:space="preserve"> </w:t>
            </w:r>
            <w:r w:rsidRPr="007E31B4">
              <w:rPr>
                <w:rFonts w:cs="Tahoma"/>
                <w:b/>
                <w:bCs/>
                <w:szCs w:val="22"/>
              </w:rPr>
              <w:t>μη περιλαμβανομένου ΦΠΑ</w:t>
            </w:r>
            <w:r w:rsidRPr="007E31B4">
              <w:rPr>
                <w:rFonts w:cs="Tahoma"/>
                <w:b/>
                <w:bCs/>
                <w:sz w:val="22"/>
                <w:szCs w:val="22"/>
              </w:rPr>
              <w:t>, προϋπολογισμός με ΦΠΑ:</w:t>
            </w:r>
            <w:r w:rsidR="0054025A" w:rsidRPr="007E31B4">
              <w:rPr>
                <w:rFonts w:cs="Tahoma"/>
                <w:b/>
                <w:bCs/>
                <w:sz w:val="22"/>
                <w:szCs w:val="22"/>
              </w:rPr>
              <w:t xml:space="preserve"> </w:t>
            </w:r>
            <w:r w:rsidRPr="007E31B4">
              <w:rPr>
                <w:rFonts w:cs="Tahoma"/>
                <w:b/>
                <w:bCs/>
                <w:sz w:val="22"/>
                <w:szCs w:val="22"/>
              </w:rPr>
              <w:t>€595.200</w:t>
            </w:r>
            <w:r w:rsidR="006B386D" w:rsidRPr="007E31B4">
              <w:rPr>
                <w:rFonts w:cs="Tahoma"/>
                <w:b/>
                <w:bCs/>
                <w:sz w:val="22"/>
                <w:szCs w:val="22"/>
              </w:rPr>
              <w:t>,00</w:t>
            </w:r>
            <w:r w:rsidRPr="007E31B4">
              <w:rPr>
                <w:rFonts w:cs="Tahoma"/>
                <w:b/>
                <w:bCs/>
                <w:sz w:val="22"/>
                <w:szCs w:val="22"/>
              </w:rPr>
              <w:t xml:space="preserve"> ΦΠΑ 24% €115.200</w:t>
            </w:r>
            <w:r w:rsidR="006B386D" w:rsidRPr="007E31B4">
              <w:rPr>
                <w:rFonts w:cs="Tahoma"/>
                <w:b/>
                <w:bCs/>
                <w:sz w:val="22"/>
                <w:szCs w:val="22"/>
              </w:rPr>
              <w:t>,00</w:t>
            </w:r>
            <w:r w:rsidR="000609A7" w:rsidRPr="007E31B4">
              <w:rPr>
                <w:b/>
                <w:bCs/>
              </w:rPr>
              <w:t xml:space="preserve"> </w:t>
            </w:r>
          </w:p>
        </w:tc>
      </w:tr>
      <w:tr w:rsidR="0024279E" w:rsidRPr="00096E40" w14:paraId="35B1EA53" w14:textId="77777777" w:rsidTr="00550D8B">
        <w:tc>
          <w:tcPr>
            <w:tcW w:w="2830" w:type="dxa"/>
            <w:shd w:val="clear" w:color="auto" w:fill="auto"/>
            <w:vAlign w:val="bottom"/>
          </w:tcPr>
          <w:p w14:paraId="39D82644" w14:textId="77777777" w:rsidR="0024279E" w:rsidRPr="007E31B4" w:rsidRDefault="0024279E" w:rsidP="00662F51">
            <w:pPr>
              <w:autoSpaceDE w:val="0"/>
              <w:autoSpaceDN w:val="0"/>
              <w:adjustRightInd w:val="0"/>
              <w:spacing w:before="120" w:after="0"/>
              <w:jc w:val="right"/>
              <w:rPr>
                <w:b/>
                <w:color w:val="000000"/>
              </w:rPr>
            </w:pPr>
            <w:r w:rsidRPr="007E31B4">
              <w:rPr>
                <w:b/>
                <w:color w:val="000000"/>
                <w:lang w:val="en-US"/>
              </w:rPr>
              <w:t>CPV</w:t>
            </w:r>
            <w:r w:rsidRPr="007E31B4">
              <w:rPr>
                <w:b/>
                <w:color w:val="000000"/>
              </w:rPr>
              <w:t>:</w:t>
            </w:r>
          </w:p>
        </w:tc>
        <w:tc>
          <w:tcPr>
            <w:tcW w:w="6798" w:type="dxa"/>
            <w:gridSpan w:val="2"/>
            <w:shd w:val="clear" w:color="auto" w:fill="auto"/>
            <w:vAlign w:val="bottom"/>
          </w:tcPr>
          <w:p w14:paraId="20AB46A3" w14:textId="77777777" w:rsidR="00662F51" w:rsidRPr="007E31B4" w:rsidRDefault="00662F51" w:rsidP="00263364">
            <w:pPr>
              <w:pStyle w:val="Tabletext"/>
              <w:spacing w:before="120" w:after="0" w:line="276" w:lineRule="auto"/>
              <w:rPr>
                <w:rFonts w:cs="Tahoma"/>
                <w:sz w:val="22"/>
                <w:szCs w:val="22"/>
              </w:rPr>
            </w:pPr>
            <w:r w:rsidRPr="007E31B4">
              <w:rPr>
                <w:rFonts w:cs="Tahoma"/>
                <w:b/>
                <w:bCs/>
                <w:sz w:val="22"/>
                <w:szCs w:val="22"/>
              </w:rPr>
              <w:t xml:space="preserve">72000000-5 - </w:t>
            </w:r>
            <w:r w:rsidRPr="007E31B4">
              <w:rPr>
                <w:rFonts w:cs="Tahoma"/>
                <w:sz w:val="22"/>
                <w:szCs w:val="22"/>
              </w:rPr>
              <w:t>Υπηρεσίες τεχνολογίας των πληροφοριών: παροχή συμβουλών, ανάπτυξη λογισμικού, Διαδίκτυο και υποστήριξη.</w:t>
            </w:r>
          </w:p>
          <w:p w14:paraId="07AC62DB" w14:textId="77777777" w:rsidR="0024279E" w:rsidRPr="007E31B4" w:rsidRDefault="00662F51" w:rsidP="00662F51">
            <w:pPr>
              <w:autoSpaceDE w:val="0"/>
              <w:autoSpaceDN w:val="0"/>
              <w:adjustRightInd w:val="0"/>
              <w:spacing w:before="120" w:after="0"/>
              <w:rPr>
                <w:lang w:val="el-GR"/>
              </w:rPr>
            </w:pPr>
            <w:r w:rsidRPr="007E31B4">
              <w:rPr>
                <w:b/>
                <w:bCs/>
                <w:lang w:val="el-GR"/>
              </w:rPr>
              <w:t xml:space="preserve">72262000-9 - </w:t>
            </w:r>
            <w:r w:rsidRPr="007E31B4">
              <w:rPr>
                <w:lang w:val="el-GR"/>
              </w:rPr>
              <w:t>Υπηρεσίες ανάπτυξης λογισμικού</w:t>
            </w:r>
          </w:p>
          <w:p w14:paraId="3440D180" w14:textId="4E6F51AF" w:rsidR="00662F51" w:rsidRPr="007E31B4" w:rsidRDefault="002C5A63" w:rsidP="00662F51">
            <w:pPr>
              <w:autoSpaceDE w:val="0"/>
              <w:autoSpaceDN w:val="0"/>
              <w:adjustRightInd w:val="0"/>
              <w:spacing w:before="120" w:after="0"/>
              <w:rPr>
                <w:b/>
                <w:color w:val="000000"/>
                <w:lang w:val="el-GR"/>
              </w:rPr>
            </w:pPr>
            <w:r w:rsidRPr="007E31B4">
              <w:rPr>
                <w:b/>
                <w:bCs/>
                <w:lang w:val="el-GR"/>
              </w:rPr>
              <w:t>80533100-0</w:t>
            </w:r>
            <w:r w:rsidRPr="007E31B4">
              <w:rPr>
                <w:lang w:val="el-GR"/>
              </w:rPr>
              <w:t xml:space="preserve"> Υπηρεσίες εκπαίδευσης στον τομέα της πληροφορικής</w:t>
            </w:r>
          </w:p>
        </w:tc>
      </w:tr>
      <w:tr w:rsidR="0024279E" w:rsidRPr="00096E40" w14:paraId="5035F07E" w14:textId="77777777" w:rsidTr="00550D8B">
        <w:tc>
          <w:tcPr>
            <w:tcW w:w="2830" w:type="dxa"/>
            <w:shd w:val="clear" w:color="auto" w:fill="auto"/>
            <w:vAlign w:val="bottom"/>
          </w:tcPr>
          <w:p w14:paraId="05774F4B" w14:textId="77777777" w:rsidR="0024279E" w:rsidRPr="007E31B4" w:rsidRDefault="0024279E" w:rsidP="00603221">
            <w:pPr>
              <w:autoSpaceDE w:val="0"/>
              <w:autoSpaceDN w:val="0"/>
              <w:adjustRightInd w:val="0"/>
              <w:spacing w:before="120" w:after="0"/>
              <w:jc w:val="right"/>
              <w:rPr>
                <w:b/>
                <w:color w:val="000000"/>
              </w:rPr>
            </w:pPr>
            <w:r w:rsidRPr="007E31B4">
              <w:rPr>
                <w:b/>
                <w:color w:val="000000"/>
              </w:rPr>
              <w:t>Κριτήριο Ανάθεσης:</w:t>
            </w:r>
          </w:p>
        </w:tc>
        <w:tc>
          <w:tcPr>
            <w:tcW w:w="6798" w:type="dxa"/>
            <w:gridSpan w:val="2"/>
            <w:shd w:val="clear" w:color="auto" w:fill="auto"/>
            <w:vAlign w:val="bottom"/>
          </w:tcPr>
          <w:p w14:paraId="4D299B41" w14:textId="660EE5EF" w:rsidR="006E5AB3" w:rsidRPr="007E31B4" w:rsidRDefault="0024279E" w:rsidP="00603221">
            <w:pPr>
              <w:autoSpaceDE w:val="0"/>
              <w:autoSpaceDN w:val="0"/>
              <w:adjustRightInd w:val="0"/>
              <w:spacing w:before="120" w:after="0"/>
              <w:rPr>
                <w:b/>
                <w:color w:val="000000"/>
                <w:lang w:val="el-GR"/>
              </w:rPr>
            </w:pPr>
            <w:r w:rsidRPr="007E31B4">
              <w:rPr>
                <w:b/>
                <w:color w:val="000000"/>
                <w:lang w:val="el-GR"/>
              </w:rPr>
              <w:t>Η πλέον συμφέρουσα από οικονομική άποψη προσφορά βάσει</w:t>
            </w:r>
            <w:r w:rsidR="008B4966" w:rsidRPr="007E31B4">
              <w:rPr>
                <w:b/>
                <w:color w:val="000000"/>
                <w:lang w:val="el-GR"/>
              </w:rPr>
              <w:t xml:space="preserve"> βέλτιστης σχέσης ποιότητας – τιμής</w:t>
            </w:r>
            <w:r w:rsidR="00E1337D" w:rsidRPr="007E31B4">
              <w:rPr>
                <w:b/>
                <w:color w:val="000000"/>
                <w:lang w:val="el-GR"/>
              </w:rPr>
              <w:t xml:space="preserve"> </w:t>
            </w:r>
          </w:p>
        </w:tc>
      </w:tr>
      <w:tr w:rsidR="0024279E" w:rsidRPr="007E31B4" w:rsidDel="005977E7" w14:paraId="1ED3570A" w14:textId="77777777" w:rsidTr="00C82832">
        <w:tc>
          <w:tcPr>
            <w:tcW w:w="2830" w:type="dxa"/>
            <w:shd w:val="clear" w:color="auto" w:fill="auto"/>
            <w:vAlign w:val="bottom"/>
          </w:tcPr>
          <w:p w14:paraId="4057F07C" w14:textId="77777777" w:rsidR="0024279E" w:rsidRPr="007E31B4" w:rsidRDefault="0024279E" w:rsidP="00603221">
            <w:pPr>
              <w:autoSpaceDE w:val="0"/>
              <w:autoSpaceDN w:val="0"/>
              <w:adjustRightInd w:val="0"/>
              <w:spacing w:before="120" w:after="0"/>
              <w:jc w:val="right"/>
              <w:rPr>
                <w:b/>
                <w:color w:val="000000"/>
              </w:rPr>
            </w:pPr>
            <w:r w:rsidRPr="007E31B4">
              <w:rPr>
                <w:b/>
                <w:color w:val="000000"/>
              </w:rPr>
              <w:t>Ημερομηνία Διενέργειας:</w:t>
            </w:r>
          </w:p>
        </w:tc>
        <w:tc>
          <w:tcPr>
            <w:tcW w:w="6798" w:type="dxa"/>
            <w:gridSpan w:val="2"/>
            <w:shd w:val="clear" w:color="auto" w:fill="auto"/>
            <w:vAlign w:val="center"/>
          </w:tcPr>
          <w:p w14:paraId="08B18F4E" w14:textId="579854AF" w:rsidR="0024279E" w:rsidRPr="007E31B4" w:rsidDel="005977E7" w:rsidRDefault="008871E7" w:rsidP="00C82832">
            <w:pPr>
              <w:autoSpaceDE w:val="0"/>
              <w:autoSpaceDN w:val="0"/>
              <w:adjustRightInd w:val="0"/>
              <w:spacing w:before="120" w:after="0"/>
              <w:jc w:val="left"/>
              <w:rPr>
                <w:b/>
                <w:color w:val="000000"/>
              </w:rPr>
            </w:pPr>
            <w:r w:rsidRPr="008871E7">
              <w:rPr>
                <w:b/>
                <w:color w:val="000000"/>
                <w:lang w:val="el-GR"/>
              </w:rPr>
              <w:t>01-09-2025</w:t>
            </w:r>
          </w:p>
        </w:tc>
      </w:tr>
      <w:tr w:rsidR="00C82832" w:rsidRPr="008871E7" w:rsidDel="005977E7" w14:paraId="63755E45" w14:textId="77777777" w:rsidTr="00B42BA2">
        <w:tc>
          <w:tcPr>
            <w:tcW w:w="7332" w:type="dxa"/>
            <w:gridSpan w:val="2"/>
            <w:tcBorders>
              <w:bottom w:val="nil"/>
            </w:tcBorders>
            <w:shd w:val="clear" w:color="auto" w:fill="auto"/>
            <w:vAlign w:val="bottom"/>
          </w:tcPr>
          <w:p w14:paraId="2CBEDAD9" w14:textId="0B472953" w:rsidR="00C82832" w:rsidRPr="00DA7517" w:rsidRDefault="008871E7" w:rsidP="00C82832">
            <w:pPr>
              <w:autoSpaceDE w:val="0"/>
              <w:autoSpaceDN w:val="0"/>
              <w:adjustRightInd w:val="0"/>
              <w:spacing w:before="120" w:after="0"/>
              <w:jc w:val="right"/>
              <w:rPr>
                <w:b/>
                <w:color w:val="000000"/>
                <w:lang w:val="el-GR"/>
              </w:rPr>
            </w:pPr>
            <w:r w:rsidRPr="00DA7517">
              <w:rPr>
                <w:b/>
                <w:color w:val="000000"/>
                <w:lang w:val="el-GR"/>
              </w:rPr>
              <w:t xml:space="preserve">Ημερομηνία Αποστολής Διακήρυξης σε Ε.Ε. </w:t>
            </w:r>
          </w:p>
        </w:tc>
        <w:tc>
          <w:tcPr>
            <w:tcW w:w="2296" w:type="dxa"/>
            <w:shd w:val="clear" w:color="auto" w:fill="auto"/>
            <w:vAlign w:val="center"/>
          </w:tcPr>
          <w:p w14:paraId="30DE83DC" w14:textId="2EF5D4FC" w:rsidR="00C82832" w:rsidRPr="00DA7517" w:rsidDel="005977E7" w:rsidRDefault="008871E7" w:rsidP="008871E7">
            <w:pPr>
              <w:autoSpaceDE w:val="0"/>
              <w:autoSpaceDN w:val="0"/>
              <w:adjustRightInd w:val="0"/>
              <w:spacing w:before="120" w:after="0"/>
              <w:jc w:val="left"/>
              <w:rPr>
                <w:b/>
                <w:color w:val="000000"/>
                <w:lang w:val="el-GR"/>
              </w:rPr>
            </w:pPr>
            <w:r w:rsidRPr="00DA7517">
              <w:rPr>
                <w:b/>
                <w:color w:val="000000"/>
                <w:lang w:val="el-GR"/>
              </w:rPr>
              <w:t>15-07-2025</w:t>
            </w:r>
          </w:p>
        </w:tc>
      </w:tr>
      <w:tr w:rsidR="008871E7" w:rsidRPr="008871E7" w:rsidDel="005977E7" w14:paraId="304DC306" w14:textId="77777777" w:rsidTr="00B42BA2">
        <w:tc>
          <w:tcPr>
            <w:tcW w:w="7332" w:type="dxa"/>
            <w:gridSpan w:val="2"/>
            <w:tcBorders>
              <w:bottom w:val="nil"/>
            </w:tcBorders>
            <w:shd w:val="clear" w:color="auto" w:fill="auto"/>
            <w:vAlign w:val="bottom"/>
          </w:tcPr>
          <w:p w14:paraId="28AE649E" w14:textId="3ED3FDCD" w:rsidR="008871E7" w:rsidRPr="00DA7517" w:rsidRDefault="008871E7" w:rsidP="008871E7">
            <w:pPr>
              <w:spacing w:before="80" w:after="0"/>
              <w:jc w:val="right"/>
              <w:rPr>
                <w:b/>
                <w:color w:val="000000"/>
                <w:lang w:val="el-GR"/>
              </w:rPr>
            </w:pPr>
            <w:r w:rsidRPr="00DA7517">
              <w:rPr>
                <w:b/>
                <w:color w:val="000000"/>
                <w:lang w:val="el-GR"/>
              </w:rPr>
              <w:t>Ημερομηνία Δημοσίευσης Διακήρυξης σε Ε.Ε.</w:t>
            </w:r>
          </w:p>
        </w:tc>
        <w:tc>
          <w:tcPr>
            <w:tcW w:w="2296" w:type="dxa"/>
            <w:shd w:val="clear" w:color="auto" w:fill="auto"/>
            <w:vAlign w:val="center"/>
          </w:tcPr>
          <w:p w14:paraId="4556DC49" w14:textId="2B5EEBE7" w:rsidR="008871E7" w:rsidRPr="00DA7517" w:rsidDel="005977E7" w:rsidRDefault="008871E7" w:rsidP="008871E7">
            <w:pPr>
              <w:autoSpaceDE w:val="0"/>
              <w:autoSpaceDN w:val="0"/>
              <w:adjustRightInd w:val="0"/>
              <w:spacing w:before="120" w:after="0"/>
              <w:rPr>
                <w:b/>
                <w:color w:val="000000"/>
                <w:lang w:val="el-GR"/>
              </w:rPr>
            </w:pPr>
            <w:r w:rsidRPr="00DA7517">
              <w:rPr>
                <w:b/>
                <w:color w:val="000000"/>
                <w:lang w:val="el-GR"/>
              </w:rPr>
              <w:t>17-07-2025</w:t>
            </w:r>
          </w:p>
        </w:tc>
      </w:tr>
      <w:tr w:rsidR="008871E7" w:rsidRPr="007E31B4" w:rsidDel="005977E7" w14:paraId="56137155" w14:textId="77777777" w:rsidTr="008871E7">
        <w:tc>
          <w:tcPr>
            <w:tcW w:w="7332" w:type="dxa"/>
            <w:gridSpan w:val="2"/>
            <w:shd w:val="clear" w:color="auto" w:fill="auto"/>
            <w:vAlign w:val="bottom"/>
          </w:tcPr>
          <w:p w14:paraId="4DD3612B" w14:textId="4D551F40" w:rsidR="008871E7" w:rsidRPr="00DA7517" w:rsidRDefault="008871E7" w:rsidP="008871E7">
            <w:pPr>
              <w:autoSpaceDE w:val="0"/>
              <w:autoSpaceDN w:val="0"/>
              <w:adjustRightInd w:val="0"/>
              <w:spacing w:before="120" w:after="0"/>
              <w:jc w:val="right"/>
              <w:rPr>
                <w:b/>
                <w:color w:val="000000"/>
                <w:lang w:val="el-GR"/>
              </w:rPr>
            </w:pPr>
            <w:r w:rsidRPr="00DA7517">
              <w:rPr>
                <w:b/>
                <w:color w:val="000000"/>
              </w:rPr>
              <w:t>Ημερομηνία Ανάρτησης στο ΚΗΜΔΗΣ</w:t>
            </w:r>
          </w:p>
        </w:tc>
        <w:tc>
          <w:tcPr>
            <w:tcW w:w="2296" w:type="dxa"/>
            <w:shd w:val="clear" w:color="auto" w:fill="auto"/>
            <w:vAlign w:val="center"/>
          </w:tcPr>
          <w:p w14:paraId="4143835E" w14:textId="559CB12A" w:rsidR="008871E7" w:rsidRPr="00DA7517" w:rsidRDefault="008871E7" w:rsidP="008871E7">
            <w:pPr>
              <w:autoSpaceDE w:val="0"/>
              <w:autoSpaceDN w:val="0"/>
              <w:adjustRightInd w:val="0"/>
              <w:spacing w:before="120" w:after="0"/>
              <w:rPr>
                <w:b/>
                <w:lang w:val="el-GR"/>
              </w:rPr>
            </w:pPr>
            <w:r w:rsidRPr="00DA7517">
              <w:rPr>
                <w:b/>
                <w:color w:val="000000"/>
                <w:lang w:val="el-GR"/>
              </w:rPr>
              <w:t>18-07-2025</w:t>
            </w:r>
          </w:p>
        </w:tc>
      </w:tr>
      <w:tr w:rsidR="008871E7" w:rsidRPr="007E31B4" w:rsidDel="005977E7" w14:paraId="17FD35A9" w14:textId="77777777" w:rsidTr="008871E7">
        <w:tc>
          <w:tcPr>
            <w:tcW w:w="7332" w:type="dxa"/>
            <w:gridSpan w:val="2"/>
            <w:shd w:val="clear" w:color="auto" w:fill="auto"/>
            <w:vAlign w:val="bottom"/>
          </w:tcPr>
          <w:p w14:paraId="72F5684C" w14:textId="77458D11" w:rsidR="008871E7" w:rsidRPr="00DA7517" w:rsidRDefault="008871E7" w:rsidP="008871E7">
            <w:pPr>
              <w:autoSpaceDE w:val="0"/>
              <w:autoSpaceDN w:val="0"/>
              <w:adjustRightInd w:val="0"/>
              <w:spacing w:before="120" w:after="0"/>
              <w:jc w:val="right"/>
              <w:rPr>
                <w:b/>
                <w:color w:val="000000"/>
                <w:lang w:val="el-GR"/>
              </w:rPr>
            </w:pPr>
            <w:r w:rsidRPr="00DA7517">
              <w:rPr>
                <w:b/>
                <w:color w:val="000000"/>
              </w:rPr>
              <w:t>Ημερομηνία Ανάρτησης στο ΕΣΗΔΗΣ</w:t>
            </w:r>
          </w:p>
        </w:tc>
        <w:tc>
          <w:tcPr>
            <w:tcW w:w="2296" w:type="dxa"/>
            <w:shd w:val="clear" w:color="auto" w:fill="auto"/>
            <w:vAlign w:val="center"/>
          </w:tcPr>
          <w:p w14:paraId="4BAF1D20" w14:textId="4241CC32" w:rsidR="008871E7" w:rsidRPr="00DA7517" w:rsidRDefault="008871E7" w:rsidP="008871E7">
            <w:pPr>
              <w:autoSpaceDE w:val="0"/>
              <w:autoSpaceDN w:val="0"/>
              <w:adjustRightInd w:val="0"/>
              <w:spacing w:before="120" w:after="0"/>
              <w:rPr>
                <w:b/>
                <w:color w:val="000000"/>
                <w:lang w:val="el-GR"/>
              </w:rPr>
            </w:pPr>
            <w:r w:rsidRPr="00DA7517">
              <w:rPr>
                <w:b/>
                <w:color w:val="000000"/>
                <w:lang w:val="el-GR"/>
              </w:rPr>
              <w:t>18-07-2025</w:t>
            </w:r>
          </w:p>
        </w:tc>
      </w:tr>
      <w:tr w:rsidR="008871E7" w:rsidRPr="007E31B4" w:rsidDel="005977E7" w14:paraId="607AD0AA" w14:textId="77777777" w:rsidTr="00AE28D7">
        <w:tc>
          <w:tcPr>
            <w:tcW w:w="7332" w:type="dxa"/>
            <w:gridSpan w:val="2"/>
            <w:tcBorders>
              <w:bottom w:val="single" w:sz="4" w:space="0" w:color="auto"/>
            </w:tcBorders>
            <w:shd w:val="clear" w:color="auto" w:fill="auto"/>
            <w:vAlign w:val="bottom"/>
          </w:tcPr>
          <w:p w14:paraId="7DDF69C4" w14:textId="7143804A" w:rsidR="008871E7" w:rsidRPr="00DA7517" w:rsidRDefault="008871E7" w:rsidP="008871E7">
            <w:pPr>
              <w:autoSpaceDE w:val="0"/>
              <w:autoSpaceDN w:val="0"/>
              <w:adjustRightInd w:val="0"/>
              <w:spacing w:before="120" w:after="0"/>
              <w:jc w:val="right"/>
              <w:rPr>
                <w:b/>
                <w:color w:val="000000"/>
                <w:lang w:val="el-GR"/>
              </w:rPr>
            </w:pPr>
            <w:r w:rsidRPr="00DA7517">
              <w:rPr>
                <w:b/>
                <w:color w:val="000000"/>
                <w:lang w:val="el-GR"/>
              </w:rPr>
              <w:t xml:space="preserve">Ημερομηνία Ανάρτησης στον Διαδικτυακό τόπο της Αναθέτουσας Αρχής </w:t>
            </w:r>
            <w:r w:rsidRPr="00DA7517">
              <w:rPr>
                <w:b/>
                <w:color w:val="000000"/>
              </w:rPr>
              <w:t>www</w:t>
            </w:r>
            <w:r w:rsidRPr="00DA7517">
              <w:rPr>
                <w:b/>
                <w:color w:val="000000"/>
                <w:lang w:val="el-GR"/>
              </w:rPr>
              <w:t>.</w:t>
            </w:r>
            <w:r w:rsidRPr="00DA7517">
              <w:rPr>
                <w:b/>
                <w:color w:val="000000"/>
              </w:rPr>
              <w:t>ktpae</w:t>
            </w:r>
            <w:r w:rsidRPr="00DA7517">
              <w:rPr>
                <w:b/>
                <w:color w:val="000000"/>
                <w:lang w:val="el-GR"/>
              </w:rPr>
              <w:t>.</w:t>
            </w:r>
            <w:r w:rsidRPr="00DA7517">
              <w:rPr>
                <w:b/>
                <w:color w:val="000000"/>
              </w:rPr>
              <w:t>gr</w:t>
            </w:r>
          </w:p>
        </w:tc>
        <w:tc>
          <w:tcPr>
            <w:tcW w:w="2296" w:type="dxa"/>
            <w:shd w:val="clear" w:color="auto" w:fill="auto"/>
            <w:vAlign w:val="center"/>
          </w:tcPr>
          <w:p w14:paraId="7EE98AB2" w14:textId="459D86D3" w:rsidR="008871E7" w:rsidRPr="00DA7517" w:rsidRDefault="008871E7" w:rsidP="008871E7">
            <w:pPr>
              <w:autoSpaceDE w:val="0"/>
              <w:autoSpaceDN w:val="0"/>
              <w:adjustRightInd w:val="0"/>
              <w:spacing w:before="120" w:after="0"/>
              <w:rPr>
                <w:b/>
                <w:color w:val="000000"/>
                <w:lang w:val="el-GR"/>
              </w:rPr>
            </w:pPr>
            <w:r w:rsidRPr="00DA7517">
              <w:rPr>
                <w:b/>
                <w:color w:val="000000"/>
                <w:lang w:val="el-GR"/>
              </w:rPr>
              <w:t>18-07-2025</w:t>
            </w:r>
          </w:p>
        </w:tc>
      </w:tr>
    </w:tbl>
    <w:p w14:paraId="42B2A10B" w14:textId="77777777" w:rsidR="00C82832" w:rsidRPr="007E31B4" w:rsidRDefault="00C82832" w:rsidP="00C82832"/>
    <w:p w14:paraId="01B212CA" w14:textId="77777777" w:rsidR="000B6F4E" w:rsidRPr="007E31B4" w:rsidRDefault="000B6F4E" w:rsidP="00C82832"/>
    <w:p w14:paraId="631BDF55" w14:textId="77777777" w:rsidR="000B6F4E" w:rsidRPr="007E31B4" w:rsidRDefault="000B6F4E" w:rsidP="00C82832">
      <w:pPr>
        <w:rPr>
          <w:lang w:val="el-GR"/>
        </w:rPr>
      </w:pPr>
    </w:p>
    <w:p w14:paraId="5FEF376F" w14:textId="77777777" w:rsidR="00086D31" w:rsidRPr="007E31B4" w:rsidRDefault="00086D31" w:rsidP="00C82832">
      <w:pPr>
        <w:rPr>
          <w:lang w:val="en-US"/>
        </w:rPr>
      </w:pPr>
    </w:p>
    <w:tbl>
      <w:tblPr>
        <w:tblStyle w:val="aff0"/>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6"/>
        <w:gridCol w:w="4796"/>
      </w:tblGrid>
      <w:tr w:rsidR="00086D31" w:rsidRPr="007E31B4" w14:paraId="5E121215" w14:textId="77777777" w:rsidTr="00B61576">
        <w:tc>
          <w:tcPr>
            <w:tcW w:w="4796" w:type="dxa"/>
          </w:tcPr>
          <w:p w14:paraId="765EA731" w14:textId="77777777" w:rsidR="00086D31" w:rsidRPr="007E31B4" w:rsidRDefault="00086D31" w:rsidP="00B61576">
            <w:pPr>
              <w:rPr>
                <w:b/>
                <w:sz w:val="36"/>
                <w:szCs w:val="36"/>
              </w:rPr>
            </w:pPr>
            <w:r w:rsidRPr="007E31B4">
              <w:rPr>
                <w:b/>
                <w:noProof/>
                <w:sz w:val="36"/>
                <w:szCs w:val="36"/>
                <w:lang w:val="el-GR" w:eastAsia="el-GR"/>
              </w:rPr>
              <w:drawing>
                <wp:inline distT="0" distB="0" distL="0" distR="0" wp14:anchorId="764C8D49" wp14:editId="71D52BAB">
                  <wp:extent cx="1615440" cy="640080"/>
                  <wp:effectExtent l="0" t="0" r="3810" b="7620"/>
                  <wp:docPr id="636059122" name="Picture 575232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5440" cy="640080"/>
                          </a:xfrm>
                          <a:prstGeom prst="rect">
                            <a:avLst/>
                          </a:prstGeom>
                          <a:noFill/>
                          <a:ln>
                            <a:noFill/>
                          </a:ln>
                        </pic:spPr>
                      </pic:pic>
                    </a:graphicData>
                  </a:graphic>
                </wp:inline>
              </w:drawing>
            </w:r>
          </w:p>
        </w:tc>
        <w:tc>
          <w:tcPr>
            <w:tcW w:w="4796" w:type="dxa"/>
            <w:vAlign w:val="center"/>
          </w:tcPr>
          <w:p w14:paraId="2840EEB3" w14:textId="77777777" w:rsidR="00086D31" w:rsidRPr="007E31B4" w:rsidRDefault="00086D31" w:rsidP="00B61576">
            <w:pPr>
              <w:jc w:val="right"/>
              <w:rPr>
                <w:b/>
                <w:sz w:val="36"/>
                <w:szCs w:val="36"/>
              </w:rPr>
            </w:pPr>
            <w:r w:rsidRPr="007E31B4">
              <w:rPr>
                <w:b/>
                <w:noProof/>
                <w:sz w:val="36"/>
                <w:szCs w:val="36"/>
                <w:lang w:val="el-GR" w:eastAsia="el-GR"/>
              </w:rPr>
              <w:drawing>
                <wp:inline distT="0" distB="0" distL="0" distR="0" wp14:anchorId="19F92C98" wp14:editId="0730853C">
                  <wp:extent cx="1234440" cy="495300"/>
                  <wp:effectExtent l="0" t="0" r="3810" b="0"/>
                  <wp:docPr id="8579393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p>
        </w:tc>
      </w:tr>
    </w:tbl>
    <w:p w14:paraId="070FA026" w14:textId="77777777" w:rsidR="00DF02B0" w:rsidRPr="007E31B4" w:rsidRDefault="00DF02B0" w:rsidP="00E675BF">
      <w:pPr>
        <w:pStyle w:val="2"/>
        <w:rPr>
          <w:rFonts w:cs="Tahoma"/>
          <w:lang w:val="el-GR"/>
        </w:rPr>
        <w:sectPr w:rsidR="00DF02B0" w:rsidRPr="007E31B4" w:rsidSect="005D5CE8">
          <w:footerReference w:type="default" r:id="rId10"/>
          <w:headerReference w:type="first" r:id="rId11"/>
          <w:footerReference w:type="first" r:id="rId12"/>
          <w:pgSz w:w="11906" w:h="16838"/>
          <w:pgMar w:top="1134" w:right="1134" w:bottom="1134" w:left="1134" w:header="720" w:footer="709" w:gutter="0"/>
          <w:pgNumType w:start="1"/>
          <w:cols w:space="720"/>
          <w:titlePg/>
          <w:docGrid w:linePitch="360"/>
        </w:sectPr>
      </w:pPr>
      <w:bookmarkStart w:id="0" w:name="_Ref63781470"/>
      <w:bookmarkStart w:id="1" w:name="_Toc375058496"/>
      <w:bookmarkStart w:id="2" w:name="_Toc418166314"/>
    </w:p>
    <w:p w14:paraId="7D7F8C2C" w14:textId="1B79DE2E" w:rsidR="0024279E" w:rsidRPr="007E31B4" w:rsidRDefault="0024279E" w:rsidP="00FE037B">
      <w:pPr>
        <w:pStyle w:val="Contents"/>
        <w:numPr>
          <w:ilvl w:val="0"/>
          <w:numId w:val="0"/>
        </w:numPr>
        <w:ind w:left="360" w:hanging="360"/>
        <w:outlineLvl w:val="9"/>
        <w:rPr>
          <w:rFonts w:ascii="Tahoma" w:hAnsi="Tahoma" w:cs="Tahoma"/>
          <w:sz w:val="22"/>
          <w:szCs w:val="22"/>
        </w:rPr>
      </w:pPr>
      <w:bookmarkStart w:id="3" w:name="_Toc97194254"/>
      <w:bookmarkStart w:id="4" w:name="_Toc97194401"/>
      <w:bookmarkEnd w:id="0"/>
      <w:r w:rsidRPr="007E31B4">
        <w:rPr>
          <w:rFonts w:ascii="Tahoma" w:hAnsi="Tahoma" w:cs="Tahoma"/>
          <w:sz w:val="22"/>
          <w:szCs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7E31B4" w14:paraId="7E60687E" w14:textId="77777777" w:rsidTr="0031590C">
        <w:trPr>
          <w:tblHeader/>
        </w:trPr>
        <w:tc>
          <w:tcPr>
            <w:tcW w:w="9855" w:type="dxa"/>
            <w:gridSpan w:val="2"/>
            <w:shd w:val="clear" w:color="auto" w:fill="E0E0E0"/>
            <w:vAlign w:val="center"/>
          </w:tcPr>
          <w:p w14:paraId="213160EF" w14:textId="77777777" w:rsidR="0024279E" w:rsidRPr="007E31B4" w:rsidRDefault="0024279E" w:rsidP="00A81D32">
            <w:pPr>
              <w:rPr>
                <w:b/>
                <w:bCs/>
                <w:lang w:val="el-GR"/>
              </w:rPr>
            </w:pPr>
            <w:bookmarkStart w:id="5" w:name="_Toc375058497"/>
            <w:bookmarkStart w:id="6" w:name="_Toc418166315"/>
            <w:bookmarkStart w:id="7" w:name="_Toc97194255"/>
            <w:bookmarkStart w:id="8" w:name="_Toc97194402"/>
            <w:r w:rsidRPr="007E31B4">
              <w:rPr>
                <w:b/>
                <w:bCs/>
                <w:lang w:val="el-GR"/>
              </w:rPr>
              <w:t>Συνοπτικά στοιχεία Έργου</w:t>
            </w:r>
            <w:bookmarkEnd w:id="5"/>
            <w:bookmarkEnd w:id="6"/>
            <w:bookmarkEnd w:id="7"/>
            <w:bookmarkEnd w:id="8"/>
          </w:p>
        </w:tc>
      </w:tr>
      <w:tr w:rsidR="0024279E" w:rsidRPr="00096E40" w14:paraId="1C99A434" w14:textId="77777777" w:rsidTr="0031590C">
        <w:tc>
          <w:tcPr>
            <w:tcW w:w="3708" w:type="dxa"/>
            <w:vAlign w:val="center"/>
          </w:tcPr>
          <w:p w14:paraId="5395A867" w14:textId="77777777" w:rsidR="0024279E" w:rsidRPr="007E31B4" w:rsidRDefault="0024279E" w:rsidP="0031590C">
            <w:pPr>
              <w:pStyle w:val="TabletextChar"/>
              <w:rPr>
                <w:rFonts w:cs="Tahoma"/>
                <w:b/>
                <w:sz w:val="22"/>
                <w:szCs w:val="22"/>
              </w:rPr>
            </w:pPr>
            <w:r w:rsidRPr="007E31B4">
              <w:rPr>
                <w:rFonts w:cs="Tahoma"/>
                <w:b/>
                <w:sz w:val="22"/>
                <w:szCs w:val="22"/>
              </w:rPr>
              <w:t>ΤΙΤΛΟΣ ΕΡΓΟΥ</w:t>
            </w:r>
          </w:p>
        </w:tc>
        <w:tc>
          <w:tcPr>
            <w:tcW w:w="6147" w:type="dxa"/>
            <w:vAlign w:val="center"/>
          </w:tcPr>
          <w:p w14:paraId="2F6A505C" w14:textId="4D9F424E" w:rsidR="0024279E" w:rsidRPr="007E31B4" w:rsidRDefault="00263364" w:rsidP="0031590C">
            <w:pPr>
              <w:pStyle w:val="TabletextChar"/>
              <w:rPr>
                <w:rFonts w:cs="Tahoma"/>
                <w:sz w:val="22"/>
                <w:szCs w:val="22"/>
              </w:rPr>
            </w:pPr>
            <w:r w:rsidRPr="007E31B4">
              <w:rPr>
                <w:rFonts w:cs="Tahoma"/>
                <w:b/>
                <w:bCs/>
                <w:sz w:val="22"/>
                <w:szCs w:val="22"/>
              </w:rPr>
              <w:t>«Αναβάθμιση Συστήματος Κλήρωσης, Διανομής και Διαχείρισης Θεμάτων από την Τράπεζα Θεμάτων Διαβαθμισμένης Δυσκολίας (Τ.Θ.Δ.Δ.)»</w:t>
            </w:r>
          </w:p>
        </w:tc>
      </w:tr>
      <w:tr w:rsidR="0024279E" w:rsidRPr="007E31B4" w14:paraId="46881B27" w14:textId="77777777" w:rsidTr="0031590C">
        <w:tc>
          <w:tcPr>
            <w:tcW w:w="3708" w:type="dxa"/>
            <w:vAlign w:val="center"/>
          </w:tcPr>
          <w:p w14:paraId="4D3D1D01" w14:textId="77777777" w:rsidR="0024279E" w:rsidRPr="007E31B4" w:rsidRDefault="0024279E" w:rsidP="0031590C">
            <w:pPr>
              <w:pStyle w:val="TabletextChar"/>
              <w:rPr>
                <w:rFonts w:cs="Tahoma"/>
                <w:b/>
                <w:sz w:val="22"/>
                <w:szCs w:val="22"/>
              </w:rPr>
            </w:pPr>
            <w:r w:rsidRPr="007E31B4">
              <w:rPr>
                <w:rFonts w:cs="Tahoma"/>
                <w:b/>
                <w:sz w:val="22"/>
                <w:szCs w:val="22"/>
              </w:rPr>
              <w:t>ΑΝΑΘΕΤΟΥΣΑ ΑΡΧΗ</w:t>
            </w:r>
          </w:p>
        </w:tc>
        <w:tc>
          <w:tcPr>
            <w:tcW w:w="6147" w:type="dxa"/>
            <w:vAlign w:val="center"/>
          </w:tcPr>
          <w:p w14:paraId="3C8E9F75" w14:textId="77777777" w:rsidR="0024279E" w:rsidRPr="007E31B4" w:rsidRDefault="0024279E" w:rsidP="0031590C">
            <w:pPr>
              <w:pStyle w:val="TabletextChar"/>
              <w:rPr>
                <w:rFonts w:cs="Tahoma"/>
                <w:sz w:val="22"/>
                <w:szCs w:val="22"/>
              </w:rPr>
            </w:pPr>
            <w:r w:rsidRPr="007E31B4">
              <w:rPr>
                <w:rFonts w:cs="Tahoma"/>
                <w:b/>
                <w:sz w:val="22"/>
                <w:szCs w:val="22"/>
              </w:rPr>
              <w:t xml:space="preserve">«Κοινωνία της Πληροφορίας </w:t>
            </w:r>
            <w:r w:rsidR="00C1135D" w:rsidRPr="007E31B4">
              <w:rPr>
                <w:rFonts w:cs="Tahoma"/>
                <w:b/>
                <w:sz w:val="22"/>
                <w:szCs w:val="22"/>
              </w:rPr>
              <w:t>Μ.</w:t>
            </w:r>
            <w:r w:rsidRPr="007E31B4">
              <w:rPr>
                <w:rFonts w:cs="Tahoma"/>
                <w:b/>
                <w:sz w:val="22"/>
                <w:szCs w:val="22"/>
              </w:rPr>
              <w:t xml:space="preserve">Α.Ε.» </w:t>
            </w:r>
            <w:r w:rsidRPr="007E31B4">
              <w:rPr>
                <w:rFonts w:cs="Tahoma"/>
                <w:sz w:val="22"/>
                <w:szCs w:val="22"/>
              </w:rPr>
              <w:t>(</w:t>
            </w:r>
            <w:r w:rsidRPr="007E31B4">
              <w:rPr>
                <w:rFonts w:cs="Tahoma"/>
                <w:b/>
                <w:sz w:val="22"/>
                <w:szCs w:val="22"/>
              </w:rPr>
              <w:t xml:space="preserve">ΚτΠ </w:t>
            </w:r>
            <w:r w:rsidR="00C1135D" w:rsidRPr="007E31B4">
              <w:rPr>
                <w:rFonts w:cs="Tahoma"/>
                <w:b/>
                <w:sz w:val="22"/>
                <w:szCs w:val="22"/>
              </w:rPr>
              <w:t>Μ.</w:t>
            </w:r>
            <w:r w:rsidRPr="007E31B4">
              <w:rPr>
                <w:rFonts w:cs="Tahoma"/>
                <w:b/>
                <w:sz w:val="22"/>
                <w:szCs w:val="22"/>
              </w:rPr>
              <w:t>Α.Ε.</w:t>
            </w:r>
            <w:r w:rsidRPr="007E31B4">
              <w:rPr>
                <w:rFonts w:cs="Tahoma"/>
                <w:sz w:val="22"/>
                <w:szCs w:val="22"/>
              </w:rPr>
              <w:t>)</w:t>
            </w:r>
          </w:p>
        </w:tc>
      </w:tr>
      <w:tr w:rsidR="00263364" w:rsidRPr="00096E40" w14:paraId="3B001AD1" w14:textId="77777777" w:rsidTr="00B61576">
        <w:tc>
          <w:tcPr>
            <w:tcW w:w="3708" w:type="dxa"/>
            <w:vAlign w:val="center"/>
          </w:tcPr>
          <w:p w14:paraId="6E86843A" w14:textId="77777777" w:rsidR="00263364" w:rsidRPr="007E31B4" w:rsidRDefault="00263364" w:rsidP="00263364">
            <w:pPr>
              <w:pStyle w:val="TabletextChar"/>
              <w:rPr>
                <w:rFonts w:cs="Tahoma"/>
                <w:b/>
                <w:sz w:val="22"/>
                <w:szCs w:val="22"/>
              </w:rPr>
            </w:pPr>
            <w:r w:rsidRPr="007E31B4">
              <w:rPr>
                <w:rFonts w:cs="Tahoma"/>
                <w:b/>
                <w:sz w:val="22"/>
                <w:szCs w:val="22"/>
              </w:rPr>
              <w:t>ΦΟΡΕΑΣ ΛΕΙΤΟΥΡΓΙΑΣ</w:t>
            </w:r>
          </w:p>
        </w:tc>
        <w:tc>
          <w:tcPr>
            <w:tcW w:w="6147" w:type="dxa"/>
          </w:tcPr>
          <w:p w14:paraId="398B95D7" w14:textId="2715B5FC" w:rsidR="00263364" w:rsidRPr="007E31B4" w:rsidRDefault="00263364" w:rsidP="00263364">
            <w:pPr>
              <w:pStyle w:val="TabletextChar"/>
              <w:rPr>
                <w:rFonts w:cs="Tahoma"/>
                <w:b/>
                <w:sz w:val="22"/>
                <w:szCs w:val="22"/>
              </w:rPr>
            </w:pPr>
            <w:r w:rsidRPr="007E31B4">
              <w:rPr>
                <w:rFonts w:cs="Tahoma"/>
                <w:b/>
                <w:sz w:val="22"/>
                <w:szCs w:val="22"/>
              </w:rPr>
              <w:t>Ινστιτούτο Εκπαιδευτικής Πολιτικής (Ι.Ε.Π.)</w:t>
            </w:r>
          </w:p>
        </w:tc>
      </w:tr>
      <w:tr w:rsidR="00263364" w:rsidRPr="00096E40" w14:paraId="54746909" w14:textId="77777777" w:rsidTr="00B61576">
        <w:tc>
          <w:tcPr>
            <w:tcW w:w="3708" w:type="dxa"/>
            <w:vAlign w:val="center"/>
          </w:tcPr>
          <w:p w14:paraId="0E11A93B" w14:textId="77777777" w:rsidR="00263364" w:rsidRPr="007E31B4" w:rsidRDefault="00263364" w:rsidP="00263364">
            <w:pPr>
              <w:pStyle w:val="TabletextChar"/>
              <w:rPr>
                <w:rFonts w:cs="Tahoma"/>
                <w:b/>
                <w:sz w:val="22"/>
                <w:szCs w:val="22"/>
              </w:rPr>
            </w:pPr>
            <w:r w:rsidRPr="007E31B4">
              <w:rPr>
                <w:rFonts w:cs="Tahoma"/>
                <w:b/>
                <w:sz w:val="22"/>
                <w:szCs w:val="22"/>
              </w:rPr>
              <w:t>ΚΥΡΙΟΣ ΤΟΥ ΕΡΓΟΥ</w:t>
            </w:r>
          </w:p>
        </w:tc>
        <w:tc>
          <w:tcPr>
            <w:tcW w:w="6147" w:type="dxa"/>
          </w:tcPr>
          <w:p w14:paraId="56960616" w14:textId="06F33913" w:rsidR="00263364" w:rsidRPr="007E31B4" w:rsidRDefault="00263364" w:rsidP="00263364">
            <w:pPr>
              <w:pStyle w:val="TabletextChar"/>
              <w:rPr>
                <w:rFonts w:cs="Tahoma"/>
                <w:b/>
                <w:sz w:val="22"/>
                <w:szCs w:val="22"/>
              </w:rPr>
            </w:pPr>
            <w:r w:rsidRPr="007E31B4">
              <w:rPr>
                <w:rFonts w:cs="Tahoma"/>
                <w:b/>
                <w:sz w:val="22"/>
                <w:szCs w:val="22"/>
              </w:rPr>
              <w:t>Ινστιτούτο Εκπαιδευτικής Πολιτικής (Ι.Ε.Π.)</w:t>
            </w:r>
          </w:p>
        </w:tc>
      </w:tr>
      <w:tr w:rsidR="0024279E" w:rsidRPr="00096E40" w14:paraId="17DCF025" w14:textId="77777777" w:rsidTr="0031590C">
        <w:tc>
          <w:tcPr>
            <w:tcW w:w="3708" w:type="dxa"/>
            <w:vAlign w:val="center"/>
          </w:tcPr>
          <w:p w14:paraId="10EE5F74" w14:textId="77777777" w:rsidR="0024279E" w:rsidRPr="007E31B4" w:rsidRDefault="0024279E" w:rsidP="0031590C">
            <w:pPr>
              <w:pStyle w:val="TabletextChar"/>
              <w:rPr>
                <w:rFonts w:cs="Tahoma"/>
                <w:b/>
                <w:sz w:val="22"/>
                <w:szCs w:val="22"/>
              </w:rPr>
            </w:pPr>
            <w:r w:rsidRPr="007E31B4">
              <w:rPr>
                <w:rFonts w:cs="Tahoma"/>
                <w:b/>
                <w:sz w:val="22"/>
                <w:szCs w:val="22"/>
              </w:rPr>
              <w:t>ΦΟΡΕΑΣ ΧΡΗΜΑΤΟΔΟΤΗΣΗΣ</w:t>
            </w:r>
          </w:p>
        </w:tc>
        <w:tc>
          <w:tcPr>
            <w:tcW w:w="6147" w:type="dxa"/>
            <w:vAlign w:val="center"/>
          </w:tcPr>
          <w:p w14:paraId="23D0AF2C" w14:textId="265C4FF2" w:rsidR="0024279E" w:rsidRPr="007E31B4" w:rsidRDefault="00263364" w:rsidP="0031590C">
            <w:pPr>
              <w:pStyle w:val="TabletextChar"/>
              <w:rPr>
                <w:rFonts w:cs="Tahoma"/>
                <w:b/>
                <w:sz w:val="22"/>
                <w:szCs w:val="22"/>
              </w:rPr>
            </w:pPr>
            <w:r w:rsidRPr="007E31B4">
              <w:rPr>
                <w:rFonts w:cs="Tahoma"/>
                <w:b/>
                <w:sz w:val="22"/>
                <w:szCs w:val="22"/>
              </w:rPr>
              <w:t>Υπουργείο Παιδείας, Θρησκευμάτων και Αθλητισμού</w:t>
            </w:r>
          </w:p>
        </w:tc>
      </w:tr>
      <w:tr w:rsidR="0024279E" w:rsidRPr="00096E40" w14:paraId="48E5B3C2" w14:textId="77777777" w:rsidTr="0031590C">
        <w:tc>
          <w:tcPr>
            <w:tcW w:w="3708" w:type="dxa"/>
            <w:vAlign w:val="center"/>
          </w:tcPr>
          <w:p w14:paraId="11F58805" w14:textId="77777777" w:rsidR="0024279E" w:rsidRPr="007E31B4" w:rsidRDefault="0024279E" w:rsidP="0031590C">
            <w:pPr>
              <w:pStyle w:val="TabletextChar"/>
              <w:rPr>
                <w:rFonts w:cs="Tahoma"/>
                <w:b/>
                <w:sz w:val="22"/>
                <w:szCs w:val="22"/>
              </w:rPr>
            </w:pPr>
            <w:r w:rsidRPr="007E31B4">
              <w:rPr>
                <w:rFonts w:cs="Tahoma"/>
                <w:b/>
                <w:sz w:val="22"/>
                <w:szCs w:val="22"/>
              </w:rPr>
              <w:t>ΤΟΠΟΣ ΠΑΡΑΔΟΣΗΣ – ΤΟΠΟΣ ΠΑΡΟΧΗΣ ΥΠΗΡΕΣΙΩΝ</w:t>
            </w:r>
          </w:p>
        </w:tc>
        <w:tc>
          <w:tcPr>
            <w:tcW w:w="6147" w:type="dxa"/>
            <w:vAlign w:val="center"/>
          </w:tcPr>
          <w:p w14:paraId="136FF3B9" w14:textId="7DEC70F5" w:rsidR="0024279E" w:rsidRPr="007E31B4" w:rsidRDefault="00DC589A" w:rsidP="0031590C">
            <w:pPr>
              <w:pStyle w:val="TabletextChar"/>
              <w:rPr>
                <w:rFonts w:cs="Tahoma"/>
                <w:sz w:val="22"/>
                <w:szCs w:val="22"/>
              </w:rPr>
            </w:pPr>
            <w:r w:rsidRPr="007E31B4">
              <w:rPr>
                <w:rFonts w:cs="Tahoma"/>
                <w:sz w:val="22"/>
                <w:szCs w:val="22"/>
              </w:rPr>
              <w:t xml:space="preserve">Εγκαταστάσεις του </w:t>
            </w:r>
            <w:r w:rsidR="00A1028A" w:rsidRPr="007E31B4">
              <w:rPr>
                <w:rFonts w:cs="Tahoma"/>
                <w:sz w:val="22"/>
                <w:szCs w:val="22"/>
              </w:rPr>
              <w:t xml:space="preserve">Κυρίου του Έργου / </w:t>
            </w:r>
            <w:r w:rsidRPr="007E31B4">
              <w:rPr>
                <w:rFonts w:cs="Tahoma"/>
                <w:sz w:val="22"/>
                <w:szCs w:val="22"/>
              </w:rPr>
              <w:t xml:space="preserve">Φορέα Λειτουργίας </w:t>
            </w:r>
          </w:p>
        </w:tc>
      </w:tr>
      <w:tr w:rsidR="0024279E" w:rsidRPr="00096E40" w14:paraId="0793C63A" w14:textId="77777777" w:rsidTr="0031590C">
        <w:tc>
          <w:tcPr>
            <w:tcW w:w="3708" w:type="dxa"/>
            <w:vAlign w:val="center"/>
          </w:tcPr>
          <w:p w14:paraId="2F2DF21E" w14:textId="77777777" w:rsidR="0024279E" w:rsidRPr="007E31B4" w:rsidRDefault="0024279E" w:rsidP="0031590C">
            <w:pPr>
              <w:pStyle w:val="TabletextChar"/>
              <w:rPr>
                <w:rFonts w:cs="Tahoma"/>
                <w:b/>
                <w:sz w:val="22"/>
                <w:szCs w:val="22"/>
              </w:rPr>
            </w:pPr>
            <w:r w:rsidRPr="007E31B4">
              <w:rPr>
                <w:rFonts w:cs="Tahoma"/>
                <w:b/>
                <w:sz w:val="22"/>
                <w:szCs w:val="22"/>
              </w:rPr>
              <w:t>ΕΙΔΟΣ ΣΥΜΒΑΣΗΣ</w:t>
            </w:r>
          </w:p>
        </w:tc>
        <w:tc>
          <w:tcPr>
            <w:tcW w:w="6147" w:type="dxa"/>
            <w:vAlign w:val="center"/>
          </w:tcPr>
          <w:p w14:paraId="769BCD27" w14:textId="77777777" w:rsidR="0024279E" w:rsidRPr="007E31B4" w:rsidRDefault="00D157B7" w:rsidP="0031590C">
            <w:pPr>
              <w:pStyle w:val="TabletextChar"/>
              <w:rPr>
                <w:rFonts w:cs="Tahoma"/>
                <w:sz w:val="22"/>
                <w:szCs w:val="22"/>
              </w:rPr>
            </w:pPr>
            <w:r w:rsidRPr="007E31B4">
              <w:rPr>
                <w:rFonts w:cs="Tahoma"/>
                <w:sz w:val="22"/>
                <w:szCs w:val="22"/>
              </w:rPr>
              <w:t>CPV:</w:t>
            </w:r>
          </w:p>
          <w:p w14:paraId="3FD3509A" w14:textId="6DB81D84" w:rsidR="00263364" w:rsidRPr="007E31B4" w:rsidRDefault="00263364" w:rsidP="00263364">
            <w:pPr>
              <w:pStyle w:val="Tabletext"/>
              <w:spacing w:before="120" w:after="0" w:line="276" w:lineRule="auto"/>
              <w:jc w:val="both"/>
              <w:rPr>
                <w:rFonts w:cs="Tahoma"/>
                <w:sz w:val="22"/>
                <w:szCs w:val="22"/>
              </w:rPr>
            </w:pPr>
            <w:r w:rsidRPr="007E31B4">
              <w:rPr>
                <w:rFonts w:cs="Tahoma"/>
                <w:b/>
                <w:bCs/>
                <w:sz w:val="22"/>
                <w:szCs w:val="22"/>
              </w:rPr>
              <w:t xml:space="preserve">72000000-5 - </w:t>
            </w:r>
            <w:r w:rsidRPr="007E31B4">
              <w:rPr>
                <w:rFonts w:cs="Tahoma"/>
                <w:sz w:val="22"/>
                <w:szCs w:val="22"/>
              </w:rPr>
              <w:t>Υπηρεσίες τεχνολογίας των πληροφοριών: παροχή συμβουλών, ανάπτυξη λογισμικού, Διαδίκτυο και υποστήριξη.</w:t>
            </w:r>
          </w:p>
          <w:p w14:paraId="269471EE" w14:textId="77777777" w:rsidR="00263364" w:rsidRPr="007E31B4" w:rsidRDefault="00263364" w:rsidP="00263364">
            <w:pPr>
              <w:pStyle w:val="TabletextChar"/>
              <w:rPr>
                <w:rFonts w:cs="Tahoma"/>
                <w:sz w:val="22"/>
                <w:szCs w:val="22"/>
              </w:rPr>
            </w:pPr>
            <w:r w:rsidRPr="007E31B4">
              <w:rPr>
                <w:rFonts w:cs="Tahoma"/>
                <w:b/>
                <w:bCs/>
                <w:sz w:val="22"/>
                <w:szCs w:val="22"/>
              </w:rPr>
              <w:t xml:space="preserve">72262000-9 - </w:t>
            </w:r>
            <w:r w:rsidRPr="007E31B4">
              <w:rPr>
                <w:rFonts w:cs="Tahoma"/>
                <w:sz w:val="22"/>
                <w:szCs w:val="22"/>
              </w:rPr>
              <w:t>Υπηρεσίες ανάπτυξης λογισμικού</w:t>
            </w:r>
          </w:p>
          <w:p w14:paraId="10AE3E2C" w14:textId="1F9D9240" w:rsidR="00CA4515" w:rsidRPr="007E31B4" w:rsidRDefault="00282429" w:rsidP="00263364">
            <w:pPr>
              <w:pStyle w:val="TabletextChar"/>
              <w:rPr>
                <w:rFonts w:cs="Tahoma"/>
                <w:sz w:val="22"/>
                <w:szCs w:val="22"/>
              </w:rPr>
            </w:pPr>
            <w:r w:rsidRPr="007E31B4">
              <w:rPr>
                <w:b/>
                <w:bCs/>
                <w:sz w:val="22"/>
                <w:szCs w:val="22"/>
              </w:rPr>
              <w:t>80533100-0</w:t>
            </w:r>
            <w:r w:rsidRPr="007E31B4">
              <w:rPr>
                <w:sz w:val="22"/>
                <w:szCs w:val="22"/>
              </w:rPr>
              <w:t xml:space="preserve"> Υπηρεσίες εκπαίδευσης στον τομέα της πληροφορικής</w:t>
            </w:r>
          </w:p>
        </w:tc>
      </w:tr>
      <w:tr w:rsidR="0024279E" w:rsidRPr="00096E40" w14:paraId="57505348" w14:textId="77777777" w:rsidTr="0031590C">
        <w:tc>
          <w:tcPr>
            <w:tcW w:w="3708" w:type="dxa"/>
            <w:vAlign w:val="center"/>
          </w:tcPr>
          <w:p w14:paraId="4B2840F0" w14:textId="77777777" w:rsidR="0024279E" w:rsidRPr="007E31B4" w:rsidRDefault="0024279E" w:rsidP="0031590C">
            <w:pPr>
              <w:pStyle w:val="TabletextChar"/>
              <w:rPr>
                <w:rFonts w:cs="Tahoma"/>
                <w:b/>
                <w:sz w:val="22"/>
                <w:szCs w:val="22"/>
              </w:rPr>
            </w:pPr>
            <w:r w:rsidRPr="007E31B4">
              <w:rPr>
                <w:rFonts w:cs="Tahoma"/>
                <w:b/>
                <w:sz w:val="22"/>
                <w:szCs w:val="22"/>
              </w:rPr>
              <w:t>ΕΙΔΟΣ ΔΙΑΔΙΚΑΣΙΑΣ</w:t>
            </w:r>
          </w:p>
        </w:tc>
        <w:tc>
          <w:tcPr>
            <w:tcW w:w="6147" w:type="dxa"/>
            <w:vAlign w:val="center"/>
          </w:tcPr>
          <w:p w14:paraId="625014EC" w14:textId="58C1DB90" w:rsidR="001E64FE" w:rsidRPr="007E31B4" w:rsidRDefault="003C0732" w:rsidP="001E64FE">
            <w:pPr>
              <w:pStyle w:val="TabletextChar"/>
              <w:rPr>
                <w:rFonts w:cs="Tahoma"/>
                <w:sz w:val="22"/>
                <w:szCs w:val="22"/>
              </w:rPr>
            </w:pPr>
            <w:r w:rsidRPr="007E31B4">
              <w:rPr>
                <w:rFonts w:cs="Tahoma"/>
                <w:sz w:val="22"/>
                <w:szCs w:val="22"/>
              </w:rPr>
              <w:t xml:space="preserve">Ηλεκτρονικός </w:t>
            </w:r>
            <w:r w:rsidR="0024279E" w:rsidRPr="007E31B4">
              <w:rPr>
                <w:rFonts w:cs="Tahoma"/>
                <w:sz w:val="22"/>
                <w:szCs w:val="22"/>
              </w:rPr>
              <w:t xml:space="preserve">Ανοικτός </w:t>
            </w:r>
            <w:r w:rsidR="00A406A5" w:rsidRPr="007E31B4">
              <w:rPr>
                <w:rFonts w:cs="Tahoma"/>
                <w:sz w:val="22"/>
                <w:szCs w:val="22"/>
              </w:rPr>
              <w:t>Διεθνής άνω</w:t>
            </w:r>
            <w:r w:rsidR="004355E9" w:rsidRPr="007E31B4">
              <w:rPr>
                <w:rFonts w:cs="Tahoma"/>
                <w:sz w:val="22"/>
                <w:szCs w:val="22"/>
              </w:rPr>
              <w:t xml:space="preserve"> των ορίων </w:t>
            </w:r>
            <w:r w:rsidR="0024279E" w:rsidRPr="007E31B4">
              <w:rPr>
                <w:rFonts w:cs="Tahoma"/>
                <w:sz w:val="22"/>
                <w:szCs w:val="22"/>
              </w:rPr>
              <w:t xml:space="preserve">Διαγωνισμός με κριτήριο ανάθεσης </w:t>
            </w:r>
            <w:r w:rsidR="001E64FE" w:rsidRPr="007E31B4">
              <w:rPr>
                <w:rFonts w:cs="Tahoma"/>
                <w:sz w:val="22"/>
                <w:szCs w:val="22"/>
              </w:rPr>
              <w:t>την πλέον συμφέρουσα από οικονομική άποψη προσφορά:</w:t>
            </w:r>
          </w:p>
          <w:p w14:paraId="60CA98AF" w14:textId="5FDF2E6F" w:rsidR="0024279E" w:rsidRPr="007E31B4" w:rsidRDefault="001E64FE" w:rsidP="00D157B7">
            <w:pPr>
              <w:rPr>
                <w:lang w:val="el-GR"/>
              </w:rPr>
            </w:pPr>
            <w:r w:rsidRPr="007E31B4">
              <w:rPr>
                <w:lang w:val="el-GR"/>
              </w:rPr>
              <w:t>βάσει βέλτιστης σχέσης ποιότητας – τιμής</w:t>
            </w:r>
          </w:p>
        </w:tc>
      </w:tr>
      <w:tr w:rsidR="0024279E" w:rsidRPr="00096E40" w14:paraId="118555D2" w14:textId="77777777" w:rsidTr="0031590C">
        <w:tc>
          <w:tcPr>
            <w:tcW w:w="3708" w:type="dxa"/>
            <w:vAlign w:val="center"/>
          </w:tcPr>
          <w:p w14:paraId="3F97C59A" w14:textId="4F8B1A5D" w:rsidR="0024279E" w:rsidRPr="007E31B4" w:rsidRDefault="001F5F4A" w:rsidP="0031590C">
            <w:pPr>
              <w:pStyle w:val="TabletextChar"/>
              <w:rPr>
                <w:rFonts w:cs="Tahoma"/>
                <w:b/>
                <w:sz w:val="22"/>
                <w:szCs w:val="22"/>
              </w:rPr>
            </w:pPr>
            <w:r w:rsidRPr="007E31B4">
              <w:rPr>
                <w:rFonts w:cs="Tahoma"/>
                <w:b/>
                <w:sz w:val="22"/>
                <w:szCs w:val="22"/>
              </w:rPr>
              <w:t>ΕΚΤΙΜΩΜΕΝΗ ΑΞΙΑ ΣΥΜΒΑΣΗΣ</w:t>
            </w:r>
          </w:p>
        </w:tc>
        <w:tc>
          <w:tcPr>
            <w:tcW w:w="6147" w:type="dxa"/>
            <w:vAlign w:val="center"/>
          </w:tcPr>
          <w:p w14:paraId="08110F51" w14:textId="61BFD1BC" w:rsidR="001F455A" w:rsidRPr="007E31B4" w:rsidRDefault="00FE16E4" w:rsidP="00AB5802">
            <w:pPr>
              <w:pStyle w:val="TabletextChar"/>
              <w:spacing w:line="276" w:lineRule="auto"/>
              <w:jc w:val="both"/>
              <w:rPr>
                <w:lang w:eastAsia="el-GR"/>
              </w:rPr>
            </w:pPr>
            <w:r w:rsidRPr="007E31B4">
              <w:rPr>
                <w:rFonts w:cs="Tahoma"/>
                <w:sz w:val="22"/>
                <w:szCs w:val="22"/>
                <w:lang w:eastAsia="el-GR"/>
              </w:rPr>
              <w:t xml:space="preserve">Η συνολική εκτιμώμενη αξία της σύμβασης ανέρχεται στο ποσό των τετρακοσίων ογδόντα χιλιάδων ευρώ </w:t>
            </w:r>
            <w:r w:rsidRPr="007E31B4">
              <w:rPr>
                <w:rFonts w:cs="Tahoma"/>
                <w:b/>
                <w:bCs/>
                <w:sz w:val="22"/>
                <w:szCs w:val="22"/>
                <w:lang w:eastAsia="el-GR"/>
              </w:rPr>
              <w:t>(€480.000,00)</w:t>
            </w:r>
            <w:r w:rsidRPr="007E31B4">
              <w:rPr>
                <w:rFonts w:cs="Tahoma"/>
                <w:sz w:val="22"/>
                <w:szCs w:val="22"/>
                <w:lang w:eastAsia="el-GR"/>
              </w:rPr>
              <w:t xml:space="preserve"> μη περιλαμβανομένου ΦΠΑ (Προϋπολογισμός με ΦΠΑ:  </w:t>
            </w:r>
            <w:r w:rsidRPr="007E31B4">
              <w:rPr>
                <w:rFonts w:cs="Tahoma"/>
                <w:b/>
                <w:bCs/>
                <w:sz w:val="22"/>
                <w:szCs w:val="22"/>
                <w:lang w:eastAsia="el-GR"/>
              </w:rPr>
              <w:t>€595.200</w:t>
            </w:r>
            <w:r w:rsidR="006B386D" w:rsidRPr="007E31B4">
              <w:rPr>
                <w:rFonts w:cs="Tahoma"/>
                <w:b/>
                <w:bCs/>
                <w:sz w:val="22"/>
                <w:szCs w:val="22"/>
                <w:lang w:eastAsia="el-GR"/>
              </w:rPr>
              <w:t>,00</w:t>
            </w:r>
            <w:r w:rsidRPr="007E31B4">
              <w:rPr>
                <w:rFonts w:cs="Tahoma"/>
                <w:sz w:val="22"/>
                <w:szCs w:val="22"/>
                <w:lang w:eastAsia="el-GR"/>
              </w:rPr>
              <w:t xml:space="preserve"> ΦΠΑ 24% </w:t>
            </w:r>
            <w:r w:rsidRPr="007E31B4">
              <w:rPr>
                <w:rFonts w:cs="Tahoma"/>
                <w:b/>
                <w:bCs/>
                <w:sz w:val="22"/>
                <w:szCs w:val="22"/>
                <w:lang w:eastAsia="el-GR"/>
              </w:rPr>
              <w:t>€115.200</w:t>
            </w:r>
            <w:r w:rsidR="006B386D" w:rsidRPr="007E31B4">
              <w:rPr>
                <w:rFonts w:cs="Tahoma"/>
                <w:b/>
                <w:bCs/>
                <w:sz w:val="22"/>
                <w:szCs w:val="22"/>
                <w:lang w:eastAsia="el-GR"/>
              </w:rPr>
              <w:t>,00</w:t>
            </w:r>
            <w:r w:rsidRPr="007E31B4">
              <w:rPr>
                <w:rFonts w:cs="Tahoma"/>
                <w:sz w:val="22"/>
                <w:szCs w:val="22"/>
                <w:lang w:eastAsia="el-GR"/>
              </w:rPr>
              <w:t>)</w:t>
            </w:r>
          </w:p>
        </w:tc>
      </w:tr>
      <w:tr w:rsidR="0024279E" w:rsidRPr="00096E40" w14:paraId="38877388" w14:textId="77777777" w:rsidTr="00AB5802">
        <w:trPr>
          <w:trHeight w:val="2501"/>
        </w:trPr>
        <w:tc>
          <w:tcPr>
            <w:tcW w:w="3708" w:type="dxa"/>
            <w:vAlign w:val="center"/>
          </w:tcPr>
          <w:p w14:paraId="433A0B87" w14:textId="77777777" w:rsidR="0024279E" w:rsidRPr="007E31B4" w:rsidRDefault="0024279E" w:rsidP="0031590C">
            <w:pPr>
              <w:pStyle w:val="TabletextChar"/>
              <w:rPr>
                <w:rFonts w:cs="Tahoma"/>
                <w:b/>
                <w:sz w:val="22"/>
                <w:szCs w:val="22"/>
              </w:rPr>
            </w:pPr>
            <w:r w:rsidRPr="007E31B4">
              <w:rPr>
                <w:rFonts w:cs="Tahoma"/>
                <w:b/>
                <w:sz w:val="22"/>
                <w:szCs w:val="22"/>
              </w:rPr>
              <w:t>ΧΡΗΜΑΤΟΔΟΤΗΣΗ ΕΡΓΟΥ</w:t>
            </w:r>
          </w:p>
        </w:tc>
        <w:tc>
          <w:tcPr>
            <w:tcW w:w="6147" w:type="dxa"/>
            <w:vAlign w:val="center"/>
          </w:tcPr>
          <w:p w14:paraId="24D91F03" w14:textId="2AD3574D" w:rsidR="00A05069" w:rsidRPr="007E31B4" w:rsidRDefault="00FE16E4" w:rsidP="00A05069">
            <w:pPr>
              <w:pStyle w:val="TabletextChar"/>
              <w:jc w:val="both"/>
              <w:rPr>
                <w:rFonts w:cs="Tahoma"/>
                <w:sz w:val="22"/>
                <w:szCs w:val="22"/>
              </w:rPr>
            </w:pPr>
            <w:r w:rsidRPr="007E31B4">
              <w:rPr>
                <w:rFonts w:cs="Tahoma"/>
                <w:sz w:val="22"/>
                <w:szCs w:val="22"/>
              </w:rPr>
              <w:t xml:space="preserve">Το Έργο θα χρηματοδοτηθεί από το Τομεακό Πρόγραμμα Ανάπτυξης 2021-2025 του Υπουργείου Παιδείας, Θρησκευμάτων και Αθλητισμού μέσω του εθνικού σκέλους του Προγράμματος Δημοσίων Επενδύσεων (Π.Δ.Ε.) </w:t>
            </w:r>
            <w:r w:rsidR="001E11FD" w:rsidRPr="007E31B4">
              <w:rPr>
                <w:rFonts w:cs="Tahoma"/>
                <w:sz w:val="22"/>
                <w:szCs w:val="22"/>
              </w:rPr>
              <w:t>και συγκεκριμένα τη ΣΑ</w:t>
            </w:r>
            <w:r w:rsidR="00A33239" w:rsidRPr="007E31B4">
              <w:rPr>
                <w:rFonts w:cs="Tahoma"/>
                <w:sz w:val="22"/>
                <w:szCs w:val="22"/>
              </w:rPr>
              <w:t>ΝΑ</w:t>
            </w:r>
            <w:r w:rsidR="001E11FD" w:rsidRPr="007E31B4">
              <w:rPr>
                <w:rFonts w:cs="Tahoma"/>
                <w:sz w:val="22"/>
                <w:szCs w:val="22"/>
              </w:rPr>
              <w:t xml:space="preserve"> </w:t>
            </w:r>
            <w:r w:rsidR="00A33239" w:rsidRPr="007E31B4">
              <w:rPr>
                <w:rFonts w:cs="Tahoma"/>
                <w:sz w:val="22"/>
                <w:szCs w:val="22"/>
              </w:rPr>
              <w:t>346</w:t>
            </w:r>
            <w:r w:rsidR="007F68DD" w:rsidRPr="007E31B4">
              <w:rPr>
                <w:rFonts w:cs="Tahoma"/>
                <w:sz w:val="22"/>
                <w:szCs w:val="22"/>
              </w:rPr>
              <w:t xml:space="preserve"> </w:t>
            </w:r>
            <w:r w:rsidR="001E11FD" w:rsidRPr="007E31B4">
              <w:rPr>
                <w:rFonts w:cs="Tahoma"/>
                <w:sz w:val="22"/>
                <w:szCs w:val="22"/>
              </w:rPr>
              <w:t xml:space="preserve">με κωδικό έργου: </w:t>
            </w:r>
            <w:r w:rsidR="007F68DD" w:rsidRPr="007E31B4">
              <w:rPr>
                <w:rFonts w:cs="Tahoma"/>
                <w:sz w:val="22"/>
                <w:szCs w:val="22"/>
              </w:rPr>
              <w:t>2024ΝΑ</w:t>
            </w:r>
            <w:r w:rsidR="00A33239" w:rsidRPr="007E31B4">
              <w:rPr>
                <w:rFonts w:cs="Tahoma"/>
                <w:sz w:val="22"/>
                <w:szCs w:val="22"/>
              </w:rPr>
              <w:t>346000</w:t>
            </w:r>
            <w:r w:rsidR="006012D1">
              <w:rPr>
                <w:rFonts w:cs="Tahoma"/>
                <w:sz w:val="22"/>
                <w:szCs w:val="22"/>
              </w:rPr>
              <w:t>84</w:t>
            </w:r>
            <w:r w:rsidR="001E11FD" w:rsidRPr="007E31B4">
              <w:rPr>
                <w:rFonts w:cs="Tahoma"/>
                <w:sz w:val="22"/>
                <w:szCs w:val="22"/>
              </w:rPr>
              <w:t xml:space="preserve">, Υποέργο Νο </w:t>
            </w:r>
            <w:r w:rsidR="007F68DD" w:rsidRPr="007E31B4">
              <w:rPr>
                <w:rFonts w:cs="Tahoma"/>
                <w:sz w:val="22"/>
                <w:szCs w:val="22"/>
              </w:rPr>
              <w:t xml:space="preserve">1 </w:t>
            </w:r>
            <w:r w:rsidR="001E11FD" w:rsidRPr="007E31B4">
              <w:rPr>
                <w:rFonts w:cs="Tahoma"/>
                <w:sz w:val="22"/>
                <w:szCs w:val="22"/>
              </w:rPr>
              <w:t xml:space="preserve">της Πράξης με MIS (ΟΠΣ): </w:t>
            </w:r>
            <w:r w:rsidR="00067080" w:rsidRPr="007E31B4">
              <w:rPr>
                <w:rFonts w:cs="Tahoma"/>
                <w:sz w:val="22"/>
                <w:szCs w:val="22"/>
              </w:rPr>
              <w:t>5224156</w:t>
            </w:r>
            <w:r w:rsidR="001E11FD" w:rsidRPr="007E31B4">
              <w:rPr>
                <w:rFonts w:cs="Tahoma"/>
                <w:sz w:val="22"/>
                <w:szCs w:val="22"/>
              </w:rPr>
              <w:t xml:space="preserve"> και τίτλο «</w:t>
            </w:r>
            <w:bookmarkStart w:id="9" w:name="_Hlk181273828"/>
            <w:r w:rsidR="007F68DD" w:rsidRPr="007E31B4">
              <w:rPr>
                <w:rFonts w:cs="Tahoma"/>
                <w:sz w:val="22"/>
                <w:szCs w:val="22"/>
              </w:rPr>
              <w:t>Αναβάθμιση Συστήματος Κλήρωσης, Διανομής και Διαχείρισης Θεμάτων από την Τράπεζα Θεμάτων Διαβαθμισμένης Δυσκολίας</w:t>
            </w:r>
            <w:bookmarkEnd w:id="9"/>
            <w:r w:rsidR="001E11FD" w:rsidRPr="007E31B4">
              <w:rPr>
                <w:rFonts w:cs="Tahoma"/>
                <w:sz w:val="22"/>
                <w:szCs w:val="22"/>
              </w:rPr>
              <w:t>».</w:t>
            </w:r>
          </w:p>
        </w:tc>
      </w:tr>
      <w:tr w:rsidR="0024279E" w:rsidRPr="007E31B4" w14:paraId="40743E67" w14:textId="77777777" w:rsidTr="0031590C">
        <w:tc>
          <w:tcPr>
            <w:tcW w:w="3708" w:type="dxa"/>
            <w:vAlign w:val="center"/>
          </w:tcPr>
          <w:p w14:paraId="3F680026" w14:textId="77777777" w:rsidR="0024279E" w:rsidRPr="007E31B4" w:rsidDel="00CD2F0B" w:rsidRDefault="0024279E" w:rsidP="0031590C">
            <w:pPr>
              <w:pStyle w:val="TabletextChar"/>
              <w:rPr>
                <w:rFonts w:cs="Tahoma"/>
                <w:b/>
                <w:sz w:val="22"/>
                <w:szCs w:val="22"/>
              </w:rPr>
            </w:pPr>
            <w:r w:rsidRPr="007E31B4">
              <w:rPr>
                <w:rFonts w:cs="Tahoma"/>
                <w:b/>
                <w:sz w:val="22"/>
                <w:szCs w:val="22"/>
              </w:rPr>
              <w:t xml:space="preserve">ΔΙΑΡΚΕΙΑ ΣΥΜΒΑΣΗΣ </w:t>
            </w:r>
          </w:p>
        </w:tc>
        <w:tc>
          <w:tcPr>
            <w:tcW w:w="6147" w:type="dxa"/>
            <w:vAlign w:val="center"/>
          </w:tcPr>
          <w:p w14:paraId="13DA802F" w14:textId="129FAEEC" w:rsidR="0024279E" w:rsidRPr="007E31B4" w:rsidRDefault="00585E3C" w:rsidP="0031590C">
            <w:pPr>
              <w:rPr>
                <w:lang w:val="el-GR"/>
              </w:rPr>
            </w:pPr>
            <w:r w:rsidRPr="007E31B4">
              <w:rPr>
                <w:b/>
                <w:lang w:val="el-GR"/>
              </w:rPr>
              <w:t>Οκτώ</w:t>
            </w:r>
            <w:r w:rsidRPr="007E31B4">
              <w:rPr>
                <w:b/>
              </w:rPr>
              <w:t xml:space="preserve"> </w:t>
            </w:r>
            <w:r w:rsidR="00FE16E4" w:rsidRPr="007E31B4">
              <w:rPr>
                <w:b/>
              </w:rPr>
              <w:t>(</w:t>
            </w:r>
            <w:r w:rsidRPr="007E31B4">
              <w:rPr>
                <w:b/>
                <w:lang w:val="el-GR"/>
              </w:rPr>
              <w:t>8</w:t>
            </w:r>
            <w:r w:rsidR="00FE16E4" w:rsidRPr="007E31B4">
              <w:rPr>
                <w:b/>
              </w:rPr>
              <w:t>) μήνες</w:t>
            </w:r>
          </w:p>
        </w:tc>
      </w:tr>
      <w:tr w:rsidR="00C82832" w:rsidRPr="007E31B4" w14:paraId="0CEEFBF4" w14:textId="77777777" w:rsidTr="0031590C">
        <w:tc>
          <w:tcPr>
            <w:tcW w:w="3708" w:type="dxa"/>
            <w:vAlign w:val="center"/>
          </w:tcPr>
          <w:p w14:paraId="468AB927" w14:textId="77777777" w:rsidR="00C82832" w:rsidRPr="007E31B4" w:rsidRDefault="00C82832" w:rsidP="00C82832">
            <w:pPr>
              <w:pStyle w:val="TabletextChar"/>
              <w:rPr>
                <w:rFonts w:cs="Tahoma"/>
                <w:b/>
                <w:sz w:val="22"/>
                <w:szCs w:val="22"/>
              </w:rPr>
            </w:pPr>
            <w:r w:rsidRPr="007E31B4">
              <w:rPr>
                <w:rFonts w:cs="Tahoma"/>
                <w:b/>
                <w:sz w:val="22"/>
                <w:szCs w:val="22"/>
              </w:rPr>
              <w:t>ΗΜΕΡΟΜΗΝΙΑ ΔΙΑΚΗΡΥΞΗΣ</w:t>
            </w:r>
          </w:p>
        </w:tc>
        <w:tc>
          <w:tcPr>
            <w:tcW w:w="6147" w:type="dxa"/>
            <w:vAlign w:val="center"/>
          </w:tcPr>
          <w:p w14:paraId="52EDEECC" w14:textId="2F343EE9" w:rsidR="00C82832" w:rsidRPr="00DA7517" w:rsidRDefault="00DA7517" w:rsidP="00C82832">
            <w:pPr>
              <w:pStyle w:val="TabletextChar"/>
              <w:rPr>
                <w:rFonts w:cs="Tahoma"/>
                <w:b/>
                <w:sz w:val="22"/>
                <w:szCs w:val="22"/>
              </w:rPr>
            </w:pPr>
            <w:r w:rsidRPr="00DA7517">
              <w:rPr>
                <w:b/>
                <w:color w:val="000000"/>
                <w:sz w:val="22"/>
                <w:szCs w:val="22"/>
              </w:rPr>
              <w:t>15-07-2025</w:t>
            </w:r>
          </w:p>
        </w:tc>
      </w:tr>
      <w:tr w:rsidR="00C82832" w:rsidRPr="007E31B4" w14:paraId="4F1733B5" w14:textId="77777777" w:rsidTr="0031590C">
        <w:tc>
          <w:tcPr>
            <w:tcW w:w="3708" w:type="dxa"/>
            <w:vAlign w:val="center"/>
          </w:tcPr>
          <w:p w14:paraId="47446C13" w14:textId="77777777" w:rsidR="00C82832" w:rsidRPr="007E31B4" w:rsidRDefault="00C82832" w:rsidP="00C82832">
            <w:pPr>
              <w:pStyle w:val="TabletextChar"/>
              <w:rPr>
                <w:rFonts w:cs="Tahoma"/>
                <w:b/>
                <w:sz w:val="22"/>
                <w:szCs w:val="22"/>
              </w:rPr>
            </w:pPr>
            <w:r w:rsidRPr="007E31B4">
              <w:rPr>
                <w:rFonts w:cs="Tahoma"/>
                <w:b/>
                <w:sz w:val="22"/>
                <w:szCs w:val="22"/>
              </w:rPr>
              <w:lastRenderedPageBreak/>
              <w:t>ΠΡΟΘΕΣΜΙΑ ΓΙΑ ΥΠΟΒΟΛΗ ΔΙΕΥΚΡΙΝΙΣΕΩΝ ΕΠΙ ΤΩΝ ΟΡΩΝ ΤΗΣ ΔΙΑΚΗΡΥΞΗΣ</w:t>
            </w:r>
          </w:p>
        </w:tc>
        <w:tc>
          <w:tcPr>
            <w:tcW w:w="6147" w:type="dxa"/>
            <w:vAlign w:val="center"/>
          </w:tcPr>
          <w:p w14:paraId="26F2E3BB" w14:textId="14E36F55" w:rsidR="00C82832" w:rsidRPr="00DA7517" w:rsidRDefault="00DA7517" w:rsidP="00C82832">
            <w:pPr>
              <w:pStyle w:val="TabletextChar"/>
              <w:rPr>
                <w:rFonts w:cs="Tahoma"/>
                <w:b/>
                <w:sz w:val="22"/>
                <w:szCs w:val="22"/>
              </w:rPr>
            </w:pPr>
            <w:r w:rsidRPr="00DA7517">
              <w:rPr>
                <w:b/>
                <w:color w:val="000000"/>
                <w:sz w:val="22"/>
                <w:szCs w:val="22"/>
              </w:rPr>
              <w:t>05-08-2025</w:t>
            </w:r>
          </w:p>
        </w:tc>
      </w:tr>
      <w:tr w:rsidR="00DF02B0" w:rsidRPr="008871E7" w14:paraId="631BFE92" w14:textId="77777777" w:rsidTr="0031590C">
        <w:tc>
          <w:tcPr>
            <w:tcW w:w="3708" w:type="dxa"/>
            <w:vAlign w:val="center"/>
          </w:tcPr>
          <w:p w14:paraId="48277820" w14:textId="77777777" w:rsidR="00DF02B0" w:rsidRPr="007E31B4" w:rsidRDefault="00DF02B0" w:rsidP="00DF02B0">
            <w:pPr>
              <w:pStyle w:val="TabletextChar"/>
              <w:rPr>
                <w:rFonts w:cs="Tahoma"/>
                <w:b/>
                <w:sz w:val="22"/>
                <w:szCs w:val="22"/>
              </w:rPr>
            </w:pPr>
            <w:r w:rsidRPr="007E31B4">
              <w:rPr>
                <w:rFonts w:cs="Tahoma"/>
                <w:b/>
                <w:sz w:val="22"/>
                <w:szCs w:val="22"/>
              </w:rPr>
              <w:t>ΗΜΕΡΟΜΗΝΙΑ ΈΝΑΡΞΗΣ ΗΛΕΚΤΡΟΝΙΚΗΣ ΥΠΟΒΟΛΗΣ ΠΡΟΣΦΟΡΩΝ</w:t>
            </w:r>
          </w:p>
        </w:tc>
        <w:tc>
          <w:tcPr>
            <w:tcW w:w="6147" w:type="dxa"/>
            <w:vAlign w:val="center"/>
          </w:tcPr>
          <w:p w14:paraId="2D384782" w14:textId="31C5C961" w:rsidR="00DF02B0" w:rsidRPr="007E31B4" w:rsidRDefault="00FE2798" w:rsidP="00DF02B0">
            <w:pPr>
              <w:pStyle w:val="TabletextChar"/>
              <w:rPr>
                <w:rFonts w:cs="Tahoma"/>
                <w:b/>
                <w:color w:val="000000"/>
                <w:sz w:val="22"/>
                <w:szCs w:val="22"/>
              </w:rPr>
            </w:pPr>
            <w:r w:rsidRPr="00FE2798">
              <w:rPr>
                <w:b/>
                <w:color w:val="000000"/>
                <w:sz w:val="22"/>
                <w:szCs w:val="22"/>
              </w:rPr>
              <w:t>18-07-2025</w:t>
            </w:r>
            <w:r w:rsidR="00433D32" w:rsidRPr="007E31B4">
              <w:rPr>
                <w:rFonts w:cs="Tahoma"/>
                <w:b/>
                <w:sz w:val="22"/>
                <w:szCs w:val="22"/>
              </w:rPr>
              <w:t xml:space="preserve"> </w:t>
            </w:r>
          </w:p>
        </w:tc>
      </w:tr>
      <w:tr w:rsidR="00DF02B0" w:rsidRPr="008871E7" w14:paraId="368A194C" w14:textId="77777777" w:rsidTr="00603221">
        <w:tc>
          <w:tcPr>
            <w:tcW w:w="3708" w:type="dxa"/>
            <w:vAlign w:val="center"/>
          </w:tcPr>
          <w:p w14:paraId="440217A8" w14:textId="77777777" w:rsidR="00DF02B0" w:rsidRPr="007E31B4" w:rsidRDefault="00DF02B0" w:rsidP="00DF02B0">
            <w:pPr>
              <w:pStyle w:val="TabletextChar"/>
              <w:rPr>
                <w:rFonts w:cs="Tahoma"/>
                <w:b/>
                <w:sz w:val="22"/>
                <w:szCs w:val="22"/>
              </w:rPr>
            </w:pPr>
            <w:r w:rsidRPr="007E31B4">
              <w:rPr>
                <w:rFonts w:cs="Tahoma"/>
                <w:b/>
                <w:sz w:val="22"/>
                <w:szCs w:val="22"/>
              </w:rPr>
              <w:t>ΚΑΤΑΛΗΚΤΙΚΗ ΗΜΕΡΟΜΗΝΙΑ ΚΑΙ ΩΡΑ ΥΠΟΒΟΛΗΣ ΠΡΟΣΦΟΡΩΝ</w:t>
            </w:r>
          </w:p>
        </w:tc>
        <w:tc>
          <w:tcPr>
            <w:tcW w:w="6147" w:type="dxa"/>
            <w:vAlign w:val="center"/>
          </w:tcPr>
          <w:p w14:paraId="1F526219" w14:textId="003B3861" w:rsidR="00DF02B0" w:rsidRPr="007E31B4" w:rsidRDefault="00FE2798" w:rsidP="00FE2798">
            <w:pPr>
              <w:pStyle w:val="TabletextChar"/>
            </w:pPr>
            <w:r w:rsidRPr="00FE2798">
              <w:rPr>
                <w:b/>
                <w:color w:val="000000"/>
                <w:sz w:val="22"/>
                <w:szCs w:val="22"/>
              </w:rPr>
              <w:t xml:space="preserve">01-09-2025, </w:t>
            </w:r>
            <w:r w:rsidRPr="00FE2798">
              <w:rPr>
                <w:bCs/>
                <w:color w:val="000000"/>
                <w:sz w:val="22"/>
                <w:szCs w:val="22"/>
              </w:rPr>
              <w:t>ημέρα</w:t>
            </w:r>
            <w:r w:rsidRPr="00FE2798">
              <w:rPr>
                <w:b/>
                <w:color w:val="000000"/>
                <w:sz w:val="22"/>
                <w:szCs w:val="22"/>
              </w:rPr>
              <w:t xml:space="preserve"> Δευτέρα </w:t>
            </w:r>
            <w:r w:rsidRPr="00FE2798">
              <w:rPr>
                <w:bCs/>
                <w:color w:val="000000"/>
                <w:sz w:val="22"/>
                <w:szCs w:val="22"/>
              </w:rPr>
              <w:t>και ώρα</w:t>
            </w:r>
            <w:r w:rsidRPr="00FE2798">
              <w:rPr>
                <w:b/>
                <w:color w:val="000000"/>
                <w:sz w:val="22"/>
                <w:szCs w:val="22"/>
              </w:rPr>
              <w:t xml:space="preserve"> 14:00</w:t>
            </w:r>
          </w:p>
        </w:tc>
      </w:tr>
      <w:tr w:rsidR="00DF02B0" w:rsidRPr="00096E40" w14:paraId="64305677" w14:textId="77777777" w:rsidTr="0031590C">
        <w:tc>
          <w:tcPr>
            <w:tcW w:w="3708" w:type="dxa"/>
            <w:vAlign w:val="center"/>
          </w:tcPr>
          <w:p w14:paraId="6AF945A2" w14:textId="77777777" w:rsidR="00DF02B0" w:rsidRPr="007E31B4" w:rsidRDefault="00DF02B0" w:rsidP="00DF02B0">
            <w:pPr>
              <w:pStyle w:val="TabletextChar"/>
              <w:rPr>
                <w:rFonts w:cs="Tahoma"/>
                <w:b/>
                <w:sz w:val="22"/>
                <w:szCs w:val="22"/>
              </w:rPr>
            </w:pPr>
            <w:r w:rsidRPr="007E31B4">
              <w:rPr>
                <w:rFonts w:cs="Tahoma"/>
                <w:b/>
                <w:sz w:val="22"/>
                <w:szCs w:val="22"/>
              </w:rPr>
              <w:t>ΤΟΠΟΣ</w:t>
            </w:r>
            <w:r w:rsidRPr="007E31B4">
              <w:rPr>
                <w:rFonts w:cs="Tahoma"/>
                <w:b/>
                <w:sz w:val="22"/>
                <w:szCs w:val="22"/>
                <w:lang w:val="en-US"/>
              </w:rPr>
              <w:t xml:space="preserve"> </w:t>
            </w:r>
            <w:r w:rsidRPr="007E31B4">
              <w:rPr>
                <w:rFonts w:cs="Tahoma"/>
                <w:b/>
                <w:sz w:val="22"/>
                <w:szCs w:val="22"/>
              </w:rPr>
              <w:t>&amp; ΤΡΟΠΟΣ ΚΑΤΑΘΕΣΗΣ ΠΡΟΣΦΟΡΩΝ</w:t>
            </w:r>
          </w:p>
        </w:tc>
        <w:tc>
          <w:tcPr>
            <w:tcW w:w="6147" w:type="dxa"/>
            <w:vAlign w:val="center"/>
          </w:tcPr>
          <w:p w14:paraId="77F14D90" w14:textId="77777777" w:rsidR="00DF02B0" w:rsidRPr="007E31B4" w:rsidRDefault="00DF02B0" w:rsidP="00DF02B0">
            <w:pPr>
              <w:autoSpaceDE w:val="0"/>
              <w:autoSpaceDN w:val="0"/>
              <w:adjustRightInd w:val="0"/>
              <w:spacing w:after="0" w:line="276" w:lineRule="auto"/>
              <w:jc w:val="left"/>
              <w:rPr>
                <w:b/>
                <w:bCs/>
                <w:color w:val="000000"/>
                <w:lang w:val="el-GR"/>
              </w:rPr>
            </w:pPr>
            <w:r w:rsidRPr="007E31B4">
              <w:rPr>
                <w:b/>
                <w:bCs/>
                <w:color w:val="000000"/>
                <w:lang w:val="el-GR"/>
              </w:rPr>
              <w:t>Ηλεκτρονική Υποβολή:</w:t>
            </w:r>
          </w:p>
          <w:p w14:paraId="7F3974EF" w14:textId="0570A81E" w:rsidR="00DF02B0" w:rsidRPr="007E31B4" w:rsidRDefault="00DF02B0" w:rsidP="00DF02B0">
            <w:pPr>
              <w:autoSpaceDE w:val="0"/>
              <w:autoSpaceDN w:val="0"/>
              <w:adjustRightInd w:val="0"/>
              <w:spacing w:after="0" w:line="276" w:lineRule="auto"/>
              <w:jc w:val="left"/>
              <w:rPr>
                <w:lang w:val="el-GR"/>
              </w:rPr>
            </w:pPr>
            <w:r w:rsidRPr="007E31B4">
              <w:rPr>
                <w:color w:val="000000"/>
                <w:lang w:val="el-GR"/>
              </w:rPr>
              <w:t xml:space="preserve">Στη διαδικτυακή πύλη </w:t>
            </w:r>
            <w:hyperlink r:id="rId13" w:history="1">
              <w:r w:rsidR="001E11FD" w:rsidRPr="007E31B4">
                <w:rPr>
                  <w:rStyle w:val="-"/>
                  <w:lang w:val="en-US"/>
                </w:rPr>
                <w:t>www</w:t>
              </w:r>
              <w:r w:rsidR="001E11FD" w:rsidRPr="007E31B4">
                <w:rPr>
                  <w:rStyle w:val="-"/>
                  <w:lang w:val="el-GR"/>
                </w:rPr>
                <w:t>.</w:t>
              </w:r>
              <w:r w:rsidR="001E11FD" w:rsidRPr="007E31B4">
                <w:rPr>
                  <w:rStyle w:val="-"/>
                  <w:lang w:val="en-US"/>
                </w:rPr>
                <w:t>promitheus</w:t>
              </w:r>
              <w:r w:rsidR="001E11FD" w:rsidRPr="007E31B4">
                <w:rPr>
                  <w:rStyle w:val="-"/>
                  <w:lang w:val="el-GR"/>
                </w:rPr>
                <w:t>.</w:t>
              </w:r>
              <w:r w:rsidR="001E11FD" w:rsidRPr="007E31B4">
                <w:rPr>
                  <w:rStyle w:val="-"/>
                  <w:lang w:val="en-US"/>
                </w:rPr>
                <w:t>gov</w:t>
              </w:r>
              <w:r w:rsidR="001E11FD" w:rsidRPr="007E31B4">
                <w:rPr>
                  <w:rStyle w:val="-"/>
                  <w:lang w:val="el-GR"/>
                </w:rPr>
                <w:t>.</w:t>
              </w:r>
              <w:r w:rsidR="001E11FD" w:rsidRPr="007E31B4">
                <w:rPr>
                  <w:rStyle w:val="-"/>
                  <w:lang w:val="en-US"/>
                </w:rPr>
                <w:t>gr</w:t>
              </w:r>
            </w:hyperlink>
            <w:r w:rsidR="001E11FD" w:rsidRPr="007E31B4">
              <w:rPr>
                <w:lang w:val="el-GR"/>
              </w:rPr>
              <w:t xml:space="preserve"> </w:t>
            </w:r>
            <w:r w:rsidRPr="007E31B4">
              <w:rPr>
                <w:color w:val="000000"/>
                <w:lang w:val="el-GR"/>
              </w:rPr>
              <w:t>του</w:t>
            </w:r>
          </w:p>
          <w:p w14:paraId="5A47FD1E" w14:textId="77777777" w:rsidR="00DF02B0" w:rsidRPr="007E31B4" w:rsidRDefault="00DF02B0" w:rsidP="00DF02B0">
            <w:pPr>
              <w:autoSpaceDE w:val="0"/>
              <w:autoSpaceDN w:val="0"/>
              <w:adjustRightInd w:val="0"/>
              <w:spacing w:after="0" w:line="276" w:lineRule="auto"/>
              <w:jc w:val="left"/>
              <w:rPr>
                <w:color w:val="000000"/>
                <w:lang w:val="el-GR"/>
              </w:rPr>
            </w:pPr>
            <w:r w:rsidRPr="007E31B4">
              <w:rPr>
                <w:color w:val="000000"/>
                <w:lang w:val="el-GR"/>
              </w:rPr>
              <w:t>Εθνικού Συστήματος Ηλεκτρονικών Δημοσίων Συμβάσεων</w:t>
            </w:r>
          </w:p>
          <w:p w14:paraId="16C65153" w14:textId="77777777" w:rsidR="00DF02B0" w:rsidRPr="007E31B4" w:rsidRDefault="00DF02B0" w:rsidP="00DF02B0">
            <w:pPr>
              <w:autoSpaceDE w:val="0"/>
              <w:autoSpaceDN w:val="0"/>
              <w:adjustRightInd w:val="0"/>
              <w:spacing w:after="0" w:line="276" w:lineRule="auto"/>
              <w:jc w:val="left"/>
              <w:rPr>
                <w:color w:val="000000"/>
                <w:lang w:val="el-GR"/>
              </w:rPr>
            </w:pPr>
            <w:r w:rsidRPr="007E31B4">
              <w:rPr>
                <w:color w:val="000000"/>
                <w:lang w:val="el-GR"/>
              </w:rPr>
              <w:t>(ΕΣΗΔΗΣ) (ηλεκτρονική μορφή)</w:t>
            </w:r>
          </w:p>
          <w:p w14:paraId="54884296" w14:textId="77777777" w:rsidR="001E11FD" w:rsidRPr="007E31B4" w:rsidRDefault="00AD70BB" w:rsidP="001E11FD">
            <w:pPr>
              <w:spacing w:before="60"/>
              <w:jc w:val="left"/>
              <w:rPr>
                <w:b/>
                <w:bCs/>
                <w:color w:val="000000"/>
                <w:lang w:val="el-GR"/>
              </w:rPr>
            </w:pPr>
            <w:r w:rsidRPr="007E31B4">
              <w:rPr>
                <w:b/>
                <w:bCs/>
                <w:color w:val="000000"/>
                <w:lang w:val="el-GR"/>
              </w:rPr>
              <w:t>Έντυπη Υποβολή</w:t>
            </w:r>
            <w:r w:rsidR="005D1542" w:rsidRPr="007E31B4">
              <w:rPr>
                <w:b/>
                <w:bCs/>
                <w:color w:val="000000"/>
                <w:lang w:val="el-GR"/>
              </w:rPr>
              <w:t>:</w:t>
            </w:r>
          </w:p>
          <w:p w14:paraId="6C3FBC86" w14:textId="283A02C0" w:rsidR="00DF02B0" w:rsidRPr="007E31B4" w:rsidRDefault="00DF02B0" w:rsidP="001E11FD">
            <w:pPr>
              <w:spacing w:before="60"/>
              <w:jc w:val="left"/>
              <w:rPr>
                <w:lang w:val="el-GR"/>
              </w:rPr>
            </w:pPr>
            <w:r w:rsidRPr="007E31B4">
              <w:rPr>
                <w:color w:val="000000"/>
                <w:lang w:val="el-GR"/>
              </w:rPr>
              <w:t xml:space="preserve">Η έδρα της ΚτΠ </w:t>
            </w:r>
            <w:r w:rsidR="003A0B33" w:rsidRPr="007E31B4">
              <w:rPr>
                <w:color w:val="000000"/>
                <w:lang w:val="el-GR"/>
              </w:rPr>
              <w:t>Μ.</w:t>
            </w:r>
            <w:r w:rsidRPr="007E31B4">
              <w:rPr>
                <w:color w:val="000000"/>
                <w:lang w:val="el-GR"/>
              </w:rPr>
              <w:t>Α.Ε.</w:t>
            </w:r>
          </w:p>
        </w:tc>
      </w:tr>
      <w:tr w:rsidR="00433D32" w:rsidRPr="007E31B4" w14:paraId="3EA623D4" w14:textId="77777777" w:rsidTr="0031590C">
        <w:tc>
          <w:tcPr>
            <w:tcW w:w="3708" w:type="dxa"/>
          </w:tcPr>
          <w:p w14:paraId="2D7201C0" w14:textId="77777777" w:rsidR="00433D32" w:rsidRPr="007E31B4" w:rsidRDefault="00433D32" w:rsidP="00433D32">
            <w:pPr>
              <w:pStyle w:val="TabletextChar"/>
              <w:rPr>
                <w:rFonts w:cs="Tahoma"/>
                <w:b/>
                <w:sz w:val="22"/>
                <w:szCs w:val="22"/>
              </w:rPr>
            </w:pPr>
            <w:r w:rsidRPr="007E31B4">
              <w:rPr>
                <w:rFonts w:cs="Tahoma"/>
                <w:b/>
                <w:sz w:val="22"/>
                <w:szCs w:val="22"/>
              </w:rPr>
              <w:t>ΗΜΕΡΟΜΗΝΙΑ ΑΝΑΡΤΗΣΗΣ ΣΤΗ ΔΙΑΔΙΚΤΥΑΚΗ ΠΥΛΗ ΤΟΥ ΕΣΗΔΗΣ</w:t>
            </w:r>
          </w:p>
        </w:tc>
        <w:tc>
          <w:tcPr>
            <w:tcW w:w="6147" w:type="dxa"/>
            <w:vAlign w:val="center"/>
          </w:tcPr>
          <w:p w14:paraId="09B9F985" w14:textId="4FEBA8ED" w:rsidR="00433D32" w:rsidRPr="007E31B4" w:rsidRDefault="00FE2798" w:rsidP="00433D32">
            <w:pPr>
              <w:autoSpaceDE w:val="0"/>
              <w:autoSpaceDN w:val="0"/>
              <w:adjustRightInd w:val="0"/>
              <w:spacing w:after="0" w:line="276" w:lineRule="auto"/>
              <w:jc w:val="left"/>
              <w:rPr>
                <w:color w:val="000000"/>
              </w:rPr>
            </w:pPr>
            <w:r w:rsidRPr="00FE2798">
              <w:rPr>
                <w:rFonts w:cs="Times New Roman"/>
                <w:b/>
                <w:color w:val="000000"/>
              </w:rPr>
              <w:t>18-07-2025</w:t>
            </w:r>
          </w:p>
        </w:tc>
      </w:tr>
      <w:tr w:rsidR="00433D32" w:rsidRPr="008871E7" w14:paraId="5C69C8D8" w14:textId="77777777" w:rsidTr="0031590C">
        <w:tc>
          <w:tcPr>
            <w:tcW w:w="3708" w:type="dxa"/>
            <w:vAlign w:val="center"/>
          </w:tcPr>
          <w:p w14:paraId="06B964EB" w14:textId="77777777" w:rsidR="00433D32" w:rsidRPr="007E31B4" w:rsidRDefault="00433D32" w:rsidP="00433D32">
            <w:pPr>
              <w:pStyle w:val="TabletextChar"/>
              <w:rPr>
                <w:rFonts w:cs="Tahoma"/>
                <w:b/>
                <w:sz w:val="22"/>
                <w:szCs w:val="22"/>
              </w:rPr>
            </w:pPr>
            <w:r w:rsidRPr="007E31B4">
              <w:rPr>
                <w:rFonts w:cs="Tahoma"/>
                <w:b/>
                <w:sz w:val="22"/>
                <w:szCs w:val="22"/>
              </w:rPr>
              <w:t>ΗΜΕΡΟΜΗΝΙΑ ΚΑΙ ΩΡΑ ΑΠΟΣΦΡΑΓΙΣΗΣ ΠΡΟΣΦΟΡΩΝ</w:t>
            </w:r>
          </w:p>
        </w:tc>
        <w:tc>
          <w:tcPr>
            <w:tcW w:w="6147" w:type="dxa"/>
            <w:vAlign w:val="center"/>
          </w:tcPr>
          <w:p w14:paraId="11614A3D" w14:textId="339E1721" w:rsidR="00433D32" w:rsidRPr="007E31B4" w:rsidRDefault="00FE2798" w:rsidP="00433D32">
            <w:pPr>
              <w:pStyle w:val="TabletextChar"/>
              <w:rPr>
                <w:rFonts w:cs="Tahoma"/>
                <w:sz w:val="22"/>
                <w:szCs w:val="22"/>
              </w:rPr>
            </w:pPr>
            <w:r w:rsidRPr="00FE2798">
              <w:rPr>
                <w:b/>
                <w:color w:val="000000"/>
                <w:sz w:val="22"/>
                <w:szCs w:val="22"/>
              </w:rPr>
              <w:t>0</w:t>
            </w:r>
            <w:r>
              <w:rPr>
                <w:b/>
                <w:color w:val="000000"/>
                <w:sz w:val="22"/>
                <w:szCs w:val="22"/>
              </w:rPr>
              <w:t>5</w:t>
            </w:r>
            <w:r w:rsidRPr="00FE2798">
              <w:rPr>
                <w:b/>
                <w:color w:val="000000"/>
                <w:sz w:val="22"/>
                <w:szCs w:val="22"/>
              </w:rPr>
              <w:t xml:space="preserve">-09-2025, </w:t>
            </w:r>
            <w:r w:rsidRPr="00FE2798">
              <w:rPr>
                <w:bCs/>
                <w:color w:val="000000"/>
                <w:sz w:val="22"/>
                <w:szCs w:val="22"/>
              </w:rPr>
              <w:t>ημέρα</w:t>
            </w:r>
            <w:r w:rsidRPr="00FE2798">
              <w:rPr>
                <w:b/>
                <w:color w:val="000000"/>
                <w:sz w:val="22"/>
                <w:szCs w:val="22"/>
              </w:rPr>
              <w:t xml:space="preserve"> </w:t>
            </w:r>
            <w:r>
              <w:rPr>
                <w:b/>
                <w:color w:val="000000"/>
                <w:sz w:val="22"/>
                <w:szCs w:val="22"/>
              </w:rPr>
              <w:t>Παρασκευή</w:t>
            </w:r>
            <w:r w:rsidRPr="00FE2798">
              <w:rPr>
                <w:b/>
                <w:color w:val="000000"/>
                <w:sz w:val="22"/>
                <w:szCs w:val="22"/>
              </w:rPr>
              <w:t xml:space="preserve"> </w:t>
            </w:r>
            <w:r w:rsidRPr="00FE2798">
              <w:rPr>
                <w:bCs/>
                <w:color w:val="000000"/>
                <w:sz w:val="22"/>
                <w:szCs w:val="22"/>
              </w:rPr>
              <w:t>και ώρα</w:t>
            </w:r>
            <w:r w:rsidRPr="00FE2798">
              <w:rPr>
                <w:b/>
                <w:color w:val="000000"/>
                <w:sz w:val="22"/>
                <w:szCs w:val="22"/>
              </w:rPr>
              <w:t xml:space="preserve"> 14:00</w:t>
            </w:r>
          </w:p>
        </w:tc>
      </w:tr>
    </w:tbl>
    <w:p w14:paraId="2BC039AE" w14:textId="77777777" w:rsidR="008E18C3" w:rsidRPr="007E31B4" w:rsidRDefault="008E18C3" w:rsidP="0024279E">
      <w:pPr>
        <w:autoSpaceDE w:val="0"/>
        <w:autoSpaceDN w:val="0"/>
        <w:adjustRightInd w:val="0"/>
        <w:ind w:right="-460"/>
        <w:jc w:val="center"/>
        <w:rPr>
          <w:lang w:val="el-GR"/>
        </w:rPr>
        <w:sectPr w:rsidR="008E18C3" w:rsidRPr="007E31B4" w:rsidSect="005D5CE8">
          <w:headerReference w:type="default" r:id="rId14"/>
          <w:footerReference w:type="default" r:id="rId15"/>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7E31B4" w:rsidRDefault="00A81D32" w:rsidP="00FE037B">
          <w:pPr>
            <w:pStyle w:val="Contents"/>
            <w:numPr>
              <w:ilvl w:val="0"/>
              <w:numId w:val="0"/>
            </w:numPr>
            <w:ind w:left="360" w:hanging="360"/>
            <w:outlineLvl w:val="9"/>
            <w:rPr>
              <w:rFonts w:ascii="Tahoma" w:hAnsi="Tahoma" w:cs="Tahoma"/>
              <w:sz w:val="22"/>
              <w:szCs w:val="22"/>
            </w:rPr>
          </w:pPr>
          <w:r w:rsidRPr="007E31B4">
            <w:rPr>
              <w:rFonts w:ascii="Tahoma" w:hAnsi="Tahoma" w:cs="Tahoma"/>
              <w:sz w:val="22"/>
              <w:szCs w:val="22"/>
            </w:rPr>
            <w:t>Περιεχόμενα</w:t>
          </w:r>
        </w:p>
        <w:p w14:paraId="785773B4" w14:textId="59C96239" w:rsidR="0041330C" w:rsidRDefault="005D6014">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sidRPr="007E31B4">
            <w:rPr>
              <w:b w:val="0"/>
              <w:bCs w:val="0"/>
              <w:caps w:val="0"/>
            </w:rPr>
            <w:fldChar w:fldCharType="begin"/>
          </w:r>
          <w:r w:rsidRPr="007E31B4">
            <w:rPr>
              <w:b w:val="0"/>
              <w:bCs w:val="0"/>
              <w:caps w:val="0"/>
            </w:rPr>
            <w:instrText xml:space="preserve"> TOC \o "1-7" \h \z \u </w:instrText>
          </w:r>
          <w:r w:rsidRPr="007E31B4">
            <w:rPr>
              <w:b w:val="0"/>
              <w:bCs w:val="0"/>
              <w:caps w:val="0"/>
            </w:rPr>
            <w:fldChar w:fldCharType="separate"/>
          </w:r>
          <w:hyperlink w:anchor="_Toc202354645" w:history="1">
            <w:r w:rsidR="0041330C" w:rsidRPr="00D84163">
              <w:rPr>
                <w:rStyle w:val="-"/>
                <w:noProof/>
                <w:lang w:val="el-GR"/>
                <w14:scene3d>
                  <w14:camera w14:prst="orthographicFront"/>
                  <w14:lightRig w14:rig="threePt" w14:dir="t">
                    <w14:rot w14:lat="0" w14:lon="0" w14:rev="0"/>
                  </w14:lightRig>
                </w14:scene3d>
              </w:rPr>
              <w:t>1.</w:t>
            </w:r>
            <w:r w:rsidR="0041330C">
              <w:rPr>
                <w:rFonts w:asciiTheme="minorHAnsi" w:eastAsiaTheme="minorEastAsia" w:hAnsiTheme="minorHAnsi" w:cstheme="minorBidi"/>
                <w:b w:val="0"/>
                <w:bCs w:val="0"/>
                <w:caps w:val="0"/>
                <w:noProof/>
                <w:kern w:val="2"/>
                <w:sz w:val="24"/>
                <w:szCs w:val="24"/>
                <w:lang w:val="el-GR" w:eastAsia="el-GR"/>
                <w14:ligatures w14:val="standardContextual"/>
              </w:rPr>
              <w:tab/>
            </w:r>
            <w:r w:rsidR="0041330C" w:rsidRPr="00D84163">
              <w:rPr>
                <w:rStyle w:val="-"/>
                <w:noProof/>
                <w:lang w:val="el-GR"/>
              </w:rPr>
              <w:t>ΑΝΑΘΕΤΟΥΣΑ ΑΡΧΗ ΚΑΙ ΑΝΤΙΚΕΙΜΕΝΟ ΣΥΜΒΑΣΗΣ</w:t>
            </w:r>
            <w:r w:rsidR="0041330C">
              <w:rPr>
                <w:noProof/>
                <w:webHidden/>
              </w:rPr>
              <w:tab/>
            </w:r>
            <w:r w:rsidR="0041330C">
              <w:rPr>
                <w:noProof/>
                <w:webHidden/>
              </w:rPr>
              <w:fldChar w:fldCharType="begin"/>
            </w:r>
            <w:r w:rsidR="0041330C">
              <w:rPr>
                <w:noProof/>
                <w:webHidden/>
              </w:rPr>
              <w:instrText xml:space="preserve"> PAGEREF _Toc202354645 \h </w:instrText>
            </w:r>
            <w:r w:rsidR="0041330C">
              <w:rPr>
                <w:noProof/>
                <w:webHidden/>
              </w:rPr>
            </w:r>
            <w:r w:rsidR="0041330C">
              <w:rPr>
                <w:noProof/>
                <w:webHidden/>
              </w:rPr>
              <w:fldChar w:fldCharType="separate"/>
            </w:r>
            <w:r w:rsidR="00096E40">
              <w:rPr>
                <w:noProof/>
                <w:webHidden/>
              </w:rPr>
              <w:t>6</w:t>
            </w:r>
            <w:r w:rsidR="0041330C">
              <w:rPr>
                <w:noProof/>
                <w:webHidden/>
              </w:rPr>
              <w:fldChar w:fldCharType="end"/>
            </w:r>
          </w:hyperlink>
        </w:p>
        <w:p w14:paraId="4DFEB7FA" w14:textId="42A2BE12"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646" w:history="1">
            <w:r w:rsidRPr="00D84163">
              <w:rPr>
                <w:rStyle w:val="-"/>
                <w:bCs/>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_Toc202354646 \h </w:instrText>
            </w:r>
            <w:r>
              <w:rPr>
                <w:noProof/>
                <w:webHidden/>
              </w:rPr>
            </w:r>
            <w:r>
              <w:rPr>
                <w:noProof/>
                <w:webHidden/>
              </w:rPr>
              <w:fldChar w:fldCharType="separate"/>
            </w:r>
            <w:r w:rsidR="00096E40">
              <w:rPr>
                <w:noProof/>
                <w:webHidden/>
              </w:rPr>
              <w:t>6</w:t>
            </w:r>
            <w:r>
              <w:rPr>
                <w:noProof/>
                <w:webHidden/>
              </w:rPr>
              <w:fldChar w:fldCharType="end"/>
            </w:r>
          </w:hyperlink>
        </w:p>
        <w:p w14:paraId="3FE4C7C3" w14:textId="770C96A0"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647" w:history="1">
            <w:r w:rsidRPr="00D84163">
              <w:rPr>
                <w:rStyle w:val="-"/>
                <w:bCs/>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_Toc202354647 \h </w:instrText>
            </w:r>
            <w:r>
              <w:rPr>
                <w:noProof/>
                <w:webHidden/>
              </w:rPr>
            </w:r>
            <w:r>
              <w:rPr>
                <w:noProof/>
                <w:webHidden/>
              </w:rPr>
              <w:fldChar w:fldCharType="separate"/>
            </w:r>
            <w:r w:rsidR="00096E40">
              <w:rPr>
                <w:noProof/>
                <w:webHidden/>
              </w:rPr>
              <w:t>7</w:t>
            </w:r>
            <w:r>
              <w:rPr>
                <w:noProof/>
                <w:webHidden/>
              </w:rPr>
              <w:fldChar w:fldCharType="end"/>
            </w:r>
          </w:hyperlink>
        </w:p>
        <w:p w14:paraId="46D06ACB" w14:textId="2094D3AA"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648" w:history="1">
            <w:r w:rsidRPr="00D84163">
              <w:rPr>
                <w:rStyle w:val="-"/>
                <w:bCs/>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_Toc202354648 \h </w:instrText>
            </w:r>
            <w:r>
              <w:rPr>
                <w:noProof/>
                <w:webHidden/>
              </w:rPr>
            </w:r>
            <w:r>
              <w:rPr>
                <w:noProof/>
                <w:webHidden/>
              </w:rPr>
              <w:fldChar w:fldCharType="separate"/>
            </w:r>
            <w:r w:rsidR="00096E40">
              <w:rPr>
                <w:noProof/>
                <w:webHidden/>
              </w:rPr>
              <w:t>7</w:t>
            </w:r>
            <w:r>
              <w:rPr>
                <w:noProof/>
                <w:webHidden/>
              </w:rPr>
              <w:fldChar w:fldCharType="end"/>
            </w:r>
          </w:hyperlink>
        </w:p>
        <w:p w14:paraId="449DB740" w14:textId="05E3A0B8"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649" w:history="1">
            <w:r w:rsidRPr="00D84163">
              <w:rPr>
                <w:rStyle w:val="-"/>
                <w:bCs/>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Θεσμικό πλαίσιο</w:t>
            </w:r>
            <w:r>
              <w:rPr>
                <w:noProof/>
                <w:webHidden/>
              </w:rPr>
              <w:tab/>
            </w:r>
            <w:r>
              <w:rPr>
                <w:noProof/>
                <w:webHidden/>
              </w:rPr>
              <w:fldChar w:fldCharType="begin"/>
            </w:r>
            <w:r>
              <w:rPr>
                <w:noProof/>
                <w:webHidden/>
              </w:rPr>
              <w:instrText xml:space="preserve"> PAGEREF _Toc202354649 \h </w:instrText>
            </w:r>
            <w:r>
              <w:rPr>
                <w:noProof/>
                <w:webHidden/>
              </w:rPr>
            </w:r>
            <w:r>
              <w:rPr>
                <w:noProof/>
                <w:webHidden/>
              </w:rPr>
              <w:fldChar w:fldCharType="separate"/>
            </w:r>
            <w:r w:rsidR="00096E40">
              <w:rPr>
                <w:noProof/>
                <w:webHidden/>
              </w:rPr>
              <w:t>8</w:t>
            </w:r>
            <w:r>
              <w:rPr>
                <w:noProof/>
                <w:webHidden/>
              </w:rPr>
              <w:fldChar w:fldCharType="end"/>
            </w:r>
          </w:hyperlink>
        </w:p>
        <w:p w14:paraId="718BF35B" w14:textId="0255AE2D"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650" w:history="1">
            <w:r w:rsidRPr="00D84163">
              <w:rPr>
                <w:rStyle w:val="-"/>
                <w:bCs/>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_Toc202354650 \h </w:instrText>
            </w:r>
            <w:r>
              <w:rPr>
                <w:noProof/>
                <w:webHidden/>
              </w:rPr>
            </w:r>
            <w:r>
              <w:rPr>
                <w:noProof/>
                <w:webHidden/>
              </w:rPr>
              <w:fldChar w:fldCharType="separate"/>
            </w:r>
            <w:r w:rsidR="00096E40">
              <w:rPr>
                <w:noProof/>
                <w:webHidden/>
              </w:rPr>
              <w:t>12</w:t>
            </w:r>
            <w:r>
              <w:rPr>
                <w:noProof/>
                <w:webHidden/>
              </w:rPr>
              <w:fldChar w:fldCharType="end"/>
            </w:r>
          </w:hyperlink>
        </w:p>
        <w:p w14:paraId="2103D37C" w14:textId="3E9865FD"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651" w:history="1">
            <w:r w:rsidRPr="00D84163">
              <w:rPr>
                <w:rStyle w:val="-"/>
                <w:bCs/>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Δημοσιότητα</w:t>
            </w:r>
            <w:r>
              <w:rPr>
                <w:noProof/>
                <w:webHidden/>
              </w:rPr>
              <w:tab/>
            </w:r>
            <w:r>
              <w:rPr>
                <w:noProof/>
                <w:webHidden/>
              </w:rPr>
              <w:fldChar w:fldCharType="begin"/>
            </w:r>
            <w:r>
              <w:rPr>
                <w:noProof/>
                <w:webHidden/>
              </w:rPr>
              <w:instrText xml:space="preserve"> PAGEREF _Toc202354651 \h </w:instrText>
            </w:r>
            <w:r>
              <w:rPr>
                <w:noProof/>
                <w:webHidden/>
              </w:rPr>
            </w:r>
            <w:r>
              <w:rPr>
                <w:noProof/>
                <w:webHidden/>
              </w:rPr>
              <w:fldChar w:fldCharType="separate"/>
            </w:r>
            <w:r w:rsidR="00096E40">
              <w:rPr>
                <w:noProof/>
                <w:webHidden/>
              </w:rPr>
              <w:t>13</w:t>
            </w:r>
            <w:r>
              <w:rPr>
                <w:noProof/>
                <w:webHidden/>
              </w:rPr>
              <w:fldChar w:fldCharType="end"/>
            </w:r>
          </w:hyperlink>
        </w:p>
        <w:p w14:paraId="2AD50567" w14:textId="07FB847A"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652" w:history="1">
            <w:r w:rsidRPr="00D84163">
              <w:rPr>
                <w:rStyle w:val="-"/>
                <w:bCs/>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_Toc202354652 \h </w:instrText>
            </w:r>
            <w:r>
              <w:rPr>
                <w:noProof/>
                <w:webHidden/>
              </w:rPr>
            </w:r>
            <w:r>
              <w:rPr>
                <w:noProof/>
                <w:webHidden/>
              </w:rPr>
              <w:fldChar w:fldCharType="separate"/>
            </w:r>
            <w:r w:rsidR="00096E40">
              <w:rPr>
                <w:noProof/>
                <w:webHidden/>
              </w:rPr>
              <w:t>13</w:t>
            </w:r>
            <w:r>
              <w:rPr>
                <w:noProof/>
                <w:webHidden/>
              </w:rPr>
              <w:fldChar w:fldCharType="end"/>
            </w:r>
          </w:hyperlink>
        </w:p>
        <w:p w14:paraId="493D1397" w14:textId="02889529" w:rsidR="0041330C" w:rsidRDefault="0041330C">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2354653" w:history="1">
            <w:r w:rsidRPr="00D84163">
              <w:rPr>
                <w:rStyle w:val="-"/>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84163">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_Toc202354653 \h </w:instrText>
            </w:r>
            <w:r>
              <w:rPr>
                <w:noProof/>
                <w:webHidden/>
              </w:rPr>
            </w:r>
            <w:r>
              <w:rPr>
                <w:noProof/>
                <w:webHidden/>
              </w:rPr>
              <w:fldChar w:fldCharType="separate"/>
            </w:r>
            <w:r w:rsidR="00096E40">
              <w:rPr>
                <w:noProof/>
                <w:webHidden/>
              </w:rPr>
              <w:t>14</w:t>
            </w:r>
            <w:r>
              <w:rPr>
                <w:noProof/>
                <w:webHidden/>
              </w:rPr>
              <w:fldChar w:fldCharType="end"/>
            </w:r>
          </w:hyperlink>
        </w:p>
        <w:p w14:paraId="47255329" w14:textId="3B97BF4F"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654" w:history="1">
            <w:r w:rsidRPr="00D84163">
              <w:rPr>
                <w:rStyle w:val="-"/>
                <w:bCs/>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Γενικές Πληροφορίες</w:t>
            </w:r>
            <w:r>
              <w:rPr>
                <w:noProof/>
                <w:webHidden/>
              </w:rPr>
              <w:tab/>
            </w:r>
            <w:r>
              <w:rPr>
                <w:noProof/>
                <w:webHidden/>
              </w:rPr>
              <w:fldChar w:fldCharType="begin"/>
            </w:r>
            <w:r>
              <w:rPr>
                <w:noProof/>
                <w:webHidden/>
              </w:rPr>
              <w:instrText xml:space="preserve"> PAGEREF _Toc202354654 \h </w:instrText>
            </w:r>
            <w:r>
              <w:rPr>
                <w:noProof/>
                <w:webHidden/>
              </w:rPr>
            </w:r>
            <w:r>
              <w:rPr>
                <w:noProof/>
                <w:webHidden/>
              </w:rPr>
              <w:fldChar w:fldCharType="separate"/>
            </w:r>
            <w:r w:rsidR="00096E40">
              <w:rPr>
                <w:noProof/>
                <w:webHidden/>
              </w:rPr>
              <w:t>14</w:t>
            </w:r>
            <w:r>
              <w:rPr>
                <w:noProof/>
                <w:webHidden/>
              </w:rPr>
              <w:fldChar w:fldCharType="end"/>
            </w:r>
          </w:hyperlink>
        </w:p>
        <w:p w14:paraId="7DF4146C" w14:textId="6CBB30D5"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55" w:history="1">
            <w:r w:rsidRPr="00D84163">
              <w:rPr>
                <w:rStyle w:val="-"/>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Έγγραφα της σύμβασης</w:t>
            </w:r>
            <w:r>
              <w:rPr>
                <w:noProof/>
                <w:webHidden/>
              </w:rPr>
              <w:tab/>
            </w:r>
            <w:r>
              <w:rPr>
                <w:noProof/>
                <w:webHidden/>
              </w:rPr>
              <w:fldChar w:fldCharType="begin"/>
            </w:r>
            <w:r>
              <w:rPr>
                <w:noProof/>
                <w:webHidden/>
              </w:rPr>
              <w:instrText xml:space="preserve"> PAGEREF _Toc202354655 \h </w:instrText>
            </w:r>
            <w:r>
              <w:rPr>
                <w:noProof/>
                <w:webHidden/>
              </w:rPr>
            </w:r>
            <w:r>
              <w:rPr>
                <w:noProof/>
                <w:webHidden/>
              </w:rPr>
              <w:fldChar w:fldCharType="separate"/>
            </w:r>
            <w:r w:rsidR="00096E40">
              <w:rPr>
                <w:noProof/>
                <w:webHidden/>
              </w:rPr>
              <w:t>14</w:t>
            </w:r>
            <w:r>
              <w:rPr>
                <w:noProof/>
                <w:webHidden/>
              </w:rPr>
              <w:fldChar w:fldCharType="end"/>
            </w:r>
          </w:hyperlink>
        </w:p>
        <w:p w14:paraId="17C06CD9" w14:textId="062C9B66"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56" w:history="1">
            <w:r w:rsidRPr="00D84163">
              <w:rPr>
                <w:rStyle w:val="-"/>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_Toc202354656 \h </w:instrText>
            </w:r>
            <w:r>
              <w:rPr>
                <w:noProof/>
                <w:webHidden/>
              </w:rPr>
            </w:r>
            <w:r>
              <w:rPr>
                <w:noProof/>
                <w:webHidden/>
              </w:rPr>
              <w:fldChar w:fldCharType="separate"/>
            </w:r>
            <w:r w:rsidR="00096E40">
              <w:rPr>
                <w:noProof/>
                <w:webHidden/>
              </w:rPr>
              <w:t>14</w:t>
            </w:r>
            <w:r>
              <w:rPr>
                <w:noProof/>
                <w:webHidden/>
              </w:rPr>
              <w:fldChar w:fldCharType="end"/>
            </w:r>
          </w:hyperlink>
        </w:p>
        <w:p w14:paraId="4C1C6CD1" w14:textId="0AD7732C"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57" w:history="1">
            <w:r w:rsidRPr="00D84163">
              <w:rPr>
                <w:rStyle w:val="-"/>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Παροχή Διευκρινίσεων</w:t>
            </w:r>
            <w:r>
              <w:rPr>
                <w:noProof/>
                <w:webHidden/>
              </w:rPr>
              <w:tab/>
            </w:r>
            <w:r>
              <w:rPr>
                <w:noProof/>
                <w:webHidden/>
              </w:rPr>
              <w:fldChar w:fldCharType="begin"/>
            </w:r>
            <w:r>
              <w:rPr>
                <w:noProof/>
                <w:webHidden/>
              </w:rPr>
              <w:instrText xml:space="preserve"> PAGEREF _Toc202354657 \h </w:instrText>
            </w:r>
            <w:r>
              <w:rPr>
                <w:noProof/>
                <w:webHidden/>
              </w:rPr>
            </w:r>
            <w:r>
              <w:rPr>
                <w:noProof/>
                <w:webHidden/>
              </w:rPr>
              <w:fldChar w:fldCharType="separate"/>
            </w:r>
            <w:r w:rsidR="00096E40">
              <w:rPr>
                <w:noProof/>
                <w:webHidden/>
              </w:rPr>
              <w:t>14</w:t>
            </w:r>
            <w:r>
              <w:rPr>
                <w:noProof/>
                <w:webHidden/>
              </w:rPr>
              <w:fldChar w:fldCharType="end"/>
            </w:r>
          </w:hyperlink>
        </w:p>
        <w:p w14:paraId="7987594D" w14:textId="3024B597"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58" w:history="1">
            <w:r w:rsidRPr="00D84163">
              <w:rPr>
                <w:rStyle w:val="-"/>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Γλώσσα</w:t>
            </w:r>
            <w:r>
              <w:rPr>
                <w:noProof/>
                <w:webHidden/>
              </w:rPr>
              <w:tab/>
            </w:r>
            <w:r>
              <w:rPr>
                <w:noProof/>
                <w:webHidden/>
              </w:rPr>
              <w:fldChar w:fldCharType="begin"/>
            </w:r>
            <w:r>
              <w:rPr>
                <w:noProof/>
                <w:webHidden/>
              </w:rPr>
              <w:instrText xml:space="preserve"> PAGEREF _Toc202354658 \h </w:instrText>
            </w:r>
            <w:r>
              <w:rPr>
                <w:noProof/>
                <w:webHidden/>
              </w:rPr>
            </w:r>
            <w:r>
              <w:rPr>
                <w:noProof/>
                <w:webHidden/>
              </w:rPr>
              <w:fldChar w:fldCharType="separate"/>
            </w:r>
            <w:r w:rsidR="00096E40">
              <w:rPr>
                <w:noProof/>
                <w:webHidden/>
              </w:rPr>
              <w:t>15</w:t>
            </w:r>
            <w:r>
              <w:rPr>
                <w:noProof/>
                <w:webHidden/>
              </w:rPr>
              <w:fldChar w:fldCharType="end"/>
            </w:r>
          </w:hyperlink>
        </w:p>
        <w:p w14:paraId="5879D4D5" w14:textId="2A3888C1"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59" w:history="1">
            <w:r w:rsidRPr="00D84163">
              <w:rPr>
                <w:rStyle w:val="-"/>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Εγγυήσεις</w:t>
            </w:r>
            <w:r>
              <w:rPr>
                <w:noProof/>
                <w:webHidden/>
              </w:rPr>
              <w:tab/>
            </w:r>
            <w:r>
              <w:rPr>
                <w:noProof/>
                <w:webHidden/>
              </w:rPr>
              <w:fldChar w:fldCharType="begin"/>
            </w:r>
            <w:r>
              <w:rPr>
                <w:noProof/>
                <w:webHidden/>
              </w:rPr>
              <w:instrText xml:space="preserve"> PAGEREF _Toc202354659 \h </w:instrText>
            </w:r>
            <w:r>
              <w:rPr>
                <w:noProof/>
                <w:webHidden/>
              </w:rPr>
            </w:r>
            <w:r>
              <w:rPr>
                <w:noProof/>
                <w:webHidden/>
              </w:rPr>
              <w:fldChar w:fldCharType="separate"/>
            </w:r>
            <w:r w:rsidR="00096E40">
              <w:rPr>
                <w:noProof/>
                <w:webHidden/>
              </w:rPr>
              <w:t>15</w:t>
            </w:r>
            <w:r>
              <w:rPr>
                <w:noProof/>
                <w:webHidden/>
              </w:rPr>
              <w:fldChar w:fldCharType="end"/>
            </w:r>
          </w:hyperlink>
        </w:p>
        <w:p w14:paraId="54E6E4F1" w14:textId="06080B18"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60" w:history="1">
            <w:r w:rsidRPr="00D84163">
              <w:rPr>
                <w:rStyle w:val="-"/>
                <w:noProof/>
                <w:lang w:val="el-GR"/>
              </w:rPr>
              <w:t>2.1.6</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_Toc202354660 \h </w:instrText>
            </w:r>
            <w:r>
              <w:rPr>
                <w:noProof/>
                <w:webHidden/>
              </w:rPr>
            </w:r>
            <w:r>
              <w:rPr>
                <w:noProof/>
                <w:webHidden/>
              </w:rPr>
              <w:fldChar w:fldCharType="separate"/>
            </w:r>
            <w:r w:rsidR="00096E40">
              <w:rPr>
                <w:noProof/>
                <w:webHidden/>
              </w:rPr>
              <w:t>16</w:t>
            </w:r>
            <w:r>
              <w:rPr>
                <w:noProof/>
                <w:webHidden/>
              </w:rPr>
              <w:fldChar w:fldCharType="end"/>
            </w:r>
          </w:hyperlink>
        </w:p>
        <w:p w14:paraId="38E9CB2A" w14:textId="3D4188A1"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661" w:history="1">
            <w:r w:rsidRPr="00D84163">
              <w:rPr>
                <w:rStyle w:val="-"/>
                <w:bCs/>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_Toc202354661 \h </w:instrText>
            </w:r>
            <w:r>
              <w:rPr>
                <w:noProof/>
                <w:webHidden/>
              </w:rPr>
            </w:r>
            <w:r>
              <w:rPr>
                <w:noProof/>
                <w:webHidden/>
              </w:rPr>
              <w:fldChar w:fldCharType="separate"/>
            </w:r>
            <w:r w:rsidR="00096E40">
              <w:rPr>
                <w:noProof/>
                <w:webHidden/>
              </w:rPr>
              <w:t>17</w:t>
            </w:r>
            <w:r>
              <w:rPr>
                <w:noProof/>
                <w:webHidden/>
              </w:rPr>
              <w:fldChar w:fldCharType="end"/>
            </w:r>
          </w:hyperlink>
        </w:p>
        <w:p w14:paraId="7C23ED62" w14:textId="658E8D0D"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62" w:history="1">
            <w:r w:rsidRPr="00D84163">
              <w:rPr>
                <w:rStyle w:val="-"/>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Δικαιούμενοι συμμετοχής</w:t>
            </w:r>
            <w:r>
              <w:rPr>
                <w:noProof/>
                <w:webHidden/>
              </w:rPr>
              <w:tab/>
            </w:r>
            <w:r>
              <w:rPr>
                <w:noProof/>
                <w:webHidden/>
              </w:rPr>
              <w:fldChar w:fldCharType="begin"/>
            </w:r>
            <w:r>
              <w:rPr>
                <w:noProof/>
                <w:webHidden/>
              </w:rPr>
              <w:instrText xml:space="preserve"> PAGEREF _Toc202354662 \h </w:instrText>
            </w:r>
            <w:r>
              <w:rPr>
                <w:noProof/>
                <w:webHidden/>
              </w:rPr>
            </w:r>
            <w:r>
              <w:rPr>
                <w:noProof/>
                <w:webHidden/>
              </w:rPr>
              <w:fldChar w:fldCharType="separate"/>
            </w:r>
            <w:r w:rsidR="00096E40">
              <w:rPr>
                <w:noProof/>
                <w:webHidden/>
              </w:rPr>
              <w:t>17</w:t>
            </w:r>
            <w:r>
              <w:rPr>
                <w:noProof/>
                <w:webHidden/>
              </w:rPr>
              <w:fldChar w:fldCharType="end"/>
            </w:r>
          </w:hyperlink>
        </w:p>
        <w:p w14:paraId="0956D4B9" w14:textId="4FE17635"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63" w:history="1">
            <w:r w:rsidRPr="00D84163">
              <w:rPr>
                <w:rStyle w:val="-"/>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Εγγύηση συμμετοχής</w:t>
            </w:r>
            <w:r>
              <w:rPr>
                <w:noProof/>
                <w:webHidden/>
              </w:rPr>
              <w:tab/>
            </w:r>
            <w:r>
              <w:rPr>
                <w:noProof/>
                <w:webHidden/>
              </w:rPr>
              <w:fldChar w:fldCharType="begin"/>
            </w:r>
            <w:r>
              <w:rPr>
                <w:noProof/>
                <w:webHidden/>
              </w:rPr>
              <w:instrText xml:space="preserve"> PAGEREF _Toc202354663 \h </w:instrText>
            </w:r>
            <w:r>
              <w:rPr>
                <w:noProof/>
                <w:webHidden/>
              </w:rPr>
            </w:r>
            <w:r>
              <w:rPr>
                <w:noProof/>
                <w:webHidden/>
              </w:rPr>
              <w:fldChar w:fldCharType="separate"/>
            </w:r>
            <w:r w:rsidR="00096E40">
              <w:rPr>
                <w:noProof/>
                <w:webHidden/>
              </w:rPr>
              <w:t>18</w:t>
            </w:r>
            <w:r>
              <w:rPr>
                <w:noProof/>
                <w:webHidden/>
              </w:rPr>
              <w:fldChar w:fldCharType="end"/>
            </w:r>
          </w:hyperlink>
        </w:p>
        <w:p w14:paraId="632B6418" w14:textId="3FDDB8A1"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64" w:history="1">
            <w:r w:rsidRPr="00D84163">
              <w:rPr>
                <w:rStyle w:val="-"/>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Λόγοι αποκλεισμού</w:t>
            </w:r>
            <w:r>
              <w:rPr>
                <w:noProof/>
                <w:webHidden/>
              </w:rPr>
              <w:tab/>
            </w:r>
            <w:r>
              <w:rPr>
                <w:noProof/>
                <w:webHidden/>
              </w:rPr>
              <w:fldChar w:fldCharType="begin"/>
            </w:r>
            <w:r>
              <w:rPr>
                <w:noProof/>
                <w:webHidden/>
              </w:rPr>
              <w:instrText xml:space="preserve"> PAGEREF _Toc202354664 \h </w:instrText>
            </w:r>
            <w:r>
              <w:rPr>
                <w:noProof/>
                <w:webHidden/>
              </w:rPr>
            </w:r>
            <w:r>
              <w:rPr>
                <w:noProof/>
                <w:webHidden/>
              </w:rPr>
              <w:fldChar w:fldCharType="separate"/>
            </w:r>
            <w:r w:rsidR="00096E40">
              <w:rPr>
                <w:noProof/>
                <w:webHidden/>
              </w:rPr>
              <w:t>19</w:t>
            </w:r>
            <w:r>
              <w:rPr>
                <w:noProof/>
                <w:webHidden/>
              </w:rPr>
              <w:fldChar w:fldCharType="end"/>
            </w:r>
          </w:hyperlink>
        </w:p>
        <w:p w14:paraId="12ABD0FA" w14:textId="130A6CC2" w:rsidR="0041330C" w:rsidRDefault="0041330C">
          <w:pPr>
            <w:pStyle w:val="31"/>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65" w:history="1">
            <w:r w:rsidRPr="00D84163">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_Toc202354665 \h </w:instrText>
            </w:r>
            <w:r>
              <w:rPr>
                <w:noProof/>
                <w:webHidden/>
              </w:rPr>
            </w:r>
            <w:r>
              <w:rPr>
                <w:noProof/>
                <w:webHidden/>
              </w:rPr>
              <w:fldChar w:fldCharType="separate"/>
            </w:r>
            <w:r w:rsidR="00096E40">
              <w:rPr>
                <w:noProof/>
                <w:webHidden/>
              </w:rPr>
              <w:t>24</w:t>
            </w:r>
            <w:r>
              <w:rPr>
                <w:noProof/>
                <w:webHidden/>
              </w:rPr>
              <w:fldChar w:fldCharType="end"/>
            </w:r>
          </w:hyperlink>
        </w:p>
        <w:p w14:paraId="647CBBA5" w14:textId="68441FC1"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66" w:history="1">
            <w:r w:rsidRPr="00D84163">
              <w:rPr>
                <w:rStyle w:val="-"/>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_Toc202354666 \h </w:instrText>
            </w:r>
            <w:r>
              <w:rPr>
                <w:noProof/>
                <w:webHidden/>
              </w:rPr>
            </w:r>
            <w:r>
              <w:rPr>
                <w:noProof/>
                <w:webHidden/>
              </w:rPr>
              <w:fldChar w:fldCharType="separate"/>
            </w:r>
            <w:r w:rsidR="00096E40">
              <w:rPr>
                <w:noProof/>
                <w:webHidden/>
              </w:rPr>
              <w:t>24</w:t>
            </w:r>
            <w:r>
              <w:rPr>
                <w:noProof/>
                <w:webHidden/>
              </w:rPr>
              <w:fldChar w:fldCharType="end"/>
            </w:r>
          </w:hyperlink>
        </w:p>
        <w:p w14:paraId="203784F5" w14:textId="7A7356D6"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67" w:history="1">
            <w:r w:rsidRPr="00D84163">
              <w:rPr>
                <w:rStyle w:val="-"/>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_Toc202354667 \h </w:instrText>
            </w:r>
            <w:r>
              <w:rPr>
                <w:noProof/>
                <w:webHidden/>
              </w:rPr>
            </w:r>
            <w:r>
              <w:rPr>
                <w:noProof/>
                <w:webHidden/>
              </w:rPr>
              <w:fldChar w:fldCharType="separate"/>
            </w:r>
            <w:r w:rsidR="00096E40">
              <w:rPr>
                <w:noProof/>
                <w:webHidden/>
              </w:rPr>
              <w:t>24</w:t>
            </w:r>
            <w:r>
              <w:rPr>
                <w:noProof/>
                <w:webHidden/>
              </w:rPr>
              <w:fldChar w:fldCharType="end"/>
            </w:r>
          </w:hyperlink>
        </w:p>
        <w:p w14:paraId="0CF46095" w14:textId="217BB925"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68" w:history="1">
            <w:r w:rsidRPr="00D84163">
              <w:rPr>
                <w:rStyle w:val="-"/>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_Toc202354668 \h </w:instrText>
            </w:r>
            <w:r>
              <w:rPr>
                <w:noProof/>
                <w:webHidden/>
              </w:rPr>
            </w:r>
            <w:r>
              <w:rPr>
                <w:noProof/>
                <w:webHidden/>
              </w:rPr>
              <w:fldChar w:fldCharType="separate"/>
            </w:r>
            <w:r w:rsidR="00096E40">
              <w:rPr>
                <w:noProof/>
                <w:webHidden/>
              </w:rPr>
              <w:t>24</w:t>
            </w:r>
            <w:r>
              <w:rPr>
                <w:noProof/>
                <w:webHidden/>
              </w:rPr>
              <w:fldChar w:fldCharType="end"/>
            </w:r>
          </w:hyperlink>
        </w:p>
        <w:p w14:paraId="1629E2BD" w14:textId="5058DD8C" w:rsidR="0041330C" w:rsidRDefault="0041330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669" w:history="1">
            <w:r w:rsidRPr="00D84163">
              <w:rPr>
                <w:rStyle w:val="-"/>
                <w:iCs/>
                <w:noProof/>
                <w:lang w:val="el-GR" w:eastAsia="en-US"/>
              </w:rPr>
              <w:t>2.2.6.1</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eastAsia="en-US"/>
              </w:rPr>
              <w:t>Τεχνική Ικανότητα</w:t>
            </w:r>
            <w:r>
              <w:rPr>
                <w:noProof/>
                <w:webHidden/>
              </w:rPr>
              <w:tab/>
            </w:r>
            <w:r>
              <w:rPr>
                <w:noProof/>
                <w:webHidden/>
              </w:rPr>
              <w:fldChar w:fldCharType="begin"/>
            </w:r>
            <w:r>
              <w:rPr>
                <w:noProof/>
                <w:webHidden/>
              </w:rPr>
              <w:instrText xml:space="preserve"> PAGEREF _Toc202354669 \h </w:instrText>
            </w:r>
            <w:r>
              <w:rPr>
                <w:noProof/>
                <w:webHidden/>
              </w:rPr>
            </w:r>
            <w:r>
              <w:rPr>
                <w:noProof/>
                <w:webHidden/>
              </w:rPr>
              <w:fldChar w:fldCharType="separate"/>
            </w:r>
            <w:r w:rsidR="00096E40">
              <w:rPr>
                <w:noProof/>
                <w:webHidden/>
              </w:rPr>
              <w:t>24</w:t>
            </w:r>
            <w:r>
              <w:rPr>
                <w:noProof/>
                <w:webHidden/>
              </w:rPr>
              <w:fldChar w:fldCharType="end"/>
            </w:r>
          </w:hyperlink>
        </w:p>
        <w:p w14:paraId="5FEC1F63" w14:textId="1372E430" w:rsidR="0041330C" w:rsidRDefault="0041330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670" w:history="1">
            <w:r w:rsidRPr="00D84163">
              <w:rPr>
                <w:rStyle w:val="-"/>
                <w:iCs/>
                <w:noProof/>
                <w:lang w:val="el-GR" w:eastAsia="en-US"/>
              </w:rPr>
              <w:t>2.2.6.2</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_Toc202354670 \h </w:instrText>
            </w:r>
            <w:r>
              <w:rPr>
                <w:noProof/>
                <w:webHidden/>
              </w:rPr>
            </w:r>
            <w:r>
              <w:rPr>
                <w:noProof/>
                <w:webHidden/>
              </w:rPr>
              <w:fldChar w:fldCharType="separate"/>
            </w:r>
            <w:r w:rsidR="00096E40">
              <w:rPr>
                <w:noProof/>
                <w:webHidden/>
              </w:rPr>
              <w:t>25</w:t>
            </w:r>
            <w:r>
              <w:rPr>
                <w:noProof/>
                <w:webHidden/>
              </w:rPr>
              <w:fldChar w:fldCharType="end"/>
            </w:r>
          </w:hyperlink>
        </w:p>
        <w:p w14:paraId="007CF1AF" w14:textId="1BB6190F"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71" w:history="1">
            <w:r w:rsidRPr="00D84163">
              <w:rPr>
                <w:rStyle w:val="-"/>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Πρότυπα διασφάλισης ποιότητας</w:t>
            </w:r>
            <w:r>
              <w:rPr>
                <w:noProof/>
                <w:webHidden/>
              </w:rPr>
              <w:tab/>
            </w:r>
            <w:r>
              <w:rPr>
                <w:noProof/>
                <w:webHidden/>
              </w:rPr>
              <w:fldChar w:fldCharType="begin"/>
            </w:r>
            <w:r>
              <w:rPr>
                <w:noProof/>
                <w:webHidden/>
              </w:rPr>
              <w:instrText xml:space="preserve"> PAGEREF _Toc202354671 \h </w:instrText>
            </w:r>
            <w:r>
              <w:rPr>
                <w:noProof/>
                <w:webHidden/>
              </w:rPr>
            </w:r>
            <w:r>
              <w:rPr>
                <w:noProof/>
                <w:webHidden/>
              </w:rPr>
              <w:fldChar w:fldCharType="separate"/>
            </w:r>
            <w:r w:rsidR="00096E40">
              <w:rPr>
                <w:noProof/>
                <w:webHidden/>
              </w:rPr>
              <w:t>26</w:t>
            </w:r>
            <w:r>
              <w:rPr>
                <w:noProof/>
                <w:webHidden/>
              </w:rPr>
              <w:fldChar w:fldCharType="end"/>
            </w:r>
          </w:hyperlink>
        </w:p>
        <w:p w14:paraId="54507C72" w14:textId="014F1CE5"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72" w:history="1">
            <w:r w:rsidRPr="00D84163">
              <w:rPr>
                <w:rStyle w:val="-"/>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_Toc202354672 \h </w:instrText>
            </w:r>
            <w:r>
              <w:rPr>
                <w:noProof/>
                <w:webHidden/>
              </w:rPr>
            </w:r>
            <w:r>
              <w:rPr>
                <w:noProof/>
                <w:webHidden/>
              </w:rPr>
              <w:fldChar w:fldCharType="separate"/>
            </w:r>
            <w:r w:rsidR="00096E40">
              <w:rPr>
                <w:noProof/>
                <w:webHidden/>
              </w:rPr>
              <w:t>27</w:t>
            </w:r>
            <w:r>
              <w:rPr>
                <w:noProof/>
                <w:webHidden/>
              </w:rPr>
              <w:fldChar w:fldCharType="end"/>
            </w:r>
          </w:hyperlink>
        </w:p>
        <w:p w14:paraId="2EC31242" w14:textId="4742F150" w:rsidR="0041330C" w:rsidRDefault="0041330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673" w:history="1">
            <w:r w:rsidRPr="00D84163">
              <w:rPr>
                <w:rStyle w:val="-"/>
                <w:iCs/>
                <w:noProof/>
                <w:lang w:val="el-GR"/>
              </w:rPr>
              <w:t>2.2.8.1</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_Toc202354673 \h </w:instrText>
            </w:r>
            <w:r>
              <w:rPr>
                <w:noProof/>
                <w:webHidden/>
              </w:rPr>
            </w:r>
            <w:r>
              <w:rPr>
                <w:noProof/>
                <w:webHidden/>
              </w:rPr>
              <w:fldChar w:fldCharType="separate"/>
            </w:r>
            <w:r w:rsidR="00096E40">
              <w:rPr>
                <w:noProof/>
                <w:webHidden/>
              </w:rPr>
              <w:t>27</w:t>
            </w:r>
            <w:r>
              <w:rPr>
                <w:noProof/>
                <w:webHidden/>
              </w:rPr>
              <w:fldChar w:fldCharType="end"/>
            </w:r>
          </w:hyperlink>
        </w:p>
        <w:p w14:paraId="0CA0420D" w14:textId="527AFAD2" w:rsidR="0041330C" w:rsidRDefault="0041330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674" w:history="1">
            <w:r w:rsidRPr="00D84163">
              <w:rPr>
                <w:rStyle w:val="-"/>
                <w:iCs/>
                <w:noProof/>
                <w:lang w:val="el-GR"/>
              </w:rPr>
              <w:t>2.2.8.2</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Υπεργολαβία</w:t>
            </w:r>
            <w:r>
              <w:rPr>
                <w:noProof/>
                <w:webHidden/>
              </w:rPr>
              <w:tab/>
            </w:r>
            <w:r>
              <w:rPr>
                <w:noProof/>
                <w:webHidden/>
              </w:rPr>
              <w:fldChar w:fldCharType="begin"/>
            </w:r>
            <w:r>
              <w:rPr>
                <w:noProof/>
                <w:webHidden/>
              </w:rPr>
              <w:instrText xml:space="preserve"> PAGEREF _Toc202354674 \h </w:instrText>
            </w:r>
            <w:r>
              <w:rPr>
                <w:noProof/>
                <w:webHidden/>
              </w:rPr>
            </w:r>
            <w:r>
              <w:rPr>
                <w:noProof/>
                <w:webHidden/>
              </w:rPr>
              <w:fldChar w:fldCharType="separate"/>
            </w:r>
            <w:r w:rsidR="00096E40">
              <w:rPr>
                <w:noProof/>
                <w:webHidden/>
              </w:rPr>
              <w:t>28</w:t>
            </w:r>
            <w:r>
              <w:rPr>
                <w:noProof/>
                <w:webHidden/>
              </w:rPr>
              <w:fldChar w:fldCharType="end"/>
            </w:r>
          </w:hyperlink>
        </w:p>
        <w:p w14:paraId="7B12988D" w14:textId="22B40970"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75" w:history="1">
            <w:r w:rsidRPr="00D84163">
              <w:rPr>
                <w:rStyle w:val="-"/>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_Toc202354675 \h </w:instrText>
            </w:r>
            <w:r>
              <w:rPr>
                <w:noProof/>
                <w:webHidden/>
              </w:rPr>
            </w:r>
            <w:r>
              <w:rPr>
                <w:noProof/>
                <w:webHidden/>
              </w:rPr>
              <w:fldChar w:fldCharType="separate"/>
            </w:r>
            <w:r w:rsidR="00096E40">
              <w:rPr>
                <w:noProof/>
                <w:webHidden/>
              </w:rPr>
              <w:t>28</w:t>
            </w:r>
            <w:r>
              <w:rPr>
                <w:noProof/>
                <w:webHidden/>
              </w:rPr>
              <w:fldChar w:fldCharType="end"/>
            </w:r>
          </w:hyperlink>
        </w:p>
        <w:p w14:paraId="13736365" w14:textId="372E2E8D" w:rsidR="0041330C" w:rsidRDefault="0041330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676" w:history="1">
            <w:r w:rsidRPr="00D84163">
              <w:rPr>
                <w:rStyle w:val="-"/>
                <w:iCs/>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_Toc202354676 \h </w:instrText>
            </w:r>
            <w:r>
              <w:rPr>
                <w:noProof/>
                <w:webHidden/>
              </w:rPr>
            </w:r>
            <w:r>
              <w:rPr>
                <w:noProof/>
                <w:webHidden/>
              </w:rPr>
              <w:fldChar w:fldCharType="separate"/>
            </w:r>
            <w:r w:rsidR="00096E40">
              <w:rPr>
                <w:noProof/>
                <w:webHidden/>
              </w:rPr>
              <w:t>29</w:t>
            </w:r>
            <w:r>
              <w:rPr>
                <w:noProof/>
                <w:webHidden/>
              </w:rPr>
              <w:fldChar w:fldCharType="end"/>
            </w:r>
          </w:hyperlink>
        </w:p>
        <w:p w14:paraId="4CB8CB12" w14:textId="3C3B2301" w:rsidR="0041330C" w:rsidRDefault="0041330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677" w:history="1">
            <w:r w:rsidRPr="00D84163">
              <w:rPr>
                <w:rStyle w:val="-"/>
                <w:iCs/>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Αποδεικτικά μέσα</w:t>
            </w:r>
            <w:r w:rsidRPr="00D84163">
              <w:rPr>
                <w:rStyle w:val="-"/>
                <w:rFonts w:ascii="Calibri" w:hAnsi="Calibri"/>
                <w:noProof/>
                <w:lang w:val="el-GR"/>
              </w:rPr>
              <w:t xml:space="preserve"> - </w:t>
            </w:r>
            <w:r w:rsidRPr="00D84163">
              <w:rPr>
                <w:rStyle w:val="-"/>
                <w:noProof/>
                <w:lang w:val="el-GR"/>
              </w:rPr>
              <w:t>Δικαιολογητικά προσωρινού αναδόχου</w:t>
            </w:r>
            <w:r>
              <w:rPr>
                <w:noProof/>
                <w:webHidden/>
              </w:rPr>
              <w:tab/>
            </w:r>
            <w:r>
              <w:rPr>
                <w:noProof/>
                <w:webHidden/>
              </w:rPr>
              <w:fldChar w:fldCharType="begin"/>
            </w:r>
            <w:r>
              <w:rPr>
                <w:noProof/>
                <w:webHidden/>
              </w:rPr>
              <w:instrText xml:space="preserve"> PAGEREF _Toc202354677 \h </w:instrText>
            </w:r>
            <w:r>
              <w:rPr>
                <w:noProof/>
                <w:webHidden/>
              </w:rPr>
            </w:r>
            <w:r>
              <w:rPr>
                <w:noProof/>
                <w:webHidden/>
              </w:rPr>
              <w:fldChar w:fldCharType="separate"/>
            </w:r>
            <w:r w:rsidR="00096E40">
              <w:rPr>
                <w:noProof/>
                <w:webHidden/>
              </w:rPr>
              <w:t>32</w:t>
            </w:r>
            <w:r>
              <w:rPr>
                <w:noProof/>
                <w:webHidden/>
              </w:rPr>
              <w:fldChar w:fldCharType="end"/>
            </w:r>
          </w:hyperlink>
        </w:p>
        <w:p w14:paraId="68533FE9" w14:textId="6F07580F"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678" w:history="1">
            <w:r w:rsidRPr="00D84163">
              <w:rPr>
                <w:rStyle w:val="-"/>
                <w:bCs/>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Κριτήρια Ανάθεσης</w:t>
            </w:r>
            <w:r>
              <w:rPr>
                <w:noProof/>
                <w:webHidden/>
              </w:rPr>
              <w:tab/>
            </w:r>
            <w:r>
              <w:rPr>
                <w:noProof/>
                <w:webHidden/>
              </w:rPr>
              <w:fldChar w:fldCharType="begin"/>
            </w:r>
            <w:r>
              <w:rPr>
                <w:noProof/>
                <w:webHidden/>
              </w:rPr>
              <w:instrText xml:space="preserve"> PAGEREF _Toc202354678 \h </w:instrText>
            </w:r>
            <w:r>
              <w:rPr>
                <w:noProof/>
                <w:webHidden/>
              </w:rPr>
            </w:r>
            <w:r>
              <w:rPr>
                <w:noProof/>
                <w:webHidden/>
              </w:rPr>
              <w:fldChar w:fldCharType="separate"/>
            </w:r>
            <w:r w:rsidR="00096E40">
              <w:rPr>
                <w:noProof/>
                <w:webHidden/>
              </w:rPr>
              <w:t>41</w:t>
            </w:r>
            <w:r>
              <w:rPr>
                <w:noProof/>
                <w:webHidden/>
              </w:rPr>
              <w:fldChar w:fldCharType="end"/>
            </w:r>
          </w:hyperlink>
        </w:p>
        <w:p w14:paraId="5CC7CDB2" w14:textId="741EEF7A"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79" w:history="1">
            <w:r w:rsidRPr="00D84163">
              <w:rPr>
                <w:rStyle w:val="-"/>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Κριτήριο ανάθεσης</w:t>
            </w:r>
            <w:r>
              <w:rPr>
                <w:noProof/>
                <w:webHidden/>
              </w:rPr>
              <w:tab/>
            </w:r>
            <w:r>
              <w:rPr>
                <w:noProof/>
                <w:webHidden/>
              </w:rPr>
              <w:fldChar w:fldCharType="begin"/>
            </w:r>
            <w:r>
              <w:rPr>
                <w:noProof/>
                <w:webHidden/>
              </w:rPr>
              <w:instrText xml:space="preserve"> PAGEREF _Toc202354679 \h </w:instrText>
            </w:r>
            <w:r>
              <w:rPr>
                <w:noProof/>
                <w:webHidden/>
              </w:rPr>
            </w:r>
            <w:r>
              <w:rPr>
                <w:noProof/>
                <w:webHidden/>
              </w:rPr>
              <w:fldChar w:fldCharType="separate"/>
            </w:r>
            <w:r w:rsidR="00096E40">
              <w:rPr>
                <w:noProof/>
                <w:webHidden/>
              </w:rPr>
              <w:t>41</w:t>
            </w:r>
            <w:r>
              <w:rPr>
                <w:noProof/>
                <w:webHidden/>
              </w:rPr>
              <w:fldChar w:fldCharType="end"/>
            </w:r>
          </w:hyperlink>
        </w:p>
        <w:p w14:paraId="782B0FC2" w14:textId="6E0A5414"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80" w:history="1">
            <w:r w:rsidRPr="00D84163">
              <w:rPr>
                <w:rStyle w:val="-"/>
                <w:noProof/>
                <w:lang w:val="el-GR"/>
              </w:rPr>
              <w:t>2.3.2</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_Toc202354680 \h </w:instrText>
            </w:r>
            <w:r>
              <w:rPr>
                <w:noProof/>
                <w:webHidden/>
              </w:rPr>
            </w:r>
            <w:r>
              <w:rPr>
                <w:noProof/>
                <w:webHidden/>
              </w:rPr>
              <w:fldChar w:fldCharType="separate"/>
            </w:r>
            <w:r w:rsidR="00096E40">
              <w:rPr>
                <w:noProof/>
                <w:webHidden/>
              </w:rPr>
              <w:t>43</w:t>
            </w:r>
            <w:r>
              <w:rPr>
                <w:noProof/>
                <w:webHidden/>
              </w:rPr>
              <w:fldChar w:fldCharType="end"/>
            </w:r>
          </w:hyperlink>
        </w:p>
        <w:p w14:paraId="27088D79" w14:textId="7D22BB60" w:rsidR="0041330C" w:rsidRDefault="0041330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681" w:history="1">
            <w:r w:rsidRPr="00D84163">
              <w:rPr>
                <w:rStyle w:val="-"/>
                <w:iCs/>
                <w:noProof/>
                <w:lang w:val="el-GR"/>
              </w:rPr>
              <w:t>2.3.2.1</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Βαθμολόγηση Τεχνικών Προσφορών</w:t>
            </w:r>
            <w:r>
              <w:rPr>
                <w:noProof/>
                <w:webHidden/>
              </w:rPr>
              <w:tab/>
            </w:r>
            <w:r>
              <w:rPr>
                <w:noProof/>
                <w:webHidden/>
              </w:rPr>
              <w:fldChar w:fldCharType="begin"/>
            </w:r>
            <w:r>
              <w:rPr>
                <w:noProof/>
                <w:webHidden/>
              </w:rPr>
              <w:instrText xml:space="preserve"> PAGEREF _Toc202354681 \h </w:instrText>
            </w:r>
            <w:r>
              <w:rPr>
                <w:noProof/>
                <w:webHidden/>
              </w:rPr>
            </w:r>
            <w:r>
              <w:rPr>
                <w:noProof/>
                <w:webHidden/>
              </w:rPr>
              <w:fldChar w:fldCharType="separate"/>
            </w:r>
            <w:r w:rsidR="00096E40">
              <w:rPr>
                <w:noProof/>
                <w:webHidden/>
              </w:rPr>
              <w:t>43</w:t>
            </w:r>
            <w:r>
              <w:rPr>
                <w:noProof/>
                <w:webHidden/>
              </w:rPr>
              <w:fldChar w:fldCharType="end"/>
            </w:r>
          </w:hyperlink>
        </w:p>
        <w:p w14:paraId="0E282883" w14:textId="6E113AB2" w:rsidR="0041330C" w:rsidRDefault="0041330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682" w:history="1">
            <w:r w:rsidRPr="00D84163">
              <w:rPr>
                <w:rStyle w:val="-"/>
                <w:iCs/>
                <w:noProof/>
                <w:lang w:val="el-GR"/>
              </w:rPr>
              <w:t>2.3.2.2</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Α. Κατάταξη προσφορών</w:t>
            </w:r>
            <w:r>
              <w:rPr>
                <w:noProof/>
                <w:webHidden/>
              </w:rPr>
              <w:tab/>
            </w:r>
            <w:r>
              <w:rPr>
                <w:noProof/>
                <w:webHidden/>
              </w:rPr>
              <w:fldChar w:fldCharType="begin"/>
            </w:r>
            <w:r>
              <w:rPr>
                <w:noProof/>
                <w:webHidden/>
              </w:rPr>
              <w:instrText xml:space="preserve"> PAGEREF _Toc202354682 \h </w:instrText>
            </w:r>
            <w:r>
              <w:rPr>
                <w:noProof/>
                <w:webHidden/>
              </w:rPr>
            </w:r>
            <w:r>
              <w:rPr>
                <w:noProof/>
                <w:webHidden/>
              </w:rPr>
              <w:fldChar w:fldCharType="separate"/>
            </w:r>
            <w:r w:rsidR="00096E40">
              <w:rPr>
                <w:noProof/>
                <w:webHidden/>
              </w:rPr>
              <w:t>43</w:t>
            </w:r>
            <w:r>
              <w:rPr>
                <w:noProof/>
                <w:webHidden/>
              </w:rPr>
              <w:fldChar w:fldCharType="end"/>
            </w:r>
          </w:hyperlink>
        </w:p>
        <w:p w14:paraId="35A6DCFE" w14:textId="45A33A88" w:rsidR="0041330C" w:rsidRDefault="0041330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683" w:history="1">
            <w:r w:rsidRPr="00D84163">
              <w:rPr>
                <w:rStyle w:val="-"/>
                <w:iCs/>
                <w:noProof/>
                <w:lang w:val="el-GR"/>
              </w:rPr>
              <w:t>2.3.2.3</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Διαμόρφωση συγκριτικού κόστους Προσφοράς</w:t>
            </w:r>
            <w:r>
              <w:rPr>
                <w:noProof/>
                <w:webHidden/>
              </w:rPr>
              <w:tab/>
            </w:r>
            <w:r>
              <w:rPr>
                <w:noProof/>
                <w:webHidden/>
              </w:rPr>
              <w:fldChar w:fldCharType="begin"/>
            </w:r>
            <w:r>
              <w:rPr>
                <w:noProof/>
                <w:webHidden/>
              </w:rPr>
              <w:instrText xml:space="preserve"> PAGEREF _Toc202354683 \h </w:instrText>
            </w:r>
            <w:r>
              <w:rPr>
                <w:noProof/>
                <w:webHidden/>
              </w:rPr>
            </w:r>
            <w:r>
              <w:rPr>
                <w:noProof/>
                <w:webHidden/>
              </w:rPr>
              <w:fldChar w:fldCharType="separate"/>
            </w:r>
            <w:r w:rsidR="00096E40">
              <w:rPr>
                <w:noProof/>
                <w:webHidden/>
              </w:rPr>
              <w:t>44</w:t>
            </w:r>
            <w:r>
              <w:rPr>
                <w:noProof/>
                <w:webHidden/>
              </w:rPr>
              <w:fldChar w:fldCharType="end"/>
            </w:r>
          </w:hyperlink>
        </w:p>
        <w:p w14:paraId="5D78C6FA" w14:textId="5866ECC2"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684" w:history="1">
            <w:r w:rsidRPr="00D84163">
              <w:rPr>
                <w:rStyle w:val="-"/>
                <w:bCs/>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_Toc202354684 \h </w:instrText>
            </w:r>
            <w:r>
              <w:rPr>
                <w:noProof/>
                <w:webHidden/>
              </w:rPr>
            </w:r>
            <w:r>
              <w:rPr>
                <w:noProof/>
                <w:webHidden/>
              </w:rPr>
              <w:fldChar w:fldCharType="separate"/>
            </w:r>
            <w:r w:rsidR="00096E40">
              <w:rPr>
                <w:noProof/>
                <w:webHidden/>
              </w:rPr>
              <w:t>45</w:t>
            </w:r>
            <w:r>
              <w:rPr>
                <w:noProof/>
                <w:webHidden/>
              </w:rPr>
              <w:fldChar w:fldCharType="end"/>
            </w:r>
          </w:hyperlink>
        </w:p>
        <w:p w14:paraId="7D764254" w14:textId="2CFC4ADD"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85" w:history="1">
            <w:r w:rsidRPr="00D84163">
              <w:rPr>
                <w:rStyle w:val="-"/>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_Toc202354685 \h </w:instrText>
            </w:r>
            <w:r>
              <w:rPr>
                <w:noProof/>
                <w:webHidden/>
              </w:rPr>
            </w:r>
            <w:r>
              <w:rPr>
                <w:noProof/>
                <w:webHidden/>
              </w:rPr>
              <w:fldChar w:fldCharType="separate"/>
            </w:r>
            <w:r w:rsidR="00096E40">
              <w:rPr>
                <w:noProof/>
                <w:webHidden/>
              </w:rPr>
              <w:t>45</w:t>
            </w:r>
            <w:r>
              <w:rPr>
                <w:noProof/>
                <w:webHidden/>
              </w:rPr>
              <w:fldChar w:fldCharType="end"/>
            </w:r>
          </w:hyperlink>
        </w:p>
        <w:p w14:paraId="3CDB84BB" w14:textId="1766D9A5"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86" w:history="1">
            <w:r w:rsidRPr="00D84163">
              <w:rPr>
                <w:rStyle w:val="-"/>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_Toc202354686 \h </w:instrText>
            </w:r>
            <w:r>
              <w:rPr>
                <w:noProof/>
                <w:webHidden/>
              </w:rPr>
            </w:r>
            <w:r>
              <w:rPr>
                <w:noProof/>
                <w:webHidden/>
              </w:rPr>
              <w:fldChar w:fldCharType="separate"/>
            </w:r>
            <w:r w:rsidR="00096E40">
              <w:rPr>
                <w:noProof/>
                <w:webHidden/>
              </w:rPr>
              <w:t>45</w:t>
            </w:r>
            <w:r>
              <w:rPr>
                <w:noProof/>
                <w:webHidden/>
              </w:rPr>
              <w:fldChar w:fldCharType="end"/>
            </w:r>
          </w:hyperlink>
        </w:p>
        <w:p w14:paraId="4C7FC948" w14:textId="3E316E01"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87" w:history="1">
            <w:r w:rsidRPr="00D84163">
              <w:rPr>
                <w:rStyle w:val="-"/>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_Toc202354687 \h </w:instrText>
            </w:r>
            <w:r>
              <w:rPr>
                <w:noProof/>
                <w:webHidden/>
              </w:rPr>
            </w:r>
            <w:r>
              <w:rPr>
                <w:noProof/>
                <w:webHidden/>
              </w:rPr>
              <w:fldChar w:fldCharType="separate"/>
            </w:r>
            <w:r w:rsidR="00096E40">
              <w:rPr>
                <w:noProof/>
                <w:webHidden/>
              </w:rPr>
              <w:t>48</w:t>
            </w:r>
            <w:r>
              <w:rPr>
                <w:noProof/>
                <w:webHidden/>
              </w:rPr>
              <w:fldChar w:fldCharType="end"/>
            </w:r>
          </w:hyperlink>
        </w:p>
        <w:p w14:paraId="5D59B6B5" w14:textId="41B07C1D" w:rsidR="0041330C" w:rsidRDefault="0041330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688" w:history="1">
            <w:r w:rsidRPr="00D84163">
              <w:rPr>
                <w:rStyle w:val="-"/>
                <w:iCs/>
                <w:noProof/>
              </w:rPr>
              <w:t>2.4.3.1</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rPr>
              <w:t>Δικαιολογητικά Συμμετοχής</w:t>
            </w:r>
            <w:r>
              <w:rPr>
                <w:noProof/>
                <w:webHidden/>
              </w:rPr>
              <w:tab/>
            </w:r>
            <w:r>
              <w:rPr>
                <w:noProof/>
                <w:webHidden/>
              </w:rPr>
              <w:fldChar w:fldCharType="begin"/>
            </w:r>
            <w:r>
              <w:rPr>
                <w:noProof/>
                <w:webHidden/>
              </w:rPr>
              <w:instrText xml:space="preserve"> PAGEREF _Toc202354688 \h </w:instrText>
            </w:r>
            <w:r>
              <w:rPr>
                <w:noProof/>
                <w:webHidden/>
              </w:rPr>
            </w:r>
            <w:r>
              <w:rPr>
                <w:noProof/>
                <w:webHidden/>
              </w:rPr>
              <w:fldChar w:fldCharType="separate"/>
            </w:r>
            <w:r w:rsidR="00096E40">
              <w:rPr>
                <w:noProof/>
                <w:webHidden/>
              </w:rPr>
              <w:t>48</w:t>
            </w:r>
            <w:r>
              <w:rPr>
                <w:noProof/>
                <w:webHidden/>
              </w:rPr>
              <w:fldChar w:fldCharType="end"/>
            </w:r>
          </w:hyperlink>
        </w:p>
        <w:p w14:paraId="55C318A4" w14:textId="627BE82E" w:rsidR="0041330C" w:rsidRDefault="0041330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689" w:history="1">
            <w:r w:rsidRPr="00D84163">
              <w:rPr>
                <w:rStyle w:val="-"/>
                <w:iCs/>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Τεχνική Προσφορά</w:t>
            </w:r>
            <w:r>
              <w:rPr>
                <w:noProof/>
                <w:webHidden/>
              </w:rPr>
              <w:tab/>
            </w:r>
            <w:r>
              <w:rPr>
                <w:noProof/>
                <w:webHidden/>
              </w:rPr>
              <w:fldChar w:fldCharType="begin"/>
            </w:r>
            <w:r>
              <w:rPr>
                <w:noProof/>
                <w:webHidden/>
              </w:rPr>
              <w:instrText xml:space="preserve"> PAGEREF _Toc202354689 \h </w:instrText>
            </w:r>
            <w:r>
              <w:rPr>
                <w:noProof/>
                <w:webHidden/>
              </w:rPr>
            </w:r>
            <w:r>
              <w:rPr>
                <w:noProof/>
                <w:webHidden/>
              </w:rPr>
              <w:fldChar w:fldCharType="separate"/>
            </w:r>
            <w:r w:rsidR="00096E40">
              <w:rPr>
                <w:noProof/>
                <w:webHidden/>
              </w:rPr>
              <w:t>50</w:t>
            </w:r>
            <w:r>
              <w:rPr>
                <w:noProof/>
                <w:webHidden/>
              </w:rPr>
              <w:fldChar w:fldCharType="end"/>
            </w:r>
          </w:hyperlink>
        </w:p>
        <w:p w14:paraId="38953215" w14:textId="494BF045"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90" w:history="1">
            <w:r w:rsidRPr="00D84163">
              <w:rPr>
                <w:rStyle w:val="-"/>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_Toc202354690 \h </w:instrText>
            </w:r>
            <w:r>
              <w:rPr>
                <w:noProof/>
                <w:webHidden/>
              </w:rPr>
            </w:r>
            <w:r>
              <w:rPr>
                <w:noProof/>
                <w:webHidden/>
              </w:rPr>
              <w:fldChar w:fldCharType="separate"/>
            </w:r>
            <w:r w:rsidR="00096E40">
              <w:rPr>
                <w:noProof/>
                <w:webHidden/>
              </w:rPr>
              <w:t>51</w:t>
            </w:r>
            <w:r>
              <w:rPr>
                <w:noProof/>
                <w:webHidden/>
              </w:rPr>
              <w:fldChar w:fldCharType="end"/>
            </w:r>
          </w:hyperlink>
        </w:p>
        <w:p w14:paraId="4EAF15B0" w14:textId="0E3B5099"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91" w:history="1">
            <w:r w:rsidRPr="00D84163">
              <w:rPr>
                <w:rStyle w:val="-"/>
                <w:noProof/>
                <w:lang w:val="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_Toc202354691 \h </w:instrText>
            </w:r>
            <w:r>
              <w:rPr>
                <w:noProof/>
                <w:webHidden/>
              </w:rPr>
            </w:r>
            <w:r>
              <w:rPr>
                <w:noProof/>
                <w:webHidden/>
              </w:rPr>
              <w:fldChar w:fldCharType="separate"/>
            </w:r>
            <w:r w:rsidR="00096E40">
              <w:rPr>
                <w:noProof/>
                <w:webHidden/>
              </w:rPr>
              <w:t>51</w:t>
            </w:r>
            <w:r>
              <w:rPr>
                <w:noProof/>
                <w:webHidden/>
              </w:rPr>
              <w:fldChar w:fldCharType="end"/>
            </w:r>
          </w:hyperlink>
        </w:p>
        <w:p w14:paraId="2DDFD469" w14:textId="6834E1DC"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92" w:history="1">
            <w:r w:rsidRPr="00D84163">
              <w:rPr>
                <w:rStyle w:val="-"/>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_Toc202354692 \h </w:instrText>
            </w:r>
            <w:r>
              <w:rPr>
                <w:noProof/>
                <w:webHidden/>
              </w:rPr>
            </w:r>
            <w:r>
              <w:rPr>
                <w:noProof/>
                <w:webHidden/>
              </w:rPr>
              <w:fldChar w:fldCharType="separate"/>
            </w:r>
            <w:r w:rsidR="00096E40">
              <w:rPr>
                <w:noProof/>
                <w:webHidden/>
              </w:rPr>
              <w:t>52</w:t>
            </w:r>
            <w:r>
              <w:rPr>
                <w:noProof/>
                <w:webHidden/>
              </w:rPr>
              <w:fldChar w:fldCharType="end"/>
            </w:r>
          </w:hyperlink>
        </w:p>
        <w:p w14:paraId="7EE480F4" w14:textId="07C7B351" w:rsidR="0041330C" w:rsidRDefault="0041330C">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2354693" w:history="1">
            <w:r w:rsidRPr="00D84163">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84163">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_Toc202354693 \h </w:instrText>
            </w:r>
            <w:r>
              <w:rPr>
                <w:noProof/>
                <w:webHidden/>
              </w:rPr>
            </w:r>
            <w:r>
              <w:rPr>
                <w:noProof/>
                <w:webHidden/>
              </w:rPr>
              <w:fldChar w:fldCharType="separate"/>
            </w:r>
            <w:r w:rsidR="00096E40">
              <w:rPr>
                <w:noProof/>
                <w:webHidden/>
              </w:rPr>
              <w:t>54</w:t>
            </w:r>
            <w:r>
              <w:rPr>
                <w:noProof/>
                <w:webHidden/>
              </w:rPr>
              <w:fldChar w:fldCharType="end"/>
            </w:r>
          </w:hyperlink>
        </w:p>
        <w:p w14:paraId="1F34156A" w14:textId="3C27EA5D"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694" w:history="1">
            <w:r w:rsidRPr="00D84163">
              <w:rPr>
                <w:rStyle w:val="-"/>
                <w:bCs/>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_Toc202354694 \h </w:instrText>
            </w:r>
            <w:r>
              <w:rPr>
                <w:noProof/>
                <w:webHidden/>
              </w:rPr>
            </w:r>
            <w:r>
              <w:rPr>
                <w:noProof/>
                <w:webHidden/>
              </w:rPr>
              <w:fldChar w:fldCharType="separate"/>
            </w:r>
            <w:r w:rsidR="00096E40">
              <w:rPr>
                <w:noProof/>
                <w:webHidden/>
              </w:rPr>
              <w:t>54</w:t>
            </w:r>
            <w:r>
              <w:rPr>
                <w:noProof/>
                <w:webHidden/>
              </w:rPr>
              <w:fldChar w:fldCharType="end"/>
            </w:r>
          </w:hyperlink>
        </w:p>
        <w:p w14:paraId="2C265841" w14:textId="37CB7F6B"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95" w:history="1">
            <w:r w:rsidRPr="00D84163">
              <w:rPr>
                <w:rStyle w:val="-"/>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_Toc202354695 \h </w:instrText>
            </w:r>
            <w:r>
              <w:rPr>
                <w:noProof/>
                <w:webHidden/>
              </w:rPr>
            </w:r>
            <w:r>
              <w:rPr>
                <w:noProof/>
                <w:webHidden/>
              </w:rPr>
              <w:fldChar w:fldCharType="separate"/>
            </w:r>
            <w:r w:rsidR="00096E40">
              <w:rPr>
                <w:noProof/>
                <w:webHidden/>
              </w:rPr>
              <w:t>54</w:t>
            </w:r>
            <w:r>
              <w:rPr>
                <w:noProof/>
                <w:webHidden/>
              </w:rPr>
              <w:fldChar w:fldCharType="end"/>
            </w:r>
          </w:hyperlink>
        </w:p>
        <w:p w14:paraId="561479CC" w14:textId="080FC793" w:rsidR="0041330C" w:rsidRDefault="0041330C">
          <w:pPr>
            <w:pStyle w:val="31"/>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696" w:history="1">
            <w:r w:rsidRPr="00D84163">
              <w:rPr>
                <w:rStyle w:val="-"/>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Αξιολόγηση προσφορών</w:t>
            </w:r>
            <w:r>
              <w:rPr>
                <w:noProof/>
                <w:webHidden/>
              </w:rPr>
              <w:tab/>
            </w:r>
            <w:r>
              <w:rPr>
                <w:noProof/>
                <w:webHidden/>
              </w:rPr>
              <w:fldChar w:fldCharType="begin"/>
            </w:r>
            <w:r>
              <w:rPr>
                <w:noProof/>
                <w:webHidden/>
              </w:rPr>
              <w:instrText xml:space="preserve"> PAGEREF _Toc202354696 \h </w:instrText>
            </w:r>
            <w:r>
              <w:rPr>
                <w:noProof/>
                <w:webHidden/>
              </w:rPr>
            </w:r>
            <w:r>
              <w:rPr>
                <w:noProof/>
                <w:webHidden/>
              </w:rPr>
              <w:fldChar w:fldCharType="separate"/>
            </w:r>
            <w:r w:rsidR="00096E40">
              <w:rPr>
                <w:noProof/>
                <w:webHidden/>
              </w:rPr>
              <w:t>54</w:t>
            </w:r>
            <w:r>
              <w:rPr>
                <w:noProof/>
                <w:webHidden/>
              </w:rPr>
              <w:fldChar w:fldCharType="end"/>
            </w:r>
          </w:hyperlink>
        </w:p>
        <w:p w14:paraId="6A916C2F" w14:textId="0F26F7E6"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697" w:history="1">
            <w:r w:rsidRPr="00D84163">
              <w:rPr>
                <w:rStyle w:val="-"/>
                <w:bCs/>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_Toc202354697 \h </w:instrText>
            </w:r>
            <w:r>
              <w:rPr>
                <w:noProof/>
                <w:webHidden/>
              </w:rPr>
            </w:r>
            <w:r>
              <w:rPr>
                <w:noProof/>
                <w:webHidden/>
              </w:rPr>
              <w:fldChar w:fldCharType="separate"/>
            </w:r>
            <w:r w:rsidR="00096E40">
              <w:rPr>
                <w:noProof/>
                <w:webHidden/>
              </w:rPr>
              <w:t>56</w:t>
            </w:r>
            <w:r>
              <w:rPr>
                <w:noProof/>
                <w:webHidden/>
              </w:rPr>
              <w:fldChar w:fldCharType="end"/>
            </w:r>
          </w:hyperlink>
        </w:p>
        <w:p w14:paraId="67F0488C" w14:textId="7148B2C3"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698" w:history="1">
            <w:r w:rsidRPr="00D84163">
              <w:rPr>
                <w:rStyle w:val="-"/>
                <w:bCs/>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_Toc202354698 \h </w:instrText>
            </w:r>
            <w:r>
              <w:rPr>
                <w:noProof/>
                <w:webHidden/>
              </w:rPr>
            </w:r>
            <w:r>
              <w:rPr>
                <w:noProof/>
                <w:webHidden/>
              </w:rPr>
              <w:fldChar w:fldCharType="separate"/>
            </w:r>
            <w:r w:rsidR="00096E40">
              <w:rPr>
                <w:noProof/>
                <w:webHidden/>
              </w:rPr>
              <w:t>58</w:t>
            </w:r>
            <w:r>
              <w:rPr>
                <w:noProof/>
                <w:webHidden/>
              </w:rPr>
              <w:fldChar w:fldCharType="end"/>
            </w:r>
          </w:hyperlink>
        </w:p>
        <w:p w14:paraId="081C1E45" w14:textId="26D50BB7"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699" w:history="1">
            <w:r w:rsidRPr="00D84163">
              <w:rPr>
                <w:rStyle w:val="-"/>
                <w:bCs/>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_Toc202354699 \h </w:instrText>
            </w:r>
            <w:r>
              <w:rPr>
                <w:noProof/>
                <w:webHidden/>
              </w:rPr>
            </w:r>
            <w:r>
              <w:rPr>
                <w:noProof/>
                <w:webHidden/>
              </w:rPr>
              <w:fldChar w:fldCharType="separate"/>
            </w:r>
            <w:r w:rsidR="00096E40">
              <w:rPr>
                <w:noProof/>
                <w:webHidden/>
              </w:rPr>
              <w:t>59</w:t>
            </w:r>
            <w:r>
              <w:rPr>
                <w:noProof/>
                <w:webHidden/>
              </w:rPr>
              <w:fldChar w:fldCharType="end"/>
            </w:r>
          </w:hyperlink>
        </w:p>
        <w:p w14:paraId="39C1F6C3" w14:textId="6A197F49"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00" w:history="1">
            <w:r w:rsidRPr="00D84163">
              <w:rPr>
                <w:rStyle w:val="-"/>
                <w:bCs/>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Ματαίωση Διαδικασίας</w:t>
            </w:r>
            <w:r>
              <w:rPr>
                <w:noProof/>
                <w:webHidden/>
              </w:rPr>
              <w:tab/>
            </w:r>
            <w:r>
              <w:rPr>
                <w:noProof/>
                <w:webHidden/>
              </w:rPr>
              <w:fldChar w:fldCharType="begin"/>
            </w:r>
            <w:r>
              <w:rPr>
                <w:noProof/>
                <w:webHidden/>
              </w:rPr>
              <w:instrText xml:space="preserve"> PAGEREF _Toc202354700 \h </w:instrText>
            </w:r>
            <w:r>
              <w:rPr>
                <w:noProof/>
                <w:webHidden/>
              </w:rPr>
            </w:r>
            <w:r>
              <w:rPr>
                <w:noProof/>
                <w:webHidden/>
              </w:rPr>
              <w:fldChar w:fldCharType="separate"/>
            </w:r>
            <w:r w:rsidR="00096E40">
              <w:rPr>
                <w:noProof/>
                <w:webHidden/>
              </w:rPr>
              <w:t>62</w:t>
            </w:r>
            <w:r>
              <w:rPr>
                <w:noProof/>
                <w:webHidden/>
              </w:rPr>
              <w:fldChar w:fldCharType="end"/>
            </w:r>
          </w:hyperlink>
        </w:p>
        <w:p w14:paraId="61246B6F" w14:textId="5DB08683" w:rsidR="0041330C" w:rsidRDefault="0041330C">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2354701" w:history="1">
            <w:r w:rsidRPr="00D84163">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84163">
              <w:rPr>
                <w:rStyle w:val="-"/>
                <w:noProof/>
              </w:rPr>
              <w:t>ΟΡΟΙ ΕΚΤΕΛΕΣΗΣ ΤΗΣ ΣΥΜΒΑΣΗΣ</w:t>
            </w:r>
            <w:r>
              <w:rPr>
                <w:noProof/>
                <w:webHidden/>
              </w:rPr>
              <w:tab/>
            </w:r>
            <w:r>
              <w:rPr>
                <w:noProof/>
                <w:webHidden/>
              </w:rPr>
              <w:fldChar w:fldCharType="begin"/>
            </w:r>
            <w:r>
              <w:rPr>
                <w:noProof/>
                <w:webHidden/>
              </w:rPr>
              <w:instrText xml:space="preserve"> PAGEREF _Toc202354701 \h </w:instrText>
            </w:r>
            <w:r>
              <w:rPr>
                <w:noProof/>
                <w:webHidden/>
              </w:rPr>
            </w:r>
            <w:r>
              <w:rPr>
                <w:noProof/>
                <w:webHidden/>
              </w:rPr>
              <w:fldChar w:fldCharType="separate"/>
            </w:r>
            <w:r w:rsidR="00096E40">
              <w:rPr>
                <w:noProof/>
                <w:webHidden/>
              </w:rPr>
              <w:t>63</w:t>
            </w:r>
            <w:r>
              <w:rPr>
                <w:noProof/>
                <w:webHidden/>
              </w:rPr>
              <w:fldChar w:fldCharType="end"/>
            </w:r>
          </w:hyperlink>
        </w:p>
        <w:p w14:paraId="4D3A5DEF" w14:textId="28C9838F"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02" w:history="1">
            <w:r w:rsidRPr="00D84163">
              <w:rPr>
                <w:rStyle w:val="-"/>
                <w:bCs/>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_Toc202354702 \h </w:instrText>
            </w:r>
            <w:r>
              <w:rPr>
                <w:noProof/>
                <w:webHidden/>
              </w:rPr>
            </w:r>
            <w:r>
              <w:rPr>
                <w:noProof/>
                <w:webHidden/>
              </w:rPr>
              <w:fldChar w:fldCharType="separate"/>
            </w:r>
            <w:r w:rsidR="00096E40">
              <w:rPr>
                <w:noProof/>
                <w:webHidden/>
              </w:rPr>
              <w:t>63</w:t>
            </w:r>
            <w:r>
              <w:rPr>
                <w:noProof/>
                <w:webHidden/>
              </w:rPr>
              <w:fldChar w:fldCharType="end"/>
            </w:r>
          </w:hyperlink>
        </w:p>
        <w:p w14:paraId="53328725" w14:textId="1571048F"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03" w:history="1">
            <w:r w:rsidRPr="00D84163">
              <w:rPr>
                <w:rStyle w:val="-"/>
                <w:bCs/>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_Toc202354703 \h </w:instrText>
            </w:r>
            <w:r>
              <w:rPr>
                <w:noProof/>
                <w:webHidden/>
              </w:rPr>
            </w:r>
            <w:r>
              <w:rPr>
                <w:noProof/>
                <w:webHidden/>
              </w:rPr>
              <w:fldChar w:fldCharType="separate"/>
            </w:r>
            <w:r w:rsidR="00096E40">
              <w:rPr>
                <w:noProof/>
                <w:webHidden/>
              </w:rPr>
              <w:t>66</w:t>
            </w:r>
            <w:r>
              <w:rPr>
                <w:noProof/>
                <w:webHidden/>
              </w:rPr>
              <w:fldChar w:fldCharType="end"/>
            </w:r>
          </w:hyperlink>
        </w:p>
        <w:p w14:paraId="547770CE" w14:textId="4A5B39C9"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04" w:history="1">
            <w:r w:rsidRPr="00D84163">
              <w:rPr>
                <w:rStyle w:val="-"/>
                <w:bCs/>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_Toc202354704 \h </w:instrText>
            </w:r>
            <w:r>
              <w:rPr>
                <w:noProof/>
                <w:webHidden/>
              </w:rPr>
            </w:r>
            <w:r>
              <w:rPr>
                <w:noProof/>
                <w:webHidden/>
              </w:rPr>
              <w:fldChar w:fldCharType="separate"/>
            </w:r>
            <w:r w:rsidR="00096E40">
              <w:rPr>
                <w:noProof/>
                <w:webHidden/>
              </w:rPr>
              <w:t>66</w:t>
            </w:r>
            <w:r>
              <w:rPr>
                <w:noProof/>
                <w:webHidden/>
              </w:rPr>
              <w:fldChar w:fldCharType="end"/>
            </w:r>
          </w:hyperlink>
        </w:p>
        <w:p w14:paraId="052F6AED" w14:textId="1C0F6571"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05" w:history="1">
            <w:r w:rsidRPr="00D84163">
              <w:rPr>
                <w:rStyle w:val="-"/>
                <w:bCs/>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Υπεργολαβία</w:t>
            </w:r>
            <w:r>
              <w:rPr>
                <w:noProof/>
                <w:webHidden/>
              </w:rPr>
              <w:tab/>
            </w:r>
            <w:r>
              <w:rPr>
                <w:noProof/>
                <w:webHidden/>
              </w:rPr>
              <w:fldChar w:fldCharType="begin"/>
            </w:r>
            <w:r>
              <w:rPr>
                <w:noProof/>
                <w:webHidden/>
              </w:rPr>
              <w:instrText xml:space="preserve"> PAGEREF _Toc202354705 \h </w:instrText>
            </w:r>
            <w:r>
              <w:rPr>
                <w:noProof/>
                <w:webHidden/>
              </w:rPr>
            </w:r>
            <w:r>
              <w:rPr>
                <w:noProof/>
                <w:webHidden/>
              </w:rPr>
              <w:fldChar w:fldCharType="separate"/>
            </w:r>
            <w:r w:rsidR="00096E40">
              <w:rPr>
                <w:noProof/>
                <w:webHidden/>
              </w:rPr>
              <w:t>69</w:t>
            </w:r>
            <w:r>
              <w:rPr>
                <w:noProof/>
                <w:webHidden/>
              </w:rPr>
              <w:fldChar w:fldCharType="end"/>
            </w:r>
          </w:hyperlink>
        </w:p>
        <w:p w14:paraId="0725C2A5" w14:textId="1D9D9C70"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06" w:history="1">
            <w:r w:rsidRPr="00D84163">
              <w:rPr>
                <w:rStyle w:val="-"/>
                <w:bCs/>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_Toc202354706 \h </w:instrText>
            </w:r>
            <w:r>
              <w:rPr>
                <w:noProof/>
                <w:webHidden/>
              </w:rPr>
            </w:r>
            <w:r>
              <w:rPr>
                <w:noProof/>
                <w:webHidden/>
              </w:rPr>
              <w:fldChar w:fldCharType="separate"/>
            </w:r>
            <w:r w:rsidR="00096E40">
              <w:rPr>
                <w:noProof/>
                <w:webHidden/>
              </w:rPr>
              <w:t>70</w:t>
            </w:r>
            <w:r>
              <w:rPr>
                <w:noProof/>
                <w:webHidden/>
              </w:rPr>
              <w:fldChar w:fldCharType="end"/>
            </w:r>
          </w:hyperlink>
        </w:p>
        <w:p w14:paraId="4EA8DE6D" w14:textId="59DCB9BC"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07" w:history="1">
            <w:r w:rsidRPr="00D84163">
              <w:rPr>
                <w:rStyle w:val="-"/>
                <w:bCs/>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_Toc202354707 \h </w:instrText>
            </w:r>
            <w:r>
              <w:rPr>
                <w:noProof/>
                <w:webHidden/>
              </w:rPr>
            </w:r>
            <w:r>
              <w:rPr>
                <w:noProof/>
                <w:webHidden/>
              </w:rPr>
              <w:fldChar w:fldCharType="separate"/>
            </w:r>
            <w:r w:rsidR="00096E40">
              <w:rPr>
                <w:noProof/>
                <w:webHidden/>
              </w:rPr>
              <w:t>70</w:t>
            </w:r>
            <w:r>
              <w:rPr>
                <w:noProof/>
                <w:webHidden/>
              </w:rPr>
              <w:fldChar w:fldCharType="end"/>
            </w:r>
          </w:hyperlink>
        </w:p>
        <w:p w14:paraId="3F69D510" w14:textId="1A607826" w:rsidR="0041330C" w:rsidRDefault="0041330C">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2354708" w:history="1">
            <w:r w:rsidRPr="00D84163">
              <w:rPr>
                <w:rStyle w:val="-"/>
                <w:noProof/>
                <w:lang w:val="el-GR"/>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84163">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_Toc202354708 \h </w:instrText>
            </w:r>
            <w:r>
              <w:rPr>
                <w:noProof/>
                <w:webHidden/>
              </w:rPr>
            </w:r>
            <w:r>
              <w:rPr>
                <w:noProof/>
                <w:webHidden/>
              </w:rPr>
              <w:fldChar w:fldCharType="separate"/>
            </w:r>
            <w:r w:rsidR="00096E40">
              <w:rPr>
                <w:noProof/>
                <w:webHidden/>
              </w:rPr>
              <w:t>72</w:t>
            </w:r>
            <w:r>
              <w:rPr>
                <w:noProof/>
                <w:webHidden/>
              </w:rPr>
              <w:fldChar w:fldCharType="end"/>
            </w:r>
          </w:hyperlink>
        </w:p>
        <w:p w14:paraId="5A1F9C01" w14:textId="21F246A4"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09" w:history="1">
            <w:r w:rsidRPr="00D84163">
              <w:rPr>
                <w:rStyle w:val="-"/>
                <w:bCs/>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Τρόπος πληρωμής</w:t>
            </w:r>
            <w:r>
              <w:rPr>
                <w:noProof/>
                <w:webHidden/>
              </w:rPr>
              <w:tab/>
            </w:r>
            <w:r>
              <w:rPr>
                <w:noProof/>
                <w:webHidden/>
              </w:rPr>
              <w:fldChar w:fldCharType="begin"/>
            </w:r>
            <w:r>
              <w:rPr>
                <w:noProof/>
                <w:webHidden/>
              </w:rPr>
              <w:instrText xml:space="preserve"> PAGEREF _Toc202354709 \h </w:instrText>
            </w:r>
            <w:r>
              <w:rPr>
                <w:noProof/>
                <w:webHidden/>
              </w:rPr>
            </w:r>
            <w:r>
              <w:rPr>
                <w:noProof/>
                <w:webHidden/>
              </w:rPr>
              <w:fldChar w:fldCharType="separate"/>
            </w:r>
            <w:r w:rsidR="00096E40">
              <w:rPr>
                <w:noProof/>
                <w:webHidden/>
              </w:rPr>
              <w:t>72</w:t>
            </w:r>
            <w:r>
              <w:rPr>
                <w:noProof/>
                <w:webHidden/>
              </w:rPr>
              <w:fldChar w:fldCharType="end"/>
            </w:r>
          </w:hyperlink>
        </w:p>
        <w:p w14:paraId="09B0C05D" w14:textId="41DF222C"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10" w:history="1">
            <w:r w:rsidRPr="00D84163">
              <w:rPr>
                <w:rStyle w:val="-"/>
                <w:bCs/>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_Toc202354710 \h </w:instrText>
            </w:r>
            <w:r>
              <w:rPr>
                <w:noProof/>
                <w:webHidden/>
              </w:rPr>
            </w:r>
            <w:r>
              <w:rPr>
                <w:noProof/>
                <w:webHidden/>
              </w:rPr>
              <w:fldChar w:fldCharType="separate"/>
            </w:r>
            <w:r w:rsidR="00096E40">
              <w:rPr>
                <w:noProof/>
                <w:webHidden/>
              </w:rPr>
              <w:t>74</w:t>
            </w:r>
            <w:r>
              <w:rPr>
                <w:noProof/>
                <w:webHidden/>
              </w:rPr>
              <w:fldChar w:fldCharType="end"/>
            </w:r>
          </w:hyperlink>
        </w:p>
        <w:p w14:paraId="5CD055C6" w14:textId="2479A468"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11" w:history="1">
            <w:r w:rsidRPr="00D84163">
              <w:rPr>
                <w:rStyle w:val="-"/>
                <w:bCs/>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_Toc202354711 \h </w:instrText>
            </w:r>
            <w:r>
              <w:rPr>
                <w:noProof/>
                <w:webHidden/>
              </w:rPr>
            </w:r>
            <w:r>
              <w:rPr>
                <w:noProof/>
                <w:webHidden/>
              </w:rPr>
              <w:fldChar w:fldCharType="separate"/>
            </w:r>
            <w:r w:rsidR="00096E40">
              <w:rPr>
                <w:noProof/>
                <w:webHidden/>
              </w:rPr>
              <w:t>75</w:t>
            </w:r>
            <w:r>
              <w:rPr>
                <w:noProof/>
                <w:webHidden/>
              </w:rPr>
              <w:fldChar w:fldCharType="end"/>
            </w:r>
          </w:hyperlink>
        </w:p>
        <w:p w14:paraId="3F776A4A" w14:textId="77A5FDAB"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12" w:history="1">
            <w:r w:rsidRPr="00D84163">
              <w:rPr>
                <w:rStyle w:val="-"/>
                <w:bCs/>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_Toc202354712 \h </w:instrText>
            </w:r>
            <w:r>
              <w:rPr>
                <w:noProof/>
                <w:webHidden/>
              </w:rPr>
            </w:r>
            <w:r>
              <w:rPr>
                <w:noProof/>
                <w:webHidden/>
              </w:rPr>
              <w:fldChar w:fldCharType="separate"/>
            </w:r>
            <w:r w:rsidR="00096E40">
              <w:rPr>
                <w:noProof/>
                <w:webHidden/>
              </w:rPr>
              <w:t>75</w:t>
            </w:r>
            <w:r>
              <w:rPr>
                <w:noProof/>
                <w:webHidden/>
              </w:rPr>
              <w:fldChar w:fldCharType="end"/>
            </w:r>
          </w:hyperlink>
        </w:p>
        <w:p w14:paraId="63357F28" w14:textId="71AB0198" w:rsidR="0041330C" w:rsidRDefault="0041330C">
          <w:pPr>
            <w:pStyle w:val="1c"/>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2354713" w:history="1">
            <w:r w:rsidRPr="00D84163">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D84163">
              <w:rPr>
                <w:rStyle w:val="-"/>
                <w:noProof/>
              </w:rPr>
              <w:t>ΧΡΟΝΟΣ ΚΑΙ ΤΡΟΠΟΣ ΕΚΤΕΛΕΣΗΣ</w:t>
            </w:r>
            <w:r>
              <w:rPr>
                <w:noProof/>
                <w:webHidden/>
              </w:rPr>
              <w:tab/>
            </w:r>
            <w:r>
              <w:rPr>
                <w:noProof/>
                <w:webHidden/>
              </w:rPr>
              <w:fldChar w:fldCharType="begin"/>
            </w:r>
            <w:r>
              <w:rPr>
                <w:noProof/>
                <w:webHidden/>
              </w:rPr>
              <w:instrText xml:space="preserve"> PAGEREF _Toc202354713 \h </w:instrText>
            </w:r>
            <w:r>
              <w:rPr>
                <w:noProof/>
                <w:webHidden/>
              </w:rPr>
            </w:r>
            <w:r>
              <w:rPr>
                <w:noProof/>
                <w:webHidden/>
              </w:rPr>
              <w:fldChar w:fldCharType="separate"/>
            </w:r>
            <w:r w:rsidR="00096E40">
              <w:rPr>
                <w:noProof/>
                <w:webHidden/>
              </w:rPr>
              <w:t>76</w:t>
            </w:r>
            <w:r>
              <w:rPr>
                <w:noProof/>
                <w:webHidden/>
              </w:rPr>
              <w:fldChar w:fldCharType="end"/>
            </w:r>
          </w:hyperlink>
        </w:p>
        <w:p w14:paraId="165C1F6A" w14:textId="0031E867"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14" w:history="1">
            <w:r w:rsidRPr="00D84163">
              <w:rPr>
                <w:rStyle w:val="-"/>
                <w:bCs/>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_Toc202354714 \h </w:instrText>
            </w:r>
            <w:r>
              <w:rPr>
                <w:noProof/>
                <w:webHidden/>
              </w:rPr>
            </w:r>
            <w:r>
              <w:rPr>
                <w:noProof/>
                <w:webHidden/>
              </w:rPr>
              <w:fldChar w:fldCharType="separate"/>
            </w:r>
            <w:r w:rsidR="00096E40">
              <w:rPr>
                <w:noProof/>
                <w:webHidden/>
              </w:rPr>
              <w:t>76</w:t>
            </w:r>
            <w:r>
              <w:rPr>
                <w:noProof/>
                <w:webHidden/>
              </w:rPr>
              <w:fldChar w:fldCharType="end"/>
            </w:r>
          </w:hyperlink>
        </w:p>
        <w:p w14:paraId="672DDEFA" w14:textId="38E7C4FF"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15" w:history="1">
            <w:r w:rsidRPr="00D84163">
              <w:rPr>
                <w:rStyle w:val="-"/>
                <w:bCs/>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Διάρκεια σύμβασης</w:t>
            </w:r>
            <w:r>
              <w:rPr>
                <w:noProof/>
                <w:webHidden/>
              </w:rPr>
              <w:tab/>
            </w:r>
            <w:r>
              <w:rPr>
                <w:noProof/>
                <w:webHidden/>
              </w:rPr>
              <w:fldChar w:fldCharType="begin"/>
            </w:r>
            <w:r>
              <w:rPr>
                <w:noProof/>
                <w:webHidden/>
              </w:rPr>
              <w:instrText xml:space="preserve"> PAGEREF _Toc202354715 \h </w:instrText>
            </w:r>
            <w:r>
              <w:rPr>
                <w:noProof/>
                <w:webHidden/>
              </w:rPr>
            </w:r>
            <w:r>
              <w:rPr>
                <w:noProof/>
                <w:webHidden/>
              </w:rPr>
              <w:fldChar w:fldCharType="separate"/>
            </w:r>
            <w:r w:rsidR="00096E40">
              <w:rPr>
                <w:noProof/>
                <w:webHidden/>
              </w:rPr>
              <w:t>76</w:t>
            </w:r>
            <w:r>
              <w:rPr>
                <w:noProof/>
                <w:webHidden/>
              </w:rPr>
              <w:fldChar w:fldCharType="end"/>
            </w:r>
          </w:hyperlink>
        </w:p>
        <w:p w14:paraId="65D002DF" w14:textId="13AD1918"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16" w:history="1">
            <w:r w:rsidRPr="00D84163">
              <w:rPr>
                <w:rStyle w:val="-"/>
                <w:bCs/>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_Toc202354716 \h </w:instrText>
            </w:r>
            <w:r>
              <w:rPr>
                <w:noProof/>
                <w:webHidden/>
              </w:rPr>
            </w:r>
            <w:r>
              <w:rPr>
                <w:noProof/>
                <w:webHidden/>
              </w:rPr>
              <w:fldChar w:fldCharType="separate"/>
            </w:r>
            <w:r w:rsidR="00096E40">
              <w:rPr>
                <w:noProof/>
                <w:webHidden/>
              </w:rPr>
              <w:t>76</w:t>
            </w:r>
            <w:r>
              <w:rPr>
                <w:noProof/>
                <w:webHidden/>
              </w:rPr>
              <w:fldChar w:fldCharType="end"/>
            </w:r>
          </w:hyperlink>
        </w:p>
        <w:p w14:paraId="780B0DFC" w14:textId="41A28175"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17" w:history="1">
            <w:r w:rsidRPr="00D84163">
              <w:rPr>
                <w:rStyle w:val="-"/>
                <w:bCs/>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_Toc202354717 \h </w:instrText>
            </w:r>
            <w:r>
              <w:rPr>
                <w:noProof/>
                <w:webHidden/>
              </w:rPr>
            </w:r>
            <w:r>
              <w:rPr>
                <w:noProof/>
                <w:webHidden/>
              </w:rPr>
              <w:fldChar w:fldCharType="separate"/>
            </w:r>
            <w:r w:rsidR="00096E40">
              <w:rPr>
                <w:noProof/>
                <w:webHidden/>
              </w:rPr>
              <w:t>77</w:t>
            </w:r>
            <w:r>
              <w:rPr>
                <w:noProof/>
                <w:webHidden/>
              </w:rPr>
              <w:fldChar w:fldCharType="end"/>
            </w:r>
          </w:hyperlink>
        </w:p>
        <w:p w14:paraId="5B2468BE" w14:textId="35DD832A"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18" w:history="1">
            <w:r w:rsidRPr="00D84163">
              <w:rPr>
                <w:rStyle w:val="-"/>
                <w:bCs/>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Αναπροσαρμογή τιμής</w:t>
            </w:r>
            <w:r>
              <w:rPr>
                <w:noProof/>
                <w:webHidden/>
              </w:rPr>
              <w:tab/>
            </w:r>
            <w:r>
              <w:rPr>
                <w:noProof/>
                <w:webHidden/>
              </w:rPr>
              <w:fldChar w:fldCharType="begin"/>
            </w:r>
            <w:r>
              <w:rPr>
                <w:noProof/>
                <w:webHidden/>
              </w:rPr>
              <w:instrText xml:space="preserve"> PAGEREF _Toc202354718 \h </w:instrText>
            </w:r>
            <w:r>
              <w:rPr>
                <w:noProof/>
                <w:webHidden/>
              </w:rPr>
            </w:r>
            <w:r>
              <w:rPr>
                <w:noProof/>
                <w:webHidden/>
              </w:rPr>
              <w:fldChar w:fldCharType="separate"/>
            </w:r>
            <w:r w:rsidR="00096E40">
              <w:rPr>
                <w:noProof/>
                <w:webHidden/>
              </w:rPr>
              <w:t>78</w:t>
            </w:r>
            <w:r>
              <w:rPr>
                <w:noProof/>
                <w:webHidden/>
              </w:rPr>
              <w:fldChar w:fldCharType="end"/>
            </w:r>
          </w:hyperlink>
        </w:p>
        <w:p w14:paraId="1ED325F4" w14:textId="565A4877" w:rsidR="0041330C" w:rsidRDefault="0041330C">
          <w:pPr>
            <w:pStyle w:val="28"/>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19" w:history="1">
            <w:r w:rsidRPr="00D84163">
              <w:rPr>
                <w:rStyle w:val="-"/>
                <w:bCs/>
                <w:noProof/>
                <w:lang w:val="el-GR"/>
              </w:rPr>
              <w:t>6.6</w:t>
            </w:r>
            <w:r>
              <w:rPr>
                <w:rFonts w:asciiTheme="minorHAnsi" w:eastAsiaTheme="minorEastAsia" w:hAnsiTheme="minorHAnsi" w:cstheme="minorBidi"/>
                <w:smallCaps w:val="0"/>
                <w:noProof/>
                <w:kern w:val="2"/>
                <w:sz w:val="24"/>
                <w:szCs w:val="24"/>
                <w:lang w:val="el-GR" w:eastAsia="el-GR"/>
                <w14:ligatures w14:val="standardContextual"/>
              </w:rPr>
              <w:tab/>
            </w:r>
            <w:r w:rsidRPr="00D84163">
              <w:rPr>
                <w:rStyle w:val="-"/>
                <w:noProof/>
                <w:lang w:val="el-GR"/>
              </w:rPr>
              <w:t>Αντικατάσταση/ προσθήκη μελών ομάδας έργου κατά την εκτέλεση της σύμβασης</w:t>
            </w:r>
            <w:r w:rsidRPr="00D84163">
              <w:rPr>
                <w:rStyle w:val="-"/>
                <w:rFonts w:ascii="Arial" w:hAnsi="Arial"/>
                <w:noProof/>
                <w:lang w:val="el-GR" w:eastAsia="ar-SA"/>
              </w:rPr>
              <w:t xml:space="preserve"> </w:t>
            </w:r>
            <w:r>
              <w:rPr>
                <w:noProof/>
                <w:webHidden/>
              </w:rPr>
              <w:tab/>
            </w:r>
            <w:r>
              <w:rPr>
                <w:noProof/>
                <w:webHidden/>
              </w:rPr>
              <w:fldChar w:fldCharType="begin"/>
            </w:r>
            <w:r>
              <w:rPr>
                <w:noProof/>
                <w:webHidden/>
              </w:rPr>
              <w:instrText xml:space="preserve"> PAGEREF _Toc202354719 \h </w:instrText>
            </w:r>
            <w:r>
              <w:rPr>
                <w:noProof/>
                <w:webHidden/>
              </w:rPr>
            </w:r>
            <w:r>
              <w:rPr>
                <w:noProof/>
                <w:webHidden/>
              </w:rPr>
              <w:fldChar w:fldCharType="separate"/>
            </w:r>
            <w:r w:rsidR="00096E40">
              <w:rPr>
                <w:noProof/>
                <w:webHidden/>
              </w:rPr>
              <w:t>78</w:t>
            </w:r>
            <w:r>
              <w:rPr>
                <w:noProof/>
                <w:webHidden/>
              </w:rPr>
              <w:fldChar w:fldCharType="end"/>
            </w:r>
          </w:hyperlink>
        </w:p>
        <w:p w14:paraId="2563CED2" w14:textId="30EE8B8E" w:rsidR="0041330C" w:rsidRDefault="0041330C">
          <w:pPr>
            <w:pStyle w:val="1c"/>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202354720" w:history="1">
            <w:r w:rsidRPr="00D84163">
              <w:rPr>
                <w:rStyle w:val="-"/>
                <w:noProof/>
                <w:lang w:val="el-GR"/>
              </w:rPr>
              <w:t>ΠΑΡΑΡΤΗΜΑΤΑ</w:t>
            </w:r>
            <w:r>
              <w:rPr>
                <w:noProof/>
                <w:webHidden/>
              </w:rPr>
              <w:tab/>
            </w:r>
            <w:r>
              <w:rPr>
                <w:noProof/>
                <w:webHidden/>
              </w:rPr>
              <w:fldChar w:fldCharType="begin"/>
            </w:r>
            <w:r>
              <w:rPr>
                <w:noProof/>
                <w:webHidden/>
              </w:rPr>
              <w:instrText xml:space="preserve"> PAGEREF _Toc202354720 \h </w:instrText>
            </w:r>
            <w:r>
              <w:rPr>
                <w:noProof/>
                <w:webHidden/>
              </w:rPr>
            </w:r>
            <w:r>
              <w:rPr>
                <w:noProof/>
                <w:webHidden/>
              </w:rPr>
              <w:fldChar w:fldCharType="separate"/>
            </w:r>
            <w:r w:rsidR="00096E40">
              <w:rPr>
                <w:noProof/>
                <w:webHidden/>
              </w:rPr>
              <w:t>79</w:t>
            </w:r>
            <w:r>
              <w:rPr>
                <w:noProof/>
                <w:webHidden/>
              </w:rPr>
              <w:fldChar w:fldCharType="end"/>
            </w:r>
          </w:hyperlink>
        </w:p>
        <w:p w14:paraId="01020537" w14:textId="425F1DC6" w:rsidR="0041330C" w:rsidRDefault="0041330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21" w:history="1">
            <w:r w:rsidRPr="00D84163">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_Toc202354721 \h </w:instrText>
            </w:r>
            <w:r>
              <w:rPr>
                <w:noProof/>
                <w:webHidden/>
              </w:rPr>
            </w:r>
            <w:r>
              <w:rPr>
                <w:noProof/>
                <w:webHidden/>
              </w:rPr>
              <w:fldChar w:fldCharType="separate"/>
            </w:r>
            <w:r w:rsidR="00096E40">
              <w:rPr>
                <w:noProof/>
                <w:webHidden/>
              </w:rPr>
              <w:t>79</w:t>
            </w:r>
            <w:r>
              <w:rPr>
                <w:noProof/>
                <w:webHidden/>
              </w:rPr>
              <w:fldChar w:fldCharType="end"/>
            </w:r>
          </w:hyperlink>
        </w:p>
        <w:p w14:paraId="458EC7ED" w14:textId="3F9A0273" w:rsidR="0041330C" w:rsidRDefault="0041330C">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22" w:history="1">
            <w:r w:rsidRPr="00D84163">
              <w:rPr>
                <w:rStyle w:val="-"/>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Περιβάλλον της Σύμβασης</w:t>
            </w:r>
            <w:r>
              <w:rPr>
                <w:noProof/>
                <w:webHidden/>
              </w:rPr>
              <w:tab/>
            </w:r>
            <w:r>
              <w:rPr>
                <w:noProof/>
                <w:webHidden/>
              </w:rPr>
              <w:fldChar w:fldCharType="begin"/>
            </w:r>
            <w:r>
              <w:rPr>
                <w:noProof/>
                <w:webHidden/>
              </w:rPr>
              <w:instrText xml:space="preserve"> PAGEREF _Toc202354722 \h </w:instrText>
            </w:r>
            <w:r>
              <w:rPr>
                <w:noProof/>
                <w:webHidden/>
              </w:rPr>
            </w:r>
            <w:r>
              <w:rPr>
                <w:noProof/>
                <w:webHidden/>
              </w:rPr>
              <w:fldChar w:fldCharType="separate"/>
            </w:r>
            <w:r w:rsidR="00096E40">
              <w:rPr>
                <w:noProof/>
                <w:webHidden/>
              </w:rPr>
              <w:t>79</w:t>
            </w:r>
            <w:r>
              <w:rPr>
                <w:noProof/>
                <w:webHidden/>
              </w:rPr>
              <w:fldChar w:fldCharType="end"/>
            </w:r>
          </w:hyperlink>
        </w:p>
        <w:p w14:paraId="1198AABD" w14:textId="0B510C33" w:rsidR="0041330C" w:rsidRDefault="0041330C">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23" w:history="1">
            <w:r w:rsidRPr="00D84163">
              <w:rPr>
                <w:rStyle w:val="-"/>
                <w:rFonts w:eastAsia="SimSun"/>
                <w:noProof/>
                <w:lang w:val="el-GR"/>
              </w:rPr>
              <w:t>1.1.</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_Toc202354723 \h </w:instrText>
            </w:r>
            <w:r>
              <w:rPr>
                <w:noProof/>
                <w:webHidden/>
              </w:rPr>
            </w:r>
            <w:r>
              <w:rPr>
                <w:noProof/>
                <w:webHidden/>
              </w:rPr>
              <w:fldChar w:fldCharType="separate"/>
            </w:r>
            <w:r w:rsidR="00096E40">
              <w:rPr>
                <w:noProof/>
                <w:webHidden/>
              </w:rPr>
              <w:t>79</w:t>
            </w:r>
            <w:r>
              <w:rPr>
                <w:noProof/>
                <w:webHidden/>
              </w:rPr>
              <w:fldChar w:fldCharType="end"/>
            </w:r>
          </w:hyperlink>
        </w:p>
        <w:p w14:paraId="28DAD939" w14:textId="213370BB" w:rsidR="0041330C" w:rsidRDefault="0041330C">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24" w:history="1">
            <w:r w:rsidRPr="00D84163">
              <w:rPr>
                <w:rStyle w:val="-"/>
                <w:rFonts w:eastAsia="SimSun"/>
                <w:noProof/>
              </w:rPr>
              <w:t>1.1.1.</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bCs/>
                <w:noProof/>
              </w:rPr>
              <w:t>Φορέας Υλοποίησης – Αναθέτουσα Αρχή</w:t>
            </w:r>
            <w:r>
              <w:rPr>
                <w:noProof/>
                <w:webHidden/>
              </w:rPr>
              <w:tab/>
            </w:r>
            <w:r>
              <w:rPr>
                <w:noProof/>
                <w:webHidden/>
              </w:rPr>
              <w:fldChar w:fldCharType="begin"/>
            </w:r>
            <w:r>
              <w:rPr>
                <w:noProof/>
                <w:webHidden/>
              </w:rPr>
              <w:instrText xml:space="preserve"> PAGEREF _Toc202354724 \h </w:instrText>
            </w:r>
            <w:r>
              <w:rPr>
                <w:noProof/>
                <w:webHidden/>
              </w:rPr>
            </w:r>
            <w:r>
              <w:rPr>
                <w:noProof/>
                <w:webHidden/>
              </w:rPr>
              <w:fldChar w:fldCharType="separate"/>
            </w:r>
            <w:r w:rsidR="00096E40">
              <w:rPr>
                <w:noProof/>
                <w:webHidden/>
              </w:rPr>
              <w:t>79</w:t>
            </w:r>
            <w:r>
              <w:rPr>
                <w:noProof/>
                <w:webHidden/>
              </w:rPr>
              <w:fldChar w:fldCharType="end"/>
            </w:r>
          </w:hyperlink>
        </w:p>
        <w:p w14:paraId="6ECC1AE6" w14:textId="2073672E" w:rsidR="0041330C" w:rsidRDefault="0041330C">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25" w:history="1">
            <w:r w:rsidRPr="00D84163">
              <w:rPr>
                <w:rStyle w:val="-"/>
                <w:rFonts w:eastAsia="SimSun"/>
                <w:noProof/>
              </w:rPr>
              <w:t>1.1.2.</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bCs/>
                <w:noProof/>
              </w:rPr>
              <w:t>Φορέας Χρηματοδότησης</w:t>
            </w:r>
            <w:r>
              <w:rPr>
                <w:noProof/>
                <w:webHidden/>
              </w:rPr>
              <w:tab/>
            </w:r>
            <w:r>
              <w:rPr>
                <w:noProof/>
                <w:webHidden/>
              </w:rPr>
              <w:fldChar w:fldCharType="begin"/>
            </w:r>
            <w:r>
              <w:rPr>
                <w:noProof/>
                <w:webHidden/>
              </w:rPr>
              <w:instrText xml:space="preserve"> PAGEREF _Toc202354725 \h </w:instrText>
            </w:r>
            <w:r>
              <w:rPr>
                <w:noProof/>
                <w:webHidden/>
              </w:rPr>
            </w:r>
            <w:r>
              <w:rPr>
                <w:noProof/>
                <w:webHidden/>
              </w:rPr>
              <w:fldChar w:fldCharType="separate"/>
            </w:r>
            <w:r w:rsidR="00096E40">
              <w:rPr>
                <w:noProof/>
                <w:webHidden/>
              </w:rPr>
              <w:t>80</w:t>
            </w:r>
            <w:r>
              <w:rPr>
                <w:noProof/>
                <w:webHidden/>
              </w:rPr>
              <w:fldChar w:fldCharType="end"/>
            </w:r>
          </w:hyperlink>
        </w:p>
        <w:p w14:paraId="2730D66D" w14:textId="624084E6" w:rsidR="0041330C" w:rsidRDefault="0041330C">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26" w:history="1">
            <w:r w:rsidRPr="00D84163">
              <w:rPr>
                <w:rStyle w:val="-"/>
                <w:rFonts w:eastAsia="SimSun"/>
                <w:noProof/>
              </w:rPr>
              <w:t>1.1.3.</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bCs/>
                <w:noProof/>
              </w:rPr>
              <w:t>Κύριος του Έργου – Φορέας Λειτουργίας</w:t>
            </w:r>
            <w:r>
              <w:rPr>
                <w:noProof/>
                <w:webHidden/>
              </w:rPr>
              <w:tab/>
            </w:r>
            <w:r>
              <w:rPr>
                <w:noProof/>
                <w:webHidden/>
              </w:rPr>
              <w:fldChar w:fldCharType="begin"/>
            </w:r>
            <w:r>
              <w:rPr>
                <w:noProof/>
                <w:webHidden/>
              </w:rPr>
              <w:instrText xml:space="preserve"> PAGEREF _Toc202354726 \h </w:instrText>
            </w:r>
            <w:r>
              <w:rPr>
                <w:noProof/>
                <w:webHidden/>
              </w:rPr>
            </w:r>
            <w:r>
              <w:rPr>
                <w:noProof/>
                <w:webHidden/>
              </w:rPr>
              <w:fldChar w:fldCharType="separate"/>
            </w:r>
            <w:r w:rsidR="00096E40">
              <w:rPr>
                <w:noProof/>
                <w:webHidden/>
              </w:rPr>
              <w:t>81</w:t>
            </w:r>
            <w:r>
              <w:rPr>
                <w:noProof/>
                <w:webHidden/>
              </w:rPr>
              <w:fldChar w:fldCharType="end"/>
            </w:r>
          </w:hyperlink>
        </w:p>
        <w:p w14:paraId="179EEA98" w14:textId="45902CCB" w:rsidR="0041330C" w:rsidRDefault="0041330C">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27" w:history="1">
            <w:r w:rsidRPr="00D84163">
              <w:rPr>
                <w:rStyle w:val="-"/>
                <w:rFonts w:eastAsia="SimSun"/>
                <w:noProof/>
                <w:lang w:val="el-GR"/>
              </w:rPr>
              <w:t>1.1.4.</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bCs/>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_Toc202354727 \h </w:instrText>
            </w:r>
            <w:r>
              <w:rPr>
                <w:noProof/>
                <w:webHidden/>
              </w:rPr>
            </w:r>
            <w:r>
              <w:rPr>
                <w:noProof/>
                <w:webHidden/>
              </w:rPr>
              <w:fldChar w:fldCharType="separate"/>
            </w:r>
            <w:r w:rsidR="00096E40">
              <w:rPr>
                <w:noProof/>
                <w:webHidden/>
              </w:rPr>
              <w:t>81</w:t>
            </w:r>
            <w:r>
              <w:rPr>
                <w:noProof/>
                <w:webHidden/>
              </w:rPr>
              <w:fldChar w:fldCharType="end"/>
            </w:r>
          </w:hyperlink>
        </w:p>
        <w:p w14:paraId="469A7846" w14:textId="465B0519" w:rsidR="0041330C" w:rsidRDefault="0041330C">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28" w:history="1">
            <w:r w:rsidRPr="00D84163">
              <w:rPr>
                <w:rStyle w:val="-"/>
                <w:rFonts w:eastAsia="SimSun"/>
                <w:noProof/>
                <w:lang w:val="el-GR"/>
              </w:rPr>
              <w:t>1.2.</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noProof/>
                <w:lang w:val="el-GR"/>
              </w:rPr>
              <w:t>Υφιστάμενη Κατάσταση</w:t>
            </w:r>
            <w:r>
              <w:rPr>
                <w:noProof/>
                <w:webHidden/>
              </w:rPr>
              <w:tab/>
            </w:r>
            <w:r>
              <w:rPr>
                <w:noProof/>
                <w:webHidden/>
              </w:rPr>
              <w:fldChar w:fldCharType="begin"/>
            </w:r>
            <w:r>
              <w:rPr>
                <w:noProof/>
                <w:webHidden/>
              </w:rPr>
              <w:instrText xml:space="preserve"> PAGEREF _Toc202354728 \h </w:instrText>
            </w:r>
            <w:r>
              <w:rPr>
                <w:noProof/>
                <w:webHidden/>
              </w:rPr>
            </w:r>
            <w:r>
              <w:rPr>
                <w:noProof/>
                <w:webHidden/>
              </w:rPr>
              <w:fldChar w:fldCharType="separate"/>
            </w:r>
            <w:r w:rsidR="00096E40">
              <w:rPr>
                <w:noProof/>
                <w:webHidden/>
              </w:rPr>
              <w:t>83</w:t>
            </w:r>
            <w:r>
              <w:rPr>
                <w:noProof/>
                <w:webHidden/>
              </w:rPr>
              <w:fldChar w:fldCharType="end"/>
            </w:r>
          </w:hyperlink>
        </w:p>
        <w:p w14:paraId="2F04F1F8" w14:textId="130907BC" w:rsidR="0041330C" w:rsidRDefault="0041330C">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29" w:history="1">
            <w:r w:rsidRPr="00D84163">
              <w:rPr>
                <w:rStyle w:val="-"/>
                <w:rFonts w:eastAsia="SimSun"/>
                <w:noProof/>
                <w:lang w:val="el-GR"/>
              </w:rPr>
              <w:t>1.2.1.</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bCs/>
                <w:noProof/>
                <w:lang w:val="el-GR"/>
              </w:rPr>
              <w:t>Συνοπτική Περιγραφή των υπηρεσιών και της λειτουργίας του Φορέα Λειτουργίας (σε σχέση με το αντικείμενο και τις απαιτήσεις του έργου)</w:t>
            </w:r>
            <w:r>
              <w:rPr>
                <w:noProof/>
                <w:webHidden/>
              </w:rPr>
              <w:tab/>
            </w:r>
            <w:r>
              <w:rPr>
                <w:noProof/>
                <w:webHidden/>
              </w:rPr>
              <w:fldChar w:fldCharType="begin"/>
            </w:r>
            <w:r>
              <w:rPr>
                <w:noProof/>
                <w:webHidden/>
              </w:rPr>
              <w:instrText xml:space="preserve"> PAGEREF _Toc202354729 \h </w:instrText>
            </w:r>
            <w:r>
              <w:rPr>
                <w:noProof/>
                <w:webHidden/>
              </w:rPr>
            </w:r>
            <w:r>
              <w:rPr>
                <w:noProof/>
                <w:webHidden/>
              </w:rPr>
              <w:fldChar w:fldCharType="separate"/>
            </w:r>
            <w:r w:rsidR="00096E40">
              <w:rPr>
                <w:noProof/>
                <w:webHidden/>
              </w:rPr>
              <w:t>83</w:t>
            </w:r>
            <w:r>
              <w:rPr>
                <w:noProof/>
                <w:webHidden/>
              </w:rPr>
              <w:fldChar w:fldCharType="end"/>
            </w:r>
          </w:hyperlink>
        </w:p>
        <w:p w14:paraId="6BC37715" w14:textId="62056114" w:rsidR="0041330C" w:rsidRDefault="0041330C">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30" w:history="1">
            <w:r w:rsidRPr="00D84163">
              <w:rPr>
                <w:rStyle w:val="-"/>
                <w:rFonts w:eastAsia="SimSun"/>
                <w:noProof/>
                <w:lang w:val="el-GR"/>
              </w:rPr>
              <w:t>1.2.2.</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bCs/>
                <w:noProof/>
                <w:lang w:val="el-GR"/>
              </w:rPr>
              <w:t>Συνοπτική περιγραφή υφιστάμενων υποδομών</w:t>
            </w:r>
            <w:r>
              <w:rPr>
                <w:noProof/>
                <w:webHidden/>
              </w:rPr>
              <w:tab/>
            </w:r>
            <w:r>
              <w:rPr>
                <w:noProof/>
                <w:webHidden/>
              </w:rPr>
              <w:fldChar w:fldCharType="begin"/>
            </w:r>
            <w:r>
              <w:rPr>
                <w:noProof/>
                <w:webHidden/>
              </w:rPr>
              <w:instrText xml:space="preserve"> PAGEREF _Toc202354730 \h </w:instrText>
            </w:r>
            <w:r>
              <w:rPr>
                <w:noProof/>
                <w:webHidden/>
              </w:rPr>
            </w:r>
            <w:r>
              <w:rPr>
                <w:noProof/>
                <w:webHidden/>
              </w:rPr>
              <w:fldChar w:fldCharType="separate"/>
            </w:r>
            <w:r w:rsidR="00096E40">
              <w:rPr>
                <w:noProof/>
                <w:webHidden/>
              </w:rPr>
              <w:t>84</w:t>
            </w:r>
            <w:r>
              <w:rPr>
                <w:noProof/>
                <w:webHidden/>
              </w:rPr>
              <w:fldChar w:fldCharType="end"/>
            </w:r>
          </w:hyperlink>
        </w:p>
        <w:p w14:paraId="44BC3F1D" w14:textId="1B87F153" w:rsidR="0041330C" w:rsidRDefault="0041330C">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31" w:history="1">
            <w:r w:rsidRPr="00D84163">
              <w:rPr>
                <w:rStyle w:val="-"/>
                <w:rFonts w:eastAsia="SimSun"/>
                <w:noProof/>
                <w:lang w:val="el-GR"/>
              </w:rPr>
              <w:t>1.2.3.</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bCs/>
                <w:noProof/>
                <w:lang w:val="el-GR"/>
              </w:rPr>
              <w:t>Παρούσα Κατάσταση – Αναγκαιότητα Υλοποίησης</w:t>
            </w:r>
            <w:r>
              <w:rPr>
                <w:noProof/>
                <w:webHidden/>
              </w:rPr>
              <w:tab/>
            </w:r>
            <w:r>
              <w:rPr>
                <w:noProof/>
                <w:webHidden/>
              </w:rPr>
              <w:fldChar w:fldCharType="begin"/>
            </w:r>
            <w:r>
              <w:rPr>
                <w:noProof/>
                <w:webHidden/>
              </w:rPr>
              <w:instrText xml:space="preserve"> PAGEREF _Toc202354731 \h </w:instrText>
            </w:r>
            <w:r>
              <w:rPr>
                <w:noProof/>
                <w:webHidden/>
              </w:rPr>
            </w:r>
            <w:r>
              <w:rPr>
                <w:noProof/>
                <w:webHidden/>
              </w:rPr>
              <w:fldChar w:fldCharType="separate"/>
            </w:r>
            <w:r w:rsidR="00096E40">
              <w:rPr>
                <w:noProof/>
                <w:webHidden/>
              </w:rPr>
              <w:t>84</w:t>
            </w:r>
            <w:r>
              <w:rPr>
                <w:noProof/>
                <w:webHidden/>
              </w:rPr>
              <w:fldChar w:fldCharType="end"/>
            </w:r>
          </w:hyperlink>
        </w:p>
        <w:p w14:paraId="04CE1754" w14:textId="77F3E43A" w:rsidR="0041330C" w:rsidRDefault="0041330C">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32" w:history="1">
            <w:r w:rsidRPr="00D84163">
              <w:rPr>
                <w:rStyle w:val="-"/>
                <w:rFonts w:eastAsia="SimSun"/>
                <w:noProof/>
                <w:lang w:val="el-GR"/>
              </w:rPr>
              <w:t>1.3.</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noProof/>
                <w:lang w:val="el-GR"/>
              </w:rPr>
              <w:t xml:space="preserve">Το </w:t>
            </w:r>
            <w:r w:rsidRPr="00D84163">
              <w:rPr>
                <w:rStyle w:val="-"/>
                <w:noProof/>
                <w:lang w:val="el-GR" w:eastAsia="el-GR"/>
              </w:rPr>
              <w:t>Δημόσιο Υπολογιστικό Νέφος της ΕΔΥΤΕ (</w:t>
            </w:r>
            <w:r w:rsidRPr="00D84163">
              <w:rPr>
                <w:rStyle w:val="-"/>
                <w:noProof/>
                <w:lang w:val="en-US" w:eastAsia="el-GR"/>
              </w:rPr>
              <w:t>Amazon</w:t>
            </w:r>
            <w:r w:rsidRPr="00D84163">
              <w:rPr>
                <w:rStyle w:val="-"/>
                <w:noProof/>
                <w:lang w:val="el-GR" w:eastAsia="el-GR"/>
              </w:rPr>
              <w:t xml:space="preserve"> </w:t>
            </w:r>
            <w:r w:rsidRPr="00D84163">
              <w:rPr>
                <w:rStyle w:val="-"/>
                <w:noProof/>
                <w:lang w:val="en-US" w:eastAsia="el-GR"/>
              </w:rPr>
              <w:t>Cloud</w:t>
            </w:r>
            <w:r w:rsidRPr="00D84163">
              <w:rPr>
                <w:rStyle w:val="-"/>
                <w:noProof/>
                <w:lang w:val="el-GR" w:eastAsia="el-GR"/>
              </w:rPr>
              <w:t>)</w:t>
            </w:r>
            <w:r>
              <w:rPr>
                <w:noProof/>
                <w:webHidden/>
              </w:rPr>
              <w:tab/>
            </w:r>
            <w:r>
              <w:rPr>
                <w:noProof/>
                <w:webHidden/>
              </w:rPr>
              <w:fldChar w:fldCharType="begin"/>
            </w:r>
            <w:r>
              <w:rPr>
                <w:noProof/>
                <w:webHidden/>
              </w:rPr>
              <w:instrText xml:space="preserve"> PAGEREF _Toc202354732 \h </w:instrText>
            </w:r>
            <w:r>
              <w:rPr>
                <w:noProof/>
                <w:webHidden/>
              </w:rPr>
            </w:r>
            <w:r>
              <w:rPr>
                <w:noProof/>
                <w:webHidden/>
              </w:rPr>
              <w:fldChar w:fldCharType="separate"/>
            </w:r>
            <w:r w:rsidR="00096E40">
              <w:rPr>
                <w:noProof/>
                <w:webHidden/>
              </w:rPr>
              <w:t>85</w:t>
            </w:r>
            <w:r>
              <w:rPr>
                <w:noProof/>
                <w:webHidden/>
              </w:rPr>
              <w:fldChar w:fldCharType="end"/>
            </w:r>
          </w:hyperlink>
        </w:p>
        <w:p w14:paraId="7161922F" w14:textId="02617394" w:rsidR="0041330C" w:rsidRDefault="0041330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33" w:history="1">
            <w:r w:rsidRPr="00D84163">
              <w:rPr>
                <w:rStyle w:val="-"/>
                <w:rFonts w:eastAsia="SimSun"/>
                <w:noProof/>
              </w:rPr>
              <w:t>1.3.1.</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noProof/>
                <w:lang w:val="el-GR"/>
              </w:rPr>
              <w:t>Περιγραφή</w:t>
            </w:r>
            <w:r>
              <w:rPr>
                <w:noProof/>
                <w:webHidden/>
              </w:rPr>
              <w:tab/>
            </w:r>
            <w:r>
              <w:rPr>
                <w:noProof/>
                <w:webHidden/>
              </w:rPr>
              <w:fldChar w:fldCharType="begin"/>
            </w:r>
            <w:r>
              <w:rPr>
                <w:noProof/>
                <w:webHidden/>
              </w:rPr>
              <w:instrText xml:space="preserve"> PAGEREF _Toc202354733 \h </w:instrText>
            </w:r>
            <w:r>
              <w:rPr>
                <w:noProof/>
                <w:webHidden/>
              </w:rPr>
            </w:r>
            <w:r>
              <w:rPr>
                <w:noProof/>
                <w:webHidden/>
              </w:rPr>
              <w:fldChar w:fldCharType="separate"/>
            </w:r>
            <w:r w:rsidR="00096E40">
              <w:rPr>
                <w:noProof/>
                <w:webHidden/>
              </w:rPr>
              <w:t>85</w:t>
            </w:r>
            <w:r>
              <w:rPr>
                <w:noProof/>
                <w:webHidden/>
              </w:rPr>
              <w:fldChar w:fldCharType="end"/>
            </w:r>
          </w:hyperlink>
        </w:p>
        <w:p w14:paraId="4731F668" w14:textId="4332F172" w:rsidR="0041330C" w:rsidRDefault="0041330C">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34" w:history="1">
            <w:r w:rsidRPr="00D84163">
              <w:rPr>
                <w:rStyle w:val="-"/>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_Toc202354734 \h </w:instrText>
            </w:r>
            <w:r>
              <w:rPr>
                <w:noProof/>
                <w:webHidden/>
              </w:rPr>
            </w:r>
            <w:r>
              <w:rPr>
                <w:noProof/>
                <w:webHidden/>
              </w:rPr>
              <w:fldChar w:fldCharType="separate"/>
            </w:r>
            <w:r w:rsidR="00096E40">
              <w:rPr>
                <w:noProof/>
                <w:webHidden/>
              </w:rPr>
              <w:t>90</w:t>
            </w:r>
            <w:r>
              <w:rPr>
                <w:noProof/>
                <w:webHidden/>
              </w:rPr>
              <w:fldChar w:fldCharType="end"/>
            </w:r>
          </w:hyperlink>
        </w:p>
        <w:p w14:paraId="62C6CBD2" w14:textId="146DDA83" w:rsidR="0041330C" w:rsidRDefault="0041330C">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35" w:history="1">
            <w:r w:rsidRPr="00D84163">
              <w:rPr>
                <w:rStyle w:val="-"/>
                <w:noProof/>
                <w:lang w:val="el-GR"/>
              </w:rPr>
              <w:t>2.1</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Αντικείμενο της Σύμβασης</w:t>
            </w:r>
            <w:r>
              <w:rPr>
                <w:noProof/>
                <w:webHidden/>
              </w:rPr>
              <w:tab/>
            </w:r>
            <w:r>
              <w:rPr>
                <w:noProof/>
                <w:webHidden/>
              </w:rPr>
              <w:fldChar w:fldCharType="begin"/>
            </w:r>
            <w:r>
              <w:rPr>
                <w:noProof/>
                <w:webHidden/>
              </w:rPr>
              <w:instrText xml:space="preserve"> PAGEREF _Toc202354735 \h </w:instrText>
            </w:r>
            <w:r>
              <w:rPr>
                <w:noProof/>
                <w:webHidden/>
              </w:rPr>
            </w:r>
            <w:r>
              <w:rPr>
                <w:noProof/>
                <w:webHidden/>
              </w:rPr>
              <w:fldChar w:fldCharType="separate"/>
            </w:r>
            <w:r w:rsidR="00096E40">
              <w:rPr>
                <w:noProof/>
                <w:webHidden/>
              </w:rPr>
              <w:t>91</w:t>
            </w:r>
            <w:r>
              <w:rPr>
                <w:noProof/>
                <w:webHidden/>
              </w:rPr>
              <w:fldChar w:fldCharType="end"/>
            </w:r>
          </w:hyperlink>
        </w:p>
        <w:p w14:paraId="7F862189" w14:textId="0E985217" w:rsidR="0041330C" w:rsidRDefault="0041330C">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36" w:history="1">
            <w:r w:rsidRPr="00D84163">
              <w:rPr>
                <w:rStyle w:val="-"/>
                <w:noProof/>
                <w:lang w:val="el-GR"/>
              </w:rPr>
              <w:t>2.2</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Σκοπός και Στόχοι της Σύμβασης</w:t>
            </w:r>
            <w:r>
              <w:rPr>
                <w:noProof/>
                <w:webHidden/>
              </w:rPr>
              <w:tab/>
            </w:r>
            <w:r>
              <w:rPr>
                <w:noProof/>
                <w:webHidden/>
              </w:rPr>
              <w:fldChar w:fldCharType="begin"/>
            </w:r>
            <w:r>
              <w:rPr>
                <w:noProof/>
                <w:webHidden/>
              </w:rPr>
              <w:instrText xml:space="preserve"> PAGEREF _Toc202354736 \h </w:instrText>
            </w:r>
            <w:r>
              <w:rPr>
                <w:noProof/>
                <w:webHidden/>
              </w:rPr>
            </w:r>
            <w:r>
              <w:rPr>
                <w:noProof/>
                <w:webHidden/>
              </w:rPr>
              <w:fldChar w:fldCharType="separate"/>
            </w:r>
            <w:r w:rsidR="00096E40">
              <w:rPr>
                <w:noProof/>
                <w:webHidden/>
              </w:rPr>
              <w:t>94</w:t>
            </w:r>
            <w:r>
              <w:rPr>
                <w:noProof/>
                <w:webHidden/>
              </w:rPr>
              <w:fldChar w:fldCharType="end"/>
            </w:r>
          </w:hyperlink>
        </w:p>
        <w:p w14:paraId="57C17456" w14:textId="6E234A9E" w:rsidR="0041330C" w:rsidRDefault="0041330C">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37" w:history="1">
            <w:r w:rsidRPr="00D84163">
              <w:rPr>
                <w:rStyle w:val="-"/>
                <w:noProof/>
                <w:lang w:val="el-GR"/>
              </w:rPr>
              <w:t>3.</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Αρχιτεκτονική</w:t>
            </w:r>
            <w:r>
              <w:rPr>
                <w:noProof/>
                <w:webHidden/>
              </w:rPr>
              <w:tab/>
            </w:r>
            <w:r>
              <w:rPr>
                <w:noProof/>
                <w:webHidden/>
              </w:rPr>
              <w:fldChar w:fldCharType="begin"/>
            </w:r>
            <w:r>
              <w:rPr>
                <w:noProof/>
                <w:webHidden/>
              </w:rPr>
              <w:instrText xml:space="preserve"> PAGEREF _Toc202354737 \h </w:instrText>
            </w:r>
            <w:r>
              <w:rPr>
                <w:noProof/>
                <w:webHidden/>
              </w:rPr>
            </w:r>
            <w:r>
              <w:rPr>
                <w:noProof/>
                <w:webHidden/>
              </w:rPr>
              <w:fldChar w:fldCharType="separate"/>
            </w:r>
            <w:r w:rsidR="00096E40">
              <w:rPr>
                <w:noProof/>
                <w:webHidden/>
              </w:rPr>
              <w:t>94</w:t>
            </w:r>
            <w:r>
              <w:rPr>
                <w:noProof/>
                <w:webHidden/>
              </w:rPr>
              <w:fldChar w:fldCharType="end"/>
            </w:r>
          </w:hyperlink>
        </w:p>
        <w:p w14:paraId="3398F2EA" w14:textId="23797B5A" w:rsidR="0041330C" w:rsidRDefault="0041330C">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38" w:history="1">
            <w:r w:rsidRPr="00D84163">
              <w:rPr>
                <w:rStyle w:val="-"/>
                <w:noProof/>
                <w:lang w:val="el-GR"/>
              </w:rPr>
              <w:t>3.1</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Γενικές Αρχές Σχεδιασμού Ολοκληρωμένου Πληροφοριακού Συστήματος</w:t>
            </w:r>
            <w:r>
              <w:rPr>
                <w:noProof/>
                <w:webHidden/>
              </w:rPr>
              <w:tab/>
            </w:r>
            <w:r>
              <w:rPr>
                <w:noProof/>
                <w:webHidden/>
              </w:rPr>
              <w:fldChar w:fldCharType="begin"/>
            </w:r>
            <w:r>
              <w:rPr>
                <w:noProof/>
                <w:webHidden/>
              </w:rPr>
              <w:instrText xml:space="preserve"> PAGEREF _Toc202354738 \h </w:instrText>
            </w:r>
            <w:r>
              <w:rPr>
                <w:noProof/>
                <w:webHidden/>
              </w:rPr>
            </w:r>
            <w:r>
              <w:rPr>
                <w:noProof/>
                <w:webHidden/>
              </w:rPr>
              <w:fldChar w:fldCharType="separate"/>
            </w:r>
            <w:r w:rsidR="00096E40">
              <w:rPr>
                <w:noProof/>
                <w:webHidden/>
              </w:rPr>
              <w:t>95</w:t>
            </w:r>
            <w:r>
              <w:rPr>
                <w:noProof/>
                <w:webHidden/>
              </w:rPr>
              <w:fldChar w:fldCharType="end"/>
            </w:r>
          </w:hyperlink>
        </w:p>
        <w:p w14:paraId="0DABD586" w14:textId="2B6ACD29" w:rsidR="0041330C" w:rsidRDefault="0041330C">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39" w:history="1">
            <w:r w:rsidRPr="00D84163">
              <w:rPr>
                <w:rStyle w:val="-"/>
                <w:noProof/>
                <w:lang w:val="el-GR"/>
              </w:rPr>
              <w:t>3.2</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Λογική Αρχιτεκτονική</w:t>
            </w:r>
            <w:r>
              <w:rPr>
                <w:noProof/>
                <w:webHidden/>
              </w:rPr>
              <w:tab/>
            </w:r>
            <w:r>
              <w:rPr>
                <w:noProof/>
                <w:webHidden/>
              </w:rPr>
              <w:fldChar w:fldCharType="begin"/>
            </w:r>
            <w:r>
              <w:rPr>
                <w:noProof/>
                <w:webHidden/>
              </w:rPr>
              <w:instrText xml:space="preserve"> PAGEREF _Toc202354739 \h </w:instrText>
            </w:r>
            <w:r>
              <w:rPr>
                <w:noProof/>
                <w:webHidden/>
              </w:rPr>
            </w:r>
            <w:r>
              <w:rPr>
                <w:noProof/>
                <w:webHidden/>
              </w:rPr>
              <w:fldChar w:fldCharType="separate"/>
            </w:r>
            <w:r w:rsidR="00096E40">
              <w:rPr>
                <w:noProof/>
                <w:webHidden/>
              </w:rPr>
              <w:t>98</w:t>
            </w:r>
            <w:r>
              <w:rPr>
                <w:noProof/>
                <w:webHidden/>
              </w:rPr>
              <w:fldChar w:fldCharType="end"/>
            </w:r>
          </w:hyperlink>
        </w:p>
        <w:p w14:paraId="142B3958" w14:textId="219ECB05" w:rsidR="0041330C" w:rsidRDefault="0041330C">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40" w:history="1">
            <w:r w:rsidRPr="00D84163">
              <w:rPr>
                <w:rStyle w:val="-"/>
                <w:noProof/>
                <w:lang w:val="el-GR"/>
              </w:rPr>
              <w:t>3.3</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Χρήστες και Ρόλοι Συστήματος</w:t>
            </w:r>
            <w:r>
              <w:rPr>
                <w:noProof/>
                <w:webHidden/>
              </w:rPr>
              <w:tab/>
            </w:r>
            <w:r>
              <w:rPr>
                <w:noProof/>
                <w:webHidden/>
              </w:rPr>
              <w:fldChar w:fldCharType="begin"/>
            </w:r>
            <w:r>
              <w:rPr>
                <w:noProof/>
                <w:webHidden/>
              </w:rPr>
              <w:instrText xml:space="preserve"> PAGEREF _Toc202354740 \h </w:instrText>
            </w:r>
            <w:r>
              <w:rPr>
                <w:noProof/>
                <w:webHidden/>
              </w:rPr>
            </w:r>
            <w:r>
              <w:rPr>
                <w:noProof/>
                <w:webHidden/>
              </w:rPr>
              <w:fldChar w:fldCharType="separate"/>
            </w:r>
            <w:r w:rsidR="00096E40">
              <w:rPr>
                <w:noProof/>
                <w:webHidden/>
              </w:rPr>
              <w:t>98</w:t>
            </w:r>
            <w:r>
              <w:rPr>
                <w:noProof/>
                <w:webHidden/>
              </w:rPr>
              <w:fldChar w:fldCharType="end"/>
            </w:r>
          </w:hyperlink>
        </w:p>
        <w:p w14:paraId="59439944" w14:textId="07D233CE" w:rsidR="0041330C" w:rsidRDefault="0041330C">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41" w:history="1">
            <w:r w:rsidRPr="00D84163">
              <w:rPr>
                <w:rStyle w:val="-"/>
                <w:noProof/>
                <w:lang w:val="el-GR"/>
              </w:rPr>
              <w:t>4.</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Λειτουργικές Απαιτήσεις</w:t>
            </w:r>
            <w:r>
              <w:rPr>
                <w:noProof/>
                <w:webHidden/>
              </w:rPr>
              <w:tab/>
            </w:r>
            <w:r>
              <w:rPr>
                <w:noProof/>
                <w:webHidden/>
              </w:rPr>
              <w:fldChar w:fldCharType="begin"/>
            </w:r>
            <w:r>
              <w:rPr>
                <w:noProof/>
                <w:webHidden/>
              </w:rPr>
              <w:instrText xml:space="preserve"> PAGEREF _Toc202354741 \h </w:instrText>
            </w:r>
            <w:r>
              <w:rPr>
                <w:noProof/>
                <w:webHidden/>
              </w:rPr>
            </w:r>
            <w:r>
              <w:rPr>
                <w:noProof/>
                <w:webHidden/>
              </w:rPr>
              <w:fldChar w:fldCharType="separate"/>
            </w:r>
            <w:r w:rsidR="00096E40">
              <w:rPr>
                <w:noProof/>
                <w:webHidden/>
              </w:rPr>
              <w:t>99</w:t>
            </w:r>
            <w:r>
              <w:rPr>
                <w:noProof/>
                <w:webHidden/>
              </w:rPr>
              <w:fldChar w:fldCharType="end"/>
            </w:r>
          </w:hyperlink>
        </w:p>
        <w:p w14:paraId="115BBDAB" w14:textId="5332B942" w:rsidR="0041330C" w:rsidRDefault="0041330C">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42" w:history="1">
            <w:r w:rsidRPr="00D84163">
              <w:rPr>
                <w:rStyle w:val="-"/>
                <w:noProof/>
                <w:lang w:val="el-GR"/>
              </w:rPr>
              <w:t>4.1</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Υποσυστήματα</w:t>
            </w:r>
            <w:r>
              <w:rPr>
                <w:noProof/>
                <w:webHidden/>
              </w:rPr>
              <w:tab/>
            </w:r>
            <w:r>
              <w:rPr>
                <w:noProof/>
                <w:webHidden/>
              </w:rPr>
              <w:fldChar w:fldCharType="begin"/>
            </w:r>
            <w:r>
              <w:rPr>
                <w:noProof/>
                <w:webHidden/>
              </w:rPr>
              <w:instrText xml:space="preserve"> PAGEREF _Toc202354742 \h </w:instrText>
            </w:r>
            <w:r>
              <w:rPr>
                <w:noProof/>
                <w:webHidden/>
              </w:rPr>
            </w:r>
            <w:r>
              <w:rPr>
                <w:noProof/>
                <w:webHidden/>
              </w:rPr>
              <w:fldChar w:fldCharType="separate"/>
            </w:r>
            <w:r w:rsidR="00096E40">
              <w:rPr>
                <w:noProof/>
                <w:webHidden/>
              </w:rPr>
              <w:t>99</w:t>
            </w:r>
            <w:r>
              <w:rPr>
                <w:noProof/>
                <w:webHidden/>
              </w:rPr>
              <w:fldChar w:fldCharType="end"/>
            </w:r>
          </w:hyperlink>
        </w:p>
        <w:p w14:paraId="0787F52F" w14:textId="208B9A97" w:rsidR="0041330C" w:rsidRDefault="0041330C">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43" w:history="1">
            <w:r w:rsidRPr="00D84163">
              <w:rPr>
                <w:rStyle w:val="-"/>
                <w:noProof/>
                <w:lang w:val="el-GR"/>
              </w:rPr>
              <w:t>5.</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Οριζόντιες Απαιτήσεις</w:t>
            </w:r>
            <w:r>
              <w:rPr>
                <w:noProof/>
                <w:webHidden/>
              </w:rPr>
              <w:tab/>
            </w:r>
            <w:r>
              <w:rPr>
                <w:noProof/>
                <w:webHidden/>
              </w:rPr>
              <w:fldChar w:fldCharType="begin"/>
            </w:r>
            <w:r>
              <w:rPr>
                <w:noProof/>
                <w:webHidden/>
              </w:rPr>
              <w:instrText xml:space="preserve"> PAGEREF _Toc202354743 \h </w:instrText>
            </w:r>
            <w:r>
              <w:rPr>
                <w:noProof/>
                <w:webHidden/>
              </w:rPr>
            </w:r>
            <w:r>
              <w:rPr>
                <w:noProof/>
                <w:webHidden/>
              </w:rPr>
              <w:fldChar w:fldCharType="separate"/>
            </w:r>
            <w:r w:rsidR="00096E40">
              <w:rPr>
                <w:noProof/>
                <w:webHidden/>
              </w:rPr>
              <w:t>102</w:t>
            </w:r>
            <w:r>
              <w:rPr>
                <w:noProof/>
                <w:webHidden/>
              </w:rPr>
              <w:fldChar w:fldCharType="end"/>
            </w:r>
          </w:hyperlink>
        </w:p>
        <w:p w14:paraId="05D5B810" w14:textId="3AD74F7D" w:rsidR="0041330C" w:rsidRDefault="0041330C">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44" w:history="1">
            <w:r w:rsidRPr="00D84163">
              <w:rPr>
                <w:rStyle w:val="-"/>
                <w:noProof/>
                <w:lang w:val="el-GR"/>
              </w:rPr>
              <w:t>5.1</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Δοκιμές ασφαλείας</w:t>
            </w:r>
            <w:r>
              <w:rPr>
                <w:noProof/>
                <w:webHidden/>
              </w:rPr>
              <w:tab/>
            </w:r>
            <w:r>
              <w:rPr>
                <w:noProof/>
                <w:webHidden/>
              </w:rPr>
              <w:fldChar w:fldCharType="begin"/>
            </w:r>
            <w:r>
              <w:rPr>
                <w:noProof/>
                <w:webHidden/>
              </w:rPr>
              <w:instrText xml:space="preserve"> PAGEREF _Toc202354744 \h </w:instrText>
            </w:r>
            <w:r>
              <w:rPr>
                <w:noProof/>
                <w:webHidden/>
              </w:rPr>
            </w:r>
            <w:r>
              <w:rPr>
                <w:noProof/>
                <w:webHidden/>
              </w:rPr>
              <w:fldChar w:fldCharType="separate"/>
            </w:r>
            <w:r w:rsidR="00096E40">
              <w:rPr>
                <w:noProof/>
                <w:webHidden/>
              </w:rPr>
              <w:t>102</w:t>
            </w:r>
            <w:r>
              <w:rPr>
                <w:noProof/>
                <w:webHidden/>
              </w:rPr>
              <w:fldChar w:fldCharType="end"/>
            </w:r>
          </w:hyperlink>
        </w:p>
        <w:p w14:paraId="7302E2D3" w14:textId="3FD9A7BD" w:rsidR="0041330C" w:rsidRDefault="0041330C">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45" w:history="1">
            <w:r w:rsidRPr="00D84163">
              <w:rPr>
                <w:rStyle w:val="-"/>
                <w:noProof/>
                <w:lang w:val="el-GR"/>
              </w:rPr>
              <w:t>5.2</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Λειτουργικές Απαιτήσεις Διαλειτουργικότητας</w:t>
            </w:r>
            <w:r>
              <w:rPr>
                <w:noProof/>
                <w:webHidden/>
              </w:rPr>
              <w:tab/>
            </w:r>
            <w:r>
              <w:rPr>
                <w:noProof/>
                <w:webHidden/>
              </w:rPr>
              <w:fldChar w:fldCharType="begin"/>
            </w:r>
            <w:r>
              <w:rPr>
                <w:noProof/>
                <w:webHidden/>
              </w:rPr>
              <w:instrText xml:space="preserve"> PAGEREF _Toc202354745 \h </w:instrText>
            </w:r>
            <w:r>
              <w:rPr>
                <w:noProof/>
                <w:webHidden/>
              </w:rPr>
            </w:r>
            <w:r>
              <w:rPr>
                <w:noProof/>
                <w:webHidden/>
              </w:rPr>
              <w:fldChar w:fldCharType="separate"/>
            </w:r>
            <w:r w:rsidR="00096E40">
              <w:rPr>
                <w:noProof/>
                <w:webHidden/>
              </w:rPr>
              <w:t>102</w:t>
            </w:r>
            <w:r>
              <w:rPr>
                <w:noProof/>
                <w:webHidden/>
              </w:rPr>
              <w:fldChar w:fldCharType="end"/>
            </w:r>
          </w:hyperlink>
        </w:p>
        <w:p w14:paraId="50C4AE84" w14:textId="02E2C31F" w:rsidR="0041330C" w:rsidRDefault="0041330C">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46" w:history="1">
            <w:r w:rsidRPr="00D84163">
              <w:rPr>
                <w:rStyle w:val="-"/>
                <w:noProof/>
                <w:lang w:val="el-GR"/>
              </w:rPr>
              <w:t>5.3</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Ασφάλεια Συστήματος  και Προστασία Ιδιωτικότητας</w:t>
            </w:r>
            <w:r>
              <w:rPr>
                <w:noProof/>
                <w:webHidden/>
              </w:rPr>
              <w:tab/>
            </w:r>
            <w:r>
              <w:rPr>
                <w:noProof/>
                <w:webHidden/>
              </w:rPr>
              <w:fldChar w:fldCharType="begin"/>
            </w:r>
            <w:r>
              <w:rPr>
                <w:noProof/>
                <w:webHidden/>
              </w:rPr>
              <w:instrText xml:space="preserve"> PAGEREF _Toc202354746 \h </w:instrText>
            </w:r>
            <w:r>
              <w:rPr>
                <w:noProof/>
                <w:webHidden/>
              </w:rPr>
            </w:r>
            <w:r>
              <w:rPr>
                <w:noProof/>
                <w:webHidden/>
              </w:rPr>
              <w:fldChar w:fldCharType="separate"/>
            </w:r>
            <w:r w:rsidR="00096E40">
              <w:rPr>
                <w:noProof/>
                <w:webHidden/>
              </w:rPr>
              <w:t>103</w:t>
            </w:r>
            <w:r>
              <w:rPr>
                <w:noProof/>
                <w:webHidden/>
              </w:rPr>
              <w:fldChar w:fldCharType="end"/>
            </w:r>
          </w:hyperlink>
        </w:p>
        <w:p w14:paraId="2467CD28" w14:textId="2E93B6D2" w:rsidR="0041330C" w:rsidRDefault="0041330C">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47" w:history="1">
            <w:r w:rsidRPr="00D84163">
              <w:rPr>
                <w:rStyle w:val="-"/>
                <w:noProof/>
                <w:lang w:val="el-GR"/>
              </w:rPr>
              <w:t>5.4</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Διαστασιολόγηση Συστήματος</w:t>
            </w:r>
            <w:r>
              <w:rPr>
                <w:noProof/>
                <w:webHidden/>
              </w:rPr>
              <w:tab/>
            </w:r>
            <w:r>
              <w:rPr>
                <w:noProof/>
                <w:webHidden/>
              </w:rPr>
              <w:fldChar w:fldCharType="begin"/>
            </w:r>
            <w:r>
              <w:rPr>
                <w:noProof/>
                <w:webHidden/>
              </w:rPr>
              <w:instrText xml:space="preserve"> PAGEREF _Toc202354747 \h </w:instrText>
            </w:r>
            <w:r>
              <w:rPr>
                <w:noProof/>
                <w:webHidden/>
              </w:rPr>
            </w:r>
            <w:r>
              <w:rPr>
                <w:noProof/>
                <w:webHidden/>
              </w:rPr>
              <w:fldChar w:fldCharType="separate"/>
            </w:r>
            <w:r w:rsidR="00096E40">
              <w:rPr>
                <w:noProof/>
                <w:webHidden/>
              </w:rPr>
              <w:t>103</w:t>
            </w:r>
            <w:r>
              <w:rPr>
                <w:noProof/>
                <w:webHidden/>
              </w:rPr>
              <w:fldChar w:fldCharType="end"/>
            </w:r>
          </w:hyperlink>
        </w:p>
        <w:p w14:paraId="3D362AC8" w14:textId="72D88B66" w:rsidR="0041330C" w:rsidRDefault="0041330C">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48" w:history="1">
            <w:r w:rsidRPr="00D84163">
              <w:rPr>
                <w:rStyle w:val="-"/>
                <w:noProof/>
                <w:lang w:val="el-GR"/>
              </w:rPr>
              <w:t>5.5</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Προσβασιμότητα – Ευχρηστία</w:t>
            </w:r>
            <w:r>
              <w:rPr>
                <w:noProof/>
                <w:webHidden/>
              </w:rPr>
              <w:tab/>
            </w:r>
            <w:r>
              <w:rPr>
                <w:noProof/>
                <w:webHidden/>
              </w:rPr>
              <w:fldChar w:fldCharType="begin"/>
            </w:r>
            <w:r>
              <w:rPr>
                <w:noProof/>
                <w:webHidden/>
              </w:rPr>
              <w:instrText xml:space="preserve"> PAGEREF _Toc202354748 \h </w:instrText>
            </w:r>
            <w:r>
              <w:rPr>
                <w:noProof/>
                <w:webHidden/>
              </w:rPr>
            </w:r>
            <w:r>
              <w:rPr>
                <w:noProof/>
                <w:webHidden/>
              </w:rPr>
              <w:fldChar w:fldCharType="separate"/>
            </w:r>
            <w:r w:rsidR="00096E40">
              <w:rPr>
                <w:noProof/>
                <w:webHidden/>
              </w:rPr>
              <w:t>104</w:t>
            </w:r>
            <w:r>
              <w:rPr>
                <w:noProof/>
                <w:webHidden/>
              </w:rPr>
              <w:fldChar w:fldCharType="end"/>
            </w:r>
          </w:hyperlink>
        </w:p>
        <w:p w14:paraId="62141DC9" w14:textId="62C10CCC" w:rsidR="0041330C" w:rsidRDefault="0041330C">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49" w:history="1">
            <w:r w:rsidRPr="00D84163">
              <w:rPr>
                <w:rStyle w:val="-"/>
                <w:noProof/>
                <w:lang w:val="el-GR"/>
              </w:rPr>
              <w:t>5.6</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Ανοικτά Πρότυπα και Δεδομένα</w:t>
            </w:r>
            <w:r>
              <w:rPr>
                <w:noProof/>
                <w:webHidden/>
              </w:rPr>
              <w:tab/>
            </w:r>
            <w:r>
              <w:rPr>
                <w:noProof/>
                <w:webHidden/>
              </w:rPr>
              <w:fldChar w:fldCharType="begin"/>
            </w:r>
            <w:r>
              <w:rPr>
                <w:noProof/>
                <w:webHidden/>
              </w:rPr>
              <w:instrText xml:space="preserve"> PAGEREF _Toc202354749 \h </w:instrText>
            </w:r>
            <w:r>
              <w:rPr>
                <w:noProof/>
                <w:webHidden/>
              </w:rPr>
            </w:r>
            <w:r>
              <w:rPr>
                <w:noProof/>
                <w:webHidden/>
              </w:rPr>
              <w:fldChar w:fldCharType="separate"/>
            </w:r>
            <w:r w:rsidR="00096E40">
              <w:rPr>
                <w:noProof/>
                <w:webHidden/>
              </w:rPr>
              <w:t>106</w:t>
            </w:r>
            <w:r>
              <w:rPr>
                <w:noProof/>
                <w:webHidden/>
              </w:rPr>
              <w:fldChar w:fldCharType="end"/>
            </w:r>
          </w:hyperlink>
        </w:p>
        <w:p w14:paraId="38C78DC6" w14:textId="70D9F4D7" w:rsidR="0041330C" w:rsidRDefault="0041330C">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50" w:history="1">
            <w:r w:rsidRPr="00D84163">
              <w:rPr>
                <w:rStyle w:val="-"/>
                <w:noProof/>
                <w:lang w:val="el-GR"/>
              </w:rPr>
              <w:t>5.7</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 xml:space="preserve">Συμβατότητα με </w:t>
            </w:r>
            <w:r w:rsidRPr="00D84163">
              <w:rPr>
                <w:rStyle w:val="-"/>
                <w:noProof/>
                <w:lang w:val="en-US"/>
              </w:rPr>
              <w:t xml:space="preserve">Cloud </w:t>
            </w:r>
            <w:r w:rsidRPr="00D84163">
              <w:rPr>
                <w:rStyle w:val="-"/>
                <w:noProof/>
                <w:lang w:val="el-GR"/>
              </w:rPr>
              <w:t>υποδομές</w:t>
            </w:r>
            <w:r>
              <w:rPr>
                <w:noProof/>
                <w:webHidden/>
              </w:rPr>
              <w:tab/>
            </w:r>
            <w:r>
              <w:rPr>
                <w:noProof/>
                <w:webHidden/>
              </w:rPr>
              <w:fldChar w:fldCharType="begin"/>
            </w:r>
            <w:r>
              <w:rPr>
                <w:noProof/>
                <w:webHidden/>
              </w:rPr>
              <w:instrText xml:space="preserve"> PAGEREF _Toc202354750 \h </w:instrText>
            </w:r>
            <w:r>
              <w:rPr>
                <w:noProof/>
                <w:webHidden/>
              </w:rPr>
            </w:r>
            <w:r>
              <w:rPr>
                <w:noProof/>
                <w:webHidden/>
              </w:rPr>
              <w:fldChar w:fldCharType="separate"/>
            </w:r>
            <w:r w:rsidR="00096E40">
              <w:rPr>
                <w:noProof/>
                <w:webHidden/>
              </w:rPr>
              <w:t>107</w:t>
            </w:r>
            <w:r>
              <w:rPr>
                <w:noProof/>
                <w:webHidden/>
              </w:rPr>
              <w:fldChar w:fldCharType="end"/>
            </w:r>
          </w:hyperlink>
        </w:p>
        <w:p w14:paraId="5A96B208" w14:textId="40CFD7CF" w:rsidR="0041330C" w:rsidRDefault="0041330C">
          <w:pPr>
            <w:pStyle w:val="40"/>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51" w:history="1">
            <w:r w:rsidRPr="00D84163">
              <w:rPr>
                <w:rStyle w:val="-"/>
                <w:noProof/>
                <w:lang w:val="el-GR"/>
              </w:rPr>
              <w:t>5.7.1</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 xml:space="preserve">Συμβατότητα με </w:t>
            </w:r>
            <w:r w:rsidRPr="00D84163">
              <w:rPr>
                <w:rStyle w:val="-"/>
                <w:noProof/>
                <w:lang w:val="en-US"/>
              </w:rPr>
              <w:t xml:space="preserve">Amazon </w:t>
            </w:r>
            <w:r w:rsidRPr="00D84163">
              <w:rPr>
                <w:rStyle w:val="-"/>
                <w:noProof/>
                <w:lang w:val="el-GR"/>
              </w:rPr>
              <w:t>Cloud</w:t>
            </w:r>
            <w:r>
              <w:rPr>
                <w:noProof/>
                <w:webHidden/>
              </w:rPr>
              <w:tab/>
            </w:r>
            <w:r>
              <w:rPr>
                <w:noProof/>
                <w:webHidden/>
              </w:rPr>
              <w:fldChar w:fldCharType="begin"/>
            </w:r>
            <w:r>
              <w:rPr>
                <w:noProof/>
                <w:webHidden/>
              </w:rPr>
              <w:instrText xml:space="preserve"> PAGEREF _Toc202354751 \h </w:instrText>
            </w:r>
            <w:r>
              <w:rPr>
                <w:noProof/>
                <w:webHidden/>
              </w:rPr>
            </w:r>
            <w:r>
              <w:rPr>
                <w:noProof/>
                <w:webHidden/>
              </w:rPr>
              <w:fldChar w:fldCharType="separate"/>
            </w:r>
            <w:r w:rsidR="00096E40">
              <w:rPr>
                <w:noProof/>
                <w:webHidden/>
              </w:rPr>
              <w:t>107</w:t>
            </w:r>
            <w:r>
              <w:rPr>
                <w:noProof/>
                <w:webHidden/>
              </w:rPr>
              <w:fldChar w:fldCharType="end"/>
            </w:r>
          </w:hyperlink>
        </w:p>
        <w:p w14:paraId="6238B339" w14:textId="3ACF65A2" w:rsidR="0041330C" w:rsidRDefault="0041330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52" w:history="1">
            <w:r w:rsidRPr="00D84163">
              <w:rPr>
                <w:rStyle w:val="-"/>
                <w:noProof/>
                <w:lang w:val="el-GR"/>
              </w:rPr>
              <w:t>5.7.1.1</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Απαιτήσεις φιλοξενίας έργου</w:t>
            </w:r>
            <w:r>
              <w:rPr>
                <w:noProof/>
                <w:webHidden/>
              </w:rPr>
              <w:tab/>
            </w:r>
            <w:r>
              <w:rPr>
                <w:noProof/>
                <w:webHidden/>
              </w:rPr>
              <w:fldChar w:fldCharType="begin"/>
            </w:r>
            <w:r>
              <w:rPr>
                <w:noProof/>
                <w:webHidden/>
              </w:rPr>
              <w:instrText xml:space="preserve"> PAGEREF _Toc202354752 \h </w:instrText>
            </w:r>
            <w:r>
              <w:rPr>
                <w:noProof/>
                <w:webHidden/>
              </w:rPr>
            </w:r>
            <w:r>
              <w:rPr>
                <w:noProof/>
                <w:webHidden/>
              </w:rPr>
              <w:fldChar w:fldCharType="separate"/>
            </w:r>
            <w:r w:rsidR="00096E40">
              <w:rPr>
                <w:noProof/>
                <w:webHidden/>
              </w:rPr>
              <w:t>107</w:t>
            </w:r>
            <w:r>
              <w:rPr>
                <w:noProof/>
                <w:webHidden/>
              </w:rPr>
              <w:fldChar w:fldCharType="end"/>
            </w:r>
          </w:hyperlink>
        </w:p>
        <w:p w14:paraId="34407523" w14:textId="1F58559D" w:rsidR="0041330C" w:rsidRDefault="0041330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53" w:history="1">
            <w:r w:rsidRPr="00D84163">
              <w:rPr>
                <w:rStyle w:val="-"/>
                <w:noProof/>
                <w:lang w:val="el-GR"/>
              </w:rPr>
              <w:t>5.7.1.2</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Πρόβλεψη και Διαχείριση κόστους στο Υπολογιστικό Νέφος</w:t>
            </w:r>
            <w:r>
              <w:rPr>
                <w:noProof/>
                <w:webHidden/>
              </w:rPr>
              <w:tab/>
            </w:r>
            <w:r>
              <w:rPr>
                <w:noProof/>
                <w:webHidden/>
              </w:rPr>
              <w:fldChar w:fldCharType="begin"/>
            </w:r>
            <w:r>
              <w:rPr>
                <w:noProof/>
                <w:webHidden/>
              </w:rPr>
              <w:instrText xml:space="preserve"> PAGEREF _Toc202354753 \h </w:instrText>
            </w:r>
            <w:r>
              <w:rPr>
                <w:noProof/>
                <w:webHidden/>
              </w:rPr>
            </w:r>
            <w:r>
              <w:rPr>
                <w:noProof/>
                <w:webHidden/>
              </w:rPr>
              <w:fldChar w:fldCharType="separate"/>
            </w:r>
            <w:r w:rsidR="00096E40">
              <w:rPr>
                <w:noProof/>
                <w:webHidden/>
              </w:rPr>
              <w:t>109</w:t>
            </w:r>
            <w:r>
              <w:rPr>
                <w:noProof/>
                <w:webHidden/>
              </w:rPr>
              <w:fldChar w:fldCharType="end"/>
            </w:r>
          </w:hyperlink>
        </w:p>
        <w:p w14:paraId="27DA9AFB" w14:textId="16715D39" w:rsidR="0041330C" w:rsidRDefault="0041330C">
          <w:pPr>
            <w:pStyle w:val="4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54" w:history="1">
            <w:r w:rsidRPr="00D84163">
              <w:rPr>
                <w:rStyle w:val="-"/>
                <w:noProof/>
                <w:lang w:val="el-GR"/>
              </w:rPr>
              <w:t>5.7.1.3</w:t>
            </w:r>
            <w:r>
              <w:rPr>
                <w:rFonts w:asciiTheme="minorHAnsi" w:eastAsiaTheme="minorEastAsia" w:hAnsiTheme="minorHAnsi" w:cstheme="minorBidi"/>
                <w:noProof/>
                <w:kern w:val="2"/>
                <w:sz w:val="24"/>
                <w:szCs w:val="24"/>
                <w:lang w:val="el-GR" w:eastAsia="el-GR"/>
                <w14:ligatures w14:val="standardContextual"/>
              </w:rPr>
              <w:tab/>
            </w:r>
            <w:r w:rsidRPr="00D84163">
              <w:rPr>
                <w:rStyle w:val="-"/>
                <w:noProof/>
                <w:lang w:val="el-GR"/>
              </w:rPr>
              <w:t>Αίτημα φιλοξενίας στο G-Cloud</w:t>
            </w:r>
            <w:r>
              <w:rPr>
                <w:noProof/>
                <w:webHidden/>
              </w:rPr>
              <w:tab/>
            </w:r>
            <w:r>
              <w:rPr>
                <w:noProof/>
                <w:webHidden/>
              </w:rPr>
              <w:fldChar w:fldCharType="begin"/>
            </w:r>
            <w:r>
              <w:rPr>
                <w:noProof/>
                <w:webHidden/>
              </w:rPr>
              <w:instrText xml:space="preserve"> PAGEREF _Toc202354754 \h </w:instrText>
            </w:r>
            <w:r>
              <w:rPr>
                <w:noProof/>
                <w:webHidden/>
              </w:rPr>
            </w:r>
            <w:r>
              <w:rPr>
                <w:noProof/>
                <w:webHidden/>
              </w:rPr>
              <w:fldChar w:fldCharType="separate"/>
            </w:r>
            <w:r w:rsidR="00096E40">
              <w:rPr>
                <w:noProof/>
                <w:webHidden/>
              </w:rPr>
              <w:t>110</w:t>
            </w:r>
            <w:r>
              <w:rPr>
                <w:noProof/>
                <w:webHidden/>
              </w:rPr>
              <w:fldChar w:fldCharType="end"/>
            </w:r>
          </w:hyperlink>
        </w:p>
        <w:p w14:paraId="08784BCE" w14:textId="4B825511" w:rsidR="0041330C" w:rsidRDefault="0041330C">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55" w:history="1">
            <w:r w:rsidRPr="00D84163">
              <w:rPr>
                <w:rStyle w:val="-"/>
                <w:noProof/>
                <w:lang w:val="el-GR"/>
              </w:rPr>
              <w:t>6.</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Υπηρεσίες</w:t>
            </w:r>
            <w:r>
              <w:rPr>
                <w:noProof/>
                <w:webHidden/>
              </w:rPr>
              <w:tab/>
            </w:r>
            <w:r>
              <w:rPr>
                <w:noProof/>
                <w:webHidden/>
              </w:rPr>
              <w:fldChar w:fldCharType="begin"/>
            </w:r>
            <w:r>
              <w:rPr>
                <w:noProof/>
                <w:webHidden/>
              </w:rPr>
              <w:instrText xml:space="preserve"> PAGEREF _Toc202354755 \h </w:instrText>
            </w:r>
            <w:r>
              <w:rPr>
                <w:noProof/>
                <w:webHidden/>
              </w:rPr>
            </w:r>
            <w:r>
              <w:rPr>
                <w:noProof/>
                <w:webHidden/>
              </w:rPr>
              <w:fldChar w:fldCharType="separate"/>
            </w:r>
            <w:r w:rsidR="00096E40">
              <w:rPr>
                <w:noProof/>
                <w:webHidden/>
              </w:rPr>
              <w:t>110</w:t>
            </w:r>
            <w:r>
              <w:rPr>
                <w:noProof/>
                <w:webHidden/>
              </w:rPr>
              <w:fldChar w:fldCharType="end"/>
            </w:r>
          </w:hyperlink>
        </w:p>
        <w:p w14:paraId="0A00CF4B" w14:textId="262CD2A3" w:rsidR="0041330C" w:rsidRDefault="0041330C">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56" w:history="1">
            <w:r w:rsidRPr="00D84163">
              <w:rPr>
                <w:rStyle w:val="-"/>
                <w:noProof/>
                <w:lang w:val="el-GR"/>
              </w:rPr>
              <w:t>6.1</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Μελέτη Εφαρμογής - Ανάλυση Απαιτήσεων</w:t>
            </w:r>
            <w:r>
              <w:rPr>
                <w:noProof/>
                <w:webHidden/>
              </w:rPr>
              <w:tab/>
            </w:r>
            <w:r>
              <w:rPr>
                <w:noProof/>
                <w:webHidden/>
              </w:rPr>
              <w:fldChar w:fldCharType="begin"/>
            </w:r>
            <w:r>
              <w:rPr>
                <w:noProof/>
                <w:webHidden/>
              </w:rPr>
              <w:instrText xml:space="preserve"> PAGEREF _Toc202354756 \h </w:instrText>
            </w:r>
            <w:r>
              <w:rPr>
                <w:noProof/>
                <w:webHidden/>
              </w:rPr>
            </w:r>
            <w:r>
              <w:rPr>
                <w:noProof/>
                <w:webHidden/>
              </w:rPr>
              <w:fldChar w:fldCharType="separate"/>
            </w:r>
            <w:r w:rsidR="00096E40">
              <w:rPr>
                <w:noProof/>
                <w:webHidden/>
              </w:rPr>
              <w:t>110</w:t>
            </w:r>
            <w:r>
              <w:rPr>
                <w:noProof/>
                <w:webHidden/>
              </w:rPr>
              <w:fldChar w:fldCharType="end"/>
            </w:r>
          </w:hyperlink>
        </w:p>
        <w:p w14:paraId="5C1D1F3A" w14:textId="39203427" w:rsidR="0041330C" w:rsidRDefault="0041330C">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57" w:history="1">
            <w:r w:rsidRPr="00D84163">
              <w:rPr>
                <w:rStyle w:val="-"/>
                <w:noProof/>
                <w:lang w:val="el-GR"/>
              </w:rPr>
              <w:t>6.2</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Υπηρεσίες Εκπαίδευσης</w:t>
            </w:r>
            <w:r>
              <w:rPr>
                <w:noProof/>
                <w:webHidden/>
              </w:rPr>
              <w:tab/>
            </w:r>
            <w:r>
              <w:rPr>
                <w:noProof/>
                <w:webHidden/>
              </w:rPr>
              <w:fldChar w:fldCharType="begin"/>
            </w:r>
            <w:r>
              <w:rPr>
                <w:noProof/>
                <w:webHidden/>
              </w:rPr>
              <w:instrText xml:space="preserve"> PAGEREF _Toc202354757 \h </w:instrText>
            </w:r>
            <w:r>
              <w:rPr>
                <w:noProof/>
                <w:webHidden/>
              </w:rPr>
            </w:r>
            <w:r>
              <w:rPr>
                <w:noProof/>
                <w:webHidden/>
              </w:rPr>
              <w:fldChar w:fldCharType="separate"/>
            </w:r>
            <w:r w:rsidR="00096E40">
              <w:rPr>
                <w:noProof/>
                <w:webHidden/>
              </w:rPr>
              <w:t>111</w:t>
            </w:r>
            <w:r>
              <w:rPr>
                <w:noProof/>
                <w:webHidden/>
              </w:rPr>
              <w:fldChar w:fldCharType="end"/>
            </w:r>
          </w:hyperlink>
        </w:p>
        <w:p w14:paraId="6443C9A3" w14:textId="24D3B22F" w:rsidR="0041330C" w:rsidRDefault="0041330C">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58" w:history="1">
            <w:r w:rsidRPr="00D84163">
              <w:rPr>
                <w:rStyle w:val="-"/>
                <w:noProof/>
                <w:lang w:val="el-GR"/>
              </w:rPr>
              <w:t>6.3</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Ανάπτυξη Εκπαιδευτικού Υλικού</w:t>
            </w:r>
            <w:r>
              <w:rPr>
                <w:noProof/>
                <w:webHidden/>
              </w:rPr>
              <w:tab/>
            </w:r>
            <w:r>
              <w:rPr>
                <w:noProof/>
                <w:webHidden/>
              </w:rPr>
              <w:fldChar w:fldCharType="begin"/>
            </w:r>
            <w:r>
              <w:rPr>
                <w:noProof/>
                <w:webHidden/>
              </w:rPr>
              <w:instrText xml:space="preserve"> PAGEREF _Toc202354758 \h </w:instrText>
            </w:r>
            <w:r>
              <w:rPr>
                <w:noProof/>
                <w:webHidden/>
              </w:rPr>
            </w:r>
            <w:r>
              <w:rPr>
                <w:noProof/>
                <w:webHidden/>
              </w:rPr>
              <w:fldChar w:fldCharType="separate"/>
            </w:r>
            <w:r w:rsidR="00096E40">
              <w:rPr>
                <w:noProof/>
                <w:webHidden/>
              </w:rPr>
              <w:t>111</w:t>
            </w:r>
            <w:r>
              <w:rPr>
                <w:noProof/>
                <w:webHidden/>
              </w:rPr>
              <w:fldChar w:fldCharType="end"/>
            </w:r>
          </w:hyperlink>
        </w:p>
        <w:p w14:paraId="179B5CB1" w14:textId="650579A8" w:rsidR="0041330C" w:rsidRDefault="0041330C">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59" w:history="1">
            <w:r w:rsidRPr="00D84163">
              <w:rPr>
                <w:rStyle w:val="-"/>
                <w:noProof/>
                <w:lang w:val="el-GR"/>
              </w:rPr>
              <w:t>6.4</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Υπηρεσίες Φάσης Πιλοτικής Λειτουργίας</w:t>
            </w:r>
            <w:r>
              <w:rPr>
                <w:noProof/>
                <w:webHidden/>
              </w:rPr>
              <w:tab/>
            </w:r>
            <w:r>
              <w:rPr>
                <w:noProof/>
                <w:webHidden/>
              </w:rPr>
              <w:fldChar w:fldCharType="begin"/>
            </w:r>
            <w:r>
              <w:rPr>
                <w:noProof/>
                <w:webHidden/>
              </w:rPr>
              <w:instrText xml:space="preserve"> PAGEREF _Toc202354759 \h </w:instrText>
            </w:r>
            <w:r>
              <w:rPr>
                <w:noProof/>
                <w:webHidden/>
              </w:rPr>
            </w:r>
            <w:r>
              <w:rPr>
                <w:noProof/>
                <w:webHidden/>
              </w:rPr>
              <w:fldChar w:fldCharType="separate"/>
            </w:r>
            <w:r w:rsidR="00096E40">
              <w:rPr>
                <w:noProof/>
                <w:webHidden/>
              </w:rPr>
              <w:t>112</w:t>
            </w:r>
            <w:r>
              <w:rPr>
                <w:noProof/>
                <w:webHidden/>
              </w:rPr>
              <w:fldChar w:fldCharType="end"/>
            </w:r>
          </w:hyperlink>
        </w:p>
        <w:p w14:paraId="3E3FAA0C" w14:textId="41B3F277" w:rsidR="0041330C" w:rsidRDefault="0041330C">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60" w:history="1">
            <w:r w:rsidRPr="00D84163">
              <w:rPr>
                <w:rStyle w:val="-"/>
                <w:noProof/>
                <w:lang w:val="el-GR"/>
              </w:rPr>
              <w:t>6.5</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Υπηρεσίες Εγγύησης</w:t>
            </w:r>
            <w:r>
              <w:rPr>
                <w:noProof/>
                <w:webHidden/>
              </w:rPr>
              <w:tab/>
            </w:r>
            <w:r>
              <w:rPr>
                <w:noProof/>
                <w:webHidden/>
              </w:rPr>
              <w:fldChar w:fldCharType="begin"/>
            </w:r>
            <w:r>
              <w:rPr>
                <w:noProof/>
                <w:webHidden/>
              </w:rPr>
              <w:instrText xml:space="preserve"> PAGEREF _Toc202354760 \h </w:instrText>
            </w:r>
            <w:r>
              <w:rPr>
                <w:noProof/>
                <w:webHidden/>
              </w:rPr>
            </w:r>
            <w:r>
              <w:rPr>
                <w:noProof/>
                <w:webHidden/>
              </w:rPr>
              <w:fldChar w:fldCharType="separate"/>
            </w:r>
            <w:r w:rsidR="00096E40">
              <w:rPr>
                <w:noProof/>
                <w:webHidden/>
              </w:rPr>
              <w:t>112</w:t>
            </w:r>
            <w:r>
              <w:rPr>
                <w:noProof/>
                <w:webHidden/>
              </w:rPr>
              <w:fldChar w:fldCharType="end"/>
            </w:r>
          </w:hyperlink>
        </w:p>
        <w:p w14:paraId="2B6B6D98" w14:textId="015E7680" w:rsidR="0041330C" w:rsidRDefault="0041330C">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61" w:history="1">
            <w:r w:rsidRPr="00D84163">
              <w:rPr>
                <w:rStyle w:val="-"/>
                <w:noProof/>
                <w:lang w:val="el-GR"/>
              </w:rPr>
              <w:t>7.</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Μεθοδολογία Υλοποίησης</w:t>
            </w:r>
            <w:r>
              <w:rPr>
                <w:noProof/>
                <w:webHidden/>
              </w:rPr>
              <w:tab/>
            </w:r>
            <w:r>
              <w:rPr>
                <w:noProof/>
                <w:webHidden/>
              </w:rPr>
              <w:fldChar w:fldCharType="begin"/>
            </w:r>
            <w:r>
              <w:rPr>
                <w:noProof/>
                <w:webHidden/>
              </w:rPr>
              <w:instrText xml:space="preserve"> PAGEREF _Toc202354761 \h </w:instrText>
            </w:r>
            <w:r>
              <w:rPr>
                <w:noProof/>
                <w:webHidden/>
              </w:rPr>
            </w:r>
            <w:r>
              <w:rPr>
                <w:noProof/>
                <w:webHidden/>
              </w:rPr>
              <w:fldChar w:fldCharType="separate"/>
            </w:r>
            <w:r w:rsidR="00096E40">
              <w:rPr>
                <w:noProof/>
                <w:webHidden/>
              </w:rPr>
              <w:t>112</w:t>
            </w:r>
            <w:r>
              <w:rPr>
                <w:noProof/>
                <w:webHidden/>
              </w:rPr>
              <w:fldChar w:fldCharType="end"/>
            </w:r>
          </w:hyperlink>
        </w:p>
        <w:p w14:paraId="535834E3" w14:textId="09EBDD37" w:rsidR="0041330C" w:rsidRDefault="0041330C">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62" w:history="1">
            <w:r w:rsidRPr="00D84163">
              <w:rPr>
                <w:rStyle w:val="-"/>
                <w:noProof/>
                <w:lang w:val="el-GR"/>
              </w:rPr>
              <w:t>7.1</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Χρονοδιάγραμμα</w:t>
            </w:r>
            <w:r>
              <w:rPr>
                <w:noProof/>
                <w:webHidden/>
              </w:rPr>
              <w:tab/>
            </w:r>
            <w:r>
              <w:rPr>
                <w:noProof/>
                <w:webHidden/>
              </w:rPr>
              <w:fldChar w:fldCharType="begin"/>
            </w:r>
            <w:r>
              <w:rPr>
                <w:noProof/>
                <w:webHidden/>
              </w:rPr>
              <w:instrText xml:space="preserve"> PAGEREF _Toc202354762 \h </w:instrText>
            </w:r>
            <w:r>
              <w:rPr>
                <w:noProof/>
                <w:webHidden/>
              </w:rPr>
            </w:r>
            <w:r>
              <w:rPr>
                <w:noProof/>
                <w:webHidden/>
              </w:rPr>
              <w:fldChar w:fldCharType="separate"/>
            </w:r>
            <w:r w:rsidR="00096E40">
              <w:rPr>
                <w:noProof/>
                <w:webHidden/>
              </w:rPr>
              <w:t>112</w:t>
            </w:r>
            <w:r>
              <w:rPr>
                <w:noProof/>
                <w:webHidden/>
              </w:rPr>
              <w:fldChar w:fldCharType="end"/>
            </w:r>
          </w:hyperlink>
        </w:p>
        <w:p w14:paraId="79F1CC0B" w14:textId="5CE09BDA" w:rsidR="0041330C" w:rsidRDefault="0041330C">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63" w:history="1">
            <w:r w:rsidRPr="00D84163">
              <w:rPr>
                <w:rStyle w:val="-"/>
                <w:noProof/>
                <w:lang w:val="el-GR"/>
              </w:rPr>
              <w:t>7.2</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Φάσεις – Παραδοτέα</w:t>
            </w:r>
            <w:r>
              <w:rPr>
                <w:noProof/>
                <w:webHidden/>
              </w:rPr>
              <w:tab/>
            </w:r>
            <w:r>
              <w:rPr>
                <w:noProof/>
                <w:webHidden/>
              </w:rPr>
              <w:fldChar w:fldCharType="begin"/>
            </w:r>
            <w:r>
              <w:rPr>
                <w:noProof/>
                <w:webHidden/>
              </w:rPr>
              <w:instrText xml:space="preserve"> PAGEREF _Toc202354763 \h </w:instrText>
            </w:r>
            <w:r>
              <w:rPr>
                <w:noProof/>
                <w:webHidden/>
              </w:rPr>
            </w:r>
            <w:r>
              <w:rPr>
                <w:noProof/>
                <w:webHidden/>
              </w:rPr>
              <w:fldChar w:fldCharType="separate"/>
            </w:r>
            <w:r w:rsidR="00096E40">
              <w:rPr>
                <w:noProof/>
                <w:webHidden/>
              </w:rPr>
              <w:t>115</w:t>
            </w:r>
            <w:r>
              <w:rPr>
                <w:noProof/>
                <w:webHidden/>
              </w:rPr>
              <w:fldChar w:fldCharType="end"/>
            </w:r>
          </w:hyperlink>
        </w:p>
        <w:p w14:paraId="4C2DAB32" w14:textId="21630054" w:rsidR="0041330C" w:rsidRDefault="0041330C">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64" w:history="1">
            <w:r w:rsidRPr="00D84163">
              <w:rPr>
                <w:rStyle w:val="-"/>
                <w:rFonts w:eastAsia="SimSun"/>
                <w:noProof/>
                <w:lang w:val="el-GR"/>
              </w:rPr>
              <w:t>7.2.1.</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noProof/>
                <w:lang w:val="el-GR"/>
              </w:rPr>
              <w:t>Φάση 1: Μελέτη Εφαρμογής – Ανάλυση Απαιτήσεων</w:t>
            </w:r>
            <w:r>
              <w:rPr>
                <w:noProof/>
                <w:webHidden/>
              </w:rPr>
              <w:tab/>
            </w:r>
            <w:r>
              <w:rPr>
                <w:noProof/>
                <w:webHidden/>
              </w:rPr>
              <w:fldChar w:fldCharType="begin"/>
            </w:r>
            <w:r>
              <w:rPr>
                <w:noProof/>
                <w:webHidden/>
              </w:rPr>
              <w:instrText xml:space="preserve"> PAGEREF _Toc202354764 \h </w:instrText>
            </w:r>
            <w:r>
              <w:rPr>
                <w:noProof/>
                <w:webHidden/>
              </w:rPr>
            </w:r>
            <w:r>
              <w:rPr>
                <w:noProof/>
                <w:webHidden/>
              </w:rPr>
              <w:fldChar w:fldCharType="separate"/>
            </w:r>
            <w:r w:rsidR="00096E40">
              <w:rPr>
                <w:noProof/>
                <w:webHidden/>
              </w:rPr>
              <w:t>115</w:t>
            </w:r>
            <w:r>
              <w:rPr>
                <w:noProof/>
                <w:webHidden/>
              </w:rPr>
              <w:fldChar w:fldCharType="end"/>
            </w:r>
          </w:hyperlink>
        </w:p>
        <w:p w14:paraId="0F0D77E8" w14:textId="06D5CEB1" w:rsidR="0041330C" w:rsidRDefault="0041330C">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65" w:history="1">
            <w:r w:rsidRPr="00D84163">
              <w:rPr>
                <w:rStyle w:val="-"/>
                <w:rFonts w:eastAsia="SimSun"/>
                <w:noProof/>
                <w:lang w:val="el-GR"/>
              </w:rPr>
              <w:t>7.2.2.</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noProof/>
                <w:lang w:val="el-GR"/>
              </w:rPr>
              <w:t>Φάση 2: Ανάπτυξη / Αναβάθμιση Λογισμικού</w:t>
            </w:r>
            <w:r>
              <w:rPr>
                <w:noProof/>
                <w:webHidden/>
              </w:rPr>
              <w:tab/>
            </w:r>
            <w:r>
              <w:rPr>
                <w:noProof/>
                <w:webHidden/>
              </w:rPr>
              <w:fldChar w:fldCharType="begin"/>
            </w:r>
            <w:r>
              <w:rPr>
                <w:noProof/>
                <w:webHidden/>
              </w:rPr>
              <w:instrText xml:space="preserve"> PAGEREF _Toc202354765 \h </w:instrText>
            </w:r>
            <w:r>
              <w:rPr>
                <w:noProof/>
                <w:webHidden/>
              </w:rPr>
            </w:r>
            <w:r>
              <w:rPr>
                <w:noProof/>
                <w:webHidden/>
              </w:rPr>
              <w:fldChar w:fldCharType="separate"/>
            </w:r>
            <w:r w:rsidR="00096E40">
              <w:rPr>
                <w:noProof/>
                <w:webHidden/>
              </w:rPr>
              <w:t>116</w:t>
            </w:r>
            <w:r>
              <w:rPr>
                <w:noProof/>
                <w:webHidden/>
              </w:rPr>
              <w:fldChar w:fldCharType="end"/>
            </w:r>
          </w:hyperlink>
        </w:p>
        <w:p w14:paraId="12BDB17C" w14:textId="355645A3" w:rsidR="0041330C" w:rsidRDefault="0041330C">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66" w:history="1">
            <w:r w:rsidRPr="00D84163">
              <w:rPr>
                <w:rStyle w:val="-"/>
                <w:rFonts w:eastAsia="SimSun"/>
                <w:noProof/>
                <w:lang w:val="el-GR"/>
              </w:rPr>
              <w:t>7.2.3.</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noProof/>
                <w:lang w:val="el-GR"/>
              </w:rPr>
              <w:t>Φάση 3: Έλεγχος Ποιότητας και Εκπαίδευση</w:t>
            </w:r>
            <w:r>
              <w:rPr>
                <w:noProof/>
                <w:webHidden/>
              </w:rPr>
              <w:tab/>
            </w:r>
            <w:r>
              <w:rPr>
                <w:noProof/>
                <w:webHidden/>
              </w:rPr>
              <w:fldChar w:fldCharType="begin"/>
            </w:r>
            <w:r>
              <w:rPr>
                <w:noProof/>
                <w:webHidden/>
              </w:rPr>
              <w:instrText xml:space="preserve"> PAGEREF _Toc202354766 \h </w:instrText>
            </w:r>
            <w:r>
              <w:rPr>
                <w:noProof/>
                <w:webHidden/>
              </w:rPr>
            </w:r>
            <w:r>
              <w:rPr>
                <w:noProof/>
                <w:webHidden/>
              </w:rPr>
              <w:fldChar w:fldCharType="separate"/>
            </w:r>
            <w:r w:rsidR="00096E40">
              <w:rPr>
                <w:noProof/>
                <w:webHidden/>
              </w:rPr>
              <w:t>116</w:t>
            </w:r>
            <w:r>
              <w:rPr>
                <w:noProof/>
                <w:webHidden/>
              </w:rPr>
              <w:fldChar w:fldCharType="end"/>
            </w:r>
          </w:hyperlink>
        </w:p>
        <w:p w14:paraId="124EB05A" w14:textId="0A7AFDA9" w:rsidR="0041330C" w:rsidRDefault="0041330C">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67" w:history="1">
            <w:r w:rsidRPr="00D84163">
              <w:rPr>
                <w:rStyle w:val="-"/>
                <w:rFonts w:eastAsia="SimSun"/>
                <w:noProof/>
                <w:lang w:val="el-GR"/>
              </w:rPr>
              <w:t>7.2.4.</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noProof/>
                <w:lang w:val="el-GR"/>
              </w:rPr>
              <w:t>Φάση 4: Εγκατάσταση και Παραμετροποίηση</w:t>
            </w:r>
            <w:r>
              <w:rPr>
                <w:noProof/>
                <w:webHidden/>
              </w:rPr>
              <w:tab/>
            </w:r>
            <w:r>
              <w:rPr>
                <w:noProof/>
                <w:webHidden/>
              </w:rPr>
              <w:fldChar w:fldCharType="begin"/>
            </w:r>
            <w:r>
              <w:rPr>
                <w:noProof/>
                <w:webHidden/>
              </w:rPr>
              <w:instrText xml:space="preserve"> PAGEREF _Toc202354767 \h </w:instrText>
            </w:r>
            <w:r>
              <w:rPr>
                <w:noProof/>
                <w:webHidden/>
              </w:rPr>
            </w:r>
            <w:r>
              <w:rPr>
                <w:noProof/>
                <w:webHidden/>
              </w:rPr>
              <w:fldChar w:fldCharType="separate"/>
            </w:r>
            <w:r w:rsidR="00096E40">
              <w:rPr>
                <w:noProof/>
                <w:webHidden/>
              </w:rPr>
              <w:t>116</w:t>
            </w:r>
            <w:r>
              <w:rPr>
                <w:noProof/>
                <w:webHidden/>
              </w:rPr>
              <w:fldChar w:fldCharType="end"/>
            </w:r>
          </w:hyperlink>
        </w:p>
        <w:p w14:paraId="6FD0190D" w14:textId="6924B9B2" w:rsidR="0041330C" w:rsidRDefault="0041330C">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68" w:history="1">
            <w:r w:rsidRPr="00D84163">
              <w:rPr>
                <w:rStyle w:val="-"/>
                <w:rFonts w:eastAsia="SimSun"/>
                <w:noProof/>
                <w:lang w:val="el-GR"/>
              </w:rPr>
              <w:t>7.2.5.</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noProof/>
                <w:lang w:val="el-GR"/>
              </w:rPr>
              <w:t>Φάση 5: Έλεγχος Ασφάλειας και Απόδοσης συστήματος</w:t>
            </w:r>
            <w:r>
              <w:rPr>
                <w:noProof/>
                <w:webHidden/>
              </w:rPr>
              <w:tab/>
            </w:r>
            <w:r>
              <w:rPr>
                <w:noProof/>
                <w:webHidden/>
              </w:rPr>
              <w:fldChar w:fldCharType="begin"/>
            </w:r>
            <w:r>
              <w:rPr>
                <w:noProof/>
                <w:webHidden/>
              </w:rPr>
              <w:instrText xml:space="preserve"> PAGEREF _Toc202354768 \h </w:instrText>
            </w:r>
            <w:r>
              <w:rPr>
                <w:noProof/>
                <w:webHidden/>
              </w:rPr>
            </w:r>
            <w:r>
              <w:rPr>
                <w:noProof/>
                <w:webHidden/>
              </w:rPr>
              <w:fldChar w:fldCharType="separate"/>
            </w:r>
            <w:r w:rsidR="00096E40">
              <w:rPr>
                <w:noProof/>
                <w:webHidden/>
              </w:rPr>
              <w:t>117</w:t>
            </w:r>
            <w:r>
              <w:rPr>
                <w:noProof/>
                <w:webHidden/>
              </w:rPr>
              <w:fldChar w:fldCharType="end"/>
            </w:r>
          </w:hyperlink>
        </w:p>
        <w:p w14:paraId="1D5DF5F2" w14:textId="0BF7656E" w:rsidR="0041330C" w:rsidRDefault="0041330C">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69" w:history="1">
            <w:r w:rsidRPr="00D84163">
              <w:rPr>
                <w:rStyle w:val="-"/>
                <w:rFonts w:eastAsia="SimSun"/>
                <w:noProof/>
                <w:lang w:val="el-GR"/>
              </w:rPr>
              <w:t>7.2.6.</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_Toc202354769 \h </w:instrText>
            </w:r>
            <w:r>
              <w:rPr>
                <w:noProof/>
                <w:webHidden/>
              </w:rPr>
            </w:r>
            <w:r>
              <w:rPr>
                <w:noProof/>
                <w:webHidden/>
              </w:rPr>
              <w:fldChar w:fldCharType="separate"/>
            </w:r>
            <w:r w:rsidR="00096E40">
              <w:rPr>
                <w:noProof/>
                <w:webHidden/>
              </w:rPr>
              <w:t>117</w:t>
            </w:r>
            <w:r>
              <w:rPr>
                <w:noProof/>
                <w:webHidden/>
              </w:rPr>
              <w:fldChar w:fldCharType="end"/>
            </w:r>
          </w:hyperlink>
        </w:p>
        <w:p w14:paraId="38B0FFE2" w14:textId="2FA9388D" w:rsidR="0041330C" w:rsidRDefault="0041330C">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70" w:history="1">
            <w:r w:rsidRPr="00D84163">
              <w:rPr>
                <w:rStyle w:val="-"/>
                <w:noProof/>
                <w:lang w:val="el-GR"/>
              </w:rPr>
              <w:t>7.3</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Περίοδος Εγγύησης</w:t>
            </w:r>
            <w:r>
              <w:rPr>
                <w:noProof/>
                <w:webHidden/>
              </w:rPr>
              <w:tab/>
            </w:r>
            <w:r>
              <w:rPr>
                <w:noProof/>
                <w:webHidden/>
              </w:rPr>
              <w:fldChar w:fldCharType="begin"/>
            </w:r>
            <w:r>
              <w:rPr>
                <w:noProof/>
                <w:webHidden/>
              </w:rPr>
              <w:instrText xml:space="preserve"> PAGEREF _Toc202354770 \h </w:instrText>
            </w:r>
            <w:r>
              <w:rPr>
                <w:noProof/>
                <w:webHidden/>
              </w:rPr>
            </w:r>
            <w:r>
              <w:rPr>
                <w:noProof/>
                <w:webHidden/>
              </w:rPr>
              <w:fldChar w:fldCharType="separate"/>
            </w:r>
            <w:r w:rsidR="00096E40">
              <w:rPr>
                <w:noProof/>
                <w:webHidden/>
              </w:rPr>
              <w:t>118</w:t>
            </w:r>
            <w:r>
              <w:rPr>
                <w:noProof/>
                <w:webHidden/>
              </w:rPr>
              <w:fldChar w:fldCharType="end"/>
            </w:r>
          </w:hyperlink>
        </w:p>
        <w:p w14:paraId="79555910" w14:textId="20E780A1" w:rsidR="0041330C" w:rsidRDefault="0041330C">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71" w:history="1">
            <w:r w:rsidRPr="00D84163">
              <w:rPr>
                <w:rStyle w:val="-"/>
                <w:rFonts w:eastAsia="SimSun"/>
                <w:noProof/>
                <w:lang w:val="el-GR"/>
              </w:rPr>
              <w:t>7.3.1.</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noProof/>
                <w:lang w:val="el-GR"/>
              </w:rPr>
              <w:t>Υπηρεσίες Περιόδου Εγγύησης</w:t>
            </w:r>
            <w:r>
              <w:rPr>
                <w:noProof/>
                <w:webHidden/>
              </w:rPr>
              <w:tab/>
            </w:r>
            <w:r>
              <w:rPr>
                <w:noProof/>
                <w:webHidden/>
              </w:rPr>
              <w:fldChar w:fldCharType="begin"/>
            </w:r>
            <w:r>
              <w:rPr>
                <w:noProof/>
                <w:webHidden/>
              </w:rPr>
              <w:instrText xml:space="preserve"> PAGEREF _Toc202354771 \h </w:instrText>
            </w:r>
            <w:r>
              <w:rPr>
                <w:noProof/>
                <w:webHidden/>
              </w:rPr>
            </w:r>
            <w:r>
              <w:rPr>
                <w:noProof/>
                <w:webHidden/>
              </w:rPr>
              <w:fldChar w:fldCharType="separate"/>
            </w:r>
            <w:r w:rsidR="00096E40">
              <w:rPr>
                <w:noProof/>
                <w:webHidden/>
              </w:rPr>
              <w:t>119</w:t>
            </w:r>
            <w:r>
              <w:rPr>
                <w:noProof/>
                <w:webHidden/>
              </w:rPr>
              <w:fldChar w:fldCharType="end"/>
            </w:r>
          </w:hyperlink>
        </w:p>
        <w:p w14:paraId="5A46C474" w14:textId="3027A562" w:rsidR="0041330C" w:rsidRDefault="0041330C">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72" w:history="1">
            <w:r w:rsidRPr="00D84163">
              <w:rPr>
                <w:rStyle w:val="-"/>
                <w:rFonts w:eastAsia="SimSun"/>
                <w:noProof/>
                <w:lang w:val="el-GR"/>
              </w:rPr>
              <w:t>7.3.2.</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noProof/>
                <w:lang w:val="el-GR"/>
              </w:rPr>
              <w:t>Τήρηση Εγγυημένου Επιπέδου Υπηρεσιών – Ρήτρες</w:t>
            </w:r>
            <w:r>
              <w:rPr>
                <w:noProof/>
                <w:webHidden/>
              </w:rPr>
              <w:tab/>
            </w:r>
            <w:r>
              <w:rPr>
                <w:noProof/>
                <w:webHidden/>
              </w:rPr>
              <w:fldChar w:fldCharType="begin"/>
            </w:r>
            <w:r>
              <w:rPr>
                <w:noProof/>
                <w:webHidden/>
              </w:rPr>
              <w:instrText xml:space="preserve"> PAGEREF _Toc202354772 \h </w:instrText>
            </w:r>
            <w:r>
              <w:rPr>
                <w:noProof/>
                <w:webHidden/>
              </w:rPr>
            </w:r>
            <w:r>
              <w:rPr>
                <w:noProof/>
                <w:webHidden/>
              </w:rPr>
              <w:fldChar w:fldCharType="separate"/>
            </w:r>
            <w:r w:rsidR="00096E40">
              <w:rPr>
                <w:noProof/>
                <w:webHidden/>
              </w:rPr>
              <w:t>121</w:t>
            </w:r>
            <w:r>
              <w:rPr>
                <w:noProof/>
                <w:webHidden/>
              </w:rPr>
              <w:fldChar w:fldCharType="end"/>
            </w:r>
          </w:hyperlink>
        </w:p>
        <w:p w14:paraId="67EB89E7" w14:textId="38A29B84" w:rsidR="0041330C" w:rsidRDefault="0041330C">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73" w:history="1">
            <w:r w:rsidRPr="00D84163">
              <w:rPr>
                <w:rStyle w:val="-"/>
                <w:rFonts w:eastAsia="SimSun"/>
                <w:noProof/>
                <w:lang w:val="el-GR"/>
              </w:rPr>
              <w:t>7.3.3.</w:t>
            </w:r>
            <w:r>
              <w:rPr>
                <w:rFonts w:asciiTheme="minorHAnsi" w:eastAsiaTheme="minorEastAsia" w:hAnsiTheme="minorHAnsi" w:cstheme="minorBidi"/>
                <w:noProof/>
                <w:kern w:val="2"/>
                <w:sz w:val="24"/>
                <w:szCs w:val="24"/>
                <w:lang w:val="el-GR" w:eastAsia="el-GR"/>
                <w14:ligatures w14:val="standardContextual"/>
              </w:rPr>
              <w:tab/>
            </w:r>
            <w:r w:rsidRPr="00D84163">
              <w:rPr>
                <w:rStyle w:val="-"/>
                <w:rFonts w:eastAsia="SimSun"/>
                <w:noProof/>
                <w:lang w:val="el-GR"/>
              </w:rPr>
              <w:t>Προγραμματισμένες Διακοπές Υπηρεσίας</w:t>
            </w:r>
            <w:r>
              <w:rPr>
                <w:noProof/>
                <w:webHidden/>
              </w:rPr>
              <w:tab/>
            </w:r>
            <w:r>
              <w:rPr>
                <w:noProof/>
                <w:webHidden/>
              </w:rPr>
              <w:fldChar w:fldCharType="begin"/>
            </w:r>
            <w:r>
              <w:rPr>
                <w:noProof/>
                <w:webHidden/>
              </w:rPr>
              <w:instrText xml:space="preserve"> PAGEREF _Toc202354773 \h </w:instrText>
            </w:r>
            <w:r>
              <w:rPr>
                <w:noProof/>
                <w:webHidden/>
              </w:rPr>
            </w:r>
            <w:r>
              <w:rPr>
                <w:noProof/>
                <w:webHidden/>
              </w:rPr>
              <w:fldChar w:fldCharType="separate"/>
            </w:r>
            <w:r w:rsidR="00096E40">
              <w:rPr>
                <w:noProof/>
                <w:webHidden/>
              </w:rPr>
              <w:t>123</w:t>
            </w:r>
            <w:r>
              <w:rPr>
                <w:noProof/>
                <w:webHidden/>
              </w:rPr>
              <w:fldChar w:fldCharType="end"/>
            </w:r>
          </w:hyperlink>
        </w:p>
        <w:p w14:paraId="5216551C" w14:textId="78BB59C2" w:rsidR="0041330C" w:rsidRDefault="0041330C">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74" w:history="1">
            <w:r w:rsidRPr="00D84163">
              <w:rPr>
                <w:rStyle w:val="-"/>
                <w:noProof/>
                <w:lang w:val="el-GR"/>
              </w:rPr>
              <w:t>7.4</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Ομάδα Έργου/Σχήμα Διοίκησης Έργου</w:t>
            </w:r>
            <w:r>
              <w:rPr>
                <w:noProof/>
                <w:webHidden/>
              </w:rPr>
              <w:tab/>
            </w:r>
            <w:r>
              <w:rPr>
                <w:noProof/>
                <w:webHidden/>
              </w:rPr>
              <w:fldChar w:fldCharType="begin"/>
            </w:r>
            <w:r>
              <w:rPr>
                <w:noProof/>
                <w:webHidden/>
              </w:rPr>
              <w:instrText xml:space="preserve"> PAGEREF _Toc202354774 \h </w:instrText>
            </w:r>
            <w:r>
              <w:rPr>
                <w:noProof/>
                <w:webHidden/>
              </w:rPr>
            </w:r>
            <w:r>
              <w:rPr>
                <w:noProof/>
                <w:webHidden/>
              </w:rPr>
              <w:fldChar w:fldCharType="separate"/>
            </w:r>
            <w:r w:rsidR="00096E40">
              <w:rPr>
                <w:noProof/>
                <w:webHidden/>
              </w:rPr>
              <w:t>124</w:t>
            </w:r>
            <w:r>
              <w:rPr>
                <w:noProof/>
                <w:webHidden/>
              </w:rPr>
              <w:fldChar w:fldCharType="end"/>
            </w:r>
          </w:hyperlink>
        </w:p>
        <w:p w14:paraId="3DCBE61E" w14:textId="38F52676" w:rsidR="0041330C" w:rsidRDefault="0041330C">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75" w:history="1">
            <w:r w:rsidRPr="00D84163">
              <w:rPr>
                <w:rStyle w:val="-"/>
                <w:noProof/>
                <w:lang w:val="el-GR"/>
              </w:rPr>
              <w:t>7.5</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_Toc202354775 \h </w:instrText>
            </w:r>
            <w:r>
              <w:rPr>
                <w:noProof/>
                <w:webHidden/>
              </w:rPr>
            </w:r>
            <w:r>
              <w:rPr>
                <w:noProof/>
                <w:webHidden/>
              </w:rPr>
              <w:fldChar w:fldCharType="separate"/>
            </w:r>
            <w:r w:rsidR="00096E40">
              <w:rPr>
                <w:noProof/>
                <w:webHidden/>
              </w:rPr>
              <w:t>124</w:t>
            </w:r>
            <w:r>
              <w:rPr>
                <w:noProof/>
                <w:webHidden/>
              </w:rPr>
              <w:fldChar w:fldCharType="end"/>
            </w:r>
          </w:hyperlink>
        </w:p>
        <w:p w14:paraId="5247E9A9" w14:textId="0C2C189D" w:rsidR="0041330C" w:rsidRDefault="0041330C">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76" w:history="1">
            <w:r w:rsidRPr="00D84163">
              <w:rPr>
                <w:rStyle w:val="-"/>
                <w:noProof/>
                <w:lang w:val="el-GR"/>
              </w:rPr>
              <w:t>7.6</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_Toc202354776 \h </w:instrText>
            </w:r>
            <w:r>
              <w:rPr>
                <w:noProof/>
                <w:webHidden/>
              </w:rPr>
            </w:r>
            <w:r>
              <w:rPr>
                <w:noProof/>
                <w:webHidden/>
              </w:rPr>
              <w:fldChar w:fldCharType="separate"/>
            </w:r>
            <w:r w:rsidR="00096E40">
              <w:rPr>
                <w:noProof/>
                <w:webHidden/>
              </w:rPr>
              <w:t>125</w:t>
            </w:r>
            <w:r>
              <w:rPr>
                <w:noProof/>
                <w:webHidden/>
              </w:rPr>
              <w:fldChar w:fldCharType="end"/>
            </w:r>
          </w:hyperlink>
        </w:p>
        <w:p w14:paraId="2BDBCD4A" w14:textId="5A0616BD" w:rsidR="0041330C" w:rsidRDefault="0041330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77" w:history="1">
            <w:r w:rsidRPr="00D84163">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_Toc202354777 \h </w:instrText>
            </w:r>
            <w:r>
              <w:rPr>
                <w:noProof/>
                <w:webHidden/>
              </w:rPr>
            </w:r>
            <w:r>
              <w:rPr>
                <w:noProof/>
                <w:webHidden/>
              </w:rPr>
              <w:fldChar w:fldCharType="separate"/>
            </w:r>
            <w:r w:rsidR="00096E40">
              <w:rPr>
                <w:noProof/>
                <w:webHidden/>
              </w:rPr>
              <w:t>126</w:t>
            </w:r>
            <w:r>
              <w:rPr>
                <w:noProof/>
                <w:webHidden/>
              </w:rPr>
              <w:fldChar w:fldCharType="end"/>
            </w:r>
          </w:hyperlink>
        </w:p>
        <w:p w14:paraId="2A5F6202" w14:textId="2D7F9837" w:rsidR="0041330C" w:rsidRDefault="0041330C">
          <w:pPr>
            <w:pStyle w:val="31"/>
            <w:tabs>
              <w:tab w:val="left" w:pos="177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78" w:history="1">
            <w:r w:rsidRPr="00D84163">
              <w:rPr>
                <w:rStyle w:val="-"/>
                <w:noProof/>
                <w:lang w:val="el-GR"/>
              </w:rPr>
              <w:t>Πίνακας 1.1.</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Αρχιτεκτονική Λύση</w:t>
            </w:r>
            <w:r>
              <w:rPr>
                <w:noProof/>
                <w:webHidden/>
              </w:rPr>
              <w:tab/>
            </w:r>
            <w:r>
              <w:rPr>
                <w:noProof/>
                <w:webHidden/>
              </w:rPr>
              <w:fldChar w:fldCharType="begin"/>
            </w:r>
            <w:r>
              <w:rPr>
                <w:noProof/>
                <w:webHidden/>
              </w:rPr>
              <w:instrText xml:space="preserve"> PAGEREF _Toc202354778 \h </w:instrText>
            </w:r>
            <w:r>
              <w:rPr>
                <w:noProof/>
                <w:webHidden/>
              </w:rPr>
            </w:r>
            <w:r>
              <w:rPr>
                <w:noProof/>
                <w:webHidden/>
              </w:rPr>
              <w:fldChar w:fldCharType="separate"/>
            </w:r>
            <w:r w:rsidR="00096E40">
              <w:rPr>
                <w:noProof/>
                <w:webHidden/>
              </w:rPr>
              <w:t>126</w:t>
            </w:r>
            <w:r>
              <w:rPr>
                <w:noProof/>
                <w:webHidden/>
              </w:rPr>
              <w:fldChar w:fldCharType="end"/>
            </w:r>
          </w:hyperlink>
        </w:p>
        <w:p w14:paraId="283F9D34" w14:textId="66052FB6" w:rsidR="0041330C" w:rsidRDefault="0041330C">
          <w:pPr>
            <w:pStyle w:val="31"/>
            <w:tabs>
              <w:tab w:val="left" w:pos="177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79" w:history="1">
            <w:r w:rsidRPr="00D84163">
              <w:rPr>
                <w:rStyle w:val="-"/>
                <w:noProof/>
                <w:lang w:val="el-GR"/>
              </w:rPr>
              <w:t>Πίνακας 1.2.</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Λειτουργικές Απαιτήσεις Εφαρμογής</w:t>
            </w:r>
            <w:r>
              <w:rPr>
                <w:noProof/>
                <w:webHidden/>
              </w:rPr>
              <w:tab/>
            </w:r>
            <w:r>
              <w:rPr>
                <w:noProof/>
                <w:webHidden/>
              </w:rPr>
              <w:fldChar w:fldCharType="begin"/>
            </w:r>
            <w:r>
              <w:rPr>
                <w:noProof/>
                <w:webHidden/>
              </w:rPr>
              <w:instrText xml:space="preserve"> PAGEREF _Toc202354779 \h </w:instrText>
            </w:r>
            <w:r>
              <w:rPr>
                <w:noProof/>
                <w:webHidden/>
              </w:rPr>
            </w:r>
            <w:r>
              <w:rPr>
                <w:noProof/>
                <w:webHidden/>
              </w:rPr>
              <w:fldChar w:fldCharType="separate"/>
            </w:r>
            <w:r w:rsidR="00096E40">
              <w:rPr>
                <w:noProof/>
                <w:webHidden/>
              </w:rPr>
              <w:t>126</w:t>
            </w:r>
            <w:r>
              <w:rPr>
                <w:noProof/>
                <w:webHidden/>
              </w:rPr>
              <w:fldChar w:fldCharType="end"/>
            </w:r>
          </w:hyperlink>
        </w:p>
        <w:p w14:paraId="2B7E8964" w14:textId="6F626D4C" w:rsidR="0041330C" w:rsidRDefault="0041330C">
          <w:pPr>
            <w:pStyle w:val="31"/>
            <w:tabs>
              <w:tab w:val="left" w:pos="177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80" w:history="1">
            <w:r w:rsidRPr="00D84163">
              <w:rPr>
                <w:rStyle w:val="-"/>
                <w:noProof/>
                <w:lang w:val="el-GR"/>
              </w:rPr>
              <w:t>Πίνακας 1.3.</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Διαλειτουργικότητα</w:t>
            </w:r>
            <w:r>
              <w:rPr>
                <w:noProof/>
                <w:webHidden/>
              </w:rPr>
              <w:tab/>
            </w:r>
            <w:r>
              <w:rPr>
                <w:noProof/>
                <w:webHidden/>
              </w:rPr>
              <w:fldChar w:fldCharType="begin"/>
            </w:r>
            <w:r>
              <w:rPr>
                <w:noProof/>
                <w:webHidden/>
              </w:rPr>
              <w:instrText xml:space="preserve"> PAGEREF _Toc202354780 \h </w:instrText>
            </w:r>
            <w:r>
              <w:rPr>
                <w:noProof/>
                <w:webHidden/>
              </w:rPr>
            </w:r>
            <w:r>
              <w:rPr>
                <w:noProof/>
                <w:webHidden/>
              </w:rPr>
              <w:fldChar w:fldCharType="separate"/>
            </w:r>
            <w:r w:rsidR="00096E40">
              <w:rPr>
                <w:noProof/>
                <w:webHidden/>
              </w:rPr>
              <w:t>126</w:t>
            </w:r>
            <w:r>
              <w:rPr>
                <w:noProof/>
                <w:webHidden/>
              </w:rPr>
              <w:fldChar w:fldCharType="end"/>
            </w:r>
          </w:hyperlink>
        </w:p>
        <w:p w14:paraId="30698F54" w14:textId="032A0CEF" w:rsidR="0041330C" w:rsidRDefault="0041330C">
          <w:pPr>
            <w:pStyle w:val="31"/>
            <w:tabs>
              <w:tab w:val="left" w:pos="177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81" w:history="1">
            <w:r w:rsidRPr="00D84163">
              <w:rPr>
                <w:rStyle w:val="-"/>
                <w:noProof/>
                <w:lang w:val="el-GR"/>
              </w:rPr>
              <w:t>Πίνακας 1.4.</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Οριζόντιες απαιτήσεις</w:t>
            </w:r>
            <w:r>
              <w:rPr>
                <w:noProof/>
                <w:webHidden/>
              </w:rPr>
              <w:tab/>
            </w:r>
            <w:r>
              <w:rPr>
                <w:noProof/>
                <w:webHidden/>
              </w:rPr>
              <w:fldChar w:fldCharType="begin"/>
            </w:r>
            <w:r>
              <w:rPr>
                <w:noProof/>
                <w:webHidden/>
              </w:rPr>
              <w:instrText xml:space="preserve"> PAGEREF _Toc202354781 \h </w:instrText>
            </w:r>
            <w:r>
              <w:rPr>
                <w:noProof/>
                <w:webHidden/>
              </w:rPr>
            </w:r>
            <w:r>
              <w:rPr>
                <w:noProof/>
                <w:webHidden/>
              </w:rPr>
              <w:fldChar w:fldCharType="separate"/>
            </w:r>
            <w:r w:rsidR="00096E40">
              <w:rPr>
                <w:noProof/>
                <w:webHidden/>
              </w:rPr>
              <w:t>126</w:t>
            </w:r>
            <w:r>
              <w:rPr>
                <w:noProof/>
                <w:webHidden/>
              </w:rPr>
              <w:fldChar w:fldCharType="end"/>
            </w:r>
          </w:hyperlink>
        </w:p>
        <w:p w14:paraId="5CAC66BA" w14:textId="2B354FE1" w:rsidR="0041330C" w:rsidRDefault="0041330C">
          <w:pPr>
            <w:pStyle w:val="31"/>
            <w:tabs>
              <w:tab w:val="left" w:pos="177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82" w:history="1">
            <w:r w:rsidRPr="00D84163">
              <w:rPr>
                <w:rStyle w:val="-"/>
                <w:noProof/>
                <w:lang w:val="el-GR"/>
              </w:rPr>
              <w:t>Πίνακας 1.5.</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Υπηρεσίες</w:t>
            </w:r>
            <w:r>
              <w:rPr>
                <w:noProof/>
                <w:webHidden/>
              </w:rPr>
              <w:tab/>
            </w:r>
            <w:r>
              <w:rPr>
                <w:noProof/>
                <w:webHidden/>
              </w:rPr>
              <w:fldChar w:fldCharType="begin"/>
            </w:r>
            <w:r>
              <w:rPr>
                <w:noProof/>
                <w:webHidden/>
              </w:rPr>
              <w:instrText xml:space="preserve"> PAGEREF _Toc202354782 \h </w:instrText>
            </w:r>
            <w:r>
              <w:rPr>
                <w:noProof/>
                <w:webHidden/>
              </w:rPr>
            </w:r>
            <w:r>
              <w:rPr>
                <w:noProof/>
                <w:webHidden/>
              </w:rPr>
              <w:fldChar w:fldCharType="separate"/>
            </w:r>
            <w:r w:rsidR="00096E40">
              <w:rPr>
                <w:noProof/>
                <w:webHidden/>
              </w:rPr>
              <w:t>126</w:t>
            </w:r>
            <w:r>
              <w:rPr>
                <w:noProof/>
                <w:webHidden/>
              </w:rPr>
              <w:fldChar w:fldCharType="end"/>
            </w:r>
          </w:hyperlink>
        </w:p>
        <w:p w14:paraId="5CEDC5E9" w14:textId="1CADBFDB" w:rsidR="0041330C" w:rsidRDefault="0041330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83" w:history="1">
            <w:r w:rsidRPr="00D84163">
              <w:rPr>
                <w:rStyle w:val="-"/>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_Toc202354783 \h </w:instrText>
            </w:r>
            <w:r>
              <w:rPr>
                <w:noProof/>
                <w:webHidden/>
              </w:rPr>
            </w:r>
            <w:r>
              <w:rPr>
                <w:noProof/>
                <w:webHidden/>
              </w:rPr>
              <w:fldChar w:fldCharType="separate"/>
            </w:r>
            <w:r w:rsidR="00096E40">
              <w:rPr>
                <w:noProof/>
                <w:webHidden/>
              </w:rPr>
              <w:t>127</w:t>
            </w:r>
            <w:r>
              <w:rPr>
                <w:noProof/>
                <w:webHidden/>
              </w:rPr>
              <w:fldChar w:fldCharType="end"/>
            </w:r>
          </w:hyperlink>
        </w:p>
        <w:p w14:paraId="28CE5B68" w14:textId="097E1F07" w:rsidR="0041330C" w:rsidRDefault="0041330C">
          <w:pPr>
            <w:pStyle w:val="4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202354784" w:history="1">
            <w:r w:rsidRPr="00D84163">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_Toc202354784 \h </w:instrText>
            </w:r>
            <w:r>
              <w:rPr>
                <w:noProof/>
                <w:webHidden/>
              </w:rPr>
            </w:r>
            <w:r>
              <w:rPr>
                <w:noProof/>
                <w:webHidden/>
              </w:rPr>
              <w:fldChar w:fldCharType="separate"/>
            </w:r>
            <w:r w:rsidR="00096E40">
              <w:rPr>
                <w:noProof/>
                <w:webHidden/>
              </w:rPr>
              <w:t>127</w:t>
            </w:r>
            <w:r>
              <w:rPr>
                <w:noProof/>
                <w:webHidden/>
              </w:rPr>
              <w:fldChar w:fldCharType="end"/>
            </w:r>
          </w:hyperlink>
        </w:p>
        <w:p w14:paraId="0F955D81" w14:textId="2E050B01" w:rsidR="0041330C" w:rsidRDefault="0041330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85" w:history="1">
            <w:r w:rsidRPr="00D84163">
              <w:rPr>
                <w:rStyle w:val="-"/>
                <w:noProof/>
                <w:lang w:val="el-GR"/>
              </w:rPr>
              <w:t>ΠΑΡΑΡΤΗΜΑ Ι</w:t>
            </w:r>
            <w:r w:rsidRPr="00D84163">
              <w:rPr>
                <w:rStyle w:val="-"/>
                <w:noProof/>
              </w:rPr>
              <w:t>V</w:t>
            </w:r>
            <w:r w:rsidRPr="00D84163">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_Toc202354785 \h </w:instrText>
            </w:r>
            <w:r>
              <w:rPr>
                <w:noProof/>
                <w:webHidden/>
              </w:rPr>
            </w:r>
            <w:r>
              <w:rPr>
                <w:noProof/>
                <w:webHidden/>
              </w:rPr>
              <w:fldChar w:fldCharType="separate"/>
            </w:r>
            <w:r w:rsidR="00096E40">
              <w:rPr>
                <w:noProof/>
                <w:webHidden/>
              </w:rPr>
              <w:t>128</w:t>
            </w:r>
            <w:r>
              <w:rPr>
                <w:noProof/>
                <w:webHidden/>
              </w:rPr>
              <w:fldChar w:fldCharType="end"/>
            </w:r>
          </w:hyperlink>
        </w:p>
        <w:p w14:paraId="7030E498" w14:textId="69FCA0ED" w:rsidR="0041330C" w:rsidRDefault="0041330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86" w:history="1">
            <w:r w:rsidRPr="00D84163">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_Toc202354786 \h </w:instrText>
            </w:r>
            <w:r>
              <w:rPr>
                <w:noProof/>
                <w:webHidden/>
              </w:rPr>
            </w:r>
            <w:r>
              <w:rPr>
                <w:noProof/>
                <w:webHidden/>
              </w:rPr>
              <w:fldChar w:fldCharType="separate"/>
            </w:r>
            <w:r w:rsidR="00096E40">
              <w:rPr>
                <w:noProof/>
                <w:webHidden/>
              </w:rPr>
              <w:t>130</w:t>
            </w:r>
            <w:r>
              <w:rPr>
                <w:noProof/>
                <w:webHidden/>
              </w:rPr>
              <w:fldChar w:fldCharType="end"/>
            </w:r>
          </w:hyperlink>
        </w:p>
        <w:p w14:paraId="1EBE870B" w14:textId="4715034D" w:rsidR="0041330C" w:rsidRDefault="0041330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87" w:history="1">
            <w:r w:rsidRPr="00D84163">
              <w:rPr>
                <w:rStyle w:val="-"/>
                <w:noProof/>
                <w:lang w:val="el-GR"/>
              </w:rPr>
              <w:t xml:space="preserve">ΠΑΡΑΡΤΗΜΑ </w:t>
            </w:r>
            <w:r w:rsidRPr="00D84163">
              <w:rPr>
                <w:rStyle w:val="-"/>
                <w:noProof/>
              </w:rPr>
              <w:t>VI</w:t>
            </w:r>
            <w:r w:rsidRPr="00D84163">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_Toc202354787 \h </w:instrText>
            </w:r>
            <w:r>
              <w:rPr>
                <w:noProof/>
                <w:webHidden/>
              </w:rPr>
            </w:r>
            <w:r>
              <w:rPr>
                <w:noProof/>
                <w:webHidden/>
              </w:rPr>
              <w:fldChar w:fldCharType="separate"/>
            </w:r>
            <w:r w:rsidR="00096E40">
              <w:rPr>
                <w:noProof/>
                <w:webHidden/>
              </w:rPr>
              <w:t>131</w:t>
            </w:r>
            <w:r>
              <w:rPr>
                <w:noProof/>
                <w:webHidden/>
              </w:rPr>
              <w:fldChar w:fldCharType="end"/>
            </w:r>
          </w:hyperlink>
        </w:p>
        <w:p w14:paraId="0E4F7329" w14:textId="2341FA49" w:rsidR="0041330C" w:rsidRDefault="0041330C">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88" w:history="1">
            <w:r w:rsidRPr="00D84163">
              <w:rPr>
                <w:rStyle w:val="-"/>
                <w:rFonts w:ascii="Webdings" w:hAnsi="Webdings" w:cs="Webdings"/>
                <w:noProof/>
              </w:rPr>
              <w:t></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rPr>
              <w:t>Υπηρεσίες</w:t>
            </w:r>
            <w:r w:rsidRPr="00D84163">
              <w:rPr>
                <w:rStyle w:val="-"/>
                <w:noProof/>
                <w:lang w:val="el-GR"/>
              </w:rPr>
              <w:t xml:space="preserve"> Δράσης 1</w:t>
            </w:r>
            <w:r>
              <w:rPr>
                <w:noProof/>
                <w:webHidden/>
              </w:rPr>
              <w:tab/>
            </w:r>
            <w:r>
              <w:rPr>
                <w:noProof/>
                <w:webHidden/>
              </w:rPr>
              <w:fldChar w:fldCharType="begin"/>
            </w:r>
            <w:r>
              <w:rPr>
                <w:noProof/>
                <w:webHidden/>
              </w:rPr>
              <w:instrText xml:space="preserve"> PAGEREF _Toc202354788 \h </w:instrText>
            </w:r>
            <w:r>
              <w:rPr>
                <w:noProof/>
                <w:webHidden/>
              </w:rPr>
            </w:r>
            <w:r>
              <w:rPr>
                <w:noProof/>
                <w:webHidden/>
              </w:rPr>
              <w:fldChar w:fldCharType="separate"/>
            </w:r>
            <w:r w:rsidR="00096E40">
              <w:rPr>
                <w:noProof/>
                <w:webHidden/>
              </w:rPr>
              <w:t>131</w:t>
            </w:r>
            <w:r>
              <w:rPr>
                <w:noProof/>
                <w:webHidden/>
              </w:rPr>
              <w:fldChar w:fldCharType="end"/>
            </w:r>
          </w:hyperlink>
        </w:p>
        <w:p w14:paraId="1901AE49" w14:textId="62B8E282" w:rsidR="0041330C" w:rsidRDefault="0041330C">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89" w:history="1">
            <w:r w:rsidRPr="00D84163">
              <w:rPr>
                <w:rStyle w:val="-"/>
                <w:rFonts w:ascii="Webdings" w:hAnsi="Webdings" w:cs="Webdings"/>
                <w:noProof/>
              </w:rPr>
              <w:t></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rPr>
              <w:t>Υπηρεσίες</w:t>
            </w:r>
            <w:r w:rsidRPr="00D84163">
              <w:rPr>
                <w:rStyle w:val="-"/>
                <w:noProof/>
                <w:lang w:val="el-GR"/>
              </w:rPr>
              <w:t xml:space="preserve"> Δράσης 2</w:t>
            </w:r>
            <w:r>
              <w:rPr>
                <w:noProof/>
                <w:webHidden/>
              </w:rPr>
              <w:tab/>
            </w:r>
            <w:r>
              <w:rPr>
                <w:noProof/>
                <w:webHidden/>
              </w:rPr>
              <w:fldChar w:fldCharType="begin"/>
            </w:r>
            <w:r>
              <w:rPr>
                <w:noProof/>
                <w:webHidden/>
              </w:rPr>
              <w:instrText xml:space="preserve"> PAGEREF _Toc202354789 \h </w:instrText>
            </w:r>
            <w:r>
              <w:rPr>
                <w:noProof/>
                <w:webHidden/>
              </w:rPr>
            </w:r>
            <w:r>
              <w:rPr>
                <w:noProof/>
                <w:webHidden/>
              </w:rPr>
              <w:fldChar w:fldCharType="separate"/>
            </w:r>
            <w:r w:rsidR="00096E40">
              <w:rPr>
                <w:noProof/>
                <w:webHidden/>
              </w:rPr>
              <w:t>131</w:t>
            </w:r>
            <w:r>
              <w:rPr>
                <w:noProof/>
                <w:webHidden/>
              </w:rPr>
              <w:fldChar w:fldCharType="end"/>
            </w:r>
          </w:hyperlink>
        </w:p>
        <w:p w14:paraId="7087D772" w14:textId="66D0BE69" w:rsidR="0041330C" w:rsidRDefault="0041330C">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90" w:history="1">
            <w:r w:rsidRPr="00D84163">
              <w:rPr>
                <w:rStyle w:val="-"/>
                <w:rFonts w:ascii="Webdings" w:hAnsi="Webdings" w:cs="Webdings"/>
                <w:noProof/>
              </w:rPr>
              <w:t></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rPr>
              <w:t>Άλλες δαπάνες</w:t>
            </w:r>
            <w:r>
              <w:rPr>
                <w:noProof/>
                <w:webHidden/>
              </w:rPr>
              <w:tab/>
            </w:r>
            <w:r>
              <w:rPr>
                <w:noProof/>
                <w:webHidden/>
              </w:rPr>
              <w:fldChar w:fldCharType="begin"/>
            </w:r>
            <w:r>
              <w:rPr>
                <w:noProof/>
                <w:webHidden/>
              </w:rPr>
              <w:instrText xml:space="preserve"> PAGEREF _Toc202354790 \h </w:instrText>
            </w:r>
            <w:r>
              <w:rPr>
                <w:noProof/>
                <w:webHidden/>
              </w:rPr>
            </w:r>
            <w:r>
              <w:rPr>
                <w:noProof/>
                <w:webHidden/>
              </w:rPr>
              <w:fldChar w:fldCharType="separate"/>
            </w:r>
            <w:r w:rsidR="00096E40">
              <w:rPr>
                <w:noProof/>
                <w:webHidden/>
              </w:rPr>
              <w:t>131</w:t>
            </w:r>
            <w:r>
              <w:rPr>
                <w:noProof/>
                <w:webHidden/>
              </w:rPr>
              <w:fldChar w:fldCharType="end"/>
            </w:r>
          </w:hyperlink>
        </w:p>
        <w:p w14:paraId="266121B5" w14:textId="4B67DE03" w:rsidR="0041330C" w:rsidRDefault="0041330C">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91" w:history="1">
            <w:r w:rsidRPr="00D84163">
              <w:rPr>
                <w:rStyle w:val="-"/>
                <w:rFonts w:ascii="Webdings" w:hAnsi="Webdings" w:cs="Webdings"/>
                <w:noProof/>
                <w:lang w:val="el-GR"/>
              </w:rPr>
              <w:t></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_Toc202354791 \h </w:instrText>
            </w:r>
            <w:r>
              <w:rPr>
                <w:noProof/>
                <w:webHidden/>
              </w:rPr>
            </w:r>
            <w:r>
              <w:rPr>
                <w:noProof/>
                <w:webHidden/>
              </w:rPr>
              <w:fldChar w:fldCharType="separate"/>
            </w:r>
            <w:r w:rsidR="00096E40">
              <w:rPr>
                <w:noProof/>
                <w:webHidden/>
              </w:rPr>
              <w:t>132</w:t>
            </w:r>
            <w:r>
              <w:rPr>
                <w:noProof/>
                <w:webHidden/>
              </w:rPr>
              <w:fldChar w:fldCharType="end"/>
            </w:r>
          </w:hyperlink>
        </w:p>
        <w:p w14:paraId="7756E8CE" w14:textId="6CCEF0FE" w:rsidR="0041330C" w:rsidRDefault="0041330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92" w:history="1">
            <w:r w:rsidRPr="00D84163">
              <w:rPr>
                <w:rStyle w:val="-"/>
                <w:noProof/>
                <w:lang w:val="el-GR"/>
              </w:rPr>
              <w:t xml:space="preserve">ΠΑΡΑΡΤΗΜΑ </w:t>
            </w:r>
            <w:r w:rsidRPr="00D84163">
              <w:rPr>
                <w:rStyle w:val="-"/>
                <w:noProof/>
              </w:rPr>
              <w:t>VI</w:t>
            </w:r>
            <w:r w:rsidRPr="00D84163">
              <w:rPr>
                <w:rStyle w:val="-"/>
                <w:noProof/>
                <w:lang w:val="el-GR"/>
              </w:rPr>
              <w:t>Ι – Άλλες Δηλώσεις</w:t>
            </w:r>
            <w:r>
              <w:rPr>
                <w:noProof/>
                <w:webHidden/>
              </w:rPr>
              <w:tab/>
            </w:r>
            <w:r>
              <w:rPr>
                <w:noProof/>
                <w:webHidden/>
              </w:rPr>
              <w:fldChar w:fldCharType="begin"/>
            </w:r>
            <w:r>
              <w:rPr>
                <w:noProof/>
                <w:webHidden/>
              </w:rPr>
              <w:instrText xml:space="preserve"> PAGEREF _Toc202354792 \h </w:instrText>
            </w:r>
            <w:r>
              <w:rPr>
                <w:noProof/>
                <w:webHidden/>
              </w:rPr>
            </w:r>
            <w:r>
              <w:rPr>
                <w:noProof/>
                <w:webHidden/>
              </w:rPr>
              <w:fldChar w:fldCharType="separate"/>
            </w:r>
            <w:r w:rsidR="00096E40">
              <w:rPr>
                <w:noProof/>
                <w:webHidden/>
              </w:rPr>
              <w:t>133</w:t>
            </w:r>
            <w:r>
              <w:rPr>
                <w:noProof/>
                <w:webHidden/>
              </w:rPr>
              <w:fldChar w:fldCharType="end"/>
            </w:r>
          </w:hyperlink>
        </w:p>
        <w:p w14:paraId="5C2E0EAF" w14:textId="56C7994A" w:rsidR="0041330C" w:rsidRDefault="0041330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93" w:history="1">
            <w:r w:rsidRPr="00D84163">
              <w:rPr>
                <w:rStyle w:val="-"/>
                <w:noProof/>
                <w:lang w:val="el-GR"/>
              </w:rPr>
              <w:t xml:space="preserve">ΠΑΡΑΡΤΗΜΑ </w:t>
            </w:r>
            <w:r w:rsidRPr="00D84163">
              <w:rPr>
                <w:rStyle w:val="-"/>
                <w:noProof/>
              </w:rPr>
              <w:t>VIII</w:t>
            </w:r>
            <w:r w:rsidRPr="00D84163">
              <w:rPr>
                <w:rStyle w:val="-"/>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_Toc202354793 \h </w:instrText>
            </w:r>
            <w:r>
              <w:rPr>
                <w:noProof/>
                <w:webHidden/>
              </w:rPr>
            </w:r>
            <w:r>
              <w:rPr>
                <w:noProof/>
                <w:webHidden/>
              </w:rPr>
              <w:fldChar w:fldCharType="separate"/>
            </w:r>
            <w:r w:rsidR="00096E40">
              <w:rPr>
                <w:noProof/>
                <w:webHidden/>
              </w:rPr>
              <w:t>134</w:t>
            </w:r>
            <w:r>
              <w:rPr>
                <w:noProof/>
                <w:webHidden/>
              </w:rPr>
              <w:fldChar w:fldCharType="end"/>
            </w:r>
          </w:hyperlink>
        </w:p>
        <w:p w14:paraId="6DF6467C" w14:textId="292C1918" w:rsidR="0041330C" w:rsidRDefault="0041330C">
          <w:pPr>
            <w:pStyle w:val="31"/>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94" w:history="1">
            <w:r w:rsidRPr="00D84163">
              <w:rPr>
                <w:rStyle w:val="-"/>
                <w:noProof/>
                <w:lang w:val="el-GR"/>
              </w:rPr>
              <w:t>I.</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_Toc202354794 \h </w:instrText>
            </w:r>
            <w:r>
              <w:rPr>
                <w:noProof/>
                <w:webHidden/>
              </w:rPr>
            </w:r>
            <w:r>
              <w:rPr>
                <w:noProof/>
                <w:webHidden/>
              </w:rPr>
              <w:fldChar w:fldCharType="separate"/>
            </w:r>
            <w:r w:rsidR="00096E40">
              <w:rPr>
                <w:noProof/>
                <w:webHidden/>
              </w:rPr>
              <w:t>134</w:t>
            </w:r>
            <w:r>
              <w:rPr>
                <w:noProof/>
                <w:webHidden/>
              </w:rPr>
              <w:fldChar w:fldCharType="end"/>
            </w:r>
          </w:hyperlink>
        </w:p>
        <w:p w14:paraId="1BFAE701" w14:textId="64E3A6C1" w:rsidR="0041330C" w:rsidRDefault="0041330C">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95" w:history="1">
            <w:r w:rsidRPr="00D84163">
              <w:rPr>
                <w:rStyle w:val="-"/>
                <w:noProof/>
                <w:lang w:val="el-GR"/>
              </w:rPr>
              <w:t>II.</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_Toc202354795 \h </w:instrText>
            </w:r>
            <w:r>
              <w:rPr>
                <w:noProof/>
                <w:webHidden/>
              </w:rPr>
            </w:r>
            <w:r>
              <w:rPr>
                <w:noProof/>
                <w:webHidden/>
              </w:rPr>
              <w:fldChar w:fldCharType="separate"/>
            </w:r>
            <w:r w:rsidR="00096E40">
              <w:rPr>
                <w:noProof/>
                <w:webHidden/>
              </w:rPr>
              <w:t>135</w:t>
            </w:r>
            <w:r>
              <w:rPr>
                <w:noProof/>
                <w:webHidden/>
              </w:rPr>
              <w:fldChar w:fldCharType="end"/>
            </w:r>
          </w:hyperlink>
        </w:p>
        <w:p w14:paraId="037CD0D5" w14:textId="544DEB1B" w:rsidR="0041330C" w:rsidRDefault="0041330C">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96" w:history="1">
            <w:r w:rsidRPr="00D84163">
              <w:rPr>
                <w:rStyle w:val="-"/>
                <w:noProof/>
                <w:lang w:val="el-GR" w:eastAsia="el-GR"/>
              </w:rPr>
              <w:t>III.</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_Toc202354796 \h </w:instrText>
            </w:r>
            <w:r>
              <w:rPr>
                <w:noProof/>
                <w:webHidden/>
              </w:rPr>
            </w:r>
            <w:r>
              <w:rPr>
                <w:noProof/>
                <w:webHidden/>
              </w:rPr>
              <w:fldChar w:fldCharType="separate"/>
            </w:r>
            <w:r w:rsidR="00096E40">
              <w:rPr>
                <w:noProof/>
                <w:webHidden/>
              </w:rPr>
              <w:t>136</w:t>
            </w:r>
            <w:r>
              <w:rPr>
                <w:noProof/>
                <w:webHidden/>
              </w:rPr>
              <w:fldChar w:fldCharType="end"/>
            </w:r>
          </w:hyperlink>
        </w:p>
        <w:p w14:paraId="66642915" w14:textId="00C7F0E7" w:rsidR="0041330C" w:rsidRDefault="0041330C">
          <w:pPr>
            <w:pStyle w:val="31"/>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202354797" w:history="1">
            <w:r w:rsidRPr="00D84163">
              <w:rPr>
                <w:rStyle w:val="-"/>
                <w:noProof/>
                <w:lang w:val="el-GR" w:eastAsia="el-GR"/>
              </w:rPr>
              <w:t>IV.</w:t>
            </w:r>
            <w:r>
              <w:rPr>
                <w:rFonts w:asciiTheme="minorHAnsi" w:eastAsiaTheme="minorEastAsia" w:hAnsiTheme="minorHAnsi" w:cstheme="minorBidi"/>
                <w:i w:val="0"/>
                <w:iCs w:val="0"/>
                <w:noProof/>
                <w:kern w:val="2"/>
                <w:sz w:val="24"/>
                <w:szCs w:val="24"/>
                <w:lang w:val="el-GR" w:eastAsia="el-GR"/>
                <w14:ligatures w14:val="standardContextual"/>
              </w:rPr>
              <w:tab/>
            </w:r>
            <w:r w:rsidRPr="00D84163">
              <w:rPr>
                <w:rStyle w:val="-"/>
                <w:noProof/>
                <w:lang w:val="el-GR" w:eastAsia="el-GR"/>
              </w:rPr>
              <w:t>Εγγυητική Επιστολή Καλής Λειτουργίας</w:t>
            </w:r>
            <w:r>
              <w:rPr>
                <w:noProof/>
                <w:webHidden/>
              </w:rPr>
              <w:tab/>
            </w:r>
            <w:r>
              <w:rPr>
                <w:noProof/>
                <w:webHidden/>
              </w:rPr>
              <w:fldChar w:fldCharType="begin"/>
            </w:r>
            <w:r>
              <w:rPr>
                <w:noProof/>
                <w:webHidden/>
              </w:rPr>
              <w:instrText xml:space="preserve"> PAGEREF _Toc202354797 \h </w:instrText>
            </w:r>
            <w:r>
              <w:rPr>
                <w:noProof/>
                <w:webHidden/>
              </w:rPr>
            </w:r>
            <w:r>
              <w:rPr>
                <w:noProof/>
                <w:webHidden/>
              </w:rPr>
              <w:fldChar w:fldCharType="separate"/>
            </w:r>
            <w:r w:rsidR="00096E40">
              <w:rPr>
                <w:noProof/>
                <w:webHidden/>
              </w:rPr>
              <w:t>138</w:t>
            </w:r>
            <w:r>
              <w:rPr>
                <w:noProof/>
                <w:webHidden/>
              </w:rPr>
              <w:fldChar w:fldCharType="end"/>
            </w:r>
          </w:hyperlink>
        </w:p>
        <w:p w14:paraId="2B890331" w14:textId="477E53E5" w:rsidR="0041330C" w:rsidRDefault="0041330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98" w:history="1">
            <w:r w:rsidRPr="00D84163">
              <w:rPr>
                <w:rStyle w:val="-"/>
                <w:noProof/>
                <w:lang w:val="el-GR"/>
              </w:rPr>
              <w:t xml:space="preserve">ΠΑΡΑΡΤΗΜΑ </w:t>
            </w:r>
            <w:r w:rsidRPr="00D84163">
              <w:rPr>
                <w:rStyle w:val="-"/>
                <w:noProof/>
                <w:lang w:val="en-US"/>
              </w:rPr>
              <w:t>IX</w:t>
            </w:r>
            <w:r w:rsidRPr="00D84163">
              <w:rPr>
                <w:rStyle w:val="-"/>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_Toc202354798 \h </w:instrText>
            </w:r>
            <w:r>
              <w:rPr>
                <w:noProof/>
                <w:webHidden/>
              </w:rPr>
            </w:r>
            <w:r>
              <w:rPr>
                <w:noProof/>
                <w:webHidden/>
              </w:rPr>
              <w:fldChar w:fldCharType="separate"/>
            </w:r>
            <w:r w:rsidR="00096E40">
              <w:rPr>
                <w:noProof/>
                <w:webHidden/>
              </w:rPr>
              <w:t>139</w:t>
            </w:r>
            <w:r>
              <w:rPr>
                <w:noProof/>
                <w:webHidden/>
              </w:rPr>
              <w:fldChar w:fldCharType="end"/>
            </w:r>
          </w:hyperlink>
        </w:p>
        <w:p w14:paraId="424C2C3E" w14:textId="4DDC408B" w:rsidR="0041330C" w:rsidRDefault="0041330C">
          <w:pPr>
            <w:pStyle w:val="28"/>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202354799" w:history="1">
            <w:r w:rsidRPr="00D84163">
              <w:rPr>
                <w:rStyle w:val="-"/>
                <w:noProof/>
                <w:lang w:val="el-GR"/>
              </w:rPr>
              <w:t>ΠΑΡΑΡΤΗΜΑ X – Ρήτρα Ακεραιότητας</w:t>
            </w:r>
            <w:r>
              <w:rPr>
                <w:noProof/>
                <w:webHidden/>
              </w:rPr>
              <w:tab/>
            </w:r>
            <w:r>
              <w:rPr>
                <w:noProof/>
                <w:webHidden/>
              </w:rPr>
              <w:fldChar w:fldCharType="begin"/>
            </w:r>
            <w:r>
              <w:rPr>
                <w:noProof/>
                <w:webHidden/>
              </w:rPr>
              <w:instrText xml:space="preserve"> PAGEREF _Toc202354799 \h </w:instrText>
            </w:r>
            <w:r>
              <w:rPr>
                <w:noProof/>
                <w:webHidden/>
              </w:rPr>
            </w:r>
            <w:r>
              <w:rPr>
                <w:noProof/>
                <w:webHidden/>
              </w:rPr>
              <w:fldChar w:fldCharType="separate"/>
            </w:r>
            <w:r w:rsidR="00096E40">
              <w:rPr>
                <w:noProof/>
                <w:webHidden/>
              </w:rPr>
              <w:t>140</w:t>
            </w:r>
            <w:r>
              <w:rPr>
                <w:noProof/>
                <w:webHidden/>
              </w:rPr>
              <w:fldChar w:fldCharType="end"/>
            </w:r>
          </w:hyperlink>
        </w:p>
        <w:p w14:paraId="25698511" w14:textId="7F4A1E43" w:rsidR="00A81D32" w:rsidRPr="007E31B4" w:rsidRDefault="005D6014">
          <w:r w:rsidRPr="007E31B4">
            <w:rPr>
              <w:b/>
              <w:bCs/>
              <w:caps/>
              <w:sz w:val="20"/>
              <w:szCs w:val="20"/>
            </w:rPr>
            <w:fldChar w:fldCharType="end"/>
          </w:r>
        </w:p>
      </w:sdtContent>
    </w:sdt>
    <w:p w14:paraId="21B60313" w14:textId="77777777" w:rsidR="00A81D32" w:rsidRPr="007E31B4" w:rsidRDefault="00A81D32"/>
    <w:p w14:paraId="538A0A01" w14:textId="77777777" w:rsidR="008E18C3" w:rsidRPr="007E31B4" w:rsidRDefault="008E18C3"/>
    <w:p w14:paraId="71AEB11C" w14:textId="77777777" w:rsidR="008E18C3" w:rsidRPr="007E31B4" w:rsidRDefault="008E18C3">
      <w:pPr>
        <w:rPr>
          <w:rFonts w:eastAsia="MS Mincho"/>
          <w:b/>
          <w:bCs/>
          <w:caps/>
          <w:lang w:val="el-GR" w:eastAsia="el-GR"/>
        </w:rPr>
        <w:sectPr w:rsidR="008E18C3" w:rsidRPr="007E31B4" w:rsidSect="005D5CE8">
          <w:pgSz w:w="11906" w:h="16838"/>
          <w:pgMar w:top="1134" w:right="1134" w:bottom="1134" w:left="1134" w:header="720" w:footer="709" w:gutter="0"/>
          <w:cols w:space="720"/>
          <w:titlePg/>
          <w:docGrid w:linePitch="360"/>
        </w:sectPr>
      </w:pPr>
    </w:p>
    <w:p w14:paraId="55CD7CD3" w14:textId="77777777" w:rsidR="008338F0" w:rsidRPr="007E31B4" w:rsidRDefault="003355E7" w:rsidP="00B0706E">
      <w:pPr>
        <w:pStyle w:val="1"/>
        <w:numPr>
          <w:ilvl w:val="0"/>
          <w:numId w:val="20"/>
        </w:numPr>
        <w:rPr>
          <w:lang w:val="el-GR"/>
        </w:rPr>
      </w:pPr>
      <w:bookmarkStart w:id="13" w:name="_Toc97194404"/>
      <w:bookmarkStart w:id="14" w:name="_Toc202354645"/>
      <w:r w:rsidRPr="007E31B4">
        <w:rPr>
          <w:lang w:val="el-GR"/>
        </w:rPr>
        <w:lastRenderedPageBreak/>
        <w:t>ΑΝΑΘΕΤΟΥΣΑ ΑΡΧΗ ΚΑΙ ΑΝΤΙΚΕΙΜΕΝΟ ΣΥΜΒΑΣΗΣ</w:t>
      </w:r>
      <w:bookmarkEnd w:id="13"/>
      <w:bookmarkEnd w:id="14"/>
    </w:p>
    <w:p w14:paraId="473A9C05" w14:textId="77777777" w:rsidR="008338F0" w:rsidRPr="007E31B4" w:rsidRDefault="003355E7" w:rsidP="00B0706E">
      <w:pPr>
        <w:pStyle w:val="2"/>
        <w:numPr>
          <w:ilvl w:val="1"/>
          <w:numId w:val="21"/>
        </w:numPr>
        <w:rPr>
          <w:lang w:val="el-GR"/>
        </w:rPr>
      </w:pPr>
      <w:bookmarkStart w:id="15" w:name="_Toc97194256"/>
      <w:bookmarkStart w:id="16" w:name="_Toc97194405"/>
      <w:bookmarkStart w:id="17" w:name="_Toc202354646"/>
      <w:r w:rsidRPr="007E31B4">
        <w:rPr>
          <w:lang w:val="el-GR"/>
        </w:rPr>
        <w:t>Στοιχεία Αναθέτουσας Αρχής</w:t>
      </w:r>
      <w:bookmarkEnd w:id="15"/>
      <w:bookmarkEnd w:id="16"/>
      <w:bookmarkEnd w:id="17"/>
      <w:r w:rsidRPr="007E31B4">
        <w:rPr>
          <w:lang w:val="el-GR"/>
        </w:rPr>
        <w:t xml:space="preserve"> </w:t>
      </w:r>
    </w:p>
    <w:p w14:paraId="2E803ED7" w14:textId="77777777" w:rsidR="008338F0" w:rsidRPr="007E31B4"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096E40"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7E31B4" w:rsidRDefault="003355E7">
            <w:pPr>
              <w:pStyle w:val="normalwithoutspacing"/>
            </w:pPr>
            <w:r w:rsidRPr="007E31B4">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7E31B4" w:rsidRDefault="007D3A48">
            <w:pPr>
              <w:pStyle w:val="normalwithoutspacing"/>
              <w:snapToGrid w:val="0"/>
            </w:pPr>
            <w:r w:rsidRPr="007E31B4">
              <w:t xml:space="preserve">ΚΟΙΝΩΝΙΑ ΤΗΣ ΠΛΗΡΟΦΟΡΙΑΣ </w:t>
            </w:r>
            <w:r w:rsidR="00417984" w:rsidRPr="007E31B4">
              <w:t>Μ.</w:t>
            </w:r>
            <w:r w:rsidRPr="007E31B4">
              <w:t>Α.Ε.</w:t>
            </w:r>
          </w:p>
        </w:tc>
      </w:tr>
      <w:tr w:rsidR="004D0444" w:rsidRPr="007E31B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7E31B4" w:rsidRDefault="004D0444" w:rsidP="004D0444">
            <w:pPr>
              <w:pStyle w:val="normalwithoutspacing"/>
            </w:pPr>
            <w:r w:rsidRPr="007E31B4">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7E31B4" w:rsidRDefault="004D0444" w:rsidP="004D0444">
            <w:pPr>
              <w:pStyle w:val="normalwithoutspacing"/>
              <w:snapToGrid w:val="0"/>
            </w:pPr>
            <w:r w:rsidRPr="007E31B4">
              <w:t>999983307</w:t>
            </w:r>
          </w:p>
        </w:tc>
      </w:tr>
      <w:tr w:rsidR="004D0444" w:rsidRPr="007E31B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47CF3A5D" w:rsidR="004D0444" w:rsidRPr="007E31B4" w:rsidRDefault="004D0444" w:rsidP="004D0444">
            <w:pPr>
              <w:pStyle w:val="normalwithoutspacing"/>
            </w:pPr>
            <w:r w:rsidRPr="007E31B4">
              <w:t xml:space="preserve">Κωδικός </w:t>
            </w:r>
            <w:r w:rsidR="007113DC" w:rsidRPr="007E31B4">
              <w:t>Αναθέτουσας Αρχής για την η</w:t>
            </w:r>
            <w:r w:rsidRPr="007E31B4">
              <w:t xml:space="preserve">λεκτρονική </w:t>
            </w:r>
            <w:r w:rsidR="007113DC" w:rsidRPr="007E31B4">
              <w:t>τ</w:t>
            </w:r>
            <w:r w:rsidRPr="007E31B4">
              <w:t>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5AAFA71C" w:rsidR="004D0444" w:rsidRPr="007E31B4" w:rsidRDefault="00D02A74" w:rsidP="004D0444">
            <w:pPr>
              <w:pStyle w:val="normalwithoutspacing"/>
              <w:snapToGrid w:val="0"/>
            </w:pPr>
            <w:r w:rsidRPr="00D02A74">
              <w:t>1053.E00553.0001</w:t>
            </w:r>
          </w:p>
        </w:tc>
      </w:tr>
      <w:tr w:rsidR="008338F0" w:rsidRPr="007E31B4"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7E31B4" w:rsidRDefault="003355E7">
            <w:pPr>
              <w:pStyle w:val="normalwithoutspacing"/>
            </w:pPr>
            <w:r w:rsidRPr="007E31B4">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7E31B4" w:rsidRDefault="00372204" w:rsidP="007D3A48">
            <w:pPr>
              <w:pStyle w:val="normalwithoutspacing"/>
              <w:snapToGrid w:val="0"/>
            </w:pPr>
            <w:r w:rsidRPr="007E31B4">
              <w:t>Λεωφ. Συγγρού 194</w:t>
            </w:r>
          </w:p>
        </w:tc>
      </w:tr>
      <w:tr w:rsidR="008338F0" w:rsidRPr="007E31B4"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7E31B4" w:rsidRDefault="003355E7">
            <w:pPr>
              <w:pStyle w:val="normalwithoutspacing"/>
            </w:pPr>
            <w:r w:rsidRPr="007E31B4">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7E31B4" w:rsidRDefault="00372204">
            <w:pPr>
              <w:pStyle w:val="normalwithoutspacing"/>
              <w:snapToGrid w:val="0"/>
            </w:pPr>
            <w:r w:rsidRPr="007E31B4">
              <w:t>Καλλιθέα</w:t>
            </w:r>
          </w:p>
        </w:tc>
      </w:tr>
      <w:tr w:rsidR="008338F0" w:rsidRPr="007E31B4"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7E31B4" w:rsidRDefault="003355E7">
            <w:pPr>
              <w:pStyle w:val="normalwithoutspacing"/>
            </w:pPr>
            <w:r w:rsidRPr="007E31B4">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7E31B4" w:rsidRDefault="00372204">
            <w:pPr>
              <w:pStyle w:val="normalwithoutspacing"/>
              <w:snapToGrid w:val="0"/>
            </w:pPr>
            <w:r w:rsidRPr="007E31B4">
              <w:t>176 71</w:t>
            </w:r>
          </w:p>
        </w:tc>
      </w:tr>
      <w:tr w:rsidR="008338F0" w:rsidRPr="007E31B4"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77777777" w:rsidR="008338F0" w:rsidRPr="007E31B4" w:rsidRDefault="003355E7">
            <w:pPr>
              <w:pStyle w:val="normalwithoutspacing"/>
            </w:pPr>
            <w:r w:rsidRPr="007E31B4">
              <w:t>Χώρα</w:t>
            </w:r>
            <w:r w:rsidRPr="007E31B4">
              <w:rPr>
                <w:rStyle w:val="WW-FootnoteReference"/>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7E31B4" w:rsidRDefault="007D3A48">
            <w:pPr>
              <w:pStyle w:val="normalwithoutspacing"/>
              <w:snapToGrid w:val="0"/>
              <w:rPr>
                <w:lang w:val="en-US"/>
              </w:rPr>
            </w:pPr>
            <w:r w:rsidRPr="007E31B4">
              <w:t>ΕΛΛΑΔΑ</w:t>
            </w:r>
          </w:p>
        </w:tc>
      </w:tr>
      <w:tr w:rsidR="008338F0" w:rsidRPr="007E31B4"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77777777" w:rsidR="008338F0" w:rsidRPr="007E31B4" w:rsidRDefault="003355E7">
            <w:pPr>
              <w:pStyle w:val="normalwithoutspacing"/>
            </w:pPr>
            <w:r w:rsidRPr="007E31B4">
              <w:t>Κωδικός ΝUTS</w:t>
            </w:r>
            <w:r w:rsidRPr="007E31B4">
              <w:rPr>
                <w:rStyle w:val="WW-FootnoteReference"/>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7E31B4" w:rsidRDefault="0036512D">
            <w:pPr>
              <w:pStyle w:val="normalwithoutspacing"/>
              <w:snapToGrid w:val="0"/>
              <w:rPr>
                <w:lang w:val="de-DE"/>
              </w:rPr>
            </w:pPr>
            <w:r w:rsidRPr="007E31B4">
              <w:t>GR 300</w:t>
            </w:r>
          </w:p>
        </w:tc>
      </w:tr>
      <w:tr w:rsidR="008338F0" w:rsidRPr="007E31B4"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7E31B4" w:rsidRDefault="003355E7">
            <w:pPr>
              <w:pStyle w:val="normalwithoutspacing"/>
            </w:pPr>
            <w:r w:rsidRPr="007E31B4">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7E31B4" w:rsidRDefault="00865C7D">
            <w:pPr>
              <w:pStyle w:val="normalwithoutspacing"/>
              <w:snapToGrid w:val="0"/>
              <w:rPr>
                <w:lang w:val="en-US"/>
              </w:rPr>
            </w:pPr>
            <w:r w:rsidRPr="007E31B4">
              <w:rPr>
                <w:lang w:val="en-US"/>
              </w:rPr>
              <w:t>213 1300700</w:t>
            </w:r>
          </w:p>
        </w:tc>
      </w:tr>
      <w:tr w:rsidR="008338F0" w:rsidRPr="007E31B4"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7E31B4" w:rsidRDefault="003355E7">
            <w:pPr>
              <w:pStyle w:val="normalwithoutspacing"/>
            </w:pPr>
            <w:r w:rsidRPr="007E31B4">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171F162" w:rsidR="008338F0" w:rsidRPr="007E31B4" w:rsidRDefault="00E817D9">
            <w:pPr>
              <w:pStyle w:val="normalwithoutspacing"/>
              <w:snapToGrid w:val="0"/>
              <w:rPr>
                <w:lang w:val="en-US"/>
              </w:rPr>
            </w:pPr>
            <w:hyperlink r:id="rId16" w:history="1">
              <w:r w:rsidRPr="007E31B4">
                <w:rPr>
                  <w:rStyle w:val="-"/>
                  <w:lang w:val="en-US"/>
                </w:rPr>
                <w:t>info@ktpae.gr</w:t>
              </w:r>
            </w:hyperlink>
          </w:p>
        </w:tc>
      </w:tr>
      <w:tr w:rsidR="008338F0" w:rsidRPr="007E31B4"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7E31B4" w:rsidRDefault="003355E7">
            <w:pPr>
              <w:pStyle w:val="normalwithoutspacing"/>
            </w:pPr>
            <w:r w:rsidRPr="007E31B4">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77777777" w:rsidR="008338F0" w:rsidRPr="007E31B4" w:rsidRDefault="00865C7D">
            <w:pPr>
              <w:pStyle w:val="normalwithoutspacing"/>
              <w:snapToGrid w:val="0"/>
            </w:pPr>
            <w:r w:rsidRPr="007E31B4">
              <w:rPr>
                <w:lang w:val="en-US"/>
              </w:rPr>
              <w:t>XXXXX</w:t>
            </w:r>
          </w:p>
        </w:tc>
      </w:tr>
      <w:tr w:rsidR="008338F0" w:rsidRPr="007E31B4"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7E31B4" w:rsidRDefault="003355E7">
            <w:pPr>
              <w:pStyle w:val="normalwithoutspacing"/>
            </w:pPr>
            <w:r w:rsidRPr="007E31B4">
              <w:t>Γενική Διεύθυνση στο διαδίκτυο</w:t>
            </w:r>
            <w:r w:rsidR="00E1337D" w:rsidRPr="007E31B4">
              <w:t xml:space="preserve"> </w:t>
            </w:r>
            <w:r w:rsidRPr="007E31B4">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4B462726" w:rsidR="008338F0" w:rsidRPr="007E31B4" w:rsidRDefault="00E817D9">
            <w:pPr>
              <w:pStyle w:val="normalwithoutspacing"/>
              <w:snapToGrid w:val="0"/>
            </w:pPr>
            <w:hyperlink r:id="rId17" w:history="1">
              <w:r w:rsidRPr="007E31B4">
                <w:rPr>
                  <w:rStyle w:val="-"/>
                </w:rPr>
                <w:t>http://www.ktpae.gr</w:t>
              </w:r>
            </w:hyperlink>
          </w:p>
        </w:tc>
      </w:tr>
      <w:tr w:rsidR="008338F0" w:rsidRPr="007E31B4"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7E31B4" w:rsidRDefault="003355E7">
            <w:pPr>
              <w:pStyle w:val="normalwithoutspacing"/>
            </w:pPr>
            <w:r w:rsidRPr="007E31B4">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7E31B4" w:rsidRDefault="00E817D9">
            <w:pPr>
              <w:pStyle w:val="normalwithoutspacing"/>
              <w:snapToGrid w:val="0"/>
            </w:pPr>
            <w:r w:rsidRPr="007E31B4">
              <w:t>https://www.ktpae.gr/</w:t>
            </w:r>
          </w:p>
        </w:tc>
      </w:tr>
    </w:tbl>
    <w:p w14:paraId="6D04F2B7" w14:textId="77777777" w:rsidR="008338F0" w:rsidRPr="007E31B4" w:rsidRDefault="008338F0">
      <w:pPr>
        <w:pStyle w:val="normalwithoutspacing"/>
      </w:pPr>
    </w:p>
    <w:p w14:paraId="71E04718" w14:textId="77777777" w:rsidR="008338F0" w:rsidRPr="007E31B4" w:rsidRDefault="003355E7">
      <w:pPr>
        <w:pStyle w:val="normalwithoutspacing"/>
      </w:pPr>
      <w:r w:rsidRPr="007E31B4">
        <w:rPr>
          <w:b/>
        </w:rPr>
        <w:t xml:space="preserve">Είδος Αναθέτουσας Αρχής </w:t>
      </w:r>
    </w:p>
    <w:p w14:paraId="44146439" w14:textId="70D13609" w:rsidR="008338F0" w:rsidRPr="007E31B4" w:rsidRDefault="003355E7">
      <w:pPr>
        <w:pStyle w:val="normalwithoutspacing"/>
        <w:rPr>
          <w:rFonts w:eastAsia="Calibri"/>
        </w:rPr>
      </w:pPr>
      <w:r w:rsidRPr="007E31B4">
        <w:t xml:space="preserve">Η </w:t>
      </w:r>
      <w:r w:rsidR="00C04981" w:rsidRPr="007E31B4">
        <w:t>Αναθέτουσα Αρχή</w:t>
      </w:r>
      <w:r w:rsidRPr="007E31B4">
        <w:t xml:space="preserve"> είναι</w:t>
      </w:r>
      <w:r w:rsidR="00E1337D" w:rsidRPr="007E31B4">
        <w:t xml:space="preserve"> </w:t>
      </w:r>
      <w:r w:rsidR="00CD22D1" w:rsidRPr="007E31B4">
        <w:t xml:space="preserve">η Κοινωνία της Πληροφορίας </w:t>
      </w:r>
      <w:r w:rsidR="00417984" w:rsidRPr="007E31B4">
        <w:t xml:space="preserve">Μονοπρόσωπη Ανώνυμη </w:t>
      </w:r>
      <w:r w:rsidR="007D3A48" w:rsidRPr="007E31B4">
        <w:t xml:space="preserve">Εταιρία του Δημόσιου Τομέα (μη Κεντρική </w:t>
      </w:r>
      <w:r w:rsidR="00C04981" w:rsidRPr="007E31B4">
        <w:t>Αναθέτουσα Αρχή</w:t>
      </w:r>
      <w:r w:rsidR="007D3A48" w:rsidRPr="007E31B4">
        <w:t>)</w:t>
      </w:r>
      <w:r w:rsidR="00E1337D" w:rsidRPr="007E31B4">
        <w:t xml:space="preserve"> </w:t>
      </w:r>
      <w:r w:rsidRPr="007E31B4">
        <w:t>και ανήκει στην</w:t>
      </w:r>
      <w:r w:rsidR="00DB2700" w:rsidRPr="007E31B4">
        <w:t xml:space="preserve"> Κεντρική Κυβέρνηση – Υποτομέας Νομικά Πρόσωπα Κεντρικής Κυβέρνησης και Δημόσιες Επιχειρήσεις </w:t>
      </w:r>
    </w:p>
    <w:p w14:paraId="09AA1A6A" w14:textId="77777777" w:rsidR="008A64A7" w:rsidRPr="007E31B4" w:rsidRDefault="008A64A7">
      <w:pPr>
        <w:pStyle w:val="normalwithoutspacing"/>
        <w:rPr>
          <w:b/>
        </w:rPr>
      </w:pPr>
    </w:p>
    <w:p w14:paraId="5D55A5F6" w14:textId="2F090FA6" w:rsidR="008338F0" w:rsidRPr="007E31B4" w:rsidRDefault="003355E7" w:rsidP="001E11FD">
      <w:pPr>
        <w:pStyle w:val="normalwithoutspacing"/>
      </w:pPr>
      <w:r w:rsidRPr="007E31B4">
        <w:rPr>
          <w:b/>
        </w:rPr>
        <w:t>Κύρια δραστηριότητα Α.Α.</w:t>
      </w:r>
    </w:p>
    <w:p w14:paraId="0123977C" w14:textId="77777777" w:rsidR="001E11FD" w:rsidRPr="007E31B4" w:rsidRDefault="003355E7" w:rsidP="001E11FD">
      <w:pPr>
        <w:pStyle w:val="normalwithoutspacing"/>
      </w:pPr>
      <w:r w:rsidRPr="007E31B4">
        <w:t xml:space="preserve">Η κύρια δραστηριότητα της Αναθέτουσας Αρχής είναι </w:t>
      </w:r>
      <w:r w:rsidR="00EB0718" w:rsidRPr="007E31B4">
        <w:t>«Γενικές Δημόσιες Υπηρεσίες».</w:t>
      </w:r>
      <w:r w:rsidR="001E11FD" w:rsidRPr="007E31B4">
        <w:t xml:space="preserve"> </w:t>
      </w:r>
    </w:p>
    <w:p w14:paraId="7F9F39E8" w14:textId="723BF499" w:rsidR="008338F0" w:rsidRPr="007E31B4" w:rsidRDefault="003355E7" w:rsidP="001E11FD">
      <w:pPr>
        <w:pStyle w:val="normalwithoutspacing"/>
      </w:pPr>
      <w:r w:rsidRPr="007E31B4">
        <w:t>Εφαρμοστέο εθνικό δίκαιο</w:t>
      </w:r>
      <w:r w:rsidR="00E1337D" w:rsidRPr="007E31B4">
        <w:t xml:space="preserve"> </w:t>
      </w:r>
      <w:r w:rsidRPr="007E31B4">
        <w:t xml:space="preserve">είναι το </w:t>
      </w:r>
      <w:r w:rsidR="00DB2700" w:rsidRPr="007E31B4">
        <w:t>Ελληνικό</w:t>
      </w:r>
      <w:r w:rsidR="001E11FD" w:rsidRPr="007E31B4">
        <w:t>.</w:t>
      </w:r>
      <w:r w:rsidRPr="007E31B4">
        <w:t xml:space="preserve"> </w:t>
      </w:r>
    </w:p>
    <w:p w14:paraId="469DE742" w14:textId="77777777" w:rsidR="008A64A7" w:rsidRPr="007E31B4" w:rsidRDefault="008A64A7" w:rsidP="001E11FD">
      <w:pPr>
        <w:suppressAutoHyphens w:val="0"/>
        <w:spacing w:after="0"/>
        <w:rPr>
          <w:b/>
          <w:lang w:val="el-GR"/>
        </w:rPr>
      </w:pPr>
    </w:p>
    <w:p w14:paraId="1A7D840D" w14:textId="5DC41671" w:rsidR="008338F0" w:rsidRPr="007E31B4" w:rsidRDefault="003355E7" w:rsidP="001E11FD">
      <w:pPr>
        <w:suppressAutoHyphens w:val="0"/>
        <w:spacing w:after="0"/>
        <w:rPr>
          <w:lang w:val="el-GR"/>
        </w:rPr>
      </w:pPr>
      <w:r w:rsidRPr="007E31B4">
        <w:rPr>
          <w:b/>
          <w:lang w:val="el-GR"/>
        </w:rPr>
        <w:t xml:space="preserve">Στοιχεία Επικοινωνίας </w:t>
      </w:r>
    </w:p>
    <w:p w14:paraId="4D8E2E20" w14:textId="77777777" w:rsidR="001E11FD" w:rsidRPr="007E31B4" w:rsidRDefault="003355E7" w:rsidP="001E11FD">
      <w:pPr>
        <w:pStyle w:val="normalwithoutspacing"/>
        <w:ind w:left="567" w:hanging="567"/>
      </w:pPr>
      <w:r w:rsidRPr="007E31B4">
        <w:t>α)</w:t>
      </w:r>
      <w:r w:rsidRPr="007E31B4">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EC13C7" w:rsidRPr="007E31B4">
        <w:t xml:space="preserve">Ο.Π.Σ. </w:t>
      </w:r>
      <w:r w:rsidRPr="007E31B4">
        <w:t>Ε.Σ.Η.ΔΗ.Σ.</w:t>
      </w:r>
      <w:r w:rsidR="002E1FDE" w:rsidRPr="007E31B4">
        <w:t xml:space="preserve"> </w:t>
      </w:r>
      <w:r w:rsidR="001E11FD" w:rsidRPr="007E31B4">
        <w:t xml:space="preserve">στη διεύθυνση (URL): </w:t>
      </w:r>
    </w:p>
    <w:p w14:paraId="401B7D2E" w14:textId="7988DB5C" w:rsidR="001E11FD" w:rsidRPr="007E31B4" w:rsidRDefault="001E11FD" w:rsidP="001E11FD">
      <w:pPr>
        <w:pStyle w:val="normalwithoutspacing"/>
        <w:ind w:left="567"/>
      </w:pPr>
      <w:hyperlink r:id="rId18" w:history="1">
        <w:r w:rsidRPr="007E31B4">
          <w:rPr>
            <w:rStyle w:val="-"/>
          </w:rPr>
          <w:t>https://nepps-search.eprocurement.gov.gr/actSearch/resources/search/XXXXXX</w:t>
        </w:r>
      </w:hyperlink>
    </w:p>
    <w:p w14:paraId="5C3FA97B" w14:textId="628C6C16" w:rsidR="002E1FDE" w:rsidRPr="007E31B4" w:rsidRDefault="002E1FDE" w:rsidP="001E11FD">
      <w:pPr>
        <w:pStyle w:val="normalwithoutspacing"/>
        <w:ind w:left="567"/>
      </w:pPr>
      <w:r w:rsidRPr="007E31B4">
        <w:t xml:space="preserve">και μέσω της διαδικτυακής πύλης της Αναθέτουσας Αρχής </w:t>
      </w:r>
      <w:hyperlink r:id="rId19" w:history="1">
        <w:r w:rsidR="00154623" w:rsidRPr="007E31B4">
          <w:rPr>
            <w:rStyle w:val="-"/>
          </w:rPr>
          <w:t>http://www.ktpae.gr</w:t>
        </w:r>
      </w:hyperlink>
    </w:p>
    <w:p w14:paraId="1155CDD2" w14:textId="15923FE6" w:rsidR="00154623" w:rsidRPr="007E31B4" w:rsidRDefault="00154623" w:rsidP="001E11FD">
      <w:pPr>
        <w:pStyle w:val="normalwithoutspacing"/>
        <w:ind w:left="567"/>
      </w:pPr>
      <w:r w:rsidRPr="007E31B4">
        <w:t>Κάθε είδους επικοινωνία και ανταλλαγή πληροφοριών πραγματοποιείται μέσω του Ε.Σ.Η.ΔΗ.Σ.</w:t>
      </w:r>
      <w:r w:rsidR="00EC13C7" w:rsidRPr="007E31B4">
        <w:t xml:space="preserve"> Προμήθειες και Υπηρεσίες (εφεξής Ε.Σ.Η.ΔΗ.Σ.), το οποίο είναι προσβάσιμο από τη Διαδικτυακή Πύλη (</w:t>
      </w:r>
      <w:hyperlink r:id="rId20" w:history="1">
        <w:r w:rsidR="00EC13C7" w:rsidRPr="007E31B4">
          <w:rPr>
            <w:rStyle w:val="-"/>
            <w:shd w:val="clear" w:color="auto" w:fill="FFFFFF"/>
          </w:rPr>
          <w:t>www.promitheus.gov.gr</w:t>
        </w:r>
      </w:hyperlink>
      <w:r w:rsidR="00EC13C7" w:rsidRPr="007E31B4">
        <w:t>) του Ο.Π.Σ. Ε.Σ.Η.ΔΗ.Σ.</w:t>
      </w:r>
    </w:p>
    <w:p w14:paraId="23C5A79D" w14:textId="3112D637" w:rsidR="008338F0" w:rsidRPr="007E31B4" w:rsidRDefault="003355E7" w:rsidP="001E11FD">
      <w:pPr>
        <w:pStyle w:val="normalwithoutspacing"/>
        <w:ind w:left="567" w:hanging="567"/>
        <w:rPr>
          <w:color w:val="000000"/>
          <w:shd w:val="clear" w:color="auto" w:fill="FFFFFF"/>
        </w:rPr>
      </w:pPr>
      <w:r w:rsidRPr="007E31B4">
        <w:t>β)</w:t>
      </w:r>
      <w:r w:rsidRPr="007E31B4">
        <w:tab/>
        <w:t xml:space="preserve">Οι προσφορές πρέπει να υποβάλλονται ηλεκτρονικά στην διεύθυνση : </w:t>
      </w:r>
      <w:hyperlink r:id="rId21" w:history="1">
        <w:r w:rsidRPr="007E31B4">
          <w:rPr>
            <w:rStyle w:val="-"/>
            <w:shd w:val="clear" w:color="auto" w:fill="FFFFFF"/>
          </w:rPr>
          <w:t>www.promitheus.gov.gr</w:t>
        </w:r>
      </w:hyperlink>
      <w:r w:rsidRPr="007E31B4">
        <w:rPr>
          <w:color w:val="000000"/>
          <w:shd w:val="clear" w:color="auto" w:fill="FFFFFF"/>
        </w:rPr>
        <w:t xml:space="preserve"> </w:t>
      </w:r>
    </w:p>
    <w:p w14:paraId="70BBFFF5" w14:textId="77777777" w:rsidR="00E7277B" w:rsidRPr="007E31B4" w:rsidRDefault="00E7277B">
      <w:pPr>
        <w:pStyle w:val="normalwithoutspacing"/>
        <w:ind w:left="567" w:hanging="567"/>
        <w:rPr>
          <w:color w:val="000000"/>
          <w:shd w:val="clear" w:color="auto" w:fill="FFFFFF"/>
        </w:rPr>
      </w:pPr>
    </w:p>
    <w:p w14:paraId="6CA27B35" w14:textId="77777777" w:rsidR="002E1FDE" w:rsidRPr="007E31B4" w:rsidRDefault="002E1FDE" w:rsidP="00FD40D7">
      <w:pPr>
        <w:pStyle w:val="normalwithoutspacing"/>
      </w:pPr>
    </w:p>
    <w:p w14:paraId="305D86AF" w14:textId="77777777" w:rsidR="008338F0" w:rsidRPr="007E31B4" w:rsidRDefault="003355E7" w:rsidP="003A109E">
      <w:pPr>
        <w:pStyle w:val="2"/>
        <w:rPr>
          <w:rFonts w:cs="Tahoma"/>
          <w:lang w:val="el-GR"/>
        </w:rPr>
      </w:pPr>
      <w:bookmarkStart w:id="18" w:name="_Ref89085315"/>
      <w:bookmarkStart w:id="19" w:name="_Toc97194257"/>
      <w:bookmarkStart w:id="20" w:name="_Toc97194406"/>
      <w:bookmarkStart w:id="21" w:name="_Toc202354647"/>
      <w:r w:rsidRPr="007E31B4">
        <w:rPr>
          <w:rFonts w:cs="Tahoma"/>
          <w:lang w:val="el-GR"/>
        </w:rPr>
        <w:lastRenderedPageBreak/>
        <w:t>Στοιχεία Διαδικασίας - Χρηματοδότηση</w:t>
      </w:r>
      <w:bookmarkEnd w:id="18"/>
      <w:bookmarkEnd w:id="19"/>
      <w:bookmarkEnd w:id="20"/>
      <w:bookmarkEnd w:id="21"/>
    </w:p>
    <w:p w14:paraId="0F04A6BE" w14:textId="77777777" w:rsidR="008338F0" w:rsidRPr="007E31B4" w:rsidRDefault="003355E7">
      <w:pPr>
        <w:rPr>
          <w:lang w:val="el-GR"/>
        </w:rPr>
      </w:pPr>
      <w:r w:rsidRPr="007E31B4">
        <w:rPr>
          <w:b/>
          <w:lang w:val="el-GR"/>
        </w:rPr>
        <w:t xml:space="preserve">Είδος διαδικασίας </w:t>
      </w:r>
    </w:p>
    <w:p w14:paraId="407D7F38" w14:textId="77777777" w:rsidR="008338F0" w:rsidRPr="007E31B4" w:rsidRDefault="003355E7">
      <w:pPr>
        <w:pStyle w:val="normalwithoutspacing"/>
        <w:rPr>
          <w:lang w:eastAsia="el-GR"/>
        </w:rPr>
      </w:pPr>
      <w:r w:rsidRPr="007E31B4">
        <w:t xml:space="preserve">Ο διαγωνισμός θα διεξαχθεί με την ανοικτή διαδικασία του άρθρου 27 του ν. 4412/16. </w:t>
      </w:r>
    </w:p>
    <w:p w14:paraId="29866A07" w14:textId="77777777" w:rsidR="008338F0" w:rsidRPr="007E31B4" w:rsidRDefault="008338F0">
      <w:pPr>
        <w:pStyle w:val="normalwithoutspacing"/>
      </w:pPr>
    </w:p>
    <w:p w14:paraId="249E4A7D" w14:textId="77777777" w:rsidR="008338F0" w:rsidRPr="007E31B4" w:rsidRDefault="003355E7">
      <w:pPr>
        <w:pStyle w:val="normalwithoutspacing"/>
      </w:pPr>
      <w:r w:rsidRPr="007E31B4">
        <w:rPr>
          <w:b/>
        </w:rPr>
        <w:t>Χρηματοδότηση της σύμβασης</w:t>
      </w:r>
    </w:p>
    <w:p w14:paraId="0A47DE78" w14:textId="1918FF72" w:rsidR="008A64A7" w:rsidRPr="007E31B4" w:rsidRDefault="003355E7" w:rsidP="008A64A7">
      <w:pPr>
        <w:pStyle w:val="normalwithoutspacing"/>
        <w:spacing w:line="276" w:lineRule="auto"/>
        <w:rPr>
          <w:strike/>
        </w:rPr>
      </w:pPr>
      <w:r w:rsidRPr="007E31B4">
        <w:t xml:space="preserve">Φορέας χρηματοδότησης της παρούσας σύμβασης είναι </w:t>
      </w:r>
      <w:r w:rsidR="008A64A7" w:rsidRPr="007E31B4">
        <w:t>το Υπουργείο Παιδείας, Θρησκευμάτων και Αθλητισμού</w:t>
      </w:r>
      <w:r w:rsidR="001E11FD" w:rsidRPr="007E31B4">
        <w:t xml:space="preserve"> με κωδικό ΣΑ</w:t>
      </w:r>
      <w:r w:rsidR="00A33239" w:rsidRPr="007E31B4">
        <w:t>ΝΑ</w:t>
      </w:r>
      <w:r w:rsidR="001E11FD" w:rsidRPr="007E31B4">
        <w:t xml:space="preserve"> </w:t>
      </w:r>
      <w:r w:rsidR="00A33239" w:rsidRPr="007E31B4">
        <w:t>346</w:t>
      </w:r>
      <w:r w:rsidR="001E11FD" w:rsidRPr="007E31B4">
        <w:t>.</w:t>
      </w:r>
    </w:p>
    <w:p w14:paraId="61E629D9" w14:textId="45AF44FA" w:rsidR="00620A43" w:rsidRPr="007E31B4" w:rsidRDefault="003F6B0B">
      <w:pPr>
        <w:pStyle w:val="normalwithoutspacing"/>
      </w:pPr>
      <w:r w:rsidRPr="007E31B4">
        <w:t>Το Έργο θα χρηματοδοτηθεί από το Τομεακό Πρόγραμμα Ανάπτυξης 2021-2025 του Υπουργείου Παιδείας, Θρησκευμάτων και Αθλητισμού μέσω του εθνικού σκέλους του Προγράμματος Δημοσίων Επενδύσεων (</w:t>
      </w:r>
      <w:r w:rsidR="001E11FD" w:rsidRPr="007E31B4">
        <w:t xml:space="preserve">αριθ. ενάριθ. έργου </w:t>
      </w:r>
      <w:r w:rsidR="00F922B4" w:rsidRPr="007E31B4">
        <w:t>2024ΝΑ</w:t>
      </w:r>
      <w:r w:rsidR="00A33239" w:rsidRPr="007E31B4">
        <w:t>346000</w:t>
      </w:r>
      <w:r w:rsidR="00B61576" w:rsidRPr="007E31B4">
        <w:t>84</w:t>
      </w:r>
      <w:r w:rsidR="001E11FD" w:rsidRPr="007E31B4">
        <w:t>)</w:t>
      </w:r>
      <w:r w:rsidRPr="007E31B4">
        <w:t>.</w:t>
      </w:r>
    </w:p>
    <w:p w14:paraId="13202B5E" w14:textId="5EA62BB3" w:rsidR="00F922B4" w:rsidRPr="007E31B4" w:rsidRDefault="00F922B4">
      <w:pPr>
        <w:pStyle w:val="normalwithoutspacing"/>
      </w:pPr>
      <w:r w:rsidRPr="007E31B4">
        <w:t xml:space="preserve">Η σύμβαση περιλαμβάνεται στο υποέργο Νο 1 της Πράξης : «Αναβάθμιση Συστήματος Κλήρωσης, Διανομής και Διαχείρισης Θεμάτων από την Τράπεζα Θεμάτων Διαβαθμισμένης Δυσκολίας» η οποία έχει ενταχθεί στο Τομεακό Πρόγραμμα Ανάπτυξης 2021-2025 του Υπουργείου Παιδείας, Θρησκευμάτων και Αθλητισμού μέσω του εθνικού σκέλους του Προγράμματος Δημοσίων Επενδύσεων (Π.Δ.Ε.) με βάση την Απόφαση Ένταξης με αρ. πρωτ. </w:t>
      </w:r>
      <w:r w:rsidR="00A66526" w:rsidRPr="007E31B4">
        <w:t>152725/Β9/Φ33/934</w:t>
      </w:r>
      <w:r w:rsidRPr="007E31B4">
        <w:t xml:space="preserve"> της Διεύθυνσης Δημοσίων Επενδύσεων του ΥΠΑΙΘΑ και έχει λάβει κωδικό MIS 5224156.</w:t>
      </w:r>
    </w:p>
    <w:p w14:paraId="61A08B5A" w14:textId="77777777" w:rsidR="00824E13" w:rsidRPr="007E31B4" w:rsidRDefault="00824E13">
      <w:pPr>
        <w:pStyle w:val="normalwithoutspacing"/>
      </w:pPr>
    </w:p>
    <w:p w14:paraId="15E727EF" w14:textId="77777777" w:rsidR="008338F0" w:rsidRPr="007E31B4" w:rsidRDefault="003355E7" w:rsidP="003A109E">
      <w:pPr>
        <w:pStyle w:val="2"/>
        <w:rPr>
          <w:rFonts w:cs="Tahoma"/>
          <w:lang w:val="el-GR"/>
        </w:rPr>
      </w:pPr>
      <w:r w:rsidRPr="007E31B4">
        <w:rPr>
          <w:rFonts w:cs="Tahoma"/>
          <w:lang w:val="el-GR"/>
        </w:rPr>
        <w:tab/>
      </w:r>
      <w:bookmarkStart w:id="22" w:name="_Toc97194258"/>
      <w:bookmarkStart w:id="23" w:name="_Toc97194407"/>
      <w:bookmarkStart w:id="24" w:name="_Toc202354648"/>
      <w:r w:rsidRPr="007E31B4">
        <w:rPr>
          <w:rFonts w:cs="Tahoma"/>
          <w:lang w:val="el-GR"/>
        </w:rPr>
        <w:t>Συνοπτική Περιγραφή φυσικού και οικονομικού αντικειμένου της σύμβασης</w:t>
      </w:r>
      <w:bookmarkEnd w:id="22"/>
      <w:bookmarkEnd w:id="23"/>
      <w:bookmarkEnd w:id="24"/>
      <w:r w:rsidRPr="007E31B4">
        <w:rPr>
          <w:rFonts w:cs="Tahoma"/>
          <w:lang w:val="el-GR"/>
        </w:rPr>
        <w:t xml:space="preserve"> </w:t>
      </w:r>
    </w:p>
    <w:p w14:paraId="7DBD4BE0" w14:textId="77446742" w:rsidR="003F6B0B" w:rsidRPr="007E31B4" w:rsidRDefault="003355E7" w:rsidP="003F6B0B">
      <w:pPr>
        <w:rPr>
          <w:lang w:val="el-GR"/>
        </w:rPr>
      </w:pPr>
      <w:r w:rsidRPr="007E31B4">
        <w:rPr>
          <w:lang w:val="el-GR"/>
        </w:rPr>
        <w:t>Αντικείμενο της σύμβασης</w:t>
      </w:r>
      <w:r w:rsidR="00E1337D" w:rsidRPr="007E31B4">
        <w:rPr>
          <w:lang w:val="el-GR"/>
        </w:rPr>
        <w:t xml:space="preserve"> </w:t>
      </w:r>
      <w:r w:rsidRPr="007E31B4">
        <w:rPr>
          <w:lang w:val="el-GR"/>
        </w:rPr>
        <w:t xml:space="preserve">είναι </w:t>
      </w:r>
      <w:r w:rsidR="003F6B0B" w:rsidRPr="007E31B4">
        <w:rPr>
          <w:lang w:val="el-GR"/>
        </w:rPr>
        <w:t>η επέκταση λειτουργικότητας του ολοκληρωμένου πληροφοριακού συστήματος το οποίο θα υποστηρίξει τη διαδικασία αναβάθμισης της εισαγωγής και διαχείρισης θεμάτων στην Τράπεζα Θεμάτων, αλλά και την υποστήριξη της διαδικασίας αναζήτησης και κλήρωσης θεμάτων από τις κατά τόπους σχολικές μονάδες, ανάλογα με τις ιδιαίτερες απαιτήσεις της καθεμιάς.</w:t>
      </w:r>
    </w:p>
    <w:p w14:paraId="2F543AD8" w14:textId="163A3B07" w:rsidR="003F6B0B" w:rsidRPr="007E31B4" w:rsidRDefault="003F6B0B" w:rsidP="003F6B0B">
      <w:pPr>
        <w:rPr>
          <w:lang w:val="el-GR"/>
        </w:rPr>
      </w:pPr>
      <w:r w:rsidRPr="007E31B4">
        <w:rPr>
          <w:lang w:val="el-GR"/>
        </w:rPr>
        <w:t xml:space="preserve">Ιδιαίτερη έμφαση θα δοθεί τόσο στην ασφάλεια του συστήματος ώστε να διασφαλίζεται το αδιάβλητο των εξετάσεων, αλλά και στην απόδοση του συστήματος ώστε να μπορεί να ανταποκριθεί στον υψηλό φόρτο κατά τις ημέρες διεξαγωγής των εξετάσεων που γίνονται ταυτόχρονα σε </w:t>
      </w:r>
      <w:r w:rsidR="008354DC" w:rsidRPr="007E31B4">
        <w:rPr>
          <w:lang w:val="el-GR"/>
        </w:rPr>
        <w:t xml:space="preserve">πολλές </w:t>
      </w:r>
      <w:r w:rsidRPr="007E31B4">
        <w:rPr>
          <w:lang w:val="el-GR"/>
        </w:rPr>
        <w:t>σχολικές μονάδες της χώρας αλλά και του εξωτερικού.</w:t>
      </w:r>
    </w:p>
    <w:p w14:paraId="53A5C817" w14:textId="4C45A757" w:rsidR="008338F0" w:rsidRPr="007E31B4" w:rsidRDefault="003355E7" w:rsidP="003F6B0B">
      <w:pPr>
        <w:rPr>
          <w:i/>
          <w:color w:val="5B9BD5"/>
          <w:lang w:val="el-GR"/>
        </w:rPr>
      </w:pPr>
      <w:r w:rsidRPr="007E31B4">
        <w:rPr>
          <w:lang w:val="el-GR"/>
        </w:rPr>
        <w:t xml:space="preserve">Οι παρεχόμενες υπηρεσίες κατατάσσονται στους ακόλουθους κωδικούς του Κοινού Λεξιλογίου δημοσίων συμβάσεων (CPV): </w:t>
      </w:r>
    </w:p>
    <w:p w14:paraId="19FA0DBF" w14:textId="0716D7A1" w:rsidR="00154623" w:rsidRPr="007E31B4" w:rsidRDefault="00171881">
      <w:pPr>
        <w:rPr>
          <w:i/>
          <w:color w:val="5B9BD5"/>
          <w:lang w:val="el-GR"/>
        </w:rPr>
      </w:pPr>
      <w:r w:rsidRPr="007E31B4">
        <w:rPr>
          <w:i/>
          <w:color w:val="5B9BD5"/>
          <w:lang w:val="el-G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1"/>
        <w:gridCol w:w="8017"/>
      </w:tblGrid>
      <w:tr w:rsidR="00171881" w:rsidRPr="007E31B4" w14:paraId="5CF2769B" w14:textId="77777777" w:rsidTr="00B61576">
        <w:trPr>
          <w:tblHeader/>
        </w:trPr>
        <w:tc>
          <w:tcPr>
            <w:tcW w:w="1611" w:type="dxa"/>
            <w:shd w:val="clear" w:color="auto" w:fill="F2F2F2"/>
          </w:tcPr>
          <w:p w14:paraId="4E8B4E93" w14:textId="77777777" w:rsidR="00171881" w:rsidRPr="007E31B4" w:rsidRDefault="00171881" w:rsidP="00B61576">
            <w:pPr>
              <w:pStyle w:val="ae"/>
              <w:spacing w:after="0"/>
              <w:jc w:val="center"/>
              <w:rPr>
                <w:rFonts w:eastAsia="Microsoft Sans Serif"/>
                <w:b/>
                <w:bCs/>
                <w:color w:val="000000"/>
                <w:lang w:val="el-GR"/>
              </w:rPr>
            </w:pPr>
            <w:r w:rsidRPr="007E31B4">
              <w:rPr>
                <w:rFonts w:eastAsia="Microsoft Sans Serif"/>
                <w:b/>
                <w:bCs/>
                <w:color w:val="000000"/>
                <w:lang w:val="el-GR"/>
              </w:rPr>
              <w:t>Κωδικός CPV</w:t>
            </w:r>
          </w:p>
        </w:tc>
        <w:tc>
          <w:tcPr>
            <w:tcW w:w="8017" w:type="dxa"/>
            <w:shd w:val="clear" w:color="auto" w:fill="F2F2F2"/>
          </w:tcPr>
          <w:p w14:paraId="51524A1F" w14:textId="77777777" w:rsidR="00171881" w:rsidRPr="007E31B4" w:rsidRDefault="00171881" w:rsidP="00B61576">
            <w:pPr>
              <w:pStyle w:val="ae"/>
              <w:spacing w:after="0"/>
              <w:jc w:val="center"/>
              <w:rPr>
                <w:rFonts w:eastAsia="Microsoft Sans Serif"/>
                <w:b/>
                <w:bCs/>
                <w:color w:val="000000"/>
                <w:lang w:val="el-GR"/>
              </w:rPr>
            </w:pPr>
            <w:r w:rsidRPr="007E31B4">
              <w:rPr>
                <w:rFonts w:eastAsia="Microsoft Sans Serif"/>
                <w:b/>
                <w:bCs/>
                <w:color w:val="000000"/>
                <w:lang w:val="el-GR"/>
              </w:rPr>
              <w:t>Περιγραφή</w:t>
            </w:r>
          </w:p>
        </w:tc>
      </w:tr>
      <w:tr w:rsidR="00171881" w:rsidRPr="00096E40" w14:paraId="75C15B4D" w14:textId="77777777" w:rsidTr="003F6B0B">
        <w:trPr>
          <w:trHeight w:val="674"/>
        </w:trPr>
        <w:tc>
          <w:tcPr>
            <w:tcW w:w="1611" w:type="dxa"/>
            <w:shd w:val="clear" w:color="auto" w:fill="auto"/>
          </w:tcPr>
          <w:p w14:paraId="5CBCEF00" w14:textId="77777777" w:rsidR="00171881" w:rsidRPr="007E31B4" w:rsidRDefault="00171881" w:rsidP="00B61576">
            <w:pPr>
              <w:pStyle w:val="ae"/>
              <w:spacing w:after="0"/>
              <w:rPr>
                <w:rFonts w:eastAsia="Microsoft Sans Serif"/>
                <w:bCs/>
                <w:color w:val="000000"/>
                <w:lang w:val="el-GR"/>
              </w:rPr>
            </w:pPr>
            <w:r w:rsidRPr="007E31B4">
              <w:rPr>
                <w:rFonts w:eastAsia="Microsoft Sans Serif"/>
                <w:bCs/>
                <w:color w:val="000000"/>
                <w:lang w:val="el-GR"/>
              </w:rPr>
              <w:t>72000000-5</w:t>
            </w:r>
          </w:p>
        </w:tc>
        <w:tc>
          <w:tcPr>
            <w:tcW w:w="8017" w:type="dxa"/>
            <w:shd w:val="clear" w:color="auto" w:fill="auto"/>
          </w:tcPr>
          <w:p w14:paraId="5729B2E8" w14:textId="77777777" w:rsidR="00171881" w:rsidRPr="007E31B4" w:rsidRDefault="00171881" w:rsidP="00B61576">
            <w:pPr>
              <w:pStyle w:val="ae"/>
              <w:spacing w:after="0"/>
              <w:rPr>
                <w:rFonts w:eastAsia="Microsoft Sans Serif"/>
                <w:bCs/>
                <w:color w:val="000000"/>
                <w:lang w:val="el-GR"/>
              </w:rPr>
            </w:pPr>
            <w:r w:rsidRPr="007E31B4">
              <w:rPr>
                <w:rFonts w:eastAsia="Microsoft Sans Serif"/>
                <w:bCs/>
                <w:color w:val="000000"/>
                <w:lang w:val="el-GR"/>
              </w:rPr>
              <w:t>Υπηρεσίες τεχνολογίας των πληροφοριών: παροχή συμβουλών, ανάπτυξη λογισμικού, Διαδίκτυο και υποστήριξη</w:t>
            </w:r>
          </w:p>
        </w:tc>
      </w:tr>
      <w:tr w:rsidR="00171881" w:rsidRPr="007E31B4" w14:paraId="552ECFDB" w14:textId="77777777" w:rsidTr="003F6B0B">
        <w:trPr>
          <w:trHeight w:val="494"/>
        </w:trPr>
        <w:tc>
          <w:tcPr>
            <w:tcW w:w="1611" w:type="dxa"/>
            <w:shd w:val="clear" w:color="auto" w:fill="auto"/>
          </w:tcPr>
          <w:p w14:paraId="15D87DD4" w14:textId="77777777" w:rsidR="00171881" w:rsidRPr="007E31B4" w:rsidRDefault="00171881" w:rsidP="00B61576">
            <w:pPr>
              <w:pStyle w:val="ae"/>
              <w:spacing w:after="0"/>
              <w:rPr>
                <w:rFonts w:eastAsia="Microsoft Sans Serif"/>
                <w:bCs/>
                <w:color w:val="000000"/>
                <w:lang w:val="el-GR"/>
              </w:rPr>
            </w:pPr>
            <w:r w:rsidRPr="007E31B4">
              <w:rPr>
                <w:rFonts w:eastAsia="Microsoft Sans Serif"/>
                <w:bCs/>
                <w:color w:val="000000"/>
                <w:lang w:val="el-GR"/>
              </w:rPr>
              <w:t>72262000-9</w:t>
            </w:r>
          </w:p>
        </w:tc>
        <w:tc>
          <w:tcPr>
            <w:tcW w:w="8017" w:type="dxa"/>
            <w:shd w:val="clear" w:color="auto" w:fill="auto"/>
          </w:tcPr>
          <w:p w14:paraId="2D5FF460" w14:textId="77777777" w:rsidR="00171881" w:rsidRPr="007E31B4" w:rsidRDefault="00171881" w:rsidP="00B61576">
            <w:pPr>
              <w:pStyle w:val="ae"/>
              <w:spacing w:after="0"/>
              <w:rPr>
                <w:rFonts w:eastAsia="Microsoft Sans Serif"/>
                <w:bCs/>
                <w:color w:val="000000"/>
                <w:lang w:val="el-GR"/>
              </w:rPr>
            </w:pPr>
            <w:r w:rsidRPr="007E31B4">
              <w:rPr>
                <w:rFonts w:eastAsia="Microsoft Sans Serif"/>
                <w:bCs/>
                <w:color w:val="000000"/>
                <w:lang w:val="el-GR"/>
              </w:rPr>
              <w:t>Υπηρεσίες ανάπτυξης λογισμικού</w:t>
            </w:r>
          </w:p>
        </w:tc>
      </w:tr>
      <w:tr w:rsidR="00720746" w:rsidRPr="00096E40" w14:paraId="1E78D091" w14:textId="77777777" w:rsidTr="003F6B0B">
        <w:trPr>
          <w:trHeight w:val="494"/>
        </w:trPr>
        <w:tc>
          <w:tcPr>
            <w:tcW w:w="1611" w:type="dxa"/>
            <w:shd w:val="clear" w:color="auto" w:fill="auto"/>
          </w:tcPr>
          <w:p w14:paraId="33CCB314" w14:textId="62C60473" w:rsidR="00720746" w:rsidRPr="007E31B4" w:rsidRDefault="00720746" w:rsidP="00B61576">
            <w:pPr>
              <w:pStyle w:val="ae"/>
              <w:spacing w:after="0"/>
              <w:rPr>
                <w:rFonts w:eastAsia="Microsoft Sans Serif"/>
                <w:bCs/>
                <w:color w:val="000000"/>
                <w:lang w:val="el-GR"/>
              </w:rPr>
            </w:pPr>
            <w:r w:rsidRPr="007E31B4">
              <w:rPr>
                <w:rFonts w:eastAsia="Microsoft Sans Serif"/>
                <w:bCs/>
                <w:color w:val="000000"/>
                <w:lang w:val="el-GR"/>
              </w:rPr>
              <w:t>80533100-0</w:t>
            </w:r>
          </w:p>
        </w:tc>
        <w:tc>
          <w:tcPr>
            <w:tcW w:w="8017" w:type="dxa"/>
            <w:shd w:val="clear" w:color="auto" w:fill="auto"/>
          </w:tcPr>
          <w:p w14:paraId="4EFEC282" w14:textId="5CBCF6F0" w:rsidR="00720746" w:rsidRPr="007E31B4" w:rsidRDefault="00720746" w:rsidP="00B61576">
            <w:pPr>
              <w:pStyle w:val="ae"/>
              <w:spacing w:after="0"/>
              <w:rPr>
                <w:rFonts w:eastAsia="Microsoft Sans Serif"/>
                <w:bCs/>
                <w:color w:val="000000"/>
                <w:lang w:val="el-GR"/>
              </w:rPr>
            </w:pPr>
            <w:r w:rsidRPr="007E31B4">
              <w:rPr>
                <w:rFonts w:eastAsia="Microsoft Sans Serif"/>
                <w:bCs/>
                <w:color w:val="000000"/>
                <w:lang w:val="el-GR"/>
              </w:rPr>
              <w:t>Υπηρεσίες εκπαίδευσης στον τομέα της πληροφορικής</w:t>
            </w:r>
          </w:p>
        </w:tc>
      </w:tr>
    </w:tbl>
    <w:p w14:paraId="0D35002A" w14:textId="77777777" w:rsidR="003F6B0B" w:rsidRPr="007E31B4" w:rsidRDefault="003F6B0B">
      <w:pPr>
        <w:rPr>
          <w:lang w:val="el-GR"/>
        </w:rPr>
      </w:pPr>
    </w:p>
    <w:p w14:paraId="140A505A" w14:textId="700C2FAA" w:rsidR="00740E13" w:rsidRPr="007E31B4" w:rsidRDefault="00740E13">
      <w:pPr>
        <w:rPr>
          <w:lang w:val="el-GR"/>
        </w:rPr>
      </w:pPr>
      <w:r w:rsidRPr="007E31B4">
        <w:rPr>
          <w:lang w:val="el-GR"/>
        </w:rPr>
        <w:t>Το αντικείμενο της παρούσας σύμβασης δεν υποδιαιρείται σε τμήματα για λόγους ασφαλείας, συντομίας, επίτευξης οικονομίας κλίμακος και εξασφάλισης της διαδοχικής εξέλιξης / προόδου υλοποίησης του συμβατικού αντικειμένου. Απαιτείται ενιαία αντιμετώπιση για την υλοποίηση του έργου, λαμβάνοντας υπόψη αφενός τις ιδιαιτερότητες του Φορέα Λειτουργίας και αφετέρου την ανάγκη ολοκλήρωσης και λειτουργίας του έργου στο μικρότερο δυνατόν χρονικό διάστημα.</w:t>
      </w:r>
    </w:p>
    <w:p w14:paraId="3C677A60" w14:textId="77777777" w:rsidR="008338F0" w:rsidRPr="007E31B4" w:rsidRDefault="008338F0">
      <w:pPr>
        <w:pStyle w:val="normalwithoutspacing"/>
      </w:pPr>
    </w:p>
    <w:p w14:paraId="6F781BF9" w14:textId="6936F7AF" w:rsidR="006B386D" w:rsidRPr="007E31B4" w:rsidRDefault="003355E7" w:rsidP="00394AC0">
      <w:pPr>
        <w:pStyle w:val="normalwithoutspacing"/>
      </w:pPr>
      <w:r w:rsidRPr="007E31B4">
        <w:lastRenderedPageBreak/>
        <w:t xml:space="preserve">Η εκτιμώμενη αξία της </w:t>
      </w:r>
      <w:r w:rsidR="00FC3100" w:rsidRPr="007E31B4">
        <w:t xml:space="preserve">παρούσας </w:t>
      </w:r>
      <w:r w:rsidRPr="007E31B4">
        <w:t xml:space="preserve">σύμβασης ανέρχεται στο ποσό των </w:t>
      </w:r>
      <w:r w:rsidR="006B386D" w:rsidRPr="007E31B4">
        <w:rPr>
          <w:b/>
          <w:bCs/>
        </w:rPr>
        <w:t>€480.000,00</w:t>
      </w:r>
      <w:r w:rsidR="006B386D" w:rsidRPr="007E31B4">
        <w:t xml:space="preserve"> μη περιλαμβανομένου ΦΠΑ, προϋπολογισμός με ΦΠΑ: </w:t>
      </w:r>
      <w:r w:rsidR="006B386D" w:rsidRPr="007E31B4">
        <w:rPr>
          <w:b/>
          <w:bCs/>
        </w:rPr>
        <w:t>€595.200,00</w:t>
      </w:r>
      <w:r w:rsidR="006B386D" w:rsidRPr="007E31B4">
        <w:t xml:space="preserve"> (ΦΠΑ 24% €115.200,00). </w:t>
      </w:r>
    </w:p>
    <w:p w14:paraId="1CF287D2" w14:textId="6F6C2924" w:rsidR="00642F2D" w:rsidRPr="007E31B4" w:rsidRDefault="003355E7" w:rsidP="00394AC0">
      <w:pPr>
        <w:rPr>
          <w:lang w:val="el-GR"/>
        </w:rPr>
      </w:pPr>
      <w:r w:rsidRPr="007E31B4">
        <w:rPr>
          <w:lang w:val="el-GR"/>
        </w:rPr>
        <w:t>Η διάρκεια της σύμβασης ορίζεται</w:t>
      </w:r>
      <w:r w:rsidR="00E1337D" w:rsidRPr="007E31B4">
        <w:rPr>
          <w:lang w:val="el-GR"/>
        </w:rPr>
        <w:t xml:space="preserve"> </w:t>
      </w:r>
      <w:r w:rsidR="00642F2D" w:rsidRPr="007E31B4">
        <w:rPr>
          <w:b/>
          <w:bCs/>
          <w:lang w:val="el-GR"/>
        </w:rPr>
        <w:t xml:space="preserve">σε </w:t>
      </w:r>
      <w:r w:rsidR="00585E3C" w:rsidRPr="007E31B4">
        <w:rPr>
          <w:b/>
          <w:bCs/>
          <w:lang w:val="el-GR"/>
        </w:rPr>
        <w:t>οκτώ (8)</w:t>
      </w:r>
      <w:r w:rsidR="00642F2D" w:rsidRPr="007E31B4">
        <w:rPr>
          <w:b/>
          <w:bCs/>
          <w:lang w:val="el-GR"/>
        </w:rPr>
        <w:t xml:space="preserve"> μήνες</w:t>
      </w:r>
      <w:r w:rsidR="00642F2D" w:rsidRPr="007E31B4">
        <w:rPr>
          <w:lang w:val="el-GR"/>
        </w:rPr>
        <w:t xml:space="preserve"> από την υπογραφή </w:t>
      </w:r>
      <w:r w:rsidR="008354DC" w:rsidRPr="007E31B4">
        <w:rPr>
          <w:lang w:val="el-GR"/>
        </w:rPr>
        <w:t>της,</w:t>
      </w:r>
      <w:r w:rsidR="00642F2D" w:rsidRPr="007E31B4">
        <w:rPr>
          <w:lang w:val="el-GR"/>
        </w:rPr>
        <w:t xml:space="preserve"> συμπεριλαμβανομένης της διαδικασίας ελέγχου και παραλαβής παραδοτέων, όπως ορίζεται στην Παρ.</w:t>
      </w:r>
      <w:r w:rsidR="00FC1AA6" w:rsidRPr="007E31B4">
        <w:rPr>
          <w:lang w:val="el-GR"/>
        </w:rPr>
        <w:t xml:space="preserve"> 6.1 Παρακολούθηση της Σύμβασης </w:t>
      </w:r>
      <w:r w:rsidR="00642F2D" w:rsidRPr="007E31B4">
        <w:rPr>
          <w:lang w:val="el-GR"/>
        </w:rPr>
        <w:t>της παρούσας.</w:t>
      </w:r>
    </w:p>
    <w:p w14:paraId="0F585134" w14:textId="035134C3" w:rsidR="008338F0" w:rsidRPr="007E31B4" w:rsidRDefault="003355E7" w:rsidP="00394AC0">
      <w:pPr>
        <w:rPr>
          <w:lang w:val="el-GR"/>
        </w:rPr>
      </w:pPr>
      <w:r w:rsidRPr="007E31B4">
        <w:rPr>
          <w:lang w:val="el-GR"/>
        </w:rPr>
        <w:t xml:space="preserve">Αναλυτική περιγραφή του φυσικού και οικονομικού αντικειμένου της σύμβασης δίδεται στο </w:t>
      </w:r>
      <w:r w:rsidR="004D19FB" w:rsidRPr="007E31B4">
        <w:rPr>
          <w:lang w:val="el-GR"/>
        </w:rPr>
        <w:fldChar w:fldCharType="begin"/>
      </w:r>
      <w:r w:rsidR="004D19FB" w:rsidRPr="007E31B4">
        <w:rPr>
          <w:lang w:val="el-GR"/>
        </w:rPr>
        <w:instrText xml:space="preserve"> REF _Ref496625830 \h </w:instrText>
      </w:r>
      <w:r w:rsidR="00DF02B0" w:rsidRPr="007E31B4">
        <w:rPr>
          <w:lang w:val="el-GR"/>
        </w:rPr>
        <w:instrText xml:space="preserve"> \* MERGEFORMAT </w:instrText>
      </w:r>
      <w:r w:rsidR="004D19FB" w:rsidRPr="007E31B4">
        <w:rPr>
          <w:lang w:val="el-GR"/>
        </w:rPr>
      </w:r>
      <w:r w:rsidR="004D19FB" w:rsidRPr="007E31B4">
        <w:rPr>
          <w:lang w:val="el-GR"/>
        </w:rPr>
        <w:fldChar w:fldCharType="separate"/>
      </w:r>
      <w:r w:rsidR="00096E40" w:rsidRPr="007E31B4">
        <w:rPr>
          <w:lang w:val="el-GR"/>
        </w:rPr>
        <w:t>ΠΑΡΑΡΤΗΜΑ Ι – Αναλυτική Περιγραφή Φυσικού και Οικονομικού Αντικειμένου της Σύμβασης</w:t>
      </w:r>
      <w:r w:rsidR="004D19FB" w:rsidRPr="007E31B4">
        <w:rPr>
          <w:lang w:val="el-GR"/>
        </w:rPr>
        <w:fldChar w:fldCharType="end"/>
      </w:r>
      <w:r w:rsidRPr="007E31B4">
        <w:rPr>
          <w:lang w:val="el-GR"/>
        </w:rPr>
        <w:t xml:space="preserve"> ή σε άλλο περιγραφικό έγγραφο της παρούσας </w:t>
      </w:r>
      <w:r w:rsidR="005E4565" w:rsidRPr="007E31B4">
        <w:rPr>
          <w:lang w:val="el-GR"/>
        </w:rPr>
        <w:t>Δ</w:t>
      </w:r>
      <w:r w:rsidRPr="007E31B4">
        <w:rPr>
          <w:lang w:val="el-GR"/>
        </w:rPr>
        <w:t xml:space="preserve">ιακήρυξης. </w:t>
      </w:r>
    </w:p>
    <w:p w14:paraId="6199C127" w14:textId="21853BA4" w:rsidR="008338F0" w:rsidRPr="007E31B4" w:rsidRDefault="003355E7" w:rsidP="00394AC0">
      <w:pPr>
        <w:pStyle w:val="normalwithoutspacing"/>
        <w:rPr>
          <w:i/>
          <w:color w:val="5B9BD5"/>
        </w:rPr>
      </w:pPr>
      <w:r w:rsidRPr="007E31B4">
        <w:t>Η σύμβαση θα ανατεθεί με το κριτήριο της πλέον συμφέρουσας από οικονομική άποψη προσφοράς, βάσει</w:t>
      </w:r>
      <w:r w:rsidR="00E1337D" w:rsidRPr="007E31B4">
        <w:t xml:space="preserve"> </w:t>
      </w:r>
      <w:r w:rsidR="00642F2D" w:rsidRPr="007E31B4">
        <w:t xml:space="preserve">βέλτιστης σχέσης ποιότητας – τιμής. </w:t>
      </w:r>
    </w:p>
    <w:p w14:paraId="6293E662" w14:textId="5E898DDD" w:rsidR="008338F0" w:rsidRPr="007E31B4" w:rsidRDefault="008338F0" w:rsidP="00FD40D7">
      <w:pPr>
        <w:rPr>
          <w:lang w:val="el-GR"/>
        </w:rPr>
      </w:pPr>
    </w:p>
    <w:p w14:paraId="5EFA290C" w14:textId="77777777" w:rsidR="008338F0" w:rsidRPr="007E31B4" w:rsidRDefault="003355E7" w:rsidP="003A109E">
      <w:pPr>
        <w:pStyle w:val="2"/>
        <w:rPr>
          <w:rFonts w:cs="Tahoma"/>
          <w:lang w:val="el-GR"/>
        </w:rPr>
      </w:pPr>
      <w:r w:rsidRPr="007E31B4">
        <w:rPr>
          <w:rFonts w:cs="Tahoma"/>
          <w:lang w:val="el-GR"/>
        </w:rPr>
        <w:tab/>
      </w:r>
      <w:bookmarkStart w:id="25" w:name="_Toc97194259"/>
      <w:bookmarkStart w:id="26" w:name="_Toc97194408"/>
      <w:bookmarkStart w:id="27" w:name="_Toc202354649"/>
      <w:r w:rsidRPr="007E31B4">
        <w:rPr>
          <w:rFonts w:cs="Tahoma"/>
          <w:lang w:val="el-GR"/>
        </w:rPr>
        <w:t>Θεσμικό πλαίσιο</w:t>
      </w:r>
      <w:bookmarkEnd w:id="25"/>
      <w:bookmarkEnd w:id="26"/>
      <w:bookmarkEnd w:id="27"/>
      <w:r w:rsidRPr="007E31B4">
        <w:rPr>
          <w:rFonts w:cs="Tahoma"/>
          <w:lang w:val="el-GR"/>
        </w:rPr>
        <w:t xml:space="preserve"> </w:t>
      </w:r>
    </w:p>
    <w:p w14:paraId="21942EEB" w14:textId="77777777" w:rsidR="006765D3" w:rsidRPr="007E31B4" w:rsidRDefault="006765D3" w:rsidP="006765D3">
      <w:pPr>
        <w:rPr>
          <w:lang w:val="el-GR"/>
        </w:rPr>
      </w:pPr>
      <w:r w:rsidRPr="007E31B4">
        <w:rPr>
          <w:lang w:val="el-GR"/>
        </w:rPr>
        <w:t>Η ανάθεση και εκτέλεση της σύμβασης διέπονται από την κείμενη νομοθεσία και τις κατ΄ εξουσιοδότηση αυτής εκδοθείσες κανονιστικές πράξεις, όπως ισχύουν και ιδίως</w:t>
      </w:r>
      <w:r w:rsidRPr="007E31B4">
        <w:rPr>
          <w:rStyle w:val="a8"/>
        </w:rPr>
        <w:footnoteReference w:id="3"/>
      </w:r>
      <w:r w:rsidRPr="007E31B4">
        <w:rPr>
          <w:lang w:val="el-GR"/>
        </w:rPr>
        <w:t>:</w:t>
      </w:r>
    </w:p>
    <w:p w14:paraId="7815D59C" w14:textId="77777777" w:rsidR="001739A5" w:rsidRPr="001739A5" w:rsidRDefault="001739A5" w:rsidP="001739A5">
      <w:pPr>
        <w:numPr>
          <w:ilvl w:val="0"/>
          <w:numId w:val="65"/>
        </w:numPr>
        <w:autoSpaceDE w:val="0"/>
        <w:autoSpaceDN w:val="0"/>
        <w:rPr>
          <w:rFonts w:eastAsia="Calibri"/>
          <w:lang w:val="el-GR"/>
        </w:rPr>
      </w:pPr>
      <w:bookmarkStart w:id="28" w:name="_Hlk71646966"/>
      <w:r w:rsidRPr="001739A5">
        <w:rPr>
          <w:rFonts w:eastAsia="Calibri"/>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78B0C0BF"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2FDF61FD"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27BEF177"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634231CD"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7D7D81ED"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Τον Ν. 4635/2019 (ιδίως των άρθρων 85 επ.) “Επενδύω στην Ελλάδα και άλλες διατάξεις” (ΦΕΚ 167/Α/30-10-2019), όπως τροποποιήθηκε και ισχύει.</w:t>
      </w:r>
    </w:p>
    <w:p w14:paraId="52EE55FC"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Τον Ν. 5140/2024 “Νέο Αναπτυξιακό Πρόγραμμα Δημοσίων Επενδύσεων και συμπληρωματικές διατάξεις” (ΦΕΚ 154/Α/30-09-2024)</w:t>
      </w:r>
    </w:p>
    <w:p w14:paraId="1C658C2D"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w:t>
      </w:r>
      <w:r w:rsidRPr="001739A5">
        <w:rPr>
          <w:rFonts w:eastAsia="Calibri"/>
          <w:lang w:val="el-GR"/>
        </w:rPr>
        <w:lastRenderedPageBreak/>
        <w:t>υποχρεώσεων, Εκτέλεση προϋπολογισμού (ΦΕΚ 143/Α/28-06-2014), όπως τροποποιήθηκε και ισχύει.</w:t>
      </w:r>
    </w:p>
    <w:p w14:paraId="7EBF55D6"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Τον Ν. 4152/2013 «Επείγοντα μέτρα εφαρμογής των νόμων 4046/2012, 4093/2012 και 4127/2013» (ΦΕΚ 107/Α/09-05-2013), όπως τροποποιήθηκε και ισχύει.</w:t>
      </w:r>
    </w:p>
    <w:p w14:paraId="0D4CFB7D"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 xml:space="preserve">Τον </w:t>
      </w:r>
      <w:r w:rsidRPr="00095E4B">
        <w:rPr>
          <w:rFonts w:eastAsia="Calibri"/>
        </w:rPr>
        <w:t>N</w:t>
      </w:r>
      <w:r w:rsidRPr="001739A5">
        <w:rPr>
          <w:rFonts w:eastAsia="Calibri"/>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5D58B0EB"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 xml:space="preserve">Τον </w:t>
      </w:r>
      <w:r w:rsidRPr="00095E4B">
        <w:rPr>
          <w:rFonts w:eastAsia="Calibri"/>
        </w:rPr>
        <w:t>N</w:t>
      </w:r>
      <w:r w:rsidRPr="001739A5">
        <w:rPr>
          <w:rFonts w:eastAsia="Calibri"/>
          <w:lang w:val="el-GR"/>
        </w:rPr>
        <w:t>.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w:t>
      </w:r>
      <w:r w:rsidRPr="00095E4B">
        <w:rPr>
          <w:rFonts w:eastAsia="Calibri"/>
        </w:rPr>
        <w:t>A</w:t>
      </w:r>
      <w:r w:rsidRPr="001739A5">
        <w:rPr>
          <w:rFonts w:eastAsia="Calibri"/>
          <w:lang w:val="el-GR"/>
        </w:rPr>
        <w:t>/31-12-2003), όπως τροποποιήθηκε και ισχύει, μετά τη δημοσίευση του Ν. 5026/2023 “Υποβολή των δηλώσεων περιουσιακής κατάστασης (πόθεν έσχες) και οικονομικών συμφερόντων – Ρυθμίσεις για την ενίσχυση της Ευρωπαϊκής Εισαγγελίας – Λοιπές επείγουσες ρυθμίσεις” (</w:t>
      </w:r>
      <w:hyperlink r:id="rId22" w:history="1">
        <w:r w:rsidRPr="001739A5">
          <w:rPr>
            <w:rFonts w:eastAsia="Calibri"/>
            <w:lang w:val="el-GR"/>
          </w:rPr>
          <w:t>ΦΕΚ 45/Α/28-02-2023</w:t>
        </w:r>
      </w:hyperlink>
      <w:r w:rsidRPr="001739A5">
        <w:rPr>
          <w:rFonts w:eastAsia="Calibri"/>
          <w:lang w:val="el-GR"/>
        </w:rPr>
        <w:t>).</w:t>
      </w:r>
    </w:p>
    <w:p w14:paraId="2E87FE4A"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Τον Ν. 2121/1993 “Πνευματική Ιδιοκτησία, Συγγενικά Δικαιώματα και Πολιτιστικά Θέματα”, (ΦΕΚ 25/Α/04-03-1993), όπως τροποποιήθηκε και ισχύει.</w:t>
      </w:r>
    </w:p>
    <w:p w14:paraId="32332B55"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 1108437/2565/ΔΟΣ/15.11.2005 απόφαση του Υφυπουργού Οικονομίας και Οικονομικών «Καθορισμός χωρών στις οποίες λειτουργούν εξωχώριες εταιρίες» (1590/Β/16-11-2005).</w:t>
      </w:r>
    </w:p>
    <w:p w14:paraId="70123C89"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Το Α.88 του Ν. 1892/1990 «Για τον εκσυγχρονισμό και την ανάπτυξη και άλλες διατάξεις» (ΦΕΚ 101/Α/31-07-1990), όπως ισχύει.</w:t>
      </w:r>
    </w:p>
    <w:p w14:paraId="06A939C0"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Το Εγχειρίδιο Διαδικασιών ΣΔΕ ΠΔΕ / ΕΠΑ.</w:t>
      </w:r>
    </w:p>
    <w:p w14:paraId="25193678"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534B6A84"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Τον Προϋπολογισμό Δημοσίων Επενδύσεων ετών 2021 - 2022.</w:t>
      </w:r>
    </w:p>
    <w:p w14:paraId="0F422A64" w14:textId="77777777" w:rsidR="001739A5" w:rsidRPr="001739A5" w:rsidRDefault="001739A5" w:rsidP="001739A5">
      <w:pPr>
        <w:numPr>
          <w:ilvl w:val="0"/>
          <w:numId w:val="65"/>
        </w:numPr>
        <w:autoSpaceDE w:val="0"/>
        <w:autoSpaceDN w:val="0"/>
        <w:rPr>
          <w:rFonts w:eastAsia="Calibri"/>
          <w:lang w:val="el-GR"/>
        </w:rPr>
      </w:pPr>
      <w:bookmarkStart w:id="29" w:name="_Hlk61437976"/>
      <w:r w:rsidRPr="001739A5">
        <w:rPr>
          <w:rFonts w:eastAsia="Calibri"/>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w:t>
      </w:r>
      <w:bookmarkEnd w:id="29"/>
      <w:r w:rsidRPr="001739A5">
        <w:rPr>
          <w:rFonts w:eastAsia="Calibri"/>
          <w:lang w:val="el-GR"/>
        </w:rPr>
        <w:t>), όπως ισχύει.</w:t>
      </w:r>
    </w:p>
    <w:p w14:paraId="7860E909"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38D8ECA4"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74FB187B"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5FE71CC5"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lastRenderedPageBreak/>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095E4B">
        <w:rPr>
          <w:rFonts w:eastAsia="Calibri"/>
        </w:rPr>
        <w:t>B</w:t>
      </w:r>
      <w:r w:rsidRPr="001739A5">
        <w:rPr>
          <w:rFonts w:eastAsia="Calibri"/>
          <w:lang w:val="el-GR"/>
        </w:rPr>
        <w:t>/23-08-2007).</w:t>
      </w:r>
    </w:p>
    <w:p w14:paraId="40479599"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Την 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p>
    <w:p w14:paraId="1542D4DE"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Την Εγκύκλιο Οδηγιών για την Έγκριση και Χρηματοδότηση του ΠΔΕ 2020 και τον Προγραμματισμό Δαπανών ΠΔΕ 2021 - 2023 (ΑΔΑ: ΨΟ7Ε46ΜΤΛΡ-0ΒΛ).</w:t>
      </w:r>
    </w:p>
    <w:p w14:paraId="3FED0AA9"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Την Εγκύκλιο Οδηγιών για την Έγκριση και Χρηματοδότηση του ΠΔΕ 2021 και τον Προγραμματισμό Δαπανών ΠΔΕ 2022 - 2024 (ΑΔΑ: 64ΦΖ46ΜΤΛΠ-ΜΧ9).</w:t>
      </w:r>
    </w:p>
    <w:p w14:paraId="03BED036"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4A4660CA"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Την Εγκύκλιο Οδηγιών για την Έγκριση και Χρηματοδότηση του ΠΔΕ 2023 και τον Προγραμματισμό Δαπανών ΠΔΕ 2024 - 2026 (ΑΔΑ: 6ΣΥΠ46ΜΤΛΡ-ΥΔΧ).</w:t>
      </w:r>
    </w:p>
    <w:p w14:paraId="08FBEF91" w14:textId="77777777" w:rsidR="001739A5" w:rsidRPr="00095E4B" w:rsidRDefault="001739A5" w:rsidP="001739A5">
      <w:pPr>
        <w:numPr>
          <w:ilvl w:val="0"/>
          <w:numId w:val="65"/>
        </w:numPr>
        <w:autoSpaceDE w:val="0"/>
        <w:autoSpaceDN w:val="0"/>
        <w:rPr>
          <w:rFonts w:eastAsia="Calibri"/>
        </w:rPr>
      </w:pPr>
      <w:r w:rsidRPr="001739A5">
        <w:rPr>
          <w:rFonts w:eastAsia="Calibri"/>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095E4B">
        <w:rPr>
          <w:rFonts w:eastAsia="Calibri"/>
        </w:rPr>
        <w:t>(ΦΕΚ 133/Α/07-08-2019), όπως τροποποιήθηκε και ισχύει.</w:t>
      </w:r>
    </w:p>
    <w:p w14:paraId="44223A68"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Τον Ν. 4912/2022 Ενιαία Αρχή Δημοσίων Συμβάσεων και άλλες διατάξεις του Υπουργείου Δικαιοσύνης” (ΦΕΚ 59/</w:t>
      </w:r>
      <w:r w:rsidRPr="00095E4B">
        <w:rPr>
          <w:rFonts w:eastAsia="Calibri"/>
        </w:rPr>
        <w:t>A</w:t>
      </w:r>
      <w:r w:rsidRPr="001739A5">
        <w:rPr>
          <w:rFonts w:eastAsia="Calibri"/>
          <w:lang w:val="el-GR"/>
        </w:rPr>
        <w:t>/17-03-2022), όπως ισχύει.</w:t>
      </w:r>
    </w:p>
    <w:p w14:paraId="7027927A"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 όπως τροποποιήθηκε και ισχύει.</w:t>
      </w:r>
      <w:r w:rsidRPr="001739A5">
        <w:rPr>
          <w:rFonts w:eastAsia="Calibri"/>
          <w:lang w:val="el-GR"/>
        </w:rPr>
        <w:tab/>
      </w:r>
    </w:p>
    <w:p w14:paraId="392B4556"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4C0FC730"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14595934"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Την αριθμ. 63446/2021 Κ.Υ.Α. “Καθορισμός Εθνικού Μορφότυπου ηλεκτρονικού τιμολογίου στο πλαίσιο των Δημοσίων Συμβάσεων” (2338/Β/02-06-2021), όπως τροποποιήθηκε και ισχύει.</w:t>
      </w:r>
    </w:p>
    <w:p w14:paraId="42BFCE6C"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535ED75B"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Τον Ν. 2859/2000 “Κύρωση Κώδικα Φόρου Προστιθέμενης Αξίας” (ΦΕΚ 248/Α/07-11-2000), όπως τροποποιήθηκε και ισχύει.</w:t>
      </w:r>
    </w:p>
    <w:p w14:paraId="78789AE4"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095E4B">
        <w:rPr>
          <w:rFonts w:eastAsia="Calibri"/>
        </w:rPr>
        <w:t>L</w:t>
      </w:r>
      <w:r w:rsidRPr="001739A5">
        <w:rPr>
          <w:rFonts w:eastAsia="Calibri"/>
          <w:lang w:val="el-GR"/>
        </w:rPr>
        <w:t xml:space="preserve"> 119), όπως τροποποιήθηκε και ισχύει. </w:t>
      </w:r>
    </w:p>
    <w:p w14:paraId="45DB1F0E"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02432A3E" w14:textId="77777777" w:rsidR="001739A5" w:rsidRPr="00095E4B" w:rsidRDefault="001739A5" w:rsidP="001739A5">
      <w:pPr>
        <w:numPr>
          <w:ilvl w:val="0"/>
          <w:numId w:val="65"/>
        </w:numPr>
        <w:autoSpaceDE w:val="0"/>
        <w:autoSpaceDN w:val="0"/>
        <w:rPr>
          <w:rFonts w:eastAsia="Calibri"/>
        </w:rPr>
      </w:pPr>
      <w:r w:rsidRPr="001739A5">
        <w:rPr>
          <w:rFonts w:eastAsia="Calibri"/>
          <w:lang w:val="el-GR"/>
        </w:rPr>
        <w:lastRenderedPageBreak/>
        <w:t xml:space="preserve">Τον </w:t>
      </w:r>
      <w:r w:rsidRPr="00095E4B">
        <w:rPr>
          <w:rFonts w:eastAsia="Calibri"/>
        </w:rPr>
        <w:t>N</w:t>
      </w:r>
      <w:r w:rsidRPr="001739A5">
        <w:rPr>
          <w:rFonts w:eastAsia="Calibri"/>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095E4B">
        <w:rPr>
          <w:rFonts w:eastAsia="Calibri"/>
        </w:rPr>
        <w:t>ΦΕΚ (967/Β/21-07-2006).</w:t>
      </w:r>
    </w:p>
    <w:p w14:paraId="65B82AF1"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095E4B">
        <w:rPr>
          <w:rFonts w:eastAsia="Calibri"/>
        </w:rPr>
        <w:t>L</w:t>
      </w:r>
      <w:r w:rsidRPr="001739A5">
        <w:rPr>
          <w:rFonts w:eastAsia="Calibri"/>
          <w:lang w:val="el-GR"/>
        </w:rPr>
        <w:t xml:space="preserve"> 156/16.6.2012) στο ελληνικό δίκαιο, τροποποίηση του ν. 3419/2005 (Α 297) και άλλες διατάξεις» (ΦΕΚ 265/Α/23-12-2014) και ισχύει.</w:t>
      </w:r>
    </w:p>
    <w:p w14:paraId="65545603" w14:textId="77777777" w:rsidR="001739A5" w:rsidRPr="00095E4B" w:rsidRDefault="001739A5" w:rsidP="001739A5">
      <w:pPr>
        <w:numPr>
          <w:ilvl w:val="0"/>
          <w:numId w:val="65"/>
        </w:numPr>
        <w:autoSpaceDE w:val="0"/>
        <w:autoSpaceDN w:val="0"/>
        <w:rPr>
          <w:rFonts w:eastAsia="Calibri"/>
        </w:rPr>
      </w:pPr>
      <w:r w:rsidRPr="001739A5">
        <w:rPr>
          <w:rFonts w:eastAsia="Calibri"/>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095E4B">
        <w:rPr>
          <w:rFonts w:eastAsia="Calibri"/>
        </w:rPr>
        <w:t>(ΦΕΚ 119/Α/08-07-2019).</w:t>
      </w:r>
    </w:p>
    <w:p w14:paraId="6F74A899"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Το Α.39 του Ν. 4578/2018 «Μείωση ασφαλιστικών εισφορών και άλλες διατάξεις» (ΦΕΚ 200/Α/03-12-2018).</w:t>
      </w:r>
    </w:p>
    <w:p w14:paraId="6974EAEB" w14:textId="77777777" w:rsidR="001739A5" w:rsidRPr="00935F7B" w:rsidRDefault="001739A5" w:rsidP="001739A5">
      <w:pPr>
        <w:numPr>
          <w:ilvl w:val="0"/>
          <w:numId w:val="65"/>
        </w:numPr>
        <w:autoSpaceDE w:val="0"/>
        <w:autoSpaceDN w:val="0"/>
        <w:rPr>
          <w:rFonts w:eastAsia="Calibri"/>
        </w:rPr>
      </w:pPr>
      <w:r w:rsidRPr="001739A5">
        <w:rPr>
          <w:rFonts w:eastAsia="Calibri"/>
          <w:lang w:val="el-GR"/>
        </w:rPr>
        <w:t xml:space="preserve">Το «Καταστατικό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935F7B">
        <w:rPr>
          <w:rFonts w:eastAsia="Calibri"/>
        </w:rPr>
        <w:t>Πρωτ. Γ.Ε.ΜΗ.: 3437047/11-11-2024».</w:t>
      </w:r>
    </w:p>
    <w:p w14:paraId="45652498" w14:textId="77777777" w:rsidR="001739A5" w:rsidRPr="00935F7B" w:rsidRDefault="001739A5" w:rsidP="001739A5">
      <w:pPr>
        <w:numPr>
          <w:ilvl w:val="0"/>
          <w:numId w:val="65"/>
        </w:numPr>
        <w:autoSpaceDE w:val="0"/>
        <w:autoSpaceDN w:val="0"/>
        <w:rPr>
          <w:rFonts w:eastAsia="Calibri"/>
        </w:rPr>
      </w:pPr>
      <w:r w:rsidRPr="001739A5">
        <w:rPr>
          <w:rFonts w:eastAsia="Calibri"/>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935F7B">
        <w:rPr>
          <w:rFonts w:eastAsia="Calibri"/>
        </w:rPr>
        <w:t>(Β’ 164)» ΦΕΚ 2060/Β’/2021))» (ΦΕΚ 5807/Β/10-12-2021).</w:t>
      </w:r>
    </w:p>
    <w:p w14:paraId="5439B249" w14:textId="77777777" w:rsidR="001739A5" w:rsidRDefault="001739A5" w:rsidP="001739A5">
      <w:pPr>
        <w:numPr>
          <w:ilvl w:val="0"/>
          <w:numId w:val="65"/>
        </w:numPr>
        <w:autoSpaceDE w:val="0"/>
        <w:autoSpaceDN w:val="0"/>
        <w:rPr>
          <w:rFonts w:eastAsia="Calibri"/>
        </w:rPr>
      </w:pPr>
      <w:r w:rsidRPr="001739A5">
        <w:rPr>
          <w:rFonts w:eastAsia="Calibri"/>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935F7B">
        <w:rPr>
          <w:rFonts w:eastAsia="Calibri"/>
        </w:rPr>
        <w:t>(ΦΕΚ 752/ΥΟΔΔ/24-08-2022).</w:t>
      </w:r>
    </w:p>
    <w:p w14:paraId="447976E8" w14:textId="77777777" w:rsidR="001739A5" w:rsidRPr="001739A5" w:rsidRDefault="001739A5" w:rsidP="001739A5">
      <w:pPr>
        <w:numPr>
          <w:ilvl w:val="0"/>
          <w:numId w:val="65"/>
        </w:numPr>
        <w:autoSpaceDE w:val="0"/>
        <w:autoSpaceDN w:val="0"/>
        <w:rPr>
          <w:rFonts w:eastAsia="Calibri"/>
          <w:lang w:val="el-GR"/>
        </w:rPr>
      </w:pPr>
      <w:bookmarkStart w:id="30" w:name="_Hlk193276781"/>
      <w:r w:rsidRPr="00095E4B">
        <w:rPr>
          <w:rFonts w:eastAsia="Calibri"/>
        </w:rPr>
        <w:t>T</w:t>
      </w:r>
      <w:r w:rsidRPr="001739A5">
        <w:rPr>
          <w:rFonts w:eastAsia="Calibri"/>
          <w:lang w:val="el-GR"/>
        </w:rPr>
        <w:t>η ΣΑΝΑ 346 του Υπουργείου Παιδείας, Θρησκευμάτων και Αθλητισμού, με την οποία εγκρίθηκε η ένταξη στο Αναπτυξιακό Πρόγραμμα Δημοσίων Επενδύσεων (ΑΠΔΕ) 2025, του έργου: «Αναβάθμιση Συστήματος Κλήρωσης, Διανομής και Διαχείρισης Θεμάτων από την Τράπεζα Θεμάτων Διαβαθμισμένης Δυσκολίας» με Κωδικό ΟΠΣ 5224156 στο «ΤΟΜΕΑΚΟ ΠΡΟΓΡΑΜΜΑ ΑΝΑΠΤΥΞΗΣ ΥΠΟΥΡΓΕΙΟΥ ΠΑΙΔΕΙΑΣ ΚΑΙ ΘΡΗΣΚΕΥΜΑΤΩΝ 2021-2025» και στον Άξονα Προτεραιότητας «Ανάπτυξη και εκσυγχρονισμός υποδομών όλων των βαθμίδων εκπαίδευσης (μετάβαση σε αποκεντρωμένο σύστημα μεγαλύτερων και λιγότερων μονάδων, ενίσχυση ψηφιακών και λοιπών υποδομών, επιμόρφωση εκπαιδευτικών κλπ)», με ενάριθμο κωδικό: 2024ΝΑ34600084.</w:t>
      </w:r>
    </w:p>
    <w:p w14:paraId="02D37AB3"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 xml:space="preserve">Την από 08-02-2024 (αρ. πρωτ. ΚτΠ Μ.Α.Ε.: 3630/15-02-2025) Προγραμματική Συμφωνία μεταξύ του Ν.Π.Ι.Δ. «Ινστιτούτο Εκπαιδευτικής Πολιτικής» και της ΚτΠ Μ.Α.Ε., με την οποία ορίζεται η ΚτΠ Μ.Α.Ε. Δικαιούχος για την εκτέλεση του Έργου «Αναβάθμιση Συστήματος </w:t>
      </w:r>
      <w:r w:rsidRPr="001739A5">
        <w:rPr>
          <w:rFonts w:eastAsia="Calibri"/>
          <w:lang w:val="el-GR"/>
        </w:rPr>
        <w:lastRenderedPageBreak/>
        <w:t>Κλήρωσης, Διανομής και Διαχείρισης Θεμάτων από την Τράπεζα Θεμάτων Διαβαθμισμένης Δυσκολίας (Τ.Θ.Δ.Δ.).», ευθύνης του Ινστιτούτου Εκπαιδευτικής Πολιτικής.</w:t>
      </w:r>
    </w:p>
    <w:p w14:paraId="0616E565"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Την υπ’ Αρ. Πρωτ.  152725/Β9/Φ33/934 /19-12-2024 (αρ. πρωτ. ΚτΠ Μ.Α.Ε. 29083/19-12-2024) Απόφαση του Υπουργείου Παιδείας, Θρησκευμάτων και Αθλητισμού με θέμα: “Ένταξη της Πράξης «Αναβάθμιση Συστήματος Κλήρωσης, Διανομής και Διαχείρισης Θεμάτων από την Τράπεζα Θεμάτων Διαβαθμισμένης Δυσκολίας» με Κωδικό ΟΠΣ 5224156 στο «ΤΠΑ ΥΠΑΙΘΑ - ΤΟΜΕΩΝ ΠΑΙΔΕΙΑΣ ΚΑΙ ΘΡΗΣΚΕΥΜΑΤΩΝ 2021-2025»”.</w:t>
      </w:r>
    </w:p>
    <w:p w14:paraId="376B084B"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Την υπ' Αρ. Πρωτ.  1815/23-05-2025 (αρ. πρωτ. ΚτΠ Μ.Α.Ε. 12407/27-05-2025) Απόφαση του Αναπληρωτή Υπουργού Εθνικής Οικονομίας &amp; Οικονομικών περί έγκρισης της ένταξης στο στο Αναπτυξιακό Πρόγραμμα Δημοσίων Επενδύσεων (ΑΠΔΕ) 2025, του έργου: «Αναβάθμιση Συστήματος Κλήρωσης, Διανομής και Διαχείρισης Θεμάτων από την Τράπεζα Θεμάτων Διαβαθμισμένης Δυσκολίας» στη ΣΑ ΝΑ346, με κωδικό ΟΠΣ: 5224156 και κωδικό ενάριθμο 2024ΝΑ34600084.</w:t>
      </w:r>
    </w:p>
    <w:p w14:paraId="202A0359"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 xml:space="preserve">Το υπ΄ αρ. 35/26-06-2025 (αρ. πρωτ. ΚτΠ Μ.Α.Ε. 15682/01-07-2025) Απόσπασμα Πρακτικού του Ν.Π.Ι.Δ. «Ινστιτούτο Εκπαιδευτικής Πολιτικής» με θέμα: ”Έγκριση </w:t>
      </w:r>
      <w:bookmarkEnd w:id="30"/>
      <w:r w:rsidRPr="001739A5">
        <w:rPr>
          <w:rFonts w:eastAsia="Calibri"/>
          <w:lang w:val="el-GR"/>
        </w:rPr>
        <w:t>Τεύχους Διακήρυξης Ηλεκτρονικού Ανοικτού (Διεθνούς) Άνω των Ορίων Διαγωνισμού που αφορά το έργο «Αναβάθμιση Συστήματος Κλήρωσης, Διανομής και Διαχείρισης Θεμάτων από την Τράπεζα Θεμάτων Διαβαθμισμένης Δυσκολίας (Τ.Θ.Δ.Δ.)» στο πλαίσιο της ομώνυμης Πράξης του Τομεακού Προγράμματος Ανάπτυξης ΥΠΑΙΘΑ με κωδικό ΟΠΣ 5224156 και της Προγραμματικής Συμφωνίας μεταξύ ΙΕΠ και εταιρείας «Κοινωνία της Πληροφορίας Μ.Α.Ε.»”.</w:t>
      </w:r>
    </w:p>
    <w:p w14:paraId="06CF3D49"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Το από 15-07-2025 (</w:t>
      </w:r>
      <w:r w:rsidRPr="004D266B">
        <w:rPr>
          <w:rFonts w:eastAsia="Calibri"/>
        </w:rPr>
        <w:t>A</w:t>
      </w:r>
      <w:r w:rsidRPr="001739A5">
        <w:rPr>
          <w:rFonts w:eastAsia="Calibri"/>
          <w:lang w:val="el-GR"/>
        </w:rPr>
        <w:t>/</w:t>
      </w:r>
      <w:r w:rsidRPr="004D266B">
        <w:rPr>
          <w:rFonts w:eastAsia="Calibri"/>
        </w:rPr>
        <w:t>A</w:t>
      </w:r>
      <w:r w:rsidRPr="001739A5">
        <w:rPr>
          <w:rFonts w:eastAsia="Calibri"/>
          <w:lang w:val="el-GR"/>
        </w:rPr>
        <w:t xml:space="preserve"> </w:t>
      </w:r>
      <w:r w:rsidRPr="004D266B">
        <w:rPr>
          <w:rFonts w:eastAsia="Calibri"/>
        </w:rPr>
        <w:t>Docutracks</w:t>
      </w:r>
      <w:r w:rsidRPr="001739A5">
        <w:rPr>
          <w:rFonts w:eastAsia="Calibri"/>
          <w:lang w:val="el-GR"/>
        </w:rPr>
        <w:t xml:space="preserve"> 468125) Ενημερωτικό Σημείωμα από τη Γενική Διεύθυνση Έργων/ Διεύθυνση Διαχείρισης Έργων / Τμήμα Προγραμματισμού, Συντονισμού &amp; Παρακολούθησης Έργων της ΚτΠ Μ.Α.Ε..</w:t>
      </w:r>
    </w:p>
    <w:p w14:paraId="576EC5BA"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Την Απόφαση του ΔΣ της ΚτΠ Μ.Α.Ε. κατά την υπ’ αρ. 856/25-08-2022 Συνεδρίασή του, με θέμα Εκλογή Διευθύνοντος Συμβούλου (Θέμα 1).</w:t>
      </w:r>
    </w:p>
    <w:p w14:paraId="4FA450DA"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6DBEA4B1"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45C110EA"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Την  Απόφαση του Διευθύνοντος Συμβούλου της ΚτΠ Μ.Α.Ε. με Αρ. Πρωτ. 26061/18-11-2024 και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1AB2A92B" w14:textId="77777777" w:rsidR="001739A5" w:rsidRPr="001739A5" w:rsidRDefault="001739A5" w:rsidP="001739A5">
      <w:pPr>
        <w:numPr>
          <w:ilvl w:val="0"/>
          <w:numId w:val="65"/>
        </w:numPr>
        <w:autoSpaceDE w:val="0"/>
        <w:autoSpaceDN w:val="0"/>
        <w:rPr>
          <w:rFonts w:eastAsia="Calibri"/>
          <w:lang w:val="el-GR"/>
        </w:rPr>
      </w:pPr>
      <w:r w:rsidRPr="001739A5">
        <w:rPr>
          <w:rFonts w:eastAsia="Calibri"/>
          <w:lang w:val="el-GR"/>
        </w:rPr>
        <w:t>Την υπ’ αριθ. πρωτ. 29756/27-12-2024 Απόφαση της ΚτΠ Μ.Α.Ε. με θέμα: “Ανάθεση προσωρινά και εκτάκτως καθηκόντων Γενικού Διευθυντή Λειτουργίας”.</w:t>
      </w:r>
    </w:p>
    <w:p w14:paraId="53108706" w14:textId="77777777" w:rsidR="001739A5" w:rsidRDefault="001739A5" w:rsidP="001739A5">
      <w:pPr>
        <w:numPr>
          <w:ilvl w:val="0"/>
          <w:numId w:val="65"/>
        </w:numPr>
        <w:autoSpaceDE w:val="0"/>
        <w:autoSpaceDN w:val="0"/>
        <w:rPr>
          <w:rFonts w:eastAsia="Calibri"/>
          <w:lang w:val="el-GR"/>
        </w:rPr>
      </w:pPr>
      <w:r w:rsidRPr="001739A5">
        <w:rPr>
          <w:rFonts w:eastAsia="Calibri"/>
          <w:lang w:val="el-GR"/>
        </w:rPr>
        <w:t>Την Απόφαση του ΔΣ της ΚτΠ Μ.Α.Ε. κατά την υπ’ αρ. 1074/09-07-2025 Συνεδρίασή του (Θέμα 8.5).</w:t>
      </w:r>
    </w:p>
    <w:p w14:paraId="2247367A" w14:textId="77777777" w:rsidR="001739A5" w:rsidRPr="001739A5" w:rsidRDefault="001739A5" w:rsidP="001739A5">
      <w:pPr>
        <w:autoSpaceDE w:val="0"/>
        <w:autoSpaceDN w:val="0"/>
        <w:ind w:left="360"/>
        <w:rPr>
          <w:rFonts w:eastAsia="Calibri"/>
          <w:lang w:val="el-GR"/>
        </w:rPr>
      </w:pPr>
    </w:p>
    <w:bookmarkEnd w:id="28"/>
    <w:p w14:paraId="0D60A7E5" w14:textId="57C7FC03" w:rsidR="008338F0" w:rsidRPr="007E31B4" w:rsidRDefault="003355E7" w:rsidP="003A109E">
      <w:pPr>
        <w:pStyle w:val="2"/>
        <w:rPr>
          <w:rFonts w:cs="Tahoma"/>
          <w:lang w:val="el-GR"/>
        </w:rPr>
      </w:pPr>
      <w:r w:rsidRPr="007E31B4">
        <w:rPr>
          <w:rFonts w:cs="Tahoma"/>
          <w:lang w:val="el-GR"/>
        </w:rPr>
        <w:tab/>
      </w:r>
      <w:bookmarkStart w:id="31" w:name="_Ref40979373"/>
      <w:bookmarkStart w:id="32" w:name="_Toc97194260"/>
      <w:bookmarkStart w:id="33" w:name="_Toc97194409"/>
      <w:bookmarkStart w:id="34" w:name="_Toc202354650"/>
      <w:r w:rsidRPr="007E31B4">
        <w:rPr>
          <w:rFonts w:cs="Tahoma"/>
          <w:lang w:val="el-GR"/>
        </w:rPr>
        <w:t>Προθεσμία παραλαβής προσφορών και διενέργεια διαγωνισμού</w:t>
      </w:r>
      <w:bookmarkEnd w:id="31"/>
      <w:bookmarkEnd w:id="32"/>
      <w:bookmarkEnd w:id="33"/>
      <w:bookmarkEnd w:id="34"/>
      <w:r w:rsidRPr="007E31B4">
        <w:rPr>
          <w:rFonts w:cs="Tahoma"/>
          <w:lang w:val="el-GR"/>
        </w:rPr>
        <w:t xml:space="preserve"> </w:t>
      </w:r>
    </w:p>
    <w:p w14:paraId="5015ABFF" w14:textId="64D0AF95" w:rsidR="00B65D70" w:rsidRPr="007E31B4" w:rsidRDefault="003355E7" w:rsidP="00B8545D">
      <w:pPr>
        <w:spacing w:before="240"/>
        <w:rPr>
          <w:color w:val="000000"/>
          <w:lang w:val="el-GR"/>
        </w:rPr>
      </w:pPr>
      <w:r w:rsidRPr="007E31B4">
        <w:rPr>
          <w:lang w:val="el-GR" w:eastAsia="el-GR"/>
        </w:rPr>
        <w:t xml:space="preserve">Η καταληκτική ημερομηνία παραλαβής των προσφορών είναι η </w:t>
      </w:r>
      <w:bookmarkStart w:id="35" w:name="_Hlk180748900"/>
      <w:r w:rsidR="001739A5">
        <w:rPr>
          <w:b/>
          <w:bCs/>
          <w:lang w:val="el-GR" w:eastAsia="el-GR"/>
        </w:rPr>
        <w:t xml:space="preserve">01-09-2025, </w:t>
      </w:r>
      <w:r w:rsidR="001739A5" w:rsidRPr="001739A5">
        <w:rPr>
          <w:lang w:val="el-GR" w:eastAsia="el-GR"/>
        </w:rPr>
        <w:t xml:space="preserve">ημέρα </w:t>
      </w:r>
      <w:r w:rsidR="001739A5">
        <w:rPr>
          <w:b/>
          <w:bCs/>
          <w:lang w:val="el-GR" w:eastAsia="el-GR"/>
        </w:rPr>
        <w:t>Δευτέρα</w:t>
      </w:r>
      <w:r w:rsidR="00FC1AA6" w:rsidRPr="007E31B4">
        <w:rPr>
          <w:b/>
          <w:bCs/>
          <w:lang w:val="el-GR" w:eastAsia="el-GR"/>
        </w:rPr>
        <w:t xml:space="preserve"> </w:t>
      </w:r>
      <w:bookmarkEnd w:id="35"/>
      <w:r w:rsidRPr="007E31B4">
        <w:rPr>
          <w:lang w:val="el-GR" w:eastAsia="el-GR"/>
        </w:rPr>
        <w:t xml:space="preserve">και ώρα </w:t>
      </w:r>
      <w:r w:rsidR="001739A5">
        <w:rPr>
          <w:b/>
          <w:bCs/>
          <w:lang w:val="el-GR" w:eastAsia="el-GR"/>
        </w:rPr>
        <w:t>14:00</w:t>
      </w:r>
      <w:r w:rsidR="00B65D70" w:rsidRPr="007E31B4">
        <w:rPr>
          <w:b/>
          <w:bCs/>
          <w:lang w:val="el-GR" w:eastAsia="el-GR"/>
        </w:rPr>
        <w:t xml:space="preserve"> </w:t>
      </w:r>
      <w:r w:rsidR="00B65D70" w:rsidRPr="007E31B4">
        <w:rPr>
          <w:lang w:val="el-GR" w:eastAsia="el-GR"/>
        </w:rPr>
        <w:t xml:space="preserve">και η </w:t>
      </w:r>
      <w:r w:rsidR="00B65D70" w:rsidRPr="007E31B4">
        <w:rPr>
          <w:color w:val="000000"/>
          <w:lang w:val="el-GR"/>
        </w:rPr>
        <w:t>Ημερομηνία έναρξης υποβολής προσφορών είναι η</w:t>
      </w:r>
      <w:r w:rsidR="00FC1AA6" w:rsidRPr="007E31B4">
        <w:rPr>
          <w:b/>
          <w:bCs/>
          <w:lang w:val="el-GR" w:eastAsia="el-GR"/>
        </w:rPr>
        <w:t xml:space="preserve"> </w:t>
      </w:r>
      <w:r w:rsidR="001739A5">
        <w:rPr>
          <w:b/>
          <w:bCs/>
          <w:lang w:val="el-GR" w:eastAsia="el-GR"/>
        </w:rPr>
        <w:t>18-07-2025</w:t>
      </w:r>
      <w:r w:rsidR="00B65D70" w:rsidRPr="007E31B4">
        <w:rPr>
          <w:b/>
          <w:bCs/>
          <w:lang w:val="el-GR" w:eastAsia="el-GR"/>
        </w:rPr>
        <w:t>.</w:t>
      </w:r>
    </w:p>
    <w:p w14:paraId="05A7747F" w14:textId="100DD767" w:rsidR="001C673F" w:rsidRPr="007E31B4" w:rsidRDefault="001560F3" w:rsidP="001739A5">
      <w:pPr>
        <w:spacing w:after="360"/>
        <w:rPr>
          <w:i/>
          <w:iCs/>
          <w:color w:val="5B9BD5"/>
          <w:kern w:val="1"/>
          <w:lang w:val="el-GR"/>
        </w:rPr>
      </w:pPr>
      <w:bookmarkStart w:id="36" w:name="_Hlk164427837"/>
      <w:r w:rsidRPr="007E31B4">
        <w:rPr>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3" w:history="1">
        <w:r w:rsidRPr="007E31B4">
          <w:rPr>
            <w:rStyle w:val="-"/>
            <w:lang w:val="el-GR" w:eastAsia="el-GR"/>
          </w:rPr>
          <w:t>www.promitheus.gov.gr</w:t>
        </w:r>
      </w:hyperlink>
      <w:r w:rsidRPr="007E31B4">
        <w:rPr>
          <w:lang w:val="el-GR" w:eastAsia="el-GR"/>
        </w:rPr>
        <w:t xml:space="preserve">) </w:t>
      </w:r>
      <w:hyperlink r:id="rId24" w:history="1">
        <w:r w:rsidRPr="007E31B4">
          <w:rPr>
            <w:rStyle w:val="-"/>
            <w:lang w:val="el-GR" w:eastAsia="el-GR"/>
          </w:rPr>
          <w:t>https://portal.eprocurement.gov.gr/webcenter/portal/TestPortal</w:t>
        </w:r>
      </w:hyperlink>
      <w:bookmarkEnd w:id="36"/>
      <w:r w:rsidRPr="007E31B4">
        <w:rPr>
          <w:lang w:val="el-GR" w:eastAsia="el-GR"/>
        </w:rPr>
        <w:t xml:space="preserve"> </w:t>
      </w:r>
      <w:r w:rsidR="003355E7" w:rsidRPr="007E31B4">
        <w:rPr>
          <w:lang w:val="el-GR" w:eastAsia="el-GR"/>
        </w:rPr>
        <w:t xml:space="preserve">του ως άνω συστήματος, </w:t>
      </w:r>
      <w:r w:rsidR="001C673F" w:rsidRPr="007E31B4">
        <w:rPr>
          <w:b/>
          <w:lang w:val="el-GR"/>
        </w:rPr>
        <w:t>τέσσερις (4) εργάσιμες</w:t>
      </w:r>
      <w:r w:rsidR="001C673F" w:rsidRPr="007E31B4">
        <w:rPr>
          <w:lang w:val="el-GR"/>
        </w:rPr>
        <w:t xml:space="preserve"> ημέρες μετά την καταληκτική ημερομηνία υποβολής των προσφορών </w:t>
      </w:r>
      <w:r w:rsidR="001C673F" w:rsidRPr="007E31B4">
        <w:rPr>
          <w:b/>
          <w:lang w:val="el-GR"/>
        </w:rPr>
        <w:t xml:space="preserve">ήτοι </w:t>
      </w:r>
      <w:r w:rsidR="001739A5">
        <w:rPr>
          <w:b/>
          <w:bCs/>
          <w:lang w:val="el-GR" w:eastAsia="el-GR"/>
        </w:rPr>
        <w:t xml:space="preserve">05-09-2025, </w:t>
      </w:r>
      <w:r w:rsidR="001739A5" w:rsidRPr="001739A5">
        <w:rPr>
          <w:lang w:val="el-GR" w:eastAsia="el-GR"/>
        </w:rPr>
        <w:t xml:space="preserve">ημέρα </w:t>
      </w:r>
      <w:r w:rsidR="001739A5">
        <w:rPr>
          <w:b/>
          <w:bCs/>
          <w:lang w:val="el-GR" w:eastAsia="el-GR"/>
        </w:rPr>
        <w:t>Παρασκευή</w:t>
      </w:r>
      <w:r w:rsidR="001C673F" w:rsidRPr="007E31B4">
        <w:rPr>
          <w:b/>
          <w:lang w:val="el-GR"/>
        </w:rPr>
        <w:t xml:space="preserve"> </w:t>
      </w:r>
      <w:r w:rsidR="001C673F" w:rsidRPr="001739A5">
        <w:rPr>
          <w:bCs/>
          <w:lang w:val="el-GR"/>
        </w:rPr>
        <w:t>και ώρα</w:t>
      </w:r>
      <w:r w:rsidR="001C673F" w:rsidRPr="007E31B4">
        <w:rPr>
          <w:b/>
          <w:lang w:val="el-GR"/>
        </w:rPr>
        <w:t xml:space="preserve"> </w:t>
      </w:r>
      <w:r w:rsidR="001739A5">
        <w:rPr>
          <w:b/>
          <w:bCs/>
          <w:lang w:val="el-GR" w:eastAsia="el-GR"/>
        </w:rPr>
        <w:t>14:00</w:t>
      </w:r>
      <w:r w:rsidR="001C673F" w:rsidRPr="007E31B4">
        <w:rPr>
          <w:lang w:val="el-GR"/>
        </w:rPr>
        <w:t>.</w:t>
      </w:r>
      <w:r w:rsidR="001C673F" w:rsidRPr="007E31B4" w:rsidDel="001C673F">
        <w:rPr>
          <w:i/>
          <w:iCs/>
          <w:color w:val="5B9BD5"/>
          <w:kern w:val="1"/>
          <w:lang w:val="el-GR"/>
        </w:rPr>
        <w:t xml:space="preserve"> </w:t>
      </w:r>
    </w:p>
    <w:p w14:paraId="042CE802" w14:textId="77777777" w:rsidR="008338F0" w:rsidRPr="007E31B4" w:rsidRDefault="003355E7" w:rsidP="003A109E">
      <w:pPr>
        <w:pStyle w:val="2"/>
        <w:rPr>
          <w:rFonts w:cs="Tahoma"/>
          <w:lang w:val="el-GR"/>
        </w:rPr>
      </w:pPr>
      <w:r w:rsidRPr="007E31B4">
        <w:rPr>
          <w:rFonts w:cs="Tahoma"/>
          <w:lang w:val="el-GR"/>
        </w:rPr>
        <w:tab/>
      </w:r>
      <w:bookmarkStart w:id="37" w:name="_Ref65241722"/>
      <w:bookmarkStart w:id="38" w:name="_Ref65241727"/>
      <w:bookmarkStart w:id="39" w:name="_Toc97194261"/>
      <w:bookmarkStart w:id="40" w:name="_Toc97194410"/>
      <w:bookmarkStart w:id="41" w:name="_Toc202354651"/>
      <w:r w:rsidRPr="007E31B4">
        <w:rPr>
          <w:rFonts w:cs="Tahoma"/>
          <w:lang w:val="el-GR"/>
        </w:rPr>
        <w:t>Δημοσιότητα</w:t>
      </w:r>
      <w:bookmarkEnd w:id="37"/>
      <w:bookmarkEnd w:id="38"/>
      <w:bookmarkEnd w:id="39"/>
      <w:bookmarkEnd w:id="40"/>
      <w:bookmarkEnd w:id="41"/>
    </w:p>
    <w:p w14:paraId="49CD4D39" w14:textId="77777777" w:rsidR="008338F0" w:rsidRPr="007E31B4" w:rsidRDefault="003355E7" w:rsidP="00B8545D">
      <w:pPr>
        <w:spacing w:before="240"/>
        <w:rPr>
          <w:lang w:val="el-GR"/>
        </w:rPr>
      </w:pPr>
      <w:r w:rsidRPr="007E31B4">
        <w:rPr>
          <w:b/>
          <w:lang w:val="el-GR"/>
        </w:rPr>
        <w:t>Α.</w:t>
      </w:r>
      <w:r w:rsidRPr="007E31B4">
        <w:rPr>
          <w:b/>
          <w:lang w:val="el-GR"/>
        </w:rPr>
        <w:tab/>
        <w:t xml:space="preserve">Δημοσίευση στην Επίσημη Εφημερίδα της Ευρωπαϊκής Ένωσης </w:t>
      </w:r>
    </w:p>
    <w:p w14:paraId="64185BE5" w14:textId="3006FF2B" w:rsidR="008338F0" w:rsidRPr="007E31B4" w:rsidRDefault="003355E7">
      <w:pPr>
        <w:rPr>
          <w:lang w:val="el-GR"/>
        </w:rPr>
      </w:pPr>
      <w:r w:rsidRPr="007E31B4">
        <w:rPr>
          <w:lang w:val="el-GR"/>
        </w:rPr>
        <w:t xml:space="preserve">Προκήρυξη της παρούσας σύμβασης απεστάλη με ηλεκτρονικά μέσα για δημοσίευση στις </w:t>
      </w:r>
      <w:r w:rsidR="001739A5">
        <w:rPr>
          <w:b/>
          <w:bCs/>
          <w:lang w:val="el-GR" w:eastAsia="el-GR"/>
        </w:rPr>
        <w:t>15-07-2025</w:t>
      </w:r>
      <w:r w:rsidR="00FC1AA6" w:rsidRPr="007E31B4">
        <w:rPr>
          <w:b/>
          <w:bCs/>
          <w:lang w:val="el-GR" w:eastAsia="el-GR"/>
        </w:rPr>
        <w:t xml:space="preserve"> </w:t>
      </w:r>
      <w:r w:rsidRPr="007E31B4">
        <w:rPr>
          <w:lang w:val="el-GR"/>
        </w:rPr>
        <w:t>στην Υπηρεσία Εκδόσεων της Ευρωπαϊκής Ένωσης.</w:t>
      </w:r>
    </w:p>
    <w:p w14:paraId="776D4233" w14:textId="77777777" w:rsidR="008338F0" w:rsidRPr="007E31B4" w:rsidRDefault="003355E7">
      <w:pPr>
        <w:rPr>
          <w:lang w:val="el-GR"/>
        </w:rPr>
      </w:pPr>
      <w:r w:rsidRPr="007E31B4">
        <w:rPr>
          <w:b/>
          <w:lang w:val="el-GR"/>
        </w:rPr>
        <w:t>Β.</w:t>
      </w:r>
      <w:r w:rsidRPr="007E31B4">
        <w:rPr>
          <w:b/>
          <w:lang w:val="el-GR"/>
        </w:rPr>
        <w:tab/>
        <w:t xml:space="preserve">Δημοσίευση σε εθνικό επίπεδο </w:t>
      </w:r>
    </w:p>
    <w:p w14:paraId="35918AE0" w14:textId="7D04D9FB" w:rsidR="008338F0" w:rsidRPr="007E31B4" w:rsidRDefault="001452C0">
      <w:pPr>
        <w:rPr>
          <w:lang w:val="el-GR"/>
        </w:rPr>
      </w:pPr>
      <w:r w:rsidRPr="007E31B4">
        <w:rPr>
          <w:lang w:val="el-GR"/>
        </w:rPr>
        <w:t>Η προκήρυξη και το</w:t>
      </w:r>
      <w:r w:rsidR="003355E7" w:rsidRPr="007E31B4">
        <w:rPr>
          <w:lang w:val="el-GR"/>
        </w:rPr>
        <w:t xml:space="preserve"> πλήρες κείμενο της παρούσας Διακήρυξης καταχωρήθηκε στο Κεντρικό Ηλεκτρονικό Μητρώο Δημοσίων Συμβάσεων (</w:t>
      </w:r>
      <w:r w:rsidR="003355E7" w:rsidRPr="001739A5">
        <w:rPr>
          <w:lang w:val="el-GR"/>
        </w:rPr>
        <w:t>ΚΗΜΔΗΣ</w:t>
      </w:r>
      <w:r w:rsidR="003355E7" w:rsidRPr="007E31B4">
        <w:rPr>
          <w:lang w:val="el-GR"/>
        </w:rPr>
        <w:t xml:space="preserve">) </w:t>
      </w:r>
      <w:r w:rsidR="00FA1669" w:rsidRPr="007E31B4">
        <w:rPr>
          <w:lang w:val="el-GR"/>
        </w:rPr>
        <w:t xml:space="preserve">στις </w:t>
      </w:r>
      <w:r w:rsidR="001739A5">
        <w:rPr>
          <w:b/>
          <w:bCs/>
          <w:lang w:val="el-GR" w:eastAsia="el-GR"/>
        </w:rPr>
        <w:t>18-07-2025</w:t>
      </w:r>
      <w:r w:rsidR="003355E7" w:rsidRPr="007E31B4">
        <w:rPr>
          <w:lang w:val="el-GR"/>
        </w:rPr>
        <w:t xml:space="preserve">. </w:t>
      </w:r>
    </w:p>
    <w:p w14:paraId="2B898007" w14:textId="6E3AAD53" w:rsidR="00821852" w:rsidRPr="007E31B4" w:rsidRDefault="00821852" w:rsidP="00821852">
      <w:pPr>
        <w:rPr>
          <w:lang w:val="el-GR"/>
        </w:rPr>
      </w:pPr>
      <w:r w:rsidRPr="007E31B4">
        <w:rPr>
          <w:lang w:val="el-GR"/>
        </w:rPr>
        <w:t xml:space="preserve">Τα έγγραφα της σύμβασης </w:t>
      </w:r>
      <w:bookmarkStart w:id="42" w:name="_Hlk75874003"/>
      <w:r w:rsidRPr="007E31B4">
        <w:rPr>
          <w:lang w:val="el-GR"/>
        </w:rPr>
        <w:t xml:space="preserve">της παρούσας Διακήρυξης καταχωρήθηκαν </w:t>
      </w:r>
      <w:bookmarkEnd w:id="42"/>
      <w:r w:rsidRPr="007E31B4">
        <w:rPr>
          <w:lang w:val="el-GR"/>
        </w:rPr>
        <w:t xml:space="preserve">στη σχετική ηλεκτρονική διαδικασία σύναψης δημόσιας σύμβασης στο ΕΣΗΔΗΣ στις </w:t>
      </w:r>
      <w:r w:rsidR="001739A5">
        <w:rPr>
          <w:b/>
          <w:bCs/>
          <w:lang w:val="el-GR" w:eastAsia="el-GR"/>
        </w:rPr>
        <w:t>18-07-2025</w:t>
      </w:r>
      <w:r w:rsidRPr="007E31B4">
        <w:rPr>
          <w:lang w:val="el-GR"/>
        </w:rPr>
        <w:t>, η οποία έλαβε Συστημικό Αύξοντα Αριθμό</w:t>
      </w:r>
      <w:bookmarkStart w:id="43" w:name="_Hlk75874030"/>
      <w:r w:rsidRPr="007E31B4">
        <w:rPr>
          <w:lang w:val="el-GR"/>
        </w:rPr>
        <w:t xml:space="preserve">: </w:t>
      </w:r>
      <w:r w:rsidR="001739A5" w:rsidRPr="001739A5">
        <w:rPr>
          <w:b/>
          <w:bCs/>
          <w:lang w:val="el-GR"/>
        </w:rPr>
        <w:t>377764</w:t>
      </w:r>
      <w:r w:rsidR="00FC1AA6" w:rsidRPr="007E31B4">
        <w:rPr>
          <w:i/>
          <w:iCs/>
          <w:color w:val="5B9BD5"/>
          <w:kern w:val="1"/>
          <w:lang w:val="el-GR"/>
        </w:rPr>
        <w:t xml:space="preserve"> </w:t>
      </w:r>
      <w:bookmarkEnd w:id="43"/>
      <w:r w:rsidRPr="007E31B4">
        <w:rPr>
          <w:lang w:val="el-GR"/>
        </w:rPr>
        <w:t>και αναρτήθηκαν στη Διαδικτυακή Πύλη (</w:t>
      </w:r>
      <w:hyperlink r:id="rId25" w:history="1">
        <w:r w:rsidRPr="007E31B4">
          <w:rPr>
            <w:rStyle w:val="-"/>
            <w:lang w:val="el-GR"/>
          </w:rPr>
          <w:t>www.promitheus.gov.gr</w:t>
        </w:r>
      </w:hyperlink>
      <w:r w:rsidRPr="007E31B4">
        <w:rPr>
          <w:lang w:val="el-GR"/>
        </w:rPr>
        <w:t>) του ΟΠΣ</w:t>
      </w:r>
      <w:r w:rsidR="00FC1AA6" w:rsidRPr="007E31B4">
        <w:rPr>
          <w:lang w:val="el-GR"/>
        </w:rPr>
        <w:t xml:space="preserve"> </w:t>
      </w:r>
      <w:r w:rsidRPr="007E31B4">
        <w:rPr>
          <w:lang w:val="el-GR"/>
        </w:rPr>
        <w:t>ΕΣΗΔΗΣ</w:t>
      </w:r>
      <w:r w:rsidR="008661F1" w:rsidRPr="007E31B4">
        <w:rPr>
          <w:lang w:val="el-GR"/>
        </w:rPr>
        <w:t>, στη διεύθυνση (</w:t>
      </w:r>
      <w:r w:rsidR="008661F1" w:rsidRPr="007E31B4">
        <w:t>URL</w:t>
      </w:r>
      <w:r w:rsidR="008661F1" w:rsidRPr="007E31B4">
        <w:rPr>
          <w:lang w:val="el-GR"/>
        </w:rPr>
        <w:t>)</w:t>
      </w:r>
      <w:r w:rsidR="00FC1AA6" w:rsidRPr="007E31B4">
        <w:rPr>
          <w:lang w:val="el-GR"/>
        </w:rPr>
        <w:t>:</w:t>
      </w:r>
      <w:r w:rsidR="001739A5">
        <w:rPr>
          <w:lang w:val="el-GR"/>
        </w:rPr>
        <w:t xml:space="preserve"> </w:t>
      </w:r>
      <w:hyperlink r:id="rId26" w:history="1">
        <w:r w:rsidR="001739A5" w:rsidRPr="00854B73">
          <w:rPr>
            <w:rStyle w:val="-"/>
          </w:rPr>
          <w:t>https</w:t>
        </w:r>
        <w:r w:rsidR="001739A5" w:rsidRPr="00854B73">
          <w:rPr>
            <w:rStyle w:val="-"/>
            <w:lang w:val="el-GR"/>
          </w:rPr>
          <w:t>://</w:t>
        </w:r>
        <w:r w:rsidR="001739A5" w:rsidRPr="00854B73">
          <w:rPr>
            <w:rStyle w:val="-"/>
          </w:rPr>
          <w:t>nepps</w:t>
        </w:r>
        <w:r w:rsidR="001739A5" w:rsidRPr="00854B73">
          <w:rPr>
            <w:rStyle w:val="-"/>
            <w:lang w:val="el-GR"/>
          </w:rPr>
          <w:t>-</w:t>
        </w:r>
        <w:r w:rsidR="001739A5" w:rsidRPr="00854B73">
          <w:rPr>
            <w:rStyle w:val="-"/>
          </w:rPr>
          <w:t>search</w:t>
        </w:r>
        <w:r w:rsidR="001739A5" w:rsidRPr="00854B73">
          <w:rPr>
            <w:rStyle w:val="-"/>
            <w:lang w:val="el-GR"/>
          </w:rPr>
          <w:t>.</w:t>
        </w:r>
        <w:r w:rsidR="001739A5" w:rsidRPr="00854B73">
          <w:rPr>
            <w:rStyle w:val="-"/>
          </w:rPr>
          <w:t>eprocurement</w:t>
        </w:r>
        <w:r w:rsidR="001739A5" w:rsidRPr="00854B73">
          <w:rPr>
            <w:rStyle w:val="-"/>
            <w:lang w:val="el-GR"/>
          </w:rPr>
          <w:t>.</w:t>
        </w:r>
        <w:r w:rsidR="001739A5" w:rsidRPr="00854B73">
          <w:rPr>
            <w:rStyle w:val="-"/>
          </w:rPr>
          <w:t>gov</w:t>
        </w:r>
        <w:r w:rsidR="001739A5" w:rsidRPr="00854B73">
          <w:rPr>
            <w:rStyle w:val="-"/>
            <w:lang w:val="el-GR"/>
          </w:rPr>
          <w:t>.</w:t>
        </w:r>
        <w:r w:rsidR="001739A5" w:rsidRPr="00854B73">
          <w:rPr>
            <w:rStyle w:val="-"/>
          </w:rPr>
          <w:t>gr</w:t>
        </w:r>
        <w:r w:rsidR="001739A5" w:rsidRPr="00854B73">
          <w:rPr>
            <w:rStyle w:val="-"/>
            <w:lang w:val="el-GR"/>
          </w:rPr>
          <w:t>/</w:t>
        </w:r>
        <w:r w:rsidR="001739A5" w:rsidRPr="00854B73">
          <w:rPr>
            <w:rStyle w:val="-"/>
          </w:rPr>
          <w:t>actSearch</w:t>
        </w:r>
        <w:r w:rsidR="001739A5" w:rsidRPr="00854B73">
          <w:rPr>
            <w:rStyle w:val="-"/>
            <w:lang w:val="el-GR"/>
          </w:rPr>
          <w:t>/</w:t>
        </w:r>
        <w:r w:rsidR="001739A5" w:rsidRPr="00854B73">
          <w:rPr>
            <w:rStyle w:val="-"/>
          </w:rPr>
          <w:t>resources</w:t>
        </w:r>
        <w:r w:rsidR="001739A5" w:rsidRPr="00854B73">
          <w:rPr>
            <w:rStyle w:val="-"/>
            <w:lang w:val="el-GR"/>
          </w:rPr>
          <w:t>/</w:t>
        </w:r>
        <w:r w:rsidR="001739A5" w:rsidRPr="00854B73">
          <w:rPr>
            <w:rStyle w:val="-"/>
          </w:rPr>
          <w:t>search</w:t>
        </w:r>
        <w:r w:rsidR="001739A5" w:rsidRPr="00854B73">
          <w:rPr>
            <w:rStyle w:val="-"/>
            <w:lang w:val="el-GR"/>
          </w:rPr>
          <w:t>/</w:t>
        </w:r>
        <w:r w:rsidR="001739A5" w:rsidRPr="004F1D8E">
          <w:rPr>
            <w:rStyle w:val="-"/>
            <w:lang w:val="el-GR"/>
          </w:rPr>
          <w:t>377764</w:t>
        </w:r>
      </w:hyperlink>
      <w:r w:rsidRPr="007E31B4">
        <w:rPr>
          <w:lang w:val="el-GR"/>
        </w:rPr>
        <w:t>.</w:t>
      </w:r>
    </w:p>
    <w:p w14:paraId="55015F6A" w14:textId="01783BB1" w:rsidR="00181C40" w:rsidRPr="007E31B4" w:rsidRDefault="00821852">
      <w:pPr>
        <w:rPr>
          <w:lang w:val="el-GR"/>
        </w:rPr>
      </w:pPr>
      <w:r w:rsidRPr="007E31B4">
        <w:rPr>
          <w:lang w:val="el-GR"/>
        </w:rPr>
        <w:t>Π</w:t>
      </w:r>
      <w:r w:rsidR="00181C40" w:rsidRPr="007E31B4">
        <w:rPr>
          <w:lang w:val="el-GR"/>
        </w:rPr>
        <w:t xml:space="preserve">ερίληψη της παρούσας Διακήρυξης όπως προβλέπεται στην περίπτωση </w:t>
      </w:r>
      <w:bookmarkStart w:id="44" w:name="_Hlk75874098"/>
      <w:r w:rsidR="00181C40" w:rsidRPr="007E31B4">
        <w:rPr>
          <w:lang w:val="el-GR"/>
        </w:rPr>
        <w:t xml:space="preserve">(ιστ) </w:t>
      </w:r>
      <w:bookmarkEnd w:id="44"/>
      <w:r w:rsidR="00181C40" w:rsidRPr="007E31B4">
        <w:rPr>
          <w:lang w:val="el-GR"/>
        </w:rPr>
        <w:t xml:space="preserve">της παραγράφου 3 του άρθρου 76 του Ν.4727/23-09-2020 (ΦΕΚ/Α/184/23.09.2020), αναρτήθηκε στο διαδίκτυο, στον ιστότοπο </w:t>
      </w:r>
      <w:hyperlink r:id="rId27" w:history="1">
        <w:r w:rsidR="008449E7" w:rsidRPr="007E31B4">
          <w:rPr>
            <w:rStyle w:val="-"/>
            <w:lang w:val="el-GR"/>
          </w:rPr>
          <w:t>http://et.diavgeia.gov.gr/</w:t>
        </w:r>
      </w:hyperlink>
      <w:r w:rsidR="008449E7" w:rsidRPr="007E31B4">
        <w:rPr>
          <w:lang w:val="el-GR"/>
        </w:rPr>
        <w:t xml:space="preserve"> </w:t>
      </w:r>
      <w:r w:rsidR="00181C40" w:rsidRPr="007E31B4">
        <w:rPr>
          <w:lang w:val="el-GR"/>
        </w:rPr>
        <w:t xml:space="preserve">(ΠΡΟΓΡΑΜΜΑ ΔΙΑΥΓΕΙΑ) </w:t>
      </w:r>
      <w:r w:rsidR="00181C40" w:rsidRPr="007E31B4">
        <w:rPr>
          <w:lang w:val="el-GR" w:eastAsia="el-GR"/>
        </w:rPr>
        <w:t xml:space="preserve">στις </w:t>
      </w:r>
      <w:r w:rsidR="001739A5">
        <w:rPr>
          <w:b/>
          <w:bCs/>
          <w:lang w:val="el-GR" w:eastAsia="el-GR"/>
        </w:rPr>
        <w:t>18-07-2025</w:t>
      </w:r>
      <w:r w:rsidR="00181C40" w:rsidRPr="007E31B4">
        <w:rPr>
          <w:lang w:val="el-GR"/>
        </w:rPr>
        <w:t>.</w:t>
      </w:r>
    </w:p>
    <w:p w14:paraId="5B7C1563" w14:textId="37DECE1C" w:rsidR="00B1259E" w:rsidRPr="007E31B4" w:rsidRDefault="003355E7" w:rsidP="00770C19">
      <w:pPr>
        <w:pStyle w:val="normalwithoutspacing"/>
        <w:snapToGrid w:val="0"/>
        <w:rPr>
          <w:i/>
          <w:iCs/>
          <w:color w:val="5B9BD5"/>
          <w:kern w:val="1"/>
        </w:rPr>
      </w:pPr>
      <w:r w:rsidRPr="007E31B4">
        <w:t xml:space="preserve">Η Διακήρυξη </w:t>
      </w:r>
      <w:r w:rsidR="00C6622B" w:rsidRPr="007E31B4">
        <w:t xml:space="preserve">θα αναρτηθεί </w:t>
      </w:r>
      <w:r w:rsidRPr="007E31B4">
        <w:t>στο διαδίκτυο, στην ιστοσελίδα της αναθέτουσας αρχής, στη διεύθυνση (URL):</w:t>
      </w:r>
      <w:r w:rsidR="00E1337D" w:rsidRPr="007E31B4">
        <w:t xml:space="preserve"> </w:t>
      </w:r>
      <w:hyperlink r:id="rId28" w:history="1">
        <w:r w:rsidR="00DF6A64" w:rsidRPr="007E31B4">
          <w:rPr>
            <w:rStyle w:val="-"/>
          </w:rPr>
          <w:t>http://www.ktpae.gr</w:t>
        </w:r>
      </w:hyperlink>
      <w:r w:rsidR="00E1337D" w:rsidRPr="007E31B4">
        <w:t xml:space="preserve"> </w:t>
      </w:r>
      <w:r w:rsidRPr="007E31B4">
        <w:t>στη</w:t>
      </w:r>
      <w:r w:rsidR="00290B29" w:rsidRPr="007E31B4">
        <w:t xml:space="preserve"> θέση Διαγωνισμοί</w:t>
      </w:r>
      <w:r w:rsidR="00E1337D" w:rsidRPr="007E31B4">
        <w:t xml:space="preserve"> </w:t>
      </w:r>
      <w:r w:rsidRPr="007E31B4">
        <w:t xml:space="preserve">στις </w:t>
      </w:r>
      <w:r w:rsidR="001739A5">
        <w:rPr>
          <w:b/>
          <w:bCs/>
          <w:lang w:eastAsia="el-GR"/>
        </w:rPr>
        <w:t>18-07-2025</w:t>
      </w:r>
      <w:r w:rsidRPr="007E31B4">
        <w:t>.</w:t>
      </w:r>
      <w:r w:rsidRPr="007E31B4">
        <w:rPr>
          <w:i/>
          <w:iCs/>
          <w:color w:val="5B9BD5"/>
          <w:kern w:val="1"/>
        </w:rPr>
        <w:t xml:space="preserve"> </w:t>
      </w:r>
    </w:p>
    <w:p w14:paraId="48566D56" w14:textId="77777777" w:rsidR="00770C19" w:rsidRPr="007E31B4" w:rsidRDefault="00770C19" w:rsidP="00770C19">
      <w:pPr>
        <w:pStyle w:val="normalwithoutspacing"/>
        <w:snapToGrid w:val="0"/>
        <w:rPr>
          <w:i/>
          <w:iCs/>
          <w:color w:val="5B9BD5"/>
          <w:kern w:val="1"/>
        </w:rPr>
      </w:pPr>
    </w:p>
    <w:p w14:paraId="424D676F" w14:textId="77777777" w:rsidR="008338F0" w:rsidRPr="007E31B4" w:rsidRDefault="003355E7" w:rsidP="003A109E">
      <w:pPr>
        <w:pStyle w:val="2"/>
        <w:rPr>
          <w:rFonts w:cs="Tahoma"/>
          <w:lang w:val="el-GR"/>
        </w:rPr>
      </w:pPr>
      <w:r w:rsidRPr="007E31B4">
        <w:rPr>
          <w:rFonts w:cs="Tahoma"/>
          <w:lang w:val="el-GR"/>
        </w:rPr>
        <w:tab/>
      </w:r>
      <w:bookmarkStart w:id="45" w:name="_Toc97194262"/>
      <w:bookmarkStart w:id="46" w:name="_Toc97194411"/>
      <w:bookmarkStart w:id="47" w:name="_Toc202354652"/>
      <w:r w:rsidRPr="007E31B4">
        <w:rPr>
          <w:rFonts w:cs="Tahoma"/>
          <w:lang w:val="el-GR"/>
        </w:rPr>
        <w:t>Αρχές εφαρμοζόμενες στη διαδικασία σύναψης</w:t>
      </w:r>
      <w:bookmarkEnd w:id="45"/>
      <w:bookmarkEnd w:id="46"/>
      <w:bookmarkEnd w:id="47"/>
      <w:r w:rsidRPr="007E31B4">
        <w:rPr>
          <w:rFonts w:cs="Tahoma"/>
          <w:lang w:val="el-GR"/>
        </w:rPr>
        <w:t xml:space="preserve"> </w:t>
      </w:r>
    </w:p>
    <w:p w14:paraId="2E85D974" w14:textId="77777777" w:rsidR="008338F0" w:rsidRPr="007E31B4" w:rsidRDefault="003355E7" w:rsidP="00B8545D">
      <w:pPr>
        <w:spacing w:before="240"/>
        <w:rPr>
          <w:lang w:val="el-GR"/>
        </w:rPr>
      </w:pPr>
      <w:r w:rsidRPr="007E31B4">
        <w:rPr>
          <w:lang w:val="el-GR"/>
        </w:rPr>
        <w:t>Οι οικονομικοί φορείς δεσμεύονται ότι:</w:t>
      </w:r>
    </w:p>
    <w:p w14:paraId="5FF3FF98" w14:textId="100881FF" w:rsidR="008338F0" w:rsidRPr="007E31B4" w:rsidRDefault="003355E7">
      <w:pPr>
        <w:rPr>
          <w:lang w:val="el-GR"/>
        </w:rPr>
      </w:pPr>
      <w:r w:rsidRPr="007E31B4">
        <w:rPr>
          <w:lang w:val="el-GR"/>
        </w:rPr>
        <w:t>α) τηρούν και θα εξακολουθήσουν να τηρούν κατά την εκτέλεση της σύμβασης, εφόσον επιλεγούν,</w:t>
      </w:r>
      <w:r w:rsidR="00E1337D" w:rsidRPr="007E31B4">
        <w:rPr>
          <w:lang w:val="el-GR"/>
        </w:rPr>
        <w:t xml:space="preserve"> </w:t>
      </w:r>
      <w:r w:rsidRPr="007E31B4">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w:t>
      </w:r>
      <w:r w:rsidR="00770C19" w:rsidRPr="007E31B4">
        <w:rPr>
          <w:lang w:val="el-GR"/>
        </w:rPr>
        <w:t xml:space="preserve"> </w:t>
      </w:r>
      <w:r w:rsidRPr="007E31B4">
        <w:rPr>
          <w:lang w:val="el-GR"/>
        </w:rPr>
        <w:t xml:space="preserve">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770C19" w:rsidRPr="007E31B4">
        <w:rPr>
          <w:lang w:val="el-GR"/>
        </w:rPr>
        <w:t>τους.</w:t>
      </w:r>
      <w:r w:rsidRPr="007E31B4">
        <w:rPr>
          <w:lang w:val="el-GR"/>
        </w:rPr>
        <w:t xml:space="preserve"> </w:t>
      </w:r>
    </w:p>
    <w:p w14:paraId="2EA15CDC" w14:textId="316FC803" w:rsidR="008338F0" w:rsidRPr="007E31B4" w:rsidRDefault="003355E7">
      <w:pPr>
        <w:rPr>
          <w:lang w:val="el-GR"/>
        </w:rPr>
      </w:pPr>
      <w:r w:rsidRPr="007E31B4">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r w:rsidR="00770C19" w:rsidRPr="007E31B4">
        <w:rPr>
          <w:lang w:val="el-GR"/>
        </w:rPr>
        <w:t>.</w:t>
      </w:r>
    </w:p>
    <w:p w14:paraId="4C87FB02" w14:textId="4C23DDAA" w:rsidR="00D52D6B" w:rsidRPr="007E31B4" w:rsidRDefault="003355E7">
      <w:pPr>
        <w:rPr>
          <w:lang w:val="el-GR"/>
        </w:rPr>
      </w:pPr>
      <w:r w:rsidRPr="007E31B4">
        <w:rPr>
          <w:lang w:val="el-GR"/>
        </w:rPr>
        <w:t>γ) λαμβάνουν τα κατάλληλα μέτρα για να διαφυλάξουν την εμπιστευτικότητα των πληροφοριών που έχουν χαρακτηρισ</w:t>
      </w:r>
      <w:r w:rsidR="004A0E36" w:rsidRPr="007E31B4">
        <w:rPr>
          <w:lang w:val="el-GR"/>
        </w:rPr>
        <w:t>τ</w:t>
      </w:r>
      <w:r w:rsidRPr="007E31B4">
        <w:rPr>
          <w:lang w:val="el-GR"/>
        </w:rPr>
        <w:t>εί ως τέτοιες.</w:t>
      </w:r>
    </w:p>
    <w:p w14:paraId="17B55F16" w14:textId="77777777" w:rsidR="00092ADB" w:rsidRPr="007E31B4" w:rsidRDefault="00092ADB" w:rsidP="006726E4">
      <w:pPr>
        <w:pStyle w:val="1"/>
        <w:rPr>
          <w:rFonts w:cs="Tahoma"/>
          <w:sz w:val="22"/>
          <w:szCs w:val="22"/>
        </w:rPr>
      </w:pPr>
      <w:r w:rsidRPr="007E31B4">
        <w:rPr>
          <w:rFonts w:cs="Tahoma"/>
          <w:sz w:val="22"/>
          <w:szCs w:val="22"/>
          <w:lang w:val="el-GR"/>
        </w:rPr>
        <w:lastRenderedPageBreak/>
        <w:tab/>
      </w:r>
      <w:bookmarkStart w:id="48" w:name="_Toc97194412"/>
      <w:bookmarkStart w:id="49" w:name="_Toc202354653"/>
      <w:r w:rsidRPr="007E31B4">
        <w:rPr>
          <w:rFonts w:cs="Tahoma"/>
          <w:sz w:val="22"/>
          <w:szCs w:val="22"/>
        </w:rPr>
        <w:t>ΓΕΝΙΚΟΙ ΚΑΙ ΕΙΔΙΚΟΙ ΟΡΟΙ ΣΥΜΜΕΤΟΧΗΣ</w:t>
      </w:r>
      <w:bookmarkEnd w:id="48"/>
      <w:bookmarkEnd w:id="49"/>
    </w:p>
    <w:p w14:paraId="240D7CED" w14:textId="77777777" w:rsidR="00092ADB" w:rsidRPr="007E31B4" w:rsidRDefault="00092ADB" w:rsidP="003A109E">
      <w:pPr>
        <w:pStyle w:val="2"/>
        <w:rPr>
          <w:rFonts w:cs="Tahoma"/>
          <w:lang w:val="el-GR"/>
        </w:rPr>
      </w:pPr>
      <w:bookmarkStart w:id="50" w:name="__RefHeading___Toc491949729"/>
      <w:bookmarkStart w:id="51" w:name="__RefHeading___Toc491949730"/>
      <w:bookmarkStart w:id="52" w:name="_Hlk494445205"/>
      <w:bookmarkEnd w:id="50"/>
      <w:bookmarkEnd w:id="51"/>
      <w:r w:rsidRPr="007E31B4">
        <w:rPr>
          <w:rFonts w:cs="Tahoma"/>
          <w:lang w:val="el-GR"/>
        </w:rPr>
        <w:tab/>
      </w:r>
      <w:bookmarkStart w:id="53" w:name="_Toc97194263"/>
      <w:bookmarkStart w:id="54" w:name="_Toc97194413"/>
      <w:bookmarkStart w:id="55" w:name="_Toc202354654"/>
      <w:r w:rsidRPr="007E31B4">
        <w:rPr>
          <w:rFonts w:cs="Tahoma"/>
          <w:lang w:val="el-GR"/>
        </w:rPr>
        <w:t>Γενικές Πληροφορίες</w:t>
      </w:r>
      <w:bookmarkEnd w:id="53"/>
      <w:bookmarkEnd w:id="54"/>
      <w:bookmarkEnd w:id="55"/>
    </w:p>
    <w:p w14:paraId="347E50D6" w14:textId="77777777" w:rsidR="008338F0" w:rsidRPr="007E31B4" w:rsidRDefault="003355E7" w:rsidP="000631F7">
      <w:pPr>
        <w:pStyle w:val="3"/>
        <w:ind w:left="1276"/>
        <w:rPr>
          <w:lang w:val="el-GR"/>
        </w:rPr>
      </w:pPr>
      <w:bookmarkStart w:id="56" w:name="_Toc97194264"/>
      <w:bookmarkStart w:id="57" w:name="_Toc97194414"/>
      <w:bookmarkStart w:id="58" w:name="_Toc202354655"/>
      <w:bookmarkEnd w:id="52"/>
      <w:r w:rsidRPr="007E31B4">
        <w:rPr>
          <w:lang w:val="el-GR"/>
        </w:rPr>
        <w:t>Έγγραφα της σύμβασης</w:t>
      </w:r>
      <w:bookmarkEnd w:id="56"/>
      <w:bookmarkEnd w:id="57"/>
      <w:bookmarkEnd w:id="58"/>
    </w:p>
    <w:p w14:paraId="6CEFF92E" w14:textId="77777777" w:rsidR="008338F0" w:rsidRPr="007E31B4" w:rsidRDefault="003355E7">
      <w:pPr>
        <w:rPr>
          <w:lang w:val="el-GR"/>
        </w:rPr>
      </w:pPr>
      <w:r w:rsidRPr="007E31B4">
        <w:rPr>
          <w:lang w:val="el-GR"/>
        </w:rPr>
        <w:t>Τα έγγραφα της παρούσας διαδικασίας σύναψης είναι τα ακόλουθα:</w:t>
      </w:r>
    </w:p>
    <w:p w14:paraId="182DFD50" w14:textId="3AE0257D" w:rsidR="009A736A" w:rsidRPr="007E31B4" w:rsidRDefault="009A736A" w:rsidP="009A736A">
      <w:pPr>
        <w:pStyle w:val="aff"/>
        <w:numPr>
          <w:ilvl w:val="0"/>
          <w:numId w:val="66"/>
        </w:numPr>
        <w:rPr>
          <w:lang w:val="el-GR"/>
        </w:rPr>
      </w:pPr>
      <w:r w:rsidRPr="007E31B4">
        <w:rPr>
          <w:lang w:val="el-GR"/>
        </w:rPr>
        <w:t xml:space="preserve">η από </w:t>
      </w:r>
      <w:r w:rsidR="004F1D8E" w:rsidRPr="004F1D8E">
        <w:rPr>
          <w:b/>
          <w:bCs/>
          <w:lang w:val="el-GR"/>
        </w:rPr>
        <w:t>15-07-2025</w:t>
      </w:r>
      <w:r w:rsidR="00CA4515" w:rsidRPr="007E31B4">
        <w:rPr>
          <w:lang w:val="el-GR"/>
        </w:rPr>
        <w:t xml:space="preserve"> </w:t>
      </w:r>
      <w:r w:rsidRPr="007E31B4">
        <w:rPr>
          <w:lang w:val="el-GR"/>
        </w:rPr>
        <w:t xml:space="preserve">Προκήρυξη, όπως αυτή έχει σταλεί για δημοσίευση στην Επίσημη </w:t>
      </w:r>
    </w:p>
    <w:p w14:paraId="375B9472" w14:textId="77777777" w:rsidR="009A736A" w:rsidRPr="007E31B4" w:rsidRDefault="009A736A" w:rsidP="00AB5802">
      <w:pPr>
        <w:pStyle w:val="aff"/>
        <w:rPr>
          <w:lang w:val="el-GR"/>
        </w:rPr>
      </w:pPr>
      <w:r w:rsidRPr="007E31B4">
        <w:rPr>
          <w:lang w:val="el-GR"/>
        </w:rPr>
        <w:t xml:space="preserve">Εφημερίδα της Ευρωπαϊκής Ένωσης </w:t>
      </w:r>
    </w:p>
    <w:p w14:paraId="4F5A9D99" w14:textId="2E22C709" w:rsidR="009A736A" w:rsidRPr="007E31B4" w:rsidRDefault="009A736A" w:rsidP="009A736A">
      <w:pPr>
        <w:pStyle w:val="aff"/>
        <w:numPr>
          <w:ilvl w:val="0"/>
          <w:numId w:val="66"/>
        </w:numPr>
        <w:rPr>
          <w:lang w:val="el-GR"/>
        </w:rPr>
      </w:pPr>
      <w:r w:rsidRPr="007E31B4">
        <w:rPr>
          <w:lang w:val="el-GR"/>
        </w:rPr>
        <w:t>η παρούσα Διακήρυξη με τα Παραρτήματα που αποτελούν αναπόσπαστο μέρος αυτής.</w:t>
      </w:r>
    </w:p>
    <w:p w14:paraId="625CDBA9" w14:textId="1B88040F" w:rsidR="009A736A" w:rsidRPr="007E31B4" w:rsidRDefault="009A736A" w:rsidP="009A736A">
      <w:pPr>
        <w:pStyle w:val="aff"/>
        <w:numPr>
          <w:ilvl w:val="0"/>
          <w:numId w:val="66"/>
        </w:numPr>
        <w:rPr>
          <w:lang w:val="el-GR"/>
        </w:rPr>
      </w:pPr>
      <w:r w:rsidRPr="007E31B4">
        <w:rPr>
          <w:lang w:val="el-GR"/>
        </w:rPr>
        <w:t xml:space="preserve">το Ευρωπαϊκό Ενιαίο Έγγραφο Σύμβασης [ΕΕΕΣ] </w:t>
      </w:r>
    </w:p>
    <w:p w14:paraId="1F63BD82" w14:textId="076E6BAE" w:rsidR="009A736A" w:rsidRPr="007E31B4" w:rsidRDefault="009A736A" w:rsidP="009A736A">
      <w:pPr>
        <w:pStyle w:val="aff"/>
        <w:numPr>
          <w:ilvl w:val="0"/>
          <w:numId w:val="66"/>
        </w:numPr>
        <w:rPr>
          <w:lang w:val="el-GR"/>
        </w:rPr>
      </w:pPr>
      <w:r w:rsidRPr="007E31B4">
        <w:rPr>
          <w:lang w:val="el-GR"/>
        </w:rPr>
        <w:t xml:space="preserve">οι συμπληρωματικές πληροφορίες που τυχόν παρέχονται στο πλαίσιο της διαδικασίας, ιδίως </w:t>
      </w:r>
    </w:p>
    <w:p w14:paraId="78FD8F0D" w14:textId="5069F945" w:rsidR="009A736A" w:rsidRPr="007E31B4" w:rsidRDefault="009A736A" w:rsidP="00AB5802">
      <w:pPr>
        <w:pStyle w:val="aff"/>
        <w:rPr>
          <w:lang w:val="el-GR"/>
        </w:rPr>
      </w:pPr>
      <w:r w:rsidRPr="007E31B4">
        <w:rPr>
          <w:lang w:val="el-GR"/>
        </w:rPr>
        <w:t>σχετικά με τις προδιαγραφές και τα σχετικά δικαιολογητικά</w:t>
      </w:r>
    </w:p>
    <w:p w14:paraId="5F534ECE" w14:textId="77777777" w:rsidR="000631F7" w:rsidRPr="007E31B4" w:rsidRDefault="000631F7" w:rsidP="000631F7">
      <w:pPr>
        <w:spacing w:after="40"/>
        <w:rPr>
          <w:lang w:val="el-GR"/>
        </w:rPr>
      </w:pPr>
    </w:p>
    <w:p w14:paraId="2E99B3E7" w14:textId="77777777" w:rsidR="008338F0" w:rsidRPr="007E31B4" w:rsidRDefault="003355E7" w:rsidP="000631F7">
      <w:pPr>
        <w:pStyle w:val="3"/>
        <w:ind w:left="1276"/>
        <w:rPr>
          <w:lang w:val="el-GR"/>
        </w:rPr>
      </w:pPr>
      <w:bookmarkStart w:id="59" w:name="_Toc97194265"/>
      <w:bookmarkStart w:id="60" w:name="_Toc97194415"/>
      <w:bookmarkStart w:id="61" w:name="_Toc202354656"/>
      <w:r w:rsidRPr="007E31B4">
        <w:rPr>
          <w:lang w:val="el-GR"/>
        </w:rPr>
        <w:t xml:space="preserve">Επικοινωνία </w:t>
      </w:r>
      <w:r w:rsidR="003A5AAC" w:rsidRPr="007E31B4">
        <w:rPr>
          <w:lang w:val="el-GR"/>
        </w:rPr>
        <w:t>–</w:t>
      </w:r>
      <w:r w:rsidRPr="007E31B4">
        <w:rPr>
          <w:lang w:val="el-GR"/>
        </w:rPr>
        <w:t xml:space="preserve"> Πρόσβαση στα έγγραφα της Σύμβασης</w:t>
      </w:r>
      <w:bookmarkEnd w:id="59"/>
      <w:bookmarkEnd w:id="60"/>
      <w:bookmarkEnd w:id="61"/>
    </w:p>
    <w:p w14:paraId="59977BE9" w14:textId="1E0FBD2F" w:rsidR="008338F0" w:rsidRPr="007E31B4" w:rsidRDefault="00716C59" w:rsidP="004C145A">
      <w:pPr>
        <w:rPr>
          <w:lang w:val="el-GR"/>
        </w:rPr>
      </w:pPr>
      <w:r w:rsidRPr="007E31B4">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B37628" w:rsidRPr="007E31B4">
        <w:rPr>
          <w:lang w:val="el-GR"/>
        </w:rPr>
        <w:t>.</w:t>
      </w:r>
      <w:r w:rsidRPr="007E31B4">
        <w:rPr>
          <w:lang w:val="el-GR"/>
        </w:rPr>
        <w:t>Σ</w:t>
      </w:r>
      <w:r w:rsidR="00B37628" w:rsidRPr="007E31B4">
        <w:rPr>
          <w:lang w:val="el-GR"/>
        </w:rPr>
        <w:t>.</w:t>
      </w:r>
      <w:r w:rsidRPr="007E31B4">
        <w:rPr>
          <w:lang w:val="el-GR"/>
        </w:rPr>
        <w:t>Η</w:t>
      </w:r>
      <w:r w:rsidR="00B37628" w:rsidRPr="007E31B4">
        <w:rPr>
          <w:lang w:val="el-GR"/>
        </w:rPr>
        <w:t>.</w:t>
      </w:r>
      <w:r w:rsidRPr="007E31B4">
        <w:rPr>
          <w:lang w:val="el-GR"/>
        </w:rPr>
        <w:t>ΔΗ</w:t>
      </w:r>
      <w:r w:rsidR="00B37628" w:rsidRPr="007E31B4">
        <w:rPr>
          <w:lang w:val="el-GR"/>
        </w:rPr>
        <w:t>.</w:t>
      </w:r>
      <w:r w:rsidRPr="007E31B4">
        <w:rPr>
          <w:lang w:val="el-GR"/>
        </w:rPr>
        <w:t>Σ</w:t>
      </w:r>
      <w:r w:rsidR="00B37628" w:rsidRPr="007E31B4">
        <w:rPr>
          <w:lang w:val="el-GR"/>
        </w:rPr>
        <w:t>.</w:t>
      </w:r>
      <w:r w:rsidRPr="007E31B4">
        <w:rPr>
          <w:lang w:val="el-GR"/>
        </w:rPr>
        <w:t>), η οποία είναι προσβάσιμη μέσω της Διαδικτυακής πύλης (</w:t>
      </w:r>
      <w:hyperlink r:id="rId29" w:history="1">
        <w:r w:rsidR="004C145A" w:rsidRPr="007E31B4">
          <w:rPr>
            <w:rStyle w:val="-"/>
            <w:lang w:val="el-GR"/>
          </w:rPr>
          <w:t>www.promitheus.gov.gr</w:t>
        </w:r>
      </w:hyperlink>
      <w:r w:rsidRPr="007E31B4">
        <w:rPr>
          <w:lang w:val="el-GR"/>
        </w:rPr>
        <w:t>)</w:t>
      </w:r>
      <w:r w:rsidR="003355E7" w:rsidRPr="007E31B4">
        <w:rPr>
          <w:lang w:val="el-GR"/>
        </w:rPr>
        <w:t>.</w:t>
      </w:r>
    </w:p>
    <w:p w14:paraId="10BB517D" w14:textId="77777777" w:rsidR="000631F7" w:rsidRPr="007E31B4" w:rsidRDefault="000631F7" w:rsidP="004C145A">
      <w:pPr>
        <w:rPr>
          <w:lang w:val="el-GR"/>
        </w:rPr>
      </w:pPr>
    </w:p>
    <w:p w14:paraId="23796F11" w14:textId="77777777" w:rsidR="008338F0" w:rsidRPr="007E31B4" w:rsidRDefault="003355E7" w:rsidP="000631F7">
      <w:pPr>
        <w:pStyle w:val="3"/>
        <w:ind w:left="1276"/>
        <w:rPr>
          <w:lang w:val="el-GR"/>
        </w:rPr>
      </w:pPr>
      <w:bookmarkStart w:id="62" w:name="_Ref75870613"/>
      <w:bookmarkStart w:id="63" w:name="_Toc97194266"/>
      <w:bookmarkStart w:id="64" w:name="_Toc97194416"/>
      <w:bookmarkStart w:id="65" w:name="_Toc202354657"/>
      <w:r w:rsidRPr="007E31B4">
        <w:rPr>
          <w:lang w:val="el-GR"/>
        </w:rPr>
        <w:t>Παροχή Διευκρινίσεων</w:t>
      </w:r>
      <w:bookmarkEnd w:id="62"/>
      <w:bookmarkEnd w:id="63"/>
      <w:bookmarkEnd w:id="64"/>
      <w:bookmarkEnd w:id="65"/>
    </w:p>
    <w:p w14:paraId="04A6955A" w14:textId="227C6C91" w:rsidR="008A3546" w:rsidRPr="007E31B4" w:rsidRDefault="008A3546" w:rsidP="008A3546">
      <w:pPr>
        <w:rPr>
          <w:b/>
          <w:bCs/>
          <w:i/>
          <w:iCs/>
          <w:color w:val="5B9BD5"/>
          <w:lang w:val="el-GR"/>
        </w:rPr>
      </w:pPr>
      <w:r w:rsidRPr="007E31B4">
        <w:rPr>
          <w:lang w:val="el-GR"/>
        </w:rPr>
        <w:t>Τα σχετικά αιτήματα παροχής διευκρινίσεων υποβάλλονται ηλεκτρονικά,</w:t>
      </w:r>
      <w:r w:rsidR="005A402F" w:rsidRPr="007E31B4">
        <w:rPr>
          <w:lang w:val="el-GR"/>
        </w:rPr>
        <w:t xml:space="preserve"> το αργότερο</w:t>
      </w:r>
      <w:r w:rsidR="00E1337D" w:rsidRPr="007E31B4">
        <w:rPr>
          <w:lang w:val="el-GR"/>
        </w:rPr>
        <w:t xml:space="preserve"> </w:t>
      </w:r>
      <w:r w:rsidR="00F37A74" w:rsidRPr="007E31B4">
        <w:rPr>
          <w:lang w:val="el-GR"/>
        </w:rPr>
        <w:t xml:space="preserve">έως </w:t>
      </w:r>
      <w:r w:rsidR="004F1D8E">
        <w:rPr>
          <w:b/>
          <w:bCs/>
          <w:lang w:val="el-GR" w:eastAsia="el-GR"/>
        </w:rPr>
        <w:t>05-08-2025</w:t>
      </w:r>
      <w:r w:rsidR="00770C19" w:rsidRPr="007E31B4">
        <w:rPr>
          <w:lang w:val="el-GR"/>
        </w:rPr>
        <w:t xml:space="preserve"> </w:t>
      </w:r>
      <w:r w:rsidRPr="007E31B4">
        <w:rPr>
          <w:lang w:val="el-GR"/>
        </w:rPr>
        <w:t xml:space="preserve">και απαντώνται αντίστοιχα </w:t>
      </w:r>
      <w:r w:rsidR="004C145A" w:rsidRPr="007E31B4">
        <w:rPr>
          <w:lang w:val="el-GR" w:eastAsia="ar-SA"/>
        </w:rPr>
        <w:t>στο πλαίσιο της παρούσας,</w:t>
      </w:r>
      <w:r w:rsidR="004C145A" w:rsidRPr="007E31B4">
        <w:rPr>
          <w:lang w:val="el-GR"/>
        </w:rPr>
        <w:t xml:space="preserve"> </w:t>
      </w:r>
      <w:r w:rsidR="004C145A" w:rsidRPr="007E31B4">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7E31B4">
        <w:rPr>
          <w:lang w:val="el-GR"/>
        </w:rPr>
        <w:t xml:space="preserve">μέσω της Διαδικτυακής πύλης </w:t>
      </w:r>
      <w:hyperlink r:id="rId30" w:history="1">
        <w:r w:rsidRPr="007E31B4">
          <w:rPr>
            <w:rStyle w:val="-"/>
            <w:lang w:val="el-GR"/>
          </w:rPr>
          <w:t>www.promitheus.gov.gr</w:t>
        </w:r>
      </w:hyperlink>
      <w:r w:rsidRPr="007E31B4">
        <w:rPr>
          <w:lang w:val="el-GR"/>
        </w:rPr>
        <w:t>. Αιτήματα παροχής</w:t>
      </w:r>
      <w:r w:rsidR="003355E7" w:rsidRPr="007E31B4">
        <w:rPr>
          <w:lang w:val="el-GR"/>
        </w:rPr>
        <w:t xml:space="preserve"> </w:t>
      </w:r>
      <w:r w:rsidRPr="007E31B4">
        <w:rPr>
          <w:lang w:val="el-GR"/>
        </w:rPr>
        <w:t>συμπληρωματικών πληροφοριών – διευκρινίσεων</w:t>
      </w:r>
      <w:r w:rsidR="00E1337D" w:rsidRPr="007E31B4">
        <w:rPr>
          <w:lang w:val="el-GR"/>
        </w:rPr>
        <w:t xml:space="preserve"> </w:t>
      </w:r>
      <w:r w:rsidRPr="007E31B4">
        <w:rPr>
          <w:lang w:val="el-GR"/>
        </w:rPr>
        <w:t xml:space="preserve">υποβάλλονται </w:t>
      </w:r>
      <w:r w:rsidR="00037B97" w:rsidRPr="007E31B4">
        <w:rPr>
          <w:lang w:val="el-GR"/>
        </w:rPr>
        <w:t>α</w:t>
      </w:r>
      <w:r w:rsidRPr="007E31B4">
        <w:rPr>
          <w:lang w:val="el-GR"/>
        </w:rPr>
        <w:t>πό εγγεγραμμένους</w:t>
      </w:r>
      <w:r w:rsidR="00E1337D" w:rsidRPr="007E31B4">
        <w:rPr>
          <w:lang w:val="el-GR"/>
        </w:rPr>
        <w:t xml:space="preserve"> </w:t>
      </w:r>
      <w:r w:rsidRPr="007E31B4">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7E31B4">
        <w:rPr>
          <w:lang w:val="el-GR"/>
        </w:rPr>
        <w:t xml:space="preserve">ός </w:t>
      </w:r>
      <w:r w:rsidRPr="007E31B4">
        <w:rPr>
          <w:lang w:val="el-GR"/>
        </w:rPr>
        <w:t>πρόσβασης) και απαραίτητα το ηλεκτρονικό αρχείο με το κείμενο των ερωτημάτων είναι ηλεκτρονικά υπογεγραμμένο. Αιτήματα παροχής διευκριν</w:t>
      </w:r>
      <w:r w:rsidR="00282DC8" w:rsidRPr="007E31B4">
        <w:rPr>
          <w:lang w:val="el-GR"/>
        </w:rPr>
        <w:t>ί</w:t>
      </w:r>
      <w:r w:rsidRPr="007E31B4">
        <w:rPr>
          <w:lang w:val="el-GR"/>
        </w:rPr>
        <w:t>σεων που υποβάλλονται είτε με άλλο</w:t>
      </w:r>
      <w:r w:rsidR="00282DC8" w:rsidRPr="007E31B4">
        <w:rPr>
          <w:lang w:val="el-GR"/>
        </w:rPr>
        <w:t>ν</w:t>
      </w:r>
      <w:r w:rsidRPr="007E31B4">
        <w:rPr>
          <w:lang w:val="el-GR"/>
        </w:rPr>
        <w:t xml:space="preserve"> τρόπο είτε το ηλεκτρονικό αρχείο που τα συνοδεύει δεν είναι ηλεκτρονικά υπογεγραμμένο, δεν εξετάζονται. </w:t>
      </w:r>
    </w:p>
    <w:p w14:paraId="2662E110" w14:textId="17DFD871" w:rsidR="008A3546" w:rsidRPr="007E31B4" w:rsidRDefault="008A3546" w:rsidP="008A3546">
      <w:pPr>
        <w:rPr>
          <w:lang w:val="el-GR"/>
        </w:rPr>
      </w:pPr>
      <w:r w:rsidRPr="007E31B4">
        <w:rPr>
          <w:lang w:val="el-GR"/>
        </w:rPr>
        <w:t xml:space="preserve">Η </w:t>
      </w:r>
      <w:r w:rsidR="00C04981" w:rsidRPr="007E31B4">
        <w:rPr>
          <w:lang w:val="el-GR"/>
        </w:rPr>
        <w:t>Αναθέτουσα Αρχή</w:t>
      </w:r>
      <w:r w:rsidRPr="007E31B4">
        <w:rPr>
          <w:lang w:val="el-GR"/>
        </w:rPr>
        <w:t xml:space="preserve">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r w:rsidR="00282DC8" w:rsidRPr="007E31B4">
        <w:rPr>
          <w:vertAlign w:val="superscript"/>
          <w:lang w:val="el-GR"/>
        </w:rPr>
        <w:footnoteReference w:id="4"/>
      </w:r>
      <w:r w:rsidRPr="007E31B4">
        <w:rPr>
          <w:lang w:val="el-GR"/>
        </w:rPr>
        <w:t>:</w:t>
      </w:r>
    </w:p>
    <w:p w14:paraId="3A60D82A" w14:textId="2A9548F4" w:rsidR="008A3546" w:rsidRPr="007E31B4" w:rsidRDefault="008A3546" w:rsidP="008A3546">
      <w:pPr>
        <w:rPr>
          <w:i/>
          <w:iCs/>
          <w:color w:val="5B9BD5"/>
          <w:lang w:val="el-GR"/>
        </w:rPr>
      </w:pPr>
      <w:r w:rsidRPr="007E31B4">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7E31B4">
        <w:rPr>
          <w:b/>
          <w:lang w:val="el-GR"/>
        </w:rPr>
        <w:t>έξι (6) ημέρες</w:t>
      </w:r>
      <w:r w:rsidRPr="007E31B4">
        <w:rPr>
          <w:lang w:val="el-GR"/>
        </w:rPr>
        <w:t xml:space="preserve"> πριν από την προθεσμία που ορίζεται για την παραλαβή των προσφορών, </w:t>
      </w:r>
    </w:p>
    <w:p w14:paraId="4227C63E" w14:textId="77777777" w:rsidR="008A3546" w:rsidRPr="007E31B4" w:rsidRDefault="008A3546" w:rsidP="008A3546">
      <w:pPr>
        <w:rPr>
          <w:lang w:val="el-GR"/>
        </w:rPr>
      </w:pPr>
      <w:r w:rsidRPr="007E31B4">
        <w:rPr>
          <w:lang w:val="el-GR"/>
        </w:rPr>
        <w:t>β) όταν τα έγγραφα της σύμβασης υφίστανται σημαντικές αλλαγές.</w:t>
      </w:r>
    </w:p>
    <w:p w14:paraId="0AED101E" w14:textId="07F97345" w:rsidR="00784CFD" w:rsidRPr="007E31B4" w:rsidRDefault="00784CFD" w:rsidP="00784CFD">
      <w:pPr>
        <w:rPr>
          <w:lang w:val="el-GR"/>
        </w:rPr>
      </w:pPr>
      <w:r w:rsidRPr="007E31B4">
        <w:rPr>
          <w:lang w:val="el-GR"/>
        </w:rPr>
        <w:t>Η διάρκεια της παράτασης θα είναι ανάλογη με τη σπουδαιότητα των πληροφοριών ή των αλλαγών.</w:t>
      </w:r>
    </w:p>
    <w:p w14:paraId="43900F56" w14:textId="77777777" w:rsidR="00C277E3" w:rsidRPr="007E31B4" w:rsidRDefault="00C277E3" w:rsidP="00C277E3">
      <w:pPr>
        <w:rPr>
          <w:lang w:val="el-GR"/>
        </w:rPr>
      </w:pPr>
      <w:r w:rsidRPr="007E31B4">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DB82AB4" w14:textId="05FE09A3" w:rsidR="00BB6963" w:rsidRPr="007E31B4" w:rsidRDefault="00BB6963" w:rsidP="00BB6963">
      <w:pPr>
        <w:rPr>
          <w:lang w:val="el-GR"/>
        </w:rPr>
      </w:pPr>
      <w:bookmarkStart w:id="66" w:name="_Hlk151136821"/>
      <w:r w:rsidRPr="007E31B4">
        <w:rPr>
          <w:lang w:val="el-GR"/>
        </w:rPr>
        <w:lastRenderedPageBreak/>
        <w:t xml:space="preserve">Η </w:t>
      </w:r>
      <w:r w:rsidR="00C04981" w:rsidRPr="007E31B4">
        <w:rPr>
          <w:lang w:val="el-GR"/>
        </w:rPr>
        <w:t>Αναθέτουσα Αρχή</w:t>
      </w:r>
      <w:r w:rsidRPr="007E31B4">
        <w:rPr>
          <w:lang w:val="el-GR"/>
        </w:rPr>
        <w:t>, με ειδικά αιτιολογημένη απόφασή της,</w:t>
      </w:r>
      <w:r w:rsidRPr="007E31B4">
        <w:rPr>
          <w:color w:val="5B9BD5"/>
          <w:lang w:val="el-GR"/>
        </w:rPr>
        <w:t xml:space="preserve"> </w:t>
      </w:r>
      <w:r w:rsidRPr="007E31B4">
        <w:rPr>
          <w:lang w:val="el-GR"/>
        </w:rPr>
        <w:t>δύναται να παρατείνει την προθεσμία παραλαβής των προσφορών,  τηρουμένων σε κάθε περίπτωση των αρχών της ίσης μεταχείρισης και της διαφάνειας.</w:t>
      </w:r>
    </w:p>
    <w:bookmarkEnd w:id="66"/>
    <w:p w14:paraId="08A9382D" w14:textId="77777777" w:rsidR="00C277E3" w:rsidRPr="007E31B4" w:rsidRDefault="00C277E3" w:rsidP="00C277E3">
      <w:pPr>
        <w:rPr>
          <w:lang w:val="el-GR"/>
        </w:rPr>
      </w:pPr>
      <w:r w:rsidRPr="007E31B4">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1BCD7F1E" w14:textId="77777777" w:rsidR="008A3546" w:rsidRPr="007E31B4" w:rsidRDefault="008A3546" w:rsidP="008A3546">
      <w:pPr>
        <w:rPr>
          <w:lang w:val="el-GR"/>
        </w:rPr>
      </w:pPr>
    </w:p>
    <w:p w14:paraId="359253A7" w14:textId="77777777" w:rsidR="008338F0" w:rsidRPr="007E31B4" w:rsidRDefault="003355E7" w:rsidP="000631F7">
      <w:pPr>
        <w:pStyle w:val="3"/>
        <w:ind w:left="1276"/>
        <w:rPr>
          <w:lang w:val="el-GR"/>
        </w:rPr>
      </w:pPr>
      <w:bookmarkStart w:id="67" w:name="_Ref75870681"/>
      <w:bookmarkStart w:id="68" w:name="_Toc97194267"/>
      <w:bookmarkStart w:id="69" w:name="_Toc97194417"/>
      <w:bookmarkStart w:id="70" w:name="_Toc202354658"/>
      <w:r w:rsidRPr="007E31B4">
        <w:rPr>
          <w:lang w:val="el-GR"/>
        </w:rPr>
        <w:t>Γλώσσα</w:t>
      </w:r>
      <w:bookmarkEnd w:id="67"/>
      <w:bookmarkEnd w:id="68"/>
      <w:bookmarkEnd w:id="69"/>
      <w:bookmarkEnd w:id="70"/>
    </w:p>
    <w:p w14:paraId="499FF885" w14:textId="77D9F446" w:rsidR="00C931A2" w:rsidRPr="007E31B4" w:rsidRDefault="003355E7" w:rsidP="005A6D30">
      <w:pPr>
        <w:rPr>
          <w:lang w:val="el-GR"/>
        </w:rPr>
      </w:pPr>
      <w:r w:rsidRPr="007E31B4">
        <w:rPr>
          <w:lang w:val="el-GR"/>
        </w:rPr>
        <w:t>Τα έγγραφα της σύμβασης έχουν συνταχθεί στην ελληνική γλώσσα</w:t>
      </w:r>
      <w:r w:rsidR="00601749" w:rsidRPr="007E31B4">
        <w:rPr>
          <w:lang w:val="el-GR"/>
        </w:rPr>
        <w:t xml:space="preserve">. </w:t>
      </w:r>
    </w:p>
    <w:p w14:paraId="190DF1C4" w14:textId="77777777" w:rsidR="008338F0" w:rsidRPr="007E31B4" w:rsidRDefault="003355E7">
      <w:pPr>
        <w:rPr>
          <w:lang w:val="el-GR"/>
        </w:rPr>
      </w:pPr>
      <w:r w:rsidRPr="007E31B4">
        <w:rPr>
          <w:lang w:val="el-GR"/>
        </w:rPr>
        <w:t>Τυχόν προδικαστικές προσφυγές υποβάλλονται στην ελληνική γλώσσα.</w:t>
      </w:r>
      <w:r w:rsidR="00B97398" w:rsidRPr="007E31B4">
        <w:rPr>
          <w:lang w:val="el-GR"/>
        </w:rPr>
        <w:t xml:space="preserve"> </w:t>
      </w:r>
    </w:p>
    <w:p w14:paraId="4700B1D0" w14:textId="11EE729F" w:rsidR="005A6D30" w:rsidRPr="007E31B4" w:rsidRDefault="005A6D30" w:rsidP="005A6D30">
      <w:pPr>
        <w:rPr>
          <w:color w:val="000000"/>
          <w:lang w:val="el-GR"/>
        </w:rPr>
      </w:pPr>
      <w:r w:rsidRPr="007E31B4">
        <w:rPr>
          <w:color w:val="000000"/>
          <w:lang w:val="el-GR"/>
        </w:rPr>
        <w:t xml:space="preserve">Οι </w:t>
      </w:r>
      <w:r w:rsidRPr="007E31B4">
        <w:rPr>
          <w:bCs/>
          <w:color w:val="000000"/>
          <w:lang w:val="el-GR"/>
        </w:rPr>
        <w:t>προσφορές,</w:t>
      </w:r>
      <w:r w:rsidRPr="007E31B4">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7E31B4">
        <w:rPr>
          <w:rStyle w:val="0"/>
          <w:color w:val="000000"/>
          <w:lang w:val="el-GR"/>
        </w:rPr>
        <w:footnoteReference w:id="5"/>
      </w:r>
      <w:r w:rsidRPr="007E31B4">
        <w:rPr>
          <w:color w:val="000000"/>
          <w:lang w:val="el-GR"/>
        </w:rPr>
        <w:t xml:space="preserve"> συντάσσονται στην ελληνική γλώσσα ή συνοδεύονται από επίσημη μετάφρασή τους στην ελληνική γλώσσα.</w:t>
      </w:r>
    </w:p>
    <w:p w14:paraId="00B24897" w14:textId="04C58493" w:rsidR="005A6D30" w:rsidRPr="007E31B4" w:rsidRDefault="005A6D30" w:rsidP="005A6D30">
      <w:pPr>
        <w:rPr>
          <w:lang w:val="el-GR"/>
        </w:rPr>
      </w:pPr>
      <w:r w:rsidRPr="007E31B4">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38E15084" w14:textId="3F05DA4F" w:rsidR="008338F0" w:rsidRPr="007E31B4" w:rsidRDefault="003355E7">
      <w:pPr>
        <w:rPr>
          <w:color w:val="000000"/>
          <w:lang w:val="el-GR"/>
        </w:rPr>
      </w:pPr>
      <w:r w:rsidRPr="007E31B4">
        <w:rPr>
          <w:color w:val="000000"/>
          <w:lang w:val="el-GR"/>
        </w:rPr>
        <w:t xml:space="preserve">Ενημερωτικά και τεχνικά φυλλάδια και άλλα έντυπα -εταιρικά ή μη- με ειδικό τεχνικό περιεχόμενο </w:t>
      </w:r>
      <w:r w:rsidR="003459FB" w:rsidRPr="007E31B4">
        <w:rPr>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007E31B4">
        <w:rPr>
          <w:color w:val="000000"/>
          <w:lang w:val="el-GR"/>
        </w:rPr>
        <w:t xml:space="preserve">μπορούν να υποβάλλονται </w:t>
      </w:r>
      <w:r w:rsidR="00F12FBD" w:rsidRPr="007E31B4">
        <w:rPr>
          <w:color w:val="000000"/>
          <w:lang w:val="el-GR"/>
        </w:rPr>
        <w:t>σε άλλη</w:t>
      </w:r>
      <w:r w:rsidR="00601749" w:rsidRPr="007E31B4" w:rsidDel="00601749">
        <w:rPr>
          <w:color w:val="000000"/>
          <w:lang w:val="el-GR"/>
        </w:rPr>
        <w:t xml:space="preserve"> </w:t>
      </w:r>
      <w:r w:rsidRPr="007E31B4">
        <w:rPr>
          <w:color w:val="000000"/>
          <w:lang w:val="el-GR"/>
        </w:rPr>
        <w:t>γλώσσα, χωρίς να συνοδεύονται από μετάφραση στην ελληνική.</w:t>
      </w:r>
    </w:p>
    <w:p w14:paraId="36DA9CAA" w14:textId="753E54C8" w:rsidR="008338F0" w:rsidRPr="007E31B4" w:rsidRDefault="003355E7">
      <w:pPr>
        <w:rPr>
          <w:color w:val="000000"/>
          <w:lang w:val="el-GR"/>
        </w:rPr>
      </w:pPr>
      <w:r w:rsidRPr="007E31B4">
        <w:rPr>
          <w:color w:val="000000"/>
          <w:lang w:val="el-GR"/>
        </w:rPr>
        <w:t xml:space="preserve">Κάθε μορφής επικοινωνία με την </w:t>
      </w:r>
      <w:r w:rsidR="00C04981" w:rsidRPr="007E31B4">
        <w:rPr>
          <w:color w:val="000000"/>
          <w:lang w:val="el-GR"/>
        </w:rPr>
        <w:t>Αναθέτουσα Αρχή</w:t>
      </w:r>
      <w:r w:rsidRPr="007E31B4">
        <w:rPr>
          <w:color w:val="000000"/>
          <w:lang w:val="el-GR"/>
        </w:rPr>
        <w:t>, καθώς και μεταξύ αυτής και του αναδόχου, θα γίνονται υποχρεωτικά στην ελληνική γλώσσα.</w:t>
      </w:r>
    </w:p>
    <w:p w14:paraId="3084FE84" w14:textId="77777777" w:rsidR="000631F7" w:rsidRPr="007E31B4" w:rsidRDefault="000631F7">
      <w:pPr>
        <w:rPr>
          <w:lang w:val="el-GR"/>
        </w:rPr>
      </w:pPr>
    </w:p>
    <w:p w14:paraId="7BB8EEE2" w14:textId="77777777" w:rsidR="003A5AAC" w:rsidRPr="007E31B4" w:rsidRDefault="003A5AAC" w:rsidP="000631F7">
      <w:pPr>
        <w:pStyle w:val="3"/>
        <w:ind w:left="1276"/>
        <w:rPr>
          <w:lang w:val="el-GR"/>
        </w:rPr>
      </w:pPr>
      <w:bookmarkStart w:id="71" w:name="_Ref496624630"/>
      <w:bookmarkStart w:id="72" w:name="_Ref496624815"/>
      <w:bookmarkStart w:id="73" w:name="_Ref496625091"/>
      <w:bookmarkStart w:id="74" w:name="_Toc97194268"/>
      <w:bookmarkStart w:id="75" w:name="_Toc97194418"/>
      <w:bookmarkStart w:id="76" w:name="_Toc202354659"/>
      <w:r w:rsidRPr="007E31B4">
        <w:rPr>
          <w:lang w:val="el-GR"/>
        </w:rPr>
        <w:t>Εγγυήσεις</w:t>
      </w:r>
      <w:bookmarkEnd w:id="71"/>
      <w:bookmarkEnd w:id="72"/>
      <w:bookmarkEnd w:id="73"/>
      <w:bookmarkEnd w:id="74"/>
      <w:bookmarkEnd w:id="75"/>
      <w:bookmarkEnd w:id="76"/>
    </w:p>
    <w:p w14:paraId="00B15F19" w14:textId="47170158" w:rsidR="008338F0" w:rsidRPr="007E31B4" w:rsidRDefault="006771AF" w:rsidP="0054025C">
      <w:pPr>
        <w:rPr>
          <w:color w:val="000000"/>
          <w:lang w:val="el-GR"/>
        </w:rPr>
      </w:pPr>
      <w:bookmarkStart w:id="77" w:name="_Hlk499302719"/>
      <w:r w:rsidRPr="007E31B4">
        <w:rPr>
          <w:color w:val="000000"/>
          <w:lang w:val="el-GR"/>
        </w:rPr>
        <w:t xml:space="preserve">Οι εγγυήσεις </w:t>
      </w:r>
      <w:r w:rsidR="005A6D30" w:rsidRPr="007E31B4">
        <w:rPr>
          <w:color w:val="000000"/>
          <w:lang w:val="el-GR"/>
        </w:rPr>
        <w:t xml:space="preserve">(παρ. 2.2.2 &amp; 4.1) </w:t>
      </w:r>
      <w:r w:rsidRPr="007E31B4">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w:t>
      </w:r>
      <w:r w:rsidR="00880D01" w:rsidRPr="007E31B4">
        <w:rPr>
          <w:color w:val="000000"/>
          <w:lang w:val="el-GR"/>
        </w:rPr>
        <w:t xml:space="preserve"> </w:t>
      </w:r>
      <w:r w:rsidRPr="007E31B4">
        <w:rPr>
          <w:color w:val="000000"/>
          <w:lang w:val="el-GR"/>
        </w:rPr>
        <w:t>-</w:t>
      </w:r>
      <w:r w:rsidR="00880D01" w:rsidRPr="007E31B4">
        <w:rPr>
          <w:color w:val="000000"/>
          <w:lang w:val="el-GR"/>
        </w:rPr>
        <w:t xml:space="preserve"> </w:t>
      </w:r>
      <w:r w:rsidRPr="007E31B4">
        <w:rPr>
          <w:color w:val="000000"/>
          <w:lang w:val="el-GR"/>
        </w:rPr>
        <w:t>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sidRPr="007E31B4">
        <w:rPr>
          <w:color w:val="000000"/>
          <w:lang w:val="el-GR"/>
        </w:rPr>
        <w:t xml:space="preserve"> </w:t>
      </w:r>
    </w:p>
    <w:p w14:paraId="2F99F376" w14:textId="77777777" w:rsidR="003B04C4" w:rsidRPr="007E31B4" w:rsidRDefault="003B04C4" w:rsidP="00603221">
      <w:pPr>
        <w:rPr>
          <w:color w:val="000000"/>
          <w:lang w:val="el-GR"/>
        </w:rPr>
      </w:pPr>
      <w:bookmarkStart w:id="78" w:name="_Hlk60666106"/>
      <w:r w:rsidRPr="007E31B4">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8"/>
    </w:p>
    <w:p w14:paraId="401DC43E" w14:textId="17B91F3E" w:rsidR="008338F0" w:rsidRPr="007E31B4" w:rsidRDefault="003355E7">
      <w:pPr>
        <w:rPr>
          <w:color w:val="000000"/>
          <w:lang w:val="el-GR"/>
        </w:rPr>
      </w:pPr>
      <w:r w:rsidRPr="007E31B4">
        <w:rPr>
          <w:color w:val="000000"/>
          <w:lang w:val="el-GR"/>
        </w:rPr>
        <w:t>Οι εγγυήσεις αυτές περιλαμβάνουν κατ’ ελάχιστον</w:t>
      </w:r>
      <w:r w:rsidR="00CF319D" w:rsidRPr="007E31B4">
        <w:rPr>
          <w:color w:val="000000"/>
          <w:lang w:val="el-GR"/>
        </w:rPr>
        <w:t xml:space="preserve"> </w:t>
      </w:r>
      <w:r w:rsidRPr="007E31B4">
        <w:rPr>
          <w:color w:val="000000"/>
          <w:lang w:val="el-GR"/>
        </w:rPr>
        <w:t xml:space="preserve">τα ακόλουθα στοιχεία: α) την ημερομηνία έκδοσης, β) τον εκδότη, γ) την </w:t>
      </w:r>
      <w:r w:rsidR="00C04981" w:rsidRPr="007E31B4">
        <w:rPr>
          <w:color w:val="000000"/>
          <w:lang w:val="el-GR"/>
        </w:rPr>
        <w:t>Αναθέτουσα Αρχή</w:t>
      </w:r>
      <w:r w:rsidRPr="007E31B4">
        <w:rPr>
          <w:color w:val="000000"/>
          <w:lang w:val="el-GR"/>
        </w:rPr>
        <w:t xml:space="preserve">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7E31B4">
        <w:rPr>
          <w:color w:val="000000"/>
          <w:lang w:val="el-GR"/>
        </w:rPr>
        <w:t xml:space="preserve"> </w:t>
      </w:r>
      <w:r w:rsidRPr="007E31B4">
        <w:rPr>
          <w:color w:val="000000"/>
          <w:lang w:val="el-GR"/>
        </w:rPr>
        <w:t xml:space="preserve">ζ) τους όρους ότι: αα) η εγγύηση </w:t>
      </w:r>
      <w:r w:rsidRPr="007E31B4">
        <w:rPr>
          <w:color w:val="000000"/>
          <w:lang w:val="el-GR"/>
        </w:rPr>
        <w:lastRenderedPageBreak/>
        <w:t xml:space="preserve">παρέχεται </w:t>
      </w:r>
      <w:r w:rsidR="00CF319D" w:rsidRPr="007E31B4">
        <w:rPr>
          <w:color w:val="000000"/>
          <w:lang w:val="el-GR"/>
        </w:rPr>
        <w:t>ανέκκλητα</w:t>
      </w:r>
      <w:r w:rsidRPr="007E31B4">
        <w:rPr>
          <w:color w:val="000000"/>
          <w:lang w:val="el-GR"/>
        </w:rPr>
        <w:t xml:space="preserve">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w:t>
      </w:r>
      <w:r w:rsidR="00416282" w:rsidRPr="007E31B4">
        <w:rPr>
          <w:color w:val="000000"/>
          <w:lang w:val="el-GR"/>
        </w:rPr>
        <w:t>Δ</w:t>
      </w:r>
      <w:r w:rsidRPr="007E31B4">
        <w:rPr>
          <w:color w:val="000000"/>
          <w:lang w:val="el-GR"/>
        </w:rPr>
        <w:t>ιακήρυξης και την</w:t>
      </w:r>
      <w:r w:rsidR="002F15FA" w:rsidRPr="007E31B4">
        <w:rPr>
          <w:color w:val="000000"/>
          <w:lang w:val="el-GR"/>
        </w:rPr>
        <w:t xml:space="preserve"> καταληκτική</w:t>
      </w:r>
      <w:r w:rsidR="00E1337D" w:rsidRPr="007E31B4">
        <w:rPr>
          <w:color w:val="000000"/>
          <w:lang w:val="el-GR"/>
        </w:rPr>
        <w:t xml:space="preserve"> </w:t>
      </w:r>
      <w:r w:rsidRPr="007E31B4">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7E31B4" w:rsidRDefault="0054025C" w:rsidP="0054025C">
      <w:pPr>
        <w:rPr>
          <w:lang w:val="el-GR"/>
        </w:rPr>
      </w:pPr>
      <w:r w:rsidRPr="007E31B4">
        <w:rPr>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4A4435E7" w14:textId="77777777" w:rsidR="00401C3F" w:rsidRPr="007E31B4" w:rsidRDefault="00401C3F">
      <w:pPr>
        <w:rPr>
          <w:color w:val="000000"/>
          <w:lang w:val="el-GR"/>
        </w:rPr>
      </w:pPr>
      <w:r w:rsidRPr="007E31B4">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7E31B4" w:rsidRDefault="00F97C41">
      <w:pPr>
        <w:rPr>
          <w:color w:val="000000"/>
          <w:lang w:val="el-GR"/>
        </w:rPr>
      </w:pPr>
      <w:r w:rsidRPr="007E31B4">
        <w:rPr>
          <w:color w:val="000000"/>
          <w:lang w:val="el-GR"/>
        </w:rPr>
        <w:t>Επισημαίνεται ότι εγγυήσεις που εκδίδονται από το Τ</w:t>
      </w:r>
      <w:r w:rsidR="00624353" w:rsidRPr="007E31B4">
        <w:rPr>
          <w:color w:val="000000"/>
          <w:lang w:val="el-GR"/>
        </w:rPr>
        <w:t>.</w:t>
      </w:r>
      <w:r w:rsidRPr="007E31B4">
        <w:rPr>
          <w:color w:val="000000"/>
          <w:lang w:val="el-GR"/>
        </w:rPr>
        <w:t>Μ</w:t>
      </w:r>
      <w:r w:rsidR="00624353" w:rsidRPr="007E31B4">
        <w:rPr>
          <w:color w:val="000000"/>
          <w:lang w:val="el-GR"/>
        </w:rPr>
        <w:t>.</w:t>
      </w:r>
      <w:r w:rsidRPr="007E31B4">
        <w:rPr>
          <w:color w:val="000000"/>
          <w:lang w:val="el-GR"/>
        </w:rPr>
        <w:t>Ε</w:t>
      </w:r>
      <w:r w:rsidR="00624353" w:rsidRPr="007E31B4">
        <w:rPr>
          <w:color w:val="000000"/>
          <w:lang w:val="el-GR"/>
        </w:rPr>
        <w:t>.</w:t>
      </w:r>
      <w:r w:rsidRPr="007E31B4">
        <w:rPr>
          <w:color w:val="000000"/>
          <w:lang w:val="el-GR"/>
        </w:rPr>
        <w:t>Δ</w:t>
      </w:r>
      <w:r w:rsidR="00624353" w:rsidRPr="007E31B4">
        <w:rPr>
          <w:color w:val="000000"/>
          <w:lang w:val="el-GR"/>
        </w:rPr>
        <w:t>.</w:t>
      </w:r>
      <w:r w:rsidRPr="007E31B4">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23ACA6A8" w:rsidR="0054025C" w:rsidRPr="007E31B4" w:rsidRDefault="003355E7">
      <w:pPr>
        <w:rPr>
          <w:color w:val="000000"/>
          <w:lang w:val="el-GR"/>
        </w:rPr>
      </w:pPr>
      <w:r w:rsidRPr="007E31B4">
        <w:rPr>
          <w:color w:val="000000"/>
          <w:lang w:val="el-GR"/>
        </w:rPr>
        <w:t xml:space="preserve">Η </w:t>
      </w:r>
      <w:r w:rsidR="00C04981" w:rsidRPr="007E31B4">
        <w:rPr>
          <w:color w:val="000000"/>
          <w:lang w:val="el-GR"/>
        </w:rPr>
        <w:t>Αναθέτουσα Αρχή</w:t>
      </w:r>
      <w:r w:rsidRPr="007E31B4">
        <w:rPr>
          <w:color w:val="000000"/>
          <w:lang w:val="el-GR"/>
        </w:rPr>
        <w:t xml:space="preserve"> επικοινωνεί με τους εκδότες των εγγυητικών επιστολών προκειμένου να διαπιστώσει την εγκυρότητά τους.</w:t>
      </w:r>
    </w:p>
    <w:p w14:paraId="357D7A21" w14:textId="77777777" w:rsidR="000A60A0" w:rsidRPr="007E31B4" w:rsidRDefault="000A60A0">
      <w:pPr>
        <w:rPr>
          <w:color w:val="000000"/>
          <w:lang w:val="el-GR"/>
        </w:rPr>
      </w:pPr>
    </w:p>
    <w:p w14:paraId="29C3131D" w14:textId="77777777" w:rsidR="000A60A0" w:rsidRPr="007E31B4" w:rsidRDefault="000A60A0" w:rsidP="000631F7">
      <w:pPr>
        <w:pStyle w:val="3"/>
        <w:ind w:left="1276"/>
        <w:rPr>
          <w:lang w:val="el-GR"/>
        </w:rPr>
      </w:pPr>
      <w:bookmarkStart w:id="79" w:name="_Toc97194269"/>
      <w:bookmarkStart w:id="80" w:name="_Toc97194419"/>
      <w:bookmarkStart w:id="81" w:name="_Toc202354660"/>
      <w:r w:rsidRPr="007E31B4">
        <w:rPr>
          <w:lang w:val="el-GR"/>
        </w:rPr>
        <w:t>Προστασία Προσωπικών Δεδομένων</w:t>
      </w:r>
      <w:bookmarkEnd w:id="79"/>
      <w:bookmarkEnd w:id="80"/>
      <w:bookmarkEnd w:id="81"/>
      <w:r w:rsidRPr="007E31B4">
        <w:rPr>
          <w:lang w:val="el-GR"/>
        </w:rPr>
        <w:t xml:space="preserve"> </w:t>
      </w:r>
    </w:p>
    <w:p w14:paraId="3BC1122F" w14:textId="6C21ED2B" w:rsidR="000A60A0" w:rsidRPr="007E31B4" w:rsidRDefault="000A60A0" w:rsidP="000A60A0">
      <w:pPr>
        <w:rPr>
          <w:lang w:val="el-GR"/>
        </w:rPr>
      </w:pPr>
      <w:r w:rsidRPr="007E31B4">
        <w:rPr>
          <w:lang w:val="el-GR"/>
        </w:rPr>
        <w:t xml:space="preserve">Η </w:t>
      </w:r>
      <w:r w:rsidR="00C04981" w:rsidRPr="007E31B4">
        <w:rPr>
          <w:lang w:val="el-GR"/>
        </w:rPr>
        <w:t>Αναθέτουσα Αρχή</w:t>
      </w:r>
      <w:r w:rsidRPr="007E31B4">
        <w:rPr>
          <w:lang w:val="el-GR"/>
        </w:rPr>
        <w:t xml:space="preserve">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w:t>
      </w:r>
      <w:r w:rsidR="00416282" w:rsidRPr="007E31B4">
        <w:rPr>
          <w:lang w:val="el-GR"/>
        </w:rPr>
        <w:t>ο</w:t>
      </w:r>
      <w:r w:rsidRPr="007E31B4">
        <w:rPr>
          <w:lang w:val="el-GR"/>
        </w:rPr>
        <w:t>ρρ</w:t>
      </w:r>
      <w:r w:rsidR="00416282" w:rsidRPr="007E31B4">
        <w:rPr>
          <w:lang w:val="el-GR"/>
        </w:rPr>
        <w:t>ή</w:t>
      </w:r>
      <w:r w:rsidRPr="007E31B4">
        <w:rPr>
          <w:lang w:val="el-GR"/>
        </w:rPr>
        <w:t xml:space="preserve">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7E31B4">
        <w:rPr>
          <w:lang w:val="el-GR"/>
        </w:rPr>
        <w:t xml:space="preserve">στο παράρτημα </w:t>
      </w:r>
      <w:r w:rsidR="0096190B" w:rsidRPr="007E31B4">
        <w:rPr>
          <w:lang w:val="en-US"/>
        </w:rPr>
        <w:t>I</w:t>
      </w:r>
      <w:r w:rsidR="00344D93" w:rsidRPr="007E31B4">
        <w:rPr>
          <w:lang w:val="en-US"/>
        </w:rPr>
        <w:t>X</w:t>
      </w:r>
      <w:r w:rsidR="0096190B" w:rsidRPr="007E31B4">
        <w:rPr>
          <w:lang w:val="el-GR"/>
        </w:rPr>
        <w:t xml:space="preserve"> </w:t>
      </w:r>
      <w:r w:rsidRPr="007E31B4">
        <w:rPr>
          <w:lang w:val="el-GR"/>
        </w:rPr>
        <w:t>στην παρούσα.</w:t>
      </w:r>
    </w:p>
    <w:p w14:paraId="78E355F5" w14:textId="77777777" w:rsidR="0054025C" w:rsidRPr="007E31B4" w:rsidRDefault="0054025C">
      <w:pPr>
        <w:suppressAutoHyphens w:val="0"/>
        <w:spacing w:after="0"/>
        <w:jc w:val="left"/>
        <w:rPr>
          <w:color w:val="000000"/>
          <w:lang w:val="el-GR"/>
        </w:rPr>
      </w:pPr>
      <w:r w:rsidRPr="007E31B4">
        <w:rPr>
          <w:color w:val="000000"/>
          <w:lang w:val="el-GR"/>
        </w:rPr>
        <w:br w:type="page"/>
      </w:r>
    </w:p>
    <w:bookmarkEnd w:id="77"/>
    <w:p w14:paraId="0A47A717" w14:textId="77777777" w:rsidR="008338F0" w:rsidRPr="007E31B4" w:rsidRDefault="003355E7" w:rsidP="003A109E">
      <w:pPr>
        <w:pStyle w:val="2"/>
        <w:rPr>
          <w:rFonts w:cs="Tahoma"/>
          <w:lang w:val="el-GR"/>
        </w:rPr>
      </w:pPr>
      <w:r w:rsidRPr="007E31B4">
        <w:rPr>
          <w:rFonts w:cs="Tahoma"/>
          <w:lang w:val="el-GR"/>
        </w:rPr>
        <w:lastRenderedPageBreak/>
        <w:tab/>
      </w:r>
      <w:bookmarkStart w:id="82" w:name="_Toc97194270"/>
      <w:bookmarkStart w:id="83" w:name="_Toc97194420"/>
      <w:bookmarkStart w:id="84" w:name="_Toc202354661"/>
      <w:r w:rsidRPr="007E31B4">
        <w:rPr>
          <w:rFonts w:cs="Tahoma"/>
          <w:lang w:val="el-GR"/>
        </w:rPr>
        <w:t>Δικαίωμα Συμμετοχής - Κριτήρια Ποιοτικής Επιλογής</w:t>
      </w:r>
      <w:bookmarkEnd w:id="82"/>
      <w:bookmarkEnd w:id="83"/>
      <w:bookmarkEnd w:id="84"/>
    </w:p>
    <w:p w14:paraId="79E1C284" w14:textId="77777777" w:rsidR="008338F0" w:rsidRPr="007E31B4" w:rsidRDefault="003355E7" w:rsidP="0072750F">
      <w:pPr>
        <w:pStyle w:val="3"/>
        <w:ind w:left="1276"/>
        <w:rPr>
          <w:lang w:val="el-GR"/>
        </w:rPr>
      </w:pPr>
      <w:bookmarkStart w:id="85" w:name="_Ref496541397"/>
      <w:bookmarkStart w:id="86" w:name="_Toc97194271"/>
      <w:bookmarkStart w:id="87" w:name="_Toc97194421"/>
      <w:bookmarkStart w:id="88" w:name="_Toc202354662"/>
      <w:r w:rsidRPr="007E31B4">
        <w:rPr>
          <w:lang w:val="el-GR"/>
        </w:rPr>
        <w:t>Δικαιούμενοι συμμετοχής</w:t>
      </w:r>
      <w:bookmarkEnd w:id="85"/>
      <w:bookmarkEnd w:id="86"/>
      <w:bookmarkEnd w:id="87"/>
      <w:bookmarkEnd w:id="88"/>
      <w:r w:rsidRPr="007E31B4">
        <w:rPr>
          <w:lang w:val="el-GR"/>
        </w:rPr>
        <w:t xml:space="preserve"> </w:t>
      </w:r>
    </w:p>
    <w:p w14:paraId="64F045C0" w14:textId="77777777" w:rsidR="008338F0" w:rsidRPr="007E31B4" w:rsidRDefault="003355E7" w:rsidP="00B8545D">
      <w:pPr>
        <w:spacing w:before="240"/>
        <w:rPr>
          <w:lang w:val="el-GR"/>
        </w:rPr>
      </w:pPr>
      <w:r w:rsidRPr="007E31B4">
        <w:rPr>
          <w:b/>
          <w:bCs/>
          <w:lang w:val="el-GR"/>
        </w:rPr>
        <w:t>1.</w:t>
      </w:r>
      <w:r w:rsidRPr="007E31B4">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30552D77" w:rsidR="008338F0" w:rsidRPr="007E31B4" w:rsidRDefault="003355E7">
      <w:pPr>
        <w:rPr>
          <w:lang w:val="el-GR"/>
        </w:rPr>
      </w:pPr>
      <w:r w:rsidRPr="007E31B4">
        <w:rPr>
          <w:lang w:val="el-GR"/>
        </w:rPr>
        <w:t>α) κράτος</w:t>
      </w:r>
      <w:r w:rsidR="0032775E" w:rsidRPr="007E31B4">
        <w:rPr>
          <w:lang w:val="el-GR"/>
        </w:rPr>
        <w:t xml:space="preserve"> </w:t>
      </w:r>
      <w:r w:rsidRPr="007E31B4">
        <w:rPr>
          <w:lang w:val="el-GR"/>
        </w:rPr>
        <w:t>-</w:t>
      </w:r>
      <w:r w:rsidR="0032775E" w:rsidRPr="007E31B4">
        <w:rPr>
          <w:lang w:val="el-GR"/>
        </w:rPr>
        <w:t xml:space="preserve"> </w:t>
      </w:r>
      <w:r w:rsidRPr="007E31B4">
        <w:rPr>
          <w:lang w:val="el-GR"/>
        </w:rPr>
        <w:t>μέλος της Ένωσης,</w:t>
      </w:r>
    </w:p>
    <w:p w14:paraId="485EC0E7" w14:textId="68574E18" w:rsidR="008338F0" w:rsidRPr="007E31B4" w:rsidRDefault="003355E7">
      <w:pPr>
        <w:rPr>
          <w:lang w:val="el-GR"/>
        </w:rPr>
      </w:pPr>
      <w:r w:rsidRPr="007E31B4">
        <w:rPr>
          <w:lang w:val="el-GR"/>
        </w:rPr>
        <w:t>β) κράτος</w:t>
      </w:r>
      <w:r w:rsidR="0032775E" w:rsidRPr="007E31B4">
        <w:rPr>
          <w:lang w:val="el-GR"/>
        </w:rPr>
        <w:t xml:space="preserve"> </w:t>
      </w:r>
      <w:r w:rsidRPr="007E31B4">
        <w:rPr>
          <w:lang w:val="el-GR"/>
        </w:rPr>
        <w:t>-</w:t>
      </w:r>
      <w:r w:rsidR="0032775E" w:rsidRPr="007E31B4">
        <w:rPr>
          <w:lang w:val="el-GR"/>
        </w:rPr>
        <w:t xml:space="preserve"> </w:t>
      </w:r>
      <w:r w:rsidRPr="007E31B4">
        <w:rPr>
          <w:lang w:val="el-GR"/>
        </w:rPr>
        <w:t>μέλος του Ευρωπαϊκού Οικονομικού Χώρου (Ε.Ο.Χ.),</w:t>
      </w:r>
    </w:p>
    <w:p w14:paraId="761B3A27" w14:textId="3C89DEC4" w:rsidR="008338F0" w:rsidRPr="007E31B4" w:rsidRDefault="003355E7">
      <w:pPr>
        <w:rPr>
          <w:lang w:val="el-GR"/>
        </w:rPr>
      </w:pPr>
      <w:r w:rsidRPr="007E31B4">
        <w:rPr>
          <w:lang w:val="el-GR"/>
        </w:rPr>
        <w:t>γ) τρίτες χώρες που έχουν υπογράψει και κυρώσει τη ΣΔΣ, στο</w:t>
      </w:r>
      <w:r w:rsidR="00D81F52" w:rsidRPr="007E31B4">
        <w:rPr>
          <w:lang w:val="el-GR"/>
        </w:rPr>
        <w:t>ν</w:t>
      </w:r>
      <w:r w:rsidRPr="007E31B4">
        <w:rPr>
          <w:lang w:val="el-GR"/>
        </w:rPr>
        <w:t xml:space="preserve"> βαθμό που η υπό ανάθεση δημόσια σύμβαση καλύπτεται από τα Παραρτήματα 1, 2, 4 </w:t>
      </w:r>
      <w:r w:rsidR="00CD3B0E" w:rsidRPr="007E31B4">
        <w:rPr>
          <w:lang w:val="el-GR"/>
        </w:rPr>
        <w:t>,</w:t>
      </w:r>
      <w:r w:rsidRPr="007E31B4">
        <w:rPr>
          <w:lang w:val="el-GR"/>
        </w:rPr>
        <w:t>5</w:t>
      </w:r>
      <w:r w:rsidR="00CD3B0E" w:rsidRPr="007E31B4">
        <w:rPr>
          <w:lang w:val="el-GR"/>
        </w:rPr>
        <w:t>, 6</w:t>
      </w:r>
      <w:r w:rsidRPr="007E31B4">
        <w:rPr>
          <w:lang w:val="el-GR"/>
        </w:rPr>
        <w:t xml:space="preserve"> και</w:t>
      </w:r>
      <w:r w:rsidR="00CD3B0E" w:rsidRPr="007E31B4">
        <w:rPr>
          <w:lang w:val="el-GR"/>
        </w:rPr>
        <w:t xml:space="preserve"> 7 και</w:t>
      </w:r>
      <w:r w:rsidRPr="007E31B4">
        <w:rPr>
          <w:lang w:val="el-GR"/>
        </w:rPr>
        <w:t xml:space="preserve"> τις γενικές σημειώσεις του σχετικού με την Ένωση Προσαρτήματος </w:t>
      </w:r>
      <w:r w:rsidRPr="007E31B4">
        <w:t>I</w:t>
      </w:r>
      <w:r w:rsidRPr="007E31B4">
        <w:rPr>
          <w:lang w:val="el-GR"/>
        </w:rPr>
        <w:t xml:space="preserve"> της ως άνω Συμφωνίας, καθώς και </w:t>
      </w:r>
    </w:p>
    <w:p w14:paraId="0D92DB03" w14:textId="77777777" w:rsidR="008338F0" w:rsidRPr="007E31B4" w:rsidRDefault="003355E7">
      <w:pPr>
        <w:rPr>
          <w:lang w:val="el-GR"/>
        </w:rPr>
      </w:pPr>
      <w:r w:rsidRPr="007E31B4">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4D852C1C" w:rsidR="00CD3B0E" w:rsidRPr="007E31B4" w:rsidRDefault="00CD3B0E">
      <w:pPr>
        <w:rPr>
          <w:lang w:val="el-GR"/>
        </w:rPr>
      </w:pPr>
      <w:r w:rsidRPr="007E31B4">
        <w:rPr>
          <w:lang w:val="el-GR"/>
        </w:rPr>
        <w:t>Στο</w:t>
      </w:r>
      <w:r w:rsidR="00D81F52" w:rsidRPr="007E31B4">
        <w:rPr>
          <w:lang w:val="el-GR"/>
        </w:rPr>
        <w:t>ν</w:t>
      </w:r>
      <w:r w:rsidRPr="007E31B4">
        <w:rPr>
          <w:lang w:val="el-GR"/>
        </w:rPr>
        <w:t xml:space="preserve">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7E31B4">
        <w:rPr>
          <w:rStyle w:val="0"/>
          <w:lang w:val="el-GR"/>
        </w:rPr>
        <w:footnoteReference w:id="6"/>
      </w:r>
      <w:r w:rsidR="00BC506B" w:rsidRPr="007E31B4">
        <w:rPr>
          <w:lang w:val="el-GR"/>
        </w:rPr>
        <w:t>.</w:t>
      </w:r>
    </w:p>
    <w:p w14:paraId="2A29223E" w14:textId="5C6E5F60" w:rsidR="008207F2" w:rsidRPr="007E31B4" w:rsidRDefault="008207F2" w:rsidP="008207F2">
      <w:pPr>
        <w:spacing w:before="120"/>
        <w:rPr>
          <w:lang w:val="el-GR"/>
        </w:rPr>
      </w:pPr>
      <w:bookmarkStart w:id="89" w:name="_Hlk118712403"/>
      <w:r w:rsidRPr="007E31B4">
        <w:rPr>
          <w:b/>
          <w:lang w:val="el-GR"/>
        </w:rPr>
        <w:t>2.</w:t>
      </w:r>
      <w:r w:rsidRPr="007E31B4">
        <w:rPr>
          <w:lang w:val="el-GR"/>
        </w:rPr>
        <w:t xml:space="preserve"> Απαγορεύεται η συμμετοχή στην διαδικασία σύναψης της παρούσας σύμβασης οικονομικών φορέων, με οποιονδήποτε</w:t>
      </w:r>
      <w:r w:rsidR="00390DCF" w:rsidRPr="007E31B4">
        <w:rPr>
          <w:lang w:val="el-GR"/>
        </w:rPr>
        <w:t xml:space="preserve"> </w:t>
      </w:r>
      <w:r w:rsidRPr="007E31B4">
        <w:rPr>
          <w:lang w:val="el-GR"/>
        </w:rPr>
        <w:t>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7E31B4">
        <w:rPr>
          <w:lang w:val="en-US"/>
        </w:rPr>
        <w:t>L</w:t>
      </w:r>
      <w:r w:rsidRPr="007E31B4">
        <w:rPr>
          <w:lang w:val="el-GR"/>
        </w:rPr>
        <w:t xml:space="preserve"> 111/1) και συγκεκριμένα αν ο οικονομικός φορέας είναι:</w:t>
      </w:r>
    </w:p>
    <w:p w14:paraId="07137C91" w14:textId="77777777" w:rsidR="008207F2" w:rsidRPr="007E31B4" w:rsidRDefault="008207F2" w:rsidP="008207F2">
      <w:pPr>
        <w:spacing w:before="120"/>
        <w:rPr>
          <w:lang w:val="el-GR"/>
        </w:rPr>
      </w:pPr>
      <w:r w:rsidRPr="007E31B4">
        <w:rPr>
          <w:lang w:val="el-GR"/>
        </w:rPr>
        <w:t>α) Ρώσος υπήκοος ή φυσικό ή νομικό πρόσωπο, οντότητα ή φορέα που έχει την έδρα του στη Ρωσία,</w:t>
      </w:r>
    </w:p>
    <w:p w14:paraId="119E8A90" w14:textId="77777777" w:rsidR="008207F2" w:rsidRPr="007E31B4" w:rsidRDefault="008207F2" w:rsidP="008207F2">
      <w:pPr>
        <w:spacing w:before="120"/>
        <w:rPr>
          <w:lang w:val="el-GR"/>
        </w:rPr>
      </w:pPr>
      <w:r w:rsidRPr="007E31B4">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A367F85" w14:textId="77777777" w:rsidR="008207F2" w:rsidRPr="007E31B4" w:rsidRDefault="008207F2" w:rsidP="008207F2">
      <w:pPr>
        <w:spacing w:before="120"/>
        <w:rPr>
          <w:lang w:val="el-GR"/>
        </w:rPr>
      </w:pPr>
      <w:r w:rsidRPr="007E31B4">
        <w:rPr>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7FDABAFF" w14:textId="1C66258D" w:rsidR="009F688B" w:rsidRPr="007E31B4" w:rsidRDefault="009F688B" w:rsidP="008207F2">
      <w:pPr>
        <w:rPr>
          <w:lang w:val="el-GR"/>
        </w:rPr>
      </w:pPr>
      <w:r w:rsidRPr="007E31B4">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Pr="007E31B4">
        <w:rPr>
          <w:lang w:val="el-GR"/>
        </w:rPr>
        <w:fldChar w:fldCharType="begin"/>
      </w:r>
      <w:r w:rsidRPr="007E31B4">
        <w:rPr>
          <w:lang w:val="el-GR"/>
        </w:rPr>
        <w:instrText xml:space="preserve"> REF _Ref494118533 \r \h </w:instrText>
      </w:r>
      <w:r w:rsidR="007E31B4">
        <w:rPr>
          <w:lang w:val="el-GR"/>
        </w:rPr>
        <w:instrText xml:space="preserve"> \* MERGEFORMAT </w:instrText>
      </w:r>
      <w:r w:rsidRPr="007E31B4">
        <w:rPr>
          <w:lang w:val="el-GR"/>
        </w:rPr>
      </w:r>
      <w:r w:rsidRPr="007E31B4">
        <w:rPr>
          <w:lang w:val="el-GR"/>
        </w:rPr>
        <w:fldChar w:fldCharType="separate"/>
      </w:r>
      <w:r w:rsidR="00096E40">
        <w:rPr>
          <w:lang w:val="el-GR"/>
        </w:rPr>
        <w:t>0</w:t>
      </w:r>
      <w:r w:rsidRPr="007E31B4">
        <w:rPr>
          <w:lang w:val="el-GR"/>
        </w:rPr>
        <w:fldChar w:fldCharType="end"/>
      </w:r>
      <w:r w:rsidRPr="007E31B4">
        <w:rPr>
          <w:lang w:val="el-GR"/>
        </w:rPr>
        <w:fldChar w:fldCharType="begin"/>
      </w:r>
      <w:r w:rsidRPr="007E31B4">
        <w:rPr>
          <w:lang w:val="el-GR"/>
        </w:rPr>
        <w:instrText xml:space="preserve"> REF _Ref494118533 \h </w:instrText>
      </w:r>
      <w:r w:rsidR="007E31B4">
        <w:rPr>
          <w:lang w:val="el-GR"/>
        </w:rPr>
        <w:instrText xml:space="preserve"> \* MERGEFORMAT </w:instrText>
      </w:r>
      <w:r w:rsidRPr="007E31B4">
        <w:rPr>
          <w:lang w:val="el-GR"/>
        </w:rPr>
      </w:r>
      <w:r w:rsidRPr="007E31B4">
        <w:rPr>
          <w:lang w:val="el-GR"/>
        </w:rPr>
        <w:fldChar w:fldCharType="separate"/>
      </w:r>
      <w:r w:rsidR="00096E40" w:rsidRPr="007E31B4">
        <w:rPr>
          <w:lang w:val="el-GR"/>
        </w:rPr>
        <w:t xml:space="preserve">ΠΑΡΑΡΤΗΜΑ </w:t>
      </w:r>
      <w:r w:rsidR="00096E40" w:rsidRPr="007E31B4">
        <w:t>VI</w:t>
      </w:r>
      <w:r w:rsidR="00096E40" w:rsidRPr="00096E40">
        <w:rPr>
          <w:lang w:val="el-GR"/>
        </w:rPr>
        <w:t>Ι</w:t>
      </w:r>
      <w:r w:rsidR="00096E40" w:rsidRPr="007E31B4">
        <w:rPr>
          <w:lang w:val="el-GR"/>
        </w:rPr>
        <w:t xml:space="preserve"> – Άλλες Δηλώσεις</w:t>
      </w:r>
      <w:r w:rsidRPr="007E31B4">
        <w:rPr>
          <w:lang w:val="el-GR"/>
        </w:rPr>
        <w:fldChar w:fldCharType="end"/>
      </w:r>
      <w:r w:rsidRPr="007E31B4">
        <w:rPr>
          <w:lang w:val="el-GR"/>
        </w:rPr>
        <w:t xml:space="preserve"> της παρούσας». </w:t>
      </w:r>
    </w:p>
    <w:bookmarkEnd w:id="89"/>
    <w:p w14:paraId="226743EB" w14:textId="19485648" w:rsidR="00A47420" w:rsidRPr="007E31B4" w:rsidRDefault="00E97E4D">
      <w:pPr>
        <w:rPr>
          <w:i/>
          <w:iCs/>
          <w:color w:val="5B9BD5"/>
          <w:lang w:val="el-GR"/>
        </w:rPr>
      </w:pPr>
      <w:r w:rsidRPr="007E31B4">
        <w:rPr>
          <w:b/>
          <w:bCs/>
          <w:lang w:val="el-GR"/>
        </w:rPr>
        <w:t>3</w:t>
      </w:r>
      <w:r w:rsidR="003355E7" w:rsidRPr="007E31B4">
        <w:rPr>
          <w:b/>
          <w:bCs/>
          <w:lang w:val="el-GR"/>
        </w:rPr>
        <w:t>.</w:t>
      </w:r>
      <w:r w:rsidR="003355E7" w:rsidRPr="007E31B4">
        <w:rPr>
          <w:lang w:val="el-GR"/>
        </w:rPr>
        <w:t xml:space="preserve"> </w:t>
      </w:r>
      <w:r w:rsidR="00CD3B0E" w:rsidRPr="007E31B4">
        <w:rPr>
          <w:lang w:val="el-GR"/>
        </w:rPr>
        <w:t xml:space="preserve">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w:t>
      </w:r>
      <w:r w:rsidR="00C04981" w:rsidRPr="007E31B4">
        <w:rPr>
          <w:lang w:val="el-GR"/>
        </w:rPr>
        <w:t>Αναθέτουσα Αρχή</w:t>
      </w:r>
      <w:r w:rsidR="00CD3B0E" w:rsidRPr="007E31B4">
        <w:rPr>
          <w:lang w:val="el-GR"/>
        </w:rPr>
        <w:t xml:space="preserve">  μπορεί να απαιτήσει από τις ενώσεις οικονομικών φορέων να περιβληθούν συγκεκριμένη νομική μορφή, εφόσον τους ανατεθεί η σύμβαση.</w:t>
      </w:r>
    </w:p>
    <w:p w14:paraId="39E3A1AC" w14:textId="05A4E80F" w:rsidR="008338F0" w:rsidRPr="007E31B4" w:rsidRDefault="003355E7">
      <w:pPr>
        <w:rPr>
          <w:rStyle w:val="FootnoteReference2"/>
          <w:i/>
          <w:iCs/>
          <w:color w:val="5B9BD5"/>
          <w:vertAlign w:val="baseline"/>
          <w:lang w:val="el-GR"/>
        </w:rPr>
      </w:pPr>
      <w:r w:rsidRPr="007E31B4">
        <w:rPr>
          <w:lang w:val="el-GR"/>
        </w:rPr>
        <w:lastRenderedPageBreak/>
        <w:t>Στις περιπτώσεις υποβολής προσφοράς από ένωση οικονομικών φορέων, όλα τα μέλη της ευθύνονται έναντι της αναθέτουσας αρχής αλληλ</w:t>
      </w:r>
      <w:r w:rsidR="00D81F52" w:rsidRPr="007E31B4">
        <w:rPr>
          <w:lang w:val="el-GR"/>
        </w:rPr>
        <w:t>ε</w:t>
      </w:r>
      <w:r w:rsidRPr="007E31B4">
        <w:rPr>
          <w:lang w:val="el-GR"/>
        </w:rPr>
        <w:t>γγ</w:t>
      </w:r>
      <w:r w:rsidR="00D81F52" w:rsidRPr="007E31B4">
        <w:rPr>
          <w:lang w:val="el-GR"/>
        </w:rPr>
        <w:t>ύως</w:t>
      </w:r>
      <w:r w:rsidRPr="007E31B4">
        <w:rPr>
          <w:lang w:val="el-GR"/>
        </w:rPr>
        <w:t xml:space="preserve"> και εις ολόκληρον.</w:t>
      </w:r>
      <w:r w:rsidR="00E1337D" w:rsidRPr="007E31B4">
        <w:rPr>
          <w:rStyle w:val="FootnoteReference2"/>
          <w:lang w:val="el-GR"/>
        </w:rPr>
        <w:t xml:space="preserve"> </w:t>
      </w:r>
    </w:p>
    <w:p w14:paraId="7695FA92" w14:textId="77777777" w:rsidR="002F2BED" w:rsidRPr="007E31B4" w:rsidRDefault="002F2BED" w:rsidP="00AB1DCF">
      <w:pPr>
        <w:pStyle w:val="af6"/>
        <w:rPr>
          <w:lang w:val="el-GR"/>
        </w:rPr>
      </w:pPr>
    </w:p>
    <w:p w14:paraId="6B39115A" w14:textId="77777777" w:rsidR="008338F0" w:rsidRPr="007E31B4" w:rsidRDefault="003355E7" w:rsidP="0072750F">
      <w:pPr>
        <w:pStyle w:val="3"/>
        <w:ind w:left="1276"/>
        <w:rPr>
          <w:lang w:val="el-GR"/>
        </w:rPr>
      </w:pPr>
      <w:bookmarkStart w:id="90" w:name="_Ref496542081"/>
      <w:bookmarkStart w:id="91" w:name="_Toc97194272"/>
      <w:bookmarkStart w:id="92" w:name="_Toc97194422"/>
      <w:bookmarkStart w:id="93" w:name="_Toc202354663"/>
      <w:r w:rsidRPr="007E31B4">
        <w:rPr>
          <w:lang w:val="el-GR"/>
        </w:rPr>
        <w:t>Εγγύηση συμμετοχής</w:t>
      </w:r>
      <w:bookmarkEnd w:id="90"/>
      <w:bookmarkEnd w:id="91"/>
      <w:bookmarkEnd w:id="92"/>
      <w:bookmarkEnd w:id="93"/>
    </w:p>
    <w:p w14:paraId="2BB6D5FC" w14:textId="7C3AB771" w:rsidR="00C9170E" w:rsidRPr="00790161" w:rsidRDefault="003355E7" w:rsidP="00790161">
      <w:pPr>
        <w:pStyle w:val="aff"/>
        <w:tabs>
          <w:tab w:val="left" w:pos="0"/>
          <w:tab w:val="left" w:pos="1134"/>
        </w:tabs>
        <w:spacing w:before="240" w:after="240"/>
        <w:ind w:left="0"/>
        <w:rPr>
          <w:rStyle w:val="Heading4Char"/>
          <w:rFonts w:ascii="Tahoma" w:hAnsi="Tahoma" w:cs="Tahoma"/>
          <w:b w:val="0"/>
          <w:bCs w:val="0"/>
          <w:sz w:val="22"/>
          <w:szCs w:val="22"/>
          <w:lang w:val="el-GR"/>
        </w:rPr>
      </w:pPr>
      <w:r w:rsidRPr="00790161">
        <w:rPr>
          <w:rStyle w:val="Heading4Char"/>
          <w:rFonts w:ascii="Tahoma" w:hAnsi="Tahoma" w:cs="Tahoma"/>
          <w:sz w:val="22"/>
          <w:szCs w:val="22"/>
          <w:lang w:val="el-GR"/>
        </w:rPr>
        <w:t>2.2.2.1</w:t>
      </w:r>
      <w:r w:rsidRPr="00790161">
        <w:rPr>
          <w:rStyle w:val="Heading4Char"/>
          <w:rFonts w:ascii="Tahoma" w:hAnsi="Tahoma" w:cs="Tahoma"/>
          <w:b w:val="0"/>
          <w:bCs w:val="0"/>
          <w:sz w:val="22"/>
          <w:szCs w:val="22"/>
          <w:lang w:val="el-GR"/>
        </w:rPr>
        <w:t>. 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790161">
        <w:rPr>
          <w:rStyle w:val="Heading4Char"/>
          <w:rFonts w:ascii="Tahoma" w:hAnsi="Tahoma" w:cs="Tahoma"/>
          <w:b w:val="0"/>
          <w:bCs w:val="0"/>
          <w:sz w:val="22"/>
          <w:szCs w:val="22"/>
          <w:lang w:val="el-GR"/>
        </w:rPr>
        <w:t xml:space="preserve"> </w:t>
      </w:r>
      <w:r w:rsidRPr="00790161">
        <w:rPr>
          <w:rStyle w:val="Heading4Char"/>
          <w:rFonts w:ascii="Tahoma" w:hAnsi="Tahoma" w:cs="Tahoma"/>
          <w:b w:val="0"/>
          <w:bCs w:val="0"/>
          <w:sz w:val="22"/>
          <w:szCs w:val="22"/>
          <w:lang w:val="el-GR"/>
        </w:rPr>
        <w:t>εγγυητική επιστολή συμμετοχής,</w:t>
      </w:r>
      <w:r w:rsidR="00C960CF" w:rsidRPr="00790161">
        <w:rPr>
          <w:rStyle w:val="Heading4Char"/>
          <w:rFonts w:ascii="Tahoma" w:hAnsi="Tahoma" w:cs="Tahoma"/>
          <w:b w:val="0"/>
          <w:bCs w:val="0"/>
          <w:sz w:val="22"/>
          <w:szCs w:val="22"/>
          <w:lang w:val="el-GR"/>
        </w:rPr>
        <w:t xml:space="preserve"> σύμφωνα με το </w:t>
      </w:r>
      <w:r w:rsidR="00CA543A" w:rsidRPr="00790161">
        <w:rPr>
          <w:rStyle w:val="Heading4Char"/>
          <w:rFonts w:ascii="Tahoma" w:hAnsi="Tahoma" w:cs="Tahoma"/>
          <w:b w:val="0"/>
          <w:bCs w:val="0"/>
          <w:sz w:val="22"/>
          <w:szCs w:val="22"/>
          <w:lang w:val="el-GR"/>
        </w:rPr>
        <w:t xml:space="preserve">αντίστοιχο </w:t>
      </w:r>
      <w:r w:rsidR="00C960CF" w:rsidRPr="00790161">
        <w:rPr>
          <w:rStyle w:val="Heading4Char"/>
          <w:rFonts w:ascii="Tahoma" w:hAnsi="Tahoma" w:cs="Tahoma"/>
          <w:b w:val="0"/>
          <w:bCs w:val="0"/>
          <w:sz w:val="22"/>
          <w:szCs w:val="22"/>
          <w:lang w:val="el-GR"/>
        </w:rPr>
        <w:t xml:space="preserve">υπόδειγμα </w:t>
      </w:r>
      <w:r w:rsidR="00CA543A" w:rsidRPr="00790161">
        <w:rPr>
          <w:rStyle w:val="Heading4Char"/>
          <w:rFonts w:ascii="Tahoma" w:hAnsi="Tahoma" w:cs="Tahoma"/>
          <w:b w:val="0"/>
          <w:bCs w:val="0"/>
          <w:sz w:val="22"/>
          <w:szCs w:val="22"/>
          <w:lang w:val="el-GR"/>
        </w:rPr>
        <w:t>στο</w:t>
      </w:r>
      <w:r w:rsidR="00C960CF" w:rsidRPr="00790161">
        <w:rPr>
          <w:rStyle w:val="Heading4Char"/>
          <w:rFonts w:ascii="Tahoma" w:hAnsi="Tahoma" w:cs="Tahoma"/>
          <w:b w:val="0"/>
          <w:bCs w:val="0"/>
          <w:sz w:val="22"/>
          <w:szCs w:val="22"/>
          <w:lang w:val="el-GR"/>
        </w:rPr>
        <w:t xml:space="preserve"> </w:t>
      </w:r>
      <w:r w:rsidR="00CA543A" w:rsidRPr="00790161">
        <w:rPr>
          <w:rStyle w:val="Heading4Char"/>
          <w:rFonts w:ascii="Tahoma" w:hAnsi="Tahoma" w:cs="Tahoma"/>
          <w:b w:val="0"/>
          <w:bCs w:val="0"/>
          <w:sz w:val="22"/>
          <w:szCs w:val="22"/>
          <w:lang w:val="el-GR"/>
        </w:rPr>
        <w:t>«</w:t>
      </w:r>
      <w:r w:rsidR="00790161" w:rsidRPr="00790161">
        <w:rPr>
          <w:rStyle w:val="Heading4Char"/>
          <w:rFonts w:ascii="Tahoma" w:hAnsi="Tahoma" w:cs="Tahoma"/>
          <w:b w:val="0"/>
          <w:bCs w:val="0"/>
          <w:sz w:val="22"/>
          <w:szCs w:val="22"/>
          <w:lang w:val="el-GR"/>
        </w:rPr>
        <w:t>ΠΑΡΑΡΤΗΜΑ VIII – Υποδείγματα Εγγυητικών Επιστολών» της παρούσας.</w:t>
      </w:r>
    </w:p>
    <w:p w14:paraId="37E366F6" w14:textId="7AB6D7D5" w:rsidR="00DF0C2D" w:rsidRPr="007E31B4" w:rsidRDefault="00DF0C2D" w:rsidP="003329FF">
      <w:pPr>
        <w:pStyle w:val="aff"/>
        <w:tabs>
          <w:tab w:val="left" w:pos="0"/>
          <w:tab w:val="left" w:pos="1134"/>
        </w:tabs>
        <w:spacing w:before="240"/>
        <w:ind w:left="0"/>
        <w:rPr>
          <w:lang w:val="el-GR"/>
        </w:rPr>
      </w:pPr>
      <w:r w:rsidRPr="007E31B4">
        <w:rPr>
          <w:lang w:val="el-GR"/>
        </w:rPr>
        <w:t xml:space="preserve">Το ποσό της εγγυητικής επιστολής θα πρέπει να καλύπτει σε ευρώ (€) ποσοστό </w:t>
      </w:r>
      <w:r w:rsidR="00A47420" w:rsidRPr="007E31B4">
        <w:rPr>
          <w:b/>
          <w:bCs/>
          <w:lang w:val="el-GR"/>
        </w:rPr>
        <w:t>2%</w:t>
      </w:r>
      <w:r w:rsidRPr="007E31B4">
        <w:rPr>
          <w:lang w:val="el-GR"/>
        </w:rPr>
        <w:t xml:space="preserve"> του προϋπολογισμού του Έργου (μη συμπεριλαμβανομένου ΦΠΑ), ήτοι ποσό </w:t>
      </w:r>
      <w:r w:rsidR="00A47420" w:rsidRPr="007E31B4">
        <w:rPr>
          <w:lang w:val="el-GR"/>
        </w:rPr>
        <w:t>εννέα χιλιάδων εξακοσίων ευρώ λεπτών (</w:t>
      </w:r>
      <w:r w:rsidR="00A47420" w:rsidRPr="007E31B4">
        <w:rPr>
          <w:b/>
          <w:bCs/>
          <w:lang w:val="el-GR"/>
        </w:rPr>
        <w:t>9.600 €</w:t>
      </w:r>
      <w:r w:rsidR="00A47420" w:rsidRPr="007E31B4">
        <w:rPr>
          <w:lang w:val="el-GR"/>
        </w:rPr>
        <w:t>).</w:t>
      </w:r>
    </w:p>
    <w:p w14:paraId="29F1BA91" w14:textId="77777777" w:rsidR="008338F0" w:rsidRPr="007E31B4" w:rsidRDefault="003355E7">
      <w:pPr>
        <w:rPr>
          <w:bCs/>
          <w:lang w:val="el-GR"/>
        </w:rPr>
      </w:pPr>
      <w:r w:rsidRPr="007E31B4">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6A7C1A8C" w:rsidR="008338F0" w:rsidRPr="007E31B4" w:rsidRDefault="003355E7">
      <w:pPr>
        <w:rPr>
          <w:bCs/>
          <w:lang w:val="el-GR"/>
        </w:rPr>
      </w:pPr>
      <w:r w:rsidRPr="007E31B4">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7E31B4">
        <w:rPr>
          <w:bCs/>
          <w:lang w:val="el-GR"/>
        </w:rPr>
        <w:t xml:space="preserve">της παρ. </w:t>
      </w:r>
      <w:r w:rsidR="00061ADD" w:rsidRPr="007E31B4">
        <w:rPr>
          <w:bCs/>
          <w:lang w:val="el-GR"/>
        </w:rPr>
        <w:fldChar w:fldCharType="begin"/>
      </w:r>
      <w:r w:rsidR="00061ADD" w:rsidRPr="007E31B4">
        <w:rPr>
          <w:bCs/>
          <w:lang w:val="el-GR"/>
        </w:rPr>
        <w:instrText xml:space="preserve"> REF _Ref496542431 \r \h </w:instrText>
      </w:r>
      <w:r w:rsidR="00DF02B0" w:rsidRPr="007E31B4">
        <w:rPr>
          <w:bCs/>
          <w:lang w:val="el-GR"/>
        </w:rPr>
        <w:instrText xml:space="preserve"> \* MERGEFORMAT </w:instrText>
      </w:r>
      <w:r w:rsidR="00061ADD" w:rsidRPr="007E31B4">
        <w:rPr>
          <w:bCs/>
          <w:lang w:val="el-GR"/>
        </w:rPr>
      </w:r>
      <w:r w:rsidR="00061ADD" w:rsidRPr="007E31B4">
        <w:rPr>
          <w:bCs/>
          <w:lang w:val="el-GR"/>
        </w:rPr>
        <w:fldChar w:fldCharType="separate"/>
      </w:r>
      <w:r w:rsidR="00096E40">
        <w:rPr>
          <w:bCs/>
          <w:lang w:val="el-GR"/>
        </w:rPr>
        <w:t>2.4.5</w:t>
      </w:r>
      <w:r w:rsidR="00061ADD" w:rsidRPr="007E31B4">
        <w:rPr>
          <w:bCs/>
          <w:lang w:val="el-GR"/>
        </w:rPr>
        <w:fldChar w:fldCharType="end"/>
      </w:r>
      <w:r w:rsidRPr="007E31B4">
        <w:rPr>
          <w:bCs/>
          <w:lang w:val="el-GR"/>
        </w:rPr>
        <w:t xml:space="preserve"> </w:t>
      </w:r>
      <w:r w:rsidR="00C960CF" w:rsidRPr="007E31B4">
        <w:rPr>
          <w:bCs/>
          <w:lang w:val="el-GR"/>
        </w:rPr>
        <w:t xml:space="preserve">«Χρόνος Ισχύος των Προσφορών» </w:t>
      </w:r>
      <w:r w:rsidRPr="007E31B4">
        <w:rPr>
          <w:bCs/>
          <w:lang w:val="el-GR"/>
        </w:rPr>
        <w:t xml:space="preserve">της παρούσας, άλλως η προσφορά απορρίπτεται. Η </w:t>
      </w:r>
      <w:r w:rsidR="00C04981" w:rsidRPr="007E31B4">
        <w:rPr>
          <w:bCs/>
          <w:lang w:val="el-GR"/>
        </w:rPr>
        <w:t>Αναθέτουσα Αρχή</w:t>
      </w:r>
      <w:r w:rsidRPr="007E31B4">
        <w:rPr>
          <w:bCs/>
          <w:lang w:val="el-GR"/>
        </w:rPr>
        <w:t xml:space="preserve"> μπορεί, πριν τη λήξη της προσφοράς, να ζητ</w:t>
      </w:r>
      <w:r w:rsidR="00E23534" w:rsidRPr="007E31B4">
        <w:rPr>
          <w:bCs/>
          <w:lang w:val="el-GR"/>
        </w:rPr>
        <w:t>εί</w:t>
      </w:r>
      <w:r w:rsidRPr="007E31B4">
        <w:rPr>
          <w:bCs/>
          <w:lang w:val="el-GR"/>
        </w:rPr>
        <w:t xml:space="preserve"> από τ</w:t>
      </w:r>
      <w:r w:rsidR="00730200" w:rsidRPr="007E31B4">
        <w:rPr>
          <w:bCs/>
          <w:lang w:val="el-GR"/>
        </w:rPr>
        <w:t>ους</w:t>
      </w:r>
      <w:r w:rsidRPr="007E31B4">
        <w:rPr>
          <w:bCs/>
          <w:lang w:val="el-GR"/>
        </w:rPr>
        <w:t xml:space="preserve"> προσφέροντ</w:t>
      </w:r>
      <w:r w:rsidR="00730200" w:rsidRPr="007E31B4">
        <w:rPr>
          <w:bCs/>
          <w:lang w:val="el-GR"/>
        </w:rPr>
        <w:t>ες</w:t>
      </w:r>
      <w:r w:rsidRPr="007E31B4">
        <w:rPr>
          <w:bCs/>
          <w:lang w:val="el-GR"/>
        </w:rPr>
        <w:t xml:space="preserve"> να παρατείν</w:t>
      </w:r>
      <w:r w:rsidR="00730200" w:rsidRPr="007E31B4">
        <w:rPr>
          <w:bCs/>
          <w:lang w:val="el-GR"/>
        </w:rPr>
        <w:t>ουν</w:t>
      </w:r>
      <w:r w:rsidRPr="007E31B4">
        <w:rPr>
          <w:bCs/>
          <w:lang w:val="el-GR"/>
        </w:rPr>
        <w:t>, πριν τη λήξη τους, τη διάρκεια ισχύος της προσφοράς και της εγγύησης συμμετοχής.</w:t>
      </w:r>
    </w:p>
    <w:p w14:paraId="43BCC803" w14:textId="1E0781A1" w:rsidR="00CD3B0E" w:rsidRPr="007E31B4" w:rsidRDefault="00CD3B0E" w:rsidP="00CD3B0E">
      <w:pPr>
        <w:rPr>
          <w:lang w:val="el-GR"/>
        </w:rPr>
      </w:pPr>
      <w:r w:rsidRPr="007E31B4">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7E31B4">
        <w:rPr>
          <w:bCs/>
          <w:lang w:val="el-GR"/>
        </w:rPr>
        <w:fldChar w:fldCharType="begin"/>
      </w:r>
      <w:r w:rsidRPr="007E31B4">
        <w:rPr>
          <w:bCs/>
          <w:lang w:val="el-GR"/>
        </w:rPr>
        <w:instrText xml:space="preserve"> REF _Ref496542534 \r \h </w:instrText>
      </w:r>
      <w:r w:rsidR="007E31B4">
        <w:rPr>
          <w:bCs/>
          <w:lang w:val="el-GR"/>
        </w:rPr>
        <w:instrText xml:space="preserve"> \* MERGEFORMAT </w:instrText>
      </w:r>
      <w:r w:rsidRPr="007E31B4">
        <w:rPr>
          <w:bCs/>
          <w:lang w:val="el-GR"/>
        </w:rPr>
      </w:r>
      <w:r w:rsidRPr="007E31B4">
        <w:rPr>
          <w:bCs/>
          <w:lang w:val="el-GR"/>
        </w:rPr>
        <w:fldChar w:fldCharType="separate"/>
      </w:r>
      <w:r w:rsidR="00096E40">
        <w:rPr>
          <w:bCs/>
          <w:lang w:val="el-GR"/>
        </w:rPr>
        <w:t>3.1</w:t>
      </w:r>
      <w:r w:rsidRPr="007E31B4">
        <w:rPr>
          <w:bCs/>
          <w:lang w:val="el-GR"/>
        </w:rPr>
        <w:fldChar w:fldCharType="end"/>
      </w:r>
      <w:r w:rsidRPr="007E31B4">
        <w:rPr>
          <w:bCs/>
          <w:lang w:val="el-GR"/>
        </w:rPr>
        <w:t xml:space="preserve"> της παρούσας, άλλως η προσφορά απορρίπτεται ως απαράδεκτη, μετά από γνώμη της Επιτροπής Διαγωνισμού.</w:t>
      </w:r>
    </w:p>
    <w:p w14:paraId="3C5200D8" w14:textId="77777777" w:rsidR="00CD3B0E" w:rsidRPr="007E31B4" w:rsidRDefault="00CD3B0E">
      <w:pPr>
        <w:rPr>
          <w:b/>
          <w:bCs/>
          <w:lang w:val="el-GR"/>
        </w:rPr>
      </w:pPr>
    </w:p>
    <w:p w14:paraId="30F72B92" w14:textId="77777777" w:rsidR="008338F0" w:rsidRPr="007E31B4" w:rsidRDefault="003355E7" w:rsidP="00221291">
      <w:pPr>
        <w:pStyle w:val="aff"/>
        <w:tabs>
          <w:tab w:val="left" w:pos="0"/>
          <w:tab w:val="left" w:pos="1134"/>
        </w:tabs>
        <w:spacing w:before="240"/>
        <w:ind w:left="0"/>
        <w:rPr>
          <w:lang w:val="el-GR"/>
        </w:rPr>
      </w:pPr>
      <w:r w:rsidRPr="007E31B4">
        <w:rPr>
          <w:rStyle w:val="Heading4Char"/>
          <w:rFonts w:ascii="Tahoma" w:hAnsi="Tahoma" w:cs="Tahoma"/>
          <w:sz w:val="22"/>
          <w:szCs w:val="22"/>
          <w:lang w:val="el-GR"/>
        </w:rPr>
        <w:t>2.2.2.2.</w:t>
      </w:r>
      <w:r w:rsidRPr="007E31B4">
        <w:rPr>
          <w:b/>
          <w:lang w:val="el-GR"/>
        </w:rPr>
        <w:t xml:space="preserve"> </w:t>
      </w:r>
      <w:r w:rsidRPr="007E31B4">
        <w:rPr>
          <w:lang w:val="el-GR"/>
        </w:rPr>
        <w:t xml:space="preserve">Η εγγύηση συμμετοχής επιστρέφεται στον ανάδοχο με την προσκόμιση της εγγύησης καλής εκτέλεσης. </w:t>
      </w:r>
    </w:p>
    <w:p w14:paraId="1FB0C47E" w14:textId="5A0165C7" w:rsidR="00E975FD" w:rsidRPr="007E31B4" w:rsidRDefault="003355E7">
      <w:pPr>
        <w:rPr>
          <w:lang w:val="el-GR"/>
        </w:rPr>
      </w:pPr>
      <w:r w:rsidRPr="007E31B4">
        <w:rPr>
          <w:lang w:val="el-GR"/>
        </w:rPr>
        <w:t>Η εγγύηση συμμετοχής επιστρέφεται στους λοιπούς προσφέροντες</w:t>
      </w:r>
      <w:r w:rsidR="00E87EA9" w:rsidRPr="007E31B4">
        <w:rPr>
          <w:lang w:val="el-GR"/>
        </w:rPr>
        <w:t xml:space="preserve"> σύμφωνα με τα ειδικότερα οριζόμενα </w:t>
      </w:r>
      <w:r w:rsidR="00CD3B0E" w:rsidRPr="007E31B4">
        <w:rPr>
          <w:bCs/>
          <w:lang w:val="el-GR"/>
        </w:rPr>
        <w:t>στην παρ. 3 του ά</w:t>
      </w:r>
      <w:r w:rsidR="00E87EA9" w:rsidRPr="007E31B4">
        <w:rPr>
          <w:bCs/>
          <w:lang w:val="el-GR"/>
        </w:rPr>
        <w:t>ρθρο</w:t>
      </w:r>
      <w:r w:rsidR="00CD3B0E" w:rsidRPr="007E31B4">
        <w:rPr>
          <w:bCs/>
          <w:lang w:val="el-GR"/>
        </w:rPr>
        <w:t>υ</w:t>
      </w:r>
      <w:r w:rsidR="00E87EA9" w:rsidRPr="007E31B4">
        <w:rPr>
          <w:bCs/>
          <w:lang w:val="el-GR"/>
        </w:rPr>
        <w:t xml:space="preserve"> 72 του ν. 4412/2016</w:t>
      </w:r>
      <w:r w:rsidR="00E87EA9" w:rsidRPr="007E31B4">
        <w:rPr>
          <w:rStyle w:val="WW-FootnoteReference17"/>
          <w:lang w:val="el-GR"/>
        </w:rPr>
        <w:t xml:space="preserve"> </w:t>
      </w:r>
      <w:r w:rsidR="00E87EA9" w:rsidRPr="007E31B4">
        <w:rPr>
          <w:rStyle w:val="WW-FootnoteReference17"/>
        </w:rPr>
        <w:footnoteReference w:id="7"/>
      </w:r>
      <w:r w:rsidR="00E87EA9" w:rsidRPr="007E31B4">
        <w:rPr>
          <w:lang w:val="el-GR"/>
        </w:rPr>
        <w:t xml:space="preserve"> </w:t>
      </w:r>
      <w:r w:rsidR="00FA4CDD" w:rsidRPr="007E31B4">
        <w:rPr>
          <w:lang w:val="el-GR"/>
        </w:rPr>
        <w:t>μ</w:t>
      </w:r>
      <w:r w:rsidR="00FC1B9E" w:rsidRPr="007E31B4">
        <w:rPr>
          <w:lang w:val="el-GR"/>
        </w:rPr>
        <w:t>ετά από:</w:t>
      </w:r>
    </w:p>
    <w:p w14:paraId="5B6ECAAC" w14:textId="77777777" w:rsidR="00FC1B9E" w:rsidRPr="007E31B4" w:rsidRDefault="00FC1B9E" w:rsidP="00821852">
      <w:pPr>
        <w:rPr>
          <w:lang w:val="el-GR"/>
        </w:rPr>
      </w:pPr>
      <w:r w:rsidRPr="007E31B4">
        <w:rPr>
          <w:rFonts w:hint="eastAsia"/>
          <w:lang w:val="el-GR"/>
        </w:rPr>
        <w:t>αα</w:t>
      </w:r>
      <w:r w:rsidRPr="007E31B4">
        <w:rPr>
          <w:lang w:val="el-GR"/>
        </w:rPr>
        <w:t xml:space="preserve">) </w:t>
      </w:r>
      <w:r w:rsidRPr="007E31B4">
        <w:rPr>
          <w:rFonts w:hint="eastAsia"/>
          <w:lang w:val="el-GR"/>
        </w:rPr>
        <w:t>την</w:t>
      </w:r>
      <w:r w:rsidRPr="007E31B4">
        <w:rPr>
          <w:lang w:val="el-GR"/>
        </w:rPr>
        <w:t xml:space="preserve"> </w:t>
      </w:r>
      <w:r w:rsidRPr="007E31B4">
        <w:rPr>
          <w:rFonts w:hint="eastAsia"/>
          <w:lang w:val="el-GR"/>
        </w:rPr>
        <w:t>άπρακτη</w:t>
      </w:r>
      <w:r w:rsidRPr="007E31B4">
        <w:rPr>
          <w:lang w:val="el-GR"/>
        </w:rPr>
        <w:t xml:space="preserve"> </w:t>
      </w:r>
      <w:r w:rsidRPr="007E31B4">
        <w:rPr>
          <w:rFonts w:hint="eastAsia"/>
          <w:lang w:val="el-GR"/>
        </w:rPr>
        <w:t>πάροδο</w:t>
      </w:r>
      <w:r w:rsidRPr="007E31B4">
        <w:rPr>
          <w:lang w:val="el-GR"/>
        </w:rPr>
        <w:t xml:space="preserve"> </w:t>
      </w:r>
      <w:r w:rsidRPr="007E31B4">
        <w:rPr>
          <w:rFonts w:hint="eastAsia"/>
          <w:lang w:val="el-GR"/>
        </w:rPr>
        <w:t>της</w:t>
      </w:r>
      <w:r w:rsidRPr="007E31B4">
        <w:rPr>
          <w:lang w:val="el-GR"/>
        </w:rPr>
        <w:t xml:space="preserve"> </w:t>
      </w:r>
      <w:r w:rsidRPr="007E31B4">
        <w:rPr>
          <w:rFonts w:hint="eastAsia"/>
          <w:lang w:val="el-GR"/>
        </w:rPr>
        <w:t>προθεσμίας</w:t>
      </w:r>
      <w:r w:rsidRPr="007E31B4">
        <w:rPr>
          <w:lang w:val="el-GR"/>
        </w:rPr>
        <w:t xml:space="preserve"> </w:t>
      </w:r>
      <w:r w:rsidRPr="007E31B4">
        <w:rPr>
          <w:rFonts w:hint="eastAsia"/>
          <w:lang w:val="el-GR"/>
        </w:rPr>
        <w:t>άσκησης</w:t>
      </w:r>
      <w:r w:rsidRPr="007E31B4">
        <w:rPr>
          <w:lang w:val="el-GR"/>
        </w:rPr>
        <w:t xml:space="preserve"> </w:t>
      </w:r>
      <w:r w:rsidRPr="007E31B4">
        <w:rPr>
          <w:rFonts w:hint="eastAsia"/>
          <w:lang w:val="el-GR"/>
        </w:rPr>
        <w:t>ενδικοφανούς</w:t>
      </w:r>
      <w:r w:rsidRPr="007E31B4">
        <w:rPr>
          <w:lang w:val="el-GR"/>
        </w:rPr>
        <w:t xml:space="preserve"> </w:t>
      </w:r>
      <w:r w:rsidRPr="007E31B4">
        <w:rPr>
          <w:rFonts w:hint="eastAsia"/>
          <w:lang w:val="el-GR"/>
        </w:rPr>
        <w:t>προσφυγής</w:t>
      </w:r>
      <w:r w:rsidRPr="007E31B4">
        <w:rPr>
          <w:lang w:val="el-GR"/>
        </w:rPr>
        <w:t xml:space="preserve"> </w:t>
      </w:r>
      <w:r w:rsidRPr="007E31B4">
        <w:rPr>
          <w:rFonts w:hint="eastAsia"/>
          <w:lang w:val="el-GR"/>
        </w:rPr>
        <w:t>ή</w:t>
      </w:r>
      <w:r w:rsidRPr="007E31B4">
        <w:rPr>
          <w:lang w:val="el-GR"/>
        </w:rPr>
        <w:t xml:space="preserve"> </w:t>
      </w:r>
      <w:r w:rsidRPr="007E31B4">
        <w:rPr>
          <w:rFonts w:hint="eastAsia"/>
          <w:lang w:val="el-GR"/>
        </w:rPr>
        <w:t>την</w:t>
      </w:r>
      <w:r w:rsidRPr="007E31B4">
        <w:rPr>
          <w:lang w:val="el-GR"/>
        </w:rPr>
        <w:t xml:space="preserve"> </w:t>
      </w:r>
      <w:r w:rsidRPr="007E31B4">
        <w:rPr>
          <w:rFonts w:hint="eastAsia"/>
          <w:lang w:val="el-GR"/>
        </w:rPr>
        <w:t>έκδοση</w:t>
      </w:r>
      <w:r w:rsidRPr="007E31B4">
        <w:rPr>
          <w:lang w:val="el-GR"/>
        </w:rPr>
        <w:t xml:space="preserve"> </w:t>
      </w:r>
      <w:r w:rsidRPr="007E31B4">
        <w:rPr>
          <w:rFonts w:hint="eastAsia"/>
          <w:lang w:val="el-GR"/>
        </w:rPr>
        <w:t>απόφασης</w:t>
      </w:r>
      <w:r w:rsidRPr="007E31B4">
        <w:rPr>
          <w:lang w:val="el-GR"/>
        </w:rPr>
        <w:t xml:space="preserve"> </w:t>
      </w:r>
      <w:r w:rsidRPr="007E31B4">
        <w:rPr>
          <w:rFonts w:hint="eastAsia"/>
          <w:lang w:val="el-GR"/>
        </w:rPr>
        <w:t>επί</w:t>
      </w:r>
      <w:r w:rsidRPr="007E31B4">
        <w:rPr>
          <w:lang w:val="el-GR"/>
        </w:rPr>
        <w:t xml:space="preserve"> </w:t>
      </w:r>
      <w:r w:rsidRPr="007E31B4">
        <w:rPr>
          <w:rFonts w:hint="eastAsia"/>
          <w:lang w:val="el-GR"/>
        </w:rPr>
        <w:t>ασκηθείσας</w:t>
      </w:r>
      <w:r w:rsidRPr="007E31B4">
        <w:rPr>
          <w:lang w:val="el-GR"/>
        </w:rPr>
        <w:t xml:space="preserve"> </w:t>
      </w:r>
      <w:r w:rsidRPr="007E31B4">
        <w:rPr>
          <w:rFonts w:hint="eastAsia"/>
          <w:lang w:val="el-GR"/>
        </w:rPr>
        <w:t>προσφυγής</w:t>
      </w:r>
      <w:r w:rsidRPr="007E31B4">
        <w:rPr>
          <w:lang w:val="el-GR"/>
        </w:rPr>
        <w:t xml:space="preserve"> </w:t>
      </w:r>
      <w:r w:rsidRPr="007E31B4">
        <w:rPr>
          <w:rFonts w:hint="eastAsia"/>
          <w:lang w:val="el-GR"/>
        </w:rPr>
        <w:t>κατά</w:t>
      </w:r>
      <w:r w:rsidRPr="007E31B4">
        <w:rPr>
          <w:lang w:val="el-GR"/>
        </w:rPr>
        <w:t xml:space="preserve"> </w:t>
      </w:r>
      <w:r w:rsidRPr="007E31B4">
        <w:rPr>
          <w:rFonts w:hint="eastAsia"/>
          <w:lang w:val="el-GR"/>
        </w:rPr>
        <w:t>της</w:t>
      </w:r>
      <w:r w:rsidRPr="007E31B4">
        <w:rPr>
          <w:lang w:val="el-GR"/>
        </w:rPr>
        <w:t xml:space="preserve"> </w:t>
      </w:r>
      <w:r w:rsidRPr="007E31B4">
        <w:rPr>
          <w:rFonts w:hint="eastAsia"/>
          <w:lang w:val="el-GR"/>
        </w:rPr>
        <w:t>απόφασης</w:t>
      </w:r>
      <w:r w:rsidRPr="007E31B4">
        <w:rPr>
          <w:lang w:val="el-GR"/>
        </w:rPr>
        <w:t xml:space="preserve"> </w:t>
      </w:r>
      <w:r w:rsidRPr="007E31B4">
        <w:rPr>
          <w:rFonts w:hint="eastAsia"/>
          <w:lang w:val="el-GR"/>
        </w:rPr>
        <w:t>κατακύρωσης</w:t>
      </w:r>
      <w:r w:rsidRPr="007E31B4">
        <w:rPr>
          <w:lang w:val="el-GR"/>
        </w:rPr>
        <w:t>,</w:t>
      </w:r>
    </w:p>
    <w:p w14:paraId="44620B77" w14:textId="77777777" w:rsidR="00FC1B9E" w:rsidRPr="007E31B4" w:rsidRDefault="00FC1B9E" w:rsidP="00821852">
      <w:pPr>
        <w:rPr>
          <w:lang w:val="el-GR"/>
        </w:rPr>
      </w:pPr>
      <w:r w:rsidRPr="007E31B4">
        <w:rPr>
          <w:rFonts w:hint="eastAsia"/>
          <w:lang w:val="el-GR"/>
        </w:rPr>
        <w:t>ββ</w:t>
      </w:r>
      <w:r w:rsidRPr="007E31B4">
        <w:rPr>
          <w:lang w:val="el-GR"/>
        </w:rPr>
        <w:t xml:space="preserve">) </w:t>
      </w:r>
      <w:r w:rsidRPr="007E31B4">
        <w:rPr>
          <w:rFonts w:hint="eastAsia"/>
          <w:lang w:val="el-GR"/>
        </w:rPr>
        <w:t>την</w:t>
      </w:r>
      <w:r w:rsidRPr="007E31B4">
        <w:rPr>
          <w:lang w:val="el-GR"/>
        </w:rPr>
        <w:t xml:space="preserve"> </w:t>
      </w:r>
      <w:r w:rsidRPr="007E31B4">
        <w:rPr>
          <w:rFonts w:hint="eastAsia"/>
          <w:lang w:val="el-GR"/>
        </w:rPr>
        <w:t>άπρακτη</w:t>
      </w:r>
      <w:r w:rsidRPr="007E31B4">
        <w:rPr>
          <w:lang w:val="el-GR"/>
        </w:rPr>
        <w:t xml:space="preserve"> </w:t>
      </w:r>
      <w:r w:rsidRPr="007E31B4">
        <w:rPr>
          <w:rFonts w:hint="eastAsia"/>
          <w:lang w:val="el-GR"/>
        </w:rPr>
        <w:t>πάροδο</w:t>
      </w:r>
      <w:r w:rsidRPr="007E31B4">
        <w:rPr>
          <w:lang w:val="el-GR"/>
        </w:rPr>
        <w:t xml:space="preserve"> </w:t>
      </w:r>
      <w:r w:rsidRPr="007E31B4">
        <w:rPr>
          <w:rFonts w:hint="eastAsia"/>
          <w:lang w:val="el-GR"/>
        </w:rPr>
        <w:t>της</w:t>
      </w:r>
      <w:r w:rsidRPr="007E31B4">
        <w:rPr>
          <w:lang w:val="el-GR"/>
        </w:rPr>
        <w:t xml:space="preserve"> </w:t>
      </w:r>
      <w:r w:rsidRPr="007E31B4">
        <w:rPr>
          <w:rFonts w:hint="eastAsia"/>
          <w:lang w:val="el-GR"/>
        </w:rPr>
        <w:t>προθεσμίας</w:t>
      </w:r>
      <w:r w:rsidRPr="007E31B4">
        <w:rPr>
          <w:lang w:val="el-GR"/>
        </w:rPr>
        <w:t xml:space="preserve"> </w:t>
      </w:r>
      <w:r w:rsidRPr="007E31B4">
        <w:rPr>
          <w:rFonts w:hint="eastAsia"/>
          <w:lang w:val="el-GR"/>
        </w:rPr>
        <w:t>άσκησης</w:t>
      </w:r>
      <w:r w:rsidRPr="007E31B4">
        <w:rPr>
          <w:lang w:val="el-GR"/>
        </w:rPr>
        <w:t xml:space="preserve"> </w:t>
      </w:r>
      <w:r w:rsidRPr="007E31B4">
        <w:rPr>
          <w:rFonts w:hint="eastAsia"/>
          <w:lang w:val="el-GR"/>
        </w:rPr>
        <w:t>ενδίκων</w:t>
      </w:r>
      <w:r w:rsidRPr="007E31B4">
        <w:rPr>
          <w:lang w:val="el-GR"/>
        </w:rPr>
        <w:t xml:space="preserve"> </w:t>
      </w:r>
      <w:r w:rsidRPr="007E31B4">
        <w:rPr>
          <w:rFonts w:hint="eastAsia"/>
          <w:lang w:val="el-GR"/>
        </w:rPr>
        <w:t>βοηθημάτων</w:t>
      </w:r>
      <w:r w:rsidRPr="007E31B4">
        <w:rPr>
          <w:lang w:val="el-GR"/>
        </w:rPr>
        <w:t xml:space="preserve"> </w:t>
      </w:r>
      <w:r w:rsidRPr="007E31B4">
        <w:rPr>
          <w:rFonts w:hint="eastAsia"/>
          <w:lang w:val="el-GR"/>
        </w:rPr>
        <w:t>προσωρινής</w:t>
      </w:r>
      <w:r w:rsidRPr="007E31B4">
        <w:rPr>
          <w:lang w:val="el-GR"/>
        </w:rPr>
        <w:t xml:space="preserve"> </w:t>
      </w:r>
      <w:r w:rsidRPr="007E31B4">
        <w:rPr>
          <w:rFonts w:hint="eastAsia"/>
          <w:lang w:val="el-GR"/>
        </w:rPr>
        <w:t>δικαστικής</w:t>
      </w:r>
      <w:r w:rsidRPr="007E31B4">
        <w:rPr>
          <w:lang w:val="el-GR"/>
        </w:rPr>
        <w:t xml:space="preserve"> </w:t>
      </w:r>
      <w:r w:rsidRPr="007E31B4">
        <w:rPr>
          <w:rFonts w:hint="eastAsia"/>
          <w:lang w:val="el-GR"/>
        </w:rPr>
        <w:t>προστασίας</w:t>
      </w:r>
      <w:r w:rsidRPr="007E31B4">
        <w:rPr>
          <w:lang w:val="el-GR"/>
        </w:rPr>
        <w:t xml:space="preserve"> </w:t>
      </w:r>
      <w:r w:rsidRPr="007E31B4">
        <w:rPr>
          <w:rFonts w:hint="eastAsia"/>
          <w:lang w:val="el-GR"/>
        </w:rPr>
        <w:t>ή</w:t>
      </w:r>
      <w:r w:rsidRPr="007E31B4">
        <w:rPr>
          <w:lang w:val="el-GR"/>
        </w:rPr>
        <w:t xml:space="preserve"> </w:t>
      </w:r>
      <w:r w:rsidRPr="007E31B4">
        <w:rPr>
          <w:rFonts w:hint="eastAsia"/>
          <w:lang w:val="el-GR"/>
        </w:rPr>
        <w:t>την</w:t>
      </w:r>
      <w:r w:rsidRPr="007E31B4">
        <w:rPr>
          <w:lang w:val="el-GR"/>
        </w:rPr>
        <w:t xml:space="preserve"> </w:t>
      </w:r>
      <w:r w:rsidRPr="007E31B4">
        <w:rPr>
          <w:rFonts w:hint="eastAsia"/>
          <w:lang w:val="el-GR"/>
        </w:rPr>
        <w:t>έκδοση</w:t>
      </w:r>
      <w:r w:rsidRPr="007E31B4">
        <w:rPr>
          <w:lang w:val="el-GR"/>
        </w:rPr>
        <w:t xml:space="preserve"> </w:t>
      </w:r>
      <w:r w:rsidRPr="007E31B4">
        <w:rPr>
          <w:rFonts w:hint="eastAsia"/>
          <w:lang w:val="el-GR"/>
        </w:rPr>
        <w:t>απόφασης</w:t>
      </w:r>
      <w:r w:rsidRPr="007E31B4">
        <w:rPr>
          <w:lang w:val="el-GR"/>
        </w:rPr>
        <w:t xml:space="preserve"> </w:t>
      </w:r>
      <w:r w:rsidRPr="007E31B4">
        <w:rPr>
          <w:rFonts w:hint="eastAsia"/>
          <w:lang w:val="el-GR"/>
        </w:rPr>
        <w:t>επ’</w:t>
      </w:r>
      <w:r w:rsidRPr="007E31B4">
        <w:rPr>
          <w:lang w:val="el-GR"/>
        </w:rPr>
        <w:t xml:space="preserve"> </w:t>
      </w:r>
      <w:r w:rsidRPr="007E31B4">
        <w:rPr>
          <w:rFonts w:hint="eastAsia"/>
          <w:lang w:val="el-GR"/>
        </w:rPr>
        <w:t>αυτών</w:t>
      </w:r>
      <w:r w:rsidRPr="007E31B4">
        <w:rPr>
          <w:lang w:val="el-GR"/>
        </w:rPr>
        <w:t>,</w:t>
      </w:r>
    </w:p>
    <w:p w14:paraId="005EAC0D" w14:textId="77777777" w:rsidR="00FC1B9E" w:rsidRPr="007E31B4" w:rsidRDefault="00FC1B9E" w:rsidP="00821852">
      <w:pPr>
        <w:rPr>
          <w:lang w:val="el-GR"/>
        </w:rPr>
      </w:pPr>
      <w:r w:rsidRPr="007E31B4">
        <w:rPr>
          <w:rFonts w:hint="eastAsia"/>
          <w:lang w:val="el-GR"/>
        </w:rPr>
        <w:t>γγ</w:t>
      </w:r>
      <w:r w:rsidRPr="007E31B4">
        <w:rPr>
          <w:lang w:val="el-GR"/>
        </w:rPr>
        <w:t xml:space="preserve">) </w:t>
      </w:r>
      <w:r w:rsidRPr="007E31B4">
        <w:rPr>
          <w:rFonts w:hint="eastAsia"/>
          <w:lang w:val="el-GR"/>
        </w:rPr>
        <w:t>την</w:t>
      </w:r>
      <w:r w:rsidRPr="007E31B4">
        <w:rPr>
          <w:lang w:val="el-GR"/>
        </w:rPr>
        <w:t xml:space="preserve"> </w:t>
      </w:r>
      <w:r w:rsidRPr="007E31B4">
        <w:rPr>
          <w:rFonts w:hint="eastAsia"/>
          <w:lang w:val="el-GR"/>
        </w:rPr>
        <w:t>ολοκλήρωση</w:t>
      </w:r>
      <w:r w:rsidRPr="007E31B4">
        <w:rPr>
          <w:lang w:val="el-GR"/>
        </w:rPr>
        <w:t xml:space="preserve"> </w:t>
      </w:r>
      <w:r w:rsidRPr="007E31B4">
        <w:rPr>
          <w:rFonts w:hint="eastAsia"/>
          <w:lang w:val="el-GR"/>
        </w:rPr>
        <w:t>του</w:t>
      </w:r>
      <w:r w:rsidRPr="007E31B4">
        <w:rPr>
          <w:lang w:val="el-GR"/>
        </w:rPr>
        <w:t xml:space="preserve"> </w:t>
      </w:r>
      <w:r w:rsidRPr="007E31B4">
        <w:rPr>
          <w:rFonts w:hint="eastAsia"/>
          <w:lang w:val="el-GR"/>
        </w:rPr>
        <w:t>προσυμβατικού</w:t>
      </w:r>
      <w:r w:rsidRPr="007E31B4">
        <w:rPr>
          <w:lang w:val="el-GR"/>
        </w:rPr>
        <w:t xml:space="preserve"> </w:t>
      </w:r>
      <w:r w:rsidRPr="007E31B4">
        <w:rPr>
          <w:rFonts w:hint="eastAsia"/>
          <w:lang w:val="el-GR"/>
        </w:rPr>
        <w:t>ελέγχου</w:t>
      </w:r>
      <w:r w:rsidRPr="007E31B4">
        <w:rPr>
          <w:lang w:val="el-GR"/>
        </w:rPr>
        <w:t xml:space="preserve"> </w:t>
      </w:r>
      <w:r w:rsidRPr="007E31B4">
        <w:rPr>
          <w:rFonts w:hint="eastAsia"/>
          <w:lang w:val="el-GR"/>
        </w:rPr>
        <w:t>από</w:t>
      </w:r>
      <w:r w:rsidRPr="007E31B4">
        <w:rPr>
          <w:lang w:val="el-GR"/>
        </w:rPr>
        <w:t xml:space="preserve"> </w:t>
      </w:r>
      <w:r w:rsidRPr="007E31B4">
        <w:rPr>
          <w:rFonts w:hint="eastAsia"/>
          <w:lang w:val="el-GR"/>
        </w:rPr>
        <w:t>το</w:t>
      </w:r>
      <w:r w:rsidRPr="007E31B4">
        <w:rPr>
          <w:lang w:val="el-GR"/>
        </w:rPr>
        <w:t xml:space="preserve"> </w:t>
      </w:r>
      <w:r w:rsidRPr="007E31B4">
        <w:rPr>
          <w:rFonts w:hint="eastAsia"/>
          <w:lang w:val="el-GR"/>
        </w:rPr>
        <w:t>Ελεγκτικό</w:t>
      </w:r>
      <w:r w:rsidRPr="007E31B4">
        <w:rPr>
          <w:lang w:val="el-GR"/>
        </w:rPr>
        <w:t xml:space="preserve"> </w:t>
      </w:r>
      <w:r w:rsidRPr="007E31B4">
        <w:rPr>
          <w:rFonts w:hint="eastAsia"/>
          <w:lang w:val="el-GR"/>
        </w:rPr>
        <w:t>Συνέδριο</w:t>
      </w:r>
      <w:r w:rsidRPr="007E31B4">
        <w:rPr>
          <w:lang w:val="el-GR"/>
        </w:rPr>
        <w:t xml:space="preserve">, </w:t>
      </w:r>
      <w:r w:rsidRPr="007E31B4">
        <w:rPr>
          <w:rFonts w:hint="eastAsia"/>
          <w:lang w:val="el-GR"/>
        </w:rPr>
        <w:t>σύμφωνα</w:t>
      </w:r>
      <w:r w:rsidRPr="007E31B4">
        <w:rPr>
          <w:lang w:val="el-GR"/>
        </w:rPr>
        <w:t xml:space="preserve"> </w:t>
      </w:r>
      <w:r w:rsidRPr="007E31B4">
        <w:rPr>
          <w:rFonts w:hint="eastAsia"/>
          <w:lang w:val="el-GR"/>
        </w:rPr>
        <w:t>με</w:t>
      </w:r>
      <w:r w:rsidRPr="007E31B4">
        <w:rPr>
          <w:lang w:val="el-GR"/>
        </w:rPr>
        <w:t xml:space="preserve"> </w:t>
      </w:r>
      <w:r w:rsidRPr="007E31B4">
        <w:rPr>
          <w:rFonts w:hint="eastAsia"/>
          <w:lang w:val="el-GR"/>
        </w:rPr>
        <w:t>τα</w:t>
      </w:r>
      <w:r w:rsidRPr="007E31B4">
        <w:rPr>
          <w:lang w:val="el-GR"/>
        </w:rPr>
        <w:t xml:space="preserve"> </w:t>
      </w:r>
      <w:r w:rsidRPr="007E31B4">
        <w:rPr>
          <w:rFonts w:hint="eastAsia"/>
          <w:lang w:val="el-GR"/>
        </w:rPr>
        <w:t>άρθρα</w:t>
      </w:r>
      <w:r w:rsidRPr="007E31B4">
        <w:rPr>
          <w:lang w:val="el-GR"/>
        </w:rPr>
        <w:t xml:space="preserve"> 324 </w:t>
      </w:r>
      <w:r w:rsidRPr="007E31B4">
        <w:rPr>
          <w:rFonts w:hint="eastAsia"/>
          <w:lang w:val="el-GR"/>
        </w:rPr>
        <w:t>έως</w:t>
      </w:r>
      <w:r w:rsidRPr="007E31B4">
        <w:rPr>
          <w:lang w:val="el-GR"/>
        </w:rPr>
        <w:t xml:space="preserve"> 327 </w:t>
      </w:r>
      <w:r w:rsidRPr="007E31B4">
        <w:rPr>
          <w:rFonts w:hint="eastAsia"/>
          <w:lang w:val="el-GR"/>
        </w:rPr>
        <w:t>του</w:t>
      </w:r>
      <w:r w:rsidRPr="007E31B4">
        <w:rPr>
          <w:lang w:val="el-GR"/>
        </w:rPr>
        <w:t xml:space="preserve"> </w:t>
      </w:r>
      <w:r w:rsidRPr="007E31B4">
        <w:rPr>
          <w:rFonts w:hint="eastAsia"/>
          <w:lang w:val="el-GR"/>
        </w:rPr>
        <w:t>ν</w:t>
      </w:r>
      <w:r w:rsidRPr="007E31B4">
        <w:rPr>
          <w:lang w:val="el-GR"/>
        </w:rPr>
        <w:t>. 4700/2020 (</w:t>
      </w:r>
      <w:r w:rsidRPr="007E31B4">
        <w:rPr>
          <w:rFonts w:hint="eastAsia"/>
          <w:lang w:val="el-GR"/>
        </w:rPr>
        <w:t>Α’</w:t>
      </w:r>
      <w:r w:rsidRPr="007E31B4">
        <w:rPr>
          <w:lang w:val="el-GR"/>
        </w:rPr>
        <w:t xml:space="preserve"> 127), </w:t>
      </w:r>
      <w:r w:rsidRPr="007E31B4">
        <w:rPr>
          <w:rFonts w:hint="eastAsia"/>
          <w:lang w:val="el-GR"/>
        </w:rPr>
        <w:t>εφόσον</w:t>
      </w:r>
      <w:r w:rsidRPr="007E31B4">
        <w:rPr>
          <w:lang w:val="el-GR"/>
        </w:rPr>
        <w:t xml:space="preserve"> </w:t>
      </w:r>
      <w:r w:rsidRPr="007E31B4">
        <w:rPr>
          <w:rFonts w:hint="eastAsia"/>
          <w:lang w:val="el-GR"/>
        </w:rPr>
        <w:t>απαιτείται</w:t>
      </w:r>
      <w:r w:rsidRPr="007E31B4">
        <w:rPr>
          <w:lang w:val="el-GR"/>
        </w:rPr>
        <w:t>.</w:t>
      </w:r>
    </w:p>
    <w:p w14:paraId="4AFB1DB4" w14:textId="77777777" w:rsidR="00FC1B9E" w:rsidRPr="007E31B4" w:rsidRDefault="00FC1B9E" w:rsidP="00821852">
      <w:pPr>
        <w:rPr>
          <w:lang w:val="el-GR"/>
        </w:rPr>
      </w:pPr>
      <w:r w:rsidRPr="007E31B4">
        <w:rPr>
          <w:rFonts w:hint="eastAsia"/>
          <w:lang w:val="el-GR"/>
        </w:rPr>
        <w:t>Για</w:t>
      </w:r>
      <w:r w:rsidRPr="007E31B4">
        <w:rPr>
          <w:lang w:val="el-GR"/>
        </w:rPr>
        <w:t xml:space="preserve"> </w:t>
      </w:r>
      <w:r w:rsidRPr="007E31B4">
        <w:rPr>
          <w:rFonts w:hint="eastAsia"/>
          <w:lang w:val="el-GR"/>
        </w:rPr>
        <w:t>τα</w:t>
      </w:r>
      <w:r w:rsidRPr="007E31B4">
        <w:rPr>
          <w:lang w:val="el-GR"/>
        </w:rPr>
        <w:t xml:space="preserve"> </w:t>
      </w:r>
      <w:r w:rsidRPr="007E31B4">
        <w:rPr>
          <w:rFonts w:hint="eastAsia"/>
          <w:lang w:val="el-GR"/>
        </w:rPr>
        <w:t>προηγούμενα</w:t>
      </w:r>
      <w:r w:rsidRPr="007E31B4">
        <w:rPr>
          <w:lang w:val="el-GR"/>
        </w:rPr>
        <w:t xml:space="preserve"> </w:t>
      </w:r>
      <w:r w:rsidRPr="007E31B4">
        <w:rPr>
          <w:rFonts w:hint="eastAsia"/>
          <w:lang w:val="el-GR"/>
        </w:rPr>
        <w:t>στάδια</w:t>
      </w:r>
      <w:r w:rsidRPr="007E31B4">
        <w:rPr>
          <w:lang w:val="el-GR"/>
        </w:rPr>
        <w:t xml:space="preserve"> </w:t>
      </w:r>
      <w:r w:rsidRPr="007E31B4">
        <w:rPr>
          <w:rFonts w:hint="eastAsia"/>
          <w:lang w:val="el-GR"/>
        </w:rPr>
        <w:t>της</w:t>
      </w:r>
      <w:r w:rsidRPr="007E31B4">
        <w:rPr>
          <w:lang w:val="el-GR"/>
        </w:rPr>
        <w:t xml:space="preserve"> </w:t>
      </w:r>
      <w:r w:rsidRPr="007E31B4">
        <w:rPr>
          <w:rFonts w:hint="eastAsia"/>
          <w:lang w:val="el-GR"/>
        </w:rPr>
        <w:t>κατακύρωσης</w:t>
      </w:r>
      <w:r w:rsidRPr="007E31B4">
        <w:rPr>
          <w:lang w:val="el-GR"/>
        </w:rPr>
        <w:t xml:space="preserve"> </w:t>
      </w:r>
      <w:r w:rsidRPr="007E31B4">
        <w:rPr>
          <w:rFonts w:hint="eastAsia"/>
          <w:lang w:val="el-GR"/>
        </w:rPr>
        <w:t>η</w:t>
      </w:r>
      <w:r w:rsidRPr="007E31B4">
        <w:rPr>
          <w:lang w:val="el-GR"/>
        </w:rPr>
        <w:t xml:space="preserve"> </w:t>
      </w:r>
      <w:r w:rsidRPr="007E31B4">
        <w:rPr>
          <w:rFonts w:hint="eastAsia"/>
          <w:lang w:val="el-GR"/>
        </w:rPr>
        <w:t>εγγύηση</w:t>
      </w:r>
      <w:r w:rsidRPr="007E31B4">
        <w:rPr>
          <w:lang w:val="el-GR"/>
        </w:rPr>
        <w:t xml:space="preserve"> </w:t>
      </w:r>
      <w:r w:rsidRPr="007E31B4">
        <w:rPr>
          <w:rFonts w:hint="eastAsia"/>
          <w:lang w:val="el-GR"/>
        </w:rPr>
        <w:t>συμμετοχής</w:t>
      </w:r>
      <w:r w:rsidRPr="007E31B4">
        <w:rPr>
          <w:lang w:val="el-GR"/>
        </w:rPr>
        <w:t xml:space="preserve"> </w:t>
      </w:r>
      <w:r w:rsidRPr="007E31B4">
        <w:rPr>
          <w:rFonts w:hint="eastAsia"/>
          <w:lang w:val="el-GR"/>
        </w:rPr>
        <w:t>επιστρέφεται</w:t>
      </w:r>
      <w:r w:rsidRPr="007E31B4">
        <w:rPr>
          <w:lang w:val="el-GR"/>
        </w:rPr>
        <w:t xml:space="preserve"> </w:t>
      </w:r>
      <w:r w:rsidRPr="007E31B4">
        <w:rPr>
          <w:rFonts w:hint="eastAsia"/>
          <w:lang w:val="el-GR"/>
        </w:rPr>
        <w:t>στους</w:t>
      </w:r>
      <w:r w:rsidRPr="007E31B4">
        <w:rPr>
          <w:lang w:val="el-GR"/>
        </w:rPr>
        <w:t xml:space="preserve"> </w:t>
      </w:r>
      <w:r w:rsidRPr="007E31B4">
        <w:rPr>
          <w:rFonts w:hint="eastAsia"/>
          <w:lang w:val="el-GR"/>
        </w:rPr>
        <w:t>συμμετέχοντες</w:t>
      </w:r>
      <w:r w:rsidRPr="007E31B4">
        <w:rPr>
          <w:lang w:val="el-GR"/>
        </w:rPr>
        <w:t xml:space="preserve"> </w:t>
      </w:r>
      <w:r w:rsidRPr="007E31B4">
        <w:rPr>
          <w:rFonts w:hint="eastAsia"/>
          <w:lang w:val="el-GR"/>
        </w:rPr>
        <w:t>σε</w:t>
      </w:r>
      <w:r w:rsidRPr="007E31B4">
        <w:rPr>
          <w:lang w:val="el-GR"/>
        </w:rPr>
        <w:t xml:space="preserve"> </w:t>
      </w:r>
      <w:r w:rsidRPr="007E31B4">
        <w:rPr>
          <w:rFonts w:hint="eastAsia"/>
          <w:lang w:val="el-GR"/>
        </w:rPr>
        <w:t>περίπτωση</w:t>
      </w:r>
      <w:r w:rsidRPr="007E31B4">
        <w:rPr>
          <w:lang w:val="el-GR"/>
        </w:rPr>
        <w:t>:</w:t>
      </w:r>
    </w:p>
    <w:p w14:paraId="1EAF57F6" w14:textId="77777777" w:rsidR="00FC1B9E" w:rsidRPr="007E31B4" w:rsidRDefault="00FC1B9E" w:rsidP="00821852">
      <w:pPr>
        <w:rPr>
          <w:lang w:val="el-GR"/>
        </w:rPr>
      </w:pPr>
      <w:r w:rsidRPr="007E31B4">
        <w:rPr>
          <w:rFonts w:hint="eastAsia"/>
          <w:lang w:val="el-GR"/>
        </w:rPr>
        <w:t>α</w:t>
      </w:r>
      <w:r w:rsidRPr="007E31B4">
        <w:rPr>
          <w:lang w:val="el-GR"/>
        </w:rPr>
        <w:t xml:space="preserve">) </w:t>
      </w:r>
      <w:r w:rsidRPr="007E31B4">
        <w:rPr>
          <w:rFonts w:hint="eastAsia"/>
          <w:lang w:val="el-GR"/>
        </w:rPr>
        <w:t>λήξης</w:t>
      </w:r>
      <w:r w:rsidRPr="007E31B4">
        <w:rPr>
          <w:lang w:val="el-GR"/>
        </w:rPr>
        <w:t xml:space="preserve"> </w:t>
      </w:r>
      <w:r w:rsidRPr="007E31B4">
        <w:rPr>
          <w:rFonts w:hint="eastAsia"/>
          <w:lang w:val="el-GR"/>
        </w:rPr>
        <w:t>του</w:t>
      </w:r>
      <w:r w:rsidRPr="007E31B4">
        <w:rPr>
          <w:lang w:val="el-GR"/>
        </w:rPr>
        <w:t xml:space="preserve"> </w:t>
      </w:r>
      <w:r w:rsidRPr="007E31B4">
        <w:rPr>
          <w:rFonts w:hint="eastAsia"/>
          <w:lang w:val="el-GR"/>
        </w:rPr>
        <w:t>χρόνου</w:t>
      </w:r>
      <w:r w:rsidRPr="007E31B4">
        <w:rPr>
          <w:lang w:val="el-GR"/>
        </w:rPr>
        <w:t xml:space="preserve"> </w:t>
      </w:r>
      <w:r w:rsidRPr="007E31B4">
        <w:rPr>
          <w:rFonts w:hint="eastAsia"/>
          <w:lang w:val="el-GR"/>
        </w:rPr>
        <w:t>ισχύος</w:t>
      </w:r>
      <w:r w:rsidRPr="007E31B4">
        <w:rPr>
          <w:lang w:val="el-GR"/>
        </w:rPr>
        <w:t xml:space="preserve"> </w:t>
      </w:r>
      <w:r w:rsidRPr="007E31B4">
        <w:rPr>
          <w:rFonts w:hint="eastAsia"/>
          <w:lang w:val="el-GR"/>
        </w:rPr>
        <w:t>της</w:t>
      </w:r>
      <w:r w:rsidRPr="007E31B4">
        <w:rPr>
          <w:lang w:val="el-GR"/>
        </w:rPr>
        <w:t xml:space="preserve"> </w:t>
      </w:r>
      <w:r w:rsidRPr="007E31B4">
        <w:rPr>
          <w:rFonts w:hint="eastAsia"/>
          <w:lang w:val="el-GR"/>
        </w:rPr>
        <w:t>προσφοράς</w:t>
      </w:r>
      <w:r w:rsidRPr="007E31B4">
        <w:rPr>
          <w:lang w:val="el-GR"/>
        </w:rPr>
        <w:t xml:space="preserve"> </w:t>
      </w:r>
      <w:r w:rsidRPr="007E31B4">
        <w:rPr>
          <w:rFonts w:hint="eastAsia"/>
          <w:lang w:val="el-GR"/>
        </w:rPr>
        <w:t>και</w:t>
      </w:r>
      <w:r w:rsidRPr="007E31B4">
        <w:rPr>
          <w:lang w:val="el-GR"/>
        </w:rPr>
        <w:t xml:space="preserve"> </w:t>
      </w:r>
      <w:r w:rsidRPr="007E31B4">
        <w:rPr>
          <w:rFonts w:hint="eastAsia"/>
          <w:lang w:val="el-GR"/>
        </w:rPr>
        <w:t>μη</w:t>
      </w:r>
      <w:r w:rsidRPr="007E31B4">
        <w:rPr>
          <w:lang w:val="el-GR"/>
        </w:rPr>
        <w:t xml:space="preserve"> </w:t>
      </w:r>
      <w:r w:rsidRPr="007E31B4">
        <w:rPr>
          <w:rFonts w:hint="eastAsia"/>
          <w:lang w:val="el-GR"/>
        </w:rPr>
        <w:t>ανανέωσης</w:t>
      </w:r>
      <w:r w:rsidRPr="007E31B4">
        <w:rPr>
          <w:lang w:val="el-GR"/>
        </w:rPr>
        <w:t xml:space="preserve"> </w:t>
      </w:r>
      <w:r w:rsidRPr="007E31B4">
        <w:rPr>
          <w:rFonts w:hint="eastAsia"/>
          <w:lang w:val="el-GR"/>
        </w:rPr>
        <w:t>αυτής</w:t>
      </w:r>
      <w:r w:rsidRPr="007E31B4">
        <w:rPr>
          <w:lang w:val="el-GR"/>
        </w:rPr>
        <w:t xml:space="preserve"> </w:t>
      </w:r>
      <w:r w:rsidRPr="007E31B4">
        <w:rPr>
          <w:rFonts w:hint="eastAsia"/>
          <w:lang w:val="el-GR"/>
        </w:rPr>
        <w:t>και</w:t>
      </w:r>
    </w:p>
    <w:p w14:paraId="47CE4ADD" w14:textId="5EEE7A10" w:rsidR="00FC1B9E" w:rsidRPr="007E31B4" w:rsidRDefault="00FC1B9E" w:rsidP="00821852">
      <w:pPr>
        <w:rPr>
          <w:lang w:val="el-GR"/>
        </w:rPr>
      </w:pPr>
      <w:r w:rsidRPr="007E31B4">
        <w:rPr>
          <w:rFonts w:hint="eastAsia"/>
          <w:lang w:val="el-GR"/>
        </w:rPr>
        <w:t>β</w:t>
      </w:r>
      <w:r w:rsidRPr="007E31B4">
        <w:rPr>
          <w:lang w:val="el-GR"/>
        </w:rPr>
        <w:t xml:space="preserve">) </w:t>
      </w:r>
      <w:r w:rsidRPr="007E31B4">
        <w:rPr>
          <w:rFonts w:hint="eastAsia"/>
          <w:lang w:val="el-GR"/>
        </w:rPr>
        <w:t>απόρριψης</w:t>
      </w:r>
      <w:r w:rsidRPr="007E31B4">
        <w:rPr>
          <w:lang w:val="el-GR"/>
        </w:rPr>
        <w:t xml:space="preserve"> </w:t>
      </w:r>
      <w:r w:rsidRPr="007E31B4">
        <w:rPr>
          <w:rFonts w:hint="eastAsia"/>
          <w:lang w:val="el-GR"/>
        </w:rPr>
        <w:t>της</w:t>
      </w:r>
      <w:r w:rsidRPr="007E31B4">
        <w:rPr>
          <w:lang w:val="el-GR"/>
        </w:rPr>
        <w:t xml:space="preserve"> </w:t>
      </w:r>
      <w:r w:rsidRPr="007E31B4">
        <w:rPr>
          <w:rFonts w:hint="eastAsia"/>
          <w:lang w:val="el-GR"/>
        </w:rPr>
        <w:t>προσφοράς</w:t>
      </w:r>
      <w:r w:rsidRPr="007E31B4">
        <w:rPr>
          <w:lang w:val="el-GR"/>
        </w:rPr>
        <w:t xml:space="preserve"> </w:t>
      </w:r>
      <w:r w:rsidRPr="007E31B4">
        <w:rPr>
          <w:rFonts w:hint="eastAsia"/>
          <w:lang w:val="el-GR"/>
        </w:rPr>
        <w:t>τους</w:t>
      </w:r>
      <w:r w:rsidRPr="007E31B4">
        <w:rPr>
          <w:lang w:val="el-GR"/>
        </w:rPr>
        <w:t xml:space="preserve"> </w:t>
      </w:r>
      <w:r w:rsidRPr="007E31B4">
        <w:rPr>
          <w:rFonts w:hint="eastAsia"/>
          <w:lang w:val="el-GR"/>
        </w:rPr>
        <w:t>και</w:t>
      </w:r>
      <w:r w:rsidRPr="007E31B4">
        <w:rPr>
          <w:lang w:val="el-GR"/>
        </w:rPr>
        <w:t xml:space="preserve"> </w:t>
      </w:r>
      <w:r w:rsidRPr="007E31B4">
        <w:rPr>
          <w:rFonts w:hint="eastAsia"/>
          <w:lang w:val="el-GR"/>
        </w:rPr>
        <w:t>εφόσον</w:t>
      </w:r>
      <w:r w:rsidRPr="007E31B4">
        <w:rPr>
          <w:lang w:val="el-GR"/>
        </w:rPr>
        <w:t xml:space="preserve"> </w:t>
      </w:r>
      <w:r w:rsidRPr="007E31B4">
        <w:rPr>
          <w:rFonts w:hint="eastAsia"/>
          <w:lang w:val="el-GR"/>
        </w:rPr>
        <w:t>δεν</w:t>
      </w:r>
      <w:r w:rsidRPr="007E31B4">
        <w:rPr>
          <w:lang w:val="el-GR"/>
        </w:rPr>
        <w:t xml:space="preserve"> </w:t>
      </w:r>
      <w:r w:rsidRPr="007E31B4">
        <w:rPr>
          <w:rFonts w:hint="eastAsia"/>
          <w:lang w:val="el-GR"/>
        </w:rPr>
        <w:t>έχει</w:t>
      </w:r>
      <w:r w:rsidRPr="007E31B4">
        <w:rPr>
          <w:lang w:val="el-GR"/>
        </w:rPr>
        <w:t xml:space="preserve"> </w:t>
      </w:r>
      <w:r w:rsidRPr="007E31B4">
        <w:rPr>
          <w:rFonts w:hint="eastAsia"/>
          <w:lang w:val="el-GR"/>
        </w:rPr>
        <w:t>ασκηθεί</w:t>
      </w:r>
      <w:r w:rsidRPr="007E31B4">
        <w:rPr>
          <w:lang w:val="el-GR"/>
        </w:rPr>
        <w:t xml:space="preserve"> </w:t>
      </w:r>
      <w:r w:rsidRPr="007E31B4">
        <w:rPr>
          <w:rFonts w:hint="eastAsia"/>
          <w:lang w:val="el-GR"/>
        </w:rPr>
        <w:t>ενδικοφανής</w:t>
      </w:r>
      <w:r w:rsidRPr="007E31B4">
        <w:rPr>
          <w:lang w:val="el-GR"/>
        </w:rPr>
        <w:t xml:space="preserve"> </w:t>
      </w:r>
      <w:r w:rsidRPr="007E31B4">
        <w:rPr>
          <w:rFonts w:hint="eastAsia"/>
          <w:lang w:val="el-GR"/>
        </w:rPr>
        <w:t>προσφυγή</w:t>
      </w:r>
      <w:r w:rsidRPr="007E31B4">
        <w:rPr>
          <w:lang w:val="el-GR"/>
        </w:rPr>
        <w:t xml:space="preserve"> </w:t>
      </w:r>
      <w:r w:rsidRPr="007E31B4">
        <w:rPr>
          <w:rFonts w:hint="eastAsia"/>
          <w:lang w:val="el-GR"/>
        </w:rPr>
        <w:t>ή</w:t>
      </w:r>
      <w:r w:rsidRPr="007E31B4">
        <w:rPr>
          <w:lang w:val="el-GR"/>
        </w:rPr>
        <w:t xml:space="preserve"> </w:t>
      </w:r>
      <w:r w:rsidRPr="007E31B4">
        <w:rPr>
          <w:rFonts w:hint="eastAsia"/>
          <w:lang w:val="el-GR"/>
        </w:rPr>
        <w:t>ένδικο</w:t>
      </w:r>
      <w:r w:rsidRPr="007E31B4">
        <w:rPr>
          <w:lang w:val="el-GR"/>
        </w:rPr>
        <w:t xml:space="preserve"> </w:t>
      </w:r>
      <w:r w:rsidRPr="007E31B4">
        <w:rPr>
          <w:rFonts w:hint="eastAsia"/>
          <w:lang w:val="el-GR"/>
        </w:rPr>
        <w:t>βοήθημα</w:t>
      </w:r>
      <w:r w:rsidRPr="007E31B4">
        <w:rPr>
          <w:lang w:val="el-GR"/>
        </w:rPr>
        <w:t xml:space="preserve"> </w:t>
      </w:r>
      <w:r w:rsidRPr="007E31B4">
        <w:rPr>
          <w:rFonts w:hint="eastAsia"/>
          <w:lang w:val="el-GR"/>
        </w:rPr>
        <w:t>ή</w:t>
      </w:r>
      <w:r w:rsidRPr="007E31B4">
        <w:rPr>
          <w:lang w:val="el-GR"/>
        </w:rPr>
        <w:t xml:space="preserve"> </w:t>
      </w:r>
      <w:r w:rsidRPr="007E31B4">
        <w:rPr>
          <w:rFonts w:hint="eastAsia"/>
          <w:lang w:val="el-GR"/>
        </w:rPr>
        <w:t>έχει</w:t>
      </w:r>
      <w:r w:rsidRPr="007E31B4">
        <w:rPr>
          <w:lang w:val="el-GR"/>
        </w:rPr>
        <w:t xml:space="preserve"> </w:t>
      </w:r>
      <w:r w:rsidRPr="007E31B4">
        <w:rPr>
          <w:rFonts w:hint="eastAsia"/>
          <w:lang w:val="el-GR"/>
        </w:rPr>
        <w:t>εκπνεύσει</w:t>
      </w:r>
      <w:r w:rsidRPr="007E31B4">
        <w:rPr>
          <w:lang w:val="el-GR"/>
        </w:rPr>
        <w:t xml:space="preserve"> </w:t>
      </w:r>
      <w:r w:rsidRPr="007E31B4">
        <w:rPr>
          <w:rFonts w:hint="eastAsia"/>
          <w:lang w:val="el-GR"/>
        </w:rPr>
        <w:t>άπρακτη</w:t>
      </w:r>
      <w:r w:rsidRPr="007E31B4">
        <w:rPr>
          <w:lang w:val="el-GR"/>
        </w:rPr>
        <w:t xml:space="preserve"> </w:t>
      </w:r>
      <w:r w:rsidRPr="007E31B4">
        <w:rPr>
          <w:rFonts w:hint="eastAsia"/>
          <w:lang w:val="el-GR"/>
        </w:rPr>
        <w:t>η</w:t>
      </w:r>
      <w:r w:rsidRPr="007E31B4">
        <w:rPr>
          <w:lang w:val="el-GR"/>
        </w:rPr>
        <w:t xml:space="preserve"> </w:t>
      </w:r>
      <w:r w:rsidRPr="007E31B4">
        <w:rPr>
          <w:rFonts w:hint="eastAsia"/>
          <w:lang w:val="el-GR"/>
        </w:rPr>
        <w:t>προθεσμία</w:t>
      </w:r>
      <w:r w:rsidRPr="007E31B4">
        <w:rPr>
          <w:lang w:val="el-GR"/>
        </w:rPr>
        <w:t xml:space="preserve"> </w:t>
      </w:r>
      <w:r w:rsidRPr="007E31B4">
        <w:rPr>
          <w:rFonts w:hint="eastAsia"/>
          <w:lang w:val="el-GR"/>
        </w:rPr>
        <w:t>άσκησης</w:t>
      </w:r>
      <w:r w:rsidRPr="007E31B4">
        <w:rPr>
          <w:lang w:val="el-GR"/>
        </w:rPr>
        <w:t xml:space="preserve"> </w:t>
      </w:r>
      <w:r w:rsidRPr="007E31B4">
        <w:rPr>
          <w:rFonts w:hint="eastAsia"/>
          <w:lang w:val="el-GR"/>
        </w:rPr>
        <w:t>ενδικοφανούς</w:t>
      </w:r>
      <w:r w:rsidRPr="007E31B4">
        <w:rPr>
          <w:lang w:val="el-GR"/>
        </w:rPr>
        <w:t xml:space="preserve"> </w:t>
      </w:r>
      <w:r w:rsidRPr="007E31B4">
        <w:rPr>
          <w:rFonts w:hint="eastAsia"/>
          <w:lang w:val="el-GR"/>
        </w:rPr>
        <w:t>προσφυγής</w:t>
      </w:r>
      <w:r w:rsidRPr="007E31B4">
        <w:rPr>
          <w:lang w:val="el-GR"/>
        </w:rPr>
        <w:t xml:space="preserve"> </w:t>
      </w:r>
      <w:r w:rsidRPr="007E31B4">
        <w:rPr>
          <w:rFonts w:hint="eastAsia"/>
          <w:lang w:val="el-GR"/>
        </w:rPr>
        <w:t>ή</w:t>
      </w:r>
      <w:r w:rsidR="00E26729" w:rsidRPr="007E31B4">
        <w:rPr>
          <w:lang w:val="el-GR"/>
        </w:rPr>
        <w:t xml:space="preserve"> </w:t>
      </w:r>
      <w:r w:rsidRPr="007E31B4">
        <w:rPr>
          <w:rFonts w:hint="eastAsia"/>
          <w:lang w:val="el-GR"/>
        </w:rPr>
        <w:t>ενδίκων</w:t>
      </w:r>
      <w:r w:rsidRPr="007E31B4">
        <w:rPr>
          <w:lang w:val="el-GR"/>
        </w:rPr>
        <w:t xml:space="preserve"> </w:t>
      </w:r>
      <w:r w:rsidRPr="007E31B4">
        <w:rPr>
          <w:rFonts w:hint="eastAsia"/>
          <w:lang w:val="el-GR"/>
        </w:rPr>
        <w:t>βοηθημάτων</w:t>
      </w:r>
      <w:r w:rsidRPr="007E31B4">
        <w:rPr>
          <w:lang w:val="el-GR"/>
        </w:rPr>
        <w:t xml:space="preserve"> </w:t>
      </w:r>
      <w:r w:rsidRPr="007E31B4">
        <w:rPr>
          <w:rFonts w:hint="eastAsia"/>
          <w:lang w:val="el-GR"/>
        </w:rPr>
        <w:t>ή</w:t>
      </w:r>
      <w:r w:rsidRPr="007E31B4">
        <w:rPr>
          <w:lang w:val="el-GR"/>
        </w:rPr>
        <w:t xml:space="preserve"> </w:t>
      </w:r>
      <w:r w:rsidRPr="007E31B4">
        <w:rPr>
          <w:rFonts w:hint="eastAsia"/>
          <w:lang w:val="el-GR"/>
        </w:rPr>
        <w:t>έχει</w:t>
      </w:r>
      <w:r w:rsidRPr="007E31B4">
        <w:rPr>
          <w:lang w:val="el-GR"/>
        </w:rPr>
        <w:t xml:space="preserve"> </w:t>
      </w:r>
      <w:r w:rsidRPr="007E31B4">
        <w:rPr>
          <w:rFonts w:hint="eastAsia"/>
          <w:lang w:val="el-GR"/>
        </w:rPr>
        <w:t>λάβει</w:t>
      </w:r>
      <w:r w:rsidRPr="007E31B4">
        <w:rPr>
          <w:lang w:val="el-GR"/>
        </w:rPr>
        <w:t xml:space="preserve"> </w:t>
      </w:r>
      <w:r w:rsidRPr="007E31B4">
        <w:rPr>
          <w:rFonts w:hint="eastAsia"/>
          <w:lang w:val="el-GR"/>
        </w:rPr>
        <w:t>χώρα</w:t>
      </w:r>
      <w:r w:rsidRPr="007E31B4">
        <w:rPr>
          <w:lang w:val="el-GR"/>
        </w:rPr>
        <w:t xml:space="preserve"> </w:t>
      </w:r>
      <w:r w:rsidRPr="007E31B4">
        <w:rPr>
          <w:rFonts w:hint="eastAsia"/>
          <w:lang w:val="el-GR"/>
        </w:rPr>
        <w:t>παραίτηση</w:t>
      </w:r>
      <w:r w:rsidRPr="007E31B4">
        <w:rPr>
          <w:lang w:val="el-GR"/>
        </w:rPr>
        <w:t xml:space="preserve"> </w:t>
      </w:r>
      <w:r w:rsidRPr="007E31B4">
        <w:rPr>
          <w:rFonts w:hint="eastAsia"/>
          <w:lang w:val="el-GR"/>
        </w:rPr>
        <w:t>από</w:t>
      </w:r>
      <w:r w:rsidRPr="007E31B4">
        <w:rPr>
          <w:lang w:val="el-GR"/>
        </w:rPr>
        <w:t xml:space="preserve"> </w:t>
      </w:r>
      <w:r w:rsidRPr="007E31B4">
        <w:rPr>
          <w:rFonts w:hint="eastAsia"/>
          <w:lang w:val="el-GR"/>
        </w:rPr>
        <w:t>το</w:t>
      </w:r>
      <w:r w:rsidRPr="007E31B4">
        <w:rPr>
          <w:lang w:val="el-GR"/>
        </w:rPr>
        <w:t xml:space="preserve"> </w:t>
      </w:r>
      <w:r w:rsidRPr="007E31B4">
        <w:rPr>
          <w:rFonts w:hint="eastAsia"/>
          <w:lang w:val="el-GR"/>
        </w:rPr>
        <w:t>δικαίωμα</w:t>
      </w:r>
      <w:r w:rsidRPr="007E31B4">
        <w:rPr>
          <w:lang w:val="el-GR"/>
        </w:rPr>
        <w:t xml:space="preserve"> </w:t>
      </w:r>
      <w:r w:rsidRPr="007E31B4">
        <w:rPr>
          <w:rFonts w:hint="eastAsia"/>
          <w:lang w:val="el-GR"/>
        </w:rPr>
        <w:t>άσκησης</w:t>
      </w:r>
      <w:r w:rsidRPr="007E31B4">
        <w:rPr>
          <w:lang w:val="el-GR"/>
        </w:rPr>
        <w:t xml:space="preserve"> </w:t>
      </w:r>
      <w:r w:rsidRPr="007E31B4">
        <w:rPr>
          <w:rFonts w:hint="eastAsia"/>
          <w:lang w:val="el-GR"/>
        </w:rPr>
        <w:t>αυτών</w:t>
      </w:r>
      <w:r w:rsidRPr="007E31B4">
        <w:rPr>
          <w:lang w:val="el-GR"/>
        </w:rPr>
        <w:t xml:space="preserve"> </w:t>
      </w:r>
      <w:r w:rsidRPr="007E31B4">
        <w:rPr>
          <w:rFonts w:hint="eastAsia"/>
          <w:lang w:val="el-GR"/>
        </w:rPr>
        <w:t>ή</w:t>
      </w:r>
      <w:r w:rsidRPr="007E31B4">
        <w:rPr>
          <w:lang w:val="el-GR"/>
        </w:rPr>
        <w:t xml:space="preserve"> </w:t>
      </w:r>
      <w:r w:rsidRPr="007E31B4">
        <w:rPr>
          <w:rFonts w:hint="eastAsia"/>
          <w:lang w:val="el-GR"/>
        </w:rPr>
        <w:t>αυτά</w:t>
      </w:r>
      <w:r w:rsidRPr="007E31B4">
        <w:rPr>
          <w:lang w:val="el-GR"/>
        </w:rPr>
        <w:t xml:space="preserve"> </w:t>
      </w:r>
      <w:r w:rsidRPr="007E31B4">
        <w:rPr>
          <w:rFonts w:hint="eastAsia"/>
          <w:lang w:val="el-GR"/>
        </w:rPr>
        <w:t>έχουν</w:t>
      </w:r>
      <w:r w:rsidRPr="007E31B4">
        <w:rPr>
          <w:lang w:val="el-GR"/>
        </w:rPr>
        <w:t xml:space="preserve"> </w:t>
      </w:r>
      <w:r w:rsidRPr="007E31B4">
        <w:rPr>
          <w:rFonts w:hint="eastAsia"/>
          <w:lang w:val="el-GR"/>
        </w:rPr>
        <w:t>απορριφθεί</w:t>
      </w:r>
      <w:r w:rsidRPr="007E31B4">
        <w:rPr>
          <w:lang w:val="el-GR"/>
        </w:rPr>
        <w:t xml:space="preserve"> </w:t>
      </w:r>
      <w:r w:rsidRPr="007E31B4">
        <w:rPr>
          <w:rFonts w:hint="eastAsia"/>
          <w:lang w:val="el-GR"/>
        </w:rPr>
        <w:t>αμετακλήτως</w:t>
      </w:r>
      <w:r w:rsidRPr="007E31B4">
        <w:rPr>
          <w:lang w:val="el-GR"/>
        </w:rPr>
        <w:t>.</w:t>
      </w:r>
    </w:p>
    <w:p w14:paraId="5D371855" w14:textId="77777777" w:rsidR="00DB2BAF" w:rsidRPr="007E31B4" w:rsidRDefault="00DB2BAF" w:rsidP="00821852">
      <w:pPr>
        <w:rPr>
          <w:lang w:val="el-GR"/>
        </w:rPr>
      </w:pPr>
    </w:p>
    <w:p w14:paraId="501AD999" w14:textId="5A7AD86B" w:rsidR="00C32872" w:rsidRPr="007E31B4" w:rsidRDefault="003355E7">
      <w:pPr>
        <w:rPr>
          <w:lang w:val="el-GR"/>
        </w:rPr>
      </w:pPr>
      <w:r w:rsidRPr="007E31B4">
        <w:rPr>
          <w:rStyle w:val="Heading4Char"/>
          <w:rFonts w:ascii="Tahoma" w:hAnsi="Tahoma" w:cs="Tahoma"/>
          <w:sz w:val="22"/>
          <w:szCs w:val="22"/>
          <w:lang w:val="el-GR"/>
        </w:rPr>
        <w:t>2.2.2.3.</w:t>
      </w:r>
      <w:r w:rsidRPr="007E31B4">
        <w:rPr>
          <w:lang w:val="el-GR"/>
        </w:rPr>
        <w:t xml:space="preserve"> Η εγγύηση συμμετοχής καταπίπτει, </w:t>
      </w:r>
      <w:r w:rsidR="00C32872" w:rsidRPr="007E31B4">
        <w:rPr>
          <w:lang w:val="el-GR"/>
        </w:rPr>
        <w:t>εά</w:t>
      </w:r>
      <w:r w:rsidRPr="007E31B4">
        <w:rPr>
          <w:lang w:val="el-GR"/>
        </w:rPr>
        <w:t xml:space="preserve">ν ο προσφέρων </w:t>
      </w:r>
      <w:r w:rsidR="00C32872" w:rsidRPr="007E31B4">
        <w:rPr>
          <w:lang w:val="el-GR"/>
        </w:rPr>
        <w:t xml:space="preserve">α) </w:t>
      </w:r>
      <w:r w:rsidRPr="007E31B4">
        <w:rPr>
          <w:lang w:val="el-GR"/>
        </w:rPr>
        <w:t xml:space="preserve">αποσύρει την προσφορά του κατά τη διάρκεια ισχύος αυτής, </w:t>
      </w:r>
      <w:r w:rsidR="00C32872" w:rsidRPr="007E31B4">
        <w:rPr>
          <w:lang w:val="el-GR"/>
        </w:rPr>
        <w:t>β) παρέχει, εν γνώσει του, ψευδή στοιχεία ή πληροφορίες που αναφέρονται στις παραγράφους</w:t>
      </w:r>
      <w:r w:rsidR="00C32872" w:rsidRPr="007E31B4" w:rsidDel="00C32872">
        <w:rPr>
          <w:lang w:val="el-GR"/>
        </w:rPr>
        <w:t xml:space="preserve"> </w:t>
      </w:r>
      <w:r w:rsidR="006607CE" w:rsidRPr="007E31B4">
        <w:rPr>
          <w:lang w:val="el-GR"/>
        </w:rPr>
        <w:fldChar w:fldCharType="begin"/>
      </w:r>
      <w:r w:rsidR="006607CE" w:rsidRPr="007E31B4">
        <w:rPr>
          <w:lang w:val="el-GR"/>
        </w:rPr>
        <w:instrText xml:space="preserve"> REF _Ref496541742 \r \h </w:instrText>
      </w:r>
      <w:r w:rsidR="00DF02B0" w:rsidRPr="007E31B4">
        <w:rPr>
          <w:lang w:val="el-GR"/>
        </w:rPr>
        <w:instrText xml:space="preserve"> \* MERGEFORMAT </w:instrText>
      </w:r>
      <w:r w:rsidR="006607CE" w:rsidRPr="007E31B4">
        <w:rPr>
          <w:lang w:val="el-GR"/>
        </w:rPr>
      </w:r>
      <w:r w:rsidR="006607CE" w:rsidRPr="007E31B4">
        <w:rPr>
          <w:lang w:val="el-GR"/>
        </w:rPr>
        <w:fldChar w:fldCharType="separate"/>
      </w:r>
      <w:r w:rsidR="00096E40">
        <w:rPr>
          <w:lang w:val="el-GR"/>
        </w:rPr>
        <w:t>2.2.3</w:t>
      </w:r>
      <w:r w:rsidR="006607CE" w:rsidRPr="007E31B4">
        <w:rPr>
          <w:lang w:val="el-GR"/>
        </w:rPr>
        <w:fldChar w:fldCharType="end"/>
      </w:r>
      <w:r w:rsidRPr="007E31B4">
        <w:rPr>
          <w:lang w:val="el-GR"/>
        </w:rPr>
        <w:t xml:space="preserve"> έως </w:t>
      </w:r>
      <w:r w:rsidR="006607CE" w:rsidRPr="007E31B4">
        <w:rPr>
          <w:lang w:val="el-GR"/>
        </w:rPr>
        <w:fldChar w:fldCharType="begin"/>
      </w:r>
      <w:r w:rsidR="006607CE" w:rsidRPr="007E31B4">
        <w:rPr>
          <w:lang w:val="el-GR"/>
        </w:rPr>
        <w:instrText xml:space="preserve"> REF _Ref496541700 \r \h </w:instrText>
      </w:r>
      <w:r w:rsidR="00DF02B0" w:rsidRPr="007E31B4">
        <w:rPr>
          <w:lang w:val="el-GR"/>
        </w:rPr>
        <w:instrText xml:space="preserve"> \* MERGEFORMAT </w:instrText>
      </w:r>
      <w:r w:rsidR="006607CE" w:rsidRPr="007E31B4">
        <w:rPr>
          <w:lang w:val="el-GR"/>
        </w:rPr>
      </w:r>
      <w:r w:rsidR="006607CE" w:rsidRPr="007E31B4">
        <w:rPr>
          <w:lang w:val="el-GR"/>
        </w:rPr>
        <w:fldChar w:fldCharType="separate"/>
      </w:r>
      <w:r w:rsidR="00096E40">
        <w:rPr>
          <w:lang w:val="el-GR"/>
        </w:rPr>
        <w:t>2.2.8</w:t>
      </w:r>
      <w:r w:rsidR="006607CE" w:rsidRPr="007E31B4">
        <w:rPr>
          <w:lang w:val="el-GR"/>
        </w:rPr>
        <w:fldChar w:fldCharType="end"/>
      </w:r>
      <w:r w:rsidR="00D643F1" w:rsidRPr="007E31B4">
        <w:rPr>
          <w:lang w:val="el-GR"/>
        </w:rPr>
        <w:t xml:space="preserve"> «</w:t>
      </w:r>
      <w:r w:rsidR="000E2093" w:rsidRPr="007E31B4">
        <w:rPr>
          <w:lang w:val="el-GR"/>
        </w:rPr>
        <w:t>Σ</w:t>
      </w:r>
      <w:r w:rsidR="00D643F1" w:rsidRPr="007E31B4">
        <w:rPr>
          <w:lang w:val="el-GR"/>
        </w:rPr>
        <w:t>τήριξη στην ικανότητα τρίτων – Υπεργολαβία»</w:t>
      </w:r>
      <w:r w:rsidR="00E1337D" w:rsidRPr="007E31B4">
        <w:rPr>
          <w:lang w:val="el-GR"/>
        </w:rPr>
        <w:t xml:space="preserve"> </w:t>
      </w:r>
      <w:r w:rsidR="00673490" w:rsidRPr="007E31B4">
        <w:rPr>
          <w:lang w:val="el-GR"/>
        </w:rPr>
        <w:t>της παρούσας</w:t>
      </w:r>
      <w:r w:rsidR="00C9170E" w:rsidRPr="007E31B4">
        <w:rPr>
          <w:lang w:val="el-GR"/>
        </w:rPr>
        <w:t>,</w:t>
      </w:r>
      <w:r w:rsidR="00673490" w:rsidRPr="007E31B4">
        <w:rPr>
          <w:lang w:val="el-GR"/>
        </w:rPr>
        <w:t xml:space="preserve"> </w:t>
      </w:r>
      <w:r w:rsidR="00C32872" w:rsidRPr="007E31B4">
        <w:rPr>
          <w:lang w:val="el-GR"/>
        </w:rPr>
        <w:t xml:space="preserve">γ) </w:t>
      </w:r>
      <w:r w:rsidRPr="007E31B4">
        <w:rPr>
          <w:lang w:val="el-GR"/>
        </w:rPr>
        <w:t>δεν προσκομίσει εγκαίρως τα προβλεπόμενα από την παρούσα δικαιολογητικά</w:t>
      </w:r>
      <w:r w:rsidR="00C32872" w:rsidRPr="007E31B4">
        <w:rPr>
          <w:lang w:val="el-GR"/>
        </w:rPr>
        <w:t xml:space="preserve"> (παρ. </w:t>
      </w:r>
      <w:r w:rsidR="00C32872" w:rsidRPr="007E31B4">
        <w:rPr>
          <w:lang w:val="el-GR"/>
        </w:rPr>
        <w:fldChar w:fldCharType="begin"/>
      </w:r>
      <w:r w:rsidR="00C32872" w:rsidRPr="007E31B4">
        <w:rPr>
          <w:lang w:val="el-GR"/>
        </w:rPr>
        <w:instrText xml:space="preserve"> REF _Ref40957856 \r \h </w:instrText>
      </w:r>
      <w:r w:rsidR="007E31B4">
        <w:rPr>
          <w:lang w:val="el-GR"/>
        </w:rPr>
        <w:instrText xml:space="preserve"> \* MERGEFORMAT </w:instrText>
      </w:r>
      <w:r w:rsidR="00C32872" w:rsidRPr="007E31B4">
        <w:rPr>
          <w:lang w:val="el-GR"/>
        </w:rPr>
      </w:r>
      <w:r w:rsidR="00C32872" w:rsidRPr="007E31B4">
        <w:rPr>
          <w:lang w:val="el-GR"/>
        </w:rPr>
        <w:fldChar w:fldCharType="separate"/>
      </w:r>
      <w:r w:rsidR="00096E40">
        <w:rPr>
          <w:lang w:val="el-GR"/>
        </w:rPr>
        <w:t>2.2.9.2</w:t>
      </w:r>
      <w:r w:rsidR="00C32872" w:rsidRPr="007E31B4">
        <w:rPr>
          <w:lang w:val="el-GR"/>
        </w:rPr>
        <w:fldChar w:fldCharType="end"/>
      </w:r>
      <w:r w:rsidR="00C32872" w:rsidRPr="007E31B4">
        <w:rPr>
          <w:lang w:val="el-GR"/>
        </w:rPr>
        <w:t xml:space="preserve"> &amp; </w:t>
      </w:r>
      <w:r w:rsidR="00C32872" w:rsidRPr="007E31B4">
        <w:rPr>
          <w:lang w:val="el-GR"/>
        </w:rPr>
        <w:fldChar w:fldCharType="begin"/>
      </w:r>
      <w:r w:rsidR="00C32872" w:rsidRPr="007E31B4">
        <w:rPr>
          <w:lang w:val="el-GR"/>
        </w:rPr>
        <w:instrText xml:space="preserve"> REF _Ref67613215 \r \h </w:instrText>
      </w:r>
      <w:r w:rsidR="007E31B4">
        <w:rPr>
          <w:lang w:val="el-GR"/>
        </w:rPr>
        <w:instrText xml:space="preserve"> \* MERGEFORMAT </w:instrText>
      </w:r>
      <w:r w:rsidR="00C32872" w:rsidRPr="007E31B4">
        <w:rPr>
          <w:lang w:val="el-GR"/>
        </w:rPr>
      </w:r>
      <w:r w:rsidR="00C32872" w:rsidRPr="007E31B4">
        <w:rPr>
          <w:lang w:val="el-GR"/>
        </w:rPr>
        <w:fldChar w:fldCharType="separate"/>
      </w:r>
      <w:r w:rsidR="00096E40">
        <w:rPr>
          <w:lang w:val="el-GR"/>
        </w:rPr>
        <w:t>3.2</w:t>
      </w:r>
      <w:r w:rsidR="00C32872" w:rsidRPr="007E31B4">
        <w:rPr>
          <w:lang w:val="el-GR"/>
        </w:rPr>
        <w:fldChar w:fldCharType="end"/>
      </w:r>
      <w:r w:rsidR="00C32872" w:rsidRPr="007E31B4">
        <w:rPr>
          <w:lang w:val="el-GR"/>
        </w:rPr>
        <w:t xml:space="preserve">) </w:t>
      </w:r>
      <w:r w:rsidRPr="007E31B4">
        <w:rPr>
          <w:lang w:val="el-GR"/>
        </w:rPr>
        <w:t xml:space="preserve"> ή </w:t>
      </w:r>
      <w:r w:rsidR="00C32872" w:rsidRPr="007E31B4">
        <w:rPr>
          <w:lang w:val="el-GR"/>
        </w:rPr>
        <w:t xml:space="preserve">δ) </w:t>
      </w:r>
      <w:r w:rsidRPr="007E31B4">
        <w:rPr>
          <w:lang w:val="el-GR"/>
        </w:rPr>
        <w:t>δεν προσέλθει εγκαίρως για υπογραφή της σύμβαση</w:t>
      </w:r>
      <w:r w:rsidR="00C32872" w:rsidRPr="007E31B4">
        <w:rPr>
          <w:lang w:val="el-GR"/>
        </w:rPr>
        <w:t xml:space="preserve">ς,  ε) υποβάλει μη κατάλληλη προσφορά, </w:t>
      </w:r>
      <w:r w:rsidR="00E23534" w:rsidRPr="007E31B4">
        <w:rPr>
          <w:lang w:val="el-GR"/>
        </w:rPr>
        <w:t>κατά</w:t>
      </w:r>
      <w:r w:rsidR="00C32872" w:rsidRPr="007E31B4">
        <w:rPr>
          <w:lang w:val="el-GR"/>
        </w:rPr>
        <w:t xml:space="preserve">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sidRPr="007E31B4">
        <w:rPr>
          <w:lang w:val="el-GR"/>
        </w:rPr>
        <w:fldChar w:fldCharType="begin"/>
      </w:r>
      <w:r w:rsidR="00C32872" w:rsidRPr="007E31B4">
        <w:rPr>
          <w:lang w:val="el-GR"/>
        </w:rPr>
        <w:instrText xml:space="preserve"> REF _Ref67613215 \r \h </w:instrText>
      </w:r>
      <w:r w:rsidR="007E31B4">
        <w:rPr>
          <w:lang w:val="el-GR"/>
        </w:rPr>
        <w:instrText xml:space="preserve"> \* MERGEFORMAT </w:instrText>
      </w:r>
      <w:r w:rsidR="00C32872" w:rsidRPr="007E31B4">
        <w:rPr>
          <w:lang w:val="el-GR"/>
        </w:rPr>
      </w:r>
      <w:r w:rsidR="00C32872" w:rsidRPr="007E31B4">
        <w:rPr>
          <w:lang w:val="el-GR"/>
        </w:rPr>
        <w:fldChar w:fldCharType="separate"/>
      </w:r>
      <w:r w:rsidR="00096E40">
        <w:rPr>
          <w:lang w:val="el-GR"/>
        </w:rPr>
        <w:t>3.2</w:t>
      </w:r>
      <w:r w:rsidR="00C32872" w:rsidRPr="007E31B4">
        <w:rPr>
          <w:lang w:val="el-GR"/>
        </w:rPr>
        <w:fldChar w:fldCharType="end"/>
      </w:r>
      <w:r w:rsidR="00C32872" w:rsidRPr="007E31B4">
        <w:rPr>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w:t>
      </w:r>
      <w:r w:rsidR="00E23534" w:rsidRPr="007E31B4">
        <w:rPr>
          <w:lang w:val="el-GR"/>
        </w:rPr>
        <w:t>τ</w:t>
      </w:r>
      <w:r w:rsidR="00C32872" w:rsidRPr="007E31B4">
        <w:rPr>
          <w:lang w:val="el-GR"/>
        </w:rPr>
        <w:t xml:space="preserve">ηκαν νομίμως και εμπροθέσμως, δεν αποδεικνύεται η μη συνδρομή των λόγων αποκλεισμού της παραγράφου </w:t>
      </w:r>
      <w:r w:rsidR="00C32872" w:rsidRPr="007E31B4">
        <w:rPr>
          <w:lang w:val="el-GR"/>
        </w:rPr>
        <w:fldChar w:fldCharType="begin"/>
      </w:r>
      <w:r w:rsidR="00C32872" w:rsidRPr="007E31B4">
        <w:rPr>
          <w:lang w:val="el-GR"/>
        </w:rPr>
        <w:instrText xml:space="preserve"> REF _Ref496541356 \r \h </w:instrText>
      </w:r>
      <w:r w:rsidR="007E31B4">
        <w:rPr>
          <w:lang w:val="el-GR"/>
        </w:rPr>
        <w:instrText xml:space="preserve"> \* MERGEFORMAT </w:instrText>
      </w:r>
      <w:r w:rsidR="00C32872" w:rsidRPr="007E31B4">
        <w:rPr>
          <w:lang w:val="el-GR"/>
        </w:rPr>
      </w:r>
      <w:r w:rsidR="00C32872" w:rsidRPr="007E31B4">
        <w:rPr>
          <w:lang w:val="el-GR"/>
        </w:rPr>
        <w:fldChar w:fldCharType="separate"/>
      </w:r>
      <w:r w:rsidR="00096E40">
        <w:rPr>
          <w:lang w:val="el-GR"/>
        </w:rPr>
        <w:t>2.2.3</w:t>
      </w:r>
      <w:r w:rsidR="00C32872" w:rsidRPr="007E31B4">
        <w:rPr>
          <w:lang w:val="el-GR"/>
        </w:rPr>
        <w:fldChar w:fldCharType="end"/>
      </w:r>
      <w:r w:rsidR="00586253" w:rsidRPr="007E31B4">
        <w:rPr>
          <w:lang w:val="el-GR"/>
        </w:rPr>
        <w:t xml:space="preserve"> </w:t>
      </w:r>
      <w:r w:rsidR="009A44E1" w:rsidRPr="007E31B4">
        <w:rPr>
          <w:lang w:val="el-GR"/>
        </w:rPr>
        <w:t xml:space="preserve">«Λόγοι αποκλεισμού» </w:t>
      </w:r>
      <w:r w:rsidR="00C32872" w:rsidRPr="007E31B4">
        <w:rPr>
          <w:lang w:val="el-GR"/>
        </w:rPr>
        <w:t>ή η πλήρωση μιας ή περισσότερων από τις απαιτήσεις των κριτηρίων ποιοτικής επιλογής.</w:t>
      </w:r>
    </w:p>
    <w:p w14:paraId="311AB034" w14:textId="77777777" w:rsidR="00C32872" w:rsidRPr="007E31B4" w:rsidRDefault="00C32872">
      <w:pPr>
        <w:rPr>
          <w:lang w:val="el-GR"/>
        </w:rPr>
      </w:pPr>
    </w:p>
    <w:p w14:paraId="67E68AC3" w14:textId="77777777" w:rsidR="008338F0" w:rsidRPr="007E31B4" w:rsidRDefault="003355E7" w:rsidP="0072750F">
      <w:pPr>
        <w:pStyle w:val="3"/>
        <w:ind w:left="1276"/>
        <w:rPr>
          <w:lang w:val="el-GR"/>
        </w:rPr>
      </w:pPr>
      <w:bookmarkStart w:id="94" w:name="_Ref496541356"/>
      <w:bookmarkStart w:id="95" w:name="_Ref496541742"/>
      <w:bookmarkStart w:id="96" w:name="_Ref496541775"/>
      <w:bookmarkStart w:id="97" w:name="_Ref496541863"/>
      <w:bookmarkStart w:id="98" w:name="_Toc97194273"/>
      <w:bookmarkStart w:id="99" w:name="_Toc97194423"/>
      <w:bookmarkStart w:id="100" w:name="_Toc202354664"/>
      <w:r w:rsidRPr="007E31B4">
        <w:rPr>
          <w:lang w:val="el-GR"/>
        </w:rPr>
        <w:t>Λόγοι αποκλεισμού</w:t>
      </w:r>
      <w:bookmarkEnd w:id="94"/>
      <w:bookmarkEnd w:id="95"/>
      <w:bookmarkEnd w:id="96"/>
      <w:bookmarkEnd w:id="97"/>
      <w:bookmarkEnd w:id="98"/>
      <w:bookmarkEnd w:id="99"/>
      <w:bookmarkEnd w:id="100"/>
      <w:r w:rsidRPr="007E31B4">
        <w:rPr>
          <w:lang w:val="el-GR"/>
        </w:rPr>
        <w:t xml:space="preserve"> </w:t>
      </w:r>
    </w:p>
    <w:p w14:paraId="12664CCF" w14:textId="283FB78D" w:rsidR="008338F0" w:rsidRPr="007E31B4" w:rsidRDefault="003355E7" w:rsidP="00B8545D">
      <w:pPr>
        <w:spacing w:before="240"/>
        <w:rPr>
          <w:lang w:val="el-GR"/>
        </w:rPr>
      </w:pPr>
      <w:r w:rsidRPr="007E31B4">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7E31B4" w:rsidRDefault="00E1337D" w:rsidP="00B0706E">
      <w:pPr>
        <w:pStyle w:val="aff"/>
        <w:numPr>
          <w:ilvl w:val="3"/>
          <w:numId w:val="14"/>
        </w:numPr>
        <w:spacing w:before="240"/>
        <w:ind w:left="0" w:firstLine="0"/>
        <w:rPr>
          <w:lang w:val="el-GR"/>
        </w:rPr>
      </w:pPr>
      <w:bookmarkStart w:id="101" w:name="_Ref496540567"/>
      <w:r w:rsidRPr="007E31B4">
        <w:rPr>
          <w:lang w:val="el-GR"/>
        </w:rPr>
        <w:t xml:space="preserve"> </w:t>
      </w:r>
      <w:bookmarkStart w:id="102" w:name="_Ref74507429"/>
      <w:r w:rsidR="003355E7" w:rsidRPr="007E31B4">
        <w:rPr>
          <w:lang w:val="el-GR"/>
        </w:rPr>
        <w:t xml:space="preserve">Όταν υπάρχει σε βάρος του </w:t>
      </w:r>
      <w:r w:rsidR="00DE31C0" w:rsidRPr="007E31B4">
        <w:rPr>
          <w:lang w:val="el-GR"/>
        </w:rPr>
        <w:t xml:space="preserve">αμετάκλητη </w:t>
      </w:r>
      <w:r w:rsidR="003355E7" w:rsidRPr="007E31B4">
        <w:rPr>
          <w:lang w:val="el-GR"/>
        </w:rPr>
        <w:t xml:space="preserve">καταδικαστική απόφαση για ένα από </w:t>
      </w:r>
      <w:r w:rsidR="00730200" w:rsidRPr="007E31B4">
        <w:rPr>
          <w:lang w:val="el-GR"/>
        </w:rPr>
        <w:t>τα ακόλουθα εγκλήματα</w:t>
      </w:r>
      <w:r w:rsidR="003355E7" w:rsidRPr="007E31B4">
        <w:rPr>
          <w:lang w:val="el-GR"/>
        </w:rPr>
        <w:t>:</w:t>
      </w:r>
      <w:bookmarkEnd w:id="101"/>
      <w:bookmarkEnd w:id="102"/>
      <w:r w:rsidR="003355E7" w:rsidRPr="007E31B4">
        <w:rPr>
          <w:lang w:val="el-GR"/>
        </w:rPr>
        <w:t xml:space="preserve"> </w:t>
      </w:r>
    </w:p>
    <w:p w14:paraId="255B9049" w14:textId="77777777" w:rsidR="00C908BD" w:rsidRPr="007E31B4" w:rsidRDefault="003355E7" w:rsidP="00C908BD">
      <w:pPr>
        <w:rPr>
          <w:lang w:val="el-GR"/>
        </w:rPr>
      </w:pPr>
      <w:r w:rsidRPr="007E31B4">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7E31B4">
        <w:t>L</w:t>
      </w:r>
      <w:r w:rsidRPr="007E31B4">
        <w:rPr>
          <w:lang w:val="el-GR"/>
        </w:rPr>
        <w:t xml:space="preserve"> 300 της 11.11.2008 σ.42</w:t>
      </w:r>
      <w:r w:rsidR="00C908BD" w:rsidRPr="007E31B4">
        <w:rPr>
          <w:lang w:val="el-GR"/>
        </w:rPr>
        <w:t xml:space="preserve"> και τα εγκλήματα του άρθρου 187 του Ποινικού Κώδικα (εγκληματική οργάνωση),</w:t>
      </w:r>
    </w:p>
    <w:p w14:paraId="44BB145D" w14:textId="77777777" w:rsidR="00105242" w:rsidRPr="007E31B4" w:rsidRDefault="003355E7" w:rsidP="00105242">
      <w:pPr>
        <w:rPr>
          <w:lang w:val="el-GR"/>
        </w:rPr>
      </w:pPr>
      <w:r w:rsidRPr="007E31B4">
        <w:rPr>
          <w:lang w:val="el-GR"/>
        </w:rPr>
        <w:t xml:space="preserve">β) </w:t>
      </w:r>
      <w:r w:rsidR="00105242" w:rsidRPr="007E31B4">
        <w:rPr>
          <w:lang w:val="el-GR"/>
        </w:rPr>
        <w:t xml:space="preserve">ενεργητική </w:t>
      </w:r>
      <w:r w:rsidRPr="007E31B4">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7E31B4">
        <w:t>C</w:t>
      </w:r>
      <w:r w:rsidRPr="007E31B4">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7E31B4">
        <w:t>L</w:t>
      </w:r>
      <w:r w:rsidRPr="007E31B4">
        <w:rPr>
          <w:lang w:val="el-GR"/>
        </w:rPr>
        <w:t xml:space="preserve"> 192 της 31.7.2003, σ. 54), καθώς και όπως ορίζεται στο εθνικό δίκαιο του οικονομικού φορέα, </w:t>
      </w:r>
      <w:r w:rsidR="00105242" w:rsidRPr="007E31B4">
        <w:rPr>
          <w:lang w:val="el-GR"/>
        </w:rPr>
        <w:t>και τα εγκλήματα των άρθρων 159</w:t>
      </w:r>
      <w:r w:rsidR="00105242" w:rsidRPr="007E31B4">
        <w:rPr>
          <w:vertAlign w:val="superscript"/>
          <w:lang w:val="el-GR"/>
        </w:rPr>
        <w:t>Α</w:t>
      </w:r>
      <w:r w:rsidR="00105242" w:rsidRPr="007E31B4">
        <w:rPr>
          <w:lang w:val="el-GR"/>
        </w:rPr>
        <w:t xml:space="preserve"> (δωροδοκία πολιτικών προσώπων), 236 (δωροδοκία υπαλλήλου), 237 παρ.2-4 (δωροδοκία δικαστικών λειτουργών), 237</w:t>
      </w:r>
      <w:r w:rsidR="00105242" w:rsidRPr="007E31B4">
        <w:rPr>
          <w:vertAlign w:val="superscript"/>
          <w:lang w:val="el-GR"/>
        </w:rPr>
        <w:t>Α</w:t>
      </w:r>
      <w:r w:rsidR="00105242" w:rsidRPr="007E31B4">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7E31B4" w:rsidRDefault="003355E7" w:rsidP="00105242">
      <w:pPr>
        <w:rPr>
          <w:lang w:val="el-GR"/>
        </w:rPr>
      </w:pPr>
      <w:r w:rsidRPr="007E31B4">
        <w:rPr>
          <w:lang w:val="el-GR"/>
        </w:rPr>
        <w:t xml:space="preserve">γ) </w:t>
      </w:r>
      <w:r w:rsidR="00105242" w:rsidRPr="007E31B4">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7E31B4">
        <w:t>L</w:t>
      </w:r>
      <w:r w:rsidR="00105242" w:rsidRPr="007E31B4">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7E31B4">
        <w:t> </w:t>
      </w:r>
      <w:r w:rsidR="00105242" w:rsidRPr="007E31B4">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w:t>
      </w:r>
      <w:r w:rsidR="00105242" w:rsidRPr="007E31B4">
        <w:rPr>
          <w:lang w:val="el-GR"/>
        </w:rPr>
        <w:lastRenderedPageBreak/>
        <w:t>(επικουρικές διατάξεις για την ποινική προστασία των οικονομικών συμφερόντων της Ευρωπαϊκής Ένωσης) του ν.</w:t>
      </w:r>
      <w:r w:rsidR="00105242" w:rsidRPr="007E31B4">
        <w:t> </w:t>
      </w:r>
      <w:r w:rsidR="00105242" w:rsidRPr="007E31B4">
        <w:rPr>
          <w:lang w:val="el-GR"/>
        </w:rPr>
        <w:t>4689/2020 (Α’</w:t>
      </w:r>
      <w:r w:rsidR="00105242" w:rsidRPr="007E31B4">
        <w:t> </w:t>
      </w:r>
      <w:r w:rsidR="00105242" w:rsidRPr="007E31B4">
        <w:rPr>
          <w:lang w:val="el-GR"/>
        </w:rPr>
        <w:t>103),</w:t>
      </w:r>
    </w:p>
    <w:p w14:paraId="5C678F2D" w14:textId="6A0AFB82" w:rsidR="00105242" w:rsidRPr="007E31B4" w:rsidRDefault="003355E7" w:rsidP="00105242">
      <w:pPr>
        <w:rPr>
          <w:lang w:val="el-GR"/>
        </w:rPr>
      </w:pPr>
      <w:r w:rsidRPr="007E31B4">
        <w:rPr>
          <w:lang w:val="el-GR"/>
        </w:rPr>
        <w:t xml:space="preserve">δ) </w:t>
      </w:r>
      <w:r w:rsidR="00105242" w:rsidRPr="007E31B4">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A47420" w:rsidRPr="007E31B4">
        <w:rPr>
          <w:lang w:val="el-GR"/>
        </w:rPr>
        <w:t>-</w:t>
      </w:r>
      <w:r w:rsidR="00130C5D" w:rsidRPr="007E31B4">
        <w:rPr>
          <w:lang w:val="el-GR"/>
        </w:rPr>
        <w:t>πλαίσιο</w:t>
      </w:r>
      <w:r w:rsidR="00105242" w:rsidRPr="007E31B4">
        <w:rPr>
          <w:lang w:val="el-GR"/>
        </w:rPr>
        <w:t xml:space="preserve"> 2002/475/ΔΕΥ του Συμβουλίου και για την τροποποίηση της απόφασης 2005/671/ΔΕΥ του Συμβουλίου (</w:t>
      </w:r>
      <w:r w:rsidR="00105242" w:rsidRPr="007E31B4">
        <w:t>EE</w:t>
      </w:r>
      <w:r w:rsidR="00105242" w:rsidRPr="007E31B4">
        <w:rPr>
          <w:lang w:val="el-GR"/>
        </w:rPr>
        <w:t xml:space="preserve"> </w:t>
      </w:r>
      <w:r w:rsidR="00105242" w:rsidRPr="007E31B4">
        <w:t>L</w:t>
      </w:r>
      <w:r w:rsidR="00105242" w:rsidRPr="007E31B4">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7E31B4">
        <w:t> </w:t>
      </w:r>
      <w:r w:rsidR="00105242" w:rsidRPr="007E31B4">
        <w:rPr>
          <w:lang w:val="el-GR"/>
        </w:rPr>
        <w:t>4689/2020 (Α’</w:t>
      </w:r>
      <w:r w:rsidR="00105242" w:rsidRPr="007E31B4">
        <w:t> </w:t>
      </w:r>
      <w:r w:rsidR="00105242" w:rsidRPr="007E31B4">
        <w:rPr>
          <w:lang w:val="el-GR"/>
        </w:rPr>
        <w:t>103),</w:t>
      </w:r>
    </w:p>
    <w:p w14:paraId="0C8203AA" w14:textId="77777777" w:rsidR="008338F0" w:rsidRPr="007E31B4" w:rsidRDefault="003355E7">
      <w:pPr>
        <w:rPr>
          <w:lang w:val="el-GR"/>
        </w:rPr>
      </w:pPr>
      <w:r w:rsidRPr="007E31B4">
        <w:rPr>
          <w:lang w:val="el-GR"/>
        </w:rPr>
        <w:t xml:space="preserve">ε) </w:t>
      </w:r>
      <w:r w:rsidR="00105242" w:rsidRPr="007E31B4">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7E31B4">
        <w:t>EE</w:t>
      </w:r>
      <w:r w:rsidR="00105242" w:rsidRPr="007E31B4">
        <w:rPr>
          <w:lang w:val="el-GR"/>
        </w:rPr>
        <w:t xml:space="preserve"> </w:t>
      </w:r>
      <w:r w:rsidR="00105242" w:rsidRPr="007E31B4">
        <w:t>L</w:t>
      </w:r>
      <w:r w:rsidR="00105242" w:rsidRPr="007E31B4">
        <w:rPr>
          <w:lang w:val="el-GR"/>
        </w:rPr>
        <w:t xml:space="preserve"> 141/05.06.2015) και τα εγκλήματα των άρθρων 2 και 39 του ν.</w:t>
      </w:r>
      <w:r w:rsidR="00105242" w:rsidRPr="007E31B4">
        <w:t> </w:t>
      </w:r>
      <w:r w:rsidR="00105242" w:rsidRPr="007E31B4">
        <w:rPr>
          <w:lang w:val="el-GR"/>
        </w:rPr>
        <w:t>4557/2018 (Α’</w:t>
      </w:r>
      <w:r w:rsidR="00105242" w:rsidRPr="007E31B4">
        <w:t> </w:t>
      </w:r>
      <w:r w:rsidR="00105242" w:rsidRPr="007E31B4">
        <w:rPr>
          <w:lang w:val="el-GR"/>
        </w:rPr>
        <w:t>139),</w:t>
      </w:r>
    </w:p>
    <w:p w14:paraId="2F85B11B" w14:textId="77777777" w:rsidR="008338F0" w:rsidRPr="007E31B4" w:rsidRDefault="003355E7">
      <w:pPr>
        <w:rPr>
          <w:lang w:val="el-GR"/>
        </w:rPr>
      </w:pPr>
      <w:r w:rsidRPr="007E31B4">
        <w:rPr>
          <w:lang w:val="el-GR"/>
        </w:rPr>
        <w:t xml:space="preserve">στ) </w:t>
      </w:r>
      <w:r w:rsidR="00105242" w:rsidRPr="007E31B4">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7E31B4">
        <w:t> </w:t>
      </w:r>
      <w:r w:rsidR="00105242" w:rsidRPr="007E31B4">
        <w:rPr>
          <w:lang w:val="el-GR"/>
        </w:rPr>
        <w:t xml:space="preserve">- πλαίσιο 2002/629/ΔΕΥ του Συμβουλίου (ΕΕ </w:t>
      </w:r>
      <w:r w:rsidR="00105242" w:rsidRPr="007E31B4">
        <w:t>L</w:t>
      </w:r>
      <w:r w:rsidR="00105242" w:rsidRPr="007E31B4">
        <w:rPr>
          <w:lang w:val="el-GR"/>
        </w:rPr>
        <w:t xml:space="preserve"> 101 της 15.4.2011, σ. 1) και τα εγκλήματα του άρθρου 323Α του Ποινικού κώδικα (εμπορία ανθρώπων).</w:t>
      </w:r>
    </w:p>
    <w:p w14:paraId="36E82875" w14:textId="77777777" w:rsidR="008338F0" w:rsidRPr="007E31B4" w:rsidRDefault="003355E7">
      <w:pPr>
        <w:rPr>
          <w:lang w:val="el-GR"/>
        </w:rPr>
      </w:pPr>
      <w:r w:rsidRPr="007E31B4">
        <w:rPr>
          <w:lang w:val="el-GR"/>
        </w:rPr>
        <w:t xml:space="preserve">Ο οικονομικός φορέας αποκλείεται, επίσης, όταν το πρόσωπο εις βάρος του οποίου εκδόθηκε </w:t>
      </w:r>
      <w:r w:rsidR="00E87EA9" w:rsidRPr="007E31B4">
        <w:rPr>
          <w:lang w:val="el-GR"/>
        </w:rPr>
        <w:t xml:space="preserve">τελεσίδικη </w:t>
      </w:r>
      <w:r w:rsidR="00400357" w:rsidRPr="007E31B4">
        <w:rPr>
          <w:lang w:val="el-GR"/>
        </w:rPr>
        <w:t xml:space="preserve">αμετάκλητη </w:t>
      </w:r>
      <w:r w:rsidRPr="007E31B4">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7E31B4" w:rsidRDefault="009A3D76" w:rsidP="009A3D76">
      <w:pPr>
        <w:rPr>
          <w:lang w:val="el-GR"/>
        </w:rPr>
      </w:pPr>
      <w:r w:rsidRPr="007E31B4">
        <w:rPr>
          <w:lang w:val="el-GR"/>
        </w:rPr>
        <w:t xml:space="preserve">Η υποχρέωση του προηγούμενου εδαφίου αφορά: </w:t>
      </w:r>
    </w:p>
    <w:p w14:paraId="51FA9E14" w14:textId="78FE16DA" w:rsidR="009A3D76" w:rsidRPr="007E31B4" w:rsidRDefault="009A3D76" w:rsidP="009A3D76">
      <w:pPr>
        <w:rPr>
          <w:lang w:val="el-GR"/>
        </w:rPr>
      </w:pPr>
      <w:r w:rsidRPr="007E31B4">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6F409531" w:rsidR="009A3D76" w:rsidRPr="007E31B4" w:rsidRDefault="009A3D76" w:rsidP="009A3D76">
      <w:pPr>
        <w:rPr>
          <w:lang w:val="el-GR"/>
        </w:rPr>
      </w:pPr>
      <w:r w:rsidRPr="007E31B4">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8C0DD5" w:rsidRPr="007E31B4">
        <w:rPr>
          <w:lang w:val="el-GR"/>
        </w:rPr>
        <w:t>,</w:t>
      </w:r>
    </w:p>
    <w:p w14:paraId="1294080A" w14:textId="77777777" w:rsidR="009A3D76" w:rsidRPr="007E31B4" w:rsidRDefault="009A3D76" w:rsidP="009A3D76">
      <w:pPr>
        <w:rPr>
          <w:lang w:val="el-GR"/>
        </w:rPr>
      </w:pPr>
      <w:r w:rsidRPr="007E31B4">
        <w:rPr>
          <w:lang w:val="el-GR"/>
        </w:rPr>
        <w:t>- στις περιπτώσεις Συνεταιρισμών, τα μέλη του Διοικητικού Συμβουλίου.</w:t>
      </w:r>
    </w:p>
    <w:p w14:paraId="54053568" w14:textId="1218C2E7" w:rsidR="009A3D76" w:rsidRPr="007E31B4" w:rsidRDefault="009A3D76" w:rsidP="009A3D76">
      <w:pPr>
        <w:rPr>
          <w:lang w:val="el-GR"/>
        </w:rPr>
      </w:pPr>
      <w:r w:rsidRPr="007E31B4">
        <w:rPr>
          <w:lang w:val="el-GR"/>
        </w:rPr>
        <w:t>- σε όλες τις λοιπ</w:t>
      </w:r>
      <w:r w:rsidR="007207B7" w:rsidRPr="007E31B4">
        <w:rPr>
          <w:lang w:val="el-GR"/>
        </w:rPr>
        <w:t>έ</w:t>
      </w:r>
      <w:r w:rsidRPr="007E31B4">
        <w:rPr>
          <w:lang w:val="el-GR"/>
        </w:rPr>
        <w:t>ς περιπτώσεις νομικών προσώπων, τον κατά περίπτωση νόμιμο εκπρόσωπο.</w:t>
      </w:r>
    </w:p>
    <w:p w14:paraId="66DEC573" w14:textId="77777777" w:rsidR="009A3D76" w:rsidRPr="007E31B4" w:rsidRDefault="009A3D76" w:rsidP="009A3D76">
      <w:pPr>
        <w:rPr>
          <w:b/>
          <w:bCs/>
          <w:lang w:val="el-GR"/>
        </w:rPr>
      </w:pPr>
      <w:r w:rsidRPr="007E31B4">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61C8AA35" w14:textId="77777777" w:rsidR="00137354" w:rsidRPr="007E31B4" w:rsidRDefault="00137354" w:rsidP="009A3D76">
      <w:pPr>
        <w:rPr>
          <w:b/>
          <w:bCs/>
          <w:lang w:val="el-GR"/>
        </w:rPr>
      </w:pPr>
    </w:p>
    <w:p w14:paraId="0B49B17C" w14:textId="77777777" w:rsidR="005A0ACC" w:rsidRPr="007E31B4" w:rsidRDefault="000326F6" w:rsidP="00B0706E">
      <w:pPr>
        <w:pStyle w:val="aff"/>
        <w:numPr>
          <w:ilvl w:val="3"/>
          <w:numId w:val="14"/>
        </w:numPr>
        <w:tabs>
          <w:tab w:val="left" w:pos="0"/>
          <w:tab w:val="left" w:pos="709"/>
          <w:tab w:val="left" w:pos="1134"/>
        </w:tabs>
        <w:spacing w:before="240"/>
        <w:ind w:left="0" w:firstLine="0"/>
        <w:rPr>
          <w:lang w:val="el-GR"/>
        </w:rPr>
      </w:pPr>
      <w:bookmarkStart w:id="103" w:name="_Ref503518036"/>
      <w:r w:rsidRPr="007E31B4">
        <w:rPr>
          <w:lang w:val="el-GR"/>
        </w:rPr>
        <w:t>Σ</w:t>
      </w:r>
      <w:r w:rsidR="005A0ACC" w:rsidRPr="007E31B4">
        <w:rPr>
          <w:lang w:val="el-GR"/>
        </w:rPr>
        <w:t>τις ακόλουθες περιπτώσεις</w:t>
      </w:r>
      <w:bookmarkEnd w:id="103"/>
      <w:r w:rsidR="005A0ACC" w:rsidRPr="007E31B4">
        <w:rPr>
          <w:lang w:val="el-GR"/>
        </w:rPr>
        <w:t xml:space="preserve"> </w:t>
      </w:r>
    </w:p>
    <w:p w14:paraId="252A9A52" w14:textId="3DF69C9A" w:rsidR="009A3D76" w:rsidRPr="007E31B4" w:rsidRDefault="009A3D76" w:rsidP="00821852">
      <w:pPr>
        <w:spacing w:before="120"/>
        <w:rPr>
          <w:lang w:val="el-GR"/>
        </w:rPr>
      </w:pPr>
      <w:r w:rsidRPr="007E31B4">
        <w:rPr>
          <w:lang w:val="el-GR"/>
        </w:rPr>
        <w:t xml:space="preserve">α) όταν ο οικονομικός φορέας έχει αθετήσει τις υποχρεώσεις του </w:t>
      </w:r>
      <w:r w:rsidR="007207B7" w:rsidRPr="007E31B4">
        <w:rPr>
          <w:lang w:val="el-GR"/>
        </w:rPr>
        <w:t>σχετικά με την</w:t>
      </w:r>
      <w:r w:rsidRPr="007E31B4">
        <w:rPr>
          <w:lang w:val="el-GR"/>
        </w:rPr>
        <w:t xml:space="preserve"> καταβολή φόρων ή εισφορών κοινωνικής ασφάλισης και αυτό έχει διαπιστωθεί </w:t>
      </w:r>
      <w:r w:rsidR="007207B7" w:rsidRPr="007E31B4">
        <w:rPr>
          <w:lang w:val="el-GR"/>
        </w:rPr>
        <w:t>με</w:t>
      </w:r>
      <w:r w:rsidRPr="007E31B4">
        <w:rPr>
          <w:lang w:val="el-GR"/>
        </w:rPr>
        <w:t xml:space="preserve">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52EBEB8" w:rsidR="009A3D76" w:rsidRPr="007E31B4" w:rsidRDefault="009A3D76" w:rsidP="009A3D76">
      <w:pPr>
        <w:rPr>
          <w:lang w:val="el-GR"/>
        </w:rPr>
      </w:pPr>
      <w:r w:rsidRPr="007E31B4">
        <w:rPr>
          <w:lang w:val="el-GR"/>
        </w:rPr>
        <w:lastRenderedPageBreak/>
        <w:t xml:space="preserve">β) όταν η </w:t>
      </w:r>
      <w:r w:rsidR="00C04981" w:rsidRPr="007E31B4">
        <w:rPr>
          <w:lang w:val="el-GR"/>
        </w:rPr>
        <w:t>Αναθέτουσα Αρχή</w:t>
      </w:r>
      <w:r w:rsidRPr="007E31B4">
        <w:rPr>
          <w:lang w:val="el-GR"/>
        </w:rPr>
        <w:t xml:space="preserve">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Pr="007E31B4" w:rsidRDefault="009A3D76" w:rsidP="009A3D76">
      <w:pPr>
        <w:rPr>
          <w:lang w:val="el-GR"/>
        </w:rPr>
      </w:pPr>
      <w:r w:rsidRPr="007E31B4">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7E31B4" w:rsidRDefault="009A3D76" w:rsidP="009A3D76">
      <w:pPr>
        <w:rPr>
          <w:lang w:val="el-GR"/>
        </w:rPr>
      </w:pPr>
      <w:r w:rsidRPr="007E31B4">
        <w:rPr>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13F4CCA1" w:rsidR="009A3D76" w:rsidRPr="007E31B4" w:rsidRDefault="009A3D76" w:rsidP="009A3D76">
      <w:pPr>
        <w:rPr>
          <w:lang w:val="el-GR"/>
        </w:rPr>
      </w:pPr>
      <w:r w:rsidRPr="007E31B4">
        <w:rPr>
          <w:lang w:val="el-GR"/>
        </w:rPr>
        <w:t xml:space="preserve">Δεν αποκλείεται ο οικονομικός φορέας, όταν έχει εκπληρώσει τις υποχρεώσεις του είτε </w:t>
      </w:r>
      <w:r w:rsidR="00E26729" w:rsidRPr="007E31B4">
        <w:rPr>
          <w:lang w:val="el-GR"/>
        </w:rPr>
        <w:t>καταβάλλοντας</w:t>
      </w:r>
      <w:r w:rsidRPr="007E31B4">
        <w:rPr>
          <w:lang w:val="el-GR"/>
        </w:rPr>
        <w:t xml:space="preserve">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3A81EDF6" w14:textId="77777777" w:rsidR="004B29C9" w:rsidRPr="007E31B4" w:rsidRDefault="004B29C9" w:rsidP="003329FF">
      <w:pPr>
        <w:rPr>
          <w:lang w:val="el-GR"/>
        </w:rPr>
      </w:pPr>
    </w:p>
    <w:p w14:paraId="2592DC6C" w14:textId="6A369568" w:rsidR="00B04AF3" w:rsidRPr="007E31B4" w:rsidRDefault="003355E7" w:rsidP="00B0706E">
      <w:pPr>
        <w:pStyle w:val="aff"/>
        <w:numPr>
          <w:ilvl w:val="3"/>
          <w:numId w:val="14"/>
        </w:numPr>
        <w:tabs>
          <w:tab w:val="left" w:pos="0"/>
          <w:tab w:val="left" w:pos="709"/>
          <w:tab w:val="left" w:pos="1134"/>
        </w:tabs>
        <w:spacing w:before="240"/>
        <w:ind w:left="0" w:firstLine="0"/>
        <w:rPr>
          <w:i/>
          <w:color w:val="5B9BD5"/>
          <w:lang w:val="el-GR"/>
        </w:rPr>
      </w:pPr>
      <w:bookmarkStart w:id="104" w:name="_Ref496540586"/>
      <w:r w:rsidRPr="007E31B4">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04"/>
      <w:r w:rsidRPr="007E31B4">
        <w:rPr>
          <w:lang w:val="el-GR"/>
        </w:rPr>
        <w:t xml:space="preserve"> </w:t>
      </w:r>
    </w:p>
    <w:p w14:paraId="0E1EDDD9" w14:textId="4B0EB509" w:rsidR="008338F0" w:rsidRPr="007E31B4" w:rsidRDefault="003355E7">
      <w:pPr>
        <w:rPr>
          <w:lang w:val="el-GR"/>
        </w:rPr>
      </w:pPr>
      <w:r w:rsidRPr="007E31B4">
        <w:rPr>
          <w:lang w:val="el-GR"/>
        </w:rPr>
        <w:t xml:space="preserve">(α) εάν έχει αθετήσει τις υποχρεώσεις που προβλέπονται στην παρ. 2 του άρθρου 18 του ν. 4412/2016, </w:t>
      </w:r>
      <w:r w:rsidR="00B802EF" w:rsidRPr="007E31B4">
        <w:rPr>
          <w:lang w:val="el-GR"/>
        </w:rPr>
        <w:t>περί αρχών που εφαρμόζονται στις διαδικασίες σύναψης δημοσίων συμβάσεων</w:t>
      </w:r>
      <w:r w:rsidR="00137354" w:rsidRPr="007E31B4">
        <w:rPr>
          <w:lang w:val="el-GR"/>
        </w:rPr>
        <w:t>.</w:t>
      </w:r>
    </w:p>
    <w:p w14:paraId="513193AA" w14:textId="77777777" w:rsidR="00A23EAB" w:rsidRPr="007E31B4" w:rsidRDefault="003355E7" w:rsidP="00A23EAB">
      <w:pPr>
        <w:rPr>
          <w:lang w:val="el-GR"/>
        </w:rPr>
      </w:pPr>
      <w:r w:rsidRPr="007E31B4">
        <w:rPr>
          <w:lang w:val="el-GR"/>
        </w:rPr>
        <w:t xml:space="preserve">(β) </w:t>
      </w:r>
      <w:r w:rsidR="00A23EAB" w:rsidRPr="007E31B4">
        <w:rPr>
          <w:lang w:val="el-GR"/>
        </w:rPr>
        <w:t>εάν τελεί υπό πτώχευση</w:t>
      </w:r>
      <w:r w:rsidR="00A23EAB" w:rsidRPr="007E31B4">
        <w:rPr>
          <w:b/>
          <w:lang w:val="el-GR"/>
        </w:rPr>
        <w:t xml:space="preserve"> </w:t>
      </w:r>
      <w:r w:rsidR="00A23EAB" w:rsidRPr="007E31B4">
        <w:rPr>
          <w:lang w:val="el-GR"/>
        </w:rPr>
        <w:t>ή έχει υπαχθεί σε διαδικασία ειδικής εκκαθάρισης</w:t>
      </w:r>
      <w:r w:rsidR="00A23EAB" w:rsidRPr="007E31B4">
        <w:rPr>
          <w:b/>
          <w:lang w:val="el-GR"/>
        </w:rPr>
        <w:t xml:space="preserve"> </w:t>
      </w:r>
      <w:r w:rsidR="00A23EAB" w:rsidRPr="007E31B4">
        <w:rPr>
          <w:lang w:val="el-GR"/>
        </w:rPr>
        <w:t>ή τελεί υπό αναγκαστική διαχείριση</w:t>
      </w:r>
      <w:r w:rsidR="00A23EAB" w:rsidRPr="007E31B4">
        <w:rPr>
          <w:b/>
          <w:lang w:val="el-GR"/>
        </w:rPr>
        <w:t xml:space="preserve"> </w:t>
      </w:r>
      <w:r w:rsidR="00A23EAB" w:rsidRPr="007E31B4">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1BA86261" w:rsidR="00A23EAB" w:rsidRPr="007E31B4" w:rsidRDefault="003355E7" w:rsidP="00A23EAB">
      <w:pPr>
        <w:rPr>
          <w:lang w:val="el-GR"/>
        </w:rPr>
      </w:pPr>
      <w:r w:rsidRPr="007E31B4">
        <w:rPr>
          <w:lang w:val="el-GR"/>
        </w:rPr>
        <w:t xml:space="preserve">(γ) </w:t>
      </w:r>
      <w:r w:rsidR="00A23EAB" w:rsidRPr="007E31B4">
        <w:rPr>
          <w:lang w:val="el-GR"/>
        </w:rPr>
        <w:t xml:space="preserve">εάν, με την επιφύλαξη της παραγράφου </w:t>
      </w:r>
      <w:r w:rsidR="00BB6963" w:rsidRPr="007E31B4">
        <w:rPr>
          <w:lang w:val="el-GR"/>
        </w:rPr>
        <w:t xml:space="preserve">3Γ </w:t>
      </w:r>
      <w:r w:rsidR="00A23EAB" w:rsidRPr="007E31B4">
        <w:rPr>
          <w:lang w:val="el-GR"/>
        </w:rPr>
        <w:t xml:space="preserve">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68AB4042" w:rsidR="008338F0" w:rsidRPr="007E31B4" w:rsidRDefault="003355E7">
      <w:pPr>
        <w:rPr>
          <w:lang w:val="el-GR"/>
        </w:rPr>
      </w:pPr>
      <w:r w:rsidRPr="007E31B4">
        <w:rPr>
          <w:lang w:val="el-GR"/>
        </w:rPr>
        <w:t>δ) εάν μία κατάσταση σύγκρουσης συμφερόντων κατά την έννοια του άρθρου 24 του ν. 4412/2016 δεν μπορεί να θεραπευ</w:t>
      </w:r>
      <w:r w:rsidR="00123846" w:rsidRPr="007E31B4">
        <w:rPr>
          <w:lang w:val="el-GR"/>
        </w:rPr>
        <w:t>τ</w:t>
      </w:r>
      <w:r w:rsidRPr="007E31B4">
        <w:rPr>
          <w:lang w:val="el-GR"/>
        </w:rPr>
        <w:t xml:space="preserve">εί αποτελεσματικά με άλλα, λιγότερο παρεμβατικά, μέσα, </w:t>
      </w:r>
    </w:p>
    <w:p w14:paraId="09503BF9" w14:textId="0CCD101A" w:rsidR="008338F0" w:rsidRPr="007E31B4" w:rsidRDefault="003355E7">
      <w:pPr>
        <w:rPr>
          <w:lang w:val="el-GR"/>
        </w:rPr>
      </w:pPr>
      <w:r w:rsidRPr="007E31B4">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7E31B4">
        <w:rPr>
          <w:lang w:val="el-GR"/>
        </w:rPr>
        <w:t xml:space="preserve"> όπως ισχύει</w:t>
      </w:r>
      <w:r w:rsidRPr="007E31B4">
        <w:rPr>
          <w:lang w:val="el-GR"/>
        </w:rPr>
        <w:t>, δεν μπορεί να θεραπευ</w:t>
      </w:r>
      <w:r w:rsidR="00123846" w:rsidRPr="007E31B4">
        <w:rPr>
          <w:lang w:val="el-GR"/>
        </w:rPr>
        <w:t>τ</w:t>
      </w:r>
      <w:r w:rsidRPr="007E31B4">
        <w:rPr>
          <w:lang w:val="el-GR"/>
        </w:rPr>
        <w:t xml:space="preserve">εί με άλλα, λιγότερο παρεμβατικά, μέσα, </w:t>
      </w:r>
    </w:p>
    <w:p w14:paraId="15F1AFBF" w14:textId="31279573" w:rsidR="001F3B35" w:rsidRPr="007E31B4" w:rsidRDefault="001F3B35">
      <w:pPr>
        <w:rPr>
          <w:lang w:val="el-GR"/>
        </w:rPr>
      </w:pPr>
      <w:r w:rsidRPr="007E31B4">
        <w:rPr>
          <w:lang w:val="el-GR"/>
        </w:rPr>
        <w:t>(στ)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w:t>
      </w:r>
      <w:r w:rsidR="00E26729" w:rsidRPr="007E31B4">
        <w:rPr>
          <w:lang w:val="el-GR"/>
        </w:rPr>
        <w:t>,</w:t>
      </w:r>
      <w:r w:rsidRPr="007E31B4" w:rsidDel="001F3B35">
        <w:rPr>
          <w:lang w:val="el-GR"/>
        </w:rPr>
        <w:t xml:space="preserve"> </w:t>
      </w:r>
    </w:p>
    <w:p w14:paraId="46385F35" w14:textId="0B767B79" w:rsidR="008338F0" w:rsidRPr="007E31B4" w:rsidRDefault="003355E7">
      <w:pPr>
        <w:rPr>
          <w:lang w:val="el-GR"/>
        </w:rPr>
      </w:pPr>
      <w:r w:rsidRPr="007E31B4">
        <w:rPr>
          <w:lang w:val="el-GR"/>
        </w:rPr>
        <w:t xml:space="preserve">(ζ) </w:t>
      </w:r>
      <w:r w:rsidR="00A23EAB" w:rsidRPr="007E31B4">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05" w:name="_Hlk126489824"/>
      <w:r w:rsidR="00A23EAB" w:rsidRPr="007E31B4">
        <w:rPr>
          <w:lang w:val="el-GR"/>
        </w:rPr>
        <w:t xml:space="preserve">της παραγράφου </w:t>
      </w:r>
      <w:r w:rsidR="00C8339C" w:rsidRPr="007E31B4">
        <w:rPr>
          <w:lang w:val="el-GR"/>
        </w:rPr>
        <w:fldChar w:fldCharType="begin"/>
      </w:r>
      <w:r w:rsidR="00C8339C" w:rsidRPr="007E31B4">
        <w:rPr>
          <w:lang w:val="el-GR"/>
        </w:rPr>
        <w:instrText xml:space="preserve"> REF _Ref40957856 \r \h </w:instrText>
      </w:r>
      <w:r w:rsidR="007E31B4">
        <w:rPr>
          <w:lang w:val="el-GR"/>
        </w:rPr>
        <w:instrText xml:space="preserve"> \* MERGEFORMAT </w:instrText>
      </w:r>
      <w:r w:rsidR="00C8339C" w:rsidRPr="007E31B4">
        <w:rPr>
          <w:lang w:val="el-GR"/>
        </w:rPr>
      </w:r>
      <w:r w:rsidR="00C8339C" w:rsidRPr="007E31B4">
        <w:rPr>
          <w:lang w:val="el-GR"/>
        </w:rPr>
        <w:fldChar w:fldCharType="separate"/>
      </w:r>
      <w:r w:rsidR="00096E40">
        <w:rPr>
          <w:lang w:val="el-GR"/>
        </w:rPr>
        <w:t>2.2.9.2</w:t>
      </w:r>
      <w:r w:rsidR="00C8339C" w:rsidRPr="007E31B4">
        <w:rPr>
          <w:lang w:val="el-GR"/>
        </w:rPr>
        <w:fldChar w:fldCharType="end"/>
      </w:r>
      <w:r w:rsidR="00E403E0" w:rsidRPr="007E31B4">
        <w:rPr>
          <w:lang w:val="el-GR"/>
        </w:rPr>
        <w:t xml:space="preserve"> </w:t>
      </w:r>
      <w:r w:rsidR="00E403E0" w:rsidRPr="007E31B4">
        <w:rPr>
          <w:lang w:val="el-GR"/>
        </w:rPr>
        <w:fldChar w:fldCharType="begin"/>
      </w:r>
      <w:r w:rsidR="00E403E0" w:rsidRPr="007E31B4">
        <w:rPr>
          <w:lang w:val="el-GR"/>
        </w:rPr>
        <w:instrText xml:space="preserve"> REF _Ref40957856 \h </w:instrText>
      </w:r>
      <w:r w:rsidR="007E31B4">
        <w:rPr>
          <w:lang w:val="el-GR"/>
        </w:rPr>
        <w:instrText xml:space="preserve"> \* MERGEFORMAT </w:instrText>
      </w:r>
      <w:r w:rsidR="00E403E0" w:rsidRPr="007E31B4">
        <w:rPr>
          <w:lang w:val="el-GR"/>
        </w:rPr>
      </w:r>
      <w:r w:rsidR="00E403E0" w:rsidRPr="007E31B4">
        <w:rPr>
          <w:lang w:val="el-GR"/>
        </w:rPr>
        <w:fldChar w:fldCharType="separate"/>
      </w:r>
      <w:r w:rsidR="00096E40" w:rsidRPr="007E31B4">
        <w:rPr>
          <w:lang w:val="el-GR"/>
        </w:rPr>
        <w:t>Αποδεικτικά μέσα</w:t>
      </w:r>
      <w:r w:rsidR="00096E40" w:rsidRPr="007E31B4">
        <w:rPr>
          <w:rFonts w:ascii="Calibri" w:hAnsi="Calibri"/>
          <w:lang w:val="el-GR"/>
        </w:rPr>
        <w:t xml:space="preserve"> - </w:t>
      </w:r>
      <w:r w:rsidR="00096E40" w:rsidRPr="007E31B4">
        <w:rPr>
          <w:lang w:val="el-GR"/>
        </w:rPr>
        <w:t>Δικαιολογητικά προσωρινού αναδόχου</w:t>
      </w:r>
      <w:r w:rsidR="00E403E0" w:rsidRPr="007E31B4">
        <w:rPr>
          <w:lang w:val="el-GR"/>
        </w:rPr>
        <w:fldChar w:fldCharType="end"/>
      </w:r>
      <w:r w:rsidR="00A9669D" w:rsidRPr="007E31B4">
        <w:rPr>
          <w:lang w:val="el-GR"/>
        </w:rPr>
        <w:t xml:space="preserve"> </w:t>
      </w:r>
      <w:r w:rsidR="00B941FC" w:rsidRPr="007E31B4">
        <w:rPr>
          <w:lang w:val="el-GR"/>
        </w:rPr>
        <w:t>της παρούσας</w:t>
      </w:r>
      <w:r w:rsidR="00E26729" w:rsidRPr="007E31B4">
        <w:rPr>
          <w:lang w:val="el-GR"/>
        </w:rPr>
        <w:t>,</w:t>
      </w:r>
      <w:r w:rsidR="00B941FC" w:rsidRPr="007E31B4">
        <w:rPr>
          <w:lang w:val="el-GR"/>
        </w:rPr>
        <w:t xml:space="preserve"> </w:t>
      </w:r>
    </w:p>
    <w:bookmarkEnd w:id="105"/>
    <w:p w14:paraId="2A733164" w14:textId="5AD24BF3" w:rsidR="008338F0" w:rsidRPr="007E31B4" w:rsidRDefault="003355E7">
      <w:pPr>
        <w:rPr>
          <w:lang w:val="el-GR"/>
        </w:rPr>
      </w:pPr>
      <w:r w:rsidRPr="007E31B4">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sidRPr="007E31B4">
        <w:rPr>
          <w:lang w:val="el-GR"/>
        </w:rPr>
        <w:t>με απατηλό τρόπο</w:t>
      </w:r>
      <w:r w:rsidRPr="007E31B4">
        <w:rPr>
          <w:lang w:val="el-GR"/>
        </w:rPr>
        <w:t xml:space="preserve"> παραπλανητικές </w:t>
      </w:r>
      <w:r w:rsidRPr="007E31B4">
        <w:rPr>
          <w:lang w:val="el-GR"/>
        </w:rPr>
        <w:lastRenderedPageBreak/>
        <w:t xml:space="preserve">πληροφορίες που ενδέχεται να επηρεάσουν ουσιωδώς τις αποφάσεις που αφορούν τον αποκλεισμό, την επιλογή ή την ανάθεση, </w:t>
      </w:r>
    </w:p>
    <w:p w14:paraId="203A9130" w14:textId="451B6D28" w:rsidR="005A1E91" w:rsidRPr="007E31B4" w:rsidRDefault="003355E7" w:rsidP="005D47EF">
      <w:pPr>
        <w:rPr>
          <w:lang w:val="el-GR"/>
        </w:rPr>
      </w:pPr>
      <w:r w:rsidRPr="007E31B4">
        <w:rPr>
          <w:lang w:val="el-GR"/>
        </w:rPr>
        <w:t xml:space="preserve">(θ) </w:t>
      </w:r>
      <w:r w:rsidR="00953E50" w:rsidRPr="007E31B4">
        <w:rPr>
          <w:lang w:val="el-GR"/>
        </w:rPr>
        <w:t xml:space="preserve">εάν η </w:t>
      </w:r>
      <w:r w:rsidR="00C04981" w:rsidRPr="007E31B4">
        <w:rPr>
          <w:lang w:val="el-GR"/>
        </w:rPr>
        <w:t>Αναθέτουσα Αρχή</w:t>
      </w:r>
      <w:r w:rsidR="00953E50" w:rsidRPr="007E31B4">
        <w:rPr>
          <w:lang w:val="el-GR"/>
        </w:rPr>
        <w:t xml:space="preserve">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7E31B4">
        <w:rPr>
          <w:lang w:val="el-GR"/>
        </w:rPr>
        <w:t>.</w:t>
      </w:r>
    </w:p>
    <w:p w14:paraId="01E09956" w14:textId="77777777" w:rsidR="008338F0" w:rsidRPr="007E31B4" w:rsidRDefault="00067067">
      <w:pPr>
        <w:rPr>
          <w:b/>
          <w:bCs/>
          <w:lang w:val="el-GR"/>
        </w:rPr>
      </w:pPr>
      <w:r w:rsidRPr="007E31B4">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7E31B4" w:rsidRDefault="008C3823" w:rsidP="00603221">
      <w:pPr>
        <w:pStyle w:val="aff"/>
        <w:tabs>
          <w:tab w:val="left" w:pos="0"/>
          <w:tab w:val="left" w:pos="709"/>
          <w:tab w:val="left" w:pos="1134"/>
        </w:tabs>
        <w:spacing w:before="240"/>
        <w:ind w:left="0"/>
        <w:rPr>
          <w:i/>
          <w:strike/>
          <w:color w:val="5B9BD5"/>
          <w:lang w:val="el-GR"/>
        </w:rPr>
      </w:pPr>
    </w:p>
    <w:p w14:paraId="256BE5A4" w14:textId="77777777" w:rsidR="002A7C7B" w:rsidRPr="007E31B4" w:rsidRDefault="002A7C7B" w:rsidP="00B0706E">
      <w:pPr>
        <w:pStyle w:val="aff"/>
        <w:numPr>
          <w:ilvl w:val="3"/>
          <w:numId w:val="14"/>
        </w:numPr>
        <w:tabs>
          <w:tab w:val="left" w:pos="0"/>
          <w:tab w:val="left" w:pos="709"/>
          <w:tab w:val="left" w:pos="1134"/>
        </w:tabs>
        <w:spacing w:before="240"/>
        <w:ind w:left="0" w:firstLine="0"/>
        <w:rPr>
          <w:lang w:val="el-GR"/>
        </w:rPr>
      </w:pPr>
      <w:bookmarkStart w:id="106" w:name="_Ref151369083"/>
      <w:r w:rsidRPr="007E31B4">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06"/>
    </w:p>
    <w:p w14:paraId="30461056" w14:textId="57EDB138" w:rsidR="002A631D" w:rsidRPr="007E31B4" w:rsidRDefault="002A631D" w:rsidP="00835B35">
      <w:pPr>
        <w:suppressAutoHyphens w:val="0"/>
        <w:spacing w:after="160" w:line="252" w:lineRule="auto"/>
        <w:rPr>
          <w:lang w:val="el-GR"/>
        </w:rPr>
      </w:pPr>
      <w:r w:rsidRPr="007E31B4">
        <w:rPr>
          <w:b/>
          <w:bCs/>
          <w:lang w:val="el-GR"/>
        </w:rPr>
        <w:t>2.2.3.</w:t>
      </w:r>
      <w:r w:rsidR="00C9170E" w:rsidRPr="007E31B4">
        <w:rPr>
          <w:b/>
          <w:bCs/>
          <w:lang w:val="el-GR"/>
        </w:rPr>
        <w:t>4</w:t>
      </w:r>
      <w:r w:rsidRPr="007E31B4">
        <w:rPr>
          <w:b/>
          <w:bCs/>
          <w:lang w:val="el-GR"/>
        </w:rPr>
        <w:t>.α</w:t>
      </w:r>
      <w:r w:rsidRPr="007E31B4">
        <w:rPr>
          <w:lang w:val="el-GR"/>
        </w:rPr>
        <w:t xml:space="preserve">  Απαγορεύεται η ανάθεση της παρούσας σύμβασης, σε:</w:t>
      </w:r>
    </w:p>
    <w:p w14:paraId="0AED7E06" w14:textId="77777777" w:rsidR="002A631D" w:rsidRPr="007E31B4" w:rsidRDefault="002A631D" w:rsidP="00835B35">
      <w:pPr>
        <w:suppressAutoHyphens w:val="0"/>
        <w:spacing w:after="160" w:line="252" w:lineRule="auto"/>
        <w:rPr>
          <w:lang w:val="el-GR"/>
        </w:rPr>
      </w:pPr>
      <w:r w:rsidRPr="007E31B4">
        <w:rPr>
          <w:lang w:val="el-GR"/>
        </w:rPr>
        <w:t xml:space="preserve">α) Ρώσο υπήκοο ή φυσικό ή νομικό πρόσωπο, οντότητα ή φορέα που έχει την έδρα του στη Ρωσία  </w:t>
      </w:r>
    </w:p>
    <w:p w14:paraId="54086A4B" w14:textId="5B80D684" w:rsidR="002A631D" w:rsidRPr="007E31B4" w:rsidRDefault="002A631D" w:rsidP="00835B35">
      <w:pPr>
        <w:suppressAutoHyphens w:val="0"/>
        <w:spacing w:after="160" w:line="252" w:lineRule="auto"/>
        <w:rPr>
          <w:lang w:val="el-GR"/>
        </w:rPr>
      </w:pPr>
      <w:r w:rsidRPr="007E31B4">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61E2AF56" w14:textId="77777777" w:rsidR="002A631D" w:rsidRPr="007E31B4" w:rsidRDefault="002A631D" w:rsidP="00835B35">
      <w:pPr>
        <w:suppressAutoHyphens w:val="0"/>
        <w:spacing w:after="160" w:line="252" w:lineRule="auto"/>
        <w:rPr>
          <w:b/>
          <w:bCs/>
          <w:lang w:val="el-GR"/>
        </w:rPr>
      </w:pPr>
      <w:r w:rsidRPr="007E31B4">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4D484DE4" w14:textId="3AEAAA27" w:rsidR="00002DC2" w:rsidRPr="007E31B4" w:rsidRDefault="00002DC2" w:rsidP="00B0706E">
      <w:pPr>
        <w:pStyle w:val="aff"/>
        <w:numPr>
          <w:ilvl w:val="3"/>
          <w:numId w:val="14"/>
        </w:numPr>
        <w:tabs>
          <w:tab w:val="left" w:pos="0"/>
          <w:tab w:val="left" w:pos="709"/>
          <w:tab w:val="left" w:pos="1134"/>
        </w:tabs>
        <w:spacing w:before="240"/>
        <w:ind w:left="0" w:firstLine="0"/>
        <w:rPr>
          <w:lang w:val="el-GR"/>
        </w:rPr>
      </w:pPr>
      <w:r w:rsidRPr="007E31B4">
        <w:rPr>
          <w:lang w:val="el-GR"/>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37558145" w14:textId="77777777" w:rsidR="002A7C7B" w:rsidRPr="007E31B4" w:rsidRDefault="002A7C7B" w:rsidP="002A7C7B">
      <w:pPr>
        <w:pStyle w:val="aff"/>
        <w:tabs>
          <w:tab w:val="left" w:pos="0"/>
          <w:tab w:val="left" w:pos="709"/>
          <w:tab w:val="left" w:pos="1134"/>
        </w:tabs>
        <w:spacing w:before="240"/>
        <w:ind w:left="0"/>
        <w:rPr>
          <w:lang w:val="el-GR"/>
        </w:rPr>
      </w:pPr>
    </w:p>
    <w:p w14:paraId="1F65CED2" w14:textId="25E6EFA1" w:rsidR="002A7C7B" w:rsidRPr="007E31B4" w:rsidRDefault="003355E7" w:rsidP="00B0706E">
      <w:pPr>
        <w:pStyle w:val="aff"/>
        <w:numPr>
          <w:ilvl w:val="3"/>
          <w:numId w:val="14"/>
        </w:numPr>
        <w:tabs>
          <w:tab w:val="left" w:pos="0"/>
          <w:tab w:val="left" w:pos="709"/>
          <w:tab w:val="left" w:pos="1134"/>
        </w:tabs>
        <w:spacing w:before="240"/>
        <w:ind w:left="0" w:firstLine="0"/>
        <w:rPr>
          <w:b/>
          <w:bCs/>
          <w:lang w:val="el-GR"/>
        </w:rPr>
      </w:pPr>
      <w:r w:rsidRPr="007E31B4">
        <w:rPr>
          <w:lang w:val="el-GR"/>
        </w:rPr>
        <w:t xml:space="preserve"> </w:t>
      </w:r>
      <w:r w:rsidR="00363799" w:rsidRPr="007E31B4">
        <w:rPr>
          <w:lang w:val="el-GR"/>
        </w:rPr>
        <w:t xml:space="preserve">Ο </w:t>
      </w:r>
      <w:r w:rsidRPr="007E31B4">
        <w:rPr>
          <w:lang w:val="el-GR"/>
        </w:rPr>
        <w:t xml:space="preserve">οικονομικός φορέας που εμπίπτει σε μια από τις καταστάσεις που αναφέρονται στις παραγράφους </w:t>
      </w:r>
      <w:r w:rsidR="00153F0B" w:rsidRPr="007E31B4">
        <w:rPr>
          <w:lang w:val="el-GR"/>
        </w:rPr>
        <w:fldChar w:fldCharType="begin"/>
      </w:r>
      <w:r w:rsidR="00153F0B" w:rsidRPr="007E31B4">
        <w:rPr>
          <w:lang w:val="el-GR"/>
        </w:rPr>
        <w:instrText xml:space="preserve"> REF _Ref496540567 \r \h </w:instrText>
      </w:r>
      <w:r w:rsidR="00DF02B0" w:rsidRPr="007E31B4">
        <w:rPr>
          <w:lang w:val="el-GR"/>
        </w:rPr>
        <w:instrText xml:space="preserve"> \* MERGEFORMAT </w:instrText>
      </w:r>
      <w:r w:rsidR="00153F0B" w:rsidRPr="007E31B4">
        <w:rPr>
          <w:lang w:val="el-GR"/>
        </w:rPr>
      </w:r>
      <w:r w:rsidR="00153F0B" w:rsidRPr="007E31B4">
        <w:rPr>
          <w:lang w:val="el-GR"/>
        </w:rPr>
        <w:fldChar w:fldCharType="separate"/>
      </w:r>
      <w:r w:rsidR="00096E40">
        <w:rPr>
          <w:lang w:val="el-GR"/>
        </w:rPr>
        <w:t>2.2.3.1</w:t>
      </w:r>
      <w:r w:rsidR="00153F0B" w:rsidRPr="007E31B4">
        <w:rPr>
          <w:lang w:val="el-GR"/>
        </w:rPr>
        <w:fldChar w:fldCharType="end"/>
      </w:r>
      <w:r w:rsidRPr="007E31B4">
        <w:rPr>
          <w:lang w:val="el-GR"/>
        </w:rPr>
        <w:t xml:space="preserve"> και </w:t>
      </w:r>
      <w:r w:rsidR="007E61C0" w:rsidRPr="007E31B4">
        <w:rPr>
          <w:lang w:val="el-GR"/>
        </w:rPr>
        <w:fldChar w:fldCharType="begin"/>
      </w:r>
      <w:r w:rsidR="007E61C0" w:rsidRPr="007E31B4">
        <w:rPr>
          <w:lang w:val="el-GR"/>
        </w:rPr>
        <w:instrText xml:space="preserve"> REF _Ref496540586 \r \h </w:instrText>
      </w:r>
      <w:r w:rsidR="007E31B4">
        <w:rPr>
          <w:lang w:val="el-GR"/>
        </w:rPr>
        <w:instrText xml:space="preserve"> \* MERGEFORMAT </w:instrText>
      </w:r>
      <w:r w:rsidR="007E61C0" w:rsidRPr="007E31B4">
        <w:rPr>
          <w:lang w:val="el-GR"/>
        </w:rPr>
      </w:r>
      <w:r w:rsidR="007E61C0" w:rsidRPr="007E31B4">
        <w:rPr>
          <w:lang w:val="el-GR"/>
        </w:rPr>
        <w:fldChar w:fldCharType="separate"/>
      </w:r>
      <w:r w:rsidR="00096E40">
        <w:rPr>
          <w:lang w:val="el-GR"/>
        </w:rPr>
        <w:t>2.2.3.3</w:t>
      </w:r>
      <w:r w:rsidR="007E61C0" w:rsidRPr="007E31B4">
        <w:rPr>
          <w:lang w:val="el-GR"/>
        </w:rPr>
        <w:fldChar w:fldCharType="end"/>
      </w:r>
      <w:r w:rsidR="007E61C0" w:rsidRPr="007E31B4">
        <w:rPr>
          <w:lang w:val="el-GR"/>
        </w:rPr>
        <w:t xml:space="preserve"> </w:t>
      </w:r>
      <w:r w:rsidR="002A7C7B" w:rsidRPr="007E31B4">
        <w:rPr>
          <w:lang w:val="el-GR"/>
        </w:rPr>
        <w:t xml:space="preserve">εκτός από την περ. β αυτής, </w:t>
      </w:r>
      <w:r w:rsidRPr="007E31B4">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7E31B4">
        <w:t>o</w:t>
      </w:r>
      <w:r w:rsidRPr="007E31B4">
        <w:rPr>
          <w:lang w:val="el-GR"/>
        </w:rPr>
        <w:t xml:space="preserve">κάθαρση). </w:t>
      </w:r>
      <w:r w:rsidR="002A7C7B" w:rsidRPr="007E31B4">
        <w:rPr>
          <w:lang w:val="el-GR"/>
        </w:rPr>
        <w:t>Για τον σκοπό αυτό, ο οικονομικός φορέας αποδεικνύει ότι έχει καταβάλει ή έχει δεσμευ</w:t>
      </w:r>
      <w:r w:rsidR="00244F14" w:rsidRPr="007E31B4">
        <w:rPr>
          <w:lang w:val="el-GR"/>
        </w:rPr>
        <w:t>τ</w:t>
      </w:r>
      <w:r w:rsidR="002A7C7B" w:rsidRPr="007E31B4">
        <w:rPr>
          <w:lang w:val="el-GR"/>
        </w:rPr>
        <w:t>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7E31B4" w:rsidRDefault="002A7C7B" w:rsidP="00821852">
      <w:pPr>
        <w:pStyle w:val="aff"/>
        <w:tabs>
          <w:tab w:val="left" w:pos="0"/>
          <w:tab w:val="left" w:pos="709"/>
          <w:tab w:val="left" w:pos="1134"/>
        </w:tabs>
        <w:spacing w:before="240"/>
        <w:ind w:left="0"/>
        <w:rPr>
          <w:b/>
          <w:bCs/>
          <w:lang w:val="el-GR"/>
        </w:rPr>
      </w:pPr>
    </w:p>
    <w:p w14:paraId="5EB38C06" w14:textId="19BBE35D" w:rsidR="00841F47" w:rsidRPr="007E31B4" w:rsidRDefault="00841F47" w:rsidP="00B0706E">
      <w:pPr>
        <w:pStyle w:val="aff"/>
        <w:numPr>
          <w:ilvl w:val="3"/>
          <w:numId w:val="14"/>
        </w:numPr>
        <w:tabs>
          <w:tab w:val="left" w:pos="0"/>
          <w:tab w:val="left" w:pos="709"/>
          <w:tab w:val="left" w:pos="1134"/>
        </w:tabs>
        <w:spacing w:before="240"/>
        <w:ind w:left="0" w:firstLine="0"/>
        <w:rPr>
          <w:lang w:val="el-GR"/>
        </w:rPr>
      </w:pPr>
      <w:bookmarkStart w:id="107" w:name="_Ref151369188"/>
      <w:r w:rsidRPr="007E31B4">
        <w:rPr>
          <w:lang w:val="el-GR"/>
        </w:rPr>
        <w:t xml:space="preserve">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w:t>
      </w:r>
      <w:r w:rsidRPr="007E31B4">
        <w:rPr>
          <w:lang w:val="el-GR"/>
        </w:rPr>
        <w:lastRenderedPageBreak/>
        <w:t>ν. 4412/2016</w:t>
      </w:r>
      <w:r w:rsidRPr="007E31B4">
        <w:footnoteReference w:id="8"/>
      </w:r>
      <w:r w:rsidRPr="007E31B4">
        <w:rPr>
          <w:lang w:val="el-GR"/>
        </w:rPr>
        <w:t>, καθώς και στην υπ’ αριθμ.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574E7893" w14:textId="13556C0E" w:rsidR="00841F47" w:rsidRPr="007E31B4" w:rsidRDefault="00841F47" w:rsidP="00841F47">
      <w:pPr>
        <w:suppressAutoHyphens w:val="0"/>
        <w:autoSpaceDE w:val="0"/>
        <w:autoSpaceDN w:val="0"/>
        <w:adjustRightInd w:val="0"/>
        <w:spacing w:after="0"/>
        <w:rPr>
          <w:lang w:val="el-GR"/>
        </w:rPr>
      </w:pPr>
      <w:r w:rsidRPr="007E31B4">
        <w:rPr>
          <w:lang w:val="el-GR"/>
        </w:rPr>
        <w:t xml:space="preserve">Η </w:t>
      </w:r>
      <w:r w:rsidR="00C04981" w:rsidRPr="007E31B4">
        <w:rPr>
          <w:lang w:val="el-GR"/>
        </w:rPr>
        <w:t>Αναθέτουσα Αρχή</w:t>
      </w:r>
      <w:r w:rsidRPr="007E31B4">
        <w:rPr>
          <w:lang w:val="el-GR"/>
        </w:rPr>
        <w:t xml:space="preserve">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w:t>
      </w:r>
      <w:r w:rsidR="005A6E60" w:rsidRPr="007E31B4">
        <w:rPr>
          <w:lang w:val="el-GR"/>
        </w:rPr>
        <w:t xml:space="preserve"> </w:t>
      </w:r>
      <w:r w:rsidRPr="007E31B4">
        <w:rPr>
          <w:lang w:val="el-GR"/>
        </w:rPr>
        <w:t xml:space="preserve">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31" w:history="1">
        <w:r w:rsidRPr="007E31B4">
          <w:t>epanorthotika</w:t>
        </w:r>
        <w:r w:rsidRPr="007E31B4">
          <w:rPr>
            <w:lang w:val="el-GR"/>
          </w:rPr>
          <w:t>@</w:t>
        </w:r>
        <w:r w:rsidRPr="007E31B4">
          <w:t>eaadhsy</w:t>
        </w:r>
        <w:r w:rsidRPr="007E31B4">
          <w:rPr>
            <w:lang w:val="el-GR"/>
          </w:rPr>
          <w:t>.</w:t>
        </w:r>
        <w:r w:rsidRPr="007E31B4">
          <w:t>gr</w:t>
        </w:r>
      </w:hyperlink>
      <w:r w:rsidRPr="007E31B4">
        <w:rPr>
          <w:lang w:val="el-GR"/>
        </w:rPr>
        <w:t>.</w:t>
      </w:r>
    </w:p>
    <w:p w14:paraId="787475A4" w14:textId="77777777" w:rsidR="00841F47" w:rsidRPr="007E31B4" w:rsidRDefault="00841F47" w:rsidP="00841F47">
      <w:pPr>
        <w:suppressAutoHyphens w:val="0"/>
        <w:autoSpaceDE w:val="0"/>
        <w:autoSpaceDN w:val="0"/>
        <w:adjustRightInd w:val="0"/>
        <w:spacing w:after="0"/>
        <w:rPr>
          <w:lang w:val="el-GR"/>
        </w:rPr>
      </w:pPr>
    </w:p>
    <w:p w14:paraId="26D21768" w14:textId="34404202" w:rsidR="00841F47" w:rsidRPr="007E31B4" w:rsidRDefault="00841F47" w:rsidP="00841F47">
      <w:pPr>
        <w:suppressAutoHyphens w:val="0"/>
        <w:autoSpaceDE w:val="0"/>
        <w:autoSpaceDN w:val="0"/>
        <w:adjustRightInd w:val="0"/>
        <w:spacing w:after="0"/>
        <w:rPr>
          <w:lang w:val="el-GR"/>
        </w:rPr>
      </w:pPr>
      <w:r w:rsidRPr="007E31B4">
        <w:rPr>
          <w:lang w:val="el-GR"/>
        </w:rPr>
        <w:t xml:space="preserve">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w:t>
      </w:r>
      <w:r w:rsidR="00C04981" w:rsidRPr="007E31B4">
        <w:rPr>
          <w:lang w:val="el-GR"/>
        </w:rPr>
        <w:t>Αναθέτουσα Αρχή</w:t>
      </w:r>
      <w:r w:rsidRPr="007E31B4">
        <w:rPr>
          <w:lang w:val="el-GR"/>
        </w:rPr>
        <w:t xml:space="preserve">,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w:t>
      </w:r>
      <w:r w:rsidR="00C04981" w:rsidRPr="007E31B4">
        <w:rPr>
          <w:lang w:val="el-GR"/>
        </w:rPr>
        <w:t>Αναθέτουσα Αρχή</w:t>
      </w:r>
      <w:r w:rsidRPr="007E31B4">
        <w:rPr>
          <w:lang w:val="el-GR"/>
        </w:rPr>
        <w:t xml:space="preserve"> παρατείνει την προθεσμία υποβολής, για όσο χρόνο απαιτηθεί για τη χορήγησή τους από τις αρμόδιες δημόσιες αρχές.</w:t>
      </w:r>
    </w:p>
    <w:p w14:paraId="64D8A9F3" w14:textId="77777777" w:rsidR="00841F47" w:rsidRPr="007E31B4" w:rsidRDefault="00841F47" w:rsidP="00841F47">
      <w:pPr>
        <w:suppressAutoHyphens w:val="0"/>
        <w:autoSpaceDE w:val="0"/>
        <w:autoSpaceDN w:val="0"/>
        <w:adjustRightInd w:val="0"/>
        <w:spacing w:after="0"/>
        <w:rPr>
          <w:lang w:val="el-GR"/>
        </w:rPr>
      </w:pPr>
    </w:p>
    <w:p w14:paraId="66FCBFD1" w14:textId="1722D334" w:rsidR="00841F47" w:rsidRPr="007E31B4" w:rsidRDefault="00841F47" w:rsidP="00841F47">
      <w:pPr>
        <w:suppressAutoHyphens w:val="0"/>
        <w:autoSpaceDE w:val="0"/>
        <w:autoSpaceDN w:val="0"/>
        <w:adjustRightInd w:val="0"/>
        <w:spacing w:after="0"/>
        <w:rPr>
          <w:lang w:val="el-GR"/>
        </w:rPr>
      </w:pPr>
      <w:r w:rsidRPr="007E31B4">
        <w:rPr>
          <w:lang w:val="el-GR"/>
        </w:rPr>
        <w:t xml:space="preserve">Αν η </w:t>
      </w:r>
      <w:r w:rsidR="00C04981" w:rsidRPr="007E31B4">
        <w:rPr>
          <w:lang w:val="el-GR"/>
        </w:rPr>
        <w:t>Αναθέτουσα Αρχή</w:t>
      </w:r>
      <w:r w:rsidRPr="007E31B4">
        <w:rPr>
          <w:lang w:val="el-GR"/>
        </w:rPr>
        <w:t xml:space="preserve">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0957AE63" w14:textId="77777777" w:rsidR="00841F47" w:rsidRPr="007E31B4" w:rsidRDefault="00841F47" w:rsidP="00841F47">
      <w:pPr>
        <w:suppressAutoHyphens w:val="0"/>
        <w:autoSpaceDE w:val="0"/>
        <w:autoSpaceDN w:val="0"/>
        <w:adjustRightInd w:val="0"/>
        <w:spacing w:after="0"/>
        <w:rPr>
          <w:lang w:val="el-GR"/>
        </w:rPr>
      </w:pPr>
    </w:p>
    <w:p w14:paraId="03C9D04E" w14:textId="77777777" w:rsidR="00841F47" w:rsidRPr="007E31B4" w:rsidRDefault="00841F47" w:rsidP="00841F47">
      <w:pPr>
        <w:suppressAutoHyphens w:val="0"/>
        <w:autoSpaceDE w:val="0"/>
        <w:autoSpaceDN w:val="0"/>
        <w:adjustRightInd w:val="0"/>
        <w:spacing w:after="0"/>
        <w:rPr>
          <w:lang w:val="el-GR"/>
        </w:rPr>
      </w:pPr>
      <w:r w:rsidRPr="007E31B4">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7048E69F" w14:textId="77777777" w:rsidR="00841F47" w:rsidRPr="007E31B4" w:rsidRDefault="00841F47" w:rsidP="00841F47">
      <w:pPr>
        <w:suppressAutoHyphens w:val="0"/>
        <w:autoSpaceDE w:val="0"/>
        <w:autoSpaceDN w:val="0"/>
        <w:adjustRightInd w:val="0"/>
        <w:spacing w:after="0"/>
        <w:rPr>
          <w:lang w:val="el-GR"/>
        </w:rPr>
      </w:pPr>
    </w:p>
    <w:p w14:paraId="37C45AFF" w14:textId="4D4A8BAF" w:rsidR="00841F47" w:rsidRPr="007E31B4" w:rsidRDefault="00841F47" w:rsidP="00841F47">
      <w:pPr>
        <w:suppressAutoHyphens w:val="0"/>
        <w:autoSpaceDE w:val="0"/>
        <w:autoSpaceDN w:val="0"/>
        <w:adjustRightInd w:val="0"/>
        <w:spacing w:after="0"/>
        <w:rPr>
          <w:lang w:val="el-GR"/>
        </w:rPr>
      </w:pPr>
      <w:r w:rsidRPr="007E31B4">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7E31B4">
        <w:rPr>
          <w:bCs/>
          <w:lang w:val="el-GR"/>
        </w:rPr>
        <w:t>μετά</w:t>
      </w:r>
      <w:r w:rsidRPr="007E31B4">
        <w:rPr>
          <w:lang w:val="el-GR"/>
        </w:rPr>
        <w:t xml:space="preserve"> την ημερομηνία λήξης υποβολής των προσφορών. Στην περίπτωση αυτή, η </w:t>
      </w:r>
      <w:r w:rsidR="00C04981" w:rsidRPr="007E31B4">
        <w:rPr>
          <w:lang w:val="el-GR"/>
        </w:rPr>
        <w:t>Αναθέτουσα Αρχή</w:t>
      </w:r>
      <w:r w:rsidRPr="007E31B4">
        <w:rPr>
          <w:lang w:val="el-GR"/>
        </w:rPr>
        <w:t xml:space="preserve"> δεν τα λαμβάνει υπόψη και δεν τα μνημονεύει στο σχέδιο της απόφασής της που αποστέλλει στην Επιτροπή. </w:t>
      </w:r>
    </w:p>
    <w:p w14:paraId="76131AB7" w14:textId="3523BD34" w:rsidR="00841F47" w:rsidRPr="007E31B4" w:rsidRDefault="00841F47" w:rsidP="00841F47">
      <w:pPr>
        <w:suppressAutoHyphens w:val="0"/>
        <w:autoSpaceDE w:val="0"/>
        <w:autoSpaceDN w:val="0"/>
        <w:adjustRightInd w:val="0"/>
        <w:spacing w:before="240" w:after="0"/>
        <w:rPr>
          <w:lang w:val="el-GR"/>
        </w:rPr>
      </w:pPr>
      <w:r w:rsidRPr="007E31B4">
        <w:rPr>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w:t>
      </w:r>
      <w:r w:rsidRPr="007E31B4">
        <w:t> </w:t>
      </w:r>
      <w:r w:rsidRPr="007E31B4">
        <w:rPr>
          <w:lang w:val="el-GR"/>
        </w:rPr>
        <w:t>1 και της παρ.</w:t>
      </w:r>
      <w:r w:rsidRPr="007E31B4">
        <w:t> </w:t>
      </w:r>
      <w:r w:rsidRPr="007E31B4">
        <w:rPr>
          <w:lang w:val="el-GR"/>
        </w:rPr>
        <w:t>4, εκτός από την περ.</w:t>
      </w:r>
      <w:r w:rsidRPr="007E31B4">
        <w:t> </w:t>
      </w:r>
      <w:r w:rsidRPr="007E31B4">
        <w:rPr>
          <w:lang w:val="el-GR"/>
        </w:rPr>
        <w:t>β’ αυτής, του άρθρου</w:t>
      </w:r>
      <w:r w:rsidRPr="007E31B4">
        <w:t> </w:t>
      </w:r>
      <w:r w:rsidRPr="007E31B4">
        <w:rPr>
          <w:lang w:val="el-GR"/>
        </w:rPr>
        <w:t>73 του ν.</w:t>
      </w:r>
      <w:r w:rsidRPr="007E31B4">
        <w:t> </w:t>
      </w:r>
      <w:r w:rsidRPr="007E31B4">
        <w:rPr>
          <w:lang w:val="el-GR"/>
        </w:rPr>
        <w:t xml:space="preserve">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w:t>
      </w:r>
      <w:r w:rsidR="00C04981" w:rsidRPr="007E31B4">
        <w:rPr>
          <w:lang w:val="el-GR"/>
        </w:rPr>
        <w:t>Αναθέτουσα Αρχή</w:t>
      </w:r>
      <w:r w:rsidRPr="007E31B4">
        <w:rPr>
          <w:lang w:val="el-GR"/>
        </w:rPr>
        <w:t>, κατά τη σύνταξη του σχεδίου απόφασής της και εξετάζονται από την Επιτροπή.</w:t>
      </w:r>
    </w:p>
    <w:p w14:paraId="55F4CE5A" w14:textId="77777777" w:rsidR="00841F47" w:rsidRPr="007E31B4" w:rsidRDefault="00841F47" w:rsidP="00841F47">
      <w:pPr>
        <w:rPr>
          <w:lang w:val="el-GR"/>
        </w:rPr>
      </w:pPr>
      <w:r w:rsidRPr="007E31B4">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bookmarkEnd w:id="107"/>
    <w:p w14:paraId="25F03DA6" w14:textId="77777777" w:rsidR="00C535AC" w:rsidRPr="007E31B4" w:rsidRDefault="00C535AC" w:rsidP="007E61C0">
      <w:pPr>
        <w:rPr>
          <w:b/>
          <w:bCs/>
          <w:color w:val="000000"/>
          <w:lang w:val="el-GR"/>
        </w:rPr>
      </w:pPr>
    </w:p>
    <w:p w14:paraId="0C79C613" w14:textId="265CE51F" w:rsidR="008338F0" w:rsidRPr="007E31B4" w:rsidRDefault="003355E7" w:rsidP="00B0706E">
      <w:pPr>
        <w:pStyle w:val="aff"/>
        <w:numPr>
          <w:ilvl w:val="3"/>
          <w:numId w:val="14"/>
        </w:numPr>
        <w:tabs>
          <w:tab w:val="left" w:pos="0"/>
          <w:tab w:val="left" w:pos="709"/>
          <w:tab w:val="left" w:pos="1134"/>
        </w:tabs>
        <w:spacing w:before="240"/>
        <w:ind w:left="0" w:firstLine="0"/>
        <w:rPr>
          <w:lang w:val="el-GR"/>
        </w:rPr>
      </w:pPr>
      <w:r w:rsidRPr="007E31B4">
        <w:rPr>
          <w:lang w:val="el-GR"/>
        </w:rPr>
        <w:t xml:space="preserve"> </w:t>
      </w:r>
      <w:bookmarkStart w:id="108" w:name="_Ref496540821"/>
      <w:r w:rsidR="001E5DE0" w:rsidRPr="007E31B4">
        <w:rPr>
          <w:lang w:val="el-GR"/>
        </w:rPr>
        <w:t xml:space="preserve">Οικονομικός φορέας, </w:t>
      </w:r>
      <w:r w:rsidR="00DF1F52" w:rsidRPr="007E31B4">
        <w:rPr>
          <w:lang w:val="el-GR"/>
        </w:rPr>
        <w:t>εις</w:t>
      </w:r>
      <w:r w:rsidR="001E5DE0" w:rsidRPr="007E31B4">
        <w:rPr>
          <w:lang w:val="el-GR"/>
        </w:rPr>
        <w:t xml:space="preserve">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7E31B4">
        <w:rPr>
          <w:lang w:val="el-GR"/>
        </w:rPr>
        <w:t>.</w:t>
      </w:r>
      <w:bookmarkEnd w:id="108"/>
    </w:p>
    <w:p w14:paraId="36B0864B" w14:textId="77777777" w:rsidR="00D93C0C" w:rsidRPr="007E31B4" w:rsidRDefault="00D93C0C" w:rsidP="00603221">
      <w:pPr>
        <w:pStyle w:val="aff"/>
        <w:rPr>
          <w:color w:val="000000"/>
          <w:lang w:val="el-GR"/>
        </w:rPr>
      </w:pPr>
    </w:p>
    <w:p w14:paraId="2D1CB859" w14:textId="77777777" w:rsidR="008338F0" w:rsidRPr="007E31B4" w:rsidRDefault="003355E7" w:rsidP="003329FF">
      <w:pPr>
        <w:pStyle w:val="3"/>
        <w:numPr>
          <w:ilvl w:val="0"/>
          <w:numId w:val="0"/>
        </w:numPr>
        <w:ind w:left="720" w:hanging="720"/>
        <w:rPr>
          <w:rFonts w:cs="Tahoma"/>
          <w:szCs w:val="22"/>
          <w:lang w:val="el-GR"/>
        </w:rPr>
      </w:pPr>
      <w:bookmarkStart w:id="109" w:name="_Toc97194274"/>
      <w:bookmarkStart w:id="110" w:name="_Toc97194424"/>
      <w:bookmarkStart w:id="111" w:name="_Toc202354665"/>
      <w:r w:rsidRPr="007E31B4">
        <w:rPr>
          <w:rFonts w:cs="Tahoma"/>
          <w:szCs w:val="22"/>
          <w:lang w:val="el-GR"/>
        </w:rPr>
        <w:t xml:space="preserve">Κριτήρια </w:t>
      </w:r>
      <w:r w:rsidR="00F11417" w:rsidRPr="007E31B4">
        <w:rPr>
          <w:rFonts w:cs="Tahoma"/>
          <w:szCs w:val="22"/>
          <w:lang w:val="el-GR"/>
        </w:rPr>
        <w:t xml:space="preserve">Ποιοτικής </w:t>
      </w:r>
      <w:r w:rsidRPr="007E31B4">
        <w:rPr>
          <w:rFonts w:cs="Tahoma"/>
          <w:szCs w:val="22"/>
          <w:lang w:val="el-GR"/>
        </w:rPr>
        <w:t xml:space="preserve">Επιλογής </w:t>
      </w:r>
      <w:r w:rsidR="00F11417" w:rsidRPr="007E31B4">
        <w:rPr>
          <w:rFonts w:cs="Tahoma"/>
          <w:szCs w:val="22"/>
          <w:lang w:val="el-GR"/>
        </w:rPr>
        <w:t>&amp; αποδεικτά στοιχεία</w:t>
      </w:r>
      <w:bookmarkEnd w:id="109"/>
      <w:bookmarkEnd w:id="110"/>
      <w:bookmarkEnd w:id="111"/>
      <w:r w:rsidR="00F11417" w:rsidRPr="007E31B4">
        <w:rPr>
          <w:rFonts w:cs="Tahoma"/>
          <w:szCs w:val="22"/>
          <w:lang w:val="el-GR"/>
        </w:rPr>
        <w:t xml:space="preserve"> </w:t>
      </w:r>
    </w:p>
    <w:p w14:paraId="3D9437BC" w14:textId="77777777" w:rsidR="008338F0" w:rsidRPr="007E31B4" w:rsidDel="00893E05" w:rsidRDefault="003355E7" w:rsidP="00EA086C">
      <w:pPr>
        <w:pStyle w:val="3"/>
        <w:ind w:left="1276"/>
        <w:rPr>
          <w:lang w:val="el-GR"/>
        </w:rPr>
      </w:pPr>
      <w:bookmarkStart w:id="112" w:name="_Ref74510337"/>
      <w:bookmarkStart w:id="113" w:name="_Toc97194275"/>
      <w:bookmarkStart w:id="114" w:name="_Toc97194425"/>
      <w:bookmarkStart w:id="115" w:name="_Toc202354666"/>
      <w:r w:rsidRPr="007E31B4" w:rsidDel="00893E05">
        <w:rPr>
          <w:lang w:val="el-GR"/>
        </w:rPr>
        <w:t>Καταλληλόλητα άσκησης επαγγελματικής δραστηριότητας</w:t>
      </w:r>
      <w:bookmarkEnd w:id="112"/>
      <w:bookmarkEnd w:id="113"/>
      <w:bookmarkEnd w:id="114"/>
      <w:bookmarkEnd w:id="115"/>
      <w:r w:rsidRPr="007E31B4" w:rsidDel="00893E05">
        <w:rPr>
          <w:lang w:val="el-GR"/>
        </w:rPr>
        <w:t xml:space="preserve"> </w:t>
      </w:r>
    </w:p>
    <w:p w14:paraId="7A2B028E" w14:textId="1619EE73" w:rsidR="002F2E92" w:rsidRPr="007E31B4" w:rsidDel="00893E05" w:rsidRDefault="00F86B7A" w:rsidP="00086782">
      <w:pPr>
        <w:rPr>
          <w:i/>
          <w:iCs/>
          <w:color w:val="5B9BD5"/>
          <w:lang w:val="el-GR" w:eastAsia="en-US"/>
        </w:rPr>
      </w:pPr>
      <w:bookmarkStart w:id="116" w:name="_Toc97194276"/>
      <w:r w:rsidRPr="007E31B4"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C24DB7" w:rsidRPr="007E31B4">
        <w:rPr>
          <w:lang w:val="el-GR"/>
        </w:rPr>
        <w:t xml:space="preserve"> </w:t>
      </w:r>
      <w:r w:rsidR="00C24DB7" w:rsidRPr="007E31B4">
        <w:rPr>
          <w:b/>
          <w:bCs/>
          <w:lang w:val="el-GR"/>
        </w:rPr>
        <w:t>το σχεδιασμό, την ανάπτυξη, την εγκατάσταση και την τεχνική υποστήριξη πληροφοριακών συστημάτων.</w:t>
      </w:r>
      <w:bookmarkEnd w:id="116"/>
    </w:p>
    <w:p w14:paraId="38C6245A" w14:textId="1E45CB61" w:rsidR="007E243D" w:rsidRPr="007E31B4" w:rsidRDefault="007E243D" w:rsidP="00086782">
      <w:pPr>
        <w:pStyle w:val="aff"/>
        <w:ind w:left="0"/>
        <w:rPr>
          <w:lang w:val="el-GR"/>
        </w:rPr>
      </w:pPr>
      <w:r w:rsidRPr="007E31B4"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7E31B4">
        <w:rPr>
          <w:lang w:val="el-GR"/>
        </w:rPr>
        <w:t xml:space="preserve">ή εμπορικά </w:t>
      </w:r>
      <w:r w:rsidRPr="007E31B4" w:rsidDel="00893E05">
        <w:rPr>
          <w:lang w:val="el-GR"/>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w:t>
      </w:r>
      <w:r w:rsidR="00C04981" w:rsidRPr="007E31B4">
        <w:rPr>
          <w:lang w:val="el-GR"/>
        </w:rPr>
        <w:t>Αναθέτουσα Αρχή</w:t>
      </w:r>
      <w:r w:rsidRPr="007E31B4" w:rsidDel="00893E05">
        <w:rPr>
          <w:lang w:val="el-GR"/>
        </w:rPr>
        <w:t xml:space="preserve">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AB1978A" w14:textId="77777777" w:rsidR="00E17450" w:rsidRPr="007E31B4" w:rsidRDefault="00E17450" w:rsidP="00086782">
      <w:pPr>
        <w:pStyle w:val="aff"/>
        <w:ind w:left="0"/>
        <w:rPr>
          <w:lang w:val="el-GR"/>
        </w:rPr>
      </w:pPr>
    </w:p>
    <w:p w14:paraId="246D6D02" w14:textId="21DCAD20" w:rsidR="00BE6F4C" w:rsidRPr="007E31B4" w:rsidDel="00893E05" w:rsidRDefault="00BE6F4C" w:rsidP="00086782">
      <w:pPr>
        <w:pStyle w:val="aff"/>
        <w:ind w:left="0"/>
        <w:rPr>
          <w:lang w:val="el-GR"/>
        </w:rPr>
      </w:pPr>
      <w:r w:rsidRPr="007E31B4"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sidRPr="007E31B4">
        <w:rPr>
          <w:lang w:val="el-GR"/>
        </w:rPr>
        <w:t xml:space="preserve">έχουν </w:t>
      </w:r>
      <w:r w:rsidRPr="007E31B4"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7E31B4" w:rsidDel="00893E05" w:rsidRDefault="00BE6F4C" w:rsidP="00086782">
      <w:pPr>
        <w:pStyle w:val="aff"/>
        <w:ind w:left="0"/>
        <w:rPr>
          <w:lang w:val="el-GR"/>
        </w:rPr>
      </w:pPr>
    </w:p>
    <w:p w14:paraId="17AEFDD6" w14:textId="50C24DC4" w:rsidR="00722D14" w:rsidRPr="007E31B4" w:rsidRDefault="00BE6F4C" w:rsidP="00086782">
      <w:pPr>
        <w:pStyle w:val="aff"/>
        <w:ind w:left="0"/>
        <w:rPr>
          <w:lang w:val="el-GR"/>
        </w:rPr>
      </w:pPr>
      <w:r w:rsidRPr="007E31B4" w:rsidDel="00893E05">
        <w:rPr>
          <w:lang w:val="el-GR"/>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7E31B4">
        <w:rPr>
          <w:lang w:val="el-GR"/>
        </w:rPr>
        <w:t>.</w:t>
      </w:r>
    </w:p>
    <w:p w14:paraId="2F4CAEF8" w14:textId="77777777" w:rsidR="00FA4CDD" w:rsidRPr="007E31B4" w:rsidRDefault="00FA4CDD" w:rsidP="00086782">
      <w:pPr>
        <w:pStyle w:val="aff"/>
        <w:ind w:left="0"/>
        <w:rPr>
          <w:lang w:val="el-GR"/>
        </w:rPr>
      </w:pPr>
    </w:p>
    <w:p w14:paraId="2BE12AB9" w14:textId="49EC4D6A" w:rsidR="00BE6F4C" w:rsidRPr="007E31B4" w:rsidRDefault="00722D14" w:rsidP="00086782">
      <w:pPr>
        <w:pStyle w:val="aff"/>
        <w:ind w:left="0"/>
        <w:rPr>
          <w:lang w:val="el-GR"/>
        </w:rPr>
      </w:pPr>
      <w:r w:rsidRPr="007E31B4">
        <w:rPr>
          <w:lang w:val="el-GR"/>
        </w:rPr>
        <w:t>Στην περίπτωση ένωσης οικονομικών φορέων</w:t>
      </w:r>
      <w:r w:rsidR="00BE6F4C" w:rsidRPr="007E31B4" w:rsidDel="00893E05">
        <w:rPr>
          <w:lang w:val="el-GR"/>
        </w:rPr>
        <w:t xml:space="preserve"> </w:t>
      </w:r>
      <w:r w:rsidRPr="007E31B4">
        <w:rPr>
          <w:lang w:val="el-GR"/>
        </w:rPr>
        <w:t xml:space="preserve">η καταλληλότητα άσκησης επαγγελματικής δραστηριότητας απαιτείται να καλύπτεται από </w:t>
      </w:r>
      <w:r w:rsidR="00B00DE1" w:rsidRPr="007E31B4">
        <w:rPr>
          <w:lang w:val="el-GR"/>
        </w:rPr>
        <w:t xml:space="preserve">τουλάχιστον ένα μέλος </w:t>
      </w:r>
      <w:r w:rsidRPr="007E31B4">
        <w:rPr>
          <w:lang w:val="el-GR"/>
        </w:rPr>
        <w:t>της ένωσης.</w:t>
      </w:r>
    </w:p>
    <w:p w14:paraId="5D65A455" w14:textId="77777777" w:rsidR="00E17450" w:rsidRPr="007E31B4" w:rsidDel="00893E05" w:rsidRDefault="00E17450" w:rsidP="00086782">
      <w:pPr>
        <w:pStyle w:val="aff"/>
        <w:ind w:left="0"/>
        <w:rPr>
          <w:lang w:val="el-GR"/>
        </w:rPr>
      </w:pPr>
    </w:p>
    <w:p w14:paraId="7830D1BF" w14:textId="77777777" w:rsidR="008338F0" w:rsidRPr="007E31B4" w:rsidRDefault="003355E7" w:rsidP="00086782">
      <w:pPr>
        <w:pStyle w:val="3"/>
        <w:ind w:left="1276"/>
        <w:rPr>
          <w:lang w:val="el-GR"/>
        </w:rPr>
      </w:pPr>
      <w:bookmarkStart w:id="117" w:name="_Toc74566826"/>
      <w:bookmarkStart w:id="118" w:name="_Ref496541309"/>
      <w:bookmarkStart w:id="119" w:name="_Ref496541508"/>
      <w:bookmarkStart w:id="120" w:name="_Toc97194277"/>
      <w:bookmarkStart w:id="121" w:name="_Toc97194426"/>
      <w:bookmarkStart w:id="122" w:name="_Toc202354667"/>
      <w:bookmarkEnd w:id="117"/>
      <w:r w:rsidRPr="007E31B4">
        <w:rPr>
          <w:lang w:val="el-GR"/>
        </w:rPr>
        <w:t>Οικονομική και χρηματοοικονομική επάρκεια</w:t>
      </w:r>
      <w:bookmarkEnd w:id="118"/>
      <w:bookmarkEnd w:id="119"/>
      <w:bookmarkEnd w:id="120"/>
      <w:bookmarkEnd w:id="121"/>
      <w:bookmarkEnd w:id="122"/>
    </w:p>
    <w:p w14:paraId="03EB84BA" w14:textId="6A378A33" w:rsidR="00E83D26" w:rsidRPr="007E31B4" w:rsidRDefault="00F86B7A" w:rsidP="00D6202B">
      <w:pPr>
        <w:rPr>
          <w:b/>
          <w:bCs/>
          <w:i/>
          <w:iCs/>
          <w:color w:val="5B9BD5"/>
          <w:lang w:val="el-GR" w:eastAsia="en-US"/>
        </w:rPr>
      </w:pPr>
      <w:bookmarkStart w:id="123" w:name="_Toc97194278"/>
      <w:r w:rsidRPr="007E31B4">
        <w:rPr>
          <w:b/>
          <w:bCs/>
          <w:lang w:val="el-GR"/>
        </w:rPr>
        <w:t xml:space="preserve">Οι οικονομικοί φορείς που συμμετέχουν στη διαδικασία σύναψης της παρούσας απαιτείται να έχουν </w:t>
      </w:r>
      <w:r w:rsidR="00E17EA6" w:rsidRPr="007E31B4">
        <w:rPr>
          <w:b/>
          <w:bCs/>
          <w:lang w:val="el-GR"/>
        </w:rPr>
        <w:t xml:space="preserve">μέσο γενικό ετήσιο κύκλο εργασιών για τις τρεις </w:t>
      </w:r>
      <w:r w:rsidR="00966FED" w:rsidRPr="007E31B4">
        <w:rPr>
          <w:b/>
          <w:bCs/>
          <w:lang w:val="el-GR"/>
        </w:rPr>
        <w:t xml:space="preserve">(3) </w:t>
      </w:r>
      <w:r w:rsidR="00E17EA6" w:rsidRPr="007E31B4">
        <w:rPr>
          <w:b/>
          <w:bCs/>
          <w:lang w:val="el-GR"/>
        </w:rPr>
        <w:t>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7E31B4">
        <w:rPr>
          <w:b/>
          <w:bCs/>
          <w:lang w:val="el-GR"/>
        </w:rPr>
        <w:t xml:space="preserve"> (</w:t>
      </w:r>
      <w:r w:rsidR="00A52EF4" w:rsidRPr="007E31B4">
        <w:rPr>
          <w:b/>
          <w:bCs/>
          <w:lang w:val="el-GR"/>
        </w:rPr>
        <w:t>2022</w:t>
      </w:r>
      <w:r w:rsidRPr="007E31B4">
        <w:rPr>
          <w:b/>
          <w:bCs/>
          <w:lang w:val="el-GR"/>
        </w:rPr>
        <w:t>-</w:t>
      </w:r>
      <w:r w:rsidR="00A52EF4" w:rsidRPr="007E31B4">
        <w:rPr>
          <w:b/>
          <w:bCs/>
          <w:lang w:val="el-GR"/>
        </w:rPr>
        <w:t>2023</w:t>
      </w:r>
      <w:r w:rsidRPr="007E31B4">
        <w:rPr>
          <w:b/>
          <w:bCs/>
          <w:lang w:val="el-GR"/>
        </w:rPr>
        <w:t>-</w:t>
      </w:r>
      <w:r w:rsidR="00A52EF4" w:rsidRPr="007E31B4">
        <w:rPr>
          <w:b/>
          <w:bCs/>
          <w:lang w:val="el-GR"/>
        </w:rPr>
        <w:t>2024</w:t>
      </w:r>
      <w:r w:rsidRPr="007E31B4">
        <w:rPr>
          <w:b/>
          <w:bCs/>
          <w:lang w:val="el-GR"/>
        </w:rPr>
        <w:t>)</w:t>
      </w:r>
      <w:r w:rsidR="00E17450" w:rsidRPr="007E31B4">
        <w:rPr>
          <w:b/>
          <w:bCs/>
          <w:lang w:val="el-GR"/>
        </w:rPr>
        <w:t xml:space="preserve"> </w:t>
      </w:r>
      <w:r w:rsidR="0069435C" w:rsidRPr="007E31B4">
        <w:rPr>
          <w:b/>
          <w:bCs/>
          <w:lang w:val="el-GR"/>
        </w:rPr>
        <w:t xml:space="preserve">κατ’ ελάχιστον ίσο με το </w:t>
      </w:r>
      <w:r w:rsidR="00E14308" w:rsidRPr="007E31B4">
        <w:rPr>
          <w:b/>
          <w:bCs/>
          <w:lang w:val="el-GR"/>
        </w:rPr>
        <w:t>200</w:t>
      </w:r>
      <w:r w:rsidR="00A228D2" w:rsidRPr="007E31B4">
        <w:rPr>
          <w:b/>
          <w:bCs/>
          <w:lang w:val="el-GR"/>
        </w:rPr>
        <w:t xml:space="preserve">% </w:t>
      </w:r>
      <w:r w:rsidRPr="007E31B4">
        <w:rPr>
          <w:b/>
          <w:bCs/>
          <w:lang w:val="el-GR"/>
        </w:rPr>
        <w:t>του προϋπολογισμού του υπό ανάθεση Έργου, για το οπο</w:t>
      </w:r>
      <w:r w:rsidR="00550040" w:rsidRPr="007E31B4">
        <w:rPr>
          <w:b/>
          <w:bCs/>
          <w:lang w:val="el-GR"/>
        </w:rPr>
        <w:t>ίο</w:t>
      </w:r>
      <w:r w:rsidRPr="007E31B4">
        <w:rPr>
          <w:b/>
          <w:bCs/>
          <w:lang w:val="el-GR"/>
        </w:rPr>
        <w:t xml:space="preserve"> υποβάλλει προσφορά.</w:t>
      </w:r>
      <w:r w:rsidR="00E83D26" w:rsidRPr="007E31B4">
        <w:rPr>
          <w:b/>
          <w:bCs/>
          <w:lang w:val="el-GR"/>
        </w:rPr>
        <w:t xml:space="preserve"> </w:t>
      </w:r>
      <w:bookmarkEnd w:id="123"/>
    </w:p>
    <w:p w14:paraId="7D4F7C41" w14:textId="4F67EC2B" w:rsidR="00722D14" w:rsidRPr="007E31B4" w:rsidRDefault="00722D14" w:rsidP="00722D14">
      <w:pPr>
        <w:rPr>
          <w:lang w:val="el-GR" w:eastAsia="en-US"/>
        </w:rPr>
      </w:pPr>
      <w:r w:rsidRPr="007E31B4">
        <w:rPr>
          <w:lang w:val="el-GR"/>
        </w:rPr>
        <w:t>Σε περίπτωση ένωσης οικονομικών φορέων, οι παραπάνω απαιτήσεις καλύπτονται αθροιστικά από τα μέλη της ένωσης</w:t>
      </w:r>
      <w:r w:rsidR="00307790" w:rsidRPr="007E31B4">
        <w:rPr>
          <w:lang w:val="el-GR"/>
        </w:rPr>
        <w:t>.</w:t>
      </w:r>
    </w:p>
    <w:p w14:paraId="6D5EBBA7" w14:textId="77777777" w:rsidR="00722D14" w:rsidRPr="007E31B4" w:rsidRDefault="00722D14" w:rsidP="00821852">
      <w:pPr>
        <w:rPr>
          <w:lang w:val="el-GR" w:eastAsia="en-US"/>
        </w:rPr>
      </w:pPr>
    </w:p>
    <w:p w14:paraId="6651E130" w14:textId="77777777" w:rsidR="008338F0" w:rsidRPr="007E31B4" w:rsidRDefault="003355E7" w:rsidP="00086782">
      <w:pPr>
        <w:pStyle w:val="3"/>
        <w:ind w:left="1276"/>
        <w:rPr>
          <w:lang w:val="el-GR"/>
        </w:rPr>
      </w:pPr>
      <w:bookmarkStart w:id="124" w:name="_Ref496541329"/>
      <w:bookmarkStart w:id="125" w:name="_Ref496541556"/>
      <w:bookmarkStart w:id="126" w:name="_Toc97194279"/>
      <w:bookmarkStart w:id="127" w:name="_Toc97194427"/>
      <w:bookmarkStart w:id="128" w:name="_Toc202354668"/>
      <w:r w:rsidRPr="007E31B4">
        <w:rPr>
          <w:lang w:val="el-GR"/>
        </w:rPr>
        <w:t>Τεχνική και επαγγελματική ικανότητα</w:t>
      </w:r>
      <w:bookmarkEnd w:id="124"/>
      <w:bookmarkEnd w:id="125"/>
      <w:bookmarkEnd w:id="126"/>
      <w:bookmarkEnd w:id="127"/>
      <w:bookmarkEnd w:id="128"/>
      <w:r w:rsidR="0071303E" w:rsidRPr="007E31B4">
        <w:rPr>
          <w:lang w:val="el-GR"/>
        </w:rPr>
        <w:t xml:space="preserve"> </w:t>
      </w:r>
    </w:p>
    <w:p w14:paraId="58AA3308" w14:textId="77777777" w:rsidR="0069435C" w:rsidRPr="007E31B4" w:rsidRDefault="0069435C" w:rsidP="0069435C">
      <w:pPr>
        <w:pStyle w:val="4"/>
        <w:rPr>
          <w:lang w:val="el-GR" w:eastAsia="en-US"/>
        </w:rPr>
      </w:pPr>
      <w:bookmarkStart w:id="129" w:name="_Ref61980826"/>
      <w:bookmarkStart w:id="130" w:name="_Toc97194280"/>
      <w:bookmarkStart w:id="131" w:name="_Toc202354669"/>
      <w:bookmarkStart w:id="132" w:name="_Ref40965350"/>
      <w:r w:rsidRPr="007E31B4">
        <w:rPr>
          <w:lang w:val="el-GR" w:eastAsia="en-US"/>
        </w:rPr>
        <w:t>Τεχνική Ικανότητα</w:t>
      </w:r>
      <w:bookmarkEnd w:id="129"/>
      <w:bookmarkEnd w:id="130"/>
      <w:bookmarkEnd w:id="131"/>
    </w:p>
    <w:p w14:paraId="1474A0DC" w14:textId="77777777" w:rsidR="0069435C" w:rsidRPr="007E31B4" w:rsidRDefault="0069435C" w:rsidP="0069435C">
      <w:pPr>
        <w:rPr>
          <w:bCs/>
          <w:lang w:val="el-GR"/>
        </w:rPr>
      </w:pPr>
      <w:r w:rsidRPr="007E31B4">
        <w:rPr>
          <w:bCs/>
          <w:lang w:val="el-GR"/>
        </w:rPr>
        <w:t xml:space="preserve">Οι οικονομικοί φορείς που συμμετέχουν στη διαδικασία σύναψης της παρούσας απαιτείται να </w:t>
      </w:r>
      <w:bookmarkStart w:id="133" w:name="_Hlk55900233"/>
      <w:r w:rsidRPr="007E31B4">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31D4122C" w14:textId="77777777" w:rsidR="00B61576" w:rsidRPr="007E31B4" w:rsidRDefault="00B61576" w:rsidP="00B61576">
      <w:pPr>
        <w:rPr>
          <w:b/>
          <w:lang w:val="el-GR"/>
        </w:rPr>
      </w:pPr>
      <w:r w:rsidRPr="007E31B4">
        <w:rPr>
          <w:bCs/>
          <w:lang w:val="el-GR"/>
        </w:rPr>
        <w:lastRenderedPageBreak/>
        <w:t xml:space="preserve">Συγκεκριμένα απαιτείται </w:t>
      </w:r>
      <w:r w:rsidRPr="007E31B4">
        <w:rPr>
          <w:lang w:val="el-GR"/>
        </w:rPr>
        <w:t xml:space="preserve">κατά τα τελευταία </w:t>
      </w:r>
      <w:r w:rsidRPr="007E31B4">
        <w:rPr>
          <w:b/>
          <w:lang w:val="el-GR"/>
        </w:rPr>
        <w:t xml:space="preserve">τρία (3) έτη </w:t>
      </w:r>
      <w:r w:rsidRPr="007E31B4">
        <w:rPr>
          <w:lang w:val="el-GR"/>
        </w:rPr>
        <w:t>να έχουν</w:t>
      </w:r>
      <w:r w:rsidRPr="007E31B4">
        <w:rPr>
          <w:bCs/>
          <w:lang w:val="el-GR"/>
        </w:rPr>
        <w:t xml:space="preserve"> ολοκληρώσει επιτυχώς </w:t>
      </w:r>
      <w:r w:rsidRPr="007E31B4">
        <w:rPr>
          <w:lang w:val="el-GR"/>
        </w:rPr>
        <w:t xml:space="preserve">ή να έχουν συμμετάσχει με ποσοστό μεγαλύτερο του </w:t>
      </w:r>
      <w:r w:rsidRPr="007E31B4">
        <w:rPr>
          <w:b/>
          <w:lang w:val="el-GR"/>
        </w:rPr>
        <w:t>50% σε:</w:t>
      </w:r>
    </w:p>
    <w:p w14:paraId="2FC9F934" w14:textId="77777777" w:rsidR="00B61576" w:rsidRPr="007E31B4" w:rsidRDefault="00B61576" w:rsidP="00B61576">
      <w:pPr>
        <w:numPr>
          <w:ilvl w:val="0"/>
          <w:numId w:val="42"/>
        </w:numPr>
        <w:contextualSpacing/>
        <w:rPr>
          <w:lang w:val="el-GR"/>
        </w:rPr>
      </w:pPr>
      <w:r w:rsidRPr="007E31B4">
        <w:rPr>
          <w:b/>
          <w:bCs/>
          <w:lang w:val="el-GR"/>
        </w:rPr>
        <w:t>Ένα (1) ή περισσότερα</w:t>
      </w:r>
      <w:r w:rsidRPr="007E31B4">
        <w:rPr>
          <w:lang w:val="el-GR"/>
        </w:rPr>
        <w:t xml:space="preserve"> ολοκληρωμένα έργα, τα οποία μεμονωμένα ή και συνδυαστικά να καλύπτουν προϋπολογισμό ίσου τουλάχιστον με το 100% του έργου χωρίς ΦΠΑ,</w:t>
      </w:r>
    </w:p>
    <w:p w14:paraId="726A03D9" w14:textId="6F30D559" w:rsidR="00B61576" w:rsidRPr="007E31B4" w:rsidRDefault="00B61576" w:rsidP="00DC1015">
      <w:pPr>
        <w:numPr>
          <w:ilvl w:val="0"/>
          <w:numId w:val="42"/>
        </w:numPr>
        <w:contextualSpacing/>
        <w:rPr>
          <w:bCs/>
          <w:lang w:val="el-GR"/>
        </w:rPr>
      </w:pPr>
      <w:r w:rsidRPr="007E31B4">
        <w:rPr>
          <w:b/>
          <w:bCs/>
          <w:lang w:val="el-GR"/>
        </w:rPr>
        <w:t xml:space="preserve">Ένα (1) </w:t>
      </w:r>
      <w:r w:rsidRPr="007E31B4">
        <w:rPr>
          <w:b/>
          <w:lang w:val="el-GR"/>
        </w:rPr>
        <w:t xml:space="preserve">τουλάχιστον </w:t>
      </w:r>
      <w:r w:rsidRPr="007E31B4">
        <w:rPr>
          <w:b/>
          <w:bCs/>
          <w:lang w:val="el-GR"/>
        </w:rPr>
        <w:t>έργο</w:t>
      </w:r>
      <w:r w:rsidRPr="007E31B4">
        <w:rPr>
          <w:lang w:val="el-GR"/>
        </w:rPr>
        <w:t xml:space="preserve"> που αφορά στην υλοποίηση και υποστήριξη συστήματος, εγκατεστημένο σε cloud υποδομές Amazon, παροχής συστήματος διανομής θεμάτων σε εξετάσεις, είτε στο εκπαιδευτικό σύστημα, είτε εξετάσεις πιστοποιήσεων γνώσης ή/και κατάρτισης, που να αφορά τουλάχιστον δέκα χιλιάδες (10.000) εξεταζόμενους</w:t>
      </w:r>
      <w:r w:rsidR="00DC1015" w:rsidRPr="007E31B4">
        <w:rPr>
          <w:lang w:val="el-GR"/>
        </w:rPr>
        <w:t>,</w:t>
      </w:r>
      <w:r w:rsidR="00DC1015" w:rsidRPr="007E31B4">
        <w:rPr>
          <w:bCs/>
          <w:lang w:val="el-GR"/>
        </w:rPr>
        <w:t xml:space="preserve"> καθόσον το παρόν έργο θα φιλοξενηθεί σε αντίστοιχες υποδομές, και συνεπώς δημιουργεί συγκεκριμένες απαιτήσεις για σχετική εμπειρία του υποψηφίου Οικονομικού Φορέα.</w:t>
      </w:r>
    </w:p>
    <w:p w14:paraId="6822925E" w14:textId="77777777" w:rsidR="00B61576" w:rsidRPr="007E31B4" w:rsidRDefault="00B61576" w:rsidP="00B61576">
      <w:pPr>
        <w:numPr>
          <w:ilvl w:val="0"/>
          <w:numId w:val="42"/>
        </w:numPr>
        <w:contextualSpacing/>
        <w:rPr>
          <w:bCs/>
          <w:lang w:val="el-GR"/>
        </w:rPr>
      </w:pPr>
      <w:r w:rsidRPr="007E31B4">
        <w:rPr>
          <w:b/>
          <w:lang w:val="el-GR"/>
        </w:rPr>
        <w:t xml:space="preserve">Ένα (1) </w:t>
      </w:r>
      <w:bookmarkStart w:id="134" w:name="OLE_LINK8"/>
      <w:r w:rsidRPr="007E31B4">
        <w:rPr>
          <w:b/>
          <w:lang w:val="el-GR"/>
        </w:rPr>
        <w:t xml:space="preserve">τουλάχιστον </w:t>
      </w:r>
      <w:bookmarkEnd w:id="134"/>
      <w:r w:rsidRPr="007E31B4">
        <w:rPr>
          <w:b/>
          <w:lang w:val="el-GR"/>
        </w:rPr>
        <w:t>έργο</w:t>
      </w:r>
      <w:r w:rsidRPr="007E31B4">
        <w:rPr>
          <w:bCs/>
          <w:lang w:val="el-GR"/>
        </w:rPr>
        <w:t xml:space="preserve"> θα πρέπει να είναι εγκατεστημένο σε παραγωγική λειτουργία σε υποδομή Amazon Web Services cloud και να εξυπηρετεί πάνω από χίλιους (1.000) χρήστες, καθόσον το παρόν έργο θα φιλοξενηθεί σε αντίστοιχες υποδομές, και συνεπώς δημιουργεί συγκεκριμένες απαιτήσεις για σχετική εμπειρία του υποψηφίου Οικονομικού Φορέα.</w:t>
      </w:r>
    </w:p>
    <w:p w14:paraId="115607C7" w14:textId="77777777" w:rsidR="00B61576" w:rsidRPr="007E31B4" w:rsidRDefault="00B61576" w:rsidP="00B61576">
      <w:pPr>
        <w:ind w:left="720"/>
        <w:contextualSpacing/>
        <w:rPr>
          <w:lang w:val="el-GR"/>
        </w:rPr>
      </w:pPr>
    </w:p>
    <w:p w14:paraId="2C7518CA" w14:textId="77777777" w:rsidR="00B61576" w:rsidRPr="007E31B4" w:rsidRDefault="00B61576" w:rsidP="00B61576">
      <w:pPr>
        <w:rPr>
          <w:lang w:val="el-GR"/>
        </w:rPr>
      </w:pPr>
      <w:r w:rsidRPr="007E31B4">
        <w:rPr>
          <w:lang w:val="el-GR"/>
        </w:rPr>
        <w:t xml:space="preserve">Τα </w:t>
      </w:r>
      <w:bookmarkStart w:id="135" w:name="OLE_LINK9"/>
      <w:r w:rsidRPr="007E31B4">
        <w:rPr>
          <w:lang w:val="el-GR"/>
        </w:rPr>
        <w:t xml:space="preserve">οποία μεμονωμένα ή και συνδυαστικά να καλύπτουν </w:t>
      </w:r>
      <w:bookmarkEnd w:id="135"/>
      <w:r w:rsidRPr="007E31B4">
        <w:rPr>
          <w:lang w:val="el-GR"/>
        </w:rPr>
        <w:t xml:space="preserve">όλα τα ακόλουθα πεδία: </w:t>
      </w:r>
    </w:p>
    <w:p w14:paraId="2344B967" w14:textId="77777777" w:rsidR="00B61576" w:rsidRPr="007E31B4" w:rsidRDefault="00B61576" w:rsidP="00B61576">
      <w:pPr>
        <w:numPr>
          <w:ilvl w:val="0"/>
          <w:numId w:val="42"/>
        </w:numPr>
        <w:contextualSpacing/>
        <w:rPr>
          <w:bCs/>
          <w:lang w:val="el-GR"/>
        </w:rPr>
      </w:pPr>
      <w:r w:rsidRPr="007E31B4">
        <w:rPr>
          <w:lang w:val="el-GR"/>
        </w:rPr>
        <w:t>ανάπτυξη διαδικτυακών εφαρμογών/λογισμικού παροχής ηλεκτρονικών υπηρεσιών</w:t>
      </w:r>
    </w:p>
    <w:p w14:paraId="1E896ADA" w14:textId="77777777" w:rsidR="00B61576" w:rsidRPr="007E31B4" w:rsidRDefault="00B61576" w:rsidP="00B61576">
      <w:pPr>
        <w:numPr>
          <w:ilvl w:val="0"/>
          <w:numId w:val="42"/>
        </w:numPr>
        <w:contextualSpacing/>
        <w:rPr>
          <w:bCs/>
          <w:lang w:val="el-GR"/>
        </w:rPr>
      </w:pPr>
      <w:r w:rsidRPr="007E31B4">
        <w:rPr>
          <w:bCs/>
          <w:lang w:val="el-GR"/>
        </w:rPr>
        <w:t>σχεδιασμό, ανάπτυξη, εγκατάσταση, υποστήριξη έργου ολοκληρωμένου πληροφοριακού συστήματος,</w:t>
      </w:r>
    </w:p>
    <w:p w14:paraId="18D4FD26" w14:textId="77777777" w:rsidR="00B61576" w:rsidRPr="007E31B4" w:rsidRDefault="00B61576" w:rsidP="00B61576">
      <w:pPr>
        <w:numPr>
          <w:ilvl w:val="0"/>
          <w:numId w:val="42"/>
        </w:numPr>
        <w:contextualSpacing/>
        <w:rPr>
          <w:bCs/>
          <w:lang w:val="el-GR"/>
        </w:rPr>
      </w:pPr>
      <w:r w:rsidRPr="007E31B4">
        <w:rPr>
          <w:bCs/>
          <w:lang w:val="el-GR"/>
        </w:rPr>
        <w:t>διεπαφές διαλειτουργικότητας για την ανάκτηση και τον διαμοιρασμό δεδομένων από πληροφοριακά συστήματα δημοσίου τομέα.</w:t>
      </w:r>
    </w:p>
    <w:p w14:paraId="3E004703" w14:textId="77777777" w:rsidR="00B61576" w:rsidRPr="007E31B4" w:rsidRDefault="00B61576" w:rsidP="00B61576">
      <w:pPr>
        <w:numPr>
          <w:ilvl w:val="0"/>
          <w:numId w:val="42"/>
        </w:numPr>
        <w:contextualSpacing/>
        <w:rPr>
          <w:bCs/>
          <w:lang w:val="el-GR"/>
        </w:rPr>
      </w:pPr>
      <w:r w:rsidRPr="007E31B4">
        <w:rPr>
          <w:bCs/>
          <w:lang w:val="el-GR"/>
        </w:rPr>
        <w:t>αξιοποίηση εθνικών μηχανισμών ταυτοποίησης χρηστών (π.χ. TAXISnet/ΓΓΠΣΔΔ)</w:t>
      </w:r>
    </w:p>
    <w:p w14:paraId="20C71353" w14:textId="77777777" w:rsidR="00E14308" w:rsidRPr="007E31B4" w:rsidRDefault="00E14308" w:rsidP="007A2205">
      <w:pPr>
        <w:rPr>
          <w:bCs/>
          <w:lang w:val="el-GR" w:eastAsia="el-GR"/>
        </w:rPr>
      </w:pPr>
      <w:bookmarkStart w:id="136" w:name="_Ref61862075"/>
      <w:bookmarkEnd w:id="133"/>
    </w:p>
    <w:p w14:paraId="6AABBB70" w14:textId="162868B1" w:rsidR="00214AF2" w:rsidRPr="007E31B4" w:rsidRDefault="00214AF2" w:rsidP="007A2205">
      <w:pPr>
        <w:rPr>
          <w:bCs/>
          <w:lang w:val="el-GR" w:eastAsia="el-GR"/>
        </w:rPr>
      </w:pPr>
      <w:r w:rsidRPr="007E31B4">
        <w:rPr>
          <w:bCs/>
          <w:lang w:val="el-GR" w:eastAsia="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p>
    <w:p w14:paraId="274516E8" w14:textId="5854DDB9" w:rsidR="000456A7" w:rsidRPr="007E31B4" w:rsidRDefault="000456A7" w:rsidP="007A2205">
      <w:pPr>
        <w:rPr>
          <w:bCs/>
          <w:lang w:val="el-GR" w:eastAsia="el-GR"/>
        </w:rPr>
      </w:pPr>
      <w:r w:rsidRPr="007E31B4">
        <w:rPr>
          <w:bCs/>
          <w:lang w:val="el-GR" w:eastAsia="el-GR"/>
        </w:rPr>
        <w:t>Σε περίπτωση ένωσης οικονομικών φορέων, οι παραπάνω ελάχιστες απαιτήσεις καλύπτονται αθροιστικά από τα μέλη της ένωσης.</w:t>
      </w:r>
    </w:p>
    <w:bookmarkEnd w:id="136"/>
    <w:p w14:paraId="38984BB7" w14:textId="77777777" w:rsidR="00694494" w:rsidRPr="007E31B4" w:rsidRDefault="00694494" w:rsidP="007A2205">
      <w:pPr>
        <w:rPr>
          <w:lang w:val="el-GR"/>
        </w:rPr>
      </w:pPr>
    </w:p>
    <w:p w14:paraId="515F669D" w14:textId="77777777" w:rsidR="00CC2818" w:rsidRPr="007E31B4" w:rsidRDefault="00CC2818" w:rsidP="00CC2818">
      <w:pPr>
        <w:pStyle w:val="4"/>
        <w:rPr>
          <w:lang w:val="el-GR" w:eastAsia="en-US"/>
        </w:rPr>
      </w:pPr>
      <w:bookmarkStart w:id="137" w:name="_Toc97194281"/>
      <w:bookmarkStart w:id="138" w:name="_Ref165223539"/>
      <w:bookmarkStart w:id="139" w:name="_Toc202354670"/>
      <w:bookmarkEnd w:id="132"/>
      <w:r w:rsidRPr="007E31B4">
        <w:rPr>
          <w:lang w:val="el-GR" w:eastAsia="en-US"/>
        </w:rPr>
        <w:t>Επαγγελματική Ικανότητα – Ομάδα Έργου</w:t>
      </w:r>
      <w:bookmarkEnd w:id="137"/>
      <w:bookmarkEnd w:id="138"/>
      <w:bookmarkEnd w:id="139"/>
    </w:p>
    <w:p w14:paraId="6F587F22" w14:textId="77777777" w:rsidR="00694494" w:rsidRPr="007E31B4" w:rsidRDefault="008B41C9" w:rsidP="00694494">
      <w:pPr>
        <w:rPr>
          <w:lang w:val="el-GR"/>
        </w:rPr>
      </w:pPr>
      <w:bookmarkStart w:id="140" w:name="_Ref40965313"/>
      <w:r w:rsidRPr="007E31B4">
        <w:rPr>
          <w:lang w:val="el-GR"/>
        </w:rPr>
        <w:t>Ο</w:t>
      </w:r>
      <w:r w:rsidR="00F86B7A" w:rsidRPr="007E31B4">
        <w:rPr>
          <w:lang w:val="el-GR"/>
        </w:rPr>
        <w:t>ι οικονομικοί φορείς που συμμετέχουν στη διαδικασία σύναψης της παρούσας απαιτείται</w:t>
      </w:r>
      <w:r w:rsidR="00E1337D" w:rsidRPr="007E31B4">
        <w:rPr>
          <w:lang w:val="el-GR"/>
        </w:rPr>
        <w:t xml:space="preserve"> </w:t>
      </w:r>
      <w:r w:rsidR="00F86B7A" w:rsidRPr="007E31B4">
        <w:rPr>
          <w:lang w:val="el-GR"/>
        </w:rPr>
        <w:t>να διαθέτουν ομάδα έργου με στελέχη επαρκή σε πλήθος και δεξιότητες για την ανάληψη του Έργου η οποία να αποτελείται τουλάχιστον από:</w:t>
      </w:r>
    </w:p>
    <w:p w14:paraId="2125038C" w14:textId="4A8B52B6" w:rsidR="00694494" w:rsidRPr="007E31B4" w:rsidRDefault="00694494" w:rsidP="00694494">
      <w:pPr>
        <w:pStyle w:val="aff"/>
        <w:numPr>
          <w:ilvl w:val="0"/>
          <w:numId w:val="86"/>
        </w:numPr>
        <w:rPr>
          <w:lang w:val="el-GR"/>
        </w:rPr>
      </w:pPr>
      <w:r w:rsidRPr="007E31B4">
        <w:rPr>
          <w:b/>
          <w:bCs/>
          <w:lang w:val="el-GR"/>
        </w:rPr>
        <w:t>Έναν (1) Υπεύθυνο Έργου</w:t>
      </w:r>
      <w:r w:rsidRPr="007E31B4">
        <w:rPr>
          <w:lang w:val="el-GR"/>
        </w:rPr>
        <w:t xml:space="preserve"> με Δίπλωμα Σπουδών από Πανεπιστημιακό ή Τεχνολογικό Ίδρυμα Ανώτατης Εκπαίδευσης σε ένα από τα ακόλουθα γνωστικά αντικείμενα: Πληροφορική, Θετικές Επιστήμες, Μηχανική (</w:t>
      </w:r>
      <w:r w:rsidRPr="007E31B4">
        <w:rPr>
          <w:lang w:val="en-US"/>
        </w:rPr>
        <w:t>engineering</w:t>
      </w:r>
      <w:r w:rsidRPr="007E31B4">
        <w:rPr>
          <w:lang w:val="el-GR"/>
        </w:rPr>
        <w:t>) και με εμπειρία σε Διαχείριση Έργων Πληροφορικής</w:t>
      </w:r>
    </w:p>
    <w:p w14:paraId="57E25DB6" w14:textId="1BF93BD4" w:rsidR="00EE4265" w:rsidRPr="007E31B4" w:rsidRDefault="00EE4265">
      <w:pPr>
        <w:pStyle w:val="aff"/>
        <w:numPr>
          <w:ilvl w:val="0"/>
          <w:numId w:val="86"/>
        </w:numPr>
        <w:rPr>
          <w:b/>
          <w:bCs/>
          <w:lang w:val="el-GR"/>
        </w:rPr>
      </w:pPr>
      <w:r w:rsidRPr="007E31B4">
        <w:rPr>
          <w:b/>
          <w:bCs/>
          <w:lang w:val="el-GR"/>
        </w:rPr>
        <w:t xml:space="preserve">Έναν (1) Υπεύθυνο </w:t>
      </w:r>
      <w:r w:rsidR="00F3080E" w:rsidRPr="007E31B4">
        <w:rPr>
          <w:b/>
          <w:bCs/>
          <w:lang w:val="el-GR"/>
        </w:rPr>
        <w:t xml:space="preserve">Σχεδιασμού και Ανάπτυξης Πληροφοριακών Συστημάτων </w:t>
      </w:r>
      <w:r w:rsidRPr="007E31B4">
        <w:rPr>
          <w:lang w:val="el-GR"/>
        </w:rPr>
        <w:t>με διδακτορικό τίτλο ή μεταπτυχιακό τίτλο σπουδών στο χώρο της πληροφορικής και δύο χρόνια προϋπηρεσία/πρότερη εμπειρία στην ανάπτυξη πληροφοριακών συστημάτων</w:t>
      </w:r>
    </w:p>
    <w:p w14:paraId="4378F847" w14:textId="047885E8" w:rsidR="00995F66" w:rsidRPr="007E31B4" w:rsidRDefault="00995F66" w:rsidP="007E31B4">
      <w:pPr>
        <w:pStyle w:val="aff"/>
        <w:numPr>
          <w:ilvl w:val="1"/>
          <w:numId w:val="86"/>
        </w:numPr>
        <w:rPr>
          <w:lang w:val="el-GR"/>
        </w:rPr>
      </w:pPr>
      <w:r w:rsidRPr="007E31B4">
        <w:rPr>
          <w:lang w:val="el-GR"/>
        </w:rPr>
        <w:t>Να είναι πιστοποιημένος Cloud Architect σε Amazon Web Services, καθώς σημειώνεται ότι η web εφαρμογή που θα αναπτυχθεί, θα πρέπει να φιλοξενείται σε cloud περιβάλλον κάτι που δημιουργεί συγκεκριμένες απαιτήσεις για σχετική εμπειρία του υποψηφίου Οικονομικού Φορέα και της ομάδας έργου του</w:t>
      </w:r>
    </w:p>
    <w:p w14:paraId="07B7A229" w14:textId="5791CF80" w:rsidR="00032F35" w:rsidRPr="007E31B4" w:rsidRDefault="00032F35" w:rsidP="00032F35">
      <w:pPr>
        <w:pStyle w:val="aff"/>
        <w:numPr>
          <w:ilvl w:val="0"/>
          <w:numId w:val="86"/>
        </w:numPr>
        <w:rPr>
          <w:b/>
          <w:bCs/>
          <w:lang w:val="el-GR"/>
        </w:rPr>
      </w:pPr>
      <w:r w:rsidRPr="007E31B4">
        <w:rPr>
          <w:b/>
          <w:bCs/>
          <w:lang w:val="el-GR"/>
        </w:rPr>
        <w:t xml:space="preserve">Έναν (1) Υπεύθυνο Εγκατάστασης και Παραμετροποίησης Πληροφοριακών Συστημάτων </w:t>
      </w:r>
      <w:r w:rsidRPr="007E31B4">
        <w:rPr>
          <w:lang w:val="el-GR"/>
        </w:rPr>
        <w:t>με πανεπιστημιακό τίτλο σπουδών στο χώρο της πληροφορικής και πέντε χρόνια προϋπηρεσία/πρότερη εμπειρία στην εγκατάσταση και παραμετροποίηση πληροφοριακών συστημάτων</w:t>
      </w:r>
    </w:p>
    <w:p w14:paraId="023AB25C" w14:textId="22192793" w:rsidR="00032F35" w:rsidRPr="007E31B4" w:rsidRDefault="00032F35" w:rsidP="00AB5802">
      <w:pPr>
        <w:pStyle w:val="aff"/>
        <w:numPr>
          <w:ilvl w:val="0"/>
          <w:numId w:val="86"/>
        </w:numPr>
        <w:jc w:val="left"/>
        <w:rPr>
          <w:rFonts w:cstheme="minorHAnsi"/>
          <w:lang w:val="el-GR"/>
        </w:rPr>
      </w:pPr>
      <w:r w:rsidRPr="007E31B4">
        <w:rPr>
          <w:b/>
          <w:bCs/>
          <w:lang w:val="el-GR"/>
        </w:rPr>
        <w:lastRenderedPageBreak/>
        <w:t>Έναν (1)</w:t>
      </w:r>
      <w:r w:rsidRPr="007E31B4">
        <w:rPr>
          <w:rFonts w:cstheme="minorHAnsi"/>
          <w:b/>
          <w:bCs/>
          <w:lang w:val="el-GR"/>
        </w:rPr>
        <w:t xml:space="preserve"> Αναλυτή Διαλειτουργικότητας </w:t>
      </w:r>
      <w:r w:rsidRPr="007E31B4">
        <w:rPr>
          <w:rFonts w:cstheme="minorHAnsi"/>
          <w:lang w:val="el-GR"/>
        </w:rPr>
        <w:t>ο οποίος να διαθέτει:</w:t>
      </w:r>
    </w:p>
    <w:p w14:paraId="20D91AE9" w14:textId="77777777" w:rsidR="00032F35" w:rsidRPr="007E31B4" w:rsidRDefault="00032F35" w:rsidP="00AB5802">
      <w:pPr>
        <w:pStyle w:val="aff"/>
        <w:numPr>
          <w:ilvl w:val="1"/>
          <w:numId w:val="86"/>
        </w:numPr>
        <w:suppressAutoHyphens w:val="0"/>
        <w:spacing w:before="120" w:line="276" w:lineRule="auto"/>
        <w:contextualSpacing w:val="0"/>
        <w:rPr>
          <w:lang w:val="el-GR"/>
        </w:rPr>
      </w:pPr>
      <w:r w:rsidRPr="007E31B4">
        <w:rPr>
          <w:lang w:val="el-GR"/>
        </w:rPr>
        <w:t>Πανεπιστημιακό Τίτλο Σπουδών στον τομέα της Πληροφορικής ή Μηχανικού Η/Υ</w:t>
      </w:r>
    </w:p>
    <w:p w14:paraId="43EA2BEC" w14:textId="3DB7AAA5" w:rsidR="00032F35" w:rsidRPr="007E31B4" w:rsidRDefault="00032F35" w:rsidP="00AB5802">
      <w:pPr>
        <w:pStyle w:val="aff"/>
        <w:numPr>
          <w:ilvl w:val="1"/>
          <w:numId w:val="86"/>
        </w:numPr>
        <w:suppressAutoHyphens w:val="0"/>
        <w:spacing w:before="120" w:line="276" w:lineRule="auto"/>
        <w:contextualSpacing w:val="0"/>
        <w:rPr>
          <w:lang w:val="el-GR"/>
        </w:rPr>
      </w:pPr>
      <w:r w:rsidRPr="007E31B4">
        <w:rPr>
          <w:lang w:val="el-GR"/>
        </w:rPr>
        <w:t>Επαγγελματική Εμπειρία τουλάχιστον δέκα (10) ετών</w:t>
      </w:r>
    </w:p>
    <w:p w14:paraId="746825E5" w14:textId="77777777" w:rsidR="00DC1015" w:rsidRPr="007E31B4" w:rsidRDefault="00DC1015" w:rsidP="00DC1015">
      <w:pPr>
        <w:pStyle w:val="aff"/>
        <w:numPr>
          <w:ilvl w:val="1"/>
          <w:numId w:val="86"/>
        </w:numPr>
        <w:rPr>
          <w:lang w:val="el-GR"/>
        </w:rPr>
      </w:pPr>
      <w:r w:rsidRPr="007E31B4">
        <w:rPr>
          <w:lang w:val="el-GR"/>
        </w:rPr>
        <w:t>Να είναι πιστοποιημένος Cloud Architect σε Amazon Web Services, καθώς σημειώνεται ότι η web εφαρμογή που θα αναπτυχθεί, θα πρέπει να φιλοξενείται σε cloud περιβάλλον κάτι που δημιουργεί συγκεκριμένες απαιτήσεις για σχετική εμπειρία του υποψηφίου Οικονομικού Φορέα και της ομάδας έργου του</w:t>
      </w:r>
    </w:p>
    <w:p w14:paraId="252E6910" w14:textId="15768631" w:rsidR="00F3080E" w:rsidRPr="007E31B4" w:rsidRDefault="00EE4265" w:rsidP="00F3080E">
      <w:pPr>
        <w:pStyle w:val="aff"/>
        <w:numPr>
          <w:ilvl w:val="0"/>
          <w:numId w:val="86"/>
        </w:numPr>
        <w:rPr>
          <w:b/>
          <w:bCs/>
          <w:lang w:val="el-GR"/>
        </w:rPr>
      </w:pPr>
      <w:r w:rsidRPr="007E31B4">
        <w:rPr>
          <w:b/>
          <w:bCs/>
          <w:lang w:val="el-GR"/>
        </w:rPr>
        <w:t>Τρ</w:t>
      </w:r>
      <w:r w:rsidR="00F3080E" w:rsidRPr="007E31B4">
        <w:rPr>
          <w:b/>
          <w:bCs/>
          <w:lang w:val="el-GR"/>
        </w:rPr>
        <w:t>εις</w:t>
      </w:r>
      <w:r w:rsidRPr="007E31B4">
        <w:rPr>
          <w:b/>
          <w:bCs/>
          <w:lang w:val="el-GR"/>
        </w:rPr>
        <w:t xml:space="preserve"> (3) </w:t>
      </w:r>
      <w:r w:rsidR="00F3080E" w:rsidRPr="007E31B4">
        <w:rPr>
          <w:b/>
          <w:bCs/>
          <w:lang w:val="el-GR"/>
        </w:rPr>
        <w:t xml:space="preserve">Αναλυτές/Προγραμματιστές </w:t>
      </w:r>
      <w:r w:rsidRPr="007E31B4">
        <w:rPr>
          <w:lang w:val="el-GR"/>
        </w:rPr>
        <w:t>με τίτλο σπουδών στην πληροφορική, μεταπτυχιακές σπουδές στο χώρο της πληροφορικής και προϋπηρεσία/πρότερη εμπειρία στην ανάπτυξη πληροφοριακών συστημάτων.</w:t>
      </w:r>
    </w:p>
    <w:p w14:paraId="719FF042" w14:textId="66F37723" w:rsidR="00F3080E" w:rsidRPr="007E31B4" w:rsidRDefault="00F3080E" w:rsidP="00AB5802">
      <w:pPr>
        <w:pStyle w:val="aff"/>
        <w:numPr>
          <w:ilvl w:val="0"/>
          <w:numId w:val="86"/>
        </w:numPr>
        <w:rPr>
          <w:b/>
          <w:bCs/>
          <w:lang w:val="el-GR"/>
        </w:rPr>
      </w:pPr>
      <w:r w:rsidRPr="007E31B4">
        <w:rPr>
          <w:b/>
          <w:lang w:val="el-GR"/>
        </w:rPr>
        <w:t>Έναν (1) Υπεύθυνο Ελέγχων Λογισμικού (</w:t>
      </w:r>
      <w:r w:rsidRPr="007E31B4">
        <w:rPr>
          <w:b/>
        </w:rPr>
        <w:t>QA</w:t>
      </w:r>
      <w:r w:rsidRPr="007E31B4">
        <w:rPr>
          <w:b/>
          <w:lang w:val="el-GR"/>
        </w:rPr>
        <w:t xml:space="preserve"> </w:t>
      </w:r>
      <w:r w:rsidRPr="007E31B4">
        <w:rPr>
          <w:b/>
        </w:rPr>
        <w:t>Tester</w:t>
      </w:r>
      <w:r w:rsidRPr="007E31B4">
        <w:rPr>
          <w:b/>
          <w:lang w:val="el-GR"/>
        </w:rPr>
        <w:t>)</w:t>
      </w:r>
      <w:r w:rsidRPr="007E31B4">
        <w:rPr>
          <w:lang w:val="el-GR"/>
        </w:rPr>
        <w:t>, ο οποίος πρέπει να διαθέτει τα ακόλουθα προσόντα</w:t>
      </w:r>
      <w:r w:rsidRPr="007E31B4">
        <w:rPr>
          <w:b/>
          <w:lang w:val="el-GR"/>
        </w:rPr>
        <w:t>:</w:t>
      </w:r>
    </w:p>
    <w:p w14:paraId="1FD0F935" w14:textId="77777777" w:rsidR="00F3080E" w:rsidRPr="007E31B4" w:rsidRDefault="00F3080E" w:rsidP="00F3080E">
      <w:pPr>
        <w:pStyle w:val="aff"/>
        <w:numPr>
          <w:ilvl w:val="1"/>
          <w:numId w:val="86"/>
        </w:numPr>
        <w:suppressAutoHyphens w:val="0"/>
        <w:spacing w:before="120" w:line="276" w:lineRule="auto"/>
        <w:contextualSpacing w:val="0"/>
      </w:pPr>
      <w:r w:rsidRPr="007E31B4">
        <w:t>Πτυχίο τριτοβάθμιας εκπαίδευσης.</w:t>
      </w:r>
    </w:p>
    <w:p w14:paraId="2EF52904" w14:textId="1CE2CFFC" w:rsidR="00F3080E" w:rsidRPr="007E31B4" w:rsidRDefault="00F3080E" w:rsidP="00F3080E">
      <w:pPr>
        <w:pStyle w:val="aff"/>
        <w:numPr>
          <w:ilvl w:val="1"/>
          <w:numId w:val="86"/>
        </w:numPr>
        <w:suppressAutoHyphens w:val="0"/>
        <w:spacing w:before="120" w:line="276" w:lineRule="auto"/>
        <w:contextualSpacing w:val="0"/>
        <w:rPr>
          <w:lang w:val="el-GR"/>
        </w:rPr>
      </w:pPr>
      <w:r w:rsidRPr="007E31B4">
        <w:rPr>
          <w:lang w:val="el-GR"/>
        </w:rPr>
        <w:t xml:space="preserve">Τουλάχιστον πενταετή (5 έτη) επαγγελματική εμπειρία ως </w:t>
      </w:r>
      <w:r w:rsidRPr="007E31B4">
        <w:t>QA</w:t>
      </w:r>
      <w:r w:rsidRPr="007E31B4">
        <w:rPr>
          <w:lang w:val="el-GR"/>
        </w:rPr>
        <w:t xml:space="preserve"> </w:t>
      </w:r>
      <w:r w:rsidRPr="007E31B4">
        <w:t>Tester</w:t>
      </w:r>
      <w:r w:rsidRPr="007E31B4">
        <w:rPr>
          <w:lang w:val="el-GR"/>
        </w:rPr>
        <w:t>.</w:t>
      </w:r>
    </w:p>
    <w:p w14:paraId="02428285" w14:textId="1AAF7283" w:rsidR="00F3080E" w:rsidRPr="007E31B4" w:rsidRDefault="00F3080E">
      <w:pPr>
        <w:pStyle w:val="aff"/>
        <w:numPr>
          <w:ilvl w:val="0"/>
          <w:numId w:val="86"/>
        </w:numPr>
        <w:spacing w:before="120"/>
        <w:rPr>
          <w:b/>
          <w:bCs/>
          <w:lang w:val="el-GR"/>
        </w:rPr>
      </w:pPr>
      <w:r w:rsidRPr="007E31B4">
        <w:rPr>
          <w:b/>
          <w:bCs/>
          <w:lang w:val="el-GR"/>
        </w:rPr>
        <w:t xml:space="preserve">Ένα (1) στέλεχος ως Εμπειρογνώμονα Ασφάλειας Πληροφοριακών Συστημάτων, </w:t>
      </w:r>
      <w:r w:rsidRPr="007E31B4">
        <w:rPr>
          <w:lang w:val="el-GR"/>
        </w:rPr>
        <w:t>με πτυχίο ανώτατης εκπαίδευσης, το οποίο να διαθέτει εξειδικευμένη επαγγελματική εμπειρία τουλάχιστον πέντε (5) έτη σε θέματα ασφάλειας πληροφοριών</w:t>
      </w:r>
    </w:p>
    <w:p w14:paraId="57C8DCE3" w14:textId="07BAFD5D" w:rsidR="00995F66" w:rsidRPr="007E31B4" w:rsidRDefault="00995F66" w:rsidP="007E31B4">
      <w:pPr>
        <w:pStyle w:val="aff"/>
        <w:numPr>
          <w:ilvl w:val="1"/>
          <w:numId w:val="86"/>
        </w:numPr>
        <w:rPr>
          <w:lang w:val="el-GR"/>
        </w:rPr>
      </w:pPr>
      <w:r w:rsidRPr="007E31B4">
        <w:rPr>
          <w:lang w:val="el-GR"/>
        </w:rPr>
        <w:t>Να είναι πιστοποιημένος Cloud Architect με επιπλέον πιστοποίηση ως Security Specialist σε Amazon Web Services</w:t>
      </w:r>
    </w:p>
    <w:p w14:paraId="04516A7A" w14:textId="23EF1FFF" w:rsidR="00032F35" w:rsidRPr="007E31B4" w:rsidRDefault="00032F35" w:rsidP="00AB5802">
      <w:pPr>
        <w:pStyle w:val="aff"/>
        <w:numPr>
          <w:ilvl w:val="0"/>
          <w:numId w:val="86"/>
        </w:numPr>
        <w:spacing w:before="120"/>
        <w:rPr>
          <w:lang w:val="el-GR"/>
        </w:rPr>
      </w:pPr>
      <w:r w:rsidRPr="007E31B4">
        <w:rPr>
          <w:b/>
          <w:bCs/>
          <w:lang w:val="el-GR"/>
        </w:rPr>
        <w:t xml:space="preserve">Έναν (1) </w:t>
      </w:r>
      <w:r w:rsidR="00C36BC3" w:rsidRPr="007E31B4">
        <w:rPr>
          <w:b/>
          <w:bCs/>
          <w:lang w:val="el-GR"/>
        </w:rPr>
        <w:t>Υπεύθυνο Εκπαίδευσης</w:t>
      </w:r>
      <w:r w:rsidRPr="007E31B4">
        <w:rPr>
          <w:b/>
          <w:bCs/>
          <w:lang w:val="el-GR"/>
        </w:rPr>
        <w:t xml:space="preserve"> </w:t>
      </w:r>
      <w:r w:rsidRPr="007E31B4">
        <w:rPr>
          <w:lang w:val="el-GR"/>
        </w:rPr>
        <w:t>ο οποίος πρέπει να διαθέτει τα ακόλουθα προσόντα:</w:t>
      </w:r>
    </w:p>
    <w:p w14:paraId="7E6E5884" w14:textId="77777777" w:rsidR="00032F35" w:rsidRPr="007E31B4" w:rsidRDefault="00032F35" w:rsidP="00032F35">
      <w:pPr>
        <w:pStyle w:val="aff"/>
        <w:numPr>
          <w:ilvl w:val="1"/>
          <w:numId w:val="86"/>
        </w:numPr>
        <w:suppressAutoHyphens w:val="0"/>
        <w:spacing w:before="120" w:line="276" w:lineRule="auto"/>
        <w:contextualSpacing w:val="0"/>
      </w:pPr>
      <w:r w:rsidRPr="007E31B4">
        <w:t>Πτυχίο τριτοβάθμιας εκπαίδευσης.</w:t>
      </w:r>
    </w:p>
    <w:p w14:paraId="7DBB9D85" w14:textId="77777777" w:rsidR="00032F35" w:rsidRPr="007E31B4" w:rsidRDefault="00032F35" w:rsidP="00032F35">
      <w:pPr>
        <w:pStyle w:val="aff"/>
        <w:numPr>
          <w:ilvl w:val="1"/>
          <w:numId w:val="86"/>
        </w:numPr>
        <w:suppressAutoHyphens w:val="0"/>
        <w:spacing w:before="120" w:line="276" w:lineRule="auto"/>
        <w:contextualSpacing w:val="0"/>
        <w:rPr>
          <w:lang w:val="el-GR"/>
        </w:rPr>
      </w:pPr>
      <w:r w:rsidRPr="007E31B4">
        <w:rPr>
          <w:lang w:val="el-GR"/>
        </w:rPr>
        <w:t>Τουλάχιστον πενταετή (5 έτη) επαγγελματική εμπειρία στην εκπαίδευση και υποστήριξη εφαρμογών λογισμικού</w:t>
      </w:r>
    </w:p>
    <w:p w14:paraId="08560659" w14:textId="697A0B25" w:rsidR="00CC2818" w:rsidRPr="007E31B4" w:rsidRDefault="00DB1137" w:rsidP="008E43C4">
      <w:pPr>
        <w:rPr>
          <w:bCs/>
          <w:lang w:val="el-GR"/>
        </w:rPr>
      </w:pPr>
      <w:bookmarkStart w:id="141" w:name="_Hlk164430010"/>
      <w:r w:rsidRPr="007E31B4">
        <w:rPr>
          <w:bCs/>
          <w:lang w:val="en-US"/>
        </w:rPr>
        <w:t>T</w:t>
      </w:r>
      <w:r w:rsidRPr="007E31B4">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p w14:paraId="0A0A67A8" w14:textId="686F822C" w:rsidR="00995F66" w:rsidRPr="007E31B4" w:rsidRDefault="00995F66" w:rsidP="008E43C4">
      <w:pPr>
        <w:rPr>
          <w:lang w:val="el-GR"/>
        </w:rPr>
      </w:pPr>
      <w:r w:rsidRPr="007E31B4">
        <w:rPr>
          <w:lang w:val="el-GR"/>
        </w:rPr>
        <w:t>Σε περίπτωση ένωσης οικονομικών φορέων, οι παραπάνω ελάχιστες απαιτήσεις καλύπτονται αθροιστικά από τα μέλη της ένωσης.</w:t>
      </w:r>
    </w:p>
    <w:bookmarkEnd w:id="140"/>
    <w:bookmarkEnd w:id="141"/>
    <w:p w14:paraId="333E4FDB" w14:textId="77777777" w:rsidR="00434B92" w:rsidRPr="007E31B4" w:rsidRDefault="00434B92" w:rsidP="00B8545D">
      <w:pPr>
        <w:rPr>
          <w:lang w:val="el-GR"/>
        </w:rPr>
      </w:pPr>
    </w:p>
    <w:p w14:paraId="33C2B840" w14:textId="26061443" w:rsidR="008338F0" w:rsidRPr="007E31B4" w:rsidRDefault="003355E7" w:rsidP="00086782">
      <w:pPr>
        <w:pStyle w:val="3"/>
        <w:ind w:left="1276"/>
        <w:rPr>
          <w:u w:val="single"/>
          <w:lang w:val="el-GR"/>
        </w:rPr>
      </w:pPr>
      <w:bookmarkStart w:id="142" w:name="_Ref496541343"/>
      <w:bookmarkStart w:id="143" w:name="_Ref496541651"/>
      <w:bookmarkStart w:id="144" w:name="_Toc97194282"/>
      <w:bookmarkStart w:id="145" w:name="_Toc97194428"/>
      <w:bookmarkStart w:id="146" w:name="_Toc202354671"/>
      <w:r w:rsidRPr="007E31B4">
        <w:rPr>
          <w:lang w:val="el-GR"/>
        </w:rPr>
        <w:t>Πρότυπα διασφάλισης ποιότητας</w:t>
      </w:r>
      <w:bookmarkEnd w:id="142"/>
      <w:bookmarkEnd w:id="143"/>
      <w:bookmarkEnd w:id="144"/>
      <w:bookmarkEnd w:id="145"/>
      <w:bookmarkEnd w:id="146"/>
    </w:p>
    <w:p w14:paraId="51E93A7E" w14:textId="1EC0BEFD" w:rsidR="00EE4265" w:rsidRPr="007E31B4" w:rsidRDefault="008B41C9" w:rsidP="00C70B7E">
      <w:pPr>
        <w:rPr>
          <w:lang w:val="el-GR"/>
        </w:rPr>
      </w:pPr>
      <w:r w:rsidRPr="007E31B4">
        <w:rPr>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7E31B4">
        <w:rPr>
          <w:lang w:val="el-GR"/>
        </w:rPr>
        <w:t xml:space="preserve"> </w:t>
      </w:r>
      <w:r w:rsidRPr="007E31B4">
        <w:rPr>
          <w:lang w:val="el-GR"/>
        </w:rPr>
        <w:t xml:space="preserve">και να διαθέτουν οργανωμένο σύστημα διαχείρισης Ποιότητας </w:t>
      </w:r>
      <w:r w:rsidR="00723DF6" w:rsidRPr="007E31B4">
        <w:rPr>
          <w:lang w:val="el-GR"/>
        </w:rPr>
        <w:t>σύμφωνα με τα παρακάτω Διεθνή Πρότυπα Διασφάλισης Ποιότητας:</w:t>
      </w:r>
    </w:p>
    <w:p w14:paraId="1425773D" w14:textId="77777777" w:rsidR="00EE4265" w:rsidRPr="007E31B4" w:rsidRDefault="00EE4265" w:rsidP="00EE4265">
      <w:pPr>
        <w:numPr>
          <w:ilvl w:val="0"/>
          <w:numId w:val="134"/>
        </w:numPr>
        <w:rPr>
          <w:lang w:val="el-GR"/>
        </w:rPr>
      </w:pPr>
      <w:r w:rsidRPr="007E31B4">
        <w:rPr>
          <w:lang w:val="el-GR"/>
        </w:rPr>
        <w:t>ISO 9001:2015 για τη Διαχείριση της Ποιότητας, ή ισοδύναμο, εν ισχύ, από διαπιστευμένο οργανισμό</w:t>
      </w:r>
    </w:p>
    <w:p w14:paraId="7C5C10AF" w14:textId="610FF8CE" w:rsidR="00EE4265" w:rsidRPr="007E31B4" w:rsidRDefault="00EE4265" w:rsidP="00EE4265">
      <w:pPr>
        <w:numPr>
          <w:ilvl w:val="0"/>
          <w:numId w:val="134"/>
        </w:numPr>
        <w:rPr>
          <w:lang w:val="el-GR"/>
        </w:rPr>
      </w:pPr>
      <w:r w:rsidRPr="007E31B4">
        <w:rPr>
          <w:lang w:val="el-GR"/>
        </w:rPr>
        <w:t>ISO 27001:2013 για την Ασφάλεια των Πληροφοριών ή ισοδύναμο, εν ισχύ, από διαπιστευμένο οργανισμό</w:t>
      </w:r>
    </w:p>
    <w:p w14:paraId="3CC8E6EE" w14:textId="1FC19164" w:rsidR="00995F66" w:rsidRPr="007E31B4" w:rsidRDefault="00995F66">
      <w:pPr>
        <w:numPr>
          <w:ilvl w:val="0"/>
          <w:numId w:val="134"/>
        </w:numPr>
        <w:rPr>
          <w:lang w:val="el-GR"/>
        </w:rPr>
      </w:pPr>
      <w:r w:rsidRPr="007E31B4">
        <w:rPr>
          <w:lang w:val="el-GR"/>
        </w:rPr>
        <w:t>ISO/IEC 27701:2019 για Διαχείριση απορρήτων πληροφοριών και προσωπικών δεδομένων (GDPR) ή ισοδύναμο</w:t>
      </w:r>
    </w:p>
    <w:p w14:paraId="70ACF795" w14:textId="23A0E78C" w:rsidR="00C70B7E" w:rsidRPr="007E31B4" w:rsidRDefault="00C70B7E" w:rsidP="00C70B7E">
      <w:pPr>
        <w:rPr>
          <w:lang w:val="el-GR"/>
        </w:rPr>
      </w:pPr>
      <w:r w:rsidRPr="007E31B4">
        <w:rPr>
          <w:lang w:val="el-GR"/>
        </w:rPr>
        <w:t xml:space="preserve">Η </w:t>
      </w:r>
      <w:r w:rsidR="00C04981" w:rsidRPr="007E31B4">
        <w:rPr>
          <w:lang w:val="el-GR"/>
        </w:rPr>
        <w:t>Αναθέτουσα Αρχή</w:t>
      </w:r>
      <w:r w:rsidRPr="007E31B4">
        <w:rPr>
          <w:lang w:val="el-GR"/>
        </w:rPr>
        <w:t xml:space="preserve"> αναγνωρίζει ισοδύναμα πιστοποιητικά που έχουν εκδοθεί από φορείς διαπιστευμένους από ισοδύναμους Οργανισμούς διαπίστευσης, </w:t>
      </w:r>
      <w:bookmarkStart w:id="147" w:name="_Hlk172571922"/>
      <w:r w:rsidR="0023144C" w:rsidRPr="007E31B4">
        <w:rPr>
          <w:lang w:val="el-GR"/>
        </w:rPr>
        <w:t xml:space="preserve">οι οποίοι </w:t>
      </w:r>
      <w:r w:rsidRPr="007E31B4">
        <w:rPr>
          <w:lang w:val="el-GR"/>
        </w:rPr>
        <w:t>εδρεύο</w:t>
      </w:r>
      <w:r w:rsidR="0023144C" w:rsidRPr="007E31B4">
        <w:rPr>
          <w:lang w:val="el-GR"/>
        </w:rPr>
        <w:t>υν</w:t>
      </w:r>
      <w:r w:rsidRPr="007E31B4">
        <w:rPr>
          <w:lang w:val="el-GR"/>
        </w:rPr>
        <w:t xml:space="preserve"> και σε άλλα κράτη </w:t>
      </w:r>
      <w:r w:rsidRPr="007E31B4">
        <w:rPr>
          <w:lang w:val="el-GR"/>
        </w:rPr>
        <w:lastRenderedPageBreak/>
        <w:t>- μέλη</w:t>
      </w:r>
      <w:r w:rsidR="00867A7B" w:rsidRPr="007E31B4">
        <w:rPr>
          <w:lang w:val="el-GR"/>
        </w:rPr>
        <w:t xml:space="preserve"> </w:t>
      </w:r>
      <w:r w:rsidR="0023144C" w:rsidRPr="007E31B4">
        <w:rPr>
          <w:lang w:val="el-GR"/>
        </w:rPr>
        <w:t xml:space="preserve">, </w:t>
      </w:r>
      <w:bookmarkStart w:id="148" w:name="_Hlk164430049"/>
      <w:r w:rsidR="0023144C" w:rsidRPr="007E31B4">
        <w:rPr>
          <w:lang w:val="el-GR"/>
        </w:rPr>
        <w:t xml:space="preserve">σύμφωνα με τον Κανονισμό </w:t>
      </w:r>
      <w:bookmarkEnd w:id="148"/>
      <w:r w:rsidR="00841F47" w:rsidRPr="007E31B4">
        <w:rPr>
          <w:i/>
          <w:lang w:val="el-GR"/>
        </w:rPr>
        <w:t>765/2008.</w:t>
      </w:r>
      <w:bookmarkEnd w:id="147"/>
      <w:r w:rsidR="00841F47" w:rsidRPr="007E31B4">
        <w:rPr>
          <w:rStyle w:val="ab"/>
          <w:i/>
          <w:lang w:val="el-GR"/>
        </w:rPr>
        <w:footnoteReference w:id="9"/>
      </w:r>
      <w:r w:rsidR="00841F47" w:rsidRPr="007E31B4">
        <w:rPr>
          <w:i/>
          <w:lang w:val="el-GR"/>
        </w:rPr>
        <w:t xml:space="preserve"> </w:t>
      </w:r>
      <w:r w:rsidRPr="007E31B4">
        <w:rPr>
          <w:lang w:val="el-GR"/>
        </w:rPr>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6EDF9B5B" w14:textId="547921D6" w:rsidR="00995F66" w:rsidRPr="007E31B4" w:rsidRDefault="00995F66" w:rsidP="00C70B7E">
      <w:pPr>
        <w:rPr>
          <w:lang w:val="el-GR"/>
        </w:rPr>
      </w:pPr>
      <w:r w:rsidRPr="007E31B4">
        <w:rPr>
          <w:lang w:val="el-GR"/>
        </w:rPr>
        <w:t>Σε περίπτωση ένωσης οικονομικών φορέων, οι παραπάνω ελάχιστες απαιτήσεις καλύπτονται αθροιστικά από τα μέλη της ένωσης.</w:t>
      </w:r>
    </w:p>
    <w:p w14:paraId="36A3024B" w14:textId="77777777" w:rsidR="003E34BF" w:rsidRPr="007E31B4" w:rsidRDefault="003E34BF" w:rsidP="00B8545D">
      <w:pPr>
        <w:rPr>
          <w:bCs/>
          <w:lang w:val="el-GR"/>
        </w:rPr>
      </w:pPr>
    </w:p>
    <w:p w14:paraId="43BF3E82" w14:textId="77777777" w:rsidR="002F5250" w:rsidRPr="007E31B4" w:rsidRDefault="002F5250" w:rsidP="00B8545D">
      <w:pPr>
        <w:rPr>
          <w:bCs/>
          <w:lang w:val="el-GR"/>
        </w:rPr>
      </w:pPr>
    </w:p>
    <w:p w14:paraId="1ACDD6DF" w14:textId="77777777" w:rsidR="008338F0" w:rsidRPr="007E31B4" w:rsidRDefault="003355E7" w:rsidP="00086782">
      <w:pPr>
        <w:pStyle w:val="3"/>
        <w:ind w:left="1276"/>
        <w:rPr>
          <w:lang w:val="el-GR"/>
        </w:rPr>
      </w:pPr>
      <w:bookmarkStart w:id="149" w:name="_Ref496541185"/>
      <w:bookmarkStart w:id="150" w:name="_Ref496541244"/>
      <w:bookmarkStart w:id="151" w:name="_Ref496541410"/>
      <w:bookmarkStart w:id="152" w:name="_Ref496541700"/>
      <w:bookmarkStart w:id="153" w:name="_Ref74505980"/>
      <w:bookmarkStart w:id="154" w:name="_Toc97194283"/>
      <w:bookmarkStart w:id="155" w:name="_Toc97194429"/>
      <w:bookmarkStart w:id="156" w:name="_Toc202354672"/>
      <w:r w:rsidRPr="007E31B4">
        <w:rPr>
          <w:lang w:val="el-GR"/>
        </w:rPr>
        <w:t>Στήριξη στην ικανότητα τρίτων</w:t>
      </w:r>
      <w:bookmarkEnd w:id="149"/>
      <w:bookmarkEnd w:id="150"/>
      <w:bookmarkEnd w:id="151"/>
      <w:bookmarkEnd w:id="152"/>
      <w:r w:rsidRPr="007E31B4">
        <w:rPr>
          <w:lang w:val="el-GR"/>
        </w:rPr>
        <w:t xml:space="preserve"> </w:t>
      </w:r>
      <w:r w:rsidR="0049631E" w:rsidRPr="007E31B4">
        <w:rPr>
          <w:lang w:val="el-GR"/>
        </w:rPr>
        <w:t>– Υπεργολαβία</w:t>
      </w:r>
      <w:bookmarkEnd w:id="153"/>
      <w:bookmarkEnd w:id="154"/>
      <w:bookmarkEnd w:id="155"/>
      <w:bookmarkEnd w:id="156"/>
    </w:p>
    <w:p w14:paraId="65B8F417" w14:textId="6293AF47" w:rsidR="0049631E" w:rsidRPr="007E31B4" w:rsidRDefault="0049631E" w:rsidP="00821852">
      <w:pPr>
        <w:pStyle w:val="4"/>
        <w:rPr>
          <w:lang w:val="el-GR"/>
        </w:rPr>
      </w:pPr>
      <w:bookmarkStart w:id="157" w:name="_Toc97194284"/>
      <w:bookmarkStart w:id="158" w:name="_Toc202354673"/>
      <w:r w:rsidRPr="007E31B4">
        <w:rPr>
          <w:lang w:val="el-GR"/>
        </w:rPr>
        <w:t xml:space="preserve">Στήριξη στην ικανότητα </w:t>
      </w:r>
      <w:r w:rsidR="008E4CAF" w:rsidRPr="007E31B4">
        <w:rPr>
          <w:lang w:val="el-GR"/>
        </w:rPr>
        <w:t>τρίτων</w:t>
      </w:r>
      <w:r w:rsidR="008E4CAF" w:rsidRPr="007E31B4">
        <w:rPr>
          <w:rStyle w:val="ab"/>
          <w:lang w:val="el-GR"/>
        </w:rPr>
        <w:footnoteReference w:id="10"/>
      </w:r>
      <w:bookmarkEnd w:id="157"/>
      <w:bookmarkEnd w:id="158"/>
    </w:p>
    <w:p w14:paraId="0378F059" w14:textId="76315398" w:rsidR="008338F0" w:rsidRPr="007E31B4" w:rsidRDefault="003355E7">
      <w:pPr>
        <w:rPr>
          <w:lang w:val="el-GR"/>
        </w:rPr>
      </w:pPr>
      <w:r w:rsidRPr="007E31B4">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7E31B4">
        <w:rPr>
          <w:lang w:val="el-GR"/>
        </w:rPr>
        <w:fldChar w:fldCharType="begin"/>
      </w:r>
      <w:r w:rsidR="00B622FA" w:rsidRPr="007E31B4">
        <w:rPr>
          <w:lang w:val="el-GR"/>
        </w:rPr>
        <w:instrText xml:space="preserve"> REF _Ref496541508 \r \h </w:instrText>
      </w:r>
      <w:r w:rsidR="00DF02B0" w:rsidRPr="007E31B4">
        <w:rPr>
          <w:lang w:val="el-GR"/>
        </w:rPr>
        <w:instrText xml:space="preserve"> \* MERGEFORMAT </w:instrText>
      </w:r>
      <w:r w:rsidR="00B622FA" w:rsidRPr="007E31B4">
        <w:rPr>
          <w:lang w:val="el-GR"/>
        </w:rPr>
      </w:r>
      <w:r w:rsidR="00B622FA" w:rsidRPr="007E31B4">
        <w:rPr>
          <w:lang w:val="el-GR"/>
        </w:rPr>
        <w:fldChar w:fldCharType="separate"/>
      </w:r>
      <w:r w:rsidR="00096E40">
        <w:rPr>
          <w:lang w:val="el-GR"/>
        </w:rPr>
        <w:t>2.2.5</w:t>
      </w:r>
      <w:r w:rsidR="00B622FA" w:rsidRPr="007E31B4">
        <w:rPr>
          <w:lang w:val="el-GR"/>
        </w:rPr>
        <w:fldChar w:fldCharType="end"/>
      </w:r>
      <w:r w:rsidR="00586253" w:rsidRPr="007E31B4">
        <w:rPr>
          <w:lang w:val="el-GR"/>
        </w:rPr>
        <w:t xml:space="preserve"> </w:t>
      </w:r>
      <w:r w:rsidR="00011535" w:rsidRPr="007E31B4">
        <w:rPr>
          <w:lang w:val="el-GR"/>
        </w:rPr>
        <w:t>«</w:t>
      </w:r>
      <w:r w:rsidR="00586253" w:rsidRPr="007E31B4">
        <w:rPr>
          <w:lang w:val="el-GR"/>
        </w:rPr>
        <w:t>Οικονομική και χρηματοοικονομική επάρκεια</w:t>
      </w:r>
      <w:r w:rsidR="00011535" w:rsidRPr="007E31B4">
        <w:rPr>
          <w:lang w:val="el-GR"/>
        </w:rPr>
        <w:t>»</w:t>
      </w:r>
      <w:r w:rsidRPr="007E31B4">
        <w:rPr>
          <w:lang w:val="el-GR"/>
        </w:rPr>
        <w:t>) και τα σχετικά με την τεχνική και επαγγελματική ικανότητα (της παραγράφου</w:t>
      </w:r>
      <w:r w:rsidR="0089340E">
        <w:rPr>
          <w:lang w:val="el-GR"/>
        </w:rPr>
        <w:t xml:space="preserve"> </w:t>
      </w:r>
      <w:r w:rsidR="0089340E">
        <w:rPr>
          <w:lang w:val="el-GR"/>
        </w:rPr>
        <w:fldChar w:fldCharType="begin"/>
      </w:r>
      <w:r w:rsidR="0089340E">
        <w:rPr>
          <w:lang w:val="el-GR"/>
        </w:rPr>
        <w:instrText xml:space="preserve"> REF _Ref496541329 \r \h </w:instrText>
      </w:r>
      <w:r w:rsidR="0089340E">
        <w:rPr>
          <w:lang w:val="el-GR"/>
        </w:rPr>
      </w:r>
      <w:r w:rsidR="0089340E">
        <w:rPr>
          <w:lang w:val="el-GR"/>
        </w:rPr>
        <w:fldChar w:fldCharType="separate"/>
      </w:r>
      <w:r w:rsidR="00096E40">
        <w:rPr>
          <w:lang w:val="el-GR"/>
        </w:rPr>
        <w:t>2.2.6</w:t>
      </w:r>
      <w:r w:rsidR="0089340E">
        <w:rPr>
          <w:lang w:val="el-GR"/>
        </w:rPr>
        <w:fldChar w:fldCharType="end"/>
      </w:r>
      <w:r w:rsidR="0089340E">
        <w:rPr>
          <w:lang w:val="el-GR"/>
        </w:rPr>
        <w:t xml:space="preserve"> </w:t>
      </w:r>
      <w:r w:rsidR="0089340E">
        <w:rPr>
          <w:lang w:val="el-GR"/>
        </w:rPr>
        <w:fldChar w:fldCharType="begin"/>
      </w:r>
      <w:r w:rsidR="0089340E">
        <w:rPr>
          <w:lang w:val="el-GR"/>
        </w:rPr>
        <w:instrText xml:space="preserve"> REF _Ref496541329 \h </w:instrText>
      </w:r>
      <w:r w:rsidR="0089340E">
        <w:rPr>
          <w:lang w:val="el-GR"/>
        </w:rPr>
      </w:r>
      <w:r w:rsidR="0089340E">
        <w:rPr>
          <w:lang w:val="el-GR"/>
        </w:rPr>
        <w:fldChar w:fldCharType="separate"/>
      </w:r>
      <w:r w:rsidR="00096E40" w:rsidRPr="007E31B4">
        <w:rPr>
          <w:lang w:val="el-GR"/>
        </w:rPr>
        <w:t>Τεχνική και επαγγελματική ικανότητα</w:t>
      </w:r>
      <w:r w:rsidR="0089340E">
        <w:rPr>
          <w:lang w:val="el-GR"/>
        </w:rPr>
        <w:fldChar w:fldCharType="end"/>
      </w:r>
      <w:r w:rsidRPr="007E31B4">
        <w:rPr>
          <w:lang w:val="el-GR"/>
        </w:rPr>
        <w:t>), να στηρίζονται στις ικανότητες άλλων φορέων, ασχέτως της νομικής φύσης των δεσμών τους με αυτούς</w:t>
      </w:r>
      <w:r w:rsidR="00250B80" w:rsidRPr="007E31B4">
        <w:rPr>
          <w:lang w:val="el-GR"/>
        </w:rPr>
        <w:t>.</w:t>
      </w:r>
      <w:r w:rsidRPr="007E31B4">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366CBB1A" w:rsidR="008338F0" w:rsidRPr="007E31B4" w:rsidRDefault="003355E7">
      <w:pPr>
        <w:rPr>
          <w:lang w:val="el-GR"/>
        </w:rPr>
      </w:pPr>
      <w:r w:rsidRPr="007E31B4">
        <w:rPr>
          <w:lang w:val="el-GR"/>
        </w:rPr>
        <w:t>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sidRPr="007E31B4">
        <w:rPr>
          <w:lang w:val="el-GR"/>
        </w:rPr>
        <w:t>.</w:t>
      </w:r>
    </w:p>
    <w:p w14:paraId="27B80A84" w14:textId="5036AF7B" w:rsidR="00124EDD" w:rsidRPr="007E31B4" w:rsidRDefault="00124EDD" w:rsidP="00124EDD">
      <w:pPr>
        <w:rPr>
          <w:i/>
          <w:color w:val="5B9BD5"/>
          <w:lang w:val="el-GR"/>
        </w:rPr>
      </w:pPr>
      <w:r w:rsidRPr="007E31B4">
        <w:rPr>
          <w:lang w:val="el-GR"/>
        </w:rPr>
        <w:t>Τα  φυσικά πρόσωπα που δηλώνονται από τον προσφέροντα στην Ομάδα Έργου και δεν αποτελούν ίδιους πόρους του προσφέροντος, κατά την παρ. 2.2.6.</w:t>
      </w:r>
      <w:r w:rsidR="00DB1137" w:rsidRPr="007E31B4">
        <w:rPr>
          <w:lang w:val="el-GR"/>
        </w:rPr>
        <w:t>2</w:t>
      </w:r>
      <w:r w:rsidR="00DB1137" w:rsidRPr="007E31B4" w:rsidDel="00DB1137">
        <w:rPr>
          <w:lang w:val="el-GR"/>
        </w:rPr>
        <w:t xml:space="preserve"> </w:t>
      </w:r>
      <w:r w:rsidRPr="007E31B4">
        <w:rPr>
          <w:lang w:val="el-GR"/>
        </w:rPr>
        <w:t xml:space="preserve">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w:t>
      </w:r>
      <w:r w:rsidR="008E4CAF" w:rsidRPr="007E31B4">
        <w:rPr>
          <w:lang w:val="el-GR"/>
        </w:rPr>
        <w:t>παρούσα</w:t>
      </w:r>
      <w:r w:rsidR="008E4CAF" w:rsidRPr="007E31B4">
        <w:rPr>
          <w:rStyle w:val="FootnoteReference2"/>
        </w:rPr>
        <w:footnoteReference w:id="11"/>
      </w:r>
      <w:r w:rsidRPr="007E31B4">
        <w:rPr>
          <w:lang w:val="el-GR"/>
        </w:rPr>
        <w:t>.</w:t>
      </w:r>
    </w:p>
    <w:p w14:paraId="64F8E1E9" w14:textId="5705E5EC" w:rsidR="008338F0" w:rsidRPr="007E31B4" w:rsidRDefault="003355E7">
      <w:pPr>
        <w:rPr>
          <w:lang w:val="el-GR"/>
        </w:rPr>
      </w:pPr>
      <w:r w:rsidRPr="007E31B4">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7E31B4">
        <w:rPr>
          <w:lang w:val="el-GR"/>
        </w:rPr>
        <w:t xml:space="preserve"> </w:t>
      </w:r>
      <w:r w:rsidRPr="007E31B4">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Pr="007E31B4" w:rsidRDefault="00695491" w:rsidP="00695491">
      <w:pPr>
        <w:rPr>
          <w:lang w:val="el-GR"/>
        </w:rPr>
      </w:pPr>
      <w:bookmarkStart w:id="159" w:name="_Hlk35854368"/>
      <w:r w:rsidRPr="007E31B4">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59"/>
    <w:p w14:paraId="67DFCF77" w14:textId="670700AD" w:rsidR="00C70B7E" w:rsidRPr="007E31B4" w:rsidRDefault="00C70B7E" w:rsidP="00C70B7E">
      <w:pPr>
        <w:rPr>
          <w:bCs/>
          <w:lang w:val="el-GR" w:eastAsia="ar-SA"/>
        </w:rPr>
      </w:pPr>
      <w:r w:rsidRPr="007E31B4">
        <w:rPr>
          <w:bCs/>
          <w:lang w:val="el-GR" w:eastAsia="ar-SA"/>
        </w:rPr>
        <w:t xml:space="preserve">Η </w:t>
      </w:r>
      <w:r w:rsidR="00C04981" w:rsidRPr="007E31B4">
        <w:rPr>
          <w:bCs/>
          <w:lang w:val="el-GR" w:eastAsia="ar-SA"/>
        </w:rPr>
        <w:t>Αναθέτουσα Αρχή</w:t>
      </w:r>
      <w:r w:rsidRPr="007E31B4">
        <w:rPr>
          <w:bCs/>
          <w:lang w:val="el-GR" w:eastAsia="ar-SA"/>
        </w:rPr>
        <w:t xml:space="preserve">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7E31B4">
        <w:rPr>
          <w:bCs/>
          <w:lang w:val="el-GR" w:eastAsia="ar-SA"/>
        </w:rPr>
        <w:fldChar w:fldCharType="begin"/>
      </w:r>
      <w:r w:rsidRPr="007E31B4">
        <w:rPr>
          <w:bCs/>
          <w:lang w:val="el-GR" w:eastAsia="ar-SA"/>
        </w:rPr>
        <w:instrText xml:space="preserve"> REF _Ref496541356 \r \h </w:instrText>
      </w:r>
      <w:r w:rsidR="007E31B4">
        <w:rPr>
          <w:bCs/>
          <w:lang w:val="el-GR" w:eastAsia="ar-SA"/>
        </w:rPr>
        <w:instrText xml:space="preserve"> \* MERGEFORMAT </w:instrText>
      </w:r>
      <w:r w:rsidRPr="007E31B4">
        <w:rPr>
          <w:bCs/>
          <w:lang w:val="el-GR" w:eastAsia="ar-SA"/>
        </w:rPr>
      </w:r>
      <w:r w:rsidRPr="007E31B4">
        <w:rPr>
          <w:bCs/>
          <w:lang w:val="el-GR" w:eastAsia="ar-SA"/>
        </w:rPr>
        <w:fldChar w:fldCharType="separate"/>
      </w:r>
      <w:r w:rsidR="00096E40">
        <w:rPr>
          <w:bCs/>
          <w:lang w:val="el-GR" w:eastAsia="ar-SA"/>
        </w:rPr>
        <w:t>2.2.3</w:t>
      </w:r>
      <w:r w:rsidRPr="007E31B4">
        <w:rPr>
          <w:bCs/>
          <w:lang w:val="el-GR" w:eastAsia="ar-SA"/>
        </w:rPr>
        <w:fldChar w:fldCharType="end"/>
      </w:r>
      <w:r w:rsidR="00586253" w:rsidRPr="007E31B4">
        <w:rPr>
          <w:bCs/>
          <w:lang w:val="el-GR" w:eastAsia="ar-SA"/>
        </w:rPr>
        <w:t xml:space="preserve"> </w:t>
      </w:r>
      <w:r w:rsidR="009A44E1" w:rsidRPr="007E31B4">
        <w:rPr>
          <w:bCs/>
          <w:lang w:val="el-GR" w:eastAsia="ar-SA"/>
        </w:rPr>
        <w:t>«Λόγοι αποκλεισμού»</w:t>
      </w:r>
      <w:r w:rsidRPr="007E31B4">
        <w:rPr>
          <w:bCs/>
          <w:lang w:val="el-GR" w:eastAsia="ar-SA"/>
        </w:rPr>
        <w:t xml:space="preserve">.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w:t>
      </w:r>
      <w:r w:rsidRPr="007E31B4">
        <w:rPr>
          <w:bCs/>
          <w:lang w:val="el-GR" w:eastAsia="ar-SA"/>
        </w:rPr>
        <w:lastRenderedPageBreak/>
        <w:t>προθεσμίας τριάντα (30) ημερών από τη</w:t>
      </w:r>
      <w:r w:rsidRPr="007E31B4">
        <w:rPr>
          <w:bCs/>
          <w:color w:val="000000"/>
          <w:lang w:val="el-GR" w:eastAsia="ar-SA"/>
        </w:rPr>
        <w:t xml:space="preserve"> </w:t>
      </w:r>
      <w:r w:rsidRPr="007E31B4">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1FB281C" w14:textId="77777777" w:rsidR="0071429C" w:rsidRPr="007E31B4" w:rsidRDefault="0071429C" w:rsidP="00C70B7E">
      <w:pPr>
        <w:rPr>
          <w:bCs/>
          <w:lang w:val="el-GR" w:eastAsia="ar-SA"/>
        </w:rPr>
      </w:pPr>
    </w:p>
    <w:p w14:paraId="13454337" w14:textId="77777777" w:rsidR="00111D5A" w:rsidRPr="007E31B4" w:rsidRDefault="00111D5A" w:rsidP="00111D5A">
      <w:pPr>
        <w:pStyle w:val="4"/>
        <w:rPr>
          <w:lang w:val="el-GR"/>
        </w:rPr>
      </w:pPr>
      <w:bookmarkStart w:id="160" w:name="_Toc97194285"/>
      <w:bookmarkStart w:id="161" w:name="_Toc202354674"/>
      <w:r w:rsidRPr="007E31B4">
        <w:rPr>
          <w:lang w:val="el-GR"/>
        </w:rPr>
        <w:t>Υπεργολαβία</w:t>
      </w:r>
      <w:bookmarkEnd w:id="160"/>
      <w:bookmarkEnd w:id="161"/>
      <w:r w:rsidRPr="007E31B4">
        <w:rPr>
          <w:lang w:val="el-GR"/>
        </w:rPr>
        <w:t xml:space="preserve"> </w:t>
      </w:r>
    </w:p>
    <w:p w14:paraId="633050B2" w14:textId="1F919436" w:rsidR="0049631E" w:rsidRPr="007E31B4" w:rsidRDefault="0049631E" w:rsidP="0049631E">
      <w:pPr>
        <w:rPr>
          <w:lang w:val="el-GR"/>
        </w:rPr>
      </w:pPr>
      <w:r w:rsidRPr="007E31B4">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7E31B4">
        <w:rPr>
          <w:bCs/>
          <w:lang w:val="en-US"/>
        </w:rPr>
        <w:t>o</w:t>
      </w:r>
      <w:r w:rsidRPr="007E31B4">
        <w:rPr>
          <w:bCs/>
          <w:lang w:val="el-GR"/>
        </w:rPr>
        <w:t xml:space="preserve"> προσφέρων αναφέρει στην προσφορά του</w:t>
      </w:r>
      <w:r w:rsidR="00111D5A" w:rsidRPr="007E31B4">
        <w:rPr>
          <w:bCs/>
          <w:lang w:val="el-GR"/>
        </w:rPr>
        <w:t>,</w:t>
      </w:r>
      <w:r w:rsidRPr="007E31B4">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w:t>
      </w:r>
      <w:r w:rsidR="00C04981" w:rsidRPr="007E31B4">
        <w:rPr>
          <w:bCs/>
          <w:lang w:val="el-GR"/>
        </w:rPr>
        <w:t>Αναθέτουσα Αρχή</w:t>
      </w:r>
      <w:r w:rsidRPr="007E31B4">
        <w:rPr>
          <w:bCs/>
          <w:lang w:val="el-GR"/>
        </w:rPr>
        <w:t xml:space="preserve"> ελέγχει ότι δεν συντρέχουν οι λόγοι αποκλεισμού της παραγράφου </w:t>
      </w:r>
      <w:r w:rsidR="00111D5A" w:rsidRPr="007E31B4">
        <w:rPr>
          <w:bCs/>
          <w:lang w:val="el-GR"/>
        </w:rPr>
        <w:fldChar w:fldCharType="begin"/>
      </w:r>
      <w:r w:rsidR="00111D5A" w:rsidRPr="007E31B4">
        <w:rPr>
          <w:bCs/>
          <w:lang w:val="el-GR"/>
        </w:rPr>
        <w:instrText xml:space="preserve"> REF _Ref496541356 \r \h </w:instrText>
      </w:r>
      <w:r w:rsidR="007E31B4">
        <w:rPr>
          <w:bCs/>
          <w:lang w:val="el-GR"/>
        </w:rPr>
        <w:instrText xml:space="preserve"> \* MERGEFORMAT </w:instrText>
      </w:r>
      <w:r w:rsidR="00111D5A" w:rsidRPr="007E31B4">
        <w:rPr>
          <w:bCs/>
          <w:lang w:val="el-GR"/>
        </w:rPr>
      </w:r>
      <w:r w:rsidR="00111D5A" w:rsidRPr="007E31B4">
        <w:rPr>
          <w:bCs/>
          <w:lang w:val="el-GR"/>
        </w:rPr>
        <w:fldChar w:fldCharType="separate"/>
      </w:r>
      <w:r w:rsidR="00096E40">
        <w:rPr>
          <w:bCs/>
          <w:lang w:val="el-GR"/>
        </w:rPr>
        <w:t>2.2.3</w:t>
      </w:r>
      <w:r w:rsidR="00111D5A" w:rsidRPr="007E31B4">
        <w:rPr>
          <w:bCs/>
          <w:lang w:val="el-GR"/>
        </w:rPr>
        <w:fldChar w:fldCharType="end"/>
      </w:r>
      <w:r w:rsidR="00586253" w:rsidRPr="007E31B4">
        <w:rPr>
          <w:bCs/>
          <w:lang w:val="el-GR"/>
        </w:rPr>
        <w:t xml:space="preserve"> </w:t>
      </w:r>
      <w:r w:rsidRPr="007E31B4">
        <w:rPr>
          <w:bCs/>
          <w:lang w:val="el-GR"/>
        </w:rPr>
        <w:t xml:space="preserve">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7E31B4">
        <w:rPr>
          <w:bCs/>
          <w:lang w:val="el-GR"/>
        </w:rPr>
        <w:fldChar w:fldCharType="begin"/>
      </w:r>
      <w:r w:rsidR="00111D5A" w:rsidRPr="007E31B4">
        <w:rPr>
          <w:bCs/>
          <w:lang w:val="el-GR"/>
        </w:rPr>
        <w:instrText xml:space="preserve"> REF _Ref496541356 \r \h </w:instrText>
      </w:r>
      <w:r w:rsidR="007E31B4">
        <w:rPr>
          <w:bCs/>
          <w:lang w:val="el-GR"/>
        </w:rPr>
        <w:instrText xml:space="preserve"> \* MERGEFORMAT </w:instrText>
      </w:r>
      <w:r w:rsidR="00111D5A" w:rsidRPr="007E31B4">
        <w:rPr>
          <w:bCs/>
          <w:lang w:val="el-GR"/>
        </w:rPr>
      </w:r>
      <w:r w:rsidR="00111D5A" w:rsidRPr="007E31B4">
        <w:rPr>
          <w:bCs/>
          <w:lang w:val="el-GR"/>
        </w:rPr>
        <w:fldChar w:fldCharType="separate"/>
      </w:r>
      <w:r w:rsidR="00096E40">
        <w:rPr>
          <w:bCs/>
          <w:lang w:val="el-GR"/>
        </w:rPr>
        <w:t>2.2.3</w:t>
      </w:r>
      <w:r w:rsidR="00111D5A" w:rsidRPr="007E31B4">
        <w:rPr>
          <w:bCs/>
          <w:lang w:val="el-GR"/>
        </w:rPr>
        <w:fldChar w:fldCharType="end"/>
      </w:r>
      <w:r w:rsidRPr="007E31B4">
        <w:rPr>
          <w:bCs/>
          <w:lang w:val="el-GR"/>
        </w:rPr>
        <w:t xml:space="preserve">.  </w:t>
      </w:r>
    </w:p>
    <w:p w14:paraId="4F94B3F3" w14:textId="77777777" w:rsidR="00C70B7E" w:rsidRPr="007E31B4" w:rsidRDefault="00C70B7E">
      <w:pPr>
        <w:rPr>
          <w:lang w:val="el-GR"/>
        </w:rPr>
      </w:pPr>
    </w:p>
    <w:p w14:paraId="16C851B7" w14:textId="77777777" w:rsidR="008338F0" w:rsidRPr="007E31B4" w:rsidRDefault="003355E7" w:rsidP="00086782">
      <w:pPr>
        <w:pStyle w:val="3"/>
        <w:ind w:left="1276"/>
        <w:rPr>
          <w:lang w:val="el-GR"/>
        </w:rPr>
      </w:pPr>
      <w:bookmarkStart w:id="162" w:name="_Toc97194286"/>
      <w:bookmarkStart w:id="163" w:name="_Toc97194430"/>
      <w:bookmarkStart w:id="164" w:name="_Toc202354675"/>
      <w:r w:rsidRPr="007E31B4">
        <w:rPr>
          <w:lang w:val="el-GR"/>
        </w:rPr>
        <w:t>Κανόνες απόδειξης ποιοτικής επιλογής</w:t>
      </w:r>
      <w:bookmarkEnd w:id="162"/>
      <w:bookmarkEnd w:id="163"/>
      <w:bookmarkEnd w:id="164"/>
    </w:p>
    <w:p w14:paraId="1DF38431" w14:textId="62ADB905" w:rsidR="00A817FC" w:rsidRPr="007E31B4" w:rsidRDefault="00A817FC" w:rsidP="00A817FC">
      <w:pPr>
        <w:rPr>
          <w:bCs/>
          <w:lang w:val="el-GR" w:eastAsia="ar-SA"/>
        </w:rPr>
      </w:pPr>
      <w:r w:rsidRPr="007E31B4">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7E31B4">
        <w:rPr>
          <w:bCs/>
          <w:lang w:val="el-GR" w:eastAsia="ar-SA"/>
        </w:rPr>
        <w:fldChar w:fldCharType="begin"/>
      </w:r>
      <w:r w:rsidRPr="007E31B4">
        <w:rPr>
          <w:bCs/>
          <w:lang w:val="el-GR" w:eastAsia="ar-SA"/>
        </w:rPr>
        <w:instrText xml:space="preserve"> REF _Ref496541397 \r \h </w:instrText>
      </w:r>
      <w:r w:rsidR="007E31B4">
        <w:rPr>
          <w:bCs/>
          <w:lang w:val="el-GR" w:eastAsia="ar-SA"/>
        </w:rPr>
        <w:instrText xml:space="preserve"> \* MERGEFORMAT </w:instrText>
      </w:r>
      <w:r w:rsidRPr="007E31B4">
        <w:rPr>
          <w:bCs/>
          <w:lang w:val="el-GR" w:eastAsia="ar-SA"/>
        </w:rPr>
      </w:r>
      <w:r w:rsidRPr="007E31B4">
        <w:rPr>
          <w:bCs/>
          <w:lang w:val="el-GR" w:eastAsia="ar-SA"/>
        </w:rPr>
        <w:fldChar w:fldCharType="separate"/>
      </w:r>
      <w:r w:rsidR="00096E40">
        <w:rPr>
          <w:bCs/>
          <w:lang w:val="el-GR" w:eastAsia="ar-SA"/>
        </w:rPr>
        <w:t>2.2.1</w:t>
      </w:r>
      <w:r w:rsidRPr="007E31B4">
        <w:rPr>
          <w:bCs/>
          <w:lang w:val="el-GR" w:eastAsia="ar-SA"/>
        </w:rPr>
        <w:fldChar w:fldCharType="end"/>
      </w:r>
      <w:r w:rsidRPr="007E31B4">
        <w:rPr>
          <w:bCs/>
          <w:lang w:val="el-GR" w:eastAsia="ar-SA"/>
        </w:rPr>
        <w:t xml:space="preserve"> </w:t>
      </w:r>
      <w:r w:rsidR="00D643F1" w:rsidRPr="007E31B4">
        <w:rPr>
          <w:bCs/>
          <w:lang w:val="el-GR" w:eastAsia="ar-SA"/>
        </w:rPr>
        <w:t xml:space="preserve">«Δικαιούμενοι συμμετοχής» </w:t>
      </w:r>
      <w:r w:rsidRPr="007E31B4">
        <w:rPr>
          <w:bCs/>
          <w:lang w:val="el-GR" w:eastAsia="ar-SA"/>
        </w:rPr>
        <w:t xml:space="preserve">έως </w:t>
      </w:r>
      <w:r w:rsidRPr="007E31B4">
        <w:rPr>
          <w:bCs/>
          <w:lang w:val="el-GR" w:eastAsia="ar-SA"/>
        </w:rPr>
        <w:fldChar w:fldCharType="begin"/>
      </w:r>
      <w:r w:rsidRPr="007E31B4">
        <w:rPr>
          <w:bCs/>
          <w:lang w:val="el-GR" w:eastAsia="ar-SA"/>
        </w:rPr>
        <w:instrText xml:space="preserve"> REF _Ref74505980 \r \h </w:instrText>
      </w:r>
      <w:r w:rsidR="007E31B4">
        <w:rPr>
          <w:bCs/>
          <w:lang w:val="el-GR" w:eastAsia="ar-SA"/>
        </w:rPr>
        <w:instrText xml:space="preserve"> \* MERGEFORMAT </w:instrText>
      </w:r>
      <w:r w:rsidRPr="007E31B4">
        <w:rPr>
          <w:bCs/>
          <w:lang w:val="el-GR" w:eastAsia="ar-SA"/>
        </w:rPr>
      </w:r>
      <w:r w:rsidRPr="007E31B4">
        <w:rPr>
          <w:bCs/>
          <w:lang w:val="el-GR" w:eastAsia="ar-SA"/>
        </w:rPr>
        <w:fldChar w:fldCharType="separate"/>
      </w:r>
      <w:r w:rsidR="00096E40">
        <w:rPr>
          <w:bCs/>
          <w:lang w:val="el-GR" w:eastAsia="ar-SA"/>
        </w:rPr>
        <w:t>2.2.8</w:t>
      </w:r>
      <w:r w:rsidRPr="007E31B4">
        <w:rPr>
          <w:bCs/>
          <w:lang w:val="el-GR" w:eastAsia="ar-SA"/>
        </w:rPr>
        <w:fldChar w:fldCharType="end"/>
      </w:r>
      <w:r w:rsidR="00D643F1" w:rsidRPr="007E31B4">
        <w:rPr>
          <w:bCs/>
          <w:lang w:val="el-GR" w:eastAsia="ar-SA"/>
        </w:rPr>
        <w:t xml:space="preserve"> «Στήριξη στην ικανότητα τρίτων – Υπεργολαβία»</w:t>
      </w:r>
      <w:r w:rsidRPr="007E31B4">
        <w:rPr>
          <w:bCs/>
          <w:lang w:val="el-GR" w:eastAsia="ar-SA"/>
        </w:rPr>
        <w:t>, κρίνονται κατά την υποβολή της προσφοράς δια του ΕΕΕΣ</w:t>
      </w:r>
      <w:r w:rsidR="00715C12" w:rsidRPr="007E31B4">
        <w:rPr>
          <w:bCs/>
          <w:lang w:val="el-GR" w:eastAsia="ar-SA"/>
        </w:rPr>
        <w:t xml:space="preserve"> σύμφωνα με</w:t>
      </w:r>
      <w:r w:rsidRPr="007E31B4">
        <w:rPr>
          <w:bCs/>
          <w:lang w:val="el-GR" w:eastAsia="ar-SA"/>
        </w:rPr>
        <w:t xml:space="preserve"> τα οριζόμενα στην παράγραφο </w:t>
      </w:r>
      <w:r w:rsidRPr="007E31B4">
        <w:rPr>
          <w:bCs/>
          <w:lang w:val="el-GR" w:eastAsia="ar-SA"/>
        </w:rPr>
        <w:fldChar w:fldCharType="begin"/>
      </w:r>
      <w:r w:rsidRPr="007E31B4">
        <w:rPr>
          <w:bCs/>
          <w:lang w:val="el-GR" w:eastAsia="ar-SA"/>
        </w:rPr>
        <w:instrText xml:space="preserve"> REF _Ref74505997 \r \h </w:instrText>
      </w:r>
      <w:r w:rsidR="007E31B4">
        <w:rPr>
          <w:bCs/>
          <w:lang w:val="el-GR" w:eastAsia="ar-SA"/>
        </w:rPr>
        <w:instrText xml:space="preserve"> \* MERGEFORMAT </w:instrText>
      </w:r>
      <w:r w:rsidRPr="007E31B4">
        <w:rPr>
          <w:bCs/>
          <w:lang w:val="el-GR" w:eastAsia="ar-SA"/>
        </w:rPr>
      </w:r>
      <w:r w:rsidRPr="007E31B4">
        <w:rPr>
          <w:bCs/>
          <w:lang w:val="el-GR" w:eastAsia="ar-SA"/>
        </w:rPr>
        <w:fldChar w:fldCharType="separate"/>
      </w:r>
      <w:r w:rsidR="00096E40">
        <w:rPr>
          <w:bCs/>
          <w:lang w:val="el-GR" w:eastAsia="ar-SA"/>
        </w:rPr>
        <w:t>2.2.9.1</w:t>
      </w:r>
      <w:r w:rsidRPr="007E31B4">
        <w:rPr>
          <w:bCs/>
          <w:lang w:val="el-GR" w:eastAsia="ar-SA"/>
        </w:rPr>
        <w:fldChar w:fldCharType="end"/>
      </w:r>
      <w:r w:rsidRPr="007E31B4">
        <w:rPr>
          <w:bCs/>
          <w:lang w:val="el-GR" w:eastAsia="ar-SA"/>
        </w:rPr>
        <w:t xml:space="preserve">, κατά την υποβολή των δικαιολογητικών της παραγράφου </w:t>
      </w:r>
      <w:r w:rsidR="00E72FB5" w:rsidRPr="007E31B4">
        <w:rPr>
          <w:bCs/>
          <w:lang w:val="el-GR" w:eastAsia="ar-SA"/>
        </w:rPr>
        <w:fldChar w:fldCharType="begin"/>
      </w:r>
      <w:r w:rsidR="00E72FB5" w:rsidRPr="007E31B4">
        <w:rPr>
          <w:bCs/>
          <w:lang w:val="el-GR" w:eastAsia="ar-SA"/>
        </w:rPr>
        <w:instrText xml:space="preserve"> REF _Ref40957856 \r \h </w:instrText>
      </w:r>
      <w:r w:rsidR="007E31B4">
        <w:rPr>
          <w:bCs/>
          <w:lang w:val="el-GR" w:eastAsia="ar-SA"/>
        </w:rPr>
        <w:instrText xml:space="preserve"> \* MERGEFORMAT </w:instrText>
      </w:r>
      <w:r w:rsidR="00E72FB5" w:rsidRPr="007E31B4">
        <w:rPr>
          <w:bCs/>
          <w:lang w:val="el-GR" w:eastAsia="ar-SA"/>
        </w:rPr>
      </w:r>
      <w:r w:rsidR="00E72FB5" w:rsidRPr="007E31B4">
        <w:rPr>
          <w:bCs/>
          <w:lang w:val="el-GR" w:eastAsia="ar-SA"/>
        </w:rPr>
        <w:fldChar w:fldCharType="separate"/>
      </w:r>
      <w:r w:rsidR="00096E40">
        <w:rPr>
          <w:bCs/>
          <w:lang w:val="el-GR" w:eastAsia="ar-SA"/>
        </w:rPr>
        <w:t>2.2.9.2</w:t>
      </w:r>
      <w:r w:rsidR="00E72FB5" w:rsidRPr="007E31B4">
        <w:rPr>
          <w:bCs/>
          <w:lang w:val="el-GR" w:eastAsia="ar-SA"/>
        </w:rPr>
        <w:fldChar w:fldCharType="end"/>
      </w:r>
      <w:r w:rsidR="00E72FB5" w:rsidRPr="007E31B4">
        <w:rPr>
          <w:bCs/>
          <w:lang w:val="el-GR" w:eastAsia="ar-SA"/>
        </w:rPr>
        <w:t xml:space="preserve"> </w:t>
      </w:r>
      <w:r w:rsidRPr="007E31B4">
        <w:rPr>
          <w:bCs/>
          <w:lang w:val="el-GR" w:eastAsia="ar-SA"/>
        </w:rPr>
        <w:t>και κατά τη σύναψη της σύμβασης</w:t>
      </w:r>
      <w:r w:rsidR="00A16BD9" w:rsidRPr="007E31B4">
        <w:rPr>
          <w:bCs/>
          <w:lang w:val="el-GR" w:eastAsia="ar-SA"/>
        </w:rPr>
        <w:t xml:space="preserve">, με την </w:t>
      </w:r>
      <w:r w:rsidRPr="007E31B4">
        <w:rPr>
          <w:bCs/>
          <w:lang w:val="el-GR" w:eastAsia="ar-SA"/>
        </w:rPr>
        <w:t xml:space="preserve">υπεύθυνη δήλωση, της περ. δ΄ της παρ. 3 του άρθρου 105 του ν. 4412/2016. </w:t>
      </w:r>
    </w:p>
    <w:p w14:paraId="5E761437" w14:textId="1D9F9433" w:rsidR="00A16BD9" w:rsidRPr="007E31B4" w:rsidRDefault="00A16BD9" w:rsidP="00E72FB5">
      <w:pPr>
        <w:rPr>
          <w:bCs/>
          <w:lang w:val="el-GR" w:eastAsia="ar-SA"/>
        </w:rPr>
      </w:pPr>
      <w:r w:rsidRPr="007E31B4">
        <w:rPr>
          <w:lang w:val="el-GR"/>
        </w:rPr>
        <w:t xml:space="preserve">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w:t>
      </w:r>
      <w:r w:rsidR="00C04981" w:rsidRPr="007E31B4">
        <w:rPr>
          <w:lang w:val="el-GR"/>
        </w:rPr>
        <w:t>Αναθέτουσα Αρχή</w:t>
      </w:r>
      <w:r w:rsidRPr="007E31B4">
        <w:rPr>
          <w:lang w:val="el-GR"/>
        </w:rPr>
        <w:t xml:space="preserve"> σύμφωνα με την παράγραφο 2.2.9.2 Α</w:t>
      </w:r>
      <w:r w:rsidR="00DE2C65" w:rsidRPr="007E31B4">
        <w:rPr>
          <w:rStyle w:val="ab"/>
          <w:lang w:val="el-GR"/>
        </w:rPr>
        <w:t xml:space="preserve"> </w:t>
      </w:r>
      <w:r w:rsidR="00DE2C65" w:rsidRPr="007E31B4">
        <w:rPr>
          <w:rStyle w:val="ab"/>
          <w:lang w:val="el-GR"/>
        </w:rPr>
        <w:footnoteReference w:id="12"/>
      </w:r>
      <w:r w:rsidRPr="007E31B4">
        <w:rPr>
          <w:lang w:val="el-GR"/>
        </w:rPr>
        <w:t>.</w:t>
      </w:r>
    </w:p>
    <w:p w14:paraId="222313CF" w14:textId="7C180445" w:rsidR="00E72FB5" w:rsidRPr="007E31B4" w:rsidRDefault="00E72FB5" w:rsidP="00E72FB5">
      <w:pPr>
        <w:rPr>
          <w:bCs/>
          <w:lang w:val="el-GR" w:eastAsia="ar-SA"/>
        </w:rPr>
      </w:pPr>
      <w:r w:rsidRPr="007E31B4">
        <w:rPr>
          <w:bCs/>
          <w:lang w:val="el-GR" w:eastAsia="ar-SA"/>
        </w:rPr>
        <w:t xml:space="preserve">Στην περίπτωση που ο οικονομικός φορέας στηρίζεται στις ικανότητες άλλων φορέων, σύμφωνα με </w:t>
      </w:r>
      <w:r w:rsidRPr="007E31B4">
        <w:rPr>
          <w:lang w:val="el-GR" w:eastAsia="ar-SA"/>
        </w:rPr>
        <w:t xml:space="preserve">την παράγραφο </w:t>
      </w:r>
      <w:r w:rsidRPr="007E31B4">
        <w:rPr>
          <w:bCs/>
          <w:lang w:val="el-GR" w:eastAsia="ar-SA"/>
        </w:rPr>
        <w:fldChar w:fldCharType="begin"/>
      </w:r>
      <w:r w:rsidRPr="007E31B4">
        <w:rPr>
          <w:bCs/>
          <w:lang w:val="el-GR" w:eastAsia="ar-SA"/>
        </w:rPr>
        <w:instrText xml:space="preserve"> REF _Ref74505980 \r \h </w:instrText>
      </w:r>
      <w:r w:rsidR="007E31B4">
        <w:rPr>
          <w:bCs/>
          <w:lang w:val="el-GR" w:eastAsia="ar-SA"/>
        </w:rPr>
        <w:instrText xml:space="preserve"> \* MERGEFORMAT </w:instrText>
      </w:r>
      <w:r w:rsidRPr="007E31B4">
        <w:rPr>
          <w:bCs/>
          <w:lang w:val="el-GR" w:eastAsia="ar-SA"/>
        </w:rPr>
      </w:r>
      <w:r w:rsidRPr="007E31B4">
        <w:rPr>
          <w:bCs/>
          <w:lang w:val="el-GR" w:eastAsia="ar-SA"/>
        </w:rPr>
        <w:fldChar w:fldCharType="separate"/>
      </w:r>
      <w:r w:rsidR="00096E40">
        <w:rPr>
          <w:bCs/>
          <w:lang w:val="el-GR" w:eastAsia="ar-SA"/>
        </w:rPr>
        <w:t>2.2.8</w:t>
      </w:r>
      <w:r w:rsidRPr="007E31B4">
        <w:rPr>
          <w:bCs/>
          <w:lang w:val="el-GR" w:eastAsia="ar-SA"/>
        </w:rPr>
        <w:fldChar w:fldCharType="end"/>
      </w:r>
      <w:r w:rsidRPr="007E31B4">
        <w:rPr>
          <w:bCs/>
          <w:lang w:val="el-GR" w:eastAsia="ar-SA"/>
        </w:rPr>
        <w:t xml:space="preserve"> </w:t>
      </w:r>
      <w:r w:rsidR="00D643F1" w:rsidRPr="007E31B4">
        <w:rPr>
          <w:bCs/>
          <w:lang w:val="el-GR" w:eastAsia="ar-SA"/>
        </w:rPr>
        <w:t>«Στήριξη στην ικανότητα τρίτων – Υπεργολαβία»</w:t>
      </w:r>
      <w:r w:rsidR="000E2093" w:rsidRPr="007E31B4">
        <w:rPr>
          <w:bCs/>
          <w:lang w:val="el-GR" w:eastAsia="ar-SA"/>
        </w:rPr>
        <w:t xml:space="preserve"> </w:t>
      </w:r>
      <w:r w:rsidRPr="007E31B4">
        <w:rPr>
          <w:bCs/>
          <w:lang w:val="el-GR" w:eastAsia="ar-SA"/>
        </w:rPr>
        <w:t xml:space="preserve">της παρούσας, οι φορείς στην ικανότητα των οποίων στηρίζεται υποχρεούνται να  αποδεικνύουν, κατά τα οριζόμενα στις παραγράφους </w:t>
      </w:r>
      <w:r w:rsidRPr="007E31B4">
        <w:rPr>
          <w:bCs/>
          <w:lang w:val="el-GR" w:eastAsia="ar-SA"/>
        </w:rPr>
        <w:fldChar w:fldCharType="begin"/>
      </w:r>
      <w:r w:rsidRPr="007E31B4">
        <w:rPr>
          <w:bCs/>
          <w:lang w:val="el-GR" w:eastAsia="ar-SA"/>
        </w:rPr>
        <w:instrText xml:space="preserve"> REF _Ref74505997 \r \h </w:instrText>
      </w:r>
      <w:r w:rsidR="007E31B4">
        <w:rPr>
          <w:bCs/>
          <w:lang w:val="el-GR" w:eastAsia="ar-SA"/>
        </w:rPr>
        <w:instrText xml:space="preserve"> \* MERGEFORMAT </w:instrText>
      </w:r>
      <w:r w:rsidRPr="007E31B4">
        <w:rPr>
          <w:bCs/>
          <w:lang w:val="el-GR" w:eastAsia="ar-SA"/>
        </w:rPr>
      </w:r>
      <w:r w:rsidRPr="007E31B4">
        <w:rPr>
          <w:bCs/>
          <w:lang w:val="el-GR" w:eastAsia="ar-SA"/>
        </w:rPr>
        <w:fldChar w:fldCharType="separate"/>
      </w:r>
      <w:r w:rsidR="00096E40">
        <w:rPr>
          <w:bCs/>
          <w:lang w:val="el-GR" w:eastAsia="ar-SA"/>
        </w:rPr>
        <w:t>2.2.9.1</w:t>
      </w:r>
      <w:r w:rsidRPr="007E31B4">
        <w:rPr>
          <w:bCs/>
          <w:lang w:val="el-GR" w:eastAsia="ar-SA"/>
        </w:rPr>
        <w:fldChar w:fldCharType="end"/>
      </w:r>
      <w:r w:rsidRPr="007E31B4">
        <w:rPr>
          <w:bCs/>
          <w:lang w:val="el-GR" w:eastAsia="ar-SA"/>
        </w:rPr>
        <w:t xml:space="preserve"> και </w:t>
      </w:r>
      <w:r w:rsidRPr="007E31B4">
        <w:rPr>
          <w:bCs/>
          <w:lang w:val="el-GR" w:eastAsia="ar-SA"/>
        </w:rPr>
        <w:fldChar w:fldCharType="begin"/>
      </w:r>
      <w:r w:rsidRPr="007E31B4">
        <w:rPr>
          <w:bCs/>
          <w:lang w:val="el-GR" w:eastAsia="ar-SA"/>
        </w:rPr>
        <w:instrText xml:space="preserve"> REF _Ref40957856 \r \h </w:instrText>
      </w:r>
      <w:r w:rsidR="007E31B4">
        <w:rPr>
          <w:bCs/>
          <w:lang w:val="el-GR" w:eastAsia="ar-SA"/>
        </w:rPr>
        <w:instrText xml:space="preserve"> \* MERGEFORMAT </w:instrText>
      </w:r>
      <w:r w:rsidRPr="007E31B4">
        <w:rPr>
          <w:bCs/>
          <w:lang w:val="el-GR" w:eastAsia="ar-SA"/>
        </w:rPr>
      </w:r>
      <w:r w:rsidRPr="007E31B4">
        <w:rPr>
          <w:bCs/>
          <w:lang w:val="el-GR" w:eastAsia="ar-SA"/>
        </w:rPr>
        <w:fldChar w:fldCharType="separate"/>
      </w:r>
      <w:r w:rsidR="00096E40">
        <w:rPr>
          <w:bCs/>
          <w:lang w:val="el-GR" w:eastAsia="ar-SA"/>
        </w:rPr>
        <w:t>2.2.9.2</w:t>
      </w:r>
      <w:r w:rsidRPr="007E31B4">
        <w:rPr>
          <w:bCs/>
          <w:lang w:val="el-GR" w:eastAsia="ar-SA"/>
        </w:rPr>
        <w:fldChar w:fldCharType="end"/>
      </w:r>
      <w:r w:rsidRPr="007E31B4">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7E31B4">
        <w:rPr>
          <w:lang w:val="el-GR" w:eastAsia="ar-SA"/>
        </w:rPr>
        <w:t xml:space="preserve">της παραγράφου </w:t>
      </w:r>
      <w:r w:rsidRPr="007E31B4">
        <w:rPr>
          <w:lang w:val="el-GR" w:eastAsia="ar-SA"/>
        </w:rPr>
        <w:fldChar w:fldCharType="begin"/>
      </w:r>
      <w:r w:rsidRPr="007E31B4">
        <w:rPr>
          <w:lang w:val="el-GR" w:eastAsia="ar-SA"/>
        </w:rPr>
        <w:instrText xml:space="preserve"> REF _Ref496541356 \r \h </w:instrText>
      </w:r>
      <w:r w:rsidR="007E31B4">
        <w:rPr>
          <w:lang w:val="el-GR" w:eastAsia="ar-SA"/>
        </w:rPr>
        <w:instrText xml:space="preserve"> \* MERGEFORMAT </w:instrText>
      </w:r>
      <w:r w:rsidRPr="007E31B4">
        <w:rPr>
          <w:lang w:val="el-GR" w:eastAsia="ar-SA"/>
        </w:rPr>
      </w:r>
      <w:r w:rsidRPr="007E31B4">
        <w:rPr>
          <w:lang w:val="el-GR" w:eastAsia="ar-SA"/>
        </w:rPr>
        <w:fldChar w:fldCharType="separate"/>
      </w:r>
      <w:r w:rsidR="00096E40">
        <w:rPr>
          <w:lang w:val="el-GR" w:eastAsia="ar-SA"/>
        </w:rPr>
        <w:t>2.2.3</w:t>
      </w:r>
      <w:r w:rsidRPr="007E31B4">
        <w:rPr>
          <w:lang w:val="el-GR" w:eastAsia="ar-SA"/>
        </w:rPr>
        <w:fldChar w:fldCharType="end"/>
      </w:r>
      <w:r w:rsidRPr="007E31B4">
        <w:rPr>
          <w:bCs/>
          <w:lang w:val="el-GR" w:eastAsia="ar-SA"/>
        </w:rPr>
        <w:t xml:space="preserve"> της παρούσας και ότι πληρούν τα σχετικά κριτήρια επιλογής κατά περίπτωση (παράγραφοι </w:t>
      </w:r>
      <w:r w:rsidRPr="007E31B4">
        <w:rPr>
          <w:bCs/>
          <w:lang w:val="el-GR" w:eastAsia="ar-SA"/>
        </w:rPr>
        <w:fldChar w:fldCharType="begin"/>
      </w:r>
      <w:r w:rsidRPr="007E31B4">
        <w:rPr>
          <w:bCs/>
          <w:lang w:val="el-GR" w:eastAsia="ar-SA"/>
        </w:rPr>
        <w:instrText xml:space="preserve"> REF _Ref496541309 \r \h </w:instrText>
      </w:r>
      <w:r w:rsidR="007E31B4">
        <w:rPr>
          <w:bCs/>
          <w:lang w:val="el-GR" w:eastAsia="ar-SA"/>
        </w:rPr>
        <w:instrText xml:space="preserve"> \* MERGEFORMAT </w:instrText>
      </w:r>
      <w:r w:rsidRPr="007E31B4">
        <w:rPr>
          <w:bCs/>
          <w:lang w:val="el-GR" w:eastAsia="ar-SA"/>
        </w:rPr>
      </w:r>
      <w:r w:rsidRPr="007E31B4">
        <w:rPr>
          <w:bCs/>
          <w:lang w:val="el-GR" w:eastAsia="ar-SA"/>
        </w:rPr>
        <w:fldChar w:fldCharType="separate"/>
      </w:r>
      <w:r w:rsidR="00096E40">
        <w:rPr>
          <w:bCs/>
          <w:lang w:val="el-GR" w:eastAsia="ar-SA"/>
        </w:rPr>
        <w:t>2.2.5</w:t>
      </w:r>
      <w:r w:rsidRPr="007E31B4">
        <w:rPr>
          <w:bCs/>
          <w:lang w:val="el-GR" w:eastAsia="ar-SA"/>
        </w:rPr>
        <w:fldChar w:fldCharType="end"/>
      </w:r>
      <w:r w:rsidR="00A87B7A" w:rsidRPr="007E31B4">
        <w:rPr>
          <w:bCs/>
          <w:lang w:val="el-GR" w:eastAsia="ar-SA"/>
        </w:rPr>
        <w:t xml:space="preserve"> </w:t>
      </w:r>
      <w:r w:rsidR="00A87B7A" w:rsidRPr="007E31B4">
        <w:rPr>
          <w:lang w:val="el-GR"/>
        </w:rPr>
        <w:t>«</w:t>
      </w:r>
      <w:r w:rsidR="00A87B7A" w:rsidRPr="007E31B4">
        <w:rPr>
          <w:bCs/>
          <w:lang w:val="el-GR" w:eastAsia="ar-SA"/>
        </w:rPr>
        <w:t xml:space="preserve">Οικονομική και χρηματοοικονομική επάρκεια» </w:t>
      </w:r>
      <w:r w:rsidRPr="007E31B4">
        <w:rPr>
          <w:bCs/>
          <w:lang w:val="el-GR" w:eastAsia="ar-SA"/>
        </w:rPr>
        <w:t>και 2.2.6</w:t>
      </w:r>
      <w:r w:rsidR="00A87B7A" w:rsidRPr="007E31B4">
        <w:rPr>
          <w:bCs/>
          <w:lang w:val="el-GR" w:eastAsia="ar-SA"/>
        </w:rPr>
        <w:t xml:space="preserve"> «Τεχνική και επαγγελματική ικανότητα»</w:t>
      </w:r>
      <w:r w:rsidRPr="007E31B4">
        <w:rPr>
          <w:bCs/>
          <w:lang w:val="el-GR" w:eastAsia="ar-SA"/>
        </w:rPr>
        <w:t>).</w:t>
      </w:r>
    </w:p>
    <w:p w14:paraId="36BBB508" w14:textId="46814C87" w:rsidR="00E72FB5" w:rsidRPr="007E31B4" w:rsidRDefault="00E72FB5" w:rsidP="00E72FB5">
      <w:pPr>
        <w:rPr>
          <w:bCs/>
          <w:lang w:val="el-GR" w:eastAsia="ar-SA"/>
        </w:rPr>
      </w:pPr>
      <w:r w:rsidRPr="007E31B4">
        <w:rPr>
          <w:bCs/>
          <w:lang w:val="el-GR" w:eastAsia="ar-SA"/>
        </w:rPr>
        <w:t xml:space="preserve">Στην περίπτωση που </w:t>
      </w:r>
      <w:r w:rsidRPr="007E31B4">
        <w:rPr>
          <w:bCs/>
          <w:lang w:val="en-US" w:eastAsia="ar-SA"/>
        </w:rPr>
        <w:t>o</w:t>
      </w:r>
      <w:r w:rsidRPr="007E31B4">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7E31B4">
        <w:rPr>
          <w:bCs/>
          <w:lang w:val="el-GR" w:eastAsia="ar-SA"/>
        </w:rPr>
        <w:fldChar w:fldCharType="begin"/>
      </w:r>
      <w:r w:rsidRPr="007E31B4">
        <w:rPr>
          <w:bCs/>
          <w:lang w:val="el-GR" w:eastAsia="ar-SA"/>
        </w:rPr>
        <w:instrText xml:space="preserve"> REF _Ref74505997 \r \h </w:instrText>
      </w:r>
      <w:r w:rsidR="007E31B4">
        <w:rPr>
          <w:bCs/>
          <w:lang w:val="el-GR" w:eastAsia="ar-SA"/>
        </w:rPr>
        <w:instrText xml:space="preserve"> \* MERGEFORMAT </w:instrText>
      </w:r>
      <w:r w:rsidRPr="007E31B4">
        <w:rPr>
          <w:bCs/>
          <w:lang w:val="el-GR" w:eastAsia="ar-SA"/>
        </w:rPr>
      </w:r>
      <w:r w:rsidRPr="007E31B4">
        <w:rPr>
          <w:bCs/>
          <w:lang w:val="el-GR" w:eastAsia="ar-SA"/>
        </w:rPr>
        <w:fldChar w:fldCharType="separate"/>
      </w:r>
      <w:r w:rsidR="00096E40">
        <w:rPr>
          <w:bCs/>
          <w:lang w:val="el-GR" w:eastAsia="ar-SA"/>
        </w:rPr>
        <w:t>2.2.9.1</w:t>
      </w:r>
      <w:r w:rsidRPr="007E31B4">
        <w:rPr>
          <w:bCs/>
          <w:lang w:val="el-GR" w:eastAsia="ar-SA"/>
        </w:rPr>
        <w:fldChar w:fldCharType="end"/>
      </w:r>
      <w:r w:rsidRPr="007E31B4">
        <w:rPr>
          <w:bCs/>
          <w:lang w:val="el-GR" w:eastAsia="ar-SA"/>
        </w:rPr>
        <w:t xml:space="preserve"> και </w:t>
      </w:r>
      <w:r w:rsidRPr="007E31B4">
        <w:rPr>
          <w:bCs/>
          <w:lang w:val="el-GR" w:eastAsia="ar-SA"/>
        </w:rPr>
        <w:fldChar w:fldCharType="begin"/>
      </w:r>
      <w:r w:rsidRPr="007E31B4">
        <w:rPr>
          <w:bCs/>
          <w:lang w:val="el-GR" w:eastAsia="ar-SA"/>
        </w:rPr>
        <w:instrText xml:space="preserve"> REF _Ref40957856 \r \h </w:instrText>
      </w:r>
      <w:r w:rsidR="007E31B4">
        <w:rPr>
          <w:bCs/>
          <w:lang w:val="el-GR" w:eastAsia="ar-SA"/>
        </w:rPr>
        <w:instrText xml:space="preserve"> \* MERGEFORMAT </w:instrText>
      </w:r>
      <w:r w:rsidRPr="007E31B4">
        <w:rPr>
          <w:bCs/>
          <w:lang w:val="el-GR" w:eastAsia="ar-SA"/>
        </w:rPr>
      </w:r>
      <w:r w:rsidRPr="007E31B4">
        <w:rPr>
          <w:bCs/>
          <w:lang w:val="el-GR" w:eastAsia="ar-SA"/>
        </w:rPr>
        <w:fldChar w:fldCharType="separate"/>
      </w:r>
      <w:r w:rsidR="00096E40">
        <w:rPr>
          <w:bCs/>
          <w:lang w:val="el-GR" w:eastAsia="ar-SA"/>
        </w:rPr>
        <w:t>2.2.9.2</w:t>
      </w:r>
      <w:r w:rsidRPr="007E31B4">
        <w:rPr>
          <w:bCs/>
          <w:lang w:val="el-GR" w:eastAsia="ar-SA"/>
        </w:rPr>
        <w:fldChar w:fldCharType="end"/>
      </w:r>
      <w:r w:rsidRPr="007E31B4">
        <w:rPr>
          <w:bCs/>
          <w:lang w:val="el-GR" w:eastAsia="ar-SA"/>
        </w:rPr>
        <w:t xml:space="preserve">, ότι δεν συντρέχουν οι λόγοι αποκλεισμού της παραγράφου </w:t>
      </w:r>
      <w:r w:rsidRPr="007E31B4">
        <w:rPr>
          <w:lang w:val="el-GR" w:eastAsia="ar-SA"/>
        </w:rPr>
        <w:fldChar w:fldCharType="begin"/>
      </w:r>
      <w:r w:rsidRPr="007E31B4">
        <w:rPr>
          <w:lang w:val="el-GR" w:eastAsia="ar-SA"/>
        </w:rPr>
        <w:instrText xml:space="preserve"> REF _Ref496541356 \r \h </w:instrText>
      </w:r>
      <w:r w:rsidR="007E31B4">
        <w:rPr>
          <w:lang w:val="el-GR" w:eastAsia="ar-SA"/>
        </w:rPr>
        <w:instrText xml:space="preserve"> \* MERGEFORMAT </w:instrText>
      </w:r>
      <w:r w:rsidRPr="007E31B4">
        <w:rPr>
          <w:lang w:val="el-GR" w:eastAsia="ar-SA"/>
        </w:rPr>
      </w:r>
      <w:r w:rsidRPr="007E31B4">
        <w:rPr>
          <w:lang w:val="el-GR" w:eastAsia="ar-SA"/>
        </w:rPr>
        <w:fldChar w:fldCharType="separate"/>
      </w:r>
      <w:r w:rsidR="00096E40">
        <w:rPr>
          <w:lang w:val="el-GR" w:eastAsia="ar-SA"/>
        </w:rPr>
        <w:t>2.2.3</w:t>
      </w:r>
      <w:r w:rsidRPr="007E31B4">
        <w:rPr>
          <w:lang w:val="el-GR" w:eastAsia="ar-SA"/>
        </w:rPr>
        <w:fldChar w:fldCharType="end"/>
      </w:r>
      <w:r w:rsidR="00E23097" w:rsidRPr="007E31B4">
        <w:rPr>
          <w:lang w:val="el-GR" w:eastAsia="ar-SA"/>
        </w:rPr>
        <w:t xml:space="preserve"> </w:t>
      </w:r>
      <w:r w:rsidRPr="007E31B4">
        <w:rPr>
          <w:bCs/>
          <w:lang w:val="el-GR" w:eastAsia="ar-SA"/>
        </w:rPr>
        <w:t xml:space="preserve">της παρούσας. </w:t>
      </w:r>
    </w:p>
    <w:p w14:paraId="5A1CBCA9" w14:textId="798270D2" w:rsidR="00E72FB5" w:rsidRPr="007E31B4" w:rsidRDefault="00A215A7" w:rsidP="00E72FB5">
      <w:pPr>
        <w:suppressAutoHyphens w:val="0"/>
        <w:spacing w:after="160" w:line="259" w:lineRule="auto"/>
        <w:rPr>
          <w:rFonts w:eastAsia="Calibri" w:cs="Times New Roman"/>
          <w:lang w:val="el-GR" w:eastAsia="en-US"/>
        </w:rPr>
      </w:pPr>
      <w:r w:rsidRPr="007E31B4">
        <w:rPr>
          <w:rFonts w:eastAsia="Calibri" w:cs="Times New Roman"/>
          <w:lang w:val="el-GR" w:eastAsia="en-US"/>
        </w:rPr>
        <w:lastRenderedPageBreak/>
        <w:t xml:space="preserve">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w:t>
      </w:r>
      <w:r w:rsidR="00C04981" w:rsidRPr="007E31B4">
        <w:rPr>
          <w:rFonts w:eastAsia="Calibri" w:cs="Times New Roman"/>
          <w:lang w:val="el-GR" w:eastAsia="en-US"/>
        </w:rPr>
        <w:t>Αναθέτουσα Αρχή</w:t>
      </w:r>
      <w:r w:rsidR="00E337D7" w:rsidRPr="007E31B4">
        <w:rPr>
          <w:rStyle w:val="ab"/>
          <w:lang w:val="el-GR"/>
        </w:rPr>
        <w:t xml:space="preserve"> </w:t>
      </w:r>
      <w:r w:rsidR="00DE2C65" w:rsidRPr="007E31B4">
        <w:rPr>
          <w:rStyle w:val="ab"/>
          <w:lang w:val="el-GR"/>
        </w:rPr>
        <w:footnoteReference w:id="13"/>
      </w:r>
      <w:r w:rsidRPr="007E31B4">
        <w:rPr>
          <w:rFonts w:eastAsia="Calibri" w:cs="Times New Roman"/>
          <w:lang w:val="el-GR" w:eastAsia="en-US"/>
        </w:rPr>
        <w:t xml:space="preserve">. </w:t>
      </w:r>
    </w:p>
    <w:p w14:paraId="1B7E878C" w14:textId="77777777" w:rsidR="00A817FC" w:rsidRPr="007E31B4" w:rsidRDefault="00A817FC" w:rsidP="00821852">
      <w:pPr>
        <w:rPr>
          <w:lang w:val="el-GR"/>
        </w:rPr>
      </w:pPr>
    </w:p>
    <w:p w14:paraId="6022CBC4" w14:textId="77777777" w:rsidR="008338F0" w:rsidRPr="007E31B4" w:rsidRDefault="003355E7" w:rsidP="003A109E">
      <w:pPr>
        <w:pStyle w:val="4"/>
        <w:rPr>
          <w:rFonts w:cs="Tahoma"/>
          <w:i/>
          <w:color w:val="5B9BD5"/>
          <w:szCs w:val="22"/>
          <w:lang w:val="el-GR"/>
        </w:rPr>
      </w:pPr>
      <w:bookmarkStart w:id="165" w:name="_Ref74505997"/>
      <w:bookmarkStart w:id="166" w:name="_Toc97194287"/>
      <w:bookmarkStart w:id="167" w:name="_Toc202354676"/>
      <w:r w:rsidRPr="007E31B4">
        <w:rPr>
          <w:rFonts w:cs="Tahoma"/>
          <w:szCs w:val="22"/>
          <w:lang w:val="el-GR"/>
        </w:rPr>
        <w:t>Προκαταρκτική απόδειξη κατά την υποβολή προσφορών</w:t>
      </w:r>
      <w:bookmarkEnd w:id="165"/>
      <w:bookmarkEnd w:id="166"/>
      <w:bookmarkEnd w:id="167"/>
      <w:r w:rsidRPr="007E31B4">
        <w:rPr>
          <w:rFonts w:cs="Tahoma"/>
          <w:szCs w:val="22"/>
          <w:lang w:val="el-GR"/>
        </w:rPr>
        <w:t xml:space="preserve"> </w:t>
      </w:r>
    </w:p>
    <w:p w14:paraId="2B380819" w14:textId="77777777" w:rsidR="00096E40" w:rsidRPr="00096E40" w:rsidRDefault="003355E7" w:rsidP="00096E40">
      <w:pPr>
        <w:rPr>
          <w:color w:val="000099"/>
          <w:lang w:val="el-GR"/>
        </w:rPr>
      </w:pPr>
      <w:r w:rsidRPr="007E31B4">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7E31B4">
        <w:rPr>
          <w:lang w:val="el-GR"/>
        </w:rPr>
        <w:fldChar w:fldCharType="begin"/>
      </w:r>
      <w:r w:rsidR="00B622FA" w:rsidRPr="007E31B4">
        <w:rPr>
          <w:lang w:val="el-GR"/>
        </w:rPr>
        <w:instrText xml:space="preserve"> REF _Ref496541356 \r \h </w:instrText>
      </w:r>
      <w:r w:rsidR="00DF02B0" w:rsidRPr="007E31B4">
        <w:rPr>
          <w:lang w:val="el-GR"/>
        </w:rPr>
        <w:instrText xml:space="preserve"> \* MERGEFORMAT </w:instrText>
      </w:r>
      <w:r w:rsidR="00B622FA" w:rsidRPr="007E31B4">
        <w:rPr>
          <w:lang w:val="el-GR"/>
        </w:rPr>
      </w:r>
      <w:r w:rsidR="00B622FA" w:rsidRPr="007E31B4">
        <w:rPr>
          <w:lang w:val="el-GR"/>
        </w:rPr>
        <w:fldChar w:fldCharType="separate"/>
      </w:r>
      <w:r w:rsidR="00096E40">
        <w:rPr>
          <w:lang w:val="el-GR"/>
        </w:rPr>
        <w:t>2.2.3</w:t>
      </w:r>
      <w:r w:rsidR="00B622FA" w:rsidRPr="007E31B4">
        <w:rPr>
          <w:lang w:val="el-GR"/>
        </w:rPr>
        <w:fldChar w:fldCharType="end"/>
      </w:r>
      <w:r w:rsidRPr="007E31B4">
        <w:rPr>
          <w:lang w:val="el-GR"/>
        </w:rPr>
        <w:t xml:space="preserve"> </w:t>
      </w:r>
      <w:r w:rsidR="00FD25A2" w:rsidRPr="007E31B4">
        <w:rPr>
          <w:lang w:val="el-GR"/>
        </w:rPr>
        <w:t>«</w:t>
      </w:r>
      <w:r w:rsidR="00FC2B8A" w:rsidRPr="007E31B4">
        <w:rPr>
          <w:lang w:val="el-GR"/>
        </w:rPr>
        <w:t>Λόγοι Αποκλεισμού</w:t>
      </w:r>
      <w:r w:rsidR="00FD25A2" w:rsidRPr="007E31B4">
        <w:rPr>
          <w:lang w:val="el-GR"/>
        </w:rPr>
        <w:t>»</w:t>
      </w:r>
      <w:r w:rsidR="00FC2B8A" w:rsidRPr="007E31B4">
        <w:rPr>
          <w:lang w:val="el-GR"/>
        </w:rPr>
        <w:t xml:space="preserve"> </w:t>
      </w:r>
      <w:r w:rsidRPr="007E31B4">
        <w:rPr>
          <w:lang w:val="el-GR"/>
        </w:rPr>
        <w:t xml:space="preserve">και β) πληρούν τα </w:t>
      </w:r>
      <w:r w:rsidR="00FD25A2" w:rsidRPr="007E31B4">
        <w:rPr>
          <w:lang w:val="el-GR"/>
        </w:rPr>
        <w:t>«Κ</w:t>
      </w:r>
      <w:r w:rsidRPr="007E31B4">
        <w:rPr>
          <w:lang w:val="el-GR"/>
        </w:rPr>
        <w:t xml:space="preserve">ριτήρια </w:t>
      </w:r>
      <w:r w:rsidR="00FD25A2" w:rsidRPr="007E31B4">
        <w:rPr>
          <w:lang w:val="el-GR"/>
        </w:rPr>
        <w:t>Ποι</w:t>
      </w:r>
      <w:r w:rsidR="0071303E" w:rsidRPr="007E31B4">
        <w:rPr>
          <w:lang w:val="el-GR"/>
        </w:rPr>
        <w:t>ο</w:t>
      </w:r>
      <w:r w:rsidR="00FD25A2" w:rsidRPr="007E31B4">
        <w:rPr>
          <w:lang w:val="el-GR"/>
        </w:rPr>
        <w:t>τικής Ε</w:t>
      </w:r>
      <w:r w:rsidRPr="007E31B4">
        <w:rPr>
          <w:lang w:val="el-GR"/>
        </w:rPr>
        <w:t>πιλογής</w:t>
      </w:r>
      <w:r w:rsidR="00FD25A2" w:rsidRPr="007E31B4">
        <w:rPr>
          <w:lang w:val="el-GR"/>
        </w:rPr>
        <w:t>»</w:t>
      </w:r>
      <w:r w:rsidRPr="007E31B4">
        <w:rPr>
          <w:lang w:val="el-GR"/>
        </w:rPr>
        <w:t xml:space="preserve"> των παραγράφων</w:t>
      </w:r>
      <w:r w:rsidR="007E61C0" w:rsidRPr="007E31B4">
        <w:rPr>
          <w:lang w:val="el-GR"/>
        </w:rPr>
        <w:t xml:space="preserve"> </w:t>
      </w:r>
      <w:r w:rsidR="007E61C0" w:rsidRPr="007E31B4">
        <w:rPr>
          <w:lang w:val="el-GR"/>
        </w:rPr>
        <w:fldChar w:fldCharType="begin"/>
      </w:r>
      <w:r w:rsidR="007E61C0" w:rsidRPr="007E31B4">
        <w:rPr>
          <w:lang w:val="el-GR"/>
        </w:rPr>
        <w:instrText xml:space="preserve"> REF _Ref74510337 \r \h </w:instrText>
      </w:r>
      <w:r w:rsidR="007E31B4">
        <w:rPr>
          <w:lang w:val="el-GR"/>
        </w:rPr>
        <w:instrText xml:space="preserve"> \* MERGEFORMAT </w:instrText>
      </w:r>
      <w:r w:rsidR="007E61C0" w:rsidRPr="007E31B4">
        <w:rPr>
          <w:lang w:val="el-GR"/>
        </w:rPr>
      </w:r>
      <w:r w:rsidR="007E61C0" w:rsidRPr="007E31B4">
        <w:rPr>
          <w:lang w:val="el-GR"/>
        </w:rPr>
        <w:fldChar w:fldCharType="separate"/>
      </w:r>
      <w:r w:rsidR="00096E40">
        <w:rPr>
          <w:lang w:val="el-GR"/>
        </w:rPr>
        <w:t>2.2.4</w:t>
      </w:r>
      <w:r w:rsidR="007E61C0" w:rsidRPr="007E31B4">
        <w:rPr>
          <w:lang w:val="el-GR"/>
        </w:rPr>
        <w:fldChar w:fldCharType="end"/>
      </w:r>
      <w:r w:rsidR="00011535" w:rsidRPr="007E31B4">
        <w:rPr>
          <w:lang w:val="el-GR"/>
        </w:rPr>
        <w:t xml:space="preserve"> «Καταλληλόλητα άσκησης επαγγελματικής δραστηριότητας»</w:t>
      </w:r>
      <w:r w:rsidRPr="007E31B4">
        <w:rPr>
          <w:lang w:val="el-GR"/>
        </w:rPr>
        <w:t xml:space="preserve">, </w:t>
      </w:r>
      <w:bookmarkStart w:id="168" w:name="_Hlk180760992"/>
      <w:r w:rsidR="00B622FA" w:rsidRPr="007E31B4">
        <w:rPr>
          <w:lang w:val="el-GR"/>
        </w:rPr>
        <w:fldChar w:fldCharType="begin"/>
      </w:r>
      <w:r w:rsidR="00B622FA" w:rsidRPr="007E31B4">
        <w:rPr>
          <w:lang w:val="el-GR"/>
        </w:rPr>
        <w:instrText xml:space="preserve"> REF _Ref496541309 \r \h </w:instrText>
      </w:r>
      <w:r w:rsidR="00DF02B0" w:rsidRPr="007E31B4">
        <w:rPr>
          <w:lang w:val="el-GR"/>
        </w:rPr>
        <w:instrText xml:space="preserve"> \* MERGEFORMAT </w:instrText>
      </w:r>
      <w:r w:rsidR="00B622FA" w:rsidRPr="007E31B4">
        <w:rPr>
          <w:lang w:val="el-GR"/>
        </w:rPr>
      </w:r>
      <w:r w:rsidR="00B622FA" w:rsidRPr="007E31B4">
        <w:rPr>
          <w:lang w:val="el-GR"/>
        </w:rPr>
        <w:fldChar w:fldCharType="separate"/>
      </w:r>
      <w:r w:rsidR="00096E40">
        <w:rPr>
          <w:lang w:val="el-GR"/>
        </w:rPr>
        <w:t>2.2.5</w:t>
      </w:r>
      <w:r w:rsidR="00B622FA" w:rsidRPr="007E31B4">
        <w:rPr>
          <w:lang w:val="el-GR"/>
        </w:rPr>
        <w:fldChar w:fldCharType="end"/>
      </w:r>
      <w:r w:rsidR="00011535" w:rsidRPr="007E31B4">
        <w:rPr>
          <w:lang w:val="el-GR"/>
        </w:rPr>
        <w:t xml:space="preserve"> «Οικονομική και χρηματοοικονομική επάρκεια»</w:t>
      </w:r>
      <w:r w:rsidRPr="007E31B4">
        <w:rPr>
          <w:lang w:val="el-GR"/>
        </w:rPr>
        <w:t xml:space="preserve">, </w:t>
      </w:r>
      <w:r w:rsidR="00B622FA" w:rsidRPr="007E31B4">
        <w:rPr>
          <w:lang w:val="el-GR"/>
        </w:rPr>
        <w:fldChar w:fldCharType="begin"/>
      </w:r>
      <w:r w:rsidR="00B622FA" w:rsidRPr="007E31B4">
        <w:rPr>
          <w:lang w:val="el-GR"/>
        </w:rPr>
        <w:instrText xml:space="preserve"> REF _Ref496541329 \r \h </w:instrText>
      </w:r>
      <w:r w:rsidR="00DF02B0" w:rsidRPr="007E31B4">
        <w:rPr>
          <w:lang w:val="el-GR"/>
        </w:rPr>
        <w:instrText xml:space="preserve"> \* MERGEFORMAT </w:instrText>
      </w:r>
      <w:r w:rsidR="00B622FA" w:rsidRPr="007E31B4">
        <w:rPr>
          <w:lang w:val="el-GR"/>
        </w:rPr>
      </w:r>
      <w:r w:rsidR="00B622FA" w:rsidRPr="007E31B4">
        <w:rPr>
          <w:lang w:val="el-GR"/>
        </w:rPr>
        <w:fldChar w:fldCharType="separate"/>
      </w:r>
      <w:r w:rsidR="00096E40">
        <w:rPr>
          <w:lang w:val="el-GR"/>
        </w:rPr>
        <w:t>2.2.6</w:t>
      </w:r>
      <w:r w:rsidR="00B622FA" w:rsidRPr="007E31B4">
        <w:rPr>
          <w:lang w:val="el-GR"/>
        </w:rPr>
        <w:fldChar w:fldCharType="end"/>
      </w:r>
      <w:r w:rsidRPr="007E31B4">
        <w:rPr>
          <w:lang w:val="el-GR"/>
        </w:rPr>
        <w:t xml:space="preserve"> </w:t>
      </w:r>
      <w:r w:rsidR="00011535" w:rsidRPr="007E31B4">
        <w:rPr>
          <w:lang w:val="el-GR"/>
        </w:rPr>
        <w:t xml:space="preserve">«Τεχνική και επαγγελματική ικανότητα» </w:t>
      </w:r>
      <w:r w:rsidRPr="007E31B4">
        <w:rPr>
          <w:lang w:val="el-GR"/>
        </w:rPr>
        <w:t xml:space="preserve">και </w:t>
      </w:r>
      <w:r w:rsidR="00B622FA" w:rsidRPr="007E31B4">
        <w:rPr>
          <w:lang w:val="el-GR"/>
        </w:rPr>
        <w:fldChar w:fldCharType="begin"/>
      </w:r>
      <w:r w:rsidR="00B622FA" w:rsidRPr="007E31B4">
        <w:rPr>
          <w:lang w:val="el-GR"/>
        </w:rPr>
        <w:instrText xml:space="preserve"> REF _Ref496541343 \r \h </w:instrText>
      </w:r>
      <w:r w:rsidR="00DF02B0" w:rsidRPr="007E31B4">
        <w:rPr>
          <w:lang w:val="el-GR"/>
        </w:rPr>
        <w:instrText xml:space="preserve"> \* MERGEFORMAT </w:instrText>
      </w:r>
      <w:r w:rsidR="00B622FA" w:rsidRPr="007E31B4">
        <w:rPr>
          <w:lang w:val="el-GR"/>
        </w:rPr>
      </w:r>
      <w:r w:rsidR="00B622FA" w:rsidRPr="007E31B4">
        <w:rPr>
          <w:lang w:val="el-GR"/>
        </w:rPr>
        <w:fldChar w:fldCharType="separate"/>
      </w:r>
      <w:r w:rsidR="00096E40">
        <w:rPr>
          <w:lang w:val="el-GR"/>
        </w:rPr>
        <w:t>2.2.7</w:t>
      </w:r>
      <w:r w:rsidR="00B622FA" w:rsidRPr="007E31B4">
        <w:rPr>
          <w:lang w:val="el-GR"/>
        </w:rPr>
        <w:fldChar w:fldCharType="end"/>
      </w:r>
      <w:r w:rsidRPr="007E31B4">
        <w:rPr>
          <w:lang w:val="el-GR"/>
        </w:rPr>
        <w:t xml:space="preserve"> </w:t>
      </w:r>
      <w:r w:rsidR="00011535" w:rsidRPr="007E31B4">
        <w:rPr>
          <w:lang w:val="el-GR"/>
        </w:rPr>
        <w:t>«Πρότυπα διασφάλισης ποιότητας και πρότυπα περιβαλλοντικής διαχείρισης»</w:t>
      </w:r>
      <w:bookmarkEnd w:id="168"/>
      <w:r w:rsidR="00011535" w:rsidRPr="007E31B4">
        <w:rPr>
          <w:lang w:val="el-GR"/>
        </w:rPr>
        <w:t xml:space="preserve"> </w:t>
      </w:r>
      <w:r w:rsidRPr="007E31B4">
        <w:rPr>
          <w:lang w:val="el-GR"/>
        </w:rPr>
        <w:t>της παρούσ</w:t>
      </w:r>
      <w:r w:rsidR="002D261F" w:rsidRPr="007E31B4">
        <w:rPr>
          <w:lang w:val="el-GR"/>
        </w:rPr>
        <w:t>α</w:t>
      </w:r>
      <w:r w:rsidRPr="007E31B4">
        <w:rPr>
          <w:lang w:val="el-GR"/>
        </w:rPr>
        <w:t>ς,</w:t>
      </w:r>
      <w:r w:rsidRPr="007E31B4">
        <w:rPr>
          <w:rFonts w:eastAsia="SimSun"/>
          <w:lang w:val="el-GR"/>
        </w:rPr>
        <w:t xml:space="preserve"> </w:t>
      </w:r>
      <w:r w:rsidRPr="007E31B4">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7E31B4">
        <w:rPr>
          <w:lang w:val="el-GR"/>
        </w:rPr>
        <w:fldChar w:fldCharType="begin"/>
      </w:r>
      <w:r w:rsidR="00AE32CA" w:rsidRPr="007E31B4">
        <w:rPr>
          <w:lang w:val="el-GR"/>
        </w:rPr>
        <w:instrText xml:space="preserve"> REF _Ref510086970 \h </w:instrText>
      </w:r>
      <w:r w:rsidR="00DF02B0" w:rsidRPr="007E31B4">
        <w:rPr>
          <w:lang w:val="el-GR"/>
        </w:rPr>
        <w:instrText xml:space="preserve"> \* MERGEFORMAT </w:instrText>
      </w:r>
      <w:r w:rsidR="00AE32CA" w:rsidRPr="007E31B4">
        <w:rPr>
          <w:lang w:val="el-GR"/>
        </w:rPr>
      </w:r>
      <w:r w:rsidR="00AE32CA" w:rsidRPr="007E31B4">
        <w:rPr>
          <w:lang w:val="el-GR"/>
        </w:rPr>
        <w:fldChar w:fldCharType="separate"/>
      </w:r>
      <w:r w:rsidR="00096E40" w:rsidRPr="007E31B4">
        <w:rPr>
          <w:lang w:val="el-GR"/>
        </w:rPr>
        <w:t>ΕΥΡΩΠΑΙΚΟ ΕΝΙΑΙΟ ΕΓΓΡΑΦΟ ΣΥΜΒΑΣΗΣ (ΕΕΕΣ)</w:t>
      </w:r>
      <w:r w:rsidR="00AE32CA" w:rsidRPr="007E31B4">
        <w:rPr>
          <w:lang w:val="el-GR"/>
        </w:rPr>
        <w:fldChar w:fldCharType="end"/>
      </w:r>
      <w:r w:rsidR="00F64037" w:rsidRPr="007E31B4">
        <w:rPr>
          <w:lang w:val="el-GR"/>
        </w:rPr>
        <w:t xml:space="preserve"> </w:t>
      </w:r>
      <w:r w:rsidR="00AE32CA" w:rsidRPr="007E31B4">
        <w:rPr>
          <w:lang w:val="el-GR"/>
        </w:rPr>
        <w:fldChar w:fldCharType="begin"/>
      </w:r>
      <w:r w:rsidR="00AE32CA" w:rsidRPr="007E31B4">
        <w:rPr>
          <w:lang w:val="el-GR"/>
        </w:rPr>
        <w:instrText xml:space="preserve"> REF _Ref496624736 \h </w:instrText>
      </w:r>
      <w:r w:rsidR="00DF02B0" w:rsidRPr="007E31B4">
        <w:rPr>
          <w:lang w:val="el-GR"/>
        </w:rPr>
        <w:instrText xml:space="preserve"> \* MERGEFORMAT </w:instrText>
      </w:r>
      <w:r w:rsidR="00AE32CA" w:rsidRPr="007E31B4">
        <w:rPr>
          <w:lang w:val="el-GR"/>
        </w:rPr>
      </w:r>
      <w:r w:rsidR="00AE32CA" w:rsidRPr="007E31B4">
        <w:rPr>
          <w:lang w:val="el-GR"/>
        </w:rPr>
        <w:fldChar w:fldCharType="separate"/>
      </w:r>
      <w:r w:rsidR="00096E40" w:rsidRPr="007E31B4">
        <w:rPr>
          <w:color w:val="000099"/>
          <w:lang w:val="el-GR"/>
        </w:rPr>
        <w:br w:type="page"/>
      </w:r>
    </w:p>
    <w:p w14:paraId="50FEA1EB" w14:textId="26722BAD" w:rsidR="00E337D7" w:rsidRPr="007E31B4" w:rsidRDefault="00096E40" w:rsidP="002D261F">
      <w:pPr>
        <w:rPr>
          <w:lang w:val="el-GR"/>
        </w:rPr>
      </w:pPr>
      <w:r w:rsidRPr="007E31B4">
        <w:rPr>
          <w:color w:val="000099"/>
          <w:lang w:val="el-GR"/>
        </w:rPr>
        <w:lastRenderedPageBreak/>
        <w:t xml:space="preserve">ΠΑΡΑΡΤΗΜΑ ΙΙI – ΕΥΡΩΠΑΙΚΟ ΕΝΙΑΙΟ ΕΓΓΡΑΦΟ ΣΥΜΒΑΣΗΣ (ΕΕΕΣ) </w:t>
      </w:r>
      <w:r w:rsidR="00AE32CA" w:rsidRPr="007E31B4">
        <w:rPr>
          <w:lang w:val="el-GR"/>
        </w:rPr>
        <w:fldChar w:fldCharType="end"/>
      </w:r>
      <w:r w:rsidR="00F64037" w:rsidRPr="007E31B4">
        <w:rPr>
          <w:lang w:val="el-GR"/>
        </w:rPr>
        <w:t>το οποίο ισοδυναμεί με</w:t>
      </w:r>
      <w:r w:rsidR="003355E7" w:rsidRPr="007E31B4">
        <w:rPr>
          <w:lang w:val="el-GR"/>
        </w:rPr>
        <w:t xml:space="preserve"> ενημερωμένη υπεύθυνη δήλωση, με τις συνέπειες του ν. 1599/1986.</w:t>
      </w:r>
      <w:r w:rsidR="00B739BB" w:rsidRPr="007E31B4">
        <w:rPr>
          <w:lang w:val="el-GR"/>
        </w:rPr>
        <w:t xml:space="preserve">Το ΕΕΕΣ </w:t>
      </w:r>
      <w:r w:rsidR="00F64037" w:rsidRPr="007E31B4">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w:t>
      </w:r>
      <w:r w:rsidR="00DA10B2" w:rsidRPr="007E31B4">
        <w:rPr>
          <w:lang w:val="el-GR"/>
        </w:rPr>
        <w:t xml:space="preserve"> </w:t>
      </w:r>
      <w:r w:rsidR="00F64037" w:rsidRPr="007E31B4">
        <w:rPr>
          <w:lang w:val="el-GR"/>
        </w:rPr>
        <w:t>του Παραρτήματος 1</w:t>
      </w:r>
      <w:r w:rsidR="00F64037" w:rsidRPr="007E31B4">
        <w:rPr>
          <w:rStyle w:val="WW-FootnoteReference10"/>
          <w:lang w:val="el-GR"/>
        </w:rPr>
        <w:footnoteReference w:id="14"/>
      </w:r>
      <w:r w:rsidR="00E337D7" w:rsidRPr="007E31B4">
        <w:rPr>
          <w:lang w:val="el-GR"/>
        </w:rPr>
        <w:t xml:space="preserve"> και λειτουργεί μόνο ως προκαταρκτική απόδειξη προς αντικατάσταση</w:t>
      </w:r>
      <w:r w:rsidR="00DA10B2" w:rsidRPr="007E31B4">
        <w:rPr>
          <w:lang w:val="el-GR"/>
        </w:rPr>
        <w:t xml:space="preserve"> </w:t>
      </w:r>
      <w:r w:rsidR="00E337D7" w:rsidRPr="007E31B4">
        <w:rPr>
          <w:lang w:val="el-GR"/>
        </w:rPr>
        <w:t>των πιστοποιητικών που εκδίδουν δημόσιες αρχές ή τρίτα μέρη.</w:t>
      </w:r>
      <w:r w:rsidR="00E337D7" w:rsidRPr="007E31B4">
        <w:rPr>
          <w:rStyle w:val="ab"/>
          <w:lang w:val="el-GR"/>
        </w:rPr>
        <w:footnoteReference w:id="15"/>
      </w:r>
    </w:p>
    <w:p w14:paraId="4CDD1C29" w14:textId="77777777" w:rsidR="00B739BB" w:rsidRPr="007E31B4" w:rsidRDefault="00B739BB" w:rsidP="00B739BB">
      <w:pPr>
        <w:rPr>
          <w:i/>
          <w:color w:val="5B9BD5"/>
          <w:u w:val="single"/>
          <w:lang w:val="el-GR"/>
        </w:rPr>
      </w:pPr>
      <w:r w:rsidRPr="007E31B4">
        <w:rPr>
          <w:u w:val="single"/>
          <w:lang w:val="el-GR"/>
        </w:rPr>
        <w:t>Επισημαίνεται ότι οι προσφέροντες για το μέρος IV Κριτήρια επιλογής του ΕΕΕΣ συμπληρώνουν μόνο την</w:t>
      </w:r>
      <w:r w:rsidRPr="007E31B4">
        <w:rPr>
          <w:b/>
          <w:bCs/>
          <w:u w:val="single"/>
          <w:lang w:val="el-GR"/>
        </w:rPr>
        <w:t xml:space="preserve"> ενότητα α «Γενική ένδειξη για όλα τα κριτήρια επιλογής».</w:t>
      </w:r>
      <w:r w:rsidRPr="007E31B4">
        <w:rPr>
          <w:i/>
          <w:color w:val="5B9BD5"/>
          <w:u w:val="single"/>
          <w:lang w:val="el-GR"/>
        </w:rPr>
        <w:t xml:space="preserve"> </w:t>
      </w:r>
    </w:p>
    <w:p w14:paraId="3E54FC9B" w14:textId="256CC304" w:rsidR="00F64037" w:rsidRPr="007E31B4" w:rsidRDefault="00F64037" w:rsidP="00F64037">
      <w:pPr>
        <w:rPr>
          <w:lang w:val="el-GR"/>
        </w:rPr>
      </w:pPr>
      <w:r w:rsidRPr="007E31B4">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E31B4">
        <w:rPr>
          <w:bCs/>
          <w:iCs/>
          <w:lang w:val="el-GR"/>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w:t>
      </w:r>
      <w:r w:rsidR="002D261F" w:rsidRPr="007E31B4">
        <w:rPr>
          <w:bCs/>
          <w:iCs/>
          <w:lang w:val="el-GR"/>
        </w:rPr>
        <w:t>αυτό</w:t>
      </w:r>
      <w:r w:rsidRPr="007E31B4">
        <w:rPr>
          <w:bCs/>
          <w:iCs/>
          <w:lang w:val="el-GR"/>
        </w:rPr>
        <w:t>.</w:t>
      </w:r>
    </w:p>
    <w:p w14:paraId="5D6BA7A4" w14:textId="17E4E261" w:rsidR="00F64037" w:rsidRPr="007E31B4" w:rsidRDefault="00F64037" w:rsidP="00F64037">
      <w:pPr>
        <w:rPr>
          <w:lang w:val="el-GR"/>
        </w:rPr>
      </w:pPr>
      <w:r w:rsidRPr="007E31B4">
        <w:rPr>
          <w:lang w:val="el-GR"/>
        </w:rPr>
        <w:t>Κατά την υποβολή του ΕΕΕΣ, καθώς και της συνοδευτικής υπεύθυνης δήλωσης, είναι δυνατή, με μόνη την υπογραφή το</w:t>
      </w:r>
      <w:r w:rsidR="004F7D3D" w:rsidRPr="007E31B4">
        <w:rPr>
          <w:lang w:val="el-GR"/>
        </w:rPr>
        <w:t>ύ</w:t>
      </w:r>
      <w:r w:rsidRPr="007E31B4">
        <w:rPr>
          <w:lang w:val="el-GR"/>
        </w:rPr>
        <w:t xml:space="preserve"> κατά περίπτωση εκπροσώπου το</w:t>
      </w:r>
      <w:r w:rsidR="004F7D3D" w:rsidRPr="007E31B4">
        <w:rPr>
          <w:lang w:val="el-GR"/>
        </w:rPr>
        <w:t>ύ</w:t>
      </w:r>
      <w:r w:rsidRPr="007E31B4">
        <w:rPr>
          <w:lang w:val="el-GR"/>
        </w:rPr>
        <w:t xml:space="preserve">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3699E508" w:rsidR="00F64037" w:rsidRPr="007E31B4" w:rsidRDefault="00F64037" w:rsidP="00F64037">
      <w:pPr>
        <w:rPr>
          <w:lang w:val="el-GR"/>
        </w:rPr>
      </w:pPr>
      <w:r w:rsidRPr="007E31B4">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4F7D3D" w:rsidRPr="007E31B4">
        <w:rPr>
          <w:lang w:val="el-GR"/>
        </w:rPr>
        <w:t>ν</w:t>
      </w:r>
      <w:r w:rsidRPr="007E31B4">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46A5901D" w:rsidR="00F64037" w:rsidRPr="007E31B4" w:rsidRDefault="00F64037" w:rsidP="00F64037">
      <w:pPr>
        <w:rPr>
          <w:lang w:val="el-GR" w:eastAsia="ar-SA"/>
        </w:rPr>
      </w:pPr>
      <w:r w:rsidRPr="007E31B4">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7E31B4">
        <w:rPr>
          <w:lang w:val="el-GR" w:eastAsia="ar-SA"/>
        </w:rPr>
        <w:t xml:space="preserve"> </w:t>
      </w:r>
    </w:p>
    <w:p w14:paraId="4F86609E" w14:textId="0A83DE0F" w:rsidR="00F64037" w:rsidRPr="007E31B4" w:rsidRDefault="00F64037" w:rsidP="00F64037">
      <w:pPr>
        <w:suppressAutoHyphens w:val="0"/>
        <w:spacing w:line="259" w:lineRule="auto"/>
        <w:rPr>
          <w:rFonts w:eastAsia="Calibri" w:cs="Times New Roman"/>
          <w:lang w:val="el-GR" w:eastAsia="en-US"/>
        </w:rPr>
      </w:pPr>
      <w:r w:rsidRPr="007E31B4">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7E0303" w:rsidRPr="007E31B4">
        <w:rPr>
          <w:rFonts w:eastAsia="Calibri" w:cs="Times New Roman"/>
          <w:lang w:val="el-GR" w:eastAsia="en-US"/>
        </w:rPr>
        <w:t>σ</w:t>
      </w:r>
      <w:r w:rsidR="0067035E" w:rsidRPr="007E31B4">
        <w:rPr>
          <w:rFonts w:eastAsia="Calibri" w:cs="Times New Roman"/>
          <w:lang w:val="el-GR" w:eastAsia="en-US"/>
        </w:rPr>
        <w:t xml:space="preserve">την </w:t>
      </w:r>
      <w:r w:rsidRPr="007E31B4">
        <w:rPr>
          <w:rFonts w:eastAsia="Calibri" w:cs="Times New Roman"/>
          <w:lang w:val="el-GR" w:eastAsia="en-US"/>
        </w:rPr>
        <w:t>παρ</w:t>
      </w:r>
      <w:r w:rsidR="0067035E" w:rsidRPr="007E31B4">
        <w:rPr>
          <w:rFonts w:eastAsia="Calibri" w:cs="Times New Roman"/>
          <w:lang w:val="el-GR" w:eastAsia="en-US"/>
        </w:rPr>
        <w:t>ά</w:t>
      </w:r>
      <w:r w:rsidRPr="007E31B4">
        <w:rPr>
          <w:rFonts w:eastAsia="Calibri" w:cs="Times New Roman"/>
          <w:lang w:val="el-GR" w:eastAsia="en-US"/>
        </w:rPr>
        <w:t>γρ</w:t>
      </w:r>
      <w:r w:rsidR="0067035E" w:rsidRPr="007E31B4">
        <w:rPr>
          <w:rFonts w:eastAsia="Calibri" w:cs="Times New Roman"/>
          <w:lang w:val="el-GR" w:eastAsia="en-US"/>
        </w:rPr>
        <w:t>α</w:t>
      </w:r>
      <w:r w:rsidRPr="007E31B4">
        <w:rPr>
          <w:rFonts w:eastAsia="Calibri" w:cs="Times New Roman"/>
          <w:lang w:val="el-GR" w:eastAsia="en-US"/>
        </w:rPr>
        <w:t>φο 2.2.3 της παρούσης και ταυτόχρονα να επικαλεσθεί και τυχόν ληφθέντα μέτρα προς αποκατάσταση της αξιοπιστίας του.</w:t>
      </w:r>
    </w:p>
    <w:p w14:paraId="7135789E" w14:textId="1F00ACEB" w:rsidR="00F64037" w:rsidRPr="007E31B4" w:rsidRDefault="00F64037" w:rsidP="00F64037">
      <w:pPr>
        <w:suppressAutoHyphens w:val="0"/>
        <w:spacing w:after="160" w:line="259" w:lineRule="auto"/>
        <w:rPr>
          <w:rFonts w:eastAsia="Calibri" w:cs="Times New Roman"/>
          <w:lang w:val="el-GR" w:eastAsia="en-US"/>
        </w:rPr>
      </w:pPr>
      <w:r w:rsidRPr="007E31B4">
        <w:rPr>
          <w:rFonts w:eastAsia="Calibri" w:cs="Times New Roman"/>
          <w:lang w:val="el-GR" w:eastAsia="en-US"/>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w:t>
      </w:r>
      <w:r w:rsidRPr="007E31B4">
        <w:rPr>
          <w:rFonts w:eastAsia="Calibri" w:cs="Times New Roman"/>
          <w:lang w:val="el-GR" w:eastAsia="en-US"/>
        </w:rPr>
        <w:lastRenderedPageBreak/>
        <w:t>3β του άρθρου 44 του ν. 3959/2011, σύμφωνα με την περ. γ της παραγράφου 2.2.3.</w:t>
      </w:r>
      <w:r w:rsidR="00B66786" w:rsidRPr="007E31B4">
        <w:rPr>
          <w:rFonts w:eastAsia="Calibri" w:cs="Times New Roman"/>
          <w:lang w:val="el-GR" w:eastAsia="en-US"/>
        </w:rPr>
        <w:t xml:space="preserve">3 </w:t>
      </w:r>
      <w:r w:rsidRPr="007E31B4">
        <w:rPr>
          <w:rFonts w:eastAsia="Calibri" w:cs="Times New Roman"/>
          <w:lang w:val="el-GR" w:eastAsia="en-US"/>
        </w:rPr>
        <w:t>της παρούσης, αναλύεται στο σχετικό πεδίο που προβάλλει κατόπιν θετικής απάντησης</w:t>
      </w:r>
      <w:r w:rsidRPr="007E31B4">
        <w:rPr>
          <w:rFonts w:eastAsia="Calibri" w:cs="Times New Roman"/>
          <w:vertAlign w:val="superscript"/>
          <w:lang w:val="el-GR" w:eastAsia="en-US"/>
        </w:rPr>
        <w:footnoteReference w:id="16"/>
      </w:r>
      <w:r w:rsidRPr="007E31B4">
        <w:rPr>
          <w:rFonts w:eastAsia="Calibri" w:cs="Times New Roman"/>
          <w:lang w:val="el-GR" w:eastAsia="en-US"/>
        </w:rPr>
        <w:t>.</w:t>
      </w:r>
    </w:p>
    <w:p w14:paraId="2B6142D4" w14:textId="21EEE4B8" w:rsidR="00F64037" w:rsidRPr="007E31B4" w:rsidRDefault="00F64037" w:rsidP="00F64037">
      <w:pPr>
        <w:rPr>
          <w:rFonts w:eastAsia="Calibri" w:cs="Times New Roman"/>
          <w:lang w:val="el-GR" w:eastAsia="en-US"/>
        </w:rPr>
      </w:pPr>
      <w:r w:rsidRPr="007E31B4">
        <w:rPr>
          <w:rFonts w:eastAsia="Calibri" w:cs="Times New Roman"/>
          <w:lang w:val="el-GR" w:eastAsia="en-US"/>
        </w:rPr>
        <w:t xml:space="preserve">Όσον αφορά στις υποχρεώσεις του </w:t>
      </w:r>
      <w:r w:rsidR="007E0303" w:rsidRPr="007E31B4">
        <w:rPr>
          <w:rFonts w:eastAsia="Calibri" w:cs="Times New Roman"/>
          <w:lang w:val="el-GR" w:eastAsia="en-US"/>
        </w:rPr>
        <w:t>σχετικά με την</w:t>
      </w:r>
      <w:r w:rsidRPr="007E31B4">
        <w:rPr>
          <w:rFonts w:eastAsia="Calibri" w:cs="Times New Roman"/>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7E0303" w:rsidRPr="007E31B4">
        <w:rPr>
          <w:rFonts w:eastAsia="Calibri" w:cs="Times New Roman"/>
          <w:lang w:val="el-GR" w:eastAsia="en-US"/>
        </w:rPr>
        <w:t>σχετικά με την</w:t>
      </w:r>
      <w:r w:rsidRPr="007E31B4">
        <w:rPr>
          <w:rFonts w:eastAsia="Calibri" w:cs="Times New Roman"/>
          <w:lang w:val="el-GR" w:eastAsia="en-US"/>
        </w:rPr>
        <w:t xml:space="preserve"> καταβολή φόρων ή εισφορών κοινωνικής ασφάλισης ή, κατά περίπτωση, εάν έχει αθετήσει τις παραπάνω υποχρεώσεις του.</w:t>
      </w:r>
    </w:p>
    <w:p w14:paraId="3469F3B6" w14:textId="77777777" w:rsidR="00BE6996" w:rsidRPr="007E31B4" w:rsidRDefault="00BE6996" w:rsidP="00BE6996">
      <w:pPr>
        <w:suppressAutoHyphens w:val="0"/>
        <w:spacing w:after="0" w:line="259" w:lineRule="auto"/>
        <w:rPr>
          <w:rFonts w:eastAsia="Calibri" w:cs="Times New Roman"/>
          <w:lang w:val="el-GR" w:eastAsia="en-US"/>
        </w:rPr>
      </w:pPr>
      <w:r w:rsidRPr="007E31B4">
        <w:rPr>
          <w:rFonts w:eastAsia="Calibri" w:cs="Times New Roman"/>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r w:rsidRPr="007E31B4">
        <w:rPr>
          <w:rStyle w:val="ab"/>
          <w:rFonts w:eastAsia="Calibri" w:cs="Times New Roman"/>
          <w:lang w:val="el-GR" w:eastAsia="en-US"/>
        </w:rPr>
        <w:footnoteReference w:id="17"/>
      </w:r>
      <w:r w:rsidRPr="007E31B4">
        <w:rPr>
          <w:rFonts w:eastAsia="Calibri" w:cs="Times New Roman"/>
          <w:lang w:val="el-GR" w:eastAsia="en-US"/>
        </w:rPr>
        <w:t>:</w:t>
      </w:r>
    </w:p>
    <w:p w14:paraId="5FB7666E" w14:textId="77777777" w:rsidR="00BE6996" w:rsidRPr="007E31B4" w:rsidRDefault="00BE6996" w:rsidP="00BE6996">
      <w:pPr>
        <w:suppressAutoHyphens w:val="0"/>
        <w:spacing w:after="0" w:line="259" w:lineRule="auto"/>
        <w:rPr>
          <w:rFonts w:eastAsia="Calibri" w:cs="Times New Roman"/>
          <w:lang w:val="el-GR" w:eastAsia="en-US"/>
        </w:rPr>
      </w:pPr>
    </w:p>
    <w:p w14:paraId="19E17795" w14:textId="55069FFD" w:rsidR="00BE6996" w:rsidRPr="007E31B4" w:rsidRDefault="00BE6996" w:rsidP="00BE6996">
      <w:pPr>
        <w:suppressAutoHyphens w:val="0"/>
        <w:spacing w:after="0" w:line="259" w:lineRule="auto"/>
        <w:rPr>
          <w:rFonts w:eastAsia="Calibri" w:cs="Times New Roman"/>
          <w:lang w:val="el-GR" w:eastAsia="en-US"/>
        </w:rPr>
      </w:pPr>
      <w:r w:rsidRPr="007E31B4">
        <w:rPr>
          <w:rFonts w:eastAsia="Calibri" w:cs="Times New Roman"/>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w:t>
      </w:r>
      <w:r w:rsidR="00C04981" w:rsidRPr="007E31B4">
        <w:rPr>
          <w:rFonts w:eastAsia="Calibri" w:cs="Times New Roman"/>
          <w:lang w:val="el-GR" w:eastAsia="en-US"/>
        </w:rPr>
        <w:t>Αναθέτουσα Αρχή</w:t>
      </w:r>
      <w:r w:rsidRPr="007E31B4">
        <w:rPr>
          <w:rFonts w:eastAsia="Calibri" w:cs="Times New Roman"/>
          <w:lang w:val="el-GR" w:eastAsia="en-US"/>
        </w:rPr>
        <w:t xml:space="preserve">, κατόπιν γνωμοδότησης της Επιτροπής εξέτασης επανορθωτικών μέτρων. </w:t>
      </w:r>
    </w:p>
    <w:p w14:paraId="79B55F00" w14:textId="77777777" w:rsidR="00BE6996" w:rsidRPr="007E31B4" w:rsidRDefault="00BE6996" w:rsidP="00BE6996">
      <w:pPr>
        <w:suppressAutoHyphens w:val="0"/>
        <w:spacing w:after="0" w:line="259" w:lineRule="auto"/>
        <w:rPr>
          <w:rFonts w:eastAsia="Calibri" w:cs="Times New Roman"/>
          <w:lang w:val="el-GR" w:eastAsia="en-US"/>
        </w:rPr>
      </w:pPr>
    </w:p>
    <w:p w14:paraId="32360C36" w14:textId="64C939F0" w:rsidR="00BE6996" w:rsidRPr="007E31B4" w:rsidRDefault="00BE6996" w:rsidP="00BE6996">
      <w:pPr>
        <w:suppressAutoHyphens w:val="0"/>
        <w:spacing w:after="0" w:line="259" w:lineRule="auto"/>
        <w:rPr>
          <w:rFonts w:eastAsia="Calibri" w:cs="Times New Roman"/>
          <w:lang w:val="el-GR" w:eastAsia="en-US"/>
        </w:rPr>
      </w:pPr>
      <w:r w:rsidRPr="007E31B4">
        <w:rPr>
          <w:rFonts w:eastAsia="Calibri" w:cs="Times New Roman"/>
          <w:lang w:val="el-GR" w:eastAsia="en-US"/>
        </w:rPr>
        <w:t>β. εάν τα μέτρα κρίθηκαν ως επαρκή ή μη επαρκή, επισυνάπτοντας την απόφαση της περ. α με βάση την</w:t>
      </w:r>
      <w:r w:rsidR="00DF1B84" w:rsidRPr="007E31B4">
        <w:rPr>
          <w:rFonts w:eastAsia="Calibri" w:cs="Times New Roman"/>
          <w:lang w:val="el-GR" w:eastAsia="en-US"/>
        </w:rPr>
        <w:t xml:space="preserve"> </w:t>
      </w:r>
      <w:r w:rsidRPr="007E31B4">
        <w:rPr>
          <w:rFonts w:eastAsia="Calibri" w:cs="Times New Roman"/>
          <w:lang w:val="el-GR" w:eastAsia="en-US"/>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5E7F3D58" w14:textId="77777777" w:rsidR="00BE6996" w:rsidRPr="007E31B4" w:rsidRDefault="00BE6996" w:rsidP="00BE6996">
      <w:pPr>
        <w:suppressAutoHyphens w:val="0"/>
        <w:spacing w:after="0" w:line="259" w:lineRule="auto"/>
        <w:rPr>
          <w:rFonts w:eastAsia="Calibri" w:cs="Times New Roman"/>
          <w:lang w:val="el-GR" w:eastAsia="en-US"/>
        </w:rPr>
      </w:pPr>
    </w:p>
    <w:p w14:paraId="52614EFB" w14:textId="77777777" w:rsidR="00BE6996" w:rsidRPr="007E31B4" w:rsidRDefault="00BE6996" w:rsidP="00BE6996">
      <w:pPr>
        <w:suppressAutoHyphens w:val="0"/>
        <w:spacing w:after="0" w:line="259" w:lineRule="auto"/>
        <w:rPr>
          <w:rFonts w:eastAsia="Calibri" w:cs="Times New Roman"/>
          <w:lang w:val="el-GR" w:eastAsia="en-US"/>
        </w:rPr>
      </w:pPr>
      <w:r w:rsidRPr="007E31B4">
        <w:rPr>
          <w:rFonts w:eastAsia="Calibri" w:cs="Times New Roman"/>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7A1FD03E" w14:textId="77777777" w:rsidR="00BE6996" w:rsidRPr="007E31B4" w:rsidRDefault="00BE6996" w:rsidP="00BE6996">
      <w:pPr>
        <w:suppressAutoHyphens w:val="0"/>
        <w:spacing w:after="0" w:line="259" w:lineRule="auto"/>
        <w:rPr>
          <w:rFonts w:eastAsia="Calibri" w:cs="Times New Roman"/>
          <w:lang w:val="el-GR" w:eastAsia="en-US"/>
        </w:rPr>
      </w:pPr>
    </w:p>
    <w:p w14:paraId="3184CB4B" w14:textId="77777777" w:rsidR="00BE6996" w:rsidRPr="007E31B4" w:rsidRDefault="00BE6996" w:rsidP="00BE6996">
      <w:pPr>
        <w:suppressAutoHyphens w:val="0"/>
        <w:spacing w:after="0" w:line="259" w:lineRule="auto"/>
        <w:rPr>
          <w:rFonts w:eastAsia="Calibri" w:cs="Times New Roman"/>
          <w:lang w:val="el-GR" w:eastAsia="en-US"/>
        </w:rPr>
      </w:pPr>
      <w:r w:rsidRPr="007E31B4">
        <w:rPr>
          <w:rFonts w:eastAsia="Calibri" w:cs="Times New Roman"/>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7E31B4">
        <w:rPr>
          <w:lang w:val="el-GR"/>
        </w:rPr>
        <w:t>παρ. 9,</w:t>
      </w:r>
      <w:r w:rsidRPr="007E31B4">
        <w:rPr>
          <w:rFonts w:eastAsia="Calibri" w:cs="Times New Roman"/>
          <w:lang w:val="el-GR" w:eastAsia="en-US"/>
        </w:rPr>
        <w:t xml:space="preserve"> του ά</w:t>
      </w:r>
      <w:r w:rsidRPr="007E31B4">
        <w:rPr>
          <w:lang w:val="el-GR"/>
        </w:rPr>
        <w:t>ρθρου 79 του ν. 4412/2016.</w:t>
      </w:r>
    </w:p>
    <w:p w14:paraId="4E77BDF5" w14:textId="77777777" w:rsidR="00BE6996" w:rsidRPr="007E31B4" w:rsidRDefault="00BE6996" w:rsidP="00BE6996">
      <w:pPr>
        <w:suppressAutoHyphens w:val="0"/>
        <w:spacing w:after="160" w:line="259" w:lineRule="auto"/>
        <w:rPr>
          <w:rFonts w:eastAsia="Calibri" w:cs="Times New Roman"/>
          <w:lang w:val="el-GR" w:eastAsia="en-US"/>
        </w:rPr>
      </w:pPr>
    </w:p>
    <w:p w14:paraId="62BF454E" w14:textId="1541D517" w:rsidR="00BE6996" w:rsidRPr="007E31B4" w:rsidRDefault="00BE6996" w:rsidP="00BE6996">
      <w:pPr>
        <w:suppressAutoHyphens w:val="0"/>
        <w:spacing w:after="160" w:line="259" w:lineRule="auto"/>
        <w:rPr>
          <w:rFonts w:eastAsia="Calibri" w:cs="Times New Roman"/>
          <w:lang w:val="el-GR" w:eastAsia="en-US"/>
        </w:rPr>
      </w:pPr>
      <w:r w:rsidRPr="007E31B4">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002A3AA1" w:rsidRPr="007E31B4">
        <w:rPr>
          <w:rFonts w:eastAsia="Calibri" w:cs="Times New Roman"/>
          <w:lang w:val="el-GR" w:eastAsia="en-US"/>
        </w:rPr>
        <w:fldChar w:fldCharType="begin"/>
      </w:r>
      <w:r w:rsidR="002A3AA1" w:rsidRPr="007E31B4">
        <w:rPr>
          <w:rFonts w:eastAsia="Calibri" w:cs="Times New Roman"/>
          <w:lang w:val="el-GR" w:eastAsia="en-US"/>
        </w:rPr>
        <w:instrText xml:space="preserve"> REF _Ref494118533 \h </w:instrText>
      </w:r>
      <w:r w:rsidR="007E31B4">
        <w:rPr>
          <w:rFonts w:eastAsia="Calibri" w:cs="Times New Roman"/>
          <w:lang w:val="el-GR" w:eastAsia="en-US"/>
        </w:rPr>
        <w:instrText xml:space="preserve"> \* MERGEFORMAT </w:instrText>
      </w:r>
      <w:r w:rsidR="002A3AA1" w:rsidRPr="007E31B4">
        <w:rPr>
          <w:rFonts w:eastAsia="Calibri" w:cs="Times New Roman"/>
          <w:lang w:val="el-GR" w:eastAsia="en-US"/>
        </w:rPr>
      </w:r>
      <w:r w:rsidR="002A3AA1" w:rsidRPr="007E31B4">
        <w:rPr>
          <w:rFonts w:eastAsia="Calibri" w:cs="Times New Roman"/>
          <w:lang w:val="el-GR" w:eastAsia="en-US"/>
        </w:rPr>
        <w:fldChar w:fldCharType="separate"/>
      </w:r>
      <w:r w:rsidR="00096E40" w:rsidRPr="007E31B4">
        <w:rPr>
          <w:lang w:val="el-GR"/>
        </w:rPr>
        <w:t xml:space="preserve">ΠΑΡΑΡΤΗΜΑ </w:t>
      </w:r>
      <w:r w:rsidR="00096E40" w:rsidRPr="007E31B4">
        <w:t>VI</w:t>
      </w:r>
      <w:r w:rsidR="00096E40" w:rsidRPr="00096E40">
        <w:rPr>
          <w:lang w:val="el-GR"/>
        </w:rPr>
        <w:t>Ι</w:t>
      </w:r>
      <w:r w:rsidR="00096E40" w:rsidRPr="007E31B4">
        <w:rPr>
          <w:lang w:val="el-GR"/>
        </w:rPr>
        <w:t xml:space="preserve"> – Άλλες Δηλώσεις</w:t>
      </w:r>
      <w:r w:rsidR="002A3AA1" w:rsidRPr="007E31B4">
        <w:rPr>
          <w:rFonts w:eastAsia="Calibri" w:cs="Times New Roman"/>
          <w:lang w:val="el-GR" w:eastAsia="en-US"/>
        </w:rPr>
        <w:fldChar w:fldCharType="end"/>
      </w:r>
      <w:r w:rsidR="002A3AA1" w:rsidRPr="007E31B4">
        <w:rPr>
          <w:rFonts w:eastAsia="Calibri" w:cs="Times New Roman"/>
          <w:lang w:val="el-GR" w:eastAsia="en-US"/>
        </w:rPr>
        <w:t xml:space="preserve"> </w:t>
      </w:r>
      <w:r w:rsidRPr="007E31B4">
        <w:rPr>
          <w:rFonts w:eastAsia="Calibri" w:cs="Times New Roman"/>
          <w:lang w:val="el-GR" w:eastAsia="en-US"/>
        </w:rPr>
        <w:t>της παρούσας.</w:t>
      </w:r>
    </w:p>
    <w:p w14:paraId="35555693" w14:textId="0FCD7B26" w:rsidR="00C0210C" w:rsidRPr="007E31B4" w:rsidRDefault="00C0210C" w:rsidP="00C0210C">
      <w:pPr>
        <w:pStyle w:val="4"/>
        <w:rPr>
          <w:rFonts w:ascii="Calibri" w:hAnsi="Calibri" w:cs="Calibri"/>
          <w:lang w:val="el-GR"/>
        </w:rPr>
      </w:pPr>
      <w:bookmarkStart w:id="169" w:name="_Toc74566838"/>
      <w:bookmarkStart w:id="170" w:name="_Toc74566839"/>
      <w:bookmarkStart w:id="171" w:name="_Toc74566840"/>
      <w:bookmarkStart w:id="172" w:name="_Toc74566841"/>
      <w:bookmarkStart w:id="173" w:name="_Toc74566842"/>
      <w:bookmarkStart w:id="174" w:name="_Toc74566843"/>
      <w:bookmarkStart w:id="175" w:name="_Toc74566844"/>
      <w:bookmarkStart w:id="176" w:name="_Toc74566845"/>
      <w:bookmarkStart w:id="177" w:name="_Toc74566846"/>
      <w:bookmarkStart w:id="178" w:name="_Toc74566847"/>
      <w:bookmarkStart w:id="179" w:name="_Toc74566848"/>
      <w:bookmarkStart w:id="180" w:name="_Toc74566849"/>
      <w:bookmarkStart w:id="181" w:name="_Hlk35420523"/>
      <w:bookmarkStart w:id="182" w:name="_Ref40957856"/>
      <w:bookmarkStart w:id="183" w:name="_Toc97194288"/>
      <w:bookmarkStart w:id="184" w:name="_Toc202354677"/>
      <w:bookmarkEnd w:id="169"/>
      <w:bookmarkEnd w:id="170"/>
      <w:bookmarkEnd w:id="171"/>
      <w:bookmarkEnd w:id="172"/>
      <w:bookmarkEnd w:id="173"/>
      <w:bookmarkEnd w:id="174"/>
      <w:bookmarkEnd w:id="175"/>
      <w:bookmarkEnd w:id="176"/>
      <w:bookmarkEnd w:id="177"/>
      <w:bookmarkEnd w:id="178"/>
      <w:bookmarkEnd w:id="179"/>
      <w:bookmarkEnd w:id="180"/>
      <w:r w:rsidRPr="007E31B4">
        <w:rPr>
          <w:rFonts w:cs="Tahoma"/>
          <w:szCs w:val="22"/>
          <w:lang w:val="el-GR"/>
        </w:rPr>
        <w:lastRenderedPageBreak/>
        <w:t>Αποδεικτικά μέσα</w:t>
      </w:r>
      <w:r w:rsidRPr="007E31B4">
        <w:rPr>
          <w:rFonts w:ascii="Calibri" w:hAnsi="Calibri"/>
          <w:lang w:val="el-GR"/>
        </w:rPr>
        <w:t xml:space="preserve"> </w:t>
      </w:r>
      <w:r w:rsidRPr="007E31B4">
        <w:rPr>
          <w:rStyle w:val="ab"/>
          <w:rFonts w:ascii="Calibri" w:hAnsi="Calibri"/>
          <w:lang w:val="el-GR"/>
        </w:rPr>
        <w:footnoteReference w:id="18"/>
      </w:r>
      <w:bookmarkEnd w:id="181"/>
      <w:r w:rsidRPr="007E31B4">
        <w:rPr>
          <w:rFonts w:ascii="Calibri" w:hAnsi="Calibri"/>
          <w:lang w:val="el-GR"/>
        </w:rPr>
        <w:t xml:space="preserve">- </w:t>
      </w:r>
      <w:r w:rsidRPr="007E31B4">
        <w:rPr>
          <w:rFonts w:cs="Tahoma"/>
          <w:szCs w:val="22"/>
          <w:lang w:val="el-GR"/>
        </w:rPr>
        <w:t>Δικαιολογητικά προσωρινού αναδόχου</w:t>
      </w:r>
      <w:bookmarkEnd w:id="182"/>
      <w:bookmarkEnd w:id="183"/>
      <w:bookmarkEnd w:id="184"/>
    </w:p>
    <w:p w14:paraId="25E723E4" w14:textId="0DF1CE9A" w:rsidR="008338F0" w:rsidRPr="007E31B4" w:rsidRDefault="003355E7">
      <w:pPr>
        <w:rPr>
          <w:bCs/>
          <w:lang w:val="el-GR"/>
        </w:rPr>
      </w:pPr>
      <w:r w:rsidRPr="007E31B4">
        <w:rPr>
          <w:b/>
          <w:bCs/>
          <w:lang w:val="el-GR"/>
        </w:rPr>
        <w:t>Α</w:t>
      </w:r>
      <w:r w:rsidRPr="007E31B4">
        <w:rPr>
          <w:bCs/>
          <w:lang w:val="el-GR"/>
        </w:rPr>
        <w:t xml:space="preserve">. </w:t>
      </w:r>
      <w:r w:rsidR="00B9111A" w:rsidRPr="007E31B4">
        <w:rPr>
          <w:bCs/>
          <w:lang w:val="el-GR"/>
        </w:rPr>
        <w:t>Για την απόδειξη της μη συνδρομής λόγων αποκλεισμού κατ’ άρθρο 2.2.3 και της πλήρωσης των κριτηρίων ποιοτικής επιλογής κατά τις παραγράφους 2.2.4</w:t>
      </w:r>
      <w:r w:rsidR="00011535" w:rsidRPr="007E31B4">
        <w:rPr>
          <w:bCs/>
          <w:lang w:val="el-GR"/>
        </w:rPr>
        <w:t xml:space="preserve"> «Καταλληλόλητα άσκησης επαγγελματικής δραστηριότητας»</w:t>
      </w:r>
      <w:r w:rsidR="00B9111A" w:rsidRPr="007E31B4">
        <w:rPr>
          <w:bCs/>
          <w:lang w:val="el-GR"/>
        </w:rPr>
        <w:t xml:space="preserve">, </w:t>
      </w:r>
      <w:r w:rsidR="00011535" w:rsidRPr="007E31B4">
        <w:rPr>
          <w:bCs/>
          <w:lang w:val="el-GR"/>
        </w:rPr>
        <w:t>2.2.5 «Οικονομική και χρηματοοικονομική επάρκεια», 2.2.6 «Τεχνική και επαγγελματική ικανότητα» και 2.2.7 «Πρότυπα διασφάλισης ποιότητας και πρότυπα περιβαλλοντικής διαχείρισης»</w:t>
      </w:r>
      <w:r w:rsidR="00B9111A" w:rsidRPr="007E31B4">
        <w:rPr>
          <w:bCs/>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07E31B4">
        <w:rPr>
          <w:bCs/>
          <w:lang w:val="el-GR"/>
        </w:rPr>
        <w:fldChar w:fldCharType="begin"/>
      </w:r>
      <w:r w:rsidR="00B9111A" w:rsidRPr="007E31B4">
        <w:rPr>
          <w:bCs/>
          <w:lang w:val="el-GR"/>
        </w:rPr>
        <w:instrText xml:space="preserve"> REF _Ref67613215 \r \h </w:instrText>
      </w:r>
      <w:r w:rsidR="007E31B4">
        <w:rPr>
          <w:bCs/>
          <w:lang w:val="el-GR"/>
        </w:rPr>
        <w:instrText xml:space="preserve"> \* MERGEFORMAT </w:instrText>
      </w:r>
      <w:r w:rsidR="00B9111A" w:rsidRPr="007E31B4">
        <w:rPr>
          <w:bCs/>
          <w:lang w:val="el-GR"/>
        </w:rPr>
      </w:r>
      <w:r w:rsidR="00B9111A" w:rsidRPr="007E31B4">
        <w:rPr>
          <w:bCs/>
          <w:lang w:val="el-GR"/>
        </w:rPr>
        <w:fldChar w:fldCharType="separate"/>
      </w:r>
      <w:r w:rsidR="00096E40">
        <w:rPr>
          <w:bCs/>
          <w:lang w:val="el-GR"/>
        </w:rPr>
        <w:t>3.2</w:t>
      </w:r>
      <w:r w:rsidR="00B9111A" w:rsidRPr="007E31B4">
        <w:rPr>
          <w:bCs/>
          <w:lang w:val="el-GR"/>
        </w:rPr>
        <w:fldChar w:fldCharType="end"/>
      </w:r>
      <w:r w:rsidR="00B9111A" w:rsidRPr="007E31B4">
        <w:rPr>
          <w:bCs/>
          <w:lang w:val="el-GR"/>
        </w:rPr>
        <w:t xml:space="preserve"> από τον προσωρινό ανάδοχο. Η </w:t>
      </w:r>
      <w:r w:rsidR="00C04981" w:rsidRPr="007E31B4">
        <w:rPr>
          <w:bCs/>
          <w:lang w:val="el-GR"/>
        </w:rPr>
        <w:t>Αναθέτουσα Αρχή</w:t>
      </w:r>
      <w:r w:rsidR="00B9111A" w:rsidRPr="007E31B4">
        <w:rPr>
          <w:bCs/>
          <w:lang w:val="el-GR"/>
        </w:rPr>
        <w:t xml:space="preserve">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D74E39" w:rsidRPr="007E31B4">
        <w:rPr>
          <w:bCs/>
          <w:lang w:val="el-GR"/>
        </w:rPr>
        <w:t xml:space="preserve"> </w:t>
      </w:r>
      <w:bookmarkStart w:id="185" w:name="_Hlk164430658"/>
      <w:r w:rsidR="00D74E39" w:rsidRPr="007E31B4">
        <w:rPr>
          <w:bCs/>
          <w:lang w:val="el-GR"/>
        </w:rPr>
        <w:t xml:space="preserve">Οι οικονομικοί φορείς μεριμνούν να διαθέτουν δικαιολογητικά, τα οποία να καλύπτουν και τον χρόνο υποβολής </w:t>
      </w:r>
      <w:r w:rsidR="00B46541" w:rsidRPr="007E31B4">
        <w:rPr>
          <w:bCs/>
          <w:lang w:val="el-GR"/>
        </w:rPr>
        <w:t>τ</w:t>
      </w:r>
      <w:r w:rsidR="00D74E39" w:rsidRPr="007E31B4">
        <w:rPr>
          <w:bCs/>
          <w:lang w:val="el-GR"/>
        </w:rPr>
        <w:t xml:space="preserve">ης </w:t>
      </w:r>
      <w:bookmarkEnd w:id="185"/>
      <w:r w:rsidR="00B46541" w:rsidRPr="007E31B4">
        <w:rPr>
          <w:lang w:val="el-GR"/>
        </w:rPr>
        <w:t>προσφοράς</w:t>
      </w:r>
      <w:r w:rsidR="00B46541" w:rsidRPr="007E31B4">
        <w:rPr>
          <w:rStyle w:val="ab"/>
          <w:lang w:val="el-GR"/>
        </w:rPr>
        <w:footnoteReference w:id="19"/>
      </w:r>
      <w:r w:rsidR="00E97D1B" w:rsidRPr="007E31B4">
        <w:rPr>
          <w:lang w:val="el-GR"/>
        </w:rPr>
        <w:t xml:space="preserve"> προκειμένου να τα υποβάλουν, εφόσον αναδειχθούν προσωρινοί ανάδοχοι</w:t>
      </w:r>
      <w:r w:rsidR="004419F7" w:rsidRPr="007E31B4">
        <w:rPr>
          <w:bCs/>
          <w:lang w:val="el-GR"/>
        </w:rPr>
        <w:t>.</w:t>
      </w:r>
    </w:p>
    <w:p w14:paraId="2F58972E" w14:textId="6062FD46" w:rsidR="00B9111A" w:rsidRPr="007E31B4" w:rsidRDefault="00B9111A" w:rsidP="00B9111A">
      <w:pPr>
        <w:rPr>
          <w:bCs/>
          <w:lang w:val="el-GR"/>
        </w:rPr>
      </w:pPr>
      <w:r w:rsidRPr="007E31B4">
        <w:rPr>
          <w:bCs/>
          <w:lang w:val="el-GR"/>
        </w:rPr>
        <w:t xml:space="preserve">Οι οικονομικοί φορείς δεν υποχρεούνται να υποβάλλουν δικαιολογητικά ή άλλα αποδεικτικά στοιχεία, αν και στο μέτρο που η </w:t>
      </w:r>
      <w:r w:rsidR="00C04981" w:rsidRPr="007E31B4">
        <w:rPr>
          <w:bCs/>
          <w:lang w:val="el-GR"/>
        </w:rPr>
        <w:t>Αναθέτουσα Αρχή</w:t>
      </w:r>
      <w:r w:rsidRPr="007E31B4">
        <w:rPr>
          <w:bCs/>
          <w:lang w:val="el-GR"/>
        </w:rPr>
        <w:t xml:space="preserve">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4AC7FC6" w14:textId="736FB586" w:rsidR="00B9111A" w:rsidRPr="007E31B4" w:rsidRDefault="00B9111A">
      <w:pPr>
        <w:rPr>
          <w:bCs/>
          <w:lang w:val="el-GR"/>
        </w:rPr>
      </w:pPr>
      <w:r w:rsidRPr="007E31B4">
        <w:rPr>
          <w:bCs/>
          <w:lang w:val="el-GR"/>
        </w:rPr>
        <w:t xml:space="preserve">Οι οικονομικοί φορείς δεν υποχρεούνται να υποβάλουν δικαιολογητικά, όταν η </w:t>
      </w:r>
      <w:r w:rsidR="00C04981" w:rsidRPr="007E31B4">
        <w:rPr>
          <w:bCs/>
          <w:lang w:val="el-GR"/>
        </w:rPr>
        <w:t>Αναθέτουσα Αρχή</w:t>
      </w:r>
      <w:r w:rsidRPr="007E31B4">
        <w:rPr>
          <w:bCs/>
          <w:lang w:val="el-GR"/>
        </w:rPr>
        <w:t xml:space="preserve"> που έχει αναθέσει τη σύμβαση διαθέτει ήδη τα ως άνω δικαιολογητικά και αυτά εξακολουθούν να ισχύουν.</w:t>
      </w:r>
    </w:p>
    <w:p w14:paraId="18AEB463" w14:textId="72A2325E" w:rsidR="00B9111A" w:rsidRPr="007E31B4" w:rsidRDefault="00B9111A" w:rsidP="00B9111A">
      <w:pPr>
        <w:rPr>
          <w:bCs/>
          <w:lang w:val="el-GR"/>
        </w:rPr>
      </w:pPr>
      <w:r w:rsidRPr="007E31B4">
        <w:rPr>
          <w:bCs/>
          <w:lang w:val="el-GR"/>
        </w:rPr>
        <w:t xml:space="preserve">Τα δικαιολογητικά του παρόντος υποβάλλονται και γίνονται αποδεκτά σύμφωνα με την παράγραφο </w:t>
      </w:r>
      <w:r w:rsidR="000F0E29" w:rsidRPr="007E31B4">
        <w:rPr>
          <w:bCs/>
          <w:lang w:val="el-GR"/>
        </w:rPr>
        <w:t>2.4.2.5</w:t>
      </w:r>
      <w:r w:rsidR="007E61C0" w:rsidRPr="007E31B4">
        <w:rPr>
          <w:bCs/>
          <w:lang w:val="el-GR"/>
        </w:rPr>
        <w:t xml:space="preserve"> </w:t>
      </w:r>
      <w:r w:rsidRPr="007E31B4">
        <w:rPr>
          <w:bCs/>
          <w:lang w:val="el-GR"/>
        </w:rPr>
        <w:t xml:space="preserve">και </w:t>
      </w:r>
      <w:r w:rsidRPr="007E31B4">
        <w:rPr>
          <w:bCs/>
          <w:lang w:val="el-GR"/>
        </w:rPr>
        <w:fldChar w:fldCharType="begin"/>
      </w:r>
      <w:r w:rsidRPr="007E31B4">
        <w:rPr>
          <w:bCs/>
          <w:lang w:val="el-GR"/>
        </w:rPr>
        <w:instrText xml:space="preserve"> REF _Ref67613215 \r \h </w:instrText>
      </w:r>
      <w:r w:rsidR="007E31B4">
        <w:rPr>
          <w:bCs/>
          <w:lang w:val="el-GR"/>
        </w:rPr>
        <w:instrText xml:space="preserve"> \* MERGEFORMAT </w:instrText>
      </w:r>
      <w:r w:rsidRPr="007E31B4">
        <w:rPr>
          <w:bCs/>
          <w:lang w:val="el-GR"/>
        </w:rPr>
      </w:r>
      <w:r w:rsidRPr="007E31B4">
        <w:rPr>
          <w:bCs/>
          <w:lang w:val="el-GR"/>
        </w:rPr>
        <w:fldChar w:fldCharType="separate"/>
      </w:r>
      <w:r w:rsidR="00096E40">
        <w:rPr>
          <w:bCs/>
          <w:lang w:val="el-GR"/>
        </w:rPr>
        <w:t>3.2</w:t>
      </w:r>
      <w:r w:rsidRPr="007E31B4">
        <w:rPr>
          <w:bCs/>
          <w:lang w:val="el-GR"/>
        </w:rPr>
        <w:fldChar w:fldCharType="end"/>
      </w:r>
      <w:r w:rsidRPr="007E31B4">
        <w:rPr>
          <w:bCs/>
          <w:lang w:val="el-GR"/>
        </w:rPr>
        <w:t xml:space="preserve"> της παρούσας.</w:t>
      </w:r>
    </w:p>
    <w:p w14:paraId="014AEB59" w14:textId="0E9D70C0" w:rsidR="00B9111A" w:rsidRPr="007E31B4" w:rsidRDefault="005B4B64" w:rsidP="00B9111A">
      <w:pPr>
        <w:rPr>
          <w:b/>
          <w:bCs/>
          <w:lang w:val="el-GR"/>
        </w:rPr>
      </w:pPr>
      <w:r w:rsidRPr="007E31B4">
        <w:rPr>
          <w:lang w:val="el-GR"/>
        </w:rPr>
        <w:t>Τ</w:t>
      </w:r>
      <w:r w:rsidR="00B9111A" w:rsidRPr="007E31B4">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r w:rsidR="00954AFF" w:rsidRPr="007E31B4">
        <w:rPr>
          <w:lang w:val="el-GR"/>
        </w:rPr>
        <w:t xml:space="preserve"> «Γλώσσα»</w:t>
      </w:r>
      <w:r w:rsidR="00B9111A" w:rsidRPr="007E31B4">
        <w:rPr>
          <w:lang w:val="el-GR"/>
        </w:rPr>
        <w:t>.</w:t>
      </w:r>
    </w:p>
    <w:p w14:paraId="32335D58" w14:textId="043CB3B1" w:rsidR="00B9111A" w:rsidRPr="007E31B4" w:rsidRDefault="00B9111A" w:rsidP="00B9111A">
      <w:pPr>
        <w:rPr>
          <w:lang w:val="el-GR"/>
        </w:rPr>
      </w:pPr>
      <w:r w:rsidRPr="007E31B4">
        <w:rPr>
          <w:b/>
          <w:bCs/>
          <w:lang w:val="el-GR"/>
        </w:rPr>
        <w:t>Β.</w:t>
      </w:r>
      <w:r w:rsidRPr="007E31B4">
        <w:rPr>
          <w:lang w:val="el-GR"/>
        </w:rPr>
        <w:t xml:space="preserve"> </w:t>
      </w:r>
      <w:r w:rsidRPr="007E31B4">
        <w:rPr>
          <w:b/>
          <w:lang w:val="el-GR"/>
        </w:rPr>
        <w:t>1.</w:t>
      </w:r>
      <w:r w:rsidRPr="007E31B4">
        <w:rPr>
          <w:lang w:val="el-GR"/>
        </w:rPr>
        <w:t xml:space="preserve"> Για την απόδειξη της μη συνδρομής των λόγων αποκλεισμού της παραγράφου </w:t>
      </w:r>
      <w:r w:rsidRPr="007E31B4">
        <w:rPr>
          <w:lang w:val="el-GR"/>
        </w:rPr>
        <w:fldChar w:fldCharType="begin"/>
      </w:r>
      <w:r w:rsidRPr="007E31B4">
        <w:rPr>
          <w:lang w:val="el-GR"/>
        </w:rPr>
        <w:instrText xml:space="preserve"> REF _Ref496541356 \r \h </w:instrText>
      </w:r>
      <w:r w:rsidR="007E31B4">
        <w:rPr>
          <w:lang w:val="el-GR"/>
        </w:rPr>
        <w:instrText xml:space="preserve"> \* MERGEFORMAT </w:instrText>
      </w:r>
      <w:r w:rsidRPr="007E31B4">
        <w:rPr>
          <w:lang w:val="el-GR"/>
        </w:rPr>
      </w:r>
      <w:r w:rsidRPr="007E31B4">
        <w:rPr>
          <w:lang w:val="el-GR"/>
        </w:rPr>
        <w:fldChar w:fldCharType="separate"/>
      </w:r>
      <w:r w:rsidR="00096E40">
        <w:rPr>
          <w:lang w:val="el-GR"/>
        </w:rPr>
        <w:t>2.2.3</w:t>
      </w:r>
      <w:r w:rsidRPr="007E31B4">
        <w:rPr>
          <w:lang w:val="el-GR"/>
        </w:rPr>
        <w:fldChar w:fldCharType="end"/>
      </w:r>
      <w:r w:rsidRPr="007E31B4">
        <w:rPr>
          <w:lang w:val="el-GR"/>
        </w:rPr>
        <w:t xml:space="preserve"> οι προσφέροντες οικονομικοί φορείς προσκομίζουν αντίστοιχα τα δικαιολογητικά που αναφέρονται</w:t>
      </w:r>
      <w:r w:rsidR="00187EA5" w:rsidRPr="007E31B4">
        <w:rPr>
          <w:lang w:val="el-GR"/>
        </w:rPr>
        <w:t xml:space="preserve"> κατωτέρω</w:t>
      </w:r>
      <w:r w:rsidR="009E4679" w:rsidRPr="007E31B4">
        <w:rPr>
          <w:lang w:val="el-GR"/>
        </w:rPr>
        <w:t>.</w:t>
      </w:r>
    </w:p>
    <w:p w14:paraId="1D4A7482" w14:textId="2FCC8CD2" w:rsidR="00187EA5" w:rsidRPr="007E31B4" w:rsidRDefault="00187EA5" w:rsidP="00B9111A">
      <w:pPr>
        <w:rPr>
          <w:lang w:val="el-GR"/>
        </w:rPr>
      </w:pPr>
      <w:r w:rsidRPr="007E31B4">
        <w:rPr>
          <w:lang w:val="el-GR"/>
        </w:rPr>
        <w:t xml:space="preserve">Τα εν λόγω πιστοποιητικά υποβάλλονται μαζί με τα υπόλοιπα αποδεικτικά μέσα </w:t>
      </w:r>
      <w:r w:rsidR="00E97D1B" w:rsidRPr="007E31B4">
        <w:rPr>
          <w:lang w:val="el-GR"/>
        </w:rPr>
        <w:t xml:space="preserve">της παραγράφου 3.2 της παρούσας, </w:t>
      </w:r>
      <w:r w:rsidRPr="007E31B4">
        <w:rPr>
          <w:lang w:val="el-GR"/>
        </w:rPr>
        <w:t>από τον προσωρινό ανάδοχο, μέσω του υποσυστήματος, στον φάκελο «δικαιολογητικά προσωρινού αναδόχου»</w:t>
      </w:r>
      <w:r w:rsidR="0061792C" w:rsidRPr="007E31B4">
        <w:rPr>
          <w:lang w:val="el-GR"/>
        </w:rPr>
        <w:t>.</w:t>
      </w:r>
    </w:p>
    <w:p w14:paraId="7790D2A8" w14:textId="6D1232A3" w:rsidR="00C27CEC" w:rsidRPr="007E31B4" w:rsidRDefault="00C27CEC" w:rsidP="00C27CEC">
      <w:pPr>
        <w:rPr>
          <w:color w:val="000000"/>
          <w:lang w:val="el-GR"/>
        </w:rPr>
      </w:pPr>
      <w:r w:rsidRPr="007E31B4">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sidRPr="007E31B4">
        <w:rPr>
          <w:color w:val="000000"/>
          <w:lang w:val="el-GR"/>
        </w:rPr>
        <w:t>α</w:t>
      </w:r>
      <w:r w:rsidRPr="007E31B4">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Pr="007E31B4">
        <w:rPr>
          <w:color w:val="000000"/>
          <w:lang w:val="el-GR"/>
        </w:rPr>
        <w:fldChar w:fldCharType="begin"/>
      </w:r>
      <w:r w:rsidRPr="007E31B4">
        <w:rPr>
          <w:color w:val="000000"/>
          <w:lang w:val="el-GR"/>
        </w:rPr>
        <w:instrText xml:space="preserve"> REF _Ref496540586 \r \h </w:instrText>
      </w:r>
      <w:r w:rsidR="007E31B4">
        <w:rPr>
          <w:color w:val="000000"/>
          <w:lang w:val="el-GR"/>
        </w:rPr>
        <w:instrText xml:space="preserve"> \* MERGEFORMAT </w:instrText>
      </w:r>
      <w:r w:rsidRPr="007E31B4">
        <w:rPr>
          <w:color w:val="000000"/>
          <w:lang w:val="el-GR"/>
        </w:rPr>
      </w:r>
      <w:r w:rsidRPr="007E31B4">
        <w:rPr>
          <w:color w:val="000000"/>
          <w:lang w:val="el-GR"/>
        </w:rPr>
        <w:fldChar w:fldCharType="separate"/>
      </w:r>
      <w:r w:rsidR="00096E40">
        <w:rPr>
          <w:color w:val="000000"/>
          <w:lang w:val="el-GR"/>
        </w:rPr>
        <w:t>2.2.3.3</w:t>
      </w:r>
      <w:r w:rsidRPr="007E31B4">
        <w:rPr>
          <w:color w:val="000000"/>
          <w:lang w:val="el-GR"/>
        </w:rPr>
        <w:fldChar w:fldCharType="end"/>
      </w:r>
      <w:r w:rsidRPr="007E31B4">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w:t>
      </w:r>
      <w:r w:rsidRPr="007E31B4">
        <w:rPr>
          <w:color w:val="000000"/>
          <w:lang w:val="el-GR"/>
        </w:rPr>
        <w:lastRenderedPageBreak/>
        <w:t xml:space="preserve">β’, καθώς και στην περ. β΄ της παραγράφου </w:t>
      </w:r>
      <w:r w:rsidRPr="007E31B4">
        <w:rPr>
          <w:color w:val="000000"/>
          <w:lang w:val="el-GR"/>
        </w:rPr>
        <w:fldChar w:fldCharType="begin"/>
      </w:r>
      <w:r w:rsidRPr="007E31B4">
        <w:rPr>
          <w:color w:val="000000"/>
          <w:lang w:val="el-GR"/>
        </w:rPr>
        <w:instrText xml:space="preserve"> REF _Ref496540586 \r \h </w:instrText>
      </w:r>
      <w:r w:rsidR="007E31B4">
        <w:rPr>
          <w:color w:val="000000"/>
          <w:lang w:val="el-GR"/>
        </w:rPr>
        <w:instrText xml:space="preserve"> \* MERGEFORMAT </w:instrText>
      </w:r>
      <w:r w:rsidRPr="007E31B4">
        <w:rPr>
          <w:color w:val="000000"/>
          <w:lang w:val="el-GR"/>
        </w:rPr>
      </w:r>
      <w:r w:rsidRPr="007E31B4">
        <w:rPr>
          <w:color w:val="000000"/>
          <w:lang w:val="el-GR"/>
        </w:rPr>
        <w:fldChar w:fldCharType="separate"/>
      </w:r>
      <w:r w:rsidR="00096E40">
        <w:rPr>
          <w:color w:val="000000"/>
          <w:lang w:val="el-GR"/>
        </w:rPr>
        <w:t>2.2.3.3</w:t>
      </w:r>
      <w:r w:rsidRPr="007E31B4">
        <w:rPr>
          <w:color w:val="000000"/>
          <w:lang w:val="el-GR"/>
        </w:rPr>
        <w:fldChar w:fldCharType="end"/>
      </w:r>
      <w:r w:rsidRPr="007E31B4">
        <w:rPr>
          <w:color w:val="000000"/>
          <w:lang w:val="el-GR"/>
        </w:rPr>
        <w:t>. Οι επίσημες δηλώσεις καθίστανται διαθέσιμες μέσω του επιγραμμικού αποθετηρίου πιστοποιητικών (</w:t>
      </w:r>
      <w:r w:rsidRPr="007E31B4">
        <w:rPr>
          <w:color w:val="000000"/>
          <w:lang w:val="en-US"/>
        </w:rPr>
        <w:t>e</w:t>
      </w:r>
      <w:r w:rsidRPr="007E31B4">
        <w:rPr>
          <w:color w:val="000000"/>
          <w:lang w:val="el-GR"/>
        </w:rPr>
        <w:t>-</w:t>
      </w:r>
      <w:r w:rsidRPr="007E31B4">
        <w:rPr>
          <w:color w:val="000000"/>
          <w:lang w:val="en-US"/>
        </w:rPr>
        <w:t>Certis</w:t>
      </w:r>
      <w:r w:rsidRPr="007E31B4">
        <w:rPr>
          <w:color w:val="000000"/>
          <w:lang w:val="el-GR"/>
        </w:rPr>
        <w:t>) του άρθρου 81 του ν. 4412/2016.</w:t>
      </w:r>
    </w:p>
    <w:p w14:paraId="09EE6CA3" w14:textId="77777777" w:rsidR="00C27CEC" w:rsidRPr="007E31B4" w:rsidRDefault="00C27CEC" w:rsidP="00C27CEC">
      <w:pPr>
        <w:rPr>
          <w:lang w:val="el-GR"/>
        </w:rPr>
      </w:pPr>
      <w:r w:rsidRPr="007E31B4">
        <w:rPr>
          <w:color w:val="000000"/>
          <w:lang w:val="el-GR"/>
        </w:rPr>
        <w:t>Ειδικότερα οι οικονομικοί φορείς προσκομίζουν:</w:t>
      </w:r>
    </w:p>
    <w:p w14:paraId="1ACA4CCF" w14:textId="63B2713D" w:rsidR="00C27CEC" w:rsidRPr="007E31B4" w:rsidRDefault="00C27CEC" w:rsidP="00C27CEC">
      <w:pPr>
        <w:rPr>
          <w:color w:val="000000"/>
          <w:lang w:val="el-GR"/>
        </w:rPr>
      </w:pPr>
      <w:r w:rsidRPr="007E31B4">
        <w:rPr>
          <w:b/>
          <w:bCs/>
          <w:lang w:val="el-GR"/>
        </w:rPr>
        <w:t>α)</w:t>
      </w:r>
      <w:r w:rsidRPr="007E31B4">
        <w:rPr>
          <w:lang w:val="el-GR"/>
        </w:rPr>
        <w:t xml:space="preserve"> για την παράγραφο </w:t>
      </w:r>
      <w:r w:rsidRPr="007E31B4">
        <w:rPr>
          <w:b/>
          <w:bCs/>
          <w:lang w:val="el-GR"/>
        </w:rPr>
        <w:fldChar w:fldCharType="begin"/>
      </w:r>
      <w:r w:rsidRPr="007E31B4">
        <w:rPr>
          <w:b/>
          <w:bCs/>
          <w:lang w:val="el-GR"/>
        </w:rPr>
        <w:instrText xml:space="preserve"> REF _Ref74507429 \r \h  \* MERGEFORMAT </w:instrText>
      </w:r>
      <w:r w:rsidRPr="007E31B4">
        <w:rPr>
          <w:b/>
          <w:bCs/>
          <w:lang w:val="el-GR"/>
        </w:rPr>
      </w:r>
      <w:r w:rsidRPr="007E31B4">
        <w:rPr>
          <w:b/>
          <w:bCs/>
          <w:lang w:val="el-GR"/>
        </w:rPr>
        <w:fldChar w:fldCharType="separate"/>
      </w:r>
      <w:r w:rsidR="00096E40">
        <w:rPr>
          <w:b/>
          <w:bCs/>
          <w:lang w:val="el-GR"/>
        </w:rPr>
        <w:t>2.2.3.1</w:t>
      </w:r>
      <w:r w:rsidRPr="007E31B4">
        <w:rPr>
          <w:b/>
          <w:bCs/>
          <w:lang w:val="el-GR"/>
        </w:rPr>
        <w:fldChar w:fldCharType="end"/>
      </w:r>
      <w:r w:rsidRPr="007E31B4">
        <w:rPr>
          <w:b/>
          <w:bCs/>
          <w:lang w:val="el-GR"/>
        </w:rPr>
        <w:t xml:space="preserve"> </w:t>
      </w:r>
      <w:r w:rsidRPr="007E31B4">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7E31B4">
        <w:rPr>
          <w:color w:val="000000"/>
          <w:lang w:val="el-GR"/>
        </w:rPr>
        <w:t xml:space="preserve">που έχει εκδοθεί έως τρεις (3) μήνες πριν από την υποβολή του. </w:t>
      </w:r>
    </w:p>
    <w:p w14:paraId="5DF15F63" w14:textId="0A9EC128" w:rsidR="00C27CEC" w:rsidRPr="007E31B4" w:rsidRDefault="00C27CEC" w:rsidP="00C27CEC">
      <w:pPr>
        <w:rPr>
          <w:color w:val="000000"/>
          <w:lang w:val="el-GR"/>
        </w:rPr>
      </w:pPr>
      <w:r w:rsidRPr="007E31B4">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7E31B4">
        <w:rPr>
          <w:lang w:val="el-GR"/>
        </w:rPr>
        <w:fldChar w:fldCharType="begin"/>
      </w:r>
      <w:r w:rsidRPr="007E31B4">
        <w:rPr>
          <w:lang w:val="el-GR"/>
        </w:rPr>
        <w:instrText xml:space="preserve"> REF _Ref74507429 \r \h  \* MERGEFORMAT </w:instrText>
      </w:r>
      <w:r w:rsidRPr="007E31B4">
        <w:rPr>
          <w:lang w:val="el-GR"/>
        </w:rPr>
      </w:r>
      <w:r w:rsidRPr="007E31B4">
        <w:rPr>
          <w:lang w:val="el-GR"/>
        </w:rPr>
        <w:fldChar w:fldCharType="separate"/>
      </w:r>
      <w:r w:rsidR="00096E40">
        <w:rPr>
          <w:lang w:val="el-GR"/>
        </w:rPr>
        <w:t>2.2.3.1</w:t>
      </w:r>
      <w:r w:rsidRPr="007E31B4">
        <w:rPr>
          <w:lang w:val="el-GR"/>
        </w:rPr>
        <w:fldChar w:fldCharType="end"/>
      </w:r>
      <w:r w:rsidRPr="007E31B4">
        <w:rPr>
          <w:color w:val="000000"/>
          <w:lang w:val="el-GR"/>
        </w:rPr>
        <w:t>,</w:t>
      </w:r>
    </w:p>
    <w:p w14:paraId="0FE55007" w14:textId="41F60AEF" w:rsidR="00C27CEC" w:rsidRPr="007E31B4" w:rsidRDefault="00C27CEC" w:rsidP="00C27CEC">
      <w:pPr>
        <w:rPr>
          <w:color w:val="000000"/>
          <w:lang w:val="el-GR"/>
        </w:rPr>
      </w:pPr>
      <w:r w:rsidRPr="007E31B4">
        <w:rPr>
          <w:b/>
          <w:bCs/>
          <w:color w:val="000000"/>
          <w:lang w:val="el-GR"/>
        </w:rPr>
        <w:t>β)</w:t>
      </w:r>
      <w:r w:rsidRPr="007E31B4">
        <w:rPr>
          <w:color w:val="000000"/>
          <w:lang w:val="el-GR"/>
        </w:rPr>
        <w:t xml:space="preserve"> για την παράγραφο </w:t>
      </w:r>
      <w:r w:rsidRPr="007E31B4">
        <w:rPr>
          <w:b/>
          <w:bCs/>
          <w:color w:val="000000"/>
          <w:lang w:val="el-GR"/>
        </w:rPr>
        <w:fldChar w:fldCharType="begin"/>
      </w:r>
      <w:r w:rsidRPr="007E31B4">
        <w:rPr>
          <w:b/>
          <w:bCs/>
          <w:color w:val="000000"/>
          <w:lang w:val="el-GR"/>
        </w:rPr>
        <w:instrText xml:space="preserve"> REF _Ref503518036 \r \h  \* MERGEFORMAT </w:instrText>
      </w:r>
      <w:r w:rsidRPr="007E31B4">
        <w:rPr>
          <w:b/>
          <w:bCs/>
          <w:color w:val="000000"/>
          <w:lang w:val="el-GR"/>
        </w:rPr>
      </w:r>
      <w:r w:rsidRPr="007E31B4">
        <w:rPr>
          <w:b/>
          <w:bCs/>
          <w:color w:val="000000"/>
          <w:lang w:val="el-GR"/>
        </w:rPr>
        <w:fldChar w:fldCharType="separate"/>
      </w:r>
      <w:r w:rsidR="00096E40">
        <w:rPr>
          <w:b/>
          <w:bCs/>
          <w:color w:val="000000"/>
          <w:lang w:val="el-GR"/>
        </w:rPr>
        <w:t>2.2.3.2</w:t>
      </w:r>
      <w:r w:rsidRPr="007E31B4">
        <w:rPr>
          <w:b/>
          <w:bCs/>
          <w:color w:val="000000"/>
          <w:lang w:val="el-GR"/>
        </w:rPr>
        <w:fldChar w:fldCharType="end"/>
      </w:r>
      <w:r w:rsidRPr="007E31B4">
        <w:rPr>
          <w:b/>
          <w:bCs/>
          <w:color w:val="000000"/>
          <w:lang w:val="el-GR"/>
        </w:rPr>
        <w:t xml:space="preserve"> </w:t>
      </w:r>
      <w:r w:rsidRPr="007E31B4">
        <w:rPr>
          <w:color w:val="000000"/>
          <w:lang w:val="el-GR"/>
        </w:rPr>
        <w:t xml:space="preserve">πιστοποιητικό που εκδίδεται από την αρμόδια αρχή του οικείου κράτους - μέλους ή χώρας, που είναι </w:t>
      </w:r>
      <w:r w:rsidR="005F652F" w:rsidRPr="007E31B4">
        <w:rPr>
          <w:color w:val="000000"/>
          <w:lang w:val="el-GR"/>
        </w:rPr>
        <w:t>σε</w:t>
      </w:r>
      <w:r w:rsidRPr="007E31B4">
        <w:rPr>
          <w:color w:val="000000"/>
          <w:lang w:val="el-GR"/>
        </w:rPr>
        <w:t xml:space="preserve"> ισχύ κατά το</w:t>
      </w:r>
      <w:r w:rsidR="005F652F" w:rsidRPr="007E31B4">
        <w:rPr>
          <w:color w:val="000000"/>
          <w:lang w:val="el-GR"/>
        </w:rPr>
        <w:t>ν</w:t>
      </w:r>
      <w:r w:rsidRPr="007E31B4">
        <w:rPr>
          <w:color w:val="000000"/>
          <w:lang w:val="el-GR"/>
        </w:rPr>
        <w:t xml:space="preserve"> χρόνο υποβολής του, άλλως, στην περίπτωση που δεν αναφέρεται σε αυτό χρόνος ισχύος, που έχει εκδοθεί έως τρεις (3) μήνες πριν από την υποβολή του</w:t>
      </w:r>
      <w:r w:rsidRPr="007E31B4">
        <w:rPr>
          <w:rStyle w:val="0"/>
          <w:color w:val="000000"/>
          <w:lang w:val="el-GR"/>
        </w:rPr>
        <w:footnoteReference w:id="20"/>
      </w:r>
      <w:r w:rsidRPr="007E31B4">
        <w:rPr>
          <w:color w:val="000000"/>
          <w:lang w:val="el-GR"/>
        </w:rPr>
        <w:t xml:space="preserve">  </w:t>
      </w:r>
    </w:p>
    <w:p w14:paraId="6B3BE812" w14:textId="77777777" w:rsidR="00C27CEC" w:rsidRPr="007E31B4" w:rsidRDefault="00C27CEC" w:rsidP="00C27CEC">
      <w:pPr>
        <w:rPr>
          <w:b/>
          <w:bCs/>
          <w:color w:val="000000"/>
          <w:lang w:val="el-GR"/>
        </w:rPr>
      </w:pPr>
      <w:r w:rsidRPr="007E31B4">
        <w:rPr>
          <w:color w:val="000000"/>
          <w:lang w:val="el-GR"/>
        </w:rPr>
        <w:t>Ιδίως οι οικονομικοί φορείς που είναι εγκατεστημένοι στην Ελλάδα προσκομίζουν:</w:t>
      </w:r>
    </w:p>
    <w:p w14:paraId="7442D7F9" w14:textId="186C80C8" w:rsidR="00B9111A" w:rsidRPr="007E31B4" w:rsidRDefault="00C27CEC" w:rsidP="00C27CEC">
      <w:pPr>
        <w:rPr>
          <w:b/>
          <w:lang w:val="el-GR"/>
        </w:rPr>
      </w:pPr>
      <w:r w:rsidRPr="007E31B4">
        <w:rPr>
          <w:b/>
          <w:bCs/>
          <w:color w:val="000000"/>
          <w:lang w:val="en-US"/>
        </w:rPr>
        <w:t>i</w:t>
      </w:r>
      <w:r w:rsidRPr="007E31B4">
        <w:rPr>
          <w:b/>
          <w:bCs/>
          <w:color w:val="000000"/>
          <w:lang w:val="el-GR"/>
        </w:rPr>
        <w:t xml:space="preserve">) </w:t>
      </w:r>
      <w:r w:rsidRPr="007E31B4">
        <w:rPr>
          <w:color w:val="000000"/>
          <w:lang w:val="el-GR"/>
        </w:rPr>
        <w:t xml:space="preserve">Για την απόδειξη της εκπλήρωσης των φορολογικών υποχρεώσεων της παραγράφου </w:t>
      </w:r>
      <w:r w:rsidR="008E444E" w:rsidRPr="007E31B4">
        <w:rPr>
          <w:color w:val="000000"/>
          <w:lang w:val="el-GR"/>
        </w:rPr>
        <w:fldChar w:fldCharType="begin"/>
      </w:r>
      <w:r w:rsidR="008E444E" w:rsidRPr="007E31B4">
        <w:rPr>
          <w:color w:val="000000"/>
          <w:lang w:val="el-GR"/>
        </w:rPr>
        <w:instrText xml:space="preserve"> REF _Ref503518036 \r \h  \* MERGEFORMAT </w:instrText>
      </w:r>
      <w:r w:rsidR="008E444E" w:rsidRPr="007E31B4">
        <w:rPr>
          <w:color w:val="000000"/>
          <w:lang w:val="el-GR"/>
        </w:rPr>
      </w:r>
      <w:r w:rsidR="008E444E" w:rsidRPr="007E31B4">
        <w:rPr>
          <w:color w:val="000000"/>
          <w:lang w:val="el-GR"/>
        </w:rPr>
        <w:fldChar w:fldCharType="separate"/>
      </w:r>
      <w:r w:rsidR="00096E40">
        <w:rPr>
          <w:color w:val="000000"/>
          <w:lang w:val="el-GR"/>
        </w:rPr>
        <w:t>2.2.3.2</w:t>
      </w:r>
      <w:r w:rsidR="008E444E" w:rsidRPr="007E31B4">
        <w:rPr>
          <w:color w:val="000000"/>
          <w:lang w:val="el-GR"/>
        </w:rPr>
        <w:fldChar w:fldCharType="end"/>
      </w:r>
      <w:r w:rsidR="008E444E" w:rsidRPr="007E31B4">
        <w:rPr>
          <w:color w:val="000000"/>
          <w:lang w:val="el-GR"/>
        </w:rPr>
        <w:t xml:space="preserve"> </w:t>
      </w:r>
      <w:r w:rsidRPr="007E31B4">
        <w:rPr>
          <w:color w:val="000000"/>
          <w:lang w:val="el-GR"/>
        </w:rPr>
        <w:t>περίπτωση α’ αποδεικτικό ενημερότητας εκδιδόμενο από την Α.Α.Δ.Ε.</w:t>
      </w:r>
    </w:p>
    <w:p w14:paraId="436458C7" w14:textId="170A232E" w:rsidR="00C27CEC" w:rsidRPr="007E31B4" w:rsidRDefault="00C27CEC" w:rsidP="00C27CEC">
      <w:pPr>
        <w:rPr>
          <w:color w:val="000000"/>
          <w:lang w:val="el-GR"/>
        </w:rPr>
      </w:pPr>
      <w:r w:rsidRPr="007E31B4">
        <w:rPr>
          <w:b/>
          <w:bCs/>
          <w:color w:val="000000"/>
          <w:lang w:val="en-US"/>
        </w:rPr>
        <w:t>ii</w:t>
      </w:r>
      <w:r w:rsidRPr="007E31B4">
        <w:rPr>
          <w:b/>
          <w:bCs/>
          <w:color w:val="000000"/>
          <w:lang w:val="el-GR"/>
        </w:rPr>
        <w:t xml:space="preserve">) </w:t>
      </w:r>
      <w:r w:rsidRPr="007E31B4">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7E31B4">
        <w:rPr>
          <w:color w:val="000000"/>
          <w:lang w:val="el-GR"/>
        </w:rPr>
        <w:fldChar w:fldCharType="begin"/>
      </w:r>
      <w:r w:rsidR="008E444E" w:rsidRPr="007E31B4">
        <w:rPr>
          <w:color w:val="000000"/>
          <w:lang w:val="el-GR"/>
        </w:rPr>
        <w:instrText xml:space="preserve"> REF _Ref503518036 \r \h  \* MERGEFORMAT </w:instrText>
      </w:r>
      <w:r w:rsidR="008E444E" w:rsidRPr="007E31B4">
        <w:rPr>
          <w:color w:val="000000"/>
          <w:lang w:val="el-GR"/>
        </w:rPr>
      </w:r>
      <w:r w:rsidR="008E444E" w:rsidRPr="007E31B4">
        <w:rPr>
          <w:color w:val="000000"/>
          <w:lang w:val="el-GR"/>
        </w:rPr>
        <w:fldChar w:fldCharType="separate"/>
      </w:r>
      <w:r w:rsidR="00096E40">
        <w:rPr>
          <w:color w:val="000000"/>
          <w:lang w:val="el-GR"/>
        </w:rPr>
        <w:t>2.2.3.2</w:t>
      </w:r>
      <w:r w:rsidR="008E444E" w:rsidRPr="007E31B4">
        <w:rPr>
          <w:color w:val="000000"/>
          <w:lang w:val="el-GR"/>
        </w:rPr>
        <w:fldChar w:fldCharType="end"/>
      </w:r>
      <w:r w:rsidR="008E444E" w:rsidRPr="007E31B4">
        <w:rPr>
          <w:color w:val="000000"/>
          <w:lang w:val="el-GR"/>
        </w:rPr>
        <w:t xml:space="preserve"> </w:t>
      </w:r>
      <w:r w:rsidRPr="007E31B4">
        <w:rPr>
          <w:color w:val="000000"/>
          <w:lang w:val="el-GR"/>
        </w:rPr>
        <w:t xml:space="preserve">περίπτωση α’ πιστοποιητικό εκδιδόμενο από τον </w:t>
      </w:r>
      <w:r w:rsidRPr="007E31B4">
        <w:rPr>
          <w:color w:val="000000"/>
          <w:lang w:val="en-US"/>
        </w:rPr>
        <w:t>e</w:t>
      </w:r>
      <w:r w:rsidRPr="007E31B4">
        <w:rPr>
          <w:color w:val="000000"/>
          <w:lang w:val="el-GR"/>
        </w:rPr>
        <w:t xml:space="preserve">-ΕΦΚΑ. </w:t>
      </w:r>
      <w:r w:rsidR="008E444E" w:rsidRPr="007E31B4">
        <w:rPr>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BAEA4BA" w14:textId="0D268CBA" w:rsidR="008E444E" w:rsidRPr="007E31B4" w:rsidRDefault="008E444E" w:rsidP="008E444E">
      <w:pPr>
        <w:rPr>
          <w:color w:val="000000"/>
          <w:lang w:val="el-GR"/>
        </w:rPr>
      </w:pPr>
      <w:r w:rsidRPr="007E31B4">
        <w:rPr>
          <w:b/>
          <w:bCs/>
          <w:color w:val="000000"/>
          <w:lang w:val="en-US"/>
        </w:rPr>
        <w:t>iii</w:t>
      </w:r>
      <w:r w:rsidRPr="007E31B4">
        <w:rPr>
          <w:b/>
          <w:bCs/>
          <w:color w:val="000000"/>
          <w:lang w:val="el-GR"/>
        </w:rPr>
        <w:t xml:space="preserve">) </w:t>
      </w:r>
      <w:r w:rsidRPr="007E31B4">
        <w:rPr>
          <w:color w:val="000000"/>
          <w:lang w:val="el-GR"/>
        </w:rPr>
        <w:t xml:space="preserve">Για την παράγραφο </w:t>
      </w:r>
      <w:r w:rsidR="00614898" w:rsidRPr="007E31B4">
        <w:rPr>
          <w:color w:val="000000"/>
          <w:lang w:val="el-GR"/>
        </w:rPr>
        <w:fldChar w:fldCharType="begin"/>
      </w:r>
      <w:r w:rsidR="00614898" w:rsidRPr="007E31B4">
        <w:rPr>
          <w:color w:val="000000"/>
          <w:lang w:val="el-GR"/>
        </w:rPr>
        <w:instrText xml:space="preserve"> REF _Ref503518036 \r \h  \* MERGEFORMAT </w:instrText>
      </w:r>
      <w:r w:rsidR="00614898" w:rsidRPr="007E31B4">
        <w:rPr>
          <w:color w:val="000000"/>
          <w:lang w:val="el-GR"/>
        </w:rPr>
      </w:r>
      <w:r w:rsidR="00614898" w:rsidRPr="007E31B4">
        <w:rPr>
          <w:color w:val="000000"/>
          <w:lang w:val="el-GR"/>
        </w:rPr>
        <w:fldChar w:fldCharType="separate"/>
      </w:r>
      <w:r w:rsidR="00096E40">
        <w:rPr>
          <w:color w:val="000000"/>
          <w:lang w:val="el-GR"/>
        </w:rPr>
        <w:t>2.2.3.2</w:t>
      </w:r>
      <w:r w:rsidR="00614898" w:rsidRPr="007E31B4">
        <w:rPr>
          <w:color w:val="000000"/>
          <w:lang w:val="el-GR"/>
        </w:rPr>
        <w:fldChar w:fldCharType="end"/>
      </w:r>
      <w:r w:rsidR="00614898" w:rsidRPr="007E31B4">
        <w:rPr>
          <w:color w:val="000000"/>
          <w:lang w:val="el-GR"/>
        </w:rPr>
        <w:t xml:space="preserve"> </w:t>
      </w:r>
      <w:r w:rsidRPr="007E31B4">
        <w:rPr>
          <w:color w:val="000000"/>
          <w:lang w:val="el-GR"/>
        </w:rPr>
        <w:t xml:space="preserve">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w:t>
      </w:r>
      <w:r w:rsidR="005F652F" w:rsidRPr="007E31B4">
        <w:rPr>
          <w:color w:val="000000"/>
          <w:lang w:val="el-GR"/>
        </w:rPr>
        <w:t>σχετικά με την</w:t>
      </w:r>
      <w:r w:rsidRPr="007E31B4">
        <w:rPr>
          <w:color w:val="000000"/>
          <w:lang w:val="el-GR"/>
        </w:rPr>
        <w:t xml:space="preserve"> καταβολή φόρων ή εισφορών κοινωνικής ασφάλισης.</w:t>
      </w:r>
    </w:p>
    <w:p w14:paraId="75F27CFC" w14:textId="3ECA482A" w:rsidR="008E444E" w:rsidRPr="007E31B4" w:rsidRDefault="008E444E" w:rsidP="008E444E">
      <w:pPr>
        <w:rPr>
          <w:color w:val="000000"/>
          <w:lang w:val="el-GR"/>
        </w:rPr>
      </w:pPr>
      <w:r w:rsidRPr="007E31B4">
        <w:rPr>
          <w:b/>
          <w:bCs/>
          <w:lang w:val="el-GR"/>
        </w:rPr>
        <w:t xml:space="preserve">γ) </w:t>
      </w:r>
      <w:r w:rsidRPr="007E31B4">
        <w:rPr>
          <w:color w:val="000000"/>
          <w:lang w:val="el-GR"/>
        </w:rPr>
        <w:t xml:space="preserve">για την παράγραφο </w:t>
      </w:r>
      <w:r w:rsidR="00614898" w:rsidRPr="007E31B4">
        <w:rPr>
          <w:color w:val="000000"/>
          <w:lang w:val="el-GR"/>
        </w:rPr>
        <w:fldChar w:fldCharType="begin"/>
      </w:r>
      <w:r w:rsidR="00614898" w:rsidRPr="007E31B4">
        <w:rPr>
          <w:color w:val="000000"/>
          <w:lang w:val="el-GR"/>
        </w:rPr>
        <w:instrText xml:space="preserve"> REF _Ref496540586 \r \h </w:instrText>
      </w:r>
      <w:r w:rsidR="007E31B4">
        <w:rPr>
          <w:color w:val="000000"/>
          <w:lang w:val="el-GR"/>
        </w:rPr>
        <w:instrText xml:space="preserve"> \* MERGEFORMAT </w:instrText>
      </w:r>
      <w:r w:rsidR="00614898" w:rsidRPr="007E31B4">
        <w:rPr>
          <w:color w:val="000000"/>
          <w:lang w:val="el-GR"/>
        </w:rPr>
      </w:r>
      <w:r w:rsidR="00614898" w:rsidRPr="007E31B4">
        <w:rPr>
          <w:color w:val="000000"/>
          <w:lang w:val="el-GR"/>
        </w:rPr>
        <w:fldChar w:fldCharType="separate"/>
      </w:r>
      <w:r w:rsidR="00096E40">
        <w:rPr>
          <w:color w:val="000000"/>
          <w:lang w:val="el-GR"/>
        </w:rPr>
        <w:t>2.2.3.3</w:t>
      </w:r>
      <w:r w:rsidR="00614898" w:rsidRPr="007E31B4">
        <w:rPr>
          <w:color w:val="000000"/>
          <w:lang w:val="el-GR"/>
        </w:rPr>
        <w:fldChar w:fldCharType="end"/>
      </w:r>
      <w:r w:rsidR="00614898" w:rsidRPr="007E31B4">
        <w:rPr>
          <w:color w:val="000000"/>
          <w:lang w:val="el-GR"/>
        </w:rPr>
        <w:t xml:space="preserve"> </w:t>
      </w:r>
      <w:r w:rsidRPr="007E31B4">
        <w:rPr>
          <w:color w:val="000000"/>
          <w:lang w:val="el-GR"/>
        </w:rPr>
        <w:t xml:space="preserve">περίπτωση β΄ πιστοποιητικό που εκδίδεται από την αρμόδια αρχή του οικείου κράτους - μέλους ή χώρας, </w:t>
      </w:r>
      <w:r w:rsidR="00D716C4" w:rsidRPr="007E31B4">
        <w:rPr>
          <w:color w:val="000000"/>
          <w:lang w:val="el-GR"/>
        </w:rPr>
        <w:t>το οποίο</w:t>
      </w:r>
      <w:r w:rsidRPr="007E31B4">
        <w:rPr>
          <w:color w:val="000000"/>
          <w:lang w:val="el-GR"/>
        </w:rPr>
        <w:t xml:space="preserve"> έχει εκδοθεί έως τρεις (3) μήνες πριν από την υποβολή του. </w:t>
      </w:r>
    </w:p>
    <w:p w14:paraId="72B1D4D7" w14:textId="77777777" w:rsidR="008E444E" w:rsidRPr="007E31B4" w:rsidRDefault="008E444E" w:rsidP="008E444E">
      <w:pPr>
        <w:rPr>
          <w:b/>
          <w:bCs/>
          <w:color w:val="000000"/>
          <w:lang w:val="el-GR"/>
        </w:rPr>
      </w:pPr>
      <w:r w:rsidRPr="007E31B4">
        <w:rPr>
          <w:color w:val="000000"/>
          <w:lang w:val="el-GR"/>
        </w:rPr>
        <w:t>Ιδίως οι οικονομικοί φορείς που είναι εγκατεστημένοι στην Ελλάδα προσκομίζουν:</w:t>
      </w:r>
    </w:p>
    <w:p w14:paraId="2B3F41B4" w14:textId="52B3138F" w:rsidR="008E444E" w:rsidRPr="007E31B4" w:rsidRDefault="008E444E" w:rsidP="008E444E">
      <w:pPr>
        <w:rPr>
          <w:b/>
          <w:lang w:val="el-GR"/>
        </w:rPr>
      </w:pPr>
      <w:bookmarkStart w:id="186" w:name="_Hlk69240569"/>
      <w:r w:rsidRPr="007E31B4">
        <w:rPr>
          <w:b/>
          <w:bCs/>
          <w:lang w:val="en-US"/>
        </w:rPr>
        <w:t>i</w:t>
      </w:r>
      <w:r w:rsidRPr="007E31B4">
        <w:rPr>
          <w:b/>
          <w:bCs/>
          <w:lang w:val="el-GR"/>
        </w:rPr>
        <w:t>)</w:t>
      </w:r>
      <w:r w:rsidRPr="007E31B4">
        <w:rPr>
          <w:bCs/>
          <w:lang w:val="el-GR"/>
        </w:rPr>
        <w:t xml:space="preserve"> Ενιαίο Πιστοποιητικό Δικαστικής Φερεγγυότητας</w:t>
      </w:r>
      <w:bookmarkEnd w:id="186"/>
      <w:r w:rsidRPr="007E31B4">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187" w:name="_Hlk151727489"/>
      <w:r w:rsidR="00EE0915" w:rsidRPr="007E31B4">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bookmarkEnd w:id="187"/>
      <w:r w:rsidR="00EE0915" w:rsidRPr="007E31B4">
        <w:rPr>
          <w:bCs/>
          <w:lang w:val="el-GR"/>
        </w:rPr>
        <w:t xml:space="preserve"> </w:t>
      </w:r>
      <w:r w:rsidRPr="007E31B4">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Pr="007E31B4" w:rsidRDefault="008E444E" w:rsidP="008E444E">
      <w:pPr>
        <w:rPr>
          <w:b/>
          <w:bCs/>
          <w:color w:val="000000"/>
          <w:lang w:val="el-GR"/>
        </w:rPr>
      </w:pPr>
      <w:r w:rsidRPr="007E31B4">
        <w:rPr>
          <w:b/>
          <w:lang w:val="en-US"/>
        </w:rPr>
        <w:t>ii</w:t>
      </w:r>
      <w:r w:rsidRPr="007E31B4">
        <w:rPr>
          <w:b/>
          <w:lang w:val="el-GR"/>
        </w:rPr>
        <w:t xml:space="preserve">) </w:t>
      </w:r>
      <w:r w:rsidRPr="007E31B4">
        <w:rPr>
          <w:bCs/>
          <w:lang w:val="el-GR"/>
        </w:rPr>
        <w:t>Π</w:t>
      </w:r>
      <w:r w:rsidRPr="007E31B4">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Pr="007E31B4" w:rsidRDefault="008E444E" w:rsidP="008E444E">
      <w:pPr>
        <w:rPr>
          <w:bCs/>
          <w:color w:val="000000"/>
          <w:lang w:val="el-GR"/>
        </w:rPr>
      </w:pPr>
      <w:r w:rsidRPr="007E31B4">
        <w:rPr>
          <w:b/>
          <w:bCs/>
          <w:color w:val="000000"/>
          <w:lang w:val="en-US"/>
        </w:rPr>
        <w:lastRenderedPageBreak/>
        <w:t>iii</w:t>
      </w:r>
      <w:r w:rsidRPr="007E31B4">
        <w:rPr>
          <w:b/>
          <w:bCs/>
          <w:color w:val="000000"/>
          <w:lang w:val="el-GR"/>
        </w:rPr>
        <w:t xml:space="preserve">) </w:t>
      </w:r>
      <w:r w:rsidRPr="007E31B4">
        <w:rPr>
          <w:color w:val="000000"/>
          <w:lang w:val="el-GR"/>
        </w:rPr>
        <w:t xml:space="preserve">Εκτύπωση της καρτέλας “Στοιχεία Μητρώου/ Επιχείρησης” </w:t>
      </w:r>
      <w:r w:rsidRPr="007E31B4">
        <w:rPr>
          <w:bCs/>
          <w:lang w:val="el-GR"/>
        </w:rPr>
        <w:t>από την ηλεκτρονική πλατφόρμα της Ανεξάρτητης Αρχής Δημοσίων Εσόδων</w:t>
      </w:r>
      <w:r w:rsidRPr="007E31B4">
        <w:rPr>
          <w:color w:val="000000"/>
          <w:lang w:val="el-GR"/>
        </w:rPr>
        <w:t xml:space="preserve">, όπως αυτά εμφανίζονται στο taxisnet, από την οποία να προκύπτει η </w:t>
      </w:r>
      <w:r w:rsidRPr="007E31B4">
        <w:rPr>
          <w:bCs/>
          <w:color w:val="000000"/>
          <w:lang w:val="el-GR"/>
        </w:rPr>
        <w:t>μη αναστολή της επιχειρηματικής δραστηριότητάς τους.</w:t>
      </w:r>
    </w:p>
    <w:p w14:paraId="5A6119A2" w14:textId="3563C4FE" w:rsidR="008E444E" w:rsidRPr="007E31B4" w:rsidRDefault="00101772" w:rsidP="008E444E">
      <w:pPr>
        <w:rPr>
          <w:b/>
          <w:color w:val="000000"/>
          <w:lang w:val="el-GR"/>
        </w:rPr>
      </w:pPr>
      <w:r w:rsidRPr="007E31B4">
        <w:rPr>
          <w:bCs/>
          <w:color w:val="000000"/>
          <w:lang w:val="el-GR"/>
        </w:rPr>
        <w:t>Για</w:t>
      </w:r>
      <w:r w:rsidR="008E444E" w:rsidRPr="007E31B4">
        <w:rPr>
          <w:bCs/>
          <w:color w:val="000000"/>
          <w:lang w:val="el-GR"/>
        </w:rPr>
        <w:t xml:space="preserve"> τα σωματεία, το Ενιαίο Πιστοποιητικό Δικαστικής Φερεγγυότητας εκδίδεται από το αρμόδιο Πρωτοδικείο, </w:t>
      </w:r>
      <w:r w:rsidRPr="007E31B4">
        <w:rPr>
          <w:bCs/>
          <w:color w:val="000000"/>
          <w:lang w:val="el-GR"/>
        </w:rPr>
        <w:t>ενώ</w:t>
      </w:r>
      <w:r w:rsidR="008E444E" w:rsidRPr="007E31B4">
        <w:rPr>
          <w:bCs/>
          <w:color w:val="000000"/>
          <w:lang w:val="el-GR"/>
        </w:rPr>
        <w:t xml:space="preserve"> για τους συνεταιρισμούς για το χρονικό διάστημα έως τις 31.12.2019 από το Ειρηνοδικείο και μετά την παραπάνω ημερομηνία από το Γ.Ε.Μ.Η.</w:t>
      </w:r>
    </w:p>
    <w:p w14:paraId="5A2136F7" w14:textId="24BCC6E9" w:rsidR="00614898" w:rsidRPr="007E31B4" w:rsidRDefault="00614898" w:rsidP="00614898">
      <w:pPr>
        <w:rPr>
          <w:color w:val="000000"/>
          <w:lang w:val="el-GR"/>
        </w:rPr>
      </w:pPr>
      <w:r w:rsidRPr="007E31B4">
        <w:rPr>
          <w:b/>
          <w:color w:val="000000"/>
          <w:lang w:val="el-GR"/>
        </w:rPr>
        <w:t>δ)</w:t>
      </w:r>
      <w:r w:rsidRPr="007E31B4">
        <w:rPr>
          <w:color w:val="000000"/>
          <w:lang w:val="el-GR"/>
        </w:rPr>
        <w:t xml:space="preserve"> </w:t>
      </w:r>
      <w:r w:rsidR="00101772" w:rsidRPr="007E31B4">
        <w:rPr>
          <w:color w:val="000000"/>
          <w:lang w:val="el-GR"/>
        </w:rPr>
        <w:t>γ</w:t>
      </w:r>
      <w:r w:rsidRPr="007E31B4">
        <w:rPr>
          <w:color w:val="000000"/>
          <w:lang w:val="el-GR"/>
        </w:rPr>
        <w:t xml:space="preserve">ια τις λοιπές περιπτώσεις της παραγράφου </w:t>
      </w:r>
      <w:r w:rsidRPr="007E31B4">
        <w:rPr>
          <w:color w:val="000000"/>
          <w:lang w:val="el-GR"/>
        </w:rPr>
        <w:fldChar w:fldCharType="begin"/>
      </w:r>
      <w:r w:rsidRPr="007E31B4">
        <w:rPr>
          <w:color w:val="000000"/>
          <w:lang w:val="el-GR"/>
        </w:rPr>
        <w:instrText xml:space="preserve"> REF _Ref496540586 \r \h </w:instrText>
      </w:r>
      <w:r w:rsidR="007E31B4">
        <w:rPr>
          <w:color w:val="000000"/>
          <w:lang w:val="el-GR"/>
        </w:rPr>
        <w:instrText xml:space="preserve"> \* MERGEFORMAT </w:instrText>
      </w:r>
      <w:r w:rsidRPr="007E31B4">
        <w:rPr>
          <w:color w:val="000000"/>
          <w:lang w:val="el-GR"/>
        </w:rPr>
      </w:r>
      <w:r w:rsidRPr="007E31B4">
        <w:rPr>
          <w:color w:val="000000"/>
          <w:lang w:val="el-GR"/>
        </w:rPr>
        <w:fldChar w:fldCharType="separate"/>
      </w:r>
      <w:r w:rsidR="00096E40">
        <w:rPr>
          <w:color w:val="000000"/>
          <w:lang w:val="el-GR"/>
        </w:rPr>
        <w:t>2.2.3.3</w:t>
      </w:r>
      <w:r w:rsidRPr="007E31B4">
        <w:rPr>
          <w:color w:val="000000"/>
          <w:lang w:val="el-GR"/>
        </w:rPr>
        <w:fldChar w:fldCharType="end"/>
      </w:r>
      <w:r w:rsidRPr="007E31B4">
        <w:rPr>
          <w:color w:val="000000"/>
          <w:lang w:val="el-GR"/>
        </w:rPr>
        <w:t xml:space="preserve">, υπεύθυνη δήλωση του προσφέροντος οικονομικού φορέα ότι δεν συντρέχουν στο πρόσωπό του οι οριζόμενοι στην παράγραφο </w:t>
      </w:r>
      <w:r w:rsidR="009A44E1" w:rsidRPr="007E31B4">
        <w:rPr>
          <w:color w:val="000000"/>
          <w:lang w:val="el-GR"/>
        </w:rPr>
        <w:t>2.2.3. «Λόγοι αποκλεισμού».</w:t>
      </w:r>
    </w:p>
    <w:p w14:paraId="474676C6" w14:textId="00CF298E" w:rsidR="00614898" w:rsidRPr="007E31B4" w:rsidRDefault="00614898" w:rsidP="00614898">
      <w:pPr>
        <w:tabs>
          <w:tab w:val="left" w:pos="1980"/>
        </w:tabs>
        <w:rPr>
          <w:color w:val="000000"/>
          <w:lang w:val="el-GR"/>
        </w:rPr>
      </w:pPr>
      <w:r w:rsidRPr="007E31B4">
        <w:rPr>
          <w:b/>
          <w:bCs/>
          <w:color w:val="000000"/>
          <w:lang w:val="el-GR"/>
        </w:rPr>
        <w:t>ε)</w:t>
      </w:r>
      <w:r w:rsidRPr="007E31B4">
        <w:rPr>
          <w:color w:val="000000"/>
          <w:lang w:val="el-GR"/>
        </w:rPr>
        <w:t xml:space="preserve"> </w:t>
      </w:r>
      <w:r w:rsidRPr="007E31B4">
        <w:rPr>
          <w:lang w:val="el-GR"/>
        </w:rPr>
        <w:t xml:space="preserve">για την παράγραφο </w:t>
      </w:r>
      <w:r w:rsidRPr="007E31B4">
        <w:rPr>
          <w:lang w:val="el-GR"/>
        </w:rPr>
        <w:fldChar w:fldCharType="begin"/>
      </w:r>
      <w:r w:rsidRPr="007E31B4">
        <w:rPr>
          <w:lang w:val="el-GR"/>
        </w:rPr>
        <w:instrText xml:space="preserve"> REF _Ref496540821 \r \h </w:instrText>
      </w:r>
      <w:r w:rsidR="007E31B4">
        <w:rPr>
          <w:lang w:val="el-GR"/>
        </w:rPr>
        <w:instrText xml:space="preserve"> \* MERGEFORMAT </w:instrText>
      </w:r>
      <w:r w:rsidRPr="007E31B4">
        <w:rPr>
          <w:lang w:val="el-GR"/>
        </w:rPr>
      </w:r>
      <w:r w:rsidRPr="007E31B4">
        <w:rPr>
          <w:lang w:val="el-GR"/>
        </w:rPr>
        <w:fldChar w:fldCharType="separate"/>
      </w:r>
      <w:r w:rsidR="00096E40">
        <w:rPr>
          <w:lang w:val="el-GR"/>
        </w:rPr>
        <w:t>2.2.3.8</w:t>
      </w:r>
      <w:r w:rsidRPr="007E31B4">
        <w:rPr>
          <w:lang w:val="el-GR"/>
        </w:rPr>
        <w:fldChar w:fldCharType="end"/>
      </w:r>
      <w:r w:rsidRPr="007E31B4">
        <w:rPr>
          <w:lang w:val="el-GR"/>
        </w:rPr>
        <w:t xml:space="preserve"> υπεύθυνη δήλωση του προσφέροντος οικονομικού φορέα περί μη επιβολής </w:t>
      </w:r>
      <w:r w:rsidR="00101772" w:rsidRPr="007E31B4">
        <w:rPr>
          <w:lang w:val="el-GR"/>
        </w:rPr>
        <w:t>εις</w:t>
      </w:r>
      <w:r w:rsidRPr="007E31B4">
        <w:rPr>
          <w:lang w:val="el-GR"/>
        </w:rPr>
        <w:t xml:space="preserve"> βάρος του της κύρωσης του οριζόντιου αποκλεισμού, σύμφωνα τις διατάξεις της κείμενης νομοθεσίας</w:t>
      </w:r>
      <w:r w:rsidRPr="007E31B4">
        <w:rPr>
          <w:color w:val="000000"/>
          <w:lang w:val="el-GR"/>
        </w:rPr>
        <w:t>.</w:t>
      </w:r>
    </w:p>
    <w:p w14:paraId="7E2D7986" w14:textId="68D887D7" w:rsidR="00981F81" w:rsidRPr="007E31B4" w:rsidRDefault="00486172" w:rsidP="00614898">
      <w:pPr>
        <w:rPr>
          <w:color w:val="000000"/>
          <w:lang w:val="el-GR"/>
        </w:rPr>
      </w:pPr>
      <w:r w:rsidRPr="007E31B4">
        <w:rPr>
          <w:b/>
          <w:bCs/>
          <w:color w:val="000000"/>
          <w:lang w:val="el-GR"/>
        </w:rPr>
        <w:t>στ</w:t>
      </w:r>
      <w:r w:rsidR="00981F81" w:rsidRPr="007E31B4">
        <w:rPr>
          <w:b/>
          <w:bCs/>
          <w:color w:val="000000"/>
          <w:lang w:val="el-GR"/>
        </w:rPr>
        <w:t>)</w:t>
      </w:r>
      <w:r w:rsidR="00981F81" w:rsidRPr="007E31B4">
        <w:rPr>
          <w:bCs/>
          <w:color w:val="000000"/>
          <w:lang w:val="el-GR"/>
        </w:rPr>
        <w:t xml:space="preserve"> για την παράγραφο 2.2.3.</w:t>
      </w:r>
      <w:r w:rsidRPr="007E31B4">
        <w:rPr>
          <w:bCs/>
          <w:color w:val="000000"/>
          <w:lang w:val="el-GR"/>
        </w:rPr>
        <w:t>4</w:t>
      </w:r>
      <w:r w:rsidR="00981F81" w:rsidRPr="007E31B4">
        <w:rPr>
          <w:bCs/>
          <w:i/>
          <w:color w:val="000000"/>
          <w:lang w:val="el-GR"/>
        </w:rPr>
        <w:t xml:space="preserve">, </w:t>
      </w:r>
      <w:r w:rsidR="00981F81" w:rsidRPr="007E31B4">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00981F81" w:rsidRPr="007E31B4">
        <w:rPr>
          <w:bCs/>
          <w:i/>
          <w:color w:val="000000"/>
          <w:lang w:val="el-GR"/>
        </w:rPr>
        <w:t xml:space="preserve"> (υπόδειγμα του περιεχομένου της υπεύθυνης δήλωσης περιλαμβάνεται στο Παράρτημα ΧΙΙ της παρούσας Διακήρυξης</w:t>
      </w:r>
      <w:r w:rsidR="00981F81" w:rsidRPr="007E31B4">
        <w:rPr>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5ACB4F36" w14:textId="77777777" w:rsidR="004D042A" w:rsidRPr="007E31B4" w:rsidRDefault="004D042A">
      <w:pPr>
        <w:rPr>
          <w:b/>
          <w:bCs/>
          <w:lang w:val="el-GR"/>
        </w:rPr>
      </w:pPr>
    </w:p>
    <w:p w14:paraId="61686EB1" w14:textId="2A6230D6" w:rsidR="008338F0" w:rsidRPr="007E31B4" w:rsidRDefault="003355E7">
      <w:pPr>
        <w:rPr>
          <w:b/>
          <w:lang w:val="el-GR"/>
        </w:rPr>
      </w:pPr>
      <w:r w:rsidRPr="007E31B4">
        <w:rPr>
          <w:b/>
          <w:bCs/>
          <w:lang w:val="en-US"/>
        </w:rPr>
        <w:t>B</w:t>
      </w:r>
      <w:r w:rsidRPr="007E31B4">
        <w:rPr>
          <w:b/>
          <w:bCs/>
          <w:lang w:val="el-GR"/>
        </w:rPr>
        <w:t>. 2.</w:t>
      </w:r>
      <w:r w:rsidRPr="007E31B4">
        <w:rPr>
          <w:b/>
          <w:lang w:val="el-GR"/>
        </w:rPr>
        <w:t xml:space="preserve"> Για την απόδειξη της απαίτησης της παραγράφου </w:t>
      </w:r>
      <w:r w:rsidR="007E61C0" w:rsidRPr="007E31B4">
        <w:rPr>
          <w:b/>
          <w:lang w:val="el-GR"/>
        </w:rPr>
        <w:fldChar w:fldCharType="begin"/>
      </w:r>
      <w:r w:rsidR="007E61C0" w:rsidRPr="007E31B4">
        <w:rPr>
          <w:b/>
          <w:lang w:val="el-GR"/>
        </w:rPr>
        <w:instrText xml:space="preserve"> REF _Ref74510337 \r \h </w:instrText>
      </w:r>
      <w:r w:rsidR="007E31B4">
        <w:rPr>
          <w:b/>
          <w:lang w:val="el-GR"/>
        </w:rPr>
        <w:instrText xml:space="preserve"> \* MERGEFORMAT </w:instrText>
      </w:r>
      <w:r w:rsidR="007E61C0" w:rsidRPr="007E31B4">
        <w:rPr>
          <w:b/>
          <w:lang w:val="el-GR"/>
        </w:rPr>
      </w:r>
      <w:r w:rsidR="007E61C0" w:rsidRPr="007E31B4">
        <w:rPr>
          <w:b/>
          <w:lang w:val="el-GR"/>
        </w:rPr>
        <w:fldChar w:fldCharType="separate"/>
      </w:r>
      <w:r w:rsidR="00096E40">
        <w:rPr>
          <w:b/>
          <w:lang w:val="el-GR"/>
        </w:rPr>
        <w:t>2.2.4</w:t>
      </w:r>
      <w:r w:rsidR="007E61C0" w:rsidRPr="007E31B4">
        <w:rPr>
          <w:b/>
          <w:lang w:val="el-GR"/>
        </w:rPr>
        <w:fldChar w:fldCharType="end"/>
      </w:r>
      <w:r w:rsidR="005D5277" w:rsidRPr="007E31B4">
        <w:rPr>
          <w:b/>
          <w:lang w:val="el-GR"/>
        </w:rPr>
        <w:t xml:space="preserve"> «Καταλληλόλητα άσκησης επαγγελματικής δραστηριότητας»</w:t>
      </w:r>
      <w:r w:rsidR="007E61C0" w:rsidRPr="007E31B4">
        <w:rPr>
          <w:b/>
          <w:lang w:val="el-GR"/>
        </w:rPr>
        <w:t xml:space="preserve"> </w:t>
      </w:r>
      <w:r w:rsidRPr="007E31B4">
        <w:rPr>
          <w:b/>
          <w:lang w:val="el-GR"/>
        </w:rPr>
        <w:t xml:space="preserve">(απόδειξη </w:t>
      </w:r>
      <w:r w:rsidR="00603E14" w:rsidRPr="007E31B4">
        <w:rPr>
          <w:b/>
          <w:lang w:val="el-GR"/>
        </w:rPr>
        <w:t xml:space="preserve">καταλληλότητας </w:t>
      </w:r>
      <w:r w:rsidRPr="007E31B4">
        <w:rPr>
          <w:b/>
          <w:lang w:val="el-GR"/>
        </w:rPr>
        <w:t xml:space="preserve">για την άσκηση επαγγελματικής δραστηριότητας) </w:t>
      </w:r>
      <w:bookmarkStart w:id="188" w:name="_Hlk67663604"/>
      <w:r w:rsidR="00A61AA7" w:rsidRPr="007E31B4">
        <w:rPr>
          <w:b/>
          <w:lang w:val="el-GR"/>
        </w:rPr>
        <w:t xml:space="preserve">οι οικονομικοί φορείς </w:t>
      </w:r>
      <w:bookmarkEnd w:id="188"/>
      <w:r w:rsidR="00A61AA7" w:rsidRPr="007E31B4">
        <w:rPr>
          <w:b/>
          <w:lang w:val="el-GR"/>
        </w:rPr>
        <w:t>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96E40" w14:paraId="1B0915C6" w14:textId="77777777" w:rsidTr="009C5EA6">
        <w:trPr>
          <w:trHeight w:val="711"/>
        </w:trPr>
        <w:tc>
          <w:tcPr>
            <w:tcW w:w="675" w:type="dxa"/>
            <w:shd w:val="clear" w:color="auto" w:fill="D9D9D9"/>
          </w:tcPr>
          <w:p w14:paraId="7E6B662C" w14:textId="77777777" w:rsidR="00D56132" w:rsidRPr="007E31B4" w:rsidRDefault="00D56132" w:rsidP="009C5EA6">
            <w:pPr>
              <w:rPr>
                <w:b/>
              </w:rPr>
            </w:pPr>
            <w:r w:rsidRPr="007E31B4">
              <w:rPr>
                <w:b/>
                <w:lang w:val="el-GR"/>
              </w:rPr>
              <w:t>1</w:t>
            </w:r>
            <w:r w:rsidRPr="007E31B4">
              <w:rPr>
                <w:b/>
              </w:rPr>
              <w:t>.</w:t>
            </w:r>
          </w:p>
        </w:tc>
        <w:tc>
          <w:tcPr>
            <w:tcW w:w="9180" w:type="dxa"/>
            <w:shd w:val="clear" w:color="auto" w:fill="D9D9D9"/>
          </w:tcPr>
          <w:p w14:paraId="793B9912" w14:textId="19E48CFC" w:rsidR="00915C7C" w:rsidRPr="007E31B4" w:rsidRDefault="00D56132" w:rsidP="00915C7C">
            <w:pPr>
              <w:pStyle w:val="Tabletext"/>
              <w:jc w:val="both"/>
              <w:rPr>
                <w:rFonts w:cs="Tahoma"/>
                <w:b/>
                <w:bCs/>
                <w:sz w:val="22"/>
                <w:szCs w:val="22"/>
              </w:rPr>
            </w:pPr>
            <w:r w:rsidRPr="007E31B4">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4874DB" w:rsidRPr="007E31B4">
              <w:t xml:space="preserve"> </w:t>
            </w:r>
            <w:r w:rsidR="004874DB" w:rsidRPr="007E31B4">
              <w:rPr>
                <w:rFonts w:cs="Tahoma"/>
                <w:b/>
                <w:bCs/>
                <w:sz w:val="22"/>
                <w:szCs w:val="22"/>
              </w:rPr>
              <w:t>το σχεδιασμό, την ανάπτυξη, την εγκατάσταση και την τεχνική υποστήριξη πληροφοριακών συστημάτων</w:t>
            </w:r>
          </w:p>
          <w:p w14:paraId="7E6C47BD" w14:textId="77777777" w:rsidR="00D56132" w:rsidRPr="007E31B4" w:rsidRDefault="00D56132" w:rsidP="00915C7C">
            <w:pPr>
              <w:autoSpaceDE w:val="0"/>
              <w:autoSpaceDN w:val="0"/>
              <w:adjustRightInd w:val="0"/>
              <w:rPr>
                <w:lang w:val="el-GR" w:eastAsia="el-GR"/>
              </w:rPr>
            </w:pPr>
            <w:r w:rsidRPr="007E31B4">
              <w:rPr>
                <w:lang w:val="el-GR"/>
              </w:rPr>
              <w:t xml:space="preserve">Οι οικονομικοί φορείς οφείλουν να αποδείξουν το ανωτέρω κριτήριο ποιοτικής επιλογής </w:t>
            </w:r>
            <w:r w:rsidR="00755711" w:rsidRPr="007E31B4">
              <w:rPr>
                <w:lang w:val="el-GR"/>
              </w:rPr>
              <w:t>υποβάλλοντας</w:t>
            </w:r>
            <w:r w:rsidRPr="007E31B4">
              <w:rPr>
                <w:lang w:val="el-GR"/>
              </w:rPr>
              <w:t xml:space="preserve"> τα ακόλουθα στοιχεία τεκμηρίωσης:</w:t>
            </w:r>
          </w:p>
        </w:tc>
      </w:tr>
      <w:tr w:rsidR="00D56132" w:rsidRPr="00096E40" w14:paraId="7B6D8413" w14:textId="77777777" w:rsidTr="009C5EA6">
        <w:trPr>
          <w:trHeight w:val="1480"/>
        </w:trPr>
        <w:tc>
          <w:tcPr>
            <w:tcW w:w="675" w:type="dxa"/>
          </w:tcPr>
          <w:p w14:paraId="46950700" w14:textId="77777777" w:rsidR="00D56132" w:rsidRPr="007E31B4" w:rsidRDefault="00D56132" w:rsidP="009C5EA6">
            <w:pPr>
              <w:rPr>
                <w:lang w:val="el-GR"/>
              </w:rPr>
            </w:pPr>
            <w:r w:rsidRPr="007E31B4">
              <w:rPr>
                <w:lang w:val="el-GR"/>
              </w:rPr>
              <w:t>1.1</w:t>
            </w:r>
          </w:p>
        </w:tc>
        <w:tc>
          <w:tcPr>
            <w:tcW w:w="9180" w:type="dxa"/>
          </w:tcPr>
          <w:p w14:paraId="5E3A5C12" w14:textId="77777777" w:rsidR="00872F65" w:rsidRPr="007E31B4" w:rsidRDefault="00872F65" w:rsidP="00872F65">
            <w:pPr>
              <w:autoSpaceDE w:val="0"/>
              <w:autoSpaceDN w:val="0"/>
              <w:adjustRightInd w:val="0"/>
              <w:spacing w:after="0"/>
              <w:rPr>
                <w:lang w:val="el-GR"/>
              </w:rPr>
            </w:pPr>
            <w:r w:rsidRPr="007E31B4">
              <w:rPr>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98880EE" w14:textId="034804C6" w:rsidR="00264DF8" w:rsidRPr="007E31B4" w:rsidRDefault="00872F65">
            <w:pPr>
              <w:rPr>
                <w:rFonts w:eastAsia="Calibri"/>
                <w:lang w:val="el-GR"/>
              </w:rPr>
            </w:pPr>
            <w:r w:rsidRPr="007E31B4">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r w:rsidR="00CD77AE" w:rsidRPr="007E31B4">
              <w:rPr>
                <w:rFonts w:eastAsia="Calibri"/>
                <w:lang w:val="el-GR"/>
              </w:rPr>
              <w:t xml:space="preserve">   </w:t>
            </w:r>
          </w:p>
          <w:p w14:paraId="775B0F79" w14:textId="7D7ED570" w:rsidR="00D05C7B" w:rsidRPr="007E31B4" w:rsidRDefault="00CD77AE" w:rsidP="00263364">
            <w:pPr>
              <w:rPr>
                <w:lang w:val="el-GR" w:eastAsia="el-GR"/>
              </w:rPr>
            </w:pPr>
            <w:r w:rsidRPr="007E31B4">
              <w:rPr>
                <w:rFonts w:eastAsia="Calibri"/>
                <w:lang w:val="el-GR"/>
              </w:rPr>
              <w:t xml:space="preserve">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w:t>
            </w:r>
            <w:r w:rsidRPr="007E31B4">
              <w:rPr>
                <w:rFonts w:eastAsia="Calibri"/>
                <w:lang w:val="el-GR"/>
              </w:rPr>
              <w:lastRenderedPageBreak/>
              <w:t>επαγγελματικής δραστηριότητας με κάθε πρόσφορο μέσο (ενδεικτικά καταστατικό, κωδικό άσκησης δραστηριότητα από ΑΑΔΕ)</w:t>
            </w:r>
            <w:r w:rsidR="00872F65" w:rsidRPr="007E31B4">
              <w:rPr>
                <w:lang w:val="el-GR"/>
              </w:rPr>
              <w:t xml:space="preserve"> </w:t>
            </w:r>
          </w:p>
        </w:tc>
      </w:tr>
    </w:tbl>
    <w:p w14:paraId="3370B521" w14:textId="77777777" w:rsidR="0041248A" w:rsidRPr="007E31B4" w:rsidRDefault="0041248A">
      <w:pPr>
        <w:rPr>
          <w:b/>
          <w:lang w:val="el-GR"/>
        </w:rPr>
      </w:pPr>
    </w:p>
    <w:p w14:paraId="05E17FF2" w14:textId="6F01FB68" w:rsidR="00282306" w:rsidRPr="007E31B4" w:rsidRDefault="00282306" w:rsidP="00282306">
      <w:pPr>
        <w:rPr>
          <w:bCs/>
          <w:lang w:val="el-GR"/>
        </w:rPr>
      </w:pPr>
      <w:bookmarkStart w:id="189" w:name="_Hlk35424944"/>
      <w:r w:rsidRPr="007E31B4">
        <w:rPr>
          <w:bCs/>
          <w:lang w:val="el-GR"/>
        </w:rPr>
        <w:t xml:space="preserve">Επισημαίνεται ότι τα δικαιολογητικά που αφορούν στην απόδειξη της απαίτησης της 2.2.4 </w:t>
      </w:r>
      <w:r w:rsidR="005D5277" w:rsidRPr="007E31B4">
        <w:rPr>
          <w:bCs/>
          <w:lang w:val="el-GR"/>
        </w:rPr>
        <w:t>«Καταλληλόλητα άσκησης επαγγελματικής δραστηριότητας»</w:t>
      </w:r>
      <w:r w:rsidRPr="007E31B4">
        <w:rPr>
          <w:bCs/>
          <w:lang w:val="el-GR"/>
        </w:rPr>
        <w:t xml:space="preserve">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89"/>
    <w:p w14:paraId="36F608EF" w14:textId="77777777" w:rsidR="00270326" w:rsidRPr="007E31B4" w:rsidRDefault="00270326">
      <w:pPr>
        <w:rPr>
          <w:lang w:val="el-GR"/>
        </w:rPr>
      </w:pPr>
    </w:p>
    <w:p w14:paraId="17C17E23" w14:textId="23930152" w:rsidR="00270326" w:rsidRPr="007E31B4" w:rsidRDefault="003355E7">
      <w:pPr>
        <w:rPr>
          <w:b/>
          <w:lang w:val="el-GR"/>
        </w:rPr>
      </w:pPr>
      <w:r w:rsidRPr="007E31B4">
        <w:rPr>
          <w:b/>
          <w:bCs/>
          <w:lang w:val="el-GR"/>
        </w:rPr>
        <w:t>Β.3.</w:t>
      </w:r>
      <w:r w:rsidRPr="007E31B4">
        <w:rPr>
          <w:b/>
          <w:lang w:val="el-GR"/>
        </w:rPr>
        <w:t xml:space="preserve"> Για την απόδειξη της οικονομικής και χρηματοοικονομικής επάρκειας της </w:t>
      </w:r>
      <w:r w:rsidRPr="000A2F79">
        <w:rPr>
          <w:b/>
          <w:lang w:val="el-GR"/>
        </w:rPr>
        <w:t>παραγράφου</w:t>
      </w:r>
      <w:bookmarkStart w:id="190" w:name="_Hlk67663592"/>
      <w:r w:rsidR="000A2F79" w:rsidRPr="000A2F79">
        <w:rPr>
          <w:b/>
          <w:lang w:val="el-GR"/>
        </w:rPr>
        <w:t xml:space="preserve"> 2.2.5 </w:t>
      </w:r>
      <w:r w:rsidR="000A2F79" w:rsidRPr="000A2F79">
        <w:rPr>
          <w:b/>
          <w:lang w:val="el-GR"/>
        </w:rPr>
        <w:fldChar w:fldCharType="begin"/>
      </w:r>
      <w:r w:rsidR="000A2F79" w:rsidRPr="000A2F79">
        <w:rPr>
          <w:b/>
          <w:lang w:val="el-GR"/>
        </w:rPr>
        <w:instrText xml:space="preserve"> REF _Ref496541309 \h  \* MERGEFORMAT </w:instrText>
      </w:r>
      <w:r w:rsidR="000A2F79" w:rsidRPr="000A2F79">
        <w:rPr>
          <w:b/>
          <w:lang w:val="el-GR"/>
        </w:rPr>
      </w:r>
      <w:r w:rsidR="000A2F79" w:rsidRPr="000A2F79">
        <w:rPr>
          <w:b/>
          <w:lang w:val="el-GR"/>
        </w:rPr>
        <w:fldChar w:fldCharType="separate"/>
      </w:r>
      <w:r w:rsidR="00096E40" w:rsidRPr="00096E40">
        <w:rPr>
          <w:b/>
          <w:lang w:val="el-GR"/>
        </w:rPr>
        <w:t>Οικονομική και χρηματοοικονομική επάρκεια</w:t>
      </w:r>
      <w:r w:rsidR="000A2F79" w:rsidRPr="000A2F79">
        <w:rPr>
          <w:b/>
          <w:lang w:val="el-GR"/>
        </w:rPr>
        <w:fldChar w:fldCharType="end"/>
      </w:r>
      <w:r w:rsidR="00A51F0A" w:rsidRPr="000A2F79">
        <w:rPr>
          <w:b/>
          <w:lang w:val="el-GR"/>
        </w:rPr>
        <w:t xml:space="preserve">, </w:t>
      </w:r>
      <w:r w:rsidRPr="000A2F79">
        <w:rPr>
          <w:b/>
          <w:lang w:val="el-GR"/>
        </w:rPr>
        <w:t>οι οικονομικοί φορείς</w:t>
      </w:r>
      <w:r w:rsidRPr="007E31B4">
        <w:rPr>
          <w:b/>
          <w:lang w:val="el-GR"/>
        </w:rPr>
        <w:t xml:space="preserve"> προσκομίζουν </w:t>
      </w:r>
      <w:r w:rsidR="003822A5" w:rsidRPr="007E31B4">
        <w:rPr>
          <w:b/>
          <w:lang w:val="el-GR"/>
        </w:rPr>
        <w:t>τα αναφερόμενα στον κατωτέρω πίνακα</w:t>
      </w:r>
      <w:r w:rsidR="00270326" w:rsidRPr="007E31B4">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96E40" w14:paraId="364D20BB" w14:textId="77777777" w:rsidTr="009C5EA6">
        <w:trPr>
          <w:trHeight w:val="711"/>
        </w:trPr>
        <w:tc>
          <w:tcPr>
            <w:tcW w:w="675" w:type="dxa"/>
            <w:shd w:val="clear" w:color="auto" w:fill="D9D9D9"/>
          </w:tcPr>
          <w:bookmarkEnd w:id="190"/>
          <w:p w14:paraId="7510B8DD" w14:textId="77777777" w:rsidR="00D56132" w:rsidRPr="007E31B4" w:rsidRDefault="00C40FB9" w:rsidP="009C5EA6">
            <w:pPr>
              <w:rPr>
                <w:b/>
              </w:rPr>
            </w:pPr>
            <w:r w:rsidRPr="007E31B4">
              <w:rPr>
                <w:b/>
                <w:lang w:val="el-GR"/>
              </w:rPr>
              <w:t>2</w:t>
            </w:r>
            <w:r w:rsidR="00D56132" w:rsidRPr="007E31B4">
              <w:rPr>
                <w:b/>
              </w:rPr>
              <w:t>.</w:t>
            </w:r>
          </w:p>
        </w:tc>
        <w:tc>
          <w:tcPr>
            <w:tcW w:w="9180" w:type="dxa"/>
            <w:shd w:val="clear" w:color="auto" w:fill="D9D9D9"/>
          </w:tcPr>
          <w:p w14:paraId="1BEE4ACD" w14:textId="77777777" w:rsidR="00181BA1" w:rsidRPr="007E31B4" w:rsidRDefault="00181BA1" w:rsidP="00181BA1">
            <w:pPr>
              <w:rPr>
                <w:lang w:val="el-GR"/>
              </w:rPr>
            </w:pPr>
            <w:r w:rsidRPr="007E31B4">
              <w:rPr>
                <w:b/>
                <w:lang w:val="el-GR"/>
              </w:rPr>
              <w:t>Οι οικονομικοί φορείς που συμμετέχουν στη διαδικασία σύναψης της παρούσας απαιτείται να διαθέτουν την οικονομική και χρηματοοικονομική επάρκεια της παραγράφου 2.2.5.</w:t>
            </w:r>
          </w:p>
          <w:p w14:paraId="1FB861A8" w14:textId="77777777" w:rsidR="00181BA1" w:rsidRPr="007E31B4" w:rsidRDefault="00181BA1" w:rsidP="00181BA1">
            <w:pPr>
              <w:rPr>
                <w:lang w:val="el-GR"/>
              </w:rPr>
            </w:pPr>
            <w:r w:rsidRPr="007E31B4">
              <w:rPr>
                <w:lang w:val="el-GR"/>
              </w:rPr>
              <w:t>Σε περίπτωση ένωσης οικονομικών φορέων, οι παραπάνω ελάχιστες απαιτήσεις να καλύπτονται αθροιστικά από τα μέλη της ένωσης.</w:t>
            </w:r>
          </w:p>
          <w:p w14:paraId="4DA461EA" w14:textId="68559C15" w:rsidR="00D56132" w:rsidRPr="007E31B4" w:rsidRDefault="00181BA1" w:rsidP="009C5EA6">
            <w:pPr>
              <w:autoSpaceDE w:val="0"/>
              <w:autoSpaceDN w:val="0"/>
              <w:adjustRightInd w:val="0"/>
              <w:rPr>
                <w:lang w:val="el-GR" w:eastAsia="el-GR"/>
              </w:rPr>
            </w:pPr>
            <w:r w:rsidRPr="007E31B4">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56132" w:rsidRPr="00096E40"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7E31B4" w:rsidRDefault="00C40FB9" w:rsidP="009C5EA6">
            <w:pPr>
              <w:rPr>
                <w:b/>
                <w:lang w:val="el-GR"/>
              </w:rPr>
            </w:pPr>
            <w:r w:rsidRPr="007E31B4">
              <w:rPr>
                <w:b/>
                <w:lang w:val="el-GR"/>
              </w:rPr>
              <w:t>2</w:t>
            </w:r>
            <w:r w:rsidR="00D56132" w:rsidRPr="007E31B4">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77777777" w:rsidR="006119DB" w:rsidRPr="007E31B4" w:rsidRDefault="006119DB" w:rsidP="006119DB">
            <w:pPr>
              <w:rPr>
                <w:lang w:val="el-GR" w:eastAsia="en-US"/>
              </w:rPr>
            </w:pPr>
            <w:r w:rsidRPr="007E31B4">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7759C793" w14:textId="77777777" w:rsidR="00540A73" w:rsidRPr="007E31B4" w:rsidRDefault="00540A73">
            <w:pPr>
              <w:rPr>
                <w:lang w:val="el-GR" w:eastAsia="en-US"/>
              </w:rPr>
            </w:pPr>
            <w:r w:rsidRPr="007E31B4">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7E31B4" w:rsidRDefault="00D56132" w:rsidP="003822A5">
            <w:pPr>
              <w:autoSpaceDE w:val="0"/>
              <w:autoSpaceDN w:val="0"/>
              <w:adjustRightInd w:val="0"/>
              <w:rPr>
                <w:b/>
                <w:lang w:val="el-GR" w:eastAsia="el-GR"/>
              </w:rPr>
            </w:pPr>
          </w:p>
        </w:tc>
      </w:tr>
    </w:tbl>
    <w:p w14:paraId="0B0F3787" w14:textId="77777777" w:rsidR="00D56132" w:rsidRPr="007E31B4" w:rsidRDefault="00D56132">
      <w:pPr>
        <w:rPr>
          <w:b/>
          <w:lang w:val="el-GR"/>
        </w:rPr>
      </w:pPr>
    </w:p>
    <w:p w14:paraId="61D1F79A" w14:textId="35DBC483" w:rsidR="008338F0" w:rsidRPr="007E31B4" w:rsidRDefault="003355E7">
      <w:pPr>
        <w:rPr>
          <w:b/>
          <w:lang w:val="el-GR"/>
        </w:rPr>
      </w:pPr>
      <w:r w:rsidRPr="007E31B4">
        <w:rPr>
          <w:b/>
          <w:bCs/>
          <w:lang w:val="el-GR"/>
        </w:rPr>
        <w:t xml:space="preserve">Β.4. </w:t>
      </w:r>
      <w:r w:rsidRPr="007E31B4">
        <w:rPr>
          <w:b/>
          <w:lang w:val="el-GR"/>
        </w:rPr>
        <w:t xml:space="preserve">Για την απόδειξη της τεχνικής ικανότητας της παραγράφου </w:t>
      </w:r>
      <w:r w:rsidR="00B622FA" w:rsidRPr="007E31B4">
        <w:rPr>
          <w:b/>
          <w:lang w:val="el-GR"/>
        </w:rPr>
        <w:fldChar w:fldCharType="begin"/>
      </w:r>
      <w:r w:rsidR="00B622FA" w:rsidRPr="007E31B4">
        <w:rPr>
          <w:b/>
          <w:lang w:val="el-GR"/>
        </w:rPr>
        <w:instrText xml:space="preserve"> REF _Ref496541556 \r \h </w:instrText>
      </w:r>
      <w:r w:rsidR="00DF02B0" w:rsidRPr="007E31B4">
        <w:rPr>
          <w:b/>
          <w:lang w:val="el-GR"/>
        </w:rPr>
        <w:instrText xml:space="preserve"> \* MERGEFORMAT </w:instrText>
      </w:r>
      <w:r w:rsidR="00B622FA" w:rsidRPr="007E31B4">
        <w:rPr>
          <w:b/>
          <w:lang w:val="el-GR"/>
        </w:rPr>
      </w:r>
      <w:r w:rsidR="00B622FA" w:rsidRPr="007E31B4">
        <w:rPr>
          <w:b/>
          <w:lang w:val="el-GR"/>
        </w:rPr>
        <w:fldChar w:fldCharType="separate"/>
      </w:r>
      <w:r w:rsidR="00096E40">
        <w:rPr>
          <w:b/>
          <w:lang w:val="el-GR"/>
        </w:rPr>
        <w:t>2.2.6</w:t>
      </w:r>
      <w:r w:rsidR="00B622FA" w:rsidRPr="007E31B4">
        <w:rPr>
          <w:b/>
          <w:lang w:val="el-GR"/>
        </w:rPr>
        <w:fldChar w:fldCharType="end"/>
      </w:r>
      <w:r w:rsidR="00A87B7A" w:rsidRPr="007E31B4">
        <w:rPr>
          <w:b/>
          <w:lang w:val="el-GR"/>
        </w:rPr>
        <w:t xml:space="preserve"> «Τεχνική και επαγγελματική ικανότητα»</w:t>
      </w:r>
      <w:r w:rsidRPr="007E31B4">
        <w:rPr>
          <w:b/>
          <w:lang w:val="el-GR"/>
        </w:rPr>
        <w:t xml:space="preserve"> οι οικονομικοί φορείς προσκομίζουν</w:t>
      </w:r>
      <w:r w:rsidR="00154368" w:rsidRPr="007E31B4">
        <w:rPr>
          <w:b/>
          <w:lang w:val="el-GR"/>
        </w:rPr>
        <w:t xml:space="preserve"> τα αναφερόμενα στον κατωτέρω πίνακα</w:t>
      </w:r>
      <w:r w:rsidR="00E1337D" w:rsidRPr="007E31B4">
        <w:rPr>
          <w:b/>
          <w:lang w:val="el-GR"/>
        </w:rPr>
        <w:t xml:space="preserve"> </w:t>
      </w:r>
      <w:r w:rsidR="00814752" w:rsidRPr="007E31B4">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096E40" w14:paraId="3AE6A0A7" w14:textId="77777777" w:rsidTr="00641C65">
        <w:trPr>
          <w:trHeight w:val="758"/>
        </w:trPr>
        <w:tc>
          <w:tcPr>
            <w:tcW w:w="675" w:type="dxa"/>
            <w:shd w:val="clear" w:color="auto" w:fill="D9D9D9"/>
          </w:tcPr>
          <w:p w14:paraId="4F14CCAD" w14:textId="77777777" w:rsidR="007340CA" w:rsidRPr="007E31B4" w:rsidRDefault="00C40FB9" w:rsidP="009C5EA6">
            <w:pPr>
              <w:rPr>
                <w:b/>
                <w:lang w:val="el-GR"/>
              </w:rPr>
            </w:pPr>
            <w:r w:rsidRPr="007E31B4">
              <w:rPr>
                <w:b/>
                <w:lang w:val="el-GR"/>
              </w:rPr>
              <w:t>3</w:t>
            </w:r>
          </w:p>
        </w:tc>
        <w:tc>
          <w:tcPr>
            <w:tcW w:w="9180" w:type="dxa"/>
            <w:shd w:val="clear" w:color="auto" w:fill="D9D9D9"/>
          </w:tcPr>
          <w:p w14:paraId="5687B868" w14:textId="0DF11AB0" w:rsidR="00181BA1" w:rsidRPr="007E31B4" w:rsidRDefault="00181BA1" w:rsidP="00181BA1">
            <w:pPr>
              <w:pStyle w:val="Tabletext"/>
              <w:jc w:val="both"/>
              <w:rPr>
                <w:rFonts w:cs="Tahoma"/>
                <w:b/>
                <w:bCs/>
                <w:sz w:val="22"/>
                <w:szCs w:val="22"/>
              </w:rPr>
            </w:pPr>
            <w:r w:rsidRPr="007E31B4">
              <w:rPr>
                <w:rFonts w:cs="Tahoma"/>
                <w:b/>
                <w:bCs/>
                <w:sz w:val="22"/>
                <w:szCs w:val="22"/>
                <w:lang w:eastAsia="el-GR"/>
              </w:rPr>
              <w:t xml:space="preserve">Οι οικονομικοί φορείς που συμμετέχουν στη διαδικασία σύναψης της παρούσας απαιτείται </w:t>
            </w:r>
            <w:r w:rsidRPr="007E31B4">
              <w:rPr>
                <w:rFonts w:cs="Tahoma"/>
                <w:b/>
                <w:sz w:val="22"/>
                <w:szCs w:val="22"/>
                <w:lang w:eastAsia="el-GR"/>
              </w:rPr>
              <w:t>ν</w:t>
            </w:r>
            <w:r w:rsidRPr="007E31B4">
              <w:rPr>
                <w:rFonts w:cs="Tahoma"/>
                <w:b/>
                <w:sz w:val="22"/>
                <w:szCs w:val="22"/>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Pr="007E31B4">
              <w:rPr>
                <w:rFonts w:cs="Tahoma"/>
                <w:b/>
                <w:sz w:val="22"/>
                <w:szCs w:val="22"/>
              </w:rPr>
              <w:fldChar w:fldCharType="begin"/>
            </w:r>
            <w:r w:rsidRPr="007E31B4">
              <w:rPr>
                <w:rFonts w:cs="Tahoma"/>
                <w:b/>
                <w:sz w:val="22"/>
                <w:szCs w:val="22"/>
              </w:rPr>
              <w:instrText xml:space="preserve"> REF _Ref61980826 \r \h </w:instrText>
            </w:r>
            <w:r w:rsidR="007E31B4">
              <w:rPr>
                <w:rFonts w:cs="Tahoma"/>
                <w:b/>
                <w:sz w:val="22"/>
                <w:szCs w:val="22"/>
              </w:rPr>
              <w:instrText xml:space="preserve"> \* MERGEFORMAT </w:instrText>
            </w:r>
            <w:r w:rsidRPr="007E31B4">
              <w:rPr>
                <w:rFonts w:cs="Tahoma"/>
                <w:b/>
                <w:sz w:val="22"/>
                <w:szCs w:val="22"/>
              </w:rPr>
            </w:r>
            <w:r w:rsidRPr="007E31B4">
              <w:rPr>
                <w:rFonts w:cs="Tahoma"/>
                <w:b/>
                <w:sz w:val="22"/>
                <w:szCs w:val="22"/>
              </w:rPr>
              <w:fldChar w:fldCharType="separate"/>
            </w:r>
            <w:r w:rsidR="00096E40">
              <w:rPr>
                <w:rFonts w:cs="Tahoma"/>
                <w:b/>
                <w:sz w:val="22"/>
                <w:szCs w:val="22"/>
              </w:rPr>
              <w:t>2.2.6.1</w:t>
            </w:r>
            <w:r w:rsidRPr="007E31B4">
              <w:rPr>
                <w:rFonts w:cs="Tahoma"/>
                <w:b/>
                <w:sz w:val="22"/>
                <w:szCs w:val="22"/>
              </w:rPr>
              <w:fldChar w:fldCharType="end"/>
            </w:r>
            <w:r w:rsidRPr="007E31B4">
              <w:rPr>
                <w:rFonts w:cs="Tahoma"/>
                <w:b/>
                <w:sz w:val="22"/>
                <w:szCs w:val="22"/>
              </w:rPr>
              <w:t xml:space="preserve"> επαγγελματική εμπειρία και δραστηριότητα στην παροχή υπηρεσιών</w:t>
            </w:r>
          </w:p>
          <w:p w14:paraId="5E609951" w14:textId="65FB94DC" w:rsidR="007340CA" w:rsidRPr="007E31B4" w:rsidRDefault="00181BA1" w:rsidP="009C5EA6">
            <w:pPr>
              <w:autoSpaceDE w:val="0"/>
              <w:autoSpaceDN w:val="0"/>
              <w:adjustRightInd w:val="0"/>
              <w:rPr>
                <w:lang w:val="el-GR"/>
              </w:rPr>
            </w:pPr>
            <w:r w:rsidRPr="007E31B4">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340CA" w:rsidRPr="00096E40" w14:paraId="22AA5E17" w14:textId="77777777" w:rsidTr="009C5EA6">
        <w:tc>
          <w:tcPr>
            <w:tcW w:w="675" w:type="dxa"/>
          </w:tcPr>
          <w:p w14:paraId="3CADF38C" w14:textId="77777777" w:rsidR="007340CA" w:rsidRPr="007E31B4" w:rsidRDefault="00C40FB9" w:rsidP="009C5EA6">
            <w:r w:rsidRPr="007E31B4">
              <w:rPr>
                <w:lang w:val="el-GR"/>
              </w:rPr>
              <w:lastRenderedPageBreak/>
              <w:t>3</w:t>
            </w:r>
            <w:r w:rsidR="007340CA" w:rsidRPr="007E31B4">
              <w:t>.1</w:t>
            </w:r>
          </w:p>
        </w:tc>
        <w:tc>
          <w:tcPr>
            <w:tcW w:w="9180" w:type="dxa"/>
          </w:tcPr>
          <w:p w14:paraId="78650345" w14:textId="7F8AA03F" w:rsidR="007340CA" w:rsidRPr="007E31B4" w:rsidRDefault="007340CA" w:rsidP="009C5EA6">
            <w:pPr>
              <w:pStyle w:val="Tabletext"/>
              <w:jc w:val="both"/>
              <w:rPr>
                <w:rFonts w:cs="Tahoma"/>
                <w:sz w:val="22"/>
                <w:szCs w:val="22"/>
              </w:rPr>
            </w:pPr>
            <w:r w:rsidRPr="007E31B4">
              <w:rPr>
                <w:rFonts w:cs="Tahoma"/>
                <w:sz w:val="22"/>
                <w:szCs w:val="22"/>
              </w:rPr>
              <w:t xml:space="preserve">Κατάλογο των κυριότερων συναφών έργων που υλοποίησε επιτυχώς </w:t>
            </w:r>
            <w:r w:rsidR="002A37B5" w:rsidRPr="007E31B4">
              <w:rPr>
                <w:rFonts w:cs="Tahoma"/>
                <w:sz w:val="22"/>
                <w:szCs w:val="22"/>
              </w:rPr>
              <w:t>ή συμμετείχε με ποσοστό μεγαλύτερο ή ίσο του</w:t>
            </w:r>
            <w:r w:rsidR="00E85B4B" w:rsidRPr="007E31B4">
              <w:rPr>
                <w:rFonts w:cs="Tahoma"/>
                <w:sz w:val="22"/>
                <w:szCs w:val="22"/>
              </w:rPr>
              <w:t xml:space="preserve"> </w:t>
            </w:r>
            <w:r w:rsidR="00181BA1" w:rsidRPr="007E31B4">
              <w:rPr>
                <w:rFonts w:cs="Tahoma"/>
                <w:sz w:val="22"/>
                <w:szCs w:val="22"/>
              </w:rPr>
              <w:t>100</w:t>
            </w:r>
            <w:r w:rsidR="002A37B5" w:rsidRPr="007E31B4">
              <w:rPr>
                <w:rFonts w:cs="Tahoma"/>
                <w:sz w:val="22"/>
                <w:szCs w:val="22"/>
              </w:rPr>
              <w:t xml:space="preserve">% </w:t>
            </w:r>
            <w:r w:rsidRPr="007E31B4">
              <w:rPr>
                <w:rFonts w:cs="Tahoma"/>
                <w:sz w:val="22"/>
                <w:szCs w:val="22"/>
              </w:rPr>
              <w:t>ο οικονομικός φορέας κατά τα τρία (3)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096E40" w14:paraId="70A9BFCD" w14:textId="77777777" w:rsidTr="009C5EA6">
              <w:tc>
                <w:tcPr>
                  <w:tcW w:w="171" w:type="pct"/>
                  <w:shd w:val="clear" w:color="auto" w:fill="D9D9D9"/>
                </w:tcPr>
                <w:p w14:paraId="563B5DDC" w14:textId="77777777" w:rsidR="007340CA" w:rsidRPr="007E31B4" w:rsidRDefault="007340CA" w:rsidP="00641C65">
                  <w:pPr>
                    <w:tabs>
                      <w:tab w:val="left" w:pos="-2268"/>
                    </w:tabs>
                    <w:spacing w:line="276" w:lineRule="auto"/>
                    <w:jc w:val="center"/>
                    <w:rPr>
                      <w:sz w:val="20"/>
                      <w:szCs w:val="20"/>
                    </w:rPr>
                  </w:pPr>
                  <w:r w:rsidRPr="007E31B4">
                    <w:rPr>
                      <w:sz w:val="20"/>
                      <w:szCs w:val="20"/>
                    </w:rPr>
                    <w:t>Α/Α</w:t>
                  </w:r>
                </w:p>
              </w:tc>
              <w:tc>
                <w:tcPr>
                  <w:tcW w:w="547" w:type="pct"/>
                  <w:shd w:val="clear" w:color="auto" w:fill="D9D9D9"/>
                </w:tcPr>
                <w:p w14:paraId="3E8C9B10" w14:textId="77777777" w:rsidR="007340CA" w:rsidRPr="007E31B4" w:rsidRDefault="007340CA" w:rsidP="00641C65">
                  <w:pPr>
                    <w:tabs>
                      <w:tab w:val="left" w:pos="-2268"/>
                    </w:tabs>
                    <w:spacing w:line="276" w:lineRule="auto"/>
                    <w:ind w:left="-108"/>
                    <w:jc w:val="center"/>
                    <w:rPr>
                      <w:sz w:val="20"/>
                      <w:szCs w:val="20"/>
                    </w:rPr>
                  </w:pPr>
                  <w:r w:rsidRPr="007E31B4">
                    <w:rPr>
                      <w:sz w:val="20"/>
                      <w:szCs w:val="20"/>
                    </w:rPr>
                    <w:t>ΠΕΛΑΤΗΣ</w:t>
                  </w:r>
                </w:p>
              </w:tc>
              <w:tc>
                <w:tcPr>
                  <w:tcW w:w="640" w:type="pct"/>
                  <w:shd w:val="clear" w:color="auto" w:fill="D9D9D9"/>
                </w:tcPr>
                <w:p w14:paraId="33257BFF" w14:textId="77777777" w:rsidR="007340CA" w:rsidRPr="007E31B4" w:rsidRDefault="007340CA" w:rsidP="00641C65">
                  <w:pPr>
                    <w:tabs>
                      <w:tab w:val="left" w:pos="-2268"/>
                    </w:tabs>
                    <w:spacing w:line="276" w:lineRule="auto"/>
                    <w:ind w:left="-108"/>
                    <w:jc w:val="center"/>
                    <w:rPr>
                      <w:sz w:val="20"/>
                      <w:szCs w:val="20"/>
                    </w:rPr>
                  </w:pPr>
                  <w:r w:rsidRPr="007E31B4">
                    <w:rPr>
                      <w:sz w:val="20"/>
                      <w:szCs w:val="20"/>
                    </w:rPr>
                    <w:t>ΣΥΝΤΟΜΗ ΠΕΡΙΓΡΑΦΗ ΤΟΥ ΕΡΓΟΥ</w:t>
                  </w:r>
                </w:p>
              </w:tc>
              <w:tc>
                <w:tcPr>
                  <w:tcW w:w="645" w:type="pct"/>
                  <w:shd w:val="clear" w:color="auto" w:fill="D9D9D9"/>
                </w:tcPr>
                <w:p w14:paraId="4012AE8B" w14:textId="77777777" w:rsidR="007340CA" w:rsidRPr="007E31B4" w:rsidRDefault="007340CA" w:rsidP="00641C65">
                  <w:pPr>
                    <w:tabs>
                      <w:tab w:val="left" w:pos="-2268"/>
                    </w:tabs>
                    <w:spacing w:line="276" w:lineRule="auto"/>
                    <w:ind w:left="-108"/>
                    <w:jc w:val="center"/>
                    <w:rPr>
                      <w:sz w:val="20"/>
                      <w:szCs w:val="20"/>
                    </w:rPr>
                  </w:pPr>
                  <w:r w:rsidRPr="007E31B4">
                    <w:rPr>
                      <w:sz w:val="20"/>
                      <w:szCs w:val="20"/>
                    </w:rPr>
                    <w:t>ΔΙΑΡΚΕΙΑ ΕΚΤΕΛΕΣΗΣ ΕΡΓΟΥ</w:t>
                  </w:r>
                </w:p>
              </w:tc>
              <w:tc>
                <w:tcPr>
                  <w:tcW w:w="607" w:type="pct"/>
                  <w:shd w:val="clear" w:color="auto" w:fill="D9D9D9"/>
                </w:tcPr>
                <w:p w14:paraId="27BEDA39" w14:textId="77777777" w:rsidR="007340CA" w:rsidRPr="007E31B4" w:rsidRDefault="007340CA" w:rsidP="00641C65">
                  <w:pPr>
                    <w:tabs>
                      <w:tab w:val="left" w:pos="-2268"/>
                    </w:tabs>
                    <w:spacing w:line="276" w:lineRule="auto"/>
                    <w:ind w:left="72"/>
                    <w:jc w:val="center"/>
                    <w:rPr>
                      <w:sz w:val="20"/>
                      <w:szCs w:val="20"/>
                    </w:rPr>
                  </w:pPr>
                  <w:r w:rsidRPr="007E31B4">
                    <w:rPr>
                      <w:sz w:val="20"/>
                      <w:szCs w:val="20"/>
                    </w:rPr>
                    <w:t>ΠΡΟΫΠΟ-ΛΟΓΙΣΜΟΣ</w:t>
                  </w:r>
                </w:p>
              </w:tc>
              <w:tc>
                <w:tcPr>
                  <w:tcW w:w="763" w:type="pct"/>
                  <w:shd w:val="clear" w:color="auto" w:fill="D9D9D9"/>
                </w:tcPr>
                <w:p w14:paraId="5FC67A5F" w14:textId="77777777" w:rsidR="007340CA" w:rsidRPr="007E31B4" w:rsidRDefault="007340CA" w:rsidP="00641C65">
                  <w:pPr>
                    <w:tabs>
                      <w:tab w:val="left" w:pos="-2268"/>
                    </w:tabs>
                    <w:spacing w:line="276" w:lineRule="auto"/>
                    <w:jc w:val="center"/>
                    <w:rPr>
                      <w:sz w:val="20"/>
                      <w:szCs w:val="20"/>
                      <w:lang w:val="el-GR"/>
                    </w:rPr>
                  </w:pPr>
                  <w:r w:rsidRPr="007E31B4">
                    <w:rPr>
                      <w:sz w:val="20"/>
                      <w:szCs w:val="20"/>
                      <w:lang w:val="el-GR"/>
                    </w:rPr>
                    <w:t>ΣΥΝΟΠΤΙΚΗ ΠΕΡΙΓΡΑΦΗ ΣΥΝΕΙΣΦΟΡΑΣ ΣΤΟ ΕΡΓΟ</w:t>
                  </w:r>
                </w:p>
                <w:p w14:paraId="5C517B28" w14:textId="77777777" w:rsidR="007340CA" w:rsidRPr="007E31B4" w:rsidRDefault="007340CA" w:rsidP="00641C65">
                  <w:pPr>
                    <w:tabs>
                      <w:tab w:val="left" w:pos="-2268"/>
                    </w:tabs>
                    <w:spacing w:line="276" w:lineRule="auto"/>
                    <w:jc w:val="center"/>
                    <w:rPr>
                      <w:sz w:val="20"/>
                      <w:szCs w:val="20"/>
                      <w:lang w:val="el-GR"/>
                    </w:rPr>
                  </w:pPr>
                  <w:r w:rsidRPr="007E31B4">
                    <w:rPr>
                      <w:sz w:val="20"/>
                      <w:szCs w:val="20"/>
                      <w:lang w:val="el-GR"/>
                    </w:rPr>
                    <w:t>(αντικείμενο)</w:t>
                  </w:r>
                </w:p>
              </w:tc>
              <w:tc>
                <w:tcPr>
                  <w:tcW w:w="845" w:type="pct"/>
                  <w:shd w:val="clear" w:color="auto" w:fill="D9D9D9"/>
                </w:tcPr>
                <w:p w14:paraId="3CEE95E8" w14:textId="77777777" w:rsidR="007340CA" w:rsidRPr="007E31B4" w:rsidRDefault="007340CA" w:rsidP="00641C65">
                  <w:pPr>
                    <w:tabs>
                      <w:tab w:val="left" w:pos="-2268"/>
                    </w:tabs>
                    <w:spacing w:line="276" w:lineRule="auto"/>
                    <w:jc w:val="center"/>
                    <w:rPr>
                      <w:sz w:val="20"/>
                      <w:szCs w:val="20"/>
                      <w:lang w:val="el-GR"/>
                    </w:rPr>
                  </w:pPr>
                  <w:r w:rsidRPr="007E31B4">
                    <w:rPr>
                      <w:sz w:val="20"/>
                      <w:szCs w:val="20"/>
                      <w:lang w:val="el-GR"/>
                    </w:rPr>
                    <w:t>ΠΟΣΟΣΤΟ ΣΥΜΜΕΤΟΧΗΣ</w:t>
                  </w:r>
                </w:p>
                <w:p w14:paraId="27F9C019" w14:textId="77777777" w:rsidR="007340CA" w:rsidRPr="007E31B4" w:rsidRDefault="007340CA" w:rsidP="00641C65">
                  <w:pPr>
                    <w:tabs>
                      <w:tab w:val="left" w:pos="-2268"/>
                    </w:tabs>
                    <w:spacing w:line="276" w:lineRule="auto"/>
                    <w:jc w:val="center"/>
                    <w:rPr>
                      <w:sz w:val="20"/>
                      <w:szCs w:val="20"/>
                      <w:lang w:val="el-GR"/>
                    </w:rPr>
                  </w:pPr>
                  <w:r w:rsidRPr="007E31B4">
                    <w:rPr>
                      <w:sz w:val="20"/>
                      <w:szCs w:val="20"/>
                      <w:lang w:val="el-GR"/>
                    </w:rPr>
                    <w:t>ΣΤΟ ΕΡΓΟ</w:t>
                  </w:r>
                </w:p>
                <w:p w14:paraId="334B3841" w14:textId="77777777" w:rsidR="007340CA" w:rsidRPr="007E31B4" w:rsidRDefault="007340CA" w:rsidP="00641C65">
                  <w:pPr>
                    <w:tabs>
                      <w:tab w:val="left" w:pos="-2268"/>
                    </w:tabs>
                    <w:spacing w:line="276" w:lineRule="auto"/>
                    <w:jc w:val="center"/>
                    <w:rPr>
                      <w:sz w:val="20"/>
                      <w:szCs w:val="20"/>
                      <w:lang w:val="el-GR"/>
                    </w:rPr>
                  </w:pPr>
                  <w:r w:rsidRPr="007E31B4">
                    <w:rPr>
                      <w:sz w:val="20"/>
                      <w:szCs w:val="20"/>
                      <w:lang w:val="el-GR"/>
                    </w:rPr>
                    <w:t>(προϋπολογισμός)</w:t>
                  </w:r>
                </w:p>
              </w:tc>
              <w:tc>
                <w:tcPr>
                  <w:tcW w:w="781" w:type="pct"/>
                  <w:shd w:val="clear" w:color="auto" w:fill="D9D9D9"/>
                </w:tcPr>
                <w:p w14:paraId="67B9DFCA" w14:textId="77777777" w:rsidR="007340CA" w:rsidRPr="007E31B4" w:rsidRDefault="007340CA" w:rsidP="00641C65">
                  <w:pPr>
                    <w:tabs>
                      <w:tab w:val="left" w:pos="-2268"/>
                    </w:tabs>
                    <w:spacing w:line="276" w:lineRule="auto"/>
                    <w:jc w:val="center"/>
                    <w:rPr>
                      <w:sz w:val="20"/>
                      <w:szCs w:val="20"/>
                      <w:lang w:val="el-GR"/>
                    </w:rPr>
                  </w:pPr>
                  <w:r w:rsidRPr="007E31B4">
                    <w:rPr>
                      <w:sz w:val="20"/>
                      <w:szCs w:val="20"/>
                      <w:lang w:val="el-GR"/>
                    </w:rPr>
                    <w:t>ΣΤΟΙΧΕΙΟ ΤΕΚΜΗΡΙΩΣΗΣ</w:t>
                  </w:r>
                </w:p>
                <w:p w14:paraId="60CB41D7" w14:textId="77777777" w:rsidR="007340CA" w:rsidRPr="007E31B4" w:rsidRDefault="007340CA" w:rsidP="00641C65">
                  <w:pPr>
                    <w:tabs>
                      <w:tab w:val="left" w:pos="-2268"/>
                    </w:tabs>
                    <w:spacing w:line="276" w:lineRule="auto"/>
                    <w:jc w:val="center"/>
                    <w:rPr>
                      <w:sz w:val="20"/>
                      <w:szCs w:val="20"/>
                      <w:lang w:val="el-GR"/>
                    </w:rPr>
                  </w:pPr>
                  <w:r w:rsidRPr="007E31B4">
                    <w:rPr>
                      <w:sz w:val="20"/>
                      <w:szCs w:val="20"/>
                      <w:lang w:val="el-GR"/>
                    </w:rPr>
                    <w:t>(τύπος &amp; ημ/νία)</w:t>
                  </w:r>
                </w:p>
              </w:tc>
            </w:tr>
            <w:tr w:rsidR="007340CA" w:rsidRPr="00096E40" w14:paraId="5C02948C" w14:textId="77777777" w:rsidTr="009C5EA6">
              <w:tc>
                <w:tcPr>
                  <w:tcW w:w="171" w:type="pct"/>
                </w:tcPr>
                <w:p w14:paraId="3B300E7D" w14:textId="77777777" w:rsidR="007340CA" w:rsidRPr="007E31B4" w:rsidRDefault="007340CA" w:rsidP="009C5EA6">
                  <w:pPr>
                    <w:tabs>
                      <w:tab w:val="left" w:pos="-2268"/>
                    </w:tabs>
                    <w:spacing w:line="276" w:lineRule="auto"/>
                    <w:rPr>
                      <w:b/>
                      <w:lang w:val="el-GR"/>
                    </w:rPr>
                  </w:pPr>
                </w:p>
              </w:tc>
              <w:tc>
                <w:tcPr>
                  <w:tcW w:w="547" w:type="pct"/>
                </w:tcPr>
                <w:p w14:paraId="3DA8A45B" w14:textId="77777777" w:rsidR="007340CA" w:rsidRPr="007E31B4" w:rsidRDefault="007340CA" w:rsidP="009C5EA6">
                  <w:pPr>
                    <w:tabs>
                      <w:tab w:val="left" w:pos="-2268"/>
                    </w:tabs>
                    <w:spacing w:line="276" w:lineRule="auto"/>
                    <w:ind w:left="-108"/>
                    <w:rPr>
                      <w:b/>
                      <w:lang w:val="el-GR"/>
                    </w:rPr>
                  </w:pPr>
                </w:p>
              </w:tc>
              <w:tc>
                <w:tcPr>
                  <w:tcW w:w="640" w:type="pct"/>
                </w:tcPr>
                <w:p w14:paraId="09B613D3" w14:textId="77777777" w:rsidR="007340CA" w:rsidRPr="007E31B4" w:rsidRDefault="007340CA" w:rsidP="009C5EA6">
                  <w:pPr>
                    <w:tabs>
                      <w:tab w:val="left" w:pos="-2268"/>
                    </w:tabs>
                    <w:spacing w:line="276" w:lineRule="auto"/>
                    <w:ind w:left="-108"/>
                    <w:rPr>
                      <w:b/>
                      <w:lang w:val="el-GR"/>
                    </w:rPr>
                  </w:pPr>
                </w:p>
              </w:tc>
              <w:tc>
                <w:tcPr>
                  <w:tcW w:w="645" w:type="pct"/>
                </w:tcPr>
                <w:p w14:paraId="2923342F" w14:textId="77777777" w:rsidR="007340CA" w:rsidRPr="007E31B4" w:rsidRDefault="007340CA" w:rsidP="009C5EA6">
                  <w:pPr>
                    <w:tabs>
                      <w:tab w:val="left" w:pos="-2268"/>
                    </w:tabs>
                    <w:spacing w:line="276" w:lineRule="auto"/>
                    <w:ind w:left="-108"/>
                    <w:rPr>
                      <w:b/>
                      <w:lang w:val="el-GR"/>
                    </w:rPr>
                  </w:pPr>
                </w:p>
              </w:tc>
              <w:tc>
                <w:tcPr>
                  <w:tcW w:w="607" w:type="pct"/>
                </w:tcPr>
                <w:p w14:paraId="4695C132" w14:textId="77777777" w:rsidR="007340CA" w:rsidRPr="007E31B4" w:rsidRDefault="007340CA" w:rsidP="009C5EA6">
                  <w:pPr>
                    <w:tabs>
                      <w:tab w:val="left" w:pos="-2268"/>
                    </w:tabs>
                    <w:spacing w:line="276" w:lineRule="auto"/>
                    <w:ind w:left="72"/>
                    <w:rPr>
                      <w:b/>
                      <w:lang w:val="el-GR"/>
                    </w:rPr>
                  </w:pPr>
                </w:p>
              </w:tc>
              <w:tc>
                <w:tcPr>
                  <w:tcW w:w="763" w:type="pct"/>
                </w:tcPr>
                <w:p w14:paraId="7A2177FF" w14:textId="77777777" w:rsidR="007340CA" w:rsidRPr="007E31B4" w:rsidRDefault="007340CA" w:rsidP="009C5EA6">
                  <w:pPr>
                    <w:tabs>
                      <w:tab w:val="left" w:pos="-2268"/>
                    </w:tabs>
                    <w:spacing w:line="276" w:lineRule="auto"/>
                    <w:rPr>
                      <w:b/>
                      <w:lang w:val="el-GR"/>
                    </w:rPr>
                  </w:pPr>
                </w:p>
              </w:tc>
              <w:tc>
                <w:tcPr>
                  <w:tcW w:w="845" w:type="pct"/>
                </w:tcPr>
                <w:p w14:paraId="710573DC" w14:textId="77777777" w:rsidR="007340CA" w:rsidRPr="007E31B4" w:rsidRDefault="007340CA" w:rsidP="009C5EA6">
                  <w:pPr>
                    <w:tabs>
                      <w:tab w:val="left" w:pos="-2268"/>
                    </w:tabs>
                    <w:spacing w:line="276" w:lineRule="auto"/>
                    <w:rPr>
                      <w:b/>
                      <w:lang w:val="el-GR"/>
                    </w:rPr>
                  </w:pPr>
                </w:p>
              </w:tc>
              <w:tc>
                <w:tcPr>
                  <w:tcW w:w="781" w:type="pct"/>
                </w:tcPr>
                <w:p w14:paraId="793AB36F" w14:textId="77777777" w:rsidR="007340CA" w:rsidRPr="007E31B4" w:rsidRDefault="007340CA" w:rsidP="009C5EA6">
                  <w:pPr>
                    <w:tabs>
                      <w:tab w:val="left" w:pos="-2268"/>
                    </w:tabs>
                    <w:spacing w:line="276" w:lineRule="auto"/>
                    <w:rPr>
                      <w:b/>
                      <w:lang w:val="el-GR"/>
                    </w:rPr>
                  </w:pPr>
                </w:p>
              </w:tc>
            </w:tr>
          </w:tbl>
          <w:p w14:paraId="6A099600" w14:textId="77777777" w:rsidR="007340CA" w:rsidRPr="007E31B4" w:rsidRDefault="007340CA" w:rsidP="009C5EA6">
            <w:pPr>
              <w:pStyle w:val="Tabletext"/>
              <w:spacing w:line="276" w:lineRule="auto"/>
              <w:jc w:val="both"/>
              <w:rPr>
                <w:rFonts w:cs="Tahoma"/>
                <w:sz w:val="22"/>
                <w:szCs w:val="22"/>
              </w:rPr>
            </w:pPr>
          </w:p>
          <w:p w14:paraId="0CCC615C" w14:textId="77777777" w:rsidR="007340CA" w:rsidRPr="007E31B4" w:rsidRDefault="007340CA" w:rsidP="009C5EA6">
            <w:pPr>
              <w:spacing w:line="276" w:lineRule="auto"/>
            </w:pPr>
            <w:r w:rsidRPr="007E31B4">
              <w:t xml:space="preserve">όπου </w:t>
            </w:r>
            <w:r w:rsidRPr="007E31B4">
              <w:rPr>
                <w:b/>
              </w:rPr>
              <w:t>«ΣΤΟΙΧΕΙΟ ΤΕΚΜΗΡΙΩΣΗΣ»</w:t>
            </w:r>
            <w:r w:rsidRPr="007E31B4">
              <w:t xml:space="preserve">: </w:t>
            </w:r>
          </w:p>
          <w:p w14:paraId="17BFB45B" w14:textId="77777777" w:rsidR="007340CA" w:rsidRPr="007E31B4" w:rsidRDefault="007340CA" w:rsidP="00B0706E">
            <w:pPr>
              <w:numPr>
                <w:ilvl w:val="0"/>
                <w:numId w:val="9"/>
              </w:numPr>
              <w:suppressAutoHyphens w:val="0"/>
              <w:rPr>
                <w:lang w:val="el-GR"/>
              </w:rPr>
            </w:pPr>
            <w:r w:rsidRPr="007E31B4">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7E31B4">
              <w:rPr>
                <w:lang w:val="el-GR"/>
              </w:rPr>
              <w:t xml:space="preserve">ή βεβαίωση καλής εκτέλεσης </w:t>
            </w:r>
            <w:r w:rsidRPr="007E31B4">
              <w:rPr>
                <w:lang w:val="el-GR"/>
              </w:rPr>
              <w:t xml:space="preserve">που συντάσσεται από την αρμόδια Δημόσια Αρχή. </w:t>
            </w:r>
          </w:p>
          <w:p w14:paraId="567F379C" w14:textId="77777777" w:rsidR="00234877" w:rsidRPr="007E31B4" w:rsidRDefault="00234877" w:rsidP="00B0706E">
            <w:pPr>
              <w:numPr>
                <w:ilvl w:val="0"/>
                <w:numId w:val="9"/>
              </w:numPr>
              <w:suppressAutoHyphens w:val="0"/>
              <w:spacing w:after="0" w:line="276" w:lineRule="auto"/>
              <w:rPr>
                <w:lang w:val="el-GR"/>
              </w:rPr>
            </w:pPr>
            <w:r w:rsidRPr="007E31B4">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p>
          <w:p w14:paraId="57DBB48D" w14:textId="77777777" w:rsidR="007340CA" w:rsidRPr="007E31B4" w:rsidRDefault="007340CA" w:rsidP="00B0706E">
            <w:pPr>
              <w:numPr>
                <w:ilvl w:val="0"/>
                <w:numId w:val="9"/>
              </w:numPr>
              <w:suppressAutoHyphens w:val="0"/>
              <w:spacing w:line="276" w:lineRule="auto"/>
              <w:rPr>
                <w:lang w:val="el-GR"/>
              </w:rPr>
            </w:pPr>
          </w:p>
        </w:tc>
      </w:tr>
      <w:tr w:rsidR="00135A3A" w:rsidRPr="00096E40" w14:paraId="2BAD2037" w14:textId="77777777" w:rsidTr="009C5EA6">
        <w:tc>
          <w:tcPr>
            <w:tcW w:w="675" w:type="dxa"/>
            <w:shd w:val="clear" w:color="auto" w:fill="D9D9D9"/>
          </w:tcPr>
          <w:p w14:paraId="129730E8" w14:textId="77777777" w:rsidR="00135A3A" w:rsidRPr="007E31B4" w:rsidRDefault="00135A3A" w:rsidP="00135A3A">
            <w:pPr>
              <w:rPr>
                <w:b/>
              </w:rPr>
            </w:pPr>
            <w:r w:rsidRPr="007E31B4">
              <w:rPr>
                <w:b/>
                <w:lang w:val="el-GR"/>
              </w:rPr>
              <w:t>4</w:t>
            </w:r>
            <w:r w:rsidRPr="007E31B4">
              <w:rPr>
                <w:b/>
              </w:rPr>
              <w:t>.</w:t>
            </w:r>
          </w:p>
        </w:tc>
        <w:tc>
          <w:tcPr>
            <w:tcW w:w="9180" w:type="dxa"/>
            <w:shd w:val="clear" w:color="auto" w:fill="D9D9D9"/>
          </w:tcPr>
          <w:p w14:paraId="0F7A4AF4" w14:textId="1DE50214" w:rsidR="00181BA1" w:rsidRPr="007E31B4" w:rsidRDefault="00181BA1" w:rsidP="00181BA1">
            <w:pPr>
              <w:spacing w:after="0"/>
              <w:rPr>
                <w:b/>
                <w:bCs/>
                <w:lang w:val="el-GR"/>
              </w:rPr>
            </w:pPr>
            <w:r w:rsidRPr="007E31B4">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Pr="007E31B4">
              <w:rPr>
                <w:b/>
                <w:bCs/>
                <w:lang w:val="el-GR" w:eastAsia="el-GR"/>
              </w:rPr>
              <w:fldChar w:fldCharType="begin"/>
            </w:r>
            <w:r w:rsidRPr="007E31B4">
              <w:rPr>
                <w:b/>
                <w:bCs/>
                <w:lang w:val="el-GR" w:eastAsia="el-GR"/>
              </w:rPr>
              <w:instrText xml:space="preserve"> REF _Ref165223539 \r \h  \* MERGEFORMAT </w:instrText>
            </w:r>
            <w:r w:rsidRPr="007E31B4">
              <w:rPr>
                <w:b/>
                <w:bCs/>
                <w:lang w:val="el-GR" w:eastAsia="el-GR"/>
              </w:rPr>
            </w:r>
            <w:r w:rsidRPr="007E31B4">
              <w:rPr>
                <w:b/>
                <w:bCs/>
                <w:lang w:val="el-GR" w:eastAsia="el-GR"/>
              </w:rPr>
              <w:fldChar w:fldCharType="separate"/>
            </w:r>
            <w:r w:rsidR="00096E40">
              <w:rPr>
                <w:b/>
                <w:bCs/>
                <w:lang w:val="el-GR" w:eastAsia="el-GR"/>
              </w:rPr>
              <w:t>2.2.6.2</w:t>
            </w:r>
            <w:r w:rsidRPr="007E31B4">
              <w:rPr>
                <w:b/>
                <w:bCs/>
                <w:lang w:val="el-GR" w:eastAsia="el-GR"/>
              </w:rPr>
              <w:fldChar w:fldCharType="end"/>
            </w:r>
            <w:r w:rsidRPr="007E31B4">
              <w:rPr>
                <w:b/>
                <w:bCs/>
                <w:lang w:val="el-GR" w:eastAsia="el-GR"/>
              </w:rPr>
              <w:t xml:space="preserve"> </w:t>
            </w:r>
          </w:p>
          <w:p w14:paraId="619A3B8B" w14:textId="77777777" w:rsidR="00181BA1" w:rsidRPr="007E31B4" w:rsidRDefault="00181BA1" w:rsidP="00181BA1">
            <w:pPr>
              <w:spacing w:after="0"/>
              <w:jc w:val="left"/>
              <w:rPr>
                <w:lang w:val="el-GR"/>
              </w:rPr>
            </w:pPr>
          </w:p>
          <w:p w14:paraId="41DF397C" w14:textId="4B358176" w:rsidR="00135A3A" w:rsidRPr="007E31B4" w:rsidRDefault="00181BA1" w:rsidP="00135A3A">
            <w:pPr>
              <w:autoSpaceDE w:val="0"/>
              <w:autoSpaceDN w:val="0"/>
              <w:adjustRightInd w:val="0"/>
              <w:rPr>
                <w:lang w:val="el-GR"/>
              </w:rPr>
            </w:pPr>
            <w:r w:rsidRPr="007E31B4">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096E40" w14:paraId="2B86241E" w14:textId="77777777" w:rsidTr="009C5EA6">
        <w:trPr>
          <w:trHeight w:val="1063"/>
        </w:trPr>
        <w:tc>
          <w:tcPr>
            <w:tcW w:w="675" w:type="dxa"/>
          </w:tcPr>
          <w:p w14:paraId="2BB9B37A" w14:textId="77777777" w:rsidR="00135A3A" w:rsidRPr="007E31B4" w:rsidRDefault="00135A3A" w:rsidP="00135A3A">
            <w:r w:rsidRPr="007E31B4">
              <w:rPr>
                <w:lang w:val="el-GR"/>
              </w:rPr>
              <w:t>4</w:t>
            </w:r>
            <w:r w:rsidRPr="007E31B4">
              <w:t>.1</w:t>
            </w:r>
          </w:p>
        </w:tc>
        <w:tc>
          <w:tcPr>
            <w:tcW w:w="9180" w:type="dxa"/>
          </w:tcPr>
          <w:p w14:paraId="0E270C77" w14:textId="77777777" w:rsidR="00135A3A" w:rsidRPr="007E31B4" w:rsidRDefault="00135A3A" w:rsidP="00135A3A">
            <w:pPr>
              <w:spacing w:line="276" w:lineRule="auto"/>
              <w:rPr>
                <w:lang w:val="el-GR"/>
              </w:rPr>
            </w:pPr>
            <w:r w:rsidRPr="007E31B4">
              <w:rPr>
                <w:lang w:val="el-GR"/>
              </w:rPr>
              <w:t xml:space="preserve">Πίνακα των </w:t>
            </w:r>
            <w:r w:rsidRPr="007E31B4">
              <w:rPr>
                <w:b/>
                <w:lang w:val="el-GR"/>
              </w:rPr>
              <w:t xml:space="preserve">υπαλλήλων του Οικονομικού Φορέα </w:t>
            </w:r>
            <w:r w:rsidRPr="007E31B4">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096E40" w14:paraId="71E67F38" w14:textId="77777777" w:rsidTr="004629AE">
              <w:trPr>
                <w:trHeight w:val="788"/>
              </w:trPr>
              <w:tc>
                <w:tcPr>
                  <w:tcW w:w="262" w:type="pct"/>
                  <w:shd w:val="clear" w:color="auto" w:fill="E0E0E0"/>
                  <w:vAlign w:val="center"/>
                </w:tcPr>
                <w:p w14:paraId="0B15ED1A" w14:textId="77777777" w:rsidR="00135A3A" w:rsidRPr="007E31B4" w:rsidRDefault="00135A3A" w:rsidP="00135A3A">
                  <w:pPr>
                    <w:spacing w:line="276" w:lineRule="auto"/>
                  </w:pPr>
                  <w:r w:rsidRPr="007E31B4">
                    <w:t>Α/Α</w:t>
                  </w:r>
                </w:p>
              </w:tc>
              <w:tc>
                <w:tcPr>
                  <w:tcW w:w="1130" w:type="pct"/>
                  <w:shd w:val="clear" w:color="auto" w:fill="E0E0E0"/>
                  <w:vAlign w:val="center"/>
                </w:tcPr>
                <w:p w14:paraId="6335B6F0" w14:textId="77777777" w:rsidR="00135A3A" w:rsidRPr="007E31B4" w:rsidRDefault="00135A3A" w:rsidP="00135A3A">
                  <w:pPr>
                    <w:spacing w:line="276" w:lineRule="auto"/>
                    <w:rPr>
                      <w:lang w:val="el-GR"/>
                    </w:rPr>
                  </w:pPr>
                  <w:r w:rsidRPr="007E31B4">
                    <w:rPr>
                      <w:lang w:val="el-GR"/>
                    </w:rPr>
                    <w:t>Εταιρεία (σε περίπτωση Ένωσης / Κοινοπραξίας)</w:t>
                  </w:r>
                </w:p>
              </w:tc>
              <w:tc>
                <w:tcPr>
                  <w:tcW w:w="1130" w:type="pct"/>
                  <w:shd w:val="clear" w:color="auto" w:fill="E0E0E0"/>
                  <w:vAlign w:val="center"/>
                </w:tcPr>
                <w:p w14:paraId="1EB813BE" w14:textId="77777777" w:rsidR="00135A3A" w:rsidRPr="007E31B4" w:rsidRDefault="00135A3A" w:rsidP="00135A3A">
                  <w:pPr>
                    <w:spacing w:line="276" w:lineRule="auto"/>
                    <w:rPr>
                      <w:lang w:val="el-GR"/>
                    </w:rPr>
                  </w:pPr>
                  <w:r w:rsidRPr="007E31B4">
                    <w:rPr>
                      <w:lang w:val="el-GR"/>
                    </w:rPr>
                    <w:t>Ονοματεπώνυμο Μέλους Ομάδας Έργου</w:t>
                  </w:r>
                </w:p>
              </w:tc>
              <w:tc>
                <w:tcPr>
                  <w:tcW w:w="1132" w:type="pct"/>
                  <w:shd w:val="clear" w:color="auto" w:fill="E0E0E0"/>
                  <w:vAlign w:val="center"/>
                </w:tcPr>
                <w:p w14:paraId="16DA31D9" w14:textId="77777777" w:rsidR="00135A3A" w:rsidRPr="007E31B4" w:rsidRDefault="00135A3A" w:rsidP="00135A3A">
                  <w:pPr>
                    <w:spacing w:line="276" w:lineRule="auto"/>
                    <w:rPr>
                      <w:lang w:val="el-GR"/>
                    </w:rPr>
                  </w:pPr>
                  <w:r w:rsidRPr="007E31B4">
                    <w:rPr>
                      <w:lang w:val="el-GR"/>
                    </w:rPr>
                    <w:t>Θέση στην Ομάδα Έργου</w:t>
                  </w:r>
                </w:p>
              </w:tc>
              <w:tc>
                <w:tcPr>
                  <w:tcW w:w="629" w:type="pct"/>
                  <w:shd w:val="clear" w:color="auto" w:fill="E0E0E0"/>
                  <w:vAlign w:val="center"/>
                </w:tcPr>
                <w:p w14:paraId="4BB712CB" w14:textId="77777777" w:rsidR="00135A3A" w:rsidRPr="007E31B4" w:rsidRDefault="00135A3A" w:rsidP="00135A3A">
                  <w:pPr>
                    <w:spacing w:line="276" w:lineRule="auto"/>
                    <w:rPr>
                      <w:lang w:val="el-GR"/>
                    </w:rPr>
                  </w:pPr>
                  <w:r w:rsidRPr="007E31B4">
                    <w:rPr>
                      <w:lang w:val="el-GR"/>
                    </w:rPr>
                    <w:t>Ανθρωπομήνες</w:t>
                  </w:r>
                </w:p>
              </w:tc>
              <w:tc>
                <w:tcPr>
                  <w:tcW w:w="718" w:type="pct"/>
                  <w:shd w:val="clear" w:color="auto" w:fill="C0C0C0"/>
                </w:tcPr>
                <w:p w14:paraId="4958E218" w14:textId="77777777" w:rsidR="00135A3A" w:rsidRPr="007E31B4" w:rsidRDefault="00135A3A" w:rsidP="00135A3A">
                  <w:pPr>
                    <w:spacing w:line="276" w:lineRule="auto"/>
                    <w:rPr>
                      <w:lang w:val="el-GR"/>
                    </w:rPr>
                  </w:pPr>
                  <w:r w:rsidRPr="007E31B4">
                    <w:rPr>
                      <w:lang w:val="el-GR"/>
                    </w:rPr>
                    <w:t>Ποσοστό συμμετοχής* (%)</w:t>
                  </w:r>
                </w:p>
              </w:tc>
            </w:tr>
            <w:tr w:rsidR="00135A3A" w:rsidRPr="00096E40" w14:paraId="49B2A41F" w14:textId="77777777" w:rsidTr="004629AE">
              <w:trPr>
                <w:trHeight w:val="394"/>
              </w:trPr>
              <w:tc>
                <w:tcPr>
                  <w:tcW w:w="262" w:type="pct"/>
                  <w:vAlign w:val="center"/>
                </w:tcPr>
                <w:p w14:paraId="32AB72A4" w14:textId="77777777" w:rsidR="00135A3A" w:rsidRPr="007E31B4" w:rsidRDefault="00135A3A" w:rsidP="00135A3A">
                  <w:pPr>
                    <w:spacing w:line="276" w:lineRule="auto"/>
                    <w:rPr>
                      <w:lang w:val="el-GR"/>
                    </w:rPr>
                  </w:pPr>
                </w:p>
              </w:tc>
              <w:tc>
                <w:tcPr>
                  <w:tcW w:w="1130" w:type="pct"/>
                  <w:vAlign w:val="center"/>
                </w:tcPr>
                <w:p w14:paraId="7659DB9C" w14:textId="77777777" w:rsidR="00135A3A" w:rsidRPr="007E31B4" w:rsidRDefault="00135A3A" w:rsidP="00135A3A">
                  <w:pPr>
                    <w:spacing w:line="276" w:lineRule="auto"/>
                    <w:rPr>
                      <w:lang w:val="el-GR"/>
                    </w:rPr>
                  </w:pPr>
                </w:p>
              </w:tc>
              <w:tc>
                <w:tcPr>
                  <w:tcW w:w="1130" w:type="pct"/>
                  <w:vAlign w:val="center"/>
                </w:tcPr>
                <w:p w14:paraId="704AEE4C" w14:textId="77777777" w:rsidR="00135A3A" w:rsidRPr="007E31B4" w:rsidRDefault="00135A3A" w:rsidP="00135A3A">
                  <w:pPr>
                    <w:spacing w:line="276" w:lineRule="auto"/>
                    <w:rPr>
                      <w:lang w:val="el-GR"/>
                    </w:rPr>
                  </w:pPr>
                </w:p>
              </w:tc>
              <w:tc>
                <w:tcPr>
                  <w:tcW w:w="1132" w:type="pct"/>
                  <w:vAlign w:val="center"/>
                </w:tcPr>
                <w:p w14:paraId="05A4D8EB" w14:textId="77777777" w:rsidR="00135A3A" w:rsidRPr="007E31B4" w:rsidRDefault="00135A3A" w:rsidP="00135A3A">
                  <w:pPr>
                    <w:spacing w:line="276" w:lineRule="auto"/>
                    <w:rPr>
                      <w:lang w:val="el-GR"/>
                    </w:rPr>
                  </w:pPr>
                </w:p>
              </w:tc>
              <w:tc>
                <w:tcPr>
                  <w:tcW w:w="629" w:type="pct"/>
                  <w:vAlign w:val="center"/>
                </w:tcPr>
                <w:p w14:paraId="202253DD" w14:textId="77777777" w:rsidR="00135A3A" w:rsidRPr="007E31B4" w:rsidRDefault="00135A3A" w:rsidP="00135A3A">
                  <w:pPr>
                    <w:spacing w:line="276" w:lineRule="auto"/>
                    <w:rPr>
                      <w:lang w:val="el-GR"/>
                    </w:rPr>
                  </w:pPr>
                </w:p>
              </w:tc>
              <w:tc>
                <w:tcPr>
                  <w:tcW w:w="718" w:type="pct"/>
                  <w:shd w:val="clear" w:color="auto" w:fill="C0C0C0"/>
                </w:tcPr>
                <w:p w14:paraId="5FF80A5E" w14:textId="77777777" w:rsidR="00135A3A" w:rsidRPr="007E31B4" w:rsidRDefault="00135A3A" w:rsidP="00135A3A">
                  <w:pPr>
                    <w:spacing w:line="276" w:lineRule="auto"/>
                    <w:rPr>
                      <w:lang w:val="el-GR"/>
                    </w:rPr>
                  </w:pPr>
                </w:p>
              </w:tc>
            </w:tr>
            <w:tr w:rsidR="00135A3A" w:rsidRPr="00096E40" w14:paraId="78F4B18C" w14:textId="77777777" w:rsidTr="004629AE">
              <w:trPr>
                <w:trHeight w:val="394"/>
              </w:trPr>
              <w:tc>
                <w:tcPr>
                  <w:tcW w:w="262" w:type="pct"/>
                  <w:vAlign w:val="center"/>
                </w:tcPr>
                <w:p w14:paraId="654F0948" w14:textId="77777777" w:rsidR="00135A3A" w:rsidRPr="007E31B4" w:rsidRDefault="00135A3A" w:rsidP="00135A3A">
                  <w:pPr>
                    <w:spacing w:line="276" w:lineRule="auto"/>
                    <w:rPr>
                      <w:lang w:val="el-GR"/>
                    </w:rPr>
                  </w:pPr>
                </w:p>
              </w:tc>
              <w:tc>
                <w:tcPr>
                  <w:tcW w:w="1130" w:type="pct"/>
                  <w:vAlign w:val="center"/>
                </w:tcPr>
                <w:p w14:paraId="24240F10" w14:textId="77777777" w:rsidR="00135A3A" w:rsidRPr="007E31B4" w:rsidRDefault="00135A3A" w:rsidP="00135A3A">
                  <w:pPr>
                    <w:spacing w:line="276" w:lineRule="auto"/>
                    <w:rPr>
                      <w:lang w:val="el-GR"/>
                    </w:rPr>
                  </w:pPr>
                </w:p>
              </w:tc>
              <w:tc>
                <w:tcPr>
                  <w:tcW w:w="1130" w:type="pct"/>
                  <w:vAlign w:val="center"/>
                </w:tcPr>
                <w:p w14:paraId="16628E9D" w14:textId="77777777" w:rsidR="00135A3A" w:rsidRPr="007E31B4" w:rsidRDefault="00135A3A" w:rsidP="00135A3A">
                  <w:pPr>
                    <w:spacing w:line="276" w:lineRule="auto"/>
                    <w:rPr>
                      <w:lang w:val="el-GR"/>
                    </w:rPr>
                  </w:pPr>
                </w:p>
              </w:tc>
              <w:tc>
                <w:tcPr>
                  <w:tcW w:w="1132" w:type="pct"/>
                  <w:vAlign w:val="center"/>
                </w:tcPr>
                <w:p w14:paraId="5E05E08B" w14:textId="77777777" w:rsidR="00135A3A" w:rsidRPr="007E31B4" w:rsidRDefault="00135A3A" w:rsidP="00135A3A">
                  <w:pPr>
                    <w:spacing w:line="276" w:lineRule="auto"/>
                    <w:rPr>
                      <w:lang w:val="el-GR"/>
                    </w:rPr>
                  </w:pPr>
                </w:p>
              </w:tc>
              <w:tc>
                <w:tcPr>
                  <w:tcW w:w="629" w:type="pct"/>
                  <w:vAlign w:val="center"/>
                </w:tcPr>
                <w:p w14:paraId="22842797" w14:textId="77777777" w:rsidR="00135A3A" w:rsidRPr="007E31B4" w:rsidRDefault="00135A3A" w:rsidP="00135A3A">
                  <w:pPr>
                    <w:spacing w:line="276" w:lineRule="auto"/>
                    <w:rPr>
                      <w:lang w:val="el-GR"/>
                    </w:rPr>
                  </w:pPr>
                </w:p>
              </w:tc>
              <w:tc>
                <w:tcPr>
                  <w:tcW w:w="718" w:type="pct"/>
                  <w:shd w:val="clear" w:color="auto" w:fill="C0C0C0"/>
                </w:tcPr>
                <w:p w14:paraId="42EF7F55" w14:textId="77777777" w:rsidR="00135A3A" w:rsidRPr="007E31B4" w:rsidRDefault="00135A3A" w:rsidP="00135A3A">
                  <w:pPr>
                    <w:spacing w:line="276" w:lineRule="auto"/>
                    <w:rPr>
                      <w:lang w:val="el-GR"/>
                    </w:rPr>
                  </w:pPr>
                </w:p>
              </w:tc>
            </w:tr>
            <w:tr w:rsidR="00135A3A" w:rsidRPr="00096E40" w14:paraId="720CD3C9" w14:textId="77777777" w:rsidTr="004629AE">
              <w:trPr>
                <w:trHeight w:val="394"/>
              </w:trPr>
              <w:tc>
                <w:tcPr>
                  <w:tcW w:w="262" w:type="pct"/>
                  <w:vAlign w:val="center"/>
                </w:tcPr>
                <w:p w14:paraId="5E4C479C" w14:textId="77777777" w:rsidR="00135A3A" w:rsidRPr="007E31B4" w:rsidRDefault="00135A3A" w:rsidP="00135A3A">
                  <w:pPr>
                    <w:spacing w:line="276" w:lineRule="auto"/>
                    <w:rPr>
                      <w:lang w:val="el-GR"/>
                    </w:rPr>
                  </w:pPr>
                </w:p>
              </w:tc>
              <w:tc>
                <w:tcPr>
                  <w:tcW w:w="1130" w:type="pct"/>
                  <w:vAlign w:val="center"/>
                </w:tcPr>
                <w:p w14:paraId="2F642056" w14:textId="77777777" w:rsidR="00135A3A" w:rsidRPr="007E31B4" w:rsidRDefault="00135A3A" w:rsidP="00135A3A">
                  <w:pPr>
                    <w:spacing w:line="276" w:lineRule="auto"/>
                    <w:rPr>
                      <w:lang w:val="el-GR"/>
                    </w:rPr>
                  </w:pPr>
                </w:p>
              </w:tc>
              <w:tc>
                <w:tcPr>
                  <w:tcW w:w="1130" w:type="pct"/>
                  <w:vAlign w:val="center"/>
                </w:tcPr>
                <w:p w14:paraId="2F3955F7" w14:textId="77777777" w:rsidR="00135A3A" w:rsidRPr="007E31B4" w:rsidRDefault="00135A3A" w:rsidP="00135A3A">
                  <w:pPr>
                    <w:spacing w:line="276" w:lineRule="auto"/>
                    <w:rPr>
                      <w:lang w:val="el-GR"/>
                    </w:rPr>
                  </w:pPr>
                </w:p>
              </w:tc>
              <w:tc>
                <w:tcPr>
                  <w:tcW w:w="1132" w:type="pct"/>
                  <w:vAlign w:val="center"/>
                </w:tcPr>
                <w:p w14:paraId="45A3AC96" w14:textId="77777777" w:rsidR="00135A3A" w:rsidRPr="007E31B4" w:rsidRDefault="00135A3A" w:rsidP="00135A3A">
                  <w:pPr>
                    <w:spacing w:line="276" w:lineRule="auto"/>
                    <w:rPr>
                      <w:lang w:val="el-GR"/>
                    </w:rPr>
                  </w:pPr>
                </w:p>
              </w:tc>
              <w:tc>
                <w:tcPr>
                  <w:tcW w:w="629" w:type="pct"/>
                  <w:vAlign w:val="center"/>
                </w:tcPr>
                <w:p w14:paraId="3320D7C0" w14:textId="77777777" w:rsidR="00135A3A" w:rsidRPr="007E31B4" w:rsidRDefault="00135A3A" w:rsidP="00135A3A">
                  <w:pPr>
                    <w:spacing w:line="276" w:lineRule="auto"/>
                    <w:rPr>
                      <w:lang w:val="el-GR"/>
                    </w:rPr>
                  </w:pPr>
                </w:p>
              </w:tc>
              <w:tc>
                <w:tcPr>
                  <w:tcW w:w="718" w:type="pct"/>
                  <w:shd w:val="clear" w:color="auto" w:fill="C0C0C0"/>
                </w:tcPr>
                <w:p w14:paraId="0E01B1C0" w14:textId="77777777" w:rsidR="00135A3A" w:rsidRPr="007E31B4" w:rsidRDefault="00135A3A" w:rsidP="00135A3A">
                  <w:pPr>
                    <w:spacing w:line="276" w:lineRule="auto"/>
                    <w:rPr>
                      <w:lang w:val="el-GR"/>
                    </w:rPr>
                  </w:pPr>
                </w:p>
              </w:tc>
            </w:tr>
            <w:tr w:rsidR="00135A3A" w:rsidRPr="00096E40"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7E31B4" w:rsidRDefault="00135A3A" w:rsidP="00135A3A">
                  <w:pPr>
                    <w:spacing w:line="276" w:lineRule="auto"/>
                    <w:rPr>
                      <w:b/>
                      <w:lang w:val="el-GR"/>
                    </w:rPr>
                  </w:pPr>
                  <w:r w:rsidRPr="007E31B4">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7E31B4"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7E31B4" w:rsidRDefault="00135A3A" w:rsidP="00135A3A">
                  <w:pPr>
                    <w:spacing w:line="276" w:lineRule="auto"/>
                    <w:rPr>
                      <w:lang w:val="el-GR"/>
                    </w:rPr>
                  </w:pPr>
                </w:p>
              </w:tc>
            </w:tr>
          </w:tbl>
          <w:p w14:paraId="6C0E1902" w14:textId="77777777" w:rsidR="00135A3A" w:rsidRPr="007E31B4" w:rsidRDefault="00135A3A" w:rsidP="00135A3A">
            <w:pPr>
              <w:autoSpaceDE w:val="0"/>
              <w:autoSpaceDN w:val="0"/>
              <w:adjustRightInd w:val="0"/>
              <w:spacing w:after="70"/>
              <w:jc w:val="left"/>
              <w:rPr>
                <w:b/>
                <w:bCs/>
                <w:lang w:val="el-GR" w:eastAsia="el-GR"/>
              </w:rPr>
            </w:pPr>
          </w:p>
          <w:p w14:paraId="73E2472D" w14:textId="77777777" w:rsidR="00135A3A" w:rsidRPr="007E31B4" w:rsidRDefault="00135A3A" w:rsidP="00135A3A">
            <w:pPr>
              <w:spacing w:line="276" w:lineRule="auto"/>
              <w:rPr>
                <w:lang w:val="el-GR"/>
              </w:rPr>
            </w:pPr>
            <w:r w:rsidRPr="007E31B4">
              <w:rPr>
                <w:lang w:val="el-GR"/>
              </w:rPr>
              <w:lastRenderedPageBreak/>
              <w:t xml:space="preserve">Πίνακα των </w:t>
            </w:r>
            <w:r w:rsidRPr="007E31B4">
              <w:rPr>
                <w:b/>
                <w:lang w:val="el-GR"/>
              </w:rPr>
              <w:t>στελεχών των Υπεργολάβων</w:t>
            </w:r>
            <w:r w:rsidRPr="007E31B4">
              <w:rPr>
                <w:lang w:val="el-GR"/>
              </w:rPr>
              <w:t xml:space="preserve"> </w:t>
            </w:r>
            <w:r w:rsidRPr="007E31B4">
              <w:rPr>
                <w:b/>
                <w:lang w:val="el-GR"/>
              </w:rPr>
              <w:t>του Οικονομικού Φορέα</w:t>
            </w:r>
            <w:r w:rsidRPr="007E31B4">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096E40" w14:paraId="5E6E45AC" w14:textId="77777777" w:rsidTr="009C5EA6">
              <w:trPr>
                <w:trHeight w:val="788"/>
              </w:trPr>
              <w:tc>
                <w:tcPr>
                  <w:tcW w:w="262" w:type="pct"/>
                  <w:shd w:val="clear" w:color="auto" w:fill="E0E0E0"/>
                  <w:vAlign w:val="center"/>
                </w:tcPr>
                <w:p w14:paraId="4AD18774" w14:textId="77777777" w:rsidR="00135A3A" w:rsidRPr="007E31B4" w:rsidRDefault="00135A3A" w:rsidP="00135A3A">
                  <w:pPr>
                    <w:spacing w:line="276" w:lineRule="auto"/>
                    <w:rPr>
                      <w:lang w:val="el-GR"/>
                    </w:rPr>
                  </w:pPr>
                  <w:r w:rsidRPr="007E31B4">
                    <w:rPr>
                      <w:lang w:val="el-GR"/>
                    </w:rPr>
                    <w:t>Α/Α</w:t>
                  </w:r>
                </w:p>
              </w:tc>
              <w:tc>
                <w:tcPr>
                  <w:tcW w:w="1146" w:type="pct"/>
                  <w:shd w:val="clear" w:color="auto" w:fill="E0E0E0"/>
                  <w:vAlign w:val="center"/>
                </w:tcPr>
                <w:p w14:paraId="63463B97" w14:textId="77777777" w:rsidR="00135A3A" w:rsidRPr="007E31B4" w:rsidRDefault="00135A3A" w:rsidP="00135A3A">
                  <w:pPr>
                    <w:spacing w:line="276" w:lineRule="auto"/>
                    <w:jc w:val="left"/>
                    <w:rPr>
                      <w:lang w:val="el-GR"/>
                    </w:rPr>
                  </w:pPr>
                  <w:r w:rsidRPr="007E31B4">
                    <w:rPr>
                      <w:lang w:val="el-GR"/>
                    </w:rPr>
                    <w:t>Επωνυμία Εταιρείας Υπεργολάβου</w:t>
                  </w:r>
                </w:p>
              </w:tc>
              <w:tc>
                <w:tcPr>
                  <w:tcW w:w="1146" w:type="pct"/>
                  <w:shd w:val="clear" w:color="auto" w:fill="E0E0E0"/>
                  <w:vAlign w:val="center"/>
                </w:tcPr>
                <w:p w14:paraId="1868F084" w14:textId="77777777" w:rsidR="00135A3A" w:rsidRPr="007E31B4" w:rsidRDefault="00135A3A" w:rsidP="00135A3A">
                  <w:pPr>
                    <w:spacing w:line="276" w:lineRule="auto"/>
                    <w:jc w:val="left"/>
                    <w:rPr>
                      <w:lang w:val="el-GR"/>
                    </w:rPr>
                  </w:pPr>
                  <w:r w:rsidRPr="007E31B4">
                    <w:rPr>
                      <w:lang w:val="el-GR"/>
                    </w:rPr>
                    <w:t>Ονοματεπώνυμο Μέλους Ομάδας Έργου</w:t>
                  </w:r>
                </w:p>
              </w:tc>
              <w:tc>
                <w:tcPr>
                  <w:tcW w:w="1146" w:type="pct"/>
                  <w:shd w:val="clear" w:color="auto" w:fill="E0E0E0"/>
                  <w:vAlign w:val="center"/>
                </w:tcPr>
                <w:p w14:paraId="0CDFB792" w14:textId="77777777" w:rsidR="00135A3A" w:rsidRPr="007E31B4" w:rsidRDefault="00135A3A" w:rsidP="00135A3A">
                  <w:pPr>
                    <w:spacing w:line="276" w:lineRule="auto"/>
                    <w:jc w:val="left"/>
                    <w:rPr>
                      <w:lang w:val="el-GR"/>
                    </w:rPr>
                  </w:pPr>
                  <w:r w:rsidRPr="007E31B4">
                    <w:rPr>
                      <w:lang w:val="el-GR"/>
                    </w:rPr>
                    <w:t>Θέση στην Ομάδα Έργου</w:t>
                  </w:r>
                </w:p>
              </w:tc>
              <w:tc>
                <w:tcPr>
                  <w:tcW w:w="709" w:type="pct"/>
                  <w:shd w:val="clear" w:color="auto" w:fill="E0E0E0"/>
                  <w:vAlign w:val="center"/>
                </w:tcPr>
                <w:p w14:paraId="7D9217AE" w14:textId="77777777" w:rsidR="00135A3A" w:rsidRPr="007E31B4" w:rsidRDefault="00135A3A" w:rsidP="00135A3A">
                  <w:pPr>
                    <w:spacing w:line="276" w:lineRule="auto"/>
                    <w:jc w:val="left"/>
                    <w:rPr>
                      <w:lang w:val="el-GR"/>
                    </w:rPr>
                  </w:pPr>
                  <w:r w:rsidRPr="007E31B4">
                    <w:rPr>
                      <w:lang w:val="el-GR"/>
                    </w:rPr>
                    <w:t>Ανθρωπομήνες</w:t>
                  </w:r>
                </w:p>
              </w:tc>
              <w:tc>
                <w:tcPr>
                  <w:tcW w:w="590" w:type="pct"/>
                  <w:shd w:val="clear" w:color="auto" w:fill="C0C0C0"/>
                </w:tcPr>
                <w:p w14:paraId="68A35E87" w14:textId="77777777" w:rsidR="00135A3A" w:rsidRPr="007E31B4" w:rsidRDefault="00135A3A" w:rsidP="00135A3A">
                  <w:pPr>
                    <w:spacing w:line="276" w:lineRule="auto"/>
                    <w:jc w:val="left"/>
                    <w:rPr>
                      <w:lang w:val="el-GR"/>
                    </w:rPr>
                  </w:pPr>
                  <w:r w:rsidRPr="007E31B4">
                    <w:rPr>
                      <w:lang w:val="el-GR"/>
                    </w:rPr>
                    <w:t>Ποσοστό συμμετοχής* (%)</w:t>
                  </w:r>
                </w:p>
              </w:tc>
            </w:tr>
            <w:tr w:rsidR="00135A3A" w:rsidRPr="00096E40" w14:paraId="78F804DE" w14:textId="77777777" w:rsidTr="009C5EA6">
              <w:trPr>
                <w:trHeight w:val="380"/>
              </w:trPr>
              <w:tc>
                <w:tcPr>
                  <w:tcW w:w="262" w:type="pct"/>
                  <w:vAlign w:val="center"/>
                </w:tcPr>
                <w:p w14:paraId="4773AF26" w14:textId="77777777" w:rsidR="00135A3A" w:rsidRPr="007E31B4" w:rsidRDefault="00135A3A" w:rsidP="00135A3A">
                  <w:pPr>
                    <w:spacing w:line="276" w:lineRule="auto"/>
                    <w:rPr>
                      <w:lang w:val="el-GR"/>
                    </w:rPr>
                  </w:pPr>
                </w:p>
              </w:tc>
              <w:tc>
                <w:tcPr>
                  <w:tcW w:w="1146" w:type="pct"/>
                  <w:vAlign w:val="center"/>
                </w:tcPr>
                <w:p w14:paraId="3C133293" w14:textId="77777777" w:rsidR="00135A3A" w:rsidRPr="007E31B4" w:rsidRDefault="00135A3A" w:rsidP="00135A3A">
                  <w:pPr>
                    <w:spacing w:line="276" w:lineRule="auto"/>
                    <w:rPr>
                      <w:lang w:val="el-GR"/>
                    </w:rPr>
                  </w:pPr>
                </w:p>
              </w:tc>
              <w:tc>
                <w:tcPr>
                  <w:tcW w:w="1146" w:type="pct"/>
                  <w:vAlign w:val="center"/>
                </w:tcPr>
                <w:p w14:paraId="47880F36" w14:textId="77777777" w:rsidR="00135A3A" w:rsidRPr="007E31B4" w:rsidRDefault="00135A3A" w:rsidP="00135A3A">
                  <w:pPr>
                    <w:spacing w:line="276" w:lineRule="auto"/>
                    <w:rPr>
                      <w:lang w:val="el-GR"/>
                    </w:rPr>
                  </w:pPr>
                </w:p>
              </w:tc>
              <w:tc>
                <w:tcPr>
                  <w:tcW w:w="1146" w:type="pct"/>
                  <w:vAlign w:val="center"/>
                </w:tcPr>
                <w:p w14:paraId="49BC7457" w14:textId="77777777" w:rsidR="00135A3A" w:rsidRPr="007E31B4" w:rsidRDefault="00135A3A" w:rsidP="00135A3A">
                  <w:pPr>
                    <w:spacing w:line="276" w:lineRule="auto"/>
                    <w:rPr>
                      <w:lang w:val="el-GR"/>
                    </w:rPr>
                  </w:pPr>
                </w:p>
              </w:tc>
              <w:tc>
                <w:tcPr>
                  <w:tcW w:w="709" w:type="pct"/>
                  <w:vAlign w:val="center"/>
                </w:tcPr>
                <w:p w14:paraId="5DC812C2" w14:textId="77777777" w:rsidR="00135A3A" w:rsidRPr="007E31B4" w:rsidRDefault="00135A3A" w:rsidP="00135A3A">
                  <w:pPr>
                    <w:spacing w:line="276" w:lineRule="auto"/>
                    <w:rPr>
                      <w:lang w:val="el-GR"/>
                    </w:rPr>
                  </w:pPr>
                </w:p>
              </w:tc>
              <w:tc>
                <w:tcPr>
                  <w:tcW w:w="590" w:type="pct"/>
                  <w:shd w:val="clear" w:color="auto" w:fill="C0C0C0"/>
                </w:tcPr>
                <w:p w14:paraId="5F847E8E" w14:textId="77777777" w:rsidR="00135A3A" w:rsidRPr="007E31B4" w:rsidRDefault="00135A3A" w:rsidP="00135A3A">
                  <w:pPr>
                    <w:spacing w:line="276" w:lineRule="auto"/>
                    <w:rPr>
                      <w:lang w:val="el-GR"/>
                    </w:rPr>
                  </w:pPr>
                </w:p>
              </w:tc>
            </w:tr>
            <w:tr w:rsidR="00135A3A" w:rsidRPr="00096E40" w14:paraId="7C40266F" w14:textId="77777777" w:rsidTr="009C5EA6">
              <w:trPr>
                <w:trHeight w:val="394"/>
              </w:trPr>
              <w:tc>
                <w:tcPr>
                  <w:tcW w:w="262" w:type="pct"/>
                  <w:vAlign w:val="center"/>
                </w:tcPr>
                <w:p w14:paraId="5DDFBF71" w14:textId="77777777" w:rsidR="00135A3A" w:rsidRPr="007E31B4" w:rsidRDefault="00135A3A" w:rsidP="00135A3A">
                  <w:pPr>
                    <w:spacing w:line="276" w:lineRule="auto"/>
                    <w:rPr>
                      <w:lang w:val="el-GR"/>
                    </w:rPr>
                  </w:pPr>
                </w:p>
              </w:tc>
              <w:tc>
                <w:tcPr>
                  <w:tcW w:w="1146" w:type="pct"/>
                  <w:vAlign w:val="center"/>
                </w:tcPr>
                <w:p w14:paraId="6BC0498F" w14:textId="77777777" w:rsidR="00135A3A" w:rsidRPr="007E31B4" w:rsidRDefault="00135A3A" w:rsidP="00135A3A">
                  <w:pPr>
                    <w:spacing w:line="276" w:lineRule="auto"/>
                    <w:rPr>
                      <w:lang w:val="el-GR"/>
                    </w:rPr>
                  </w:pPr>
                </w:p>
              </w:tc>
              <w:tc>
                <w:tcPr>
                  <w:tcW w:w="1146" w:type="pct"/>
                  <w:vAlign w:val="center"/>
                </w:tcPr>
                <w:p w14:paraId="4AD2E849" w14:textId="77777777" w:rsidR="00135A3A" w:rsidRPr="007E31B4" w:rsidRDefault="00135A3A" w:rsidP="00135A3A">
                  <w:pPr>
                    <w:spacing w:line="276" w:lineRule="auto"/>
                    <w:rPr>
                      <w:lang w:val="el-GR"/>
                    </w:rPr>
                  </w:pPr>
                </w:p>
              </w:tc>
              <w:tc>
                <w:tcPr>
                  <w:tcW w:w="1146" w:type="pct"/>
                  <w:vAlign w:val="center"/>
                </w:tcPr>
                <w:p w14:paraId="182623BF" w14:textId="77777777" w:rsidR="00135A3A" w:rsidRPr="007E31B4" w:rsidRDefault="00135A3A" w:rsidP="00135A3A">
                  <w:pPr>
                    <w:spacing w:line="276" w:lineRule="auto"/>
                    <w:rPr>
                      <w:lang w:val="el-GR"/>
                    </w:rPr>
                  </w:pPr>
                </w:p>
              </w:tc>
              <w:tc>
                <w:tcPr>
                  <w:tcW w:w="709" w:type="pct"/>
                  <w:vAlign w:val="center"/>
                </w:tcPr>
                <w:p w14:paraId="0A360718" w14:textId="77777777" w:rsidR="00135A3A" w:rsidRPr="007E31B4" w:rsidRDefault="00135A3A" w:rsidP="00135A3A">
                  <w:pPr>
                    <w:spacing w:line="276" w:lineRule="auto"/>
                    <w:rPr>
                      <w:lang w:val="el-GR"/>
                    </w:rPr>
                  </w:pPr>
                </w:p>
              </w:tc>
              <w:tc>
                <w:tcPr>
                  <w:tcW w:w="590" w:type="pct"/>
                  <w:shd w:val="clear" w:color="auto" w:fill="C0C0C0"/>
                </w:tcPr>
                <w:p w14:paraId="55BAD9BE" w14:textId="77777777" w:rsidR="00135A3A" w:rsidRPr="007E31B4" w:rsidRDefault="00135A3A" w:rsidP="00135A3A">
                  <w:pPr>
                    <w:spacing w:line="276" w:lineRule="auto"/>
                    <w:rPr>
                      <w:lang w:val="el-GR"/>
                    </w:rPr>
                  </w:pPr>
                </w:p>
              </w:tc>
            </w:tr>
            <w:tr w:rsidR="00135A3A" w:rsidRPr="00096E40" w14:paraId="613D12E7" w14:textId="77777777" w:rsidTr="009C5EA6">
              <w:trPr>
                <w:trHeight w:val="394"/>
              </w:trPr>
              <w:tc>
                <w:tcPr>
                  <w:tcW w:w="262" w:type="pct"/>
                  <w:vAlign w:val="center"/>
                </w:tcPr>
                <w:p w14:paraId="440F7D6A" w14:textId="77777777" w:rsidR="00135A3A" w:rsidRPr="007E31B4" w:rsidRDefault="00135A3A" w:rsidP="00135A3A">
                  <w:pPr>
                    <w:spacing w:line="276" w:lineRule="auto"/>
                    <w:rPr>
                      <w:lang w:val="el-GR"/>
                    </w:rPr>
                  </w:pPr>
                </w:p>
              </w:tc>
              <w:tc>
                <w:tcPr>
                  <w:tcW w:w="1146" w:type="pct"/>
                  <w:vAlign w:val="center"/>
                </w:tcPr>
                <w:p w14:paraId="214B268C" w14:textId="77777777" w:rsidR="00135A3A" w:rsidRPr="007E31B4" w:rsidRDefault="00135A3A" w:rsidP="00135A3A">
                  <w:pPr>
                    <w:spacing w:line="276" w:lineRule="auto"/>
                    <w:rPr>
                      <w:lang w:val="el-GR"/>
                    </w:rPr>
                  </w:pPr>
                </w:p>
              </w:tc>
              <w:tc>
                <w:tcPr>
                  <w:tcW w:w="1146" w:type="pct"/>
                  <w:vAlign w:val="center"/>
                </w:tcPr>
                <w:p w14:paraId="5B1296EF" w14:textId="77777777" w:rsidR="00135A3A" w:rsidRPr="007E31B4" w:rsidRDefault="00135A3A" w:rsidP="00135A3A">
                  <w:pPr>
                    <w:spacing w:line="276" w:lineRule="auto"/>
                    <w:rPr>
                      <w:lang w:val="el-GR"/>
                    </w:rPr>
                  </w:pPr>
                </w:p>
              </w:tc>
              <w:tc>
                <w:tcPr>
                  <w:tcW w:w="1146" w:type="pct"/>
                  <w:vAlign w:val="center"/>
                </w:tcPr>
                <w:p w14:paraId="73353300" w14:textId="77777777" w:rsidR="00135A3A" w:rsidRPr="007E31B4" w:rsidRDefault="00135A3A" w:rsidP="00135A3A">
                  <w:pPr>
                    <w:spacing w:line="276" w:lineRule="auto"/>
                    <w:rPr>
                      <w:lang w:val="el-GR"/>
                    </w:rPr>
                  </w:pPr>
                </w:p>
              </w:tc>
              <w:tc>
                <w:tcPr>
                  <w:tcW w:w="709" w:type="pct"/>
                  <w:vAlign w:val="center"/>
                </w:tcPr>
                <w:p w14:paraId="5AF28195" w14:textId="77777777" w:rsidR="00135A3A" w:rsidRPr="007E31B4" w:rsidRDefault="00135A3A" w:rsidP="00135A3A">
                  <w:pPr>
                    <w:spacing w:line="276" w:lineRule="auto"/>
                    <w:rPr>
                      <w:lang w:val="el-GR"/>
                    </w:rPr>
                  </w:pPr>
                </w:p>
              </w:tc>
              <w:tc>
                <w:tcPr>
                  <w:tcW w:w="590" w:type="pct"/>
                  <w:shd w:val="clear" w:color="auto" w:fill="C0C0C0"/>
                </w:tcPr>
                <w:p w14:paraId="24621144" w14:textId="77777777" w:rsidR="00135A3A" w:rsidRPr="007E31B4" w:rsidRDefault="00135A3A" w:rsidP="00135A3A">
                  <w:pPr>
                    <w:spacing w:line="276" w:lineRule="auto"/>
                    <w:rPr>
                      <w:lang w:val="el-GR"/>
                    </w:rPr>
                  </w:pPr>
                </w:p>
              </w:tc>
            </w:tr>
            <w:tr w:rsidR="00135A3A" w:rsidRPr="00096E40"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7E31B4" w:rsidRDefault="00135A3A" w:rsidP="00135A3A">
                  <w:pPr>
                    <w:spacing w:line="276" w:lineRule="auto"/>
                    <w:rPr>
                      <w:b/>
                      <w:lang w:val="el-GR"/>
                    </w:rPr>
                  </w:pPr>
                  <w:r w:rsidRPr="007E31B4">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7E31B4"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7E31B4" w:rsidRDefault="00135A3A" w:rsidP="00135A3A">
                  <w:pPr>
                    <w:spacing w:line="276" w:lineRule="auto"/>
                    <w:rPr>
                      <w:lang w:val="el-GR"/>
                    </w:rPr>
                  </w:pPr>
                </w:p>
              </w:tc>
            </w:tr>
          </w:tbl>
          <w:p w14:paraId="17F6A771" w14:textId="77777777" w:rsidR="00135A3A" w:rsidRPr="007E31B4" w:rsidRDefault="00135A3A" w:rsidP="00135A3A">
            <w:pPr>
              <w:autoSpaceDE w:val="0"/>
              <w:autoSpaceDN w:val="0"/>
              <w:adjustRightInd w:val="0"/>
              <w:spacing w:after="70"/>
              <w:jc w:val="left"/>
              <w:rPr>
                <w:b/>
                <w:bCs/>
                <w:lang w:val="el-GR" w:eastAsia="el-GR"/>
              </w:rPr>
            </w:pPr>
          </w:p>
          <w:p w14:paraId="6C82594A" w14:textId="77777777" w:rsidR="00135A3A" w:rsidRPr="007E31B4" w:rsidRDefault="00135A3A" w:rsidP="00135A3A">
            <w:pPr>
              <w:spacing w:line="276" w:lineRule="auto"/>
              <w:rPr>
                <w:lang w:val="el-GR"/>
              </w:rPr>
            </w:pPr>
            <w:r w:rsidRPr="007E31B4">
              <w:rPr>
                <w:lang w:val="el-GR"/>
              </w:rPr>
              <w:t xml:space="preserve">Πίνακα των </w:t>
            </w:r>
            <w:r w:rsidRPr="007E31B4">
              <w:rPr>
                <w:b/>
                <w:lang w:val="el-GR"/>
              </w:rPr>
              <w:t xml:space="preserve">εξωτερικών συνεργατών του Οικονομικού Φορέα </w:t>
            </w:r>
            <w:r w:rsidRPr="007E31B4">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096E40" w14:paraId="01080584" w14:textId="77777777" w:rsidTr="009C5EA6">
              <w:trPr>
                <w:trHeight w:val="788"/>
              </w:trPr>
              <w:tc>
                <w:tcPr>
                  <w:tcW w:w="262" w:type="pct"/>
                  <w:shd w:val="clear" w:color="auto" w:fill="E0E0E0"/>
                  <w:vAlign w:val="center"/>
                </w:tcPr>
                <w:p w14:paraId="5FA85169" w14:textId="77777777" w:rsidR="00135A3A" w:rsidRPr="007E31B4" w:rsidRDefault="00135A3A" w:rsidP="00135A3A">
                  <w:pPr>
                    <w:spacing w:line="276" w:lineRule="auto"/>
                    <w:rPr>
                      <w:lang w:val="el-GR"/>
                    </w:rPr>
                  </w:pPr>
                  <w:r w:rsidRPr="007E31B4">
                    <w:rPr>
                      <w:lang w:val="el-GR"/>
                    </w:rPr>
                    <w:t>Α/Α</w:t>
                  </w:r>
                </w:p>
              </w:tc>
              <w:tc>
                <w:tcPr>
                  <w:tcW w:w="2261" w:type="pct"/>
                  <w:shd w:val="clear" w:color="auto" w:fill="E0E0E0"/>
                  <w:vAlign w:val="center"/>
                </w:tcPr>
                <w:p w14:paraId="574807C7" w14:textId="77777777" w:rsidR="00135A3A" w:rsidRPr="007E31B4" w:rsidRDefault="00135A3A" w:rsidP="00135A3A">
                  <w:pPr>
                    <w:spacing w:line="276" w:lineRule="auto"/>
                    <w:rPr>
                      <w:lang w:val="el-GR"/>
                    </w:rPr>
                  </w:pPr>
                  <w:r w:rsidRPr="007E31B4">
                    <w:rPr>
                      <w:lang w:val="el-GR"/>
                    </w:rPr>
                    <w:t>Ονοματεπώνυμο Μέλους Ομάδας Έργου</w:t>
                  </w:r>
                </w:p>
              </w:tc>
              <w:tc>
                <w:tcPr>
                  <w:tcW w:w="1128" w:type="pct"/>
                  <w:shd w:val="clear" w:color="auto" w:fill="E0E0E0"/>
                  <w:vAlign w:val="center"/>
                </w:tcPr>
                <w:p w14:paraId="015F46F2" w14:textId="77777777" w:rsidR="00135A3A" w:rsidRPr="007E31B4" w:rsidRDefault="00135A3A" w:rsidP="00135A3A">
                  <w:pPr>
                    <w:spacing w:line="276" w:lineRule="auto"/>
                    <w:rPr>
                      <w:lang w:val="el-GR"/>
                    </w:rPr>
                  </w:pPr>
                  <w:r w:rsidRPr="007E31B4">
                    <w:rPr>
                      <w:lang w:val="el-GR"/>
                    </w:rPr>
                    <w:t>Θέση στην Ομάδα Έργου</w:t>
                  </w:r>
                </w:p>
              </w:tc>
              <w:tc>
                <w:tcPr>
                  <w:tcW w:w="709" w:type="pct"/>
                  <w:shd w:val="clear" w:color="auto" w:fill="E0E0E0"/>
                  <w:vAlign w:val="center"/>
                </w:tcPr>
                <w:p w14:paraId="3F3169BC" w14:textId="77777777" w:rsidR="00135A3A" w:rsidRPr="007E31B4" w:rsidRDefault="00135A3A" w:rsidP="00135A3A">
                  <w:pPr>
                    <w:spacing w:line="276" w:lineRule="auto"/>
                    <w:rPr>
                      <w:lang w:val="el-GR"/>
                    </w:rPr>
                  </w:pPr>
                  <w:r w:rsidRPr="007E31B4">
                    <w:rPr>
                      <w:lang w:val="el-GR"/>
                    </w:rPr>
                    <w:t>Ανθρωπομήνες</w:t>
                  </w:r>
                </w:p>
              </w:tc>
              <w:tc>
                <w:tcPr>
                  <w:tcW w:w="639" w:type="pct"/>
                  <w:shd w:val="clear" w:color="auto" w:fill="C0C0C0"/>
                </w:tcPr>
                <w:p w14:paraId="65B23780" w14:textId="77777777" w:rsidR="00135A3A" w:rsidRPr="007E31B4" w:rsidRDefault="00135A3A" w:rsidP="00135A3A">
                  <w:pPr>
                    <w:spacing w:line="276" w:lineRule="auto"/>
                    <w:rPr>
                      <w:lang w:val="el-GR"/>
                    </w:rPr>
                  </w:pPr>
                  <w:r w:rsidRPr="007E31B4">
                    <w:rPr>
                      <w:lang w:val="el-GR"/>
                    </w:rPr>
                    <w:t>Ποσοστό συμμετοχής* (%)</w:t>
                  </w:r>
                </w:p>
              </w:tc>
            </w:tr>
            <w:tr w:rsidR="00135A3A" w:rsidRPr="00096E40" w14:paraId="3B441C4B" w14:textId="77777777" w:rsidTr="009C5EA6">
              <w:trPr>
                <w:trHeight w:val="394"/>
              </w:trPr>
              <w:tc>
                <w:tcPr>
                  <w:tcW w:w="262" w:type="pct"/>
                  <w:vAlign w:val="center"/>
                </w:tcPr>
                <w:p w14:paraId="2BC84E87" w14:textId="77777777" w:rsidR="00135A3A" w:rsidRPr="007E31B4" w:rsidRDefault="00135A3A" w:rsidP="00135A3A">
                  <w:pPr>
                    <w:spacing w:line="276" w:lineRule="auto"/>
                    <w:rPr>
                      <w:lang w:val="el-GR"/>
                    </w:rPr>
                  </w:pPr>
                </w:p>
              </w:tc>
              <w:tc>
                <w:tcPr>
                  <w:tcW w:w="2261" w:type="pct"/>
                  <w:vAlign w:val="center"/>
                </w:tcPr>
                <w:p w14:paraId="3E796603" w14:textId="77777777" w:rsidR="00135A3A" w:rsidRPr="007E31B4" w:rsidRDefault="00135A3A" w:rsidP="00135A3A">
                  <w:pPr>
                    <w:spacing w:line="276" w:lineRule="auto"/>
                    <w:rPr>
                      <w:lang w:val="el-GR"/>
                    </w:rPr>
                  </w:pPr>
                </w:p>
              </w:tc>
              <w:tc>
                <w:tcPr>
                  <w:tcW w:w="1128" w:type="pct"/>
                  <w:vAlign w:val="center"/>
                </w:tcPr>
                <w:p w14:paraId="524B65AE" w14:textId="77777777" w:rsidR="00135A3A" w:rsidRPr="007E31B4" w:rsidRDefault="00135A3A" w:rsidP="00135A3A">
                  <w:pPr>
                    <w:spacing w:line="276" w:lineRule="auto"/>
                    <w:rPr>
                      <w:lang w:val="el-GR"/>
                    </w:rPr>
                  </w:pPr>
                </w:p>
              </w:tc>
              <w:tc>
                <w:tcPr>
                  <w:tcW w:w="709" w:type="pct"/>
                  <w:vAlign w:val="center"/>
                </w:tcPr>
                <w:p w14:paraId="3188AB9D" w14:textId="77777777" w:rsidR="00135A3A" w:rsidRPr="007E31B4" w:rsidRDefault="00135A3A" w:rsidP="00135A3A">
                  <w:pPr>
                    <w:spacing w:line="276" w:lineRule="auto"/>
                    <w:rPr>
                      <w:lang w:val="el-GR"/>
                    </w:rPr>
                  </w:pPr>
                </w:p>
              </w:tc>
              <w:tc>
                <w:tcPr>
                  <w:tcW w:w="639" w:type="pct"/>
                  <w:shd w:val="clear" w:color="auto" w:fill="C0C0C0"/>
                </w:tcPr>
                <w:p w14:paraId="632C72FC" w14:textId="77777777" w:rsidR="00135A3A" w:rsidRPr="007E31B4" w:rsidRDefault="00135A3A" w:rsidP="00135A3A">
                  <w:pPr>
                    <w:spacing w:line="276" w:lineRule="auto"/>
                    <w:rPr>
                      <w:lang w:val="el-GR"/>
                    </w:rPr>
                  </w:pPr>
                </w:p>
              </w:tc>
            </w:tr>
            <w:tr w:rsidR="00135A3A" w:rsidRPr="00096E40" w14:paraId="198A5BC1" w14:textId="77777777" w:rsidTr="009C5EA6">
              <w:trPr>
                <w:trHeight w:val="394"/>
              </w:trPr>
              <w:tc>
                <w:tcPr>
                  <w:tcW w:w="262" w:type="pct"/>
                  <w:vAlign w:val="center"/>
                </w:tcPr>
                <w:p w14:paraId="3EFE2E8E" w14:textId="77777777" w:rsidR="00135A3A" w:rsidRPr="007E31B4" w:rsidRDefault="00135A3A" w:rsidP="00135A3A">
                  <w:pPr>
                    <w:spacing w:line="276" w:lineRule="auto"/>
                    <w:rPr>
                      <w:lang w:val="el-GR"/>
                    </w:rPr>
                  </w:pPr>
                </w:p>
              </w:tc>
              <w:tc>
                <w:tcPr>
                  <w:tcW w:w="2261" w:type="pct"/>
                  <w:vAlign w:val="center"/>
                </w:tcPr>
                <w:p w14:paraId="384CD81A" w14:textId="77777777" w:rsidR="00135A3A" w:rsidRPr="007E31B4" w:rsidRDefault="00135A3A" w:rsidP="00135A3A">
                  <w:pPr>
                    <w:spacing w:line="276" w:lineRule="auto"/>
                    <w:rPr>
                      <w:lang w:val="el-GR"/>
                    </w:rPr>
                  </w:pPr>
                </w:p>
              </w:tc>
              <w:tc>
                <w:tcPr>
                  <w:tcW w:w="1128" w:type="pct"/>
                  <w:vAlign w:val="center"/>
                </w:tcPr>
                <w:p w14:paraId="770B211A" w14:textId="77777777" w:rsidR="00135A3A" w:rsidRPr="007E31B4" w:rsidRDefault="00135A3A" w:rsidP="00135A3A">
                  <w:pPr>
                    <w:spacing w:line="276" w:lineRule="auto"/>
                    <w:rPr>
                      <w:lang w:val="el-GR"/>
                    </w:rPr>
                  </w:pPr>
                </w:p>
              </w:tc>
              <w:tc>
                <w:tcPr>
                  <w:tcW w:w="709" w:type="pct"/>
                  <w:vAlign w:val="center"/>
                </w:tcPr>
                <w:p w14:paraId="0101E37A" w14:textId="77777777" w:rsidR="00135A3A" w:rsidRPr="007E31B4" w:rsidRDefault="00135A3A" w:rsidP="00135A3A">
                  <w:pPr>
                    <w:spacing w:line="276" w:lineRule="auto"/>
                    <w:rPr>
                      <w:lang w:val="el-GR"/>
                    </w:rPr>
                  </w:pPr>
                </w:p>
              </w:tc>
              <w:tc>
                <w:tcPr>
                  <w:tcW w:w="639" w:type="pct"/>
                  <w:shd w:val="clear" w:color="auto" w:fill="C0C0C0"/>
                </w:tcPr>
                <w:p w14:paraId="40806AB4" w14:textId="77777777" w:rsidR="00135A3A" w:rsidRPr="007E31B4" w:rsidRDefault="00135A3A" w:rsidP="00135A3A">
                  <w:pPr>
                    <w:spacing w:line="276" w:lineRule="auto"/>
                    <w:rPr>
                      <w:lang w:val="el-GR"/>
                    </w:rPr>
                  </w:pPr>
                </w:p>
              </w:tc>
            </w:tr>
            <w:tr w:rsidR="00135A3A" w:rsidRPr="00096E40" w14:paraId="77B3E555" w14:textId="77777777" w:rsidTr="009C5EA6">
              <w:trPr>
                <w:trHeight w:val="394"/>
              </w:trPr>
              <w:tc>
                <w:tcPr>
                  <w:tcW w:w="262" w:type="pct"/>
                  <w:vAlign w:val="center"/>
                </w:tcPr>
                <w:p w14:paraId="6BEEAA51" w14:textId="77777777" w:rsidR="00135A3A" w:rsidRPr="007E31B4" w:rsidRDefault="00135A3A" w:rsidP="00135A3A">
                  <w:pPr>
                    <w:spacing w:line="276" w:lineRule="auto"/>
                    <w:rPr>
                      <w:lang w:val="el-GR"/>
                    </w:rPr>
                  </w:pPr>
                </w:p>
              </w:tc>
              <w:tc>
                <w:tcPr>
                  <w:tcW w:w="2261" w:type="pct"/>
                  <w:vAlign w:val="center"/>
                </w:tcPr>
                <w:p w14:paraId="3E08CFE6" w14:textId="77777777" w:rsidR="00135A3A" w:rsidRPr="007E31B4" w:rsidRDefault="00135A3A" w:rsidP="00135A3A">
                  <w:pPr>
                    <w:spacing w:line="276" w:lineRule="auto"/>
                    <w:rPr>
                      <w:lang w:val="el-GR"/>
                    </w:rPr>
                  </w:pPr>
                </w:p>
              </w:tc>
              <w:tc>
                <w:tcPr>
                  <w:tcW w:w="1128" w:type="pct"/>
                  <w:vAlign w:val="center"/>
                </w:tcPr>
                <w:p w14:paraId="731C88BD" w14:textId="77777777" w:rsidR="00135A3A" w:rsidRPr="007E31B4" w:rsidRDefault="00135A3A" w:rsidP="00135A3A">
                  <w:pPr>
                    <w:spacing w:line="276" w:lineRule="auto"/>
                    <w:rPr>
                      <w:lang w:val="el-GR"/>
                    </w:rPr>
                  </w:pPr>
                </w:p>
              </w:tc>
              <w:tc>
                <w:tcPr>
                  <w:tcW w:w="709" w:type="pct"/>
                  <w:vAlign w:val="center"/>
                </w:tcPr>
                <w:p w14:paraId="28B6A0DD" w14:textId="77777777" w:rsidR="00135A3A" w:rsidRPr="007E31B4" w:rsidRDefault="00135A3A" w:rsidP="00135A3A">
                  <w:pPr>
                    <w:spacing w:line="276" w:lineRule="auto"/>
                    <w:rPr>
                      <w:lang w:val="el-GR"/>
                    </w:rPr>
                  </w:pPr>
                </w:p>
              </w:tc>
              <w:tc>
                <w:tcPr>
                  <w:tcW w:w="639" w:type="pct"/>
                  <w:shd w:val="clear" w:color="auto" w:fill="C0C0C0"/>
                </w:tcPr>
                <w:p w14:paraId="01460ED6" w14:textId="77777777" w:rsidR="00135A3A" w:rsidRPr="007E31B4" w:rsidRDefault="00135A3A" w:rsidP="00135A3A">
                  <w:pPr>
                    <w:spacing w:line="276" w:lineRule="auto"/>
                    <w:rPr>
                      <w:lang w:val="el-GR"/>
                    </w:rPr>
                  </w:pPr>
                </w:p>
              </w:tc>
            </w:tr>
            <w:tr w:rsidR="00135A3A" w:rsidRPr="00096E40" w14:paraId="3DD17F49" w14:textId="77777777" w:rsidTr="009C5EA6">
              <w:trPr>
                <w:trHeight w:val="380"/>
              </w:trPr>
              <w:tc>
                <w:tcPr>
                  <w:tcW w:w="3653" w:type="pct"/>
                  <w:gridSpan w:val="3"/>
                  <w:shd w:val="clear" w:color="auto" w:fill="C0C0C0"/>
                  <w:vAlign w:val="center"/>
                </w:tcPr>
                <w:p w14:paraId="4B71D38F" w14:textId="77777777" w:rsidR="00135A3A" w:rsidRPr="007E31B4" w:rsidRDefault="00135A3A" w:rsidP="00135A3A">
                  <w:pPr>
                    <w:spacing w:line="276" w:lineRule="auto"/>
                    <w:rPr>
                      <w:lang w:val="el-GR"/>
                    </w:rPr>
                  </w:pPr>
                  <w:r w:rsidRPr="007E31B4">
                    <w:rPr>
                      <w:b/>
                      <w:lang w:val="el-GR"/>
                    </w:rPr>
                    <w:t>ΜΕΡΙΚΟ ΣΥΝΟΛΟ (3)</w:t>
                  </w:r>
                </w:p>
              </w:tc>
              <w:tc>
                <w:tcPr>
                  <w:tcW w:w="709" w:type="pct"/>
                  <w:shd w:val="clear" w:color="auto" w:fill="C0C0C0"/>
                  <w:vAlign w:val="center"/>
                </w:tcPr>
                <w:p w14:paraId="68CDE6B2" w14:textId="77777777" w:rsidR="00135A3A" w:rsidRPr="007E31B4" w:rsidRDefault="00135A3A" w:rsidP="00135A3A">
                  <w:pPr>
                    <w:spacing w:line="276" w:lineRule="auto"/>
                    <w:rPr>
                      <w:lang w:val="el-GR"/>
                    </w:rPr>
                  </w:pPr>
                </w:p>
              </w:tc>
              <w:tc>
                <w:tcPr>
                  <w:tcW w:w="639" w:type="pct"/>
                  <w:shd w:val="clear" w:color="auto" w:fill="C0C0C0"/>
                </w:tcPr>
                <w:p w14:paraId="3E181B06" w14:textId="77777777" w:rsidR="00135A3A" w:rsidRPr="007E31B4" w:rsidRDefault="00135A3A" w:rsidP="00135A3A">
                  <w:pPr>
                    <w:spacing w:line="276" w:lineRule="auto"/>
                    <w:rPr>
                      <w:lang w:val="el-GR"/>
                    </w:rPr>
                  </w:pPr>
                </w:p>
              </w:tc>
            </w:tr>
          </w:tbl>
          <w:p w14:paraId="290CDFA6" w14:textId="27A9BDFB" w:rsidR="00135A3A" w:rsidRPr="007E31B4" w:rsidRDefault="00135A3A" w:rsidP="00135A3A">
            <w:pPr>
              <w:spacing w:line="276" w:lineRule="auto"/>
              <w:rPr>
                <w:lang w:val="el-GR"/>
              </w:rPr>
            </w:pPr>
            <w:r w:rsidRPr="007E31B4">
              <w:rPr>
                <w:lang w:val="el-GR"/>
              </w:rPr>
              <w:t xml:space="preserve">*ως </w:t>
            </w:r>
            <w:r w:rsidRPr="007E31B4">
              <w:rPr>
                <w:b/>
                <w:lang w:val="el-GR"/>
              </w:rPr>
              <w:t>Ποσοστό Συμμετοχής</w:t>
            </w:r>
            <w:r w:rsidRPr="007E31B4">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sidRPr="007E31B4">
              <w:rPr>
                <w:lang w:val="el-GR"/>
              </w:rPr>
              <w:t xml:space="preserve"> </w:t>
            </w:r>
            <w:r w:rsidRPr="007E31B4">
              <w:rPr>
                <w:lang w:val="el-GR"/>
              </w:rPr>
              <w:t>2,</w:t>
            </w:r>
            <w:r w:rsidR="00276013" w:rsidRPr="007E31B4">
              <w:rPr>
                <w:lang w:val="el-GR"/>
              </w:rPr>
              <w:t xml:space="preserve"> </w:t>
            </w:r>
            <w:r w:rsidRPr="007E31B4">
              <w:rPr>
                <w:lang w:val="el-GR"/>
              </w:rPr>
              <w:t>3)</w:t>
            </w:r>
            <w:r w:rsidR="00276013" w:rsidRPr="007E31B4">
              <w:rPr>
                <w:lang w:val="el-GR"/>
              </w:rPr>
              <w:t>.</w:t>
            </w:r>
          </w:p>
          <w:p w14:paraId="7D4CA4BC" w14:textId="77777777" w:rsidR="00135A3A" w:rsidRPr="007E31B4" w:rsidRDefault="00135A3A" w:rsidP="00135A3A">
            <w:pPr>
              <w:autoSpaceDE w:val="0"/>
              <w:autoSpaceDN w:val="0"/>
              <w:adjustRightInd w:val="0"/>
              <w:spacing w:after="70"/>
              <w:rPr>
                <w:lang w:val="el-GR"/>
              </w:rPr>
            </w:pPr>
            <w:r w:rsidRPr="007E31B4">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73044C02" w:rsidR="00A825D8" w:rsidRPr="007E31B4" w:rsidRDefault="00A825D8" w:rsidP="00135A3A">
            <w:pPr>
              <w:autoSpaceDE w:val="0"/>
              <w:autoSpaceDN w:val="0"/>
              <w:adjustRightInd w:val="0"/>
              <w:spacing w:after="70"/>
              <w:rPr>
                <w:b/>
                <w:bCs/>
                <w:lang w:val="el-GR" w:eastAsia="el-GR"/>
              </w:rPr>
            </w:pPr>
            <w:r w:rsidRPr="007E31B4">
              <w:rPr>
                <w:lang w:val="el-GR"/>
              </w:rPr>
              <w:t xml:space="preserve">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w:t>
            </w:r>
            <w:r w:rsidR="006A133C" w:rsidRPr="007E31B4">
              <w:rPr>
                <w:lang w:val="el-GR"/>
              </w:rPr>
              <w:t xml:space="preserve">και σύμφωνα με την παρ. 2.2.6.2 θεωρούνται ίδιοι πόροι του οικονομικού φορέα, </w:t>
            </w:r>
            <w:r w:rsidRPr="007E31B4">
              <w:rPr>
                <w:lang w:val="el-GR"/>
              </w:rPr>
              <w:t xml:space="preserve">θα πρέπει να προσκομιστούν οι συμβάσεις </w:t>
            </w:r>
            <w:r w:rsidR="004E05E3" w:rsidRPr="007E31B4">
              <w:rPr>
                <w:lang w:val="el-GR"/>
              </w:rPr>
              <w:t>ανεξάρτητων υπηρεσιών κατά την έννοια του άρθρου 39 παρ. 9 του Ν. 4387/2016 (Α 85)</w:t>
            </w:r>
            <w:r w:rsidRPr="007E31B4">
              <w:rPr>
                <w:lang w:val="el-GR"/>
              </w:rPr>
              <w:t>.</w:t>
            </w:r>
          </w:p>
        </w:tc>
      </w:tr>
      <w:tr w:rsidR="00135A3A" w:rsidRPr="007E31B4" w14:paraId="289E4315" w14:textId="77777777" w:rsidTr="009C5EA6">
        <w:tc>
          <w:tcPr>
            <w:tcW w:w="675" w:type="dxa"/>
          </w:tcPr>
          <w:p w14:paraId="54246971" w14:textId="77777777" w:rsidR="00135A3A" w:rsidRPr="007E31B4" w:rsidRDefault="00135A3A" w:rsidP="00135A3A">
            <w:r w:rsidRPr="007E31B4">
              <w:rPr>
                <w:lang w:val="el-GR"/>
              </w:rPr>
              <w:lastRenderedPageBreak/>
              <w:t>4</w:t>
            </w:r>
            <w:r w:rsidRPr="007E31B4">
              <w:t>.2</w:t>
            </w:r>
          </w:p>
        </w:tc>
        <w:tc>
          <w:tcPr>
            <w:tcW w:w="9180" w:type="dxa"/>
          </w:tcPr>
          <w:p w14:paraId="13EDE606" w14:textId="3538E506" w:rsidR="00135A3A" w:rsidRPr="007E31B4" w:rsidRDefault="00135A3A" w:rsidP="003329FF">
            <w:pPr>
              <w:suppressAutoHyphens w:val="0"/>
              <w:autoSpaceDE w:val="0"/>
              <w:autoSpaceDN w:val="0"/>
              <w:adjustRightInd w:val="0"/>
              <w:spacing w:after="70"/>
              <w:jc w:val="left"/>
              <w:rPr>
                <w:lang w:val="el-GR" w:eastAsia="el-GR"/>
              </w:rPr>
            </w:pPr>
            <w:r w:rsidRPr="007E31B4">
              <w:rPr>
                <w:lang w:val="el-GR" w:eastAsia="el-GR"/>
              </w:rPr>
              <w:t>Βιογραφικά σημειώματα της Ομάδας Έργου (</w:t>
            </w:r>
            <w:r w:rsidRPr="007E31B4">
              <w:rPr>
                <w:lang w:val="el-GR"/>
              </w:rPr>
              <w:t>βάσει του υποδείγματος / βλ. «</w:t>
            </w:r>
            <w:r w:rsidRPr="007E31B4">
              <w:rPr>
                <w:lang w:val="el-GR"/>
              </w:rPr>
              <w:fldChar w:fldCharType="begin"/>
            </w:r>
            <w:r w:rsidRPr="007E31B4">
              <w:rPr>
                <w:lang w:val="el-GR"/>
              </w:rPr>
              <w:instrText xml:space="preserve"> REF _Ref496624509 \h  \* MERGEFORMAT </w:instrText>
            </w:r>
            <w:r w:rsidRPr="007E31B4">
              <w:rPr>
                <w:lang w:val="el-GR"/>
              </w:rPr>
            </w:r>
            <w:r w:rsidRPr="007E31B4">
              <w:rPr>
                <w:lang w:val="el-GR"/>
              </w:rPr>
              <w:fldChar w:fldCharType="separate"/>
            </w:r>
            <w:r w:rsidR="00096E40" w:rsidRPr="007E31B4">
              <w:rPr>
                <w:lang w:val="el-GR"/>
              </w:rPr>
              <w:t xml:space="preserve">ΠΑΡΑΡΤΗΜΑ </w:t>
            </w:r>
            <w:r w:rsidR="00096E40" w:rsidRPr="00096E40">
              <w:t>Ι</w:t>
            </w:r>
            <w:r w:rsidR="00096E40" w:rsidRPr="007E31B4">
              <w:t>V</w:t>
            </w:r>
            <w:r w:rsidR="00096E40" w:rsidRPr="007E31B4">
              <w:rPr>
                <w:lang w:val="el-GR"/>
              </w:rPr>
              <w:t xml:space="preserve"> – Υπόδειγμα Βιογραφικού Σημειώματος</w:t>
            </w:r>
            <w:r w:rsidRPr="007E31B4">
              <w:rPr>
                <w:lang w:val="el-GR"/>
              </w:rPr>
              <w:fldChar w:fldCharType="end"/>
            </w:r>
            <w:r w:rsidRPr="007E31B4">
              <w:rPr>
                <w:lang w:val="el-GR"/>
              </w:rPr>
              <w:t>»)</w:t>
            </w:r>
          </w:p>
        </w:tc>
      </w:tr>
    </w:tbl>
    <w:p w14:paraId="5A803A5E" w14:textId="77777777" w:rsidR="00814752" w:rsidRPr="007E31B4" w:rsidRDefault="00814752">
      <w:pPr>
        <w:rPr>
          <w:b/>
          <w:bCs/>
          <w:lang w:val="el-GR"/>
        </w:rPr>
      </w:pPr>
    </w:p>
    <w:p w14:paraId="044C1BC4" w14:textId="2009B5D3" w:rsidR="008338F0" w:rsidRPr="007E31B4" w:rsidRDefault="003355E7">
      <w:pPr>
        <w:rPr>
          <w:b/>
          <w:lang w:val="el-GR"/>
        </w:rPr>
      </w:pPr>
      <w:r w:rsidRPr="007E31B4">
        <w:rPr>
          <w:b/>
          <w:bCs/>
          <w:lang w:val="el-GR"/>
        </w:rPr>
        <w:t xml:space="preserve">Β.5. </w:t>
      </w:r>
      <w:r w:rsidRPr="007E31B4">
        <w:rPr>
          <w:b/>
          <w:lang w:val="el-GR"/>
        </w:rPr>
        <w:t xml:space="preserve">Για την απόδειξη της συμμόρφωσής τους με </w:t>
      </w:r>
      <w:r w:rsidRPr="007E31B4">
        <w:rPr>
          <w:b/>
          <w:color w:val="000000"/>
          <w:lang w:val="el-GR"/>
        </w:rPr>
        <w:t>πρότυπα διασφάλι</w:t>
      </w:r>
      <w:r w:rsidRPr="007E31B4">
        <w:rPr>
          <w:b/>
          <w:lang w:val="el-GR"/>
        </w:rPr>
        <w:t xml:space="preserve">σης ποιότητας και πρότυπα περιβαλλοντικής διαχείρισης της παραγράφου </w:t>
      </w:r>
      <w:r w:rsidR="006607CE" w:rsidRPr="007E31B4">
        <w:rPr>
          <w:b/>
          <w:lang w:val="el-GR"/>
        </w:rPr>
        <w:fldChar w:fldCharType="begin"/>
      </w:r>
      <w:r w:rsidR="006607CE" w:rsidRPr="007E31B4">
        <w:rPr>
          <w:b/>
          <w:lang w:val="el-GR"/>
        </w:rPr>
        <w:instrText xml:space="preserve"> REF _Ref496541651 \r \h </w:instrText>
      </w:r>
      <w:r w:rsidR="00DF02B0" w:rsidRPr="007E31B4">
        <w:rPr>
          <w:b/>
          <w:lang w:val="el-GR"/>
        </w:rPr>
        <w:instrText xml:space="preserve"> \* MERGEFORMAT </w:instrText>
      </w:r>
      <w:r w:rsidR="006607CE" w:rsidRPr="007E31B4">
        <w:rPr>
          <w:b/>
          <w:lang w:val="el-GR"/>
        </w:rPr>
      </w:r>
      <w:r w:rsidR="006607CE" w:rsidRPr="007E31B4">
        <w:rPr>
          <w:b/>
          <w:lang w:val="el-GR"/>
        </w:rPr>
        <w:fldChar w:fldCharType="separate"/>
      </w:r>
      <w:r w:rsidR="00096E40">
        <w:rPr>
          <w:b/>
          <w:lang w:val="el-GR"/>
        </w:rPr>
        <w:t>2.2.7</w:t>
      </w:r>
      <w:r w:rsidR="006607CE" w:rsidRPr="007E31B4">
        <w:rPr>
          <w:b/>
          <w:lang w:val="el-GR"/>
        </w:rPr>
        <w:fldChar w:fldCharType="end"/>
      </w:r>
      <w:r w:rsidR="00567443" w:rsidRPr="007E31B4">
        <w:rPr>
          <w:b/>
          <w:lang w:val="el-GR"/>
        </w:rPr>
        <w:t xml:space="preserve"> «Πρότυπα διασφάλισης ποιότητας και πρότυπα περιβαλλοντικής διαχείρισης», </w:t>
      </w:r>
      <w:r w:rsidRPr="007E31B4">
        <w:rPr>
          <w:b/>
          <w:lang w:val="el-GR"/>
        </w:rPr>
        <w:t xml:space="preserve">οι οικονομικοί φορείς προσκομίζουν </w:t>
      </w:r>
      <w:r w:rsidR="003822A5" w:rsidRPr="007E31B4">
        <w:rPr>
          <w:b/>
          <w:lang w:val="el-GR"/>
        </w:rPr>
        <w:t>τα αναφερόμενα στον κατωτέρω πίνακα</w:t>
      </w:r>
      <w:r w:rsidR="00814752" w:rsidRPr="007E31B4">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096E40" w14:paraId="15730022" w14:textId="77777777" w:rsidTr="009C5EA6">
        <w:trPr>
          <w:trHeight w:val="711"/>
        </w:trPr>
        <w:tc>
          <w:tcPr>
            <w:tcW w:w="675" w:type="dxa"/>
            <w:shd w:val="clear" w:color="auto" w:fill="D9D9D9"/>
          </w:tcPr>
          <w:p w14:paraId="76D1EC17" w14:textId="77777777" w:rsidR="00BD358F" w:rsidRPr="007E31B4" w:rsidRDefault="00C40FB9" w:rsidP="009C5EA6">
            <w:pPr>
              <w:rPr>
                <w:b/>
              </w:rPr>
            </w:pPr>
            <w:r w:rsidRPr="007E31B4">
              <w:rPr>
                <w:b/>
                <w:lang w:val="el-GR"/>
              </w:rPr>
              <w:lastRenderedPageBreak/>
              <w:t>5</w:t>
            </w:r>
            <w:r w:rsidR="00BD358F" w:rsidRPr="007E31B4">
              <w:rPr>
                <w:b/>
              </w:rPr>
              <w:t>.</w:t>
            </w:r>
          </w:p>
        </w:tc>
        <w:tc>
          <w:tcPr>
            <w:tcW w:w="9180" w:type="dxa"/>
            <w:shd w:val="clear" w:color="auto" w:fill="D9D9D9"/>
          </w:tcPr>
          <w:p w14:paraId="4E433260" w14:textId="77777777" w:rsidR="00181BA1" w:rsidRPr="007E31B4" w:rsidRDefault="00181BA1" w:rsidP="00181BA1">
            <w:pPr>
              <w:rPr>
                <w:b/>
                <w:lang w:val="el-GR"/>
              </w:rPr>
            </w:pPr>
            <w:r w:rsidRPr="007E31B4">
              <w:rPr>
                <w:b/>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στα πεδία εφαρμογής σύμφωνα με την παρ. 2.2.7.</w:t>
            </w:r>
            <w:r w:rsidRPr="007E31B4">
              <w:rPr>
                <w:b/>
                <w:bCs/>
                <w:lang w:val="el-GR"/>
              </w:rPr>
              <w:t xml:space="preserve"> </w:t>
            </w:r>
          </w:p>
          <w:p w14:paraId="3B49B35E" w14:textId="24C76D77" w:rsidR="00BD358F" w:rsidRPr="007E31B4" w:rsidRDefault="00181BA1" w:rsidP="009C5EA6">
            <w:pPr>
              <w:autoSpaceDE w:val="0"/>
              <w:autoSpaceDN w:val="0"/>
              <w:adjustRightInd w:val="0"/>
              <w:rPr>
                <w:lang w:val="el-GR" w:eastAsia="el-GR"/>
              </w:rPr>
            </w:pPr>
            <w:r w:rsidRPr="007E31B4">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BD358F" w:rsidRPr="00096E40" w14:paraId="1346EF5B" w14:textId="77777777" w:rsidTr="009C5EA6">
        <w:trPr>
          <w:trHeight w:val="1480"/>
        </w:trPr>
        <w:tc>
          <w:tcPr>
            <w:tcW w:w="675" w:type="dxa"/>
          </w:tcPr>
          <w:p w14:paraId="77D8C9CD" w14:textId="77777777" w:rsidR="00BD358F" w:rsidRPr="007E31B4" w:rsidRDefault="00C40FB9" w:rsidP="009C5EA6">
            <w:r w:rsidRPr="007E31B4">
              <w:rPr>
                <w:lang w:val="el-GR"/>
              </w:rPr>
              <w:t>5</w:t>
            </w:r>
            <w:r w:rsidR="00BD358F" w:rsidRPr="007E31B4">
              <w:t>.1</w:t>
            </w:r>
          </w:p>
        </w:tc>
        <w:tc>
          <w:tcPr>
            <w:tcW w:w="9180" w:type="dxa"/>
          </w:tcPr>
          <w:p w14:paraId="52C2B92E" w14:textId="77777777" w:rsidR="00BD358F" w:rsidRPr="007E31B4" w:rsidRDefault="00C81258" w:rsidP="00641C65">
            <w:pPr>
              <w:pStyle w:val="Tabletext"/>
              <w:jc w:val="both"/>
              <w:rPr>
                <w:rFonts w:cs="Tahoma"/>
                <w:szCs w:val="22"/>
                <w:lang w:eastAsia="el-GR"/>
              </w:rPr>
            </w:pPr>
            <w:r w:rsidRPr="007E31B4">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7E31B4">
              <w:rPr>
                <w:rFonts w:cs="Tahoma"/>
              </w:rPr>
              <w:t>.</w:t>
            </w:r>
          </w:p>
        </w:tc>
      </w:tr>
    </w:tbl>
    <w:p w14:paraId="23594124" w14:textId="77777777" w:rsidR="00221291" w:rsidRPr="007E31B4" w:rsidRDefault="00221291">
      <w:pPr>
        <w:rPr>
          <w:b/>
          <w:bCs/>
          <w:lang w:val="el-GR"/>
        </w:rPr>
      </w:pPr>
    </w:p>
    <w:p w14:paraId="3224B5B4" w14:textId="77777777" w:rsidR="00BD358F" w:rsidRPr="007E31B4" w:rsidRDefault="003355E7">
      <w:pPr>
        <w:rPr>
          <w:b/>
          <w:lang w:val="el-GR"/>
        </w:rPr>
      </w:pPr>
      <w:r w:rsidRPr="007E31B4">
        <w:rPr>
          <w:b/>
          <w:bCs/>
          <w:lang w:val="el-GR"/>
        </w:rPr>
        <w:t>Β.6.</w:t>
      </w:r>
      <w:r w:rsidRPr="007E31B4">
        <w:rPr>
          <w:lang w:val="el-GR"/>
        </w:rPr>
        <w:t xml:space="preserve"> </w:t>
      </w:r>
      <w:r w:rsidRPr="007E31B4">
        <w:rPr>
          <w:b/>
          <w:lang w:val="el-GR"/>
        </w:rPr>
        <w:t>Για την απόδειξη της νόμιμης σύστασης και εκπροσώπησης</w:t>
      </w:r>
      <w:r w:rsidR="00BD358F" w:rsidRPr="007E31B4">
        <w:rPr>
          <w:b/>
          <w:lang w:val="el-GR"/>
        </w:rPr>
        <w:t>:</w:t>
      </w:r>
    </w:p>
    <w:p w14:paraId="455B9A00" w14:textId="2D3212E9" w:rsidR="002B2F6A" w:rsidRPr="007E31B4" w:rsidRDefault="002B2F6A" w:rsidP="002B2F6A">
      <w:pPr>
        <w:rPr>
          <w:lang w:val="el-GR"/>
        </w:rPr>
      </w:pPr>
      <w:r w:rsidRPr="007E31B4">
        <w:rPr>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62FC325" w14:textId="77777777" w:rsidR="002B2F6A" w:rsidRPr="007E31B4" w:rsidRDefault="002B2F6A" w:rsidP="002B2F6A">
      <w:pPr>
        <w:rPr>
          <w:lang w:val="el-GR"/>
        </w:rPr>
      </w:pPr>
      <w:r w:rsidRPr="007E31B4">
        <w:rPr>
          <w:lang w:val="el-GR"/>
        </w:rPr>
        <w:t>Ειδικότερα για τους ημεδαπούς οικονομικούς φορείς προσκομίζονται:</w:t>
      </w:r>
    </w:p>
    <w:p w14:paraId="515E57C7" w14:textId="3E11DA61" w:rsidR="002B2F6A" w:rsidRPr="007E31B4" w:rsidRDefault="002B2F6A" w:rsidP="004664BE">
      <w:pPr>
        <w:contextualSpacing/>
        <w:rPr>
          <w:lang w:val="el-GR"/>
        </w:rPr>
      </w:pPr>
      <w:r w:rsidRPr="007E31B4">
        <w:rPr>
          <w:lang w:val="el-GR"/>
        </w:rPr>
        <w:t xml:space="preserve">i) </w:t>
      </w:r>
      <w:r w:rsidRPr="007E31B4">
        <w:rPr>
          <w:b/>
          <w:lang w:val="el-GR"/>
        </w:rPr>
        <w:t>για την απόδειξη της νόμιμης εκπροσώπησης</w:t>
      </w:r>
      <w:r w:rsidRPr="007E31B4">
        <w:rPr>
          <w:lang w:val="el-GR"/>
        </w:rPr>
        <w:t>, στις περιπτώσεις που ο οικονομικός φορέας είναι νομικό πρόσωπο και υποχρεούται, κατά την κείμενη νομοθεσία, να δηλώνει την εκπροσώπηση</w:t>
      </w:r>
      <w:r w:rsidR="00E85B4B" w:rsidRPr="007E31B4">
        <w:rPr>
          <w:lang w:val="el-GR"/>
        </w:rPr>
        <w:t xml:space="preserve"> </w:t>
      </w:r>
      <w:r w:rsidR="000307E5" w:rsidRPr="007E31B4">
        <w:rPr>
          <w:lang w:val="el-GR"/>
        </w:rPr>
        <w:lastRenderedPageBreak/>
        <w:t>κ</w:t>
      </w:r>
      <w:r w:rsidRPr="007E31B4">
        <w:rPr>
          <w:lang w:val="el-GR"/>
        </w:rPr>
        <w:t xml:space="preserve">αι τις μεταβολές της στο </w:t>
      </w:r>
      <w:r w:rsidR="00B46541" w:rsidRPr="007E31B4">
        <w:rPr>
          <w:lang w:val="el-GR"/>
        </w:rPr>
        <w:t>ΓΕΜΗ</w:t>
      </w:r>
      <w:r w:rsidR="00B46541" w:rsidRPr="007E31B4">
        <w:rPr>
          <w:rStyle w:val="ab"/>
        </w:rPr>
        <w:footnoteReference w:id="21"/>
      </w:r>
      <w:r w:rsidR="00E85B4B" w:rsidRPr="007E31B4">
        <w:rPr>
          <w:lang w:val="el-GR"/>
        </w:rPr>
        <w:t xml:space="preserve">, </w:t>
      </w:r>
      <w:r w:rsidRPr="007E31B4">
        <w:rPr>
          <w:lang w:val="el-GR"/>
        </w:rPr>
        <w:t xml:space="preserve">προσκομίζει σχετικό πιστοποιητικό </w:t>
      </w:r>
      <w:r w:rsidR="00B46541" w:rsidRPr="007E31B4">
        <w:rPr>
          <w:lang w:val="el-GR"/>
        </w:rPr>
        <w:t>ισχύουσας εκπροσώπησης</w:t>
      </w:r>
      <w:r w:rsidR="00B46541" w:rsidRPr="007E31B4">
        <w:rPr>
          <w:rStyle w:val="0"/>
          <w:lang w:val="el-GR"/>
        </w:rPr>
        <w:footnoteReference w:id="22"/>
      </w:r>
      <w:r w:rsidR="00B46541" w:rsidRPr="007E31B4">
        <w:rPr>
          <w:lang w:val="el-GR"/>
        </w:rPr>
        <w:t>,</w:t>
      </w:r>
      <w:r w:rsidRPr="007E31B4">
        <w:rPr>
          <w:lang w:val="el-GR"/>
        </w:rPr>
        <w:t xml:space="preserve">το οποίο πρέπει να έχει εκδοθεί έως τριάντα (30) εργάσιμες ημέρες πριν από την υποβολή του.  </w:t>
      </w:r>
    </w:p>
    <w:p w14:paraId="13E1BAFE" w14:textId="77777777" w:rsidR="000307E5" w:rsidRPr="007E31B4" w:rsidRDefault="000307E5" w:rsidP="004664BE">
      <w:pPr>
        <w:contextualSpacing/>
        <w:rPr>
          <w:lang w:val="el-GR"/>
        </w:rPr>
      </w:pPr>
    </w:p>
    <w:p w14:paraId="2B5A585E" w14:textId="77777777" w:rsidR="002B2F6A" w:rsidRPr="007E31B4" w:rsidRDefault="002B2F6A" w:rsidP="002B2F6A">
      <w:pPr>
        <w:rPr>
          <w:color w:val="000000"/>
          <w:lang w:val="el-GR"/>
        </w:rPr>
      </w:pPr>
      <w:r w:rsidRPr="007E31B4">
        <w:rPr>
          <w:lang w:val="el-GR"/>
        </w:rPr>
        <w:t xml:space="preserve">ii) Για την </w:t>
      </w:r>
      <w:r w:rsidRPr="007E31B4">
        <w:rPr>
          <w:b/>
          <w:lang w:val="el-GR"/>
        </w:rPr>
        <w:t>απόδειξη της νόμιμης σύστασης και των μεταβολών</w:t>
      </w:r>
      <w:r w:rsidRPr="007E31B4">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7E31B4">
        <w:rPr>
          <w:color w:val="000000"/>
          <w:lang w:val="el-GR"/>
        </w:rPr>
        <w:t xml:space="preserve">  </w:t>
      </w:r>
    </w:p>
    <w:p w14:paraId="43FCD747" w14:textId="270CDDB1" w:rsidR="002B2F6A" w:rsidRPr="007E31B4" w:rsidRDefault="002B2F6A" w:rsidP="002B2F6A">
      <w:pPr>
        <w:rPr>
          <w:color w:val="000000"/>
          <w:lang w:val="el-GR"/>
        </w:rPr>
      </w:pPr>
      <w:r w:rsidRPr="007E31B4">
        <w:rPr>
          <w:color w:val="000000"/>
          <w:lang w:val="el-GR"/>
        </w:rPr>
        <w:t xml:space="preserve">Στις λοιπές περιπτώσεις τα κατά περίπτωση νομιμοποιητικά έγγραφα </w:t>
      </w:r>
      <w:r w:rsidRPr="007E31B4">
        <w:rPr>
          <w:lang w:val="el-GR"/>
        </w:rPr>
        <w:t xml:space="preserve">σύστασης και </w:t>
      </w:r>
      <w:r w:rsidRPr="007E31B4">
        <w:rPr>
          <w:color w:val="000000"/>
          <w:lang w:val="el-GR"/>
        </w:rPr>
        <w:t xml:space="preserve">νόμιμης εκπροσώπησης (όπως καταστατικά, </w:t>
      </w:r>
      <w:r w:rsidRPr="007E31B4">
        <w:rPr>
          <w:lang w:val="el-GR"/>
        </w:rPr>
        <w:t xml:space="preserve">πιστοποιητικά μεταβολών, αντίστοιχα ΦΕΚ, αποφάσεις συγκρότησης οργάνων διοίκησης σε σώμα, κλπ., </w:t>
      </w:r>
      <w:r w:rsidRPr="007E31B4">
        <w:rPr>
          <w:color w:val="000000"/>
          <w:lang w:val="el-GR"/>
        </w:rPr>
        <w:t xml:space="preserve">ανάλογα με τη νομική μορφή του οικονομικού φορέα), συνοδευόμενα από υπεύθυνη δήλωση του νόμιμου εκπροσώπου ότι εξακολουθούν να ισχύουν κατά την υποβολή </w:t>
      </w:r>
      <w:r w:rsidR="00B46541" w:rsidRPr="007E31B4">
        <w:rPr>
          <w:color w:val="000000"/>
          <w:lang w:val="el-GR"/>
        </w:rPr>
        <w:t>τους</w:t>
      </w:r>
      <w:r w:rsidR="00B46541" w:rsidRPr="007E31B4">
        <w:rPr>
          <w:rStyle w:val="ab"/>
          <w:color w:val="000000"/>
          <w:lang w:val="el-GR"/>
        </w:rPr>
        <w:footnoteReference w:id="23"/>
      </w:r>
      <w:r w:rsidR="00B46541" w:rsidRPr="007E31B4">
        <w:rPr>
          <w:color w:val="000000"/>
          <w:lang w:val="el-GR"/>
        </w:rPr>
        <w:t>.</w:t>
      </w:r>
    </w:p>
    <w:p w14:paraId="55DBA36C" w14:textId="030AA151" w:rsidR="002B2F6A" w:rsidRPr="007E31B4" w:rsidRDefault="002B2F6A" w:rsidP="002B2F6A">
      <w:pPr>
        <w:rPr>
          <w:color w:val="000000"/>
          <w:lang w:val="el-GR"/>
        </w:rPr>
      </w:pPr>
      <w:r w:rsidRPr="007E31B4">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w:t>
      </w:r>
      <w:r w:rsidR="00224FC8" w:rsidRPr="007E31B4">
        <w:rPr>
          <w:color w:val="000000"/>
          <w:lang w:val="el-GR"/>
        </w:rPr>
        <w:t>ό</w:t>
      </w:r>
      <w:r w:rsidRPr="007E31B4">
        <w:rPr>
          <w:color w:val="000000"/>
          <w:lang w:val="el-GR"/>
        </w:rPr>
        <w:t>δ</w:t>
      </w:r>
      <w:r w:rsidR="00224FC8" w:rsidRPr="007E31B4">
        <w:rPr>
          <w:color w:val="000000"/>
          <w:lang w:val="el-GR"/>
        </w:rPr>
        <w:t>ι</w:t>
      </w:r>
      <w:r w:rsidRPr="007E31B4">
        <w:rPr>
          <w:color w:val="000000"/>
          <w:lang w:val="el-GR"/>
        </w:rPr>
        <w:t xml:space="preserve">ου καταστατικού οργάνου διοίκησης του νομικού προσώπου με την </w:t>
      </w:r>
      <w:r w:rsidRPr="007E31B4">
        <w:rPr>
          <w:color w:val="000000"/>
          <w:lang w:val="el-GR"/>
        </w:rPr>
        <w:lastRenderedPageBreak/>
        <w:t>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7E31B4" w:rsidRDefault="002B2F6A" w:rsidP="002B2F6A">
      <w:pPr>
        <w:rPr>
          <w:bCs/>
          <w:color w:val="000000"/>
          <w:lang w:val="el-GR"/>
        </w:rPr>
      </w:pPr>
      <w:r w:rsidRPr="007E31B4">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7E31B4" w:rsidRDefault="002B2F6A" w:rsidP="002B2F6A">
      <w:pPr>
        <w:rPr>
          <w:bCs/>
          <w:color w:val="000000"/>
          <w:lang w:val="el-GR"/>
        </w:rPr>
      </w:pPr>
      <w:r w:rsidRPr="007E31B4">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6AFB73A8" w:rsidR="002B2F6A" w:rsidRPr="007E31B4" w:rsidRDefault="002B2F6A" w:rsidP="002B2F6A">
      <w:pPr>
        <w:rPr>
          <w:color w:val="000000"/>
          <w:lang w:val="el-GR"/>
        </w:rPr>
      </w:pPr>
      <w:r w:rsidRPr="007E31B4">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w:t>
      </w:r>
      <w:r w:rsidR="003629A5" w:rsidRPr="007E31B4">
        <w:rPr>
          <w:color w:val="000000"/>
          <w:lang w:val="el-GR"/>
        </w:rPr>
        <w:t>ε</w:t>
      </w:r>
      <w:r w:rsidRPr="007E31B4">
        <w:rPr>
          <w:color w:val="000000"/>
          <w:lang w:val="el-GR"/>
        </w:rPr>
        <w:t>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7E31B4" w:rsidRDefault="008338F0">
      <w:pPr>
        <w:rPr>
          <w:b/>
          <w:bCs/>
          <w:lang w:val="el-GR"/>
        </w:rPr>
      </w:pPr>
    </w:p>
    <w:p w14:paraId="3760DD82" w14:textId="77777777" w:rsidR="002B2F6A" w:rsidRPr="007E31B4" w:rsidRDefault="002B2F6A" w:rsidP="002B2F6A">
      <w:pPr>
        <w:rPr>
          <w:color w:val="000000"/>
          <w:lang w:val="el-GR"/>
        </w:rPr>
      </w:pPr>
      <w:r w:rsidRPr="007E31B4">
        <w:rPr>
          <w:b/>
          <w:bCs/>
          <w:color w:val="000000"/>
          <w:lang w:val="el-GR"/>
        </w:rPr>
        <w:t>Β.7.</w:t>
      </w:r>
      <w:r w:rsidRPr="007E31B4">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7E31B4">
        <w:rPr>
          <w:color w:val="000000"/>
        </w:rPr>
        <w:t>VII</w:t>
      </w:r>
      <w:r w:rsidRPr="007E31B4">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7E31B4" w:rsidRDefault="002B2F6A" w:rsidP="002B2F6A">
      <w:pPr>
        <w:rPr>
          <w:color w:val="000000"/>
          <w:lang w:val="el-GR"/>
        </w:rPr>
      </w:pPr>
      <w:r w:rsidRPr="007E31B4">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7E31B4" w:rsidRDefault="002B2F6A" w:rsidP="002B2F6A">
      <w:pPr>
        <w:rPr>
          <w:color w:val="000000"/>
          <w:lang w:val="el-GR"/>
        </w:rPr>
      </w:pPr>
      <w:r w:rsidRPr="007E31B4">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49DB54E0" w:rsidR="002B2F6A" w:rsidRPr="007E31B4" w:rsidRDefault="002B2F6A" w:rsidP="002B2F6A">
      <w:pPr>
        <w:rPr>
          <w:color w:val="000000"/>
          <w:lang w:val="el-GR"/>
        </w:rPr>
      </w:pPr>
      <w:r w:rsidRPr="007E31B4">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w:t>
      </w:r>
      <w:r w:rsidR="003629A5" w:rsidRPr="007E31B4">
        <w:rPr>
          <w:color w:val="000000"/>
          <w:lang w:val="el-GR"/>
        </w:rPr>
        <w:t>πέραν</w:t>
      </w:r>
      <w:r w:rsidRPr="007E31B4">
        <w:rPr>
          <w:color w:val="000000"/>
          <w:lang w:val="el-GR"/>
        </w:rPr>
        <w:t xml:space="preserve"> της βεβαίωσης εγγραφής στον επίσημο κατάλογο και πιστοποιητικά, κατά τα οριζόμενα ανωτέρω στην περίπτωση Β.1, υποπερ. </w:t>
      </w:r>
      <w:r w:rsidRPr="007E31B4">
        <w:rPr>
          <w:color w:val="000000"/>
          <w:lang w:val="en-US"/>
        </w:rPr>
        <w:t>i</w:t>
      </w:r>
      <w:r w:rsidRPr="007E31B4">
        <w:rPr>
          <w:color w:val="000000"/>
          <w:lang w:val="el-GR"/>
        </w:rPr>
        <w:t xml:space="preserve">, </w:t>
      </w:r>
      <w:r w:rsidRPr="007E31B4">
        <w:rPr>
          <w:color w:val="000000"/>
          <w:lang w:val="en-US"/>
        </w:rPr>
        <w:t>ii</w:t>
      </w:r>
      <w:r w:rsidRPr="007E31B4">
        <w:rPr>
          <w:color w:val="000000"/>
          <w:lang w:val="el-GR"/>
        </w:rPr>
        <w:t xml:space="preserve"> και </w:t>
      </w:r>
      <w:r w:rsidRPr="007E31B4">
        <w:rPr>
          <w:color w:val="000000"/>
          <w:lang w:val="en-US"/>
        </w:rPr>
        <w:t>iii</w:t>
      </w:r>
      <w:r w:rsidRPr="007E31B4">
        <w:rPr>
          <w:color w:val="000000"/>
          <w:lang w:val="el-GR"/>
        </w:rPr>
        <w:t xml:space="preserve"> της περ. β.</w:t>
      </w:r>
    </w:p>
    <w:p w14:paraId="4311103D" w14:textId="77777777" w:rsidR="00C81258" w:rsidRPr="007E31B4" w:rsidRDefault="00C81258" w:rsidP="00AC2E76">
      <w:pPr>
        <w:rPr>
          <w:lang w:val="el-GR"/>
        </w:rPr>
      </w:pPr>
    </w:p>
    <w:p w14:paraId="00A8BC2C" w14:textId="77777777" w:rsidR="002B2F6A" w:rsidRPr="007E31B4" w:rsidRDefault="002B2F6A" w:rsidP="00C81258">
      <w:pPr>
        <w:rPr>
          <w:lang w:val="el-GR"/>
        </w:rPr>
      </w:pPr>
      <w:r w:rsidRPr="007E31B4">
        <w:rPr>
          <w:b/>
          <w:bCs/>
          <w:lang w:val="el-GR"/>
        </w:rPr>
        <w:t>Β.8.</w:t>
      </w:r>
      <w:r w:rsidRPr="007E31B4">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20C27437" w:rsidR="00C81258" w:rsidRPr="007E31B4" w:rsidRDefault="00C81258" w:rsidP="00C81258">
      <w:pPr>
        <w:rPr>
          <w:lang w:val="el-GR"/>
        </w:rPr>
      </w:pPr>
      <w:r w:rsidRPr="007E31B4">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7E31B4">
        <w:rPr>
          <w:lang w:val="el-GR"/>
        </w:rPr>
        <w:t xml:space="preserve">δ) </w:t>
      </w:r>
      <w:r w:rsidRPr="007E31B4">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7E31B4" w:rsidRDefault="00C81258" w:rsidP="00AC2E76">
      <w:pPr>
        <w:rPr>
          <w:b/>
          <w:bCs/>
          <w:i/>
          <w:color w:val="5B9BD5"/>
          <w:lang w:val="el-GR"/>
        </w:rPr>
      </w:pPr>
    </w:p>
    <w:p w14:paraId="095D4BB6" w14:textId="0120DE6E" w:rsidR="002B2F6A" w:rsidRPr="007E31B4" w:rsidRDefault="003355E7" w:rsidP="00014B60">
      <w:pPr>
        <w:tabs>
          <w:tab w:val="left" w:pos="3544"/>
        </w:tabs>
        <w:rPr>
          <w:lang w:val="el-GR"/>
        </w:rPr>
      </w:pPr>
      <w:bookmarkStart w:id="191" w:name="msgfield"/>
      <w:bookmarkStart w:id="192" w:name="preformat"/>
      <w:bookmarkEnd w:id="191"/>
      <w:bookmarkEnd w:id="192"/>
      <w:r w:rsidRPr="007E31B4">
        <w:rPr>
          <w:b/>
          <w:bCs/>
          <w:lang w:val="el-GR"/>
        </w:rPr>
        <w:t>Β.</w:t>
      </w:r>
      <w:r w:rsidR="00683396" w:rsidRPr="007E31B4">
        <w:rPr>
          <w:b/>
          <w:bCs/>
          <w:lang w:val="el-GR"/>
        </w:rPr>
        <w:t>9</w:t>
      </w:r>
      <w:r w:rsidRPr="007E31B4">
        <w:rPr>
          <w:b/>
          <w:bCs/>
          <w:lang w:val="el-GR"/>
        </w:rPr>
        <w:t>.</w:t>
      </w:r>
      <w:r w:rsidRPr="007E31B4">
        <w:rPr>
          <w:lang w:val="el-GR"/>
        </w:rPr>
        <w:t xml:space="preserve"> </w:t>
      </w:r>
      <w:r w:rsidR="002B2F6A" w:rsidRPr="007E31B4">
        <w:rPr>
          <w:lang w:val="el-GR"/>
        </w:rPr>
        <w:t>Στην περίπτωση που οικονομικός φορέας επιθυμεί να στηριχθεί στις ικανότητες άλλων φορέων, σύμφωνα με την παράγραφο 2.2.8</w:t>
      </w:r>
      <w:r w:rsidR="00D643F1" w:rsidRPr="007E31B4">
        <w:rPr>
          <w:lang w:val="el-GR"/>
        </w:rPr>
        <w:t xml:space="preserve"> «Στήριξη στην ικανότητα τρίτων – Υπεργολαβία»</w:t>
      </w:r>
      <w:r w:rsidR="00BE0520" w:rsidRPr="007E31B4">
        <w:rPr>
          <w:lang w:val="el-GR"/>
        </w:rPr>
        <w:t>,</w:t>
      </w:r>
      <w:r w:rsidR="002B2F6A" w:rsidRPr="007E31B4">
        <w:rPr>
          <w:lang w:val="el-GR"/>
        </w:rPr>
        <w:t xml:space="preserve"> για την </w:t>
      </w:r>
      <w:r w:rsidR="002B2F6A" w:rsidRPr="007E31B4">
        <w:rPr>
          <w:lang w:val="el-GR"/>
        </w:rPr>
        <w:lastRenderedPageBreak/>
        <w:t>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w:t>
      </w:r>
      <w:r w:rsidR="003629A5" w:rsidRPr="007E31B4">
        <w:rPr>
          <w:lang w:val="el-GR"/>
        </w:rPr>
        <w:t>ό</w:t>
      </w:r>
      <w:r w:rsidR="002B2F6A" w:rsidRPr="007E31B4">
        <w:rPr>
          <w:lang w:val="el-GR"/>
        </w:rPr>
        <w:t>δ</w:t>
      </w:r>
      <w:r w:rsidR="003629A5" w:rsidRPr="007E31B4">
        <w:rPr>
          <w:lang w:val="el-GR"/>
        </w:rPr>
        <w:t>ι</w:t>
      </w:r>
      <w:r w:rsidR="002B2F6A" w:rsidRPr="007E31B4">
        <w:rPr>
          <w:lang w:val="el-GR"/>
        </w:rPr>
        <w:t>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w:t>
      </w:r>
      <w:r w:rsidR="003629A5" w:rsidRPr="007E31B4">
        <w:rPr>
          <w:lang w:val="el-GR"/>
        </w:rPr>
        <w:t>ο</w:t>
      </w:r>
      <w:r w:rsidR="002B2F6A" w:rsidRPr="007E31B4">
        <w:rPr>
          <w:lang w:val="el-GR"/>
        </w:rPr>
        <w:t>μ</w:t>
      </w:r>
      <w:r w:rsidR="003629A5" w:rsidRPr="007E31B4">
        <w:rPr>
          <w:lang w:val="el-GR"/>
        </w:rPr>
        <w:t>έ</w:t>
      </w:r>
      <w:r w:rsidR="002B2F6A" w:rsidRPr="007E31B4">
        <w:rPr>
          <w:lang w:val="el-GR"/>
        </w:rPr>
        <w:t xml:space="preserve">νου  για την εκτέλεση της </w:t>
      </w:r>
      <w:r w:rsidR="003629A5" w:rsidRPr="007E31B4">
        <w:rPr>
          <w:lang w:val="el-GR"/>
        </w:rPr>
        <w:t>σ</w:t>
      </w:r>
      <w:r w:rsidR="002B2F6A" w:rsidRPr="007E31B4">
        <w:rPr>
          <w:lang w:val="el-GR"/>
        </w:rPr>
        <w:t xml:space="preserve">ύμβασης. </w:t>
      </w:r>
    </w:p>
    <w:p w14:paraId="5B2E37C4" w14:textId="08A5391B" w:rsidR="002B2F6A" w:rsidRPr="007E31B4" w:rsidRDefault="002B2F6A" w:rsidP="002B2F6A">
      <w:pPr>
        <w:rPr>
          <w:color w:val="000000"/>
          <w:lang w:val="el-GR"/>
        </w:rPr>
      </w:pPr>
      <w:r w:rsidRPr="007E31B4">
        <w:rPr>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3629A5" w:rsidRPr="007E31B4">
        <w:rPr>
          <w:lang w:val="el-GR"/>
        </w:rPr>
        <w:t xml:space="preserve">με </w:t>
      </w:r>
      <w:r w:rsidRPr="007E31B4">
        <w:rPr>
          <w:lang w:val="el-GR"/>
        </w:rPr>
        <w:t>το</w:t>
      </w:r>
      <w:r w:rsidR="003629A5" w:rsidRPr="007E31B4">
        <w:rPr>
          <w:lang w:val="el-GR"/>
        </w:rPr>
        <w:t>ν</w:t>
      </w:r>
      <w:r w:rsidRPr="007E31B4">
        <w:rPr>
          <w:lang w:val="el-GR"/>
        </w:rPr>
        <w:t xml:space="preserve">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264DF8" w:rsidRPr="007E31B4">
        <w:rPr>
          <w:lang w:val="el-GR"/>
        </w:rPr>
        <w:t xml:space="preserve"> </w:t>
      </w:r>
      <w:r w:rsidRPr="007E31B4">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Pr="007E31B4" w:rsidRDefault="002B2F6A" w:rsidP="002B2F6A">
      <w:pPr>
        <w:rPr>
          <w:color w:val="000000"/>
          <w:lang w:val="el-GR"/>
        </w:rPr>
      </w:pPr>
      <w:r w:rsidRPr="007E31B4">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7E31B4">
        <w:rPr>
          <w:lang w:val="el-GR"/>
        </w:rPr>
        <w:t xml:space="preserve"> </w:t>
      </w:r>
      <w:r w:rsidRPr="007E31B4">
        <w:rPr>
          <w:color w:val="000000"/>
          <w:lang w:val="el-GR"/>
        </w:rPr>
        <w:t xml:space="preserve">δηλώνοντας το τμήμα της σύμβασης που θα εκτελέσει. </w:t>
      </w:r>
    </w:p>
    <w:p w14:paraId="2FA2E452" w14:textId="77777777" w:rsidR="00E85B4B" w:rsidRPr="007E31B4" w:rsidRDefault="00E85B4B" w:rsidP="002B2F6A">
      <w:pPr>
        <w:rPr>
          <w:color w:val="000000"/>
          <w:lang w:val="el-GR"/>
        </w:rPr>
      </w:pPr>
    </w:p>
    <w:p w14:paraId="0148A76D" w14:textId="5636A33D" w:rsidR="00EB1543" w:rsidRPr="007E31B4" w:rsidRDefault="00EB1543" w:rsidP="00EB1543">
      <w:pPr>
        <w:rPr>
          <w:lang w:val="el-GR"/>
        </w:rPr>
      </w:pPr>
      <w:r w:rsidRPr="007E31B4">
        <w:rPr>
          <w:b/>
          <w:bCs/>
          <w:lang w:val="el-GR"/>
        </w:rPr>
        <w:t>Β.</w:t>
      </w:r>
      <w:r w:rsidR="00683396" w:rsidRPr="007E31B4">
        <w:rPr>
          <w:b/>
          <w:bCs/>
          <w:lang w:val="el-GR"/>
        </w:rPr>
        <w:t>10</w:t>
      </w:r>
      <w:r w:rsidRPr="007E31B4">
        <w:rPr>
          <w:b/>
          <w:bCs/>
          <w:lang w:val="el-GR"/>
        </w:rPr>
        <w:t>.</w:t>
      </w:r>
      <w:r w:rsidRPr="007E31B4">
        <w:rPr>
          <w:lang w:val="el-GR"/>
        </w:rPr>
        <w:t xml:space="preserve"> </w:t>
      </w:r>
      <w:r w:rsidR="002B2F6A" w:rsidRPr="007E31B4">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FB25B33" w14:textId="77777777" w:rsidR="00E85B4B" w:rsidRPr="007E31B4" w:rsidRDefault="00E85B4B" w:rsidP="00EB1543">
      <w:pPr>
        <w:rPr>
          <w:color w:val="000000"/>
          <w:lang w:val="el-GR"/>
        </w:rPr>
      </w:pPr>
    </w:p>
    <w:p w14:paraId="5B4BA456" w14:textId="09214EDA" w:rsidR="002B2F6A" w:rsidRPr="007E31B4" w:rsidRDefault="002B2F6A" w:rsidP="002B2F6A">
      <w:pPr>
        <w:rPr>
          <w:b/>
          <w:bCs/>
          <w:lang w:val="el-GR"/>
        </w:rPr>
      </w:pPr>
      <w:r w:rsidRPr="007E31B4">
        <w:rPr>
          <w:b/>
          <w:bCs/>
          <w:lang w:val="el-GR"/>
        </w:rPr>
        <w:t>Β.1</w:t>
      </w:r>
      <w:r w:rsidR="00683396" w:rsidRPr="007E31B4">
        <w:rPr>
          <w:b/>
          <w:bCs/>
          <w:lang w:val="el-GR"/>
        </w:rPr>
        <w:t>1</w:t>
      </w:r>
      <w:r w:rsidRPr="007E31B4">
        <w:rPr>
          <w:b/>
          <w:bCs/>
          <w:lang w:val="el-GR"/>
        </w:rPr>
        <w:t>. Επισημαίνεται ότι γίνονται αποδεκτές:</w:t>
      </w:r>
    </w:p>
    <w:p w14:paraId="7FEC69BB" w14:textId="77777777" w:rsidR="002B2F6A" w:rsidRPr="007E31B4" w:rsidRDefault="002B2F6A" w:rsidP="00607F50">
      <w:pPr>
        <w:numPr>
          <w:ilvl w:val="0"/>
          <w:numId w:val="5"/>
        </w:numPr>
        <w:rPr>
          <w:b/>
          <w:bCs/>
          <w:lang w:val="el-GR"/>
        </w:rPr>
      </w:pPr>
      <w:r w:rsidRPr="007E31B4">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3673D041" w:rsidR="00C40FB9" w:rsidRPr="007E31B4" w:rsidRDefault="002B2F6A" w:rsidP="00607F50">
      <w:pPr>
        <w:numPr>
          <w:ilvl w:val="0"/>
          <w:numId w:val="5"/>
        </w:numPr>
        <w:rPr>
          <w:lang w:val="el-GR"/>
        </w:rPr>
      </w:pPr>
      <w:r w:rsidRPr="007E31B4">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E85B4B" w:rsidRPr="007E31B4">
        <w:rPr>
          <w:b/>
          <w:bCs/>
          <w:lang w:val="el-GR"/>
        </w:rPr>
        <w:t>τους</w:t>
      </w:r>
    </w:p>
    <w:p w14:paraId="42CC51A3" w14:textId="77777777" w:rsidR="00E85B4B" w:rsidRPr="007E31B4" w:rsidRDefault="00E85B4B" w:rsidP="00E85B4B">
      <w:pPr>
        <w:ind w:left="720"/>
        <w:rPr>
          <w:lang w:val="el-GR"/>
        </w:rPr>
      </w:pPr>
    </w:p>
    <w:p w14:paraId="601D999A" w14:textId="77777777" w:rsidR="00C33C73" w:rsidRPr="007E31B4" w:rsidRDefault="00C33C73" w:rsidP="003A109E">
      <w:pPr>
        <w:pStyle w:val="2"/>
        <w:rPr>
          <w:rFonts w:cs="Tahoma"/>
          <w:lang w:val="el-GR"/>
        </w:rPr>
      </w:pPr>
      <w:r w:rsidRPr="007E31B4">
        <w:rPr>
          <w:rFonts w:cs="Tahoma"/>
          <w:lang w:val="el-GR"/>
        </w:rPr>
        <w:tab/>
      </w:r>
      <w:bookmarkStart w:id="193" w:name="_Toc97194289"/>
      <w:bookmarkStart w:id="194" w:name="_Toc97194431"/>
      <w:bookmarkStart w:id="195" w:name="_Toc202354678"/>
      <w:r w:rsidRPr="007E31B4">
        <w:rPr>
          <w:rFonts w:cs="Tahoma"/>
          <w:lang w:val="el-GR"/>
        </w:rPr>
        <w:t>Κριτήρια Ανάθεσης</w:t>
      </w:r>
      <w:bookmarkEnd w:id="193"/>
      <w:bookmarkEnd w:id="194"/>
      <w:bookmarkEnd w:id="195"/>
      <w:r w:rsidRPr="007E31B4">
        <w:rPr>
          <w:rFonts w:cs="Tahoma"/>
          <w:lang w:val="el-GR"/>
        </w:rPr>
        <w:t xml:space="preserve"> </w:t>
      </w:r>
    </w:p>
    <w:p w14:paraId="6A9A94FD" w14:textId="77777777" w:rsidR="008338F0" w:rsidRPr="007E31B4" w:rsidRDefault="003355E7" w:rsidP="00A9034C">
      <w:pPr>
        <w:pStyle w:val="3"/>
        <w:ind w:left="709" w:hanging="709"/>
        <w:rPr>
          <w:szCs w:val="22"/>
          <w:lang w:val="el-GR"/>
        </w:rPr>
      </w:pPr>
      <w:bookmarkStart w:id="196" w:name="_Ref496542191"/>
      <w:bookmarkStart w:id="197" w:name="_Toc97194290"/>
      <w:bookmarkStart w:id="198" w:name="_Toc97194432"/>
      <w:bookmarkStart w:id="199" w:name="_Toc202354679"/>
      <w:r w:rsidRPr="007E31B4">
        <w:rPr>
          <w:szCs w:val="22"/>
          <w:lang w:val="el-GR"/>
        </w:rPr>
        <w:t>Κριτήριο ανάθεσης</w:t>
      </w:r>
      <w:bookmarkEnd w:id="196"/>
      <w:bookmarkEnd w:id="197"/>
      <w:bookmarkEnd w:id="198"/>
      <w:bookmarkEnd w:id="199"/>
    </w:p>
    <w:p w14:paraId="7A79F2CB" w14:textId="74D78446" w:rsidR="008338F0" w:rsidRPr="007E31B4" w:rsidRDefault="003355E7">
      <w:pPr>
        <w:rPr>
          <w:i/>
          <w:color w:val="5B9BD5"/>
          <w:lang w:val="el-GR"/>
        </w:rPr>
      </w:pPr>
      <w:r w:rsidRPr="007E31B4">
        <w:rPr>
          <w:lang w:val="el-GR"/>
        </w:rPr>
        <w:t xml:space="preserve">Κριτήριο ανάθεσης της </w:t>
      </w:r>
      <w:r w:rsidR="003629A5" w:rsidRPr="007E31B4">
        <w:rPr>
          <w:lang w:val="el-GR"/>
        </w:rPr>
        <w:t>σ</w:t>
      </w:r>
      <w:r w:rsidRPr="007E31B4">
        <w:rPr>
          <w:lang w:val="el-GR"/>
        </w:rPr>
        <w:t>ύμβασης είναι η πλέον συμφέρουσα από οικονομική άποψη προσφορά</w:t>
      </w:r>
      <w:r w:rsidR="00DD2BF2" w:rsidRPr="007E31B4">
        <w:rPr>
          <w:lang w:val="el-GR"/>
        </w:rPr>
        <w:t xml:space="preserve"> </w:t>
      </w:r>
      <w:r w:rsidRPr="007E31B4">
        <w:rPr>
          <w:lang w:val="el-GR"/>
        </w:rPr>
        <w:t xml:space="preserve">βάσει βέλτιστης σχέσης ποιότητας – τιμής, η οποία εκτιμάται βάσει των κάτωθι κριτηρίων: </w:t>
      </w:r>
    </w:p>
    <w:p w14:paraId="11E39679" w14:textId="5F8FCCBA" w:rsidR="002C7495" w:rsidRPr="007E31B4" w:rsidRDefault="00AA1BDA">
      <w:pPr>
        <w:spacing w:after="40"/>
        <w:rPr>
          <w:i/>
          <w:color w:val="5B9BD5"/>
          <w:lang w:val="el-GR"/>
        </w:rPr>
      </w:pPr>
      <w:r w:rsidRPr="007E31B4" w:rsidDel="00AA1BDA">
        <w:rPr>
          <w:i/>
          <w:color w:val="5B9BD5"/>
          <w:lang w:val="el-GR"/>
        </w:rPr>
        <w:t xml:space="preserve"> </w:t>
      </w:r>
    </w:p>
    <w:p w14:paraId="2AADD5A3" w14:textId="77777777" w:rsidR="002C7495" w:rsidRPr="007E31B4" w:rsidRDefault="002C7495">
      <w:pPr>
        <w:suppressAutoHyphens w:val="0"/>
        <w:spacing w:after="0"/>
        <w:jc w:val="left"/>
        <w:rPr>
          <w:i/>
          <w:color w:val="5B9BD5"/>
          <w:lang w:val="el-GR"/>
        </w:rPr>
      </w:pPr>
      <w:r w:rsidRPr="007E31B4">
        <w:rPr>
          <w:i/>
          <w:color w:val="5B9BD5"/>
          <w:lang w:val="el-GR"/>
        </w:rPr>
        <w:br w:type="page"/>
      </w:r>
    </w:p>
    <w:p w14:paraId="11DCD2CD" w14:textId="77777777" w:rsidR="00AE3E98" w:rsidRPr="007E31B4" w:rsidRDefault="00AE3E98">
      <w:pPr>
        <w:spacing w:after="40"/>
        <w:rPr>
          <w:i/>
          <w:color w:val="5B9BD5"/>
          <w:lang w:val="el-GR"/>
        </w:rPr>
      </w:pPr>
    </w:p>
    <w:p w14:paraId="078FF68D" w14:textId="77777777" w:rsidR="002C7495" w:rsidRPr="007E31B4" w:rsidRDefault="002C7495" w:rsidP="002C7495">
      <w:pPr>
        <w:pStyle w:val="af6"/>
        <w:rPr>
          <w:b/>
          <w:lang w:val="el-GR"/>
        </w:rPr>
      </w:pPr>
    </w:p>
    <w:tbl>
      <w:tblPr>
        <w:tblW w:w="4750" w:type="pct"/>
        <w:jc w:val="center"/>
        <w:tblLayout w:type="fixed"/>
        <w:tblLook w:val="00A0" w:firstRow="1" w:lastRow="0" w:firstColumn="1" w:lastColumn="0" w:noHBand="0" w:noVBand="0"/>
      </w:tblPr>
      <w:tblGrid>
        <w:gridCol w:w="1170"/>
        <w:gridCol w:w="2913"/>
        <w:gridCol w:w="2061"/>
        <w:gridCol w:w="3003"/>
      </w:tblGrid>
      <w:tr w:rsidR="002C7495" w:rsidRPr="007E31B4" w14:paraId="3CBE23A7" w14:textId="77777777" w:rsidTr="00B61576">
        <w:trPr>
          <w:trHeight w:val="595"/>
          <w:jc w:val="center"/>
        </w:trPr>
        <w:tc>
          <w:tcPr>
            <w:tcW w:w="9147" w:type="dxa"/>
            <w:gridSpan w:val="4"/>
            <w:tcBorders>
              <w:top w:val="single" w:sz="4" w:space="0" w:color="000000"/>
              <w:left w:val="single" w:sz="4" w:space="0" w:color="000000"/>
              <w:bottom w:val="single" w:sz="4" w:space="0" w:color="000000"/>
              <w:right w:val="single" w:sz="4" w:space="0" w:color="000000"/>
            </w:tcBorders>
            <w:shd w:val="clear" w:color="auto" w:fill="B3B3B3"/>
            <w:vAlign w:val="center"/>
          </w:tcPr>
          <w:p w14:paraId="38F22690" w14:textId="77777777" w:rsidR="002C7495" w:rsidRPr="007E31B4" w:rsidRDefault="002C7495" w:rsidP="00B61576">
            <w:pPr>
              <w:jc w:val="center"/>
              <w:rPr>
                <w:b/>
                <w:lang w:val="el-GR"/>
              </w:rPr>
            </w:pPr>
            <w:r w:rsidRPr="007E31B4">
              <w:rPr>
                <w:b/>
                <w:lang w:val="el-GR"/>
              </w:rPr>
              <w:t>ΠΙΝΑΚΑΣ ΚΡΙΤΗΡΙΩΝ ΑΞΙΟΛΟΓΗΣΗΣ</w:t>
            </w:r>
          </w:p>
        </w:tc>
      </w:tr>
      <w:tr w:rsidR="002C7495" w:rsidRPr="007E31B4" w14:paraId="1C88D2B5" w14:textId="77777777" w:rsidTr="00B61576">
        <w:trPr>
          <w:trHeight w:val="595"/>
          <w:jc w:val="center"/>
        </w:trPr>
        <w:tc>
          <w:tcPr>
            <w:tcW w:w="1170"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656A8021" w14:textId="77777777" w:rsidR="002C7495" w:rsidRPr="007E31B4" w:rsidRDefault="002C7495" w:rsidP="00B61576">
            <w:pPr>
              <w:suppressAutoHyphens w:val="0"/>
              <w:jc w:val="center"/>
              <w:rPr>
                <w:b/>
                <w:lang w:val="el-GR"/>
              </w:rPr>
            </w:pPr>
            <w:r w:rsidRPr="007E31B4">
              <w:rPr>
                <w:b/>
                <w:lang w:val="el-GR"/>
              </w:rPr>
              <w:t>Κριτήριο</w:t>
            </w:r>
          </w:p>
        </w:tc>
        <w:tc>
          <w:tcPr>
            <w:tcW w:w="291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1C25040" w14:textId="77777777" w:rsidR="002C7495" w:rsidRPr="007E31B4" w:rsidRDefault="002C7495" w:rsidP="00B61576">
            <w:pPr>
              <w:jc w:val="center"/>
              <w:rPr>
                <w:b/>
                <w:lang w:val="el-GR"/>
              </w:rPr>
            </w:pPr>
            <w:r w:rsidRPr="007E31B4">
              <w:rPr>
                <w:b/>
                <w:lang w:val="el-GR"/>
              </w:rPr>
              <w:t>Περιγραφή</w:t>
            </w:r>
          </w:p>
        </w:tc>
        <w:tc>
          <w:tcPr>
            <w:tcW w:w="2061"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568D6E0E" w14:textId="77777777" w:rsidR="002C7495" w:rsidRPr="007E31B4" w:rsidRDefault="002C7495" w:rsidP="00B61576">
            <w:pPr>
              <w:jc w:val="center"/>
              <w:rPr>
                <w:b/>
                <w:lang w:val="el-GR"/>
              </w:rPr>
            </w:pPr>
            <w:r w:rsidRPr="007E31B4">
              <w:rPr>
                <w:b/>
                <w:lang w:val="el-GR"/>
              </w:rPr>
              <w:t>Συντελεστής Βαρύτητας</w:t>
            </w:r>
          </w:p>
        </w:tc>
        <w:tc>
          <w:tcPr>
            <w:tcW w:w="300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0AC401E1" w14:textId="77777777" w:rsidR="002C7495" w:rsidRPr="007E31B4" w:rsidRDefault="002C7495" w:rsidP="00B61576">
            <w:pPr>
              <w:jc w:val="center"/>
              <w:rPr>
                <w:b/>
                <w:lang w:val="el-GR"/>
              </w:rPr>
            </w:pPr>
            <w:r w:rsidRPr="007E31B4">
              <w:rPr>
                <w:b/>
                <w:lang w:val="el-GR"/>
              </w:rPr>
              <w:t>Σύμφωνα με παραγράφους:</w:t>
            </w:r>
          </w:p>
        </w:tc>
      </w:tr>
      <w:tr w:rsidR="002C7495" w:rsidRPr="007E31B4" w14:paraId="5F544AD3" w14:textId="77777777" w:rsidTr="00B61576">
        <w:trPr>
          <w:trHeight w:val="1115"/>
          <w:jc w:val="center"/>
        </w:trPr>
        <w:tc>
          <w:tcPr>
            <w:tcW w:w="1170"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808258C" w14:textId="77777777" w:rsidR="002C7495" w:rsidRPr="007E31B4" w:rsidRDefault="002C7495" w:rsidP="002C7495">
            <w:pPr>
              <w:pStyle w:val="aff"/>
              <w:numPr>
                <w:ilvl w:val="0"/>
                <w:numId w:val="177"/>
              </w:numPr>
              <w:tabs>
                <w:tab w:val="left" w:pos="317"/>
              </w:tabs>
              <w:suppressAutoHyphens w:val="0"/>
              <w:jc w:val="center"/>
              <w:rPr>
                <w:b/>
                <w:lang w:val="el-GR"/>
              </w:rPr>
            </w:pPr>
          </w:p>
        </w:tc>
        <w:tc>
          <w:tcPr>
            <w:tcW w:w="291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7B9543BF" w14:textId="77777777" w:rsidR="002C7495" w:rsidRPr="007E31B4" w:rsidRDefault="002C7495" w:rsidP="00B61576">
            <w:pPr>
              <w:jc w:val="center"/>
              <w:rPr>
                <w:b/>
                <w:i/>
                <w:color w:val="5B9BD5"/>
                <w:lang w:val="el-GR"/>
              </w:rPr>
            </w:pPr>
            <w:r w:rsidRPr="007E31B4">
              <w:rPr>
                <w:b/>
                <w:lang w:val="el-GR"/>
              </w:rPr>
              <w:t>Κατανόηση περιβάλλοντος και ειδικών απαιτήσεων Σύμβασης</w:t>
            </w:r>
          </w:p>
        </w:tc>
        <w:tc>
          <w:tcPr>
            <w:tcW w:w="2061"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2854F910" w14:textId="77777777" w:rsidR="002C7495" w:rsidRPr="007E31B4" w:rsidRDefault="002C7495" w:rsidP="00B61576">
            <w:pPr>
              <w:jc w:val="center"/>
              <w:rPr>
                <w:b/>
                <w:bCs/>
                <w:lang w:val="el-GR"/>
              </w:rPr>
            </w:pPr>
            <w:r w:rsidRPr="007E31B4">
              <w:rPr>
                <w:b/>
                <w:bCs/>
                <w:lang w:val="en-US"/>
              </w:rPr>
              <w:t>2</w:t>
            </w:r>
            <w:r w:rsidRPr="007E31B4">
              <w:rPr>
                <w:b/>
                <w:bCs/>
                <w:lang w:val="el-GR"/>
              </w:rPr>
              <w:t>0%</w:t>
            </w:r>
          </w:p>
        </w:tc>
        <w:tc>
          <w:tcPr>
            <w:tcW w:w="300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5EE3AC42" w14:textId="77777777" w:rsidR="002C7495" w:rsidRPr="007E31B4" w:rsidRDefault="002C7495" w:rsidP="00B61576">
            <w:pPr>
              <w:jc w:val="center"/>
              <w:rPr>
                <w:b/>
                <w:bCs/>
                <w:lang w:val="el-GR"/>
              </w:rPr>
            </w:pPr>
            <w:r w:rsidRPr="007E31B4">
              <w:rPr>
                <w:b/>
                <w:bCs/>
                <w:lang w:val="el-GR"/>
              </w:rPr>
              <w:t>ΠΑΡΑΡΤΗΜΑ Ι / παρ.</w:t>
            </w:r>
          </w:p>
        </w:tc>
      </w:tr>
      <w:tr w:rsidR="002C7495" w:rsidRPr="007E31B4" w14:paraId="08864B42" w14:textId="77777777" w:rsidTr="00B61576">
        <w:trPr>
          <w:trHeight w:val="495"/>
          <w:jc w:val="center"/>
        </w:trPr>
        <w:tc>
          <w:tcPr>
            <w:tcW w:w="1170" w:type="dxa"/>
            <w:tcBorders>
              <w:top w:val="single" w:sz="4" w:space="0" w:color="000000"/>
              <w:left w:val="single" w:sz="4" w:space="0" w:color="000000"/>
              <w:bottom w:val="single" w:sz="4" w:space="0" w:color="000000"/>
              <w:right w:val="single" w:sz="4" w:space="0" w:color="000000"/>
            </w:tcBorders>
            <w:vAlign w:val="center"/>
          </w:tcPr>
          <w:p w14:paraId="3FC75B3E" w14:textId="77777777" w:rsidR="002C7495" w:rsidRPr="007E31B4" w:rsidRDefault="002C7495" w:rsidP="00B61576">
            <w:pPr>
              <w:tabs>
                <w:tab w:val="left" w:pos="317"/>
              </w:tabs>
              <w:suppressAutoHyphens w:val="0"/>
              <w:ind w:left="142"/>
              <w:jc w:val="center"/>
              <w:rPr>
                <w:bCs/>
                <w:lang w:val="el-GR"/>
              </w:rPr>
            </w:pPr>
            <w:r w:rsidRPr="007E31B4">
              <w:rPr>
                <w:bCs/>
                <w:sz w:val="20"/>
                <w:szCs w:val="20"/>
                <w:lang w:val="el-GR"/>
              </w:rPr>
              <w:t>1.1</w:t>
            </w:r>
          </w:p>
        </w:tc>
        <w:tc>
          <w:tcPr>
            <w:tcW w:w="2913" w:type="dxa"/>
            <w:tcBorders>
              <w:top w:val="single" w:sz="4" w:space="0" w:color="000000"/>
              <w:left w:val="single" w:sz="4" w:space="0" w:color="000000"/>
              <w:bottom w:val="single" w:sz="4" w:space="0" w:color="000000"/>
              <w:right w:val="single" w:sz="4" w:space="0" w:color="000000"/>
            </w:tcBorders>
            <w:vAlign w:val="center"/>
          </w:tcPr>
          <w:p w14:paraId="5E042427" w14:textId="77777777" w:rsidR="002C7495" w:rsidRPr="007E31B4" w:rsidRDefault="002C7495" w:rsidP="00B61576">
            <w:pPr>
              <w:jc w:val="center"/>
              <w:rPr>
                <w:lang w:val="el-GR"/>
              </w:rPr>
            </w:pPr>
            <w:r w:rsidRPr="007E31B4">
              <w:rPr>
                <w:rFonts w:eastAsia="Tahoma"/>
                <w:sz w:val="20"/>
                <w:szCs w:val="20"/>
                <w:lang w:val="el-GR"/>
              </w:rPr>
              <w:t>Κατανόηση περιβάλλοντος και ειδικών απαιτήσεων Σύμβασης</w:t>
            </w:r>
          </w:p>
        </w:tc>
        <w:tc>
          <w:tcPr>
            <w:tcW w:w="2061" w:type="dxa"/>
            <w:tcBorders>
              <w:top w:val="single" w:sz="4" w:space="0" w:color="000000"/>
              <w:left w:val="single" w:sz="4" w:space="0" w:color="000000"/>
              <w:bottom w:val="single" w:sz="4" w:space="0" w:color="000000"/>
              <w:right w:val="single" w:sz="4" w:space="0" w:color="000000"/>
            </w:tcBorders>
            <w:vAlign w:val="center"/>
          </w:tcPr>
          <w:p w14:paraId="5FEBC2B5" w14:textId="77777777" w:rsidR="002C7495" w:rsidRPr="007E31B4" w:rsidRDefault="002C7495" w:rsidP="00B61576">
            <w:pPr>
              <w:jc w:val="center"/>
              <w:rPr>
                <w:lang w:val="el-GR"/>
              </w:rPr>
            </w:pPr>
            <w:r w:rsidRPr="007E31B4">
              <w:rPr>
                <w:sz w:val="20"/>
                <w:szCs w:val="20"/>
                <w:lang w:val="el-GR"/>
              </w:rPr>
              <w:t>20%</w:t>
            </w:r>
          </w:p>
        </w:tc>
        <w:tc>
          <w:tcPr>
            <w:tcW w:w="3003" w:type="dxa"/>
            <w:tcBorders>
              <w:top w:val="single" w:sz="4" w:space="0" w:color="000000"/>
              <w:left w:val="single" w:sz="4" w:space="0" w:color="000000"/>
              <w:bottom w:val="single" w:sz="4" w:space="0" w:color="000000"/>
              <w:right w:val="single" w:sz="4" w:space="0" w:color="000000"/>
            </w:tcBorders>
            <w:vAlign w:val="center"/>
          </w:tcPr>
          <w:p w14:paraId="72999216" w14:textId="06E28DE0" w:rsidR="002C7495" w:rsidRPr="007E31B4" w:rsidRDefault="0097680A" w:rsidP="00B61576">
            <w:pPr>
              <w:jc w:val="center"/>
              <w:rPr>
                <w:lang w:val="el-GR"/>
              </w:rPr>
            </w:pPr>
            <w:r>
              <w:rPr>
                <w:lang w:val="el-GR" w:eastAsia="el-GR"/>
              </w:rPr>
              <w:t>1</w:t>
            </w:r>
            <w:r w:rsidR="002C7495" w:rsidRPr="007E31B4">
              <w:rPr>
                <w:lang w:val="el-GR" w:eastAsia="el-GR"/>
              </w:rPr>
              <w:t>, 2, 3, 5.1 έως 5.</w:t>
            </w:r>
            <w:r w:rsidR="00747907">
              <w:rPr>
                <w:lang w:val="el-GR" w:eastAsia="el-GR"/>
              </w:rPr>
              <w:t>7</w:t>
            </w:r>
          </w:p>
        </w:tc>
      </w:tr>
      <w:tr w:rsidR="002C7495" w:rsidRPr="007E31B4" w14:paraId="6D512852" w14:textId="77777777" w:rsidTr="00B61576">
        <w:trPr>
          <w:trHeight w:val="1115"/>
          <w:jc w:val="center"/>
        </w:trPr>
        <w:tc>
          <w:tcPr>
            <w:tcW w:w="1170"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2301E0CB" w14:textId="77777777" w:rsidR="002C7495" w:rsidRPr="007E31B4" w:rsidRDefault="002C7495" w:rsidP="002C7495">
            <w:pPr>
              <w:pStyle w:val="aff"/>
              <w:numPr>
                <w:ilvl w:val="0"/>
                <w:numId w:val="177"/>
              </w:numPr>
              <w:tabs>
                <w:tab w:val="left" w:pos="317"/>
              </w:tabs>
              <w:suppressAutoHyphens w:val="0"/>
              <w:jc w:val="center"/>
              <w:rPr>
                <w:b/>
                <w:lang w:val="el-GR"/>
              </w:rPr>
            </w:pPr>
          </w:p>
        </w:tc>
        <w:tc>
          <w:tcPr>
            <w:tcW w:w="291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A199FF8" w14:textId="77777777" w:rsidR="002C7495" w:rsidRPr="007E31B4" w:rsidRDefault="002C7495" w:rsidP="00B61576">
            <w:pPr>
              <w:jc w:val="center"/>
              <w:rPr>
                <w:b/>
                <w:i/>
                <w:color w:val="5B9BD5"/>
                <w:lang w:val="el-GR"/>
              </w:rPr>
            </w:pPr>
            <w:r w:rsidRPr="007E31B4">
              <w:rPr>
                <w:b/>
                <w:lang w:val="el-GR"/>
              </w:rPr>
              <w:t>Λειτουργικές Δυνατότητες Συστήματος</w:t>
            </w:r>
          </w:p>
        </w:tc>
        <w:tc>
          <w:tcPr>
            <w:tcW w:w="2061"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641AA6DD" w14:textId="77777777" w:rsidR="002C7495" w:rsidRPr="007E31B4" w:rsidRDefault="002C7495" w:rsidP="00B61576">
            <w:pPr>
              <w:jc w:val="center"/>
              <w:rPr>
                <w:b/>
                <w:bCs/>
                <w:lang w:val="el-GR"/>
              </w:rPr>
            </w:pPr>
            <w:r w:rsidRPr="007E31B4">
              <w:rPr>
                <w:b/>
                <w:bCs/>
                <w:lang w:val="el-GR"/>
              </w:rPr>
              <w:t>40%</w:t>
            </w:r>
          </w:p>
        </w:tc>
        <w:tc>
          <w:tcPr>
            <w:tcW w:w="300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6D8047D8" w14:textId="77777777" w:rsidR="002C7495" w:rsidRPr="007E31B4" w:rsidRDefault="002C7495" w:rsidP="00B61576">
            <w:pPr>
              <w:jc w:val="center"/>
              <w:rPr>
                <w:lang w:val="el-GR"/>
              </w:rPr>
            </w:pPr>
            <w:r w:rsidRPr="007E31B4">
              <w:rPr>
                <w:b/>
                <w:bCs/>
                <w:lang w:val="el-GR"/>
              </w:rPr>
              <w:t>ΠΑΡΑΡΤΗΜΑ Ι / παρ.</w:t>
            </w:r>
          </w:p>
        </w:tc>
      </w:tr>
      <w:tr w:rsidR="002C7495" w:rsidRPr="007E31B4" w14:paraId="1DBE4C92" w14:textId="77777777" w:rsidTr="00B61576">
        <w:trPr>
          <w:jc w:val="center"/>
        </w:trPr>
        <w:tc>
          <w:tcPr>
            <w:tcW w:w="1170" w:type="dxa"/>
            <w:tcBorders>
              <w:top w:val="single" w:sz="4" w:space="0" w:color="000000"/>
              <w:left w:val="single" w:sz="4" w:space="0" w:color="000000"/>
              <w:bottom w:val="single" w:sz="4" w:space="0" w:color="000000"/>
              <w:right w:val="single" w:sz="4" w:space="0" w:color="000000"/>
            </w:tcBorders>
            <w:vAlign w:val="center"/>
          </w:tcPr>
          <w:p w14:paraId="5D84BF8F" w14:textId="77777777" w:rsidR="002C7495" w:rsidRPr="007E31B4" w:rsidRDefault="002C7495" w:rsidP="00B61576">
            <w:pPr>
              <w:suppressAutoHyphens w:val="0"/>
              <w:ind w:left="142"/>
              <w:jc w:val="center"/>
              <w:rPr>
                <w:bCs/>
                <w:lang w:val="en-US"/>
              </w:rPr>
            </w:pPr>
            <w:r w:rsidRPr="007E31B4">
              <w:rPr>
                <w:bCs/>
                <w:sz w:val="20"/>
                <w:szCs w:val="20"/>
                <w:lang w:val="en-US"/>
              </w:rPr>
              <w:t>2.1</w:t>
            </w:r>
          </w:p>
        </w:tc>
        <w:tc>
          <w:tcPr>
            <w:tcW w:w="2913" w:type="dxa"/>
            <w:tcBorders>
              <w:top w:val="single" w:sz="4" w:space="0" w:color="000000"/>
              <w:left w:val="single" w:sz="4" w:space="0" w:color="000000"/>
              <w:bottom w:val="single" w:sz="4" w:space="0" w:color="000000"/>
              <w:right w:val="single" w:sz="4" w:space="0" w:color="000000"/>
            </w:tcBorders>
            <w:vAlign w:val="center"/>
          </w:tcPr>
          <w:p w14:paraId="48B5AED6" w14:textId="77777777" w:rsidR="002C7495" w:rsidRPr="007E31B4" w:rsidRDefault="002C7495" w:rsidP="00B61576">
            <w:pPr>
              <w:jc w:val="center"/>
              <w:rPr>
                <w:lang w:val="el-GR"/>
              </w:rPr>
            </w:pPr>
            <w:r w:rsidRPr="007E31B4">
              <w:rPr>
                <w:rFonts w:eastAsia="Tahoma"/>
                <w:sz w:val="20"/>
                <w:szCs w:val="20"/>
                <w:lang w:val="el-GR"/>
              </w:rPr>
              <w:t>Λειτουργικές Δυνατότητες Συστήματος</w:t>
            </w:r>
          </w:p>
        </w:tc>
        <w:tc>
          <w:tcPr>
            <w:tcW w:w="2061" w:type="dxa"/>
            <w:tcBorders>
              <w:top w:val="single" w:sz="4" w:space="0" w:color="000000"/>
              <w:left w:val="single" w:sz="4" w:space="0" w:color="000000"/>
              <w:bottom w:val="single" w:sz="4" w:space="0" w:color="000000"/>
              <w:right w:val="single" w:sz="4" w:space="0" w:color="000000"/>
            </w:tcBorders>
            <w:vAlign w:val="center"/>
          </w:tcPr>
          <w:p w14:paraId="7D011211" w14:textId="77777777" w:rsidR="002C7495" w:rsidRPr="007E31B4" w:rsidRDefault="002C7495" w:rsidP="00B61576">
            <w:pPr>
              <w:jc w:val="center"/>
              <w:rPr>
                <w:lang w:val="el-GR"/>
              </w:rPr>
            </w:pPr>
            <w:r w:rsidRPr="007E31B4">
              <w:rPr>
                <w:sz w:val="20"/>
                <w:szCs w:val="20"/>
                <w:lang w:val="el-GR"/>
              </w:rPr>
              <w:t>40%</w:t>
            </w:r>
          </w:p>
        </w:tc>
        <w:tc>
          <w:tcPr>
            <w:tcW w:w="3003" w:type="dxa"/>
            <w:tcBorders>
              <w:top w:val="single" w:sz="4" w:space="0" w:color="000000"/>
              <w:left w:val="single" w:sz="4" w:space="0" w:color="000000"/>
              <w:bottom w:val="single" w:sz="4" w:space="0" w:color="000000"/>
              <w:right w:val="single" w:sz="4" w:space="0" w:color="000000"/>
            </w:tcBorders>
            <w:vAlign w:val="center"/>
          </w:tcPr>
          <w:p w14:paraId="2D1F1D93" w14:textId="034EF4A2" w:rsidR="002C7495" w:rsidRPr="00747907" w:rsidRDefault="00747907" w:rsidP="00B61576">
            <w:pPr>
              <w:jc w:val="center"/>
              <w:rPr>
                <w:sz w:val="20"/>
                <w:szCs w:val="20"/>
                <w:lang w:val="el-GR"/>
              </w:rPr>
            </w:pPr>
            <w:r>
              <w:rPr>
                <w:lang w:val="el-GR" w:eastAsia="el-GR"/>
              </w:rPr>
              <w:t>4</w:t>
            </w:r>
          </w:p>
        </w:tc>
      </w:tr>
      <w:tr w:rsidR="002C7495" w:rsidRPr="007E31B4" w14:paraId="329E5974" w14:textId="77777777" w:rsidTr="00B61576">
        <w:trPr>
          <w:trHeight w:val="1177"/>
          <w:jc w:val="center"/>
        </w:trPr>
        <w:tc>
          <w:tcPr>
            <w:tcW w:w="1170"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288C5169" w14:textId="77777777" w:rsidR="002C7495" w:rsidRPr="007E31B4" w:rsidRDefault="002C7495" w:rsidP="002C7495">
            <w:pPr>
              <w:pStyle w:val="aff"/>
              <w:numPr>
                <w:ilvl w:val="0"/>
                <w:numId w:val="177"/>
              </w:numPr>
              <w:tabs>
                <w:tab w:val="left" w:pos="317"/>
              </w:tabs>
              <w:suppressAutoHyphens w:val="0"/>
              <w:jc w:val="center"/>
              <w:rPr>
                <w:b/>
                <w:lang w:val="el-GR"/>
              </w:rPr>
            </w:pPr>
          </w:p>
        </w:tc>
        <w:tc>
          <w:tcPr>
            <w:tcW w:w="291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2A1BF0DA" w14:textId="77777777" w:rsidR="002C7495" w:rsidRPr="007E31B4" w:rsidRDefault="002C7495" w:rsidP="00B61576">
            <w:pPr>
              <w:jc w:val="center"/>
              <w:rPr>
                <w:b/>
                <w:i/>
                <w:color w:val="5B9BD5"/>
                <w:lang w:val="el-GR"/>
              </w:rPr>
            </w:pPr>
            <w:r w:rsidRPr="007E31B4">
              <w:rPr>
                <w:rFonts w:eastAsia="Tahoma"/>
                <w:b/>
                <w:sz w:val="20"/>
                <w:szCs w:val="20"/>
                <w:lang w:val="el-GR"/>
              </w:rPr>
              <w:t>Προσφερόμενες υπηρεσίες</w:t>
            </w:r>
          </w:p>
        </w:tc>
        <w:tc>
          <w:tcPr>
            <w:tcW w:w="2061"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0CF3AE85" w14:textId="77777777" w:rsidR="002C7495" w:rsidRPr="007E31B4" w:rsidRDefault="002C7495" w:rsidP="00B61576">
            <w:pPr>
              <w:jc w:val="center"/>
              <w:rPr>
                <w:b/>
                <w:bCs/>
                <w:lang w:val="el-GR"/>
              </w:rPr>
            </w:pPr>
            <w:r w:rsidRPr="007E31B4">
              <w:rPr>
                <w:b/>
                <w:bCs/>
                <w:lang w:val="el-GR"/>
              </w:rPr>
              <w:t>20%</w:t>
            </w:r>
          </w:p>
        </w:tc>
        <w:tc>
          <w:tcPr>
            <w:tcW w:w="300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7B7AD730" w14:textId="77777777" w:rsidR="002C7495" w:rsidRPr="007E31B4" w:rsidRDefault="002C7495" w:rsidP="00B61576">
            <w:pPr>
              <w:jc w:val="center"/>
              <w:rPr>
                <w:lang w:val="el-GR"/>
              </w:rPr>
            </w:pPr>
            <w:r w:rsidRPr="007E31B4">
              <w:rPr>
                <w:b/>
                <w:bCs/>
                <w:lang w:val="el-GR"/>
              </w:rPr>
              <w:t>ΠΑΡΑΡΤΗΜΑ Ι / παρ.</w:t>
            </w:r>
          </w:p>
        </w:tc>
      </w:tr>
      <w:tr w:rsidR="002C7495" w:rsidRPr="007E31B4" w14:paraId="7BC96C4C" w14:textId="77777777" w:rsidTr="00B61576">
        <w:trPr>
          <w:jc w:val="center"/>
        </w:trPr>
        <w:tc>
          <w:tcPr>
            <w:tcW w:w="1170" w:type="dxa"/>
            <w:tcBorders>
              <w:top w:val="single" w:sz="4" w:space="0" w:color="000000"/>
              <w:left w:val="single" w:sz="4" w:space="0" w:color="000000"/>
              <w:bottom w:val="single" w:sz="4" w:space="0" w:color="000000"/>
              <w:right w:val="single" w:sz="4" w:space="0" w:color="000000"/>
            </w:tcBorders>
            <w:vAlign w:val="center"/>
          </w:tcPr>
          <w:p w14:paraId="7FDA8B48" w14:textId="77777777" w:rsidR="002C7495" w:rsidRPr="007E31B4" w:rsidRDefault="002C7495" w:rsidP="00B61576">
            <w:pPr>
              <w:suppressAutoHyphens w:val="0"/>
              <w:ind w:left="142"/>
              <w:jc w:val="center"/>
              <w:rPr>
                <w:bCs/>
                <w:lang w:val="en-US"/>
              </w:rPr>
            </w:pPr>
            <w:r w:rsidRPr="007E31B4">
              <w:rPr>
                <w:bCs/>
                <w:sz w:val="20"/>
                <w:szCs w:val="20"/>
                <w:lang w:val="en-US"/>
              </w:rPr>
              <w:t>3.1</w:t>
            </w:r>
          </w:p>
        </w:tc>
        <w:tc>
          <w:tcPr>
            <w:tcW w:w="2913" w:type="dxa"/>
            <w:tcBorders>
              <w:top w:val="single" w:sz="4" w:space="0" w:color="000000"/>
              <w:left w:val="single" w:sz="4" w:space="0" w:color="000000"/>
              <w:bottom w:val="single" w:sz="4" w:space="0" w:color="000000"/>
              <w:right w:val="single" w:sz="4" w:space="0" w:color="000000"/>
            </w:tcBorders>
            <w:vAlign w:val="center"/>
          </w:tcPr>
          <w:p w14:paraId="7E1E48AE" w14:textId="77777777" w:rsidR="002C7495" w:rsidRPr="007E31B4" w:rsidRDefault="002C7495" w:rsidP="00B61576">
            <w:pPr>
              <w:jc w:val="center"/>
              <w:rPr>
                <w:lang w:val="el-GR"/>
              </w:rPr>
            </w:pPr>
            <w:r w:rsidRPr="007E31B4">
              <w:rPr>
                <w:rFonts w:eastAsia="Tahoma"/>
                <w:sz w:val="20"/>
                <w:szCs w:val="20"/>
                <w:lang w:val="el-GR"/>
              </w:rPr>
              <w:t>Προσφερόμενες υπηρεσίες</w:t>
            </w:r>
          </w:p>
        </w:tc>
        <w:tc>
          <w:tcPr>
            <w:tcW w:w="2061" w:type="dxa"/>
            <w:tcBorders>
              <w:top w:val="single" w:sz="4" w:space="0" w:color="000000"/>
              <w:left w:val="single" w:sz="4" w:space="0" w:color="000000"/>
              <w:bottom w:val="single" w:sz="4" w:space="0" w:color="000000"/>
              <w:right w:val="single" w:sz="4" w:space="0" w:color="000000"/>
            </w:tcBorders>
            <w:vAlign w:val="center"/>
          </w:tcPr>
          <w:p w14:paraId="6AD74168" w14:textId="77777777" w:rsidR="002C7495" w:rsidRPr="007E31B4" w:rsidRDefault="002C7495" w:rsidP="00B61576">
            <w:pPr>
              <w:jc w:val="center"/>
              <w:rPr>
                <w:lang w:val="el-GR"/>
              </w:rPr>
            </w:pPr>
            <w:r w:rsidRPr="007E31B4">
              <w:rPr>
                <w:sz w:val="20"/>
                <w:szCs w:val="20"/>
                <w:lang w:val="el-GR"/>
              </w:rPr>
              <w:t>20%</w:t>
            </w:r>
          </w:p>
        </w:tc>
        <w:tc>
          <w:tcPr>
            <w:tcW w:w="3003" w:type="dxa"/>
            <w:tcBorders>
              <w:top w:val="single" w:sz="4" w:space="0" w:color="000000"/>
              <w:left w:val="single" w:sz="4" w:space="0" w:color="000000"/>
              <w:bottom w:val="single" w:sz="4" w:space="0" w:color="000000"/>
              <w:right w:val="single" w:sz="4" w:space="0" w:color="000000"/>
            </w:tcBorders>
            <w:vAlign w:val="center"/>
          </w:tcPr>
          <w:p w14:paraId="5EF518E8" w14:textId="7434633F" w:rsidR="002C7495" w:rsidRPr="007E31B4" w:rsidRDefault="00AE4D32" w:rsidP="00B61576">
            <w:pPr>
              <w:jc w:val="center"/>
              <w:rPr>
                <w:lang w:val="el-GR"/>
              </w:rPr>
            </w:pPr>
            <w:r>
              <w:rPr>
                <w:lang w:val="el-GR" w:eastAsia="el-GR"/>
              </w:rPr>
              <w:t xml:space="preserve">6.1 </w:t>
            </w:r>
            <w:r w:rsidR="00747907">
              <w:rPr>
                <w:lang w:val="el-GR" w:eastAsia="el-GR"/>
              </w:rPr>
              <w:t>έ</w:t>
            </w:r>
            <w:r w:rsidR="002C7495" w:rsidRPr="007E31B4">
              <w:rPr>
                <w:lang w:val="el-GR" w:eastAsia="el-GR"/>
              </w:rPr>
              <w:t>ως 6.5</w:t>
            </w:r>
          </w:p>
        </w:tc>
      </w:tr>
      <w:tr w:rsidR="002C7495" w:rsidRPr="007E31B4" w14:paraId="652DDA4E" w14:textId="77777777" w:rsidTr="00B61576">
        <w:trPr>
          <w:trHeight w:val="1177"/>
          <w:jc w:val="center"/>
        </w:trPr>
        <w:tc>
          <w:tcPr>
            <w:tcW w:w="1170"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794C8EA6" w14:textId="77777777" w:rsidR="002C7495" w:rsidRPr="007E31B4" w:rsidRDefault="002C7495" w:rsidP="002C7495">
            <w:pPr>
              <w:pStyle w:val="aff"/>
              <w:numPr>
                <w:ilvl w:val="0"/>
                <w:numId w:val="177"/>
              </w:numPr>
              <w:tabs>
                <w:tab w:val="left" w:pos="317"/>
              </w:tabs>
              <w:suppressAutoHyphens w:val="0"/>
              <w:jc w:val="center"/>
              <w:rPr>
                <w:b/>
                <w:lang w:val="el-GR"/>
              </w:rPr>
            </w:pPr>
          </w:p>
        </w:tc>
        <w:tc>
          <w:tcPr>
            <w:tcW w:w="291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09097E01" w14:textId="77777777" w:rsidR="002C7495" w:rsidRPr="007E31B4" w:rsidRDefault="002C7495" w:rsidP="00B61576">
            <w:pPr>
              <w:jc w:val="center"/>
              <w:rPr>
                <w:b/>
                <w:i/>
                <w:color w:val="5B9BD5"/>
                <w:lang w:val="el-GR"/>
              </w:rPr>
            </w:pPr>
            <w:r w:rsidRPr="007E31B4">
              <w:rPr>
                <w:rFonts w:eastAsia="Tahoma"/>
                <w:b/>
                <w:sz w:val="20"/>
                <w:szCs w:val="20"/>
                <w:lang w:val="el-GR"/>
              </w:rPr>
              <w:t>Μεθοδολογία Υλοποίησης Έργου</w:t>
            </w:r>
          </w:p>
        </w:tc>
        <w:tc>
          <w:tcPr>
            <w:tcW w:w="2061"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C339E0A" w14:textId="77777777" w:rsidR="002C7495" w:rsidRPr="007E31B4" w:rsidRDefault="002C7495" w:rsidP="00B61576">
            <w:pPr>
              <w:jc w:val="center"/>
              <w:rPr>
                <w:b/>
                <w:bCs/>
                <w:lang w:val="el-GR"/>
              </w:rPr>
            </w:pPr>
            <w:r w:rsidRPr="007E31B4">
              <w:rPr>
                <w:b/>
                <w:bCs/>
                <w:lang w:val="el-GR"/>
              </w:rPr>
              <w:t>20%</w:t>
            </w:r>
          </w:p>
        </w:tc>
        <w:tc>
          <w:tcPr>
            <w:tcW w:w="300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7342CFE1" w14:textId="77777777" w:rsidR="002C7495" w:rsidRPr="007E31B4" w:rsidRDefault="002C7495" w:rsidP="00B61576">
            <w:pPr>
              <w:jc w:val="center"/>
              <w:rPr>
                <w:lang w:val="el-GR"/>
              </w:rPr>
            </w:pPr>
            <w:r w:rsidRPr="007E31B4">
              <w:rPr>
                <w:b/>
                <w:bCs/>
                <w:lang w:val="el-GR"/>
              </w:rPr>
              <w:t>ΠΑΡΑΡΤΗΜΑ Ι / παρ.</w:t>
            </w:r>
          </w:p>
        </w:tc>
      </w:tr>
      <w:tr w:rsidR="002C7495" w:rsidRPr="007E31B4" w14:paraId="60284441" w14:textId="77777777" w:rsidTr="00B61576">
        <w:trPr>
          <w:jc w:val="center"/>
        </w:trPr>
        <w:tc>
          <w:tcPr>
            <w:tcW w:w="1170" w:type="dxa"/>
            <w:tcBorders>
              <w:top w:val="single" w:sz="4" w:space="0" w:color="000000"/>
              <w:left w:val="single" w:sz="4" w:space="0" w:color="000000"/>
              <w:bottom w:val="single" w:sz="4" w:space="0" w:color="000000"/>
              <w:right w:val="single" w:sz="4" w:space="0" w:color="000000"/>
            </w:tcBorders>
            <w:vAlign w:val="center"/>
          </w:tcPr>
          <w:p w14:paraId="2B1CCE02" w14:textId="77777777" w:rsidR="002C7495" w:rsidRPr="007E31B4" w:rsidRDefault="002C7495" w:rsidP="00B61576">
            <w:pPr>
              <w:suppressAutoHyphens w:val="0"/>
              <w:ind w:left="142"/>
              <w:jc w:val="center"/>
              <w:rPr>
                <w:bCs/>
                <w:lang w:val="en-US"/>
              </w:rPr>
            </w:pPr>
            <w:r w:rsidRPr="007E31B4">
              <w:rPr>
                <w:bCs/>
                <w:sz w:val="20"/>
                <w:szCs w:val="20"/>
                <w:lang w:val="en-US"/>
              </w:rPr>
              <w:t>4.1</w:t>
            </w:r>
          </w:p>
        </w:tc>
        <w:tc>
          <w:tcPr>
            <w:tcW w:w="2913" w:type="dxa"/>
            <w:tcBorders>
              <w:top w:val="single" w:sz="4" w:space="0" w:color="000000"/>
              <w:left w:val="single" w:sz="4" w:space="0" w:color="000000"/>
              <w:bottom w:val="single" w:sz="4" w:space="0" w:color="000000"/>
              <w:right w:val="single" w:sz="4" w:space="0" w:color="000000"/>
            </w:tcBorders>
            <w:vAlign w:val="center"/>
          </w:tcPr>
          <w:p w14:paraId="0B17FD3E" w14:textId="77777777" w:rsidR="002C7495" w:rsidRPr="007E31B4" w:rsidRDefault="002C7495" w:rsidP="00B61576">
            <w:pPr>
              <w:jc w:val="center"/>
              <w:rPr>
                <w:lang w:val="el-GR"/>
              </w:rPr>
            </w:pPr>
            <w:r w:rsidRPr="007E31B4">
              <w:rPr>
                <w:rFonts w:eastAsia="Tahoma"/>
                <w:sz w:val="20"/>
                <w:szCs w:val="20"/>
                <w:lang w:val="el-GR"/>
              </w:rPr>
              <w:t>Μεθοδολογία Υλοποίησης Έργου</w:t>
            </w:r>
          </w:p>
        </w:tc>
        <w:tc>
          <w:tcPr>
            <w:tcW w:w="2061" w:type="dxa"/>
            <w:tcBorders>
              <w:top w:val="single" w:sz="4" w:space="0" w:color="000000"/>
              <w:left w:val="single" w:sz="4" w:space="0" w:color="000000"/>
              <w:bottom w:val="single" w:sz="4" w:space="0" w:color="000000"/>
              <w:right w:val="single" w:sz="4" w:space="0" w:color="000000"/>
            </w:tcBorders>
            <w:vAlign w:val="center"/>
          </w:tcPr>
          <w:p w14:paraId="325AF72F" w14:textId="77777777" w:rsidR="002C7495" w:rsidRPr="007E31B4" w:rsidRDefault="002C7495" w:rsidP="00B61576">
            <w:pPr>
              <w:jc w:val="center"/>
              <w:rPr>
                <w:lang w:val="el-GR"/>
              </w:rPr>
            </w:pPr>
            <w:r w:rsidRPr="007E31B4">
              <w:rPr>
                <w:sz w:val="20"/>
                <w:szCs w:val="20"/>
                <w:lang w:val="el-GR"/>
              </w:rPr>
              <w:t>20%</w:t>
            </w:r>
          </w:p>
        </w:tc>
        <w:tc>
          <w:tcPr>
            <w:tcW w:w="3003" w:type="dxa"/>
            <w:tcBorders>
              <w:top w:val="single" w:sz="4" w:space="0" w:color="000000"/>
              <w:left w:val="single" w:sz="4" w:space="0" w:color="000000"/>
              <w:bottom w:val="single" w:sz="4" w:space="0" w:color="000000"/>
              <w:right w:val="single" w:sz="4" w:space="0" w:color="000000"/>
            </w:tcBorders>
            <w:vAlign w:val="center"/>
          </w:tcPr>
          <w:p w14:paraId="66C9A0BC" w14:textId="44B74E5C" w:rsidR="002C7495" w:rsidRPr="007E31B4" w:rsidRDefault="00AE4D32" w:rsidP="00B61576">
            <w:pPr>
              <w:jc w:val="center"/>
              <w:rPr>
                <w:lang w:val="el-GR"/>
              </w:rPr>
            </w:pPr>
            <w:r>
              <w:rPr>
                <w:lang w:val="el-GR" w:eastAsia="el-GR"/>
              </w:rPr>
              <w:t xml:space="preserve">7.1 </w:t>
            </w:r>
            <w:r w:rsidR="002C7495" w:rsidRPr="007E31B4">
              <w:rPr>
                <w:lang w:val="el-GR" w:eastAsia="el-GR"/>
              </w:rPr>
              <w:t>έως 7.</w:t>
            </w:r>
            <w:r w:rsidR="00747907">
              <w:rPr>
                <w:lang w:val="el-GR" w:eastAsia="el-GR"/>
              </w:rPr>
              <w:t>6</w:t>
            </w:r>
          </w:p>
        </w:tc>
      </w:tr>
      <w:tr w:rsidR="002C7495" w:rsidRPr="007E31B4" w14:paraId="4EE5B89C" w14:textId="77777777" w:rsidTr="00B61576">
        <w:trPr>
          <w:jc w:val="center"/>
        </w:trPr>
        <w:tc>
          <w:tcPr>
            <w:tcW w:w="4083"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14:paraId="03CF6A67" w14:textId="77777777" w:rsidR="002C7495" w:rsidRPr="007E31B4" w:rsidRDefault="002C7495" w:rsidP="00B61576">
            <w:pPr>
              <w:jc w:val="center"/>
              <w:rPr>
                <w:b/>
                <w:lang w:val="el-GR"/>
              </w:rPr>
            </w:pPr>
            <w:r w:rsidRPr="007E31B4">
              <w:rPr>
                <w:b/>
                <w:lang w:val="el-GR"/>
              </w:rPr>
              <w:t>ΣΥΝΟΛΟ</w:t>
            </w:r>
          </w:p>
        </w:tc>
        <w:tc>
          <w:tcPr>
            <w:tcW w:w="2061"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47319D67" w14:textId="77777777" w:rsidR="002C7495" w:rsidRPr="007E31B4" w:rsidRDefault="002C7495" w:rsidP="00B61576">
            <w:pPr>
              <w:jc w:val="center"/>
              <w:rPr>
                <w:b/>
                <w:lang w:val="el-GR"/>
              </w:rPr>
            </w:pPr>
            <w:r w:rsidRPr="007E31B4">
              <w:rPr>
                <w:b/>
                <w:lang w:val="el-GR"/>
              </w:rPr>
              <w:t>100%</w:t>
            </w:r>
          </w:p>
        </w:tc>
        <w:tc>
          <w:tcPr>
            <w:tcW w:w="3003" w:type="dxa"/>
            <w:tcBorders>
              <w:top w:val="single" w:sz="4" w:space="0" w:color="000000"/>
              <w:left w:val="single" w:sz="4" w:space="0" w:color="000000"/>
              <w:bottom w:val="single" w:sz="4" w:space="0" w:color="000000"/>
              <w:right w:val="single" w:sz="4" w:space="0" w:color="000000"/>
            </w:tcBorders>
            <w:shd w:val="clear" w:color="auto" w:fill="C0C0C0"/>
            <w:vAlign w:val="center"/>
          </w:tcPr>
          <w:p w14:paraId="557043CB" w14:textId="77777777" w:rsidR="002C7495" w:rsidRPr="007E31B4" w:rsidRDefault="002C7495" w:rsidP="00B61576">
            <w:pPr>
              <w:jc w:val="center"/>
              <w:rPr>
                <w:b/>
                <w:lang w:val="el-GR"/>
              </w:rPr>
            </w:pPr>
          </w:p>
        </w:tc>
      </w:tr>
    </w:tbl>
    <w:p w14:paraId="5DE807CB" w14:textId="77777777" w:rsidR="002C7495" w:rsidRPr="007E31B4" w:rsidRDefault="002C7495" w:rsidP="002C7495">
      <w:pPr>
        <w:rPr>
          <w:i/>
          <w:color w:val="5B9BD5"/>
          <w:lang w:val="el-GR"/>
        </w:rPr>
      </w:pPr>
    </w:p>
    <w:p w14:paraId="297FEFC2" w14:textId="77777777" w:rsidR="002C7495" w:rsidRPr="007E31B4" w:rsidRDefault="002C7495" w:rsidP="002C7495">
      <w:pPr>
        <w:spacing w:before="120" w:line="360" w:lineRule="auto"/>
        <w:rPr>
          <w:lang w:val="el-GR"/>
        </w:rPr>
      </w:pPr>
    </w:p>
    <w:tbl>
      <w:tblPr>
        <w:tblW w:w="9855" w:type="dxa"/>
        <w:tblLayout w:type="fixed"/>
        <w:tblLook w:val="01E0" w:firstRow="1" w:lastRow="1" w:firstColumn="1" w:lastColumn="1" w:noHBand="0" w:noVBand="0"/>
      </w:tblPr>
      <w:tblGrid>
        <w:gridCol w:w="9855"/>
      </w:tblGrid>
      <w:tr w:rsidR="002C7495" w:rsidRPr="00096E40" w14:paraId="5E5F69C0" w14:textId="77777777" w:rsidTr="00B61576">
        <w:tc>
          <w:tcPr>
            <w:tcW w:w="9855" w:type="dxa"/>
            <w:shd w:val="clear" w:color="auto" w:fill="E6E6E6"/>
          </w:tcPr>
          <w:p w14:paraId="2C1DA65E" w14:textId="77777777" w:rsidR="002C7495" w:rsidRPr="007E31B4" w:rsidRDefault="002C7495" w:rsidP="00B61576">
            <w:pPr>
              <w:spacing w:before="120"/>
              <w:rPr>
                <w:b/>
                <w:bCs/>
                <w:lang w:val="el-GR"/>
              </w:rPr>
            </w:pPr>
            <w:r w:rsidRPr="007E31B4">
              <w:rPr>
                <w:b/>
                <w:bCs/>
                <w:lang w:val="el-GR"/>
              </w:rPr>
              <w:t>Επεξήγηση Κριτηρίων:</w:t>
            </w:r>
          </w:p>
          <w:p w14:paraId="0884232B" w14:textId="77777777" w:rsidR="002C7495" w:rsidRPr="007E31B4" w:rsidRDefault="002C7495" w:rsidP="00B61576">
            <w:pPr>
              <w:spacing w:before="120"/>
              <w:rPr>
                <w:lang w:val="el-GR"/>
              </w:rPr>
            </w:pPr>
            <w:r w:rsidRPr="007E31B4">
              <w:rPr>
                <w:lang w:val="el-GR"/>
              </w:rPr>
              <w:t xml:space="preserve">Ανά κατηγορία κριτηρίων αξιολογούνται: </w:t>
            </w:r>
          </w:p>
          <w:p w14:paraId="5045D2E1" w14:textId="77777777" w:rsidR="002C7495" w:rsidRPr="007E31B4" w:rsidRDefault="002C7495" w:rsidP="00B61576">
            <w:pPr>
              <w:pStyle w:val="aff"/>
              <w:ind w:left="315"/>
              <w:rPr>
                <w:lang w:val="el-GR" w:eastAsia="el-GR"/>
              </w:rPr>
            </w:pPr>
            <w:r w:rsidRPr="007E31B4">
              <w:rPr>
                <w:u w:val="single"/>
                <w:lang w:val="el-GR"/>
              </w:rPr>
              <w:t>Κριτήριο 1.1</w:t>
            </w:r>
            <w:r w:rsidRPr="007E31B4">
              <w:rPr>
                <w:lang w:val="el-GR"/>
              </w:rPr>
              <w:t xml:space="preserve">: </w:t>
            </w:r>
          </w:p>
          <w:p w14:paraId="21B7ECAA" w14:textId="77777777" w:rsidR="002C7495" w:rsidRPr="007E31B4" w:rsidRDefault="002C7495" w:rsidP="002C7495">
            <w:pPr>
              <w:pStyle w:val="aff"/>
              <w:numPr>
                <w:ilvl w:val="0"/>
                <w:numId w:val="178"/>
              </w:numPr>
              <w:tabs>
                <w:tab w:val="clear" w:pos="720"/>
                <w:tab w:val="num" w:pos="315"/>
              </w:tabs>
              <w:ind w:left="315" w:hanging="315"/>
              <w:rPr>
                <w:lang w:val="el-GR" w:eastAsia="el-GR"/>
              </w:rPr>
            </w:pPr>
            <w:r w:rsidRPr="007E31B4">
              <w:rPr>
                <w:lang w:val="el-GR" w:eastAsia="el-GR"/>
              </w:rPr>
              <w:t>Η συνολική αντίληψη του Αναδόχου όσον αφορά στο αντικείμενο του έργου, τους σκοπούς τους στόχους του, τους κρίσιμους παράγοντες επιτυχίας και τους κινδύνους, καθώς και κυρίως στους τρόπους και τις μεθόδους αντιμετώπισής τους,</w:t>
            </w:r>
          </w:p>
          <w:p w14:paraId="27FEF0F4" w14:textId="77777777" w:rsidR="002C7495" w:rsidRPr="007E31B4" w:rsidRDefault="002C7495" w:rsidP="002C7495">
            <w:pPr>
              <w:pStyle w:val="aff"/>
              <w:numPr>
                <w:ilvl w:val="0"/>
                <w:numId w:val="178"/>
              </w:numPr>
              <w:tabs>
                <w:tab w:val="clear" w:pos="720"/>
                <w:tab w:val="num" w:pos="315"/>
              </w:tabs>
              <w:ind w:left="315" w:hanging="315"/>
              <w:rPr>
                <w:lang w:val="el-GR" w:eastAsia="el-GR"/>
              </w:rPr>
            </w:pPr>
            <w:r w:rsidRPr="007E31B4">
              <w:rPr>
                <w:lang w:val="el-GR" w:eastAsia="el-GR"/>
              </w:rPr>
              <w:t>Η τεκμηριωμένη και ολοκληρωμένη προτεινόμενη αρχιτεκτονική που να καλύπτει την επεκτασιμότητα και κλιμάκωσης της λύσης και η κάλυψη των απαιτήσεων της διακήρυξης,</w:t>
            </w:r>
          </w:p>
          <w:p w14:paraId="7A6E8725" w14:textId="4BBF2A62" w:rsidR="002C7495" w:rsidRPr="007E31B4" w:rsidRDefault="002C7495" w:rsidP="002C7495">
            <w:pPr>
              <w:pStyle w:val="aff"/>
              <w:numPr>
                <w:ilvl w:val="0"/>
                <w:numId w:val="178"/>
              </w:numPr>
              <w:tabs>
                <w:tab w:val="clear" w:pos="720"/>
                <w:tab w:val="num" w:pos="315"/>
              </w:tabs>
              <w:ind w:left="315" w:hanging="315"/>
              <w:rPr>
                <w:lang w:val="el-GR" w:eastAsia="el-GR"/>
              </w:rPr>
            </w:pPr>
            <w:r w:rsidRPr="007E31B4">
              <w:rPr>
                <w:lang w:val="el-GR" w:eastAsia="el-GR"/>
              </w:rPr>
              <w:t xml:space="preserve">Η κάλυψη των </w:t>
            </w:r>
            <w:r w:rsidR="0047434A">
              <w:rPr>
                <w:lang w:val="el-GR" w:eastAsia="el-GR"/>
              </w:rPr>
              <w:t xml:space="preserve">οριζόντιων </w:t>
            </w:r>
            <w:r w:rsidRPr="007E31B4">
              <w:rPr>
                <w:lang w:val="el-GR" w:eastAsia="el-GR"/>
              </w:rPr>
              <w:t xml:space="preserve">απαιτήσεων και </w:t>
            </w:r>
            <w:r w:rsidR="0047434A">
              <w:rPr>
                <w:lang w:val="el-GR" w:eastAsia="el-GR"/>
              </w:rPr>
              <w:t xml:space="preserve">ειδικά των απαιτήσεων για </w:t>
            </w:r>
            <w:r w:rsidRPr="007E31B4">
              <w:rPr>
                <w:lang w:val="el-GR" w:eastAsia="el-GR"/>
              </w:rPr>
              <w:t>ασφάλεια</w:t>
            </w:r>
            <w:r w:rsidR="0047434A">
              <w:rPr>
                <w:lang w:val="el-GR" w:eastAsia="el-GR"/>
              </w:rPr>
              <w:t xml:space="preserve">, </w:t>
            </w:r>
            <w:r w:rsidRPr="007E31B4">
              <w:rPr>
                <w:lang w:val="el-GR" w:eastAsia="el-GR"/>
              </w:rPr>
              <w:t xml:space="preserve"> διαλειτουργικότητα</w:t>
            </w:r>
            <w:r w:rsidR="0047434A">
              <w:rPr>
                <w:lang w:val="el-GR" w:eastAsia="el-GR"/>
              </w:rPr>
              <w:t>,</w:t>
            </w:r>
            <w:r w:rsidRPr="007E31B4">
              <w:rPr>
                <w:lang w:val="el-GR" w:eastAsia="el-GR"/>
              </w:rPr>
              <w:t xml:space="preserve"> απόδοση - προσβασιμότητα </w:t>
            </w:r>
            <w:r w:rsidR="0047434A">
              <w:rPr>
                <w:lang w:val="el-GR" w:eastAsia="el-GR"/>
              </w:rPr>
              <w:t xml:space="preserve">– </w:t>
            </w:r>
            <w:r w:rsidRPr="007E31B4">
              <w:rPr>
                <w:lang w:val="el-GR" w:eastAsia="el-GR"/>
              </w:rPr>
              <w:t>ευχρηστία</w:t>
            </w:r>
            <w:r w:rsidR="0047434A">
              <w:rPr>
                <w:lang w:val="el-GR" w:eastAsia="el-GR"/>
              </w:rPr>
              <w:t xml:space="preserve">, χρήση ανοικτών προτύπων – δεδομένων, συμβατότητα με </w:t>
            </w:r>
            <w:r w:rsidR="0047434A">
              <w:rPr>
                <w:lang w:val="en-US" w:eastAsia="el-GR"/>
              </w:rPr>
              <w:t>cloud</w:t>
            </w:r>
            <w:r w:rsidR="0047434A" w:rsidRPr="0047434A">
              <w:rPr>
                <w:lang w:val="el-GR" w:eastAsia="el-GR"/>
              </w:rPr>
              <w:t xml:space="preserve"> </w:t>
            </w:r>
            <w:r w:rsidR="0047434A">
              <w:rPr>
                <w:lang w:val="el-GR" w:eastAsia="el-GR"/>
              </w:rPr>
              <w:t>υποδομές,</w:t>
            </w:r>
            <w:r w:rsidRPr="007E31B4">
              <w:rPr>
                <w:lang w:val="el-GR" w:eastAsia="el-GR"/>
              </w:rPr>
              <w:t xml:space="preserve"> της διακήρυξης</w:t>
            </w:r>
          </w:p>
          <w:p w14:paraId="7D4393B8" w14:textId="77777777" w:rsidR="002C7495" w:rsidRPr="007E31B4" w:rsidRDefault="002C7495" w:rsidP="00B61576">
            <w:pPr>
              <w:spacing w:before="120"/>
              <w:rPr>
                <w:lang w:val="el-GR"/>
              </w:rPr>
            </w:pPr>
            <w:r w:rsidRPr="007E31B4">
              <w:rPr>
                <w:lang w:val="el-GR"/>
              </w:rPr>
              <w:lastRenderedPageBreak/>
              <w:t xml:space="preserve">   </w:t>
            </w:r>
            <w:r w:rsidRPr="007E31B4">
              <w:rPr>
                <w:u w:val="single"/>
                <w:lang w:val="el-GR"/>
              </w:rPr>
              <w:t>Κριτήριο 2.1</w:t>
            </w:r>
            <w:r w:rsidRPr="007E31B4">
              <w:rPr>
                <w:lang w:val="el-GR"/>
              </w:rPr>
              <w:t xml:space="preserve">: </w:t>
            </w:r>
          </w:p>
          <w:p w14:paraId="2486EEA9" w14:textId="77777777" w:rsidR="002C7495" w:rsidRPr="007E31B4" w:rsidRDefault="002C7495" w:rsidP="002C7495">
            <w:pPr>
              <w:pStyle w:val="aff"/>
              <w:numPr>
                <w:ilvl w:val="0"/>
                <w:numId w:val="178"/>
              </w:numPr>
              <w:tabs>
                <w:tab w:val="clear" w:pos="720"/>
                <w:tab w:val="num" w:pos="315"/>
              </w:tabs>
              <w:ind w:left="315" w:hanging="315"/>
              <w:rPr>
                <w:lang w:val="el-GR" w:eastAsia="el-GR"/>
              </w:rPr>
            </w:pPr>
            <w:r w:rsidRPr="007E31B4">
              <w:rPr>
                <w:lang w:val="el-GR" w:eastAsia="el-GR"/>
              </w:rPr>
              <w:t xml:space="preserve">Η κάλυψη των λειτουργικών απαιτήσεων και δυνατοτήτων του της πρότασης του υποψηφίου οικονομικού φορέα βάσει των απαιτήσεων της διακήρυξης και τυχόν υπερκάλυψη αυτών </w:t>
            </w:r>
          </w:p>
          <w:p w14:paraId="677E83C3" w14:textId="77777777" w:rsidR="002C7495" w:rsidRPr="007E31B4" w:rsidRDefault="002C7495" w:rsidP="00B61576">
            <w:pPr>
              <w:spacing w:before="120"/>
              <w:rPr>
                <w:lang w:val="el-GR"/>
              </w:rPr>
            </w:pPr>
            <w:r w:rsidRPr="007E31B4">
              <w:rPr>
                <w:u w:val="single"/>
                <w:lang w:val="el-GR"/>
              </w:rPr>
              <w:t>Κριτήριο 3.1</w:t>
            </w:r>
            <w:r w:rsidRPr="007E31B4">
              <w:rPr>
                <w:lang w:val="el-GR"/>
              </w:rPr>
              <w:t xml:space="preserve">: </w:t>
            </w:r>
          </w:p>
          <w:p w14:paraId="7B91BCC8" w14:textId="77777777" w:rsidR="002C7495" w:rsidRPr="007E31B4" w:rsidRDefault="002C7495" w:rsidP="002C7495">
            <w:pPr>
              <w:pStyle w:val="aff"/>
              <w:numPr>
                <w:ilvl w:val="0"/>
                <w:numId w:val="178"/>
              </w:numPr>
              <w:tabs>
                <w:tab w:val="clear" w:pos="720"/>
                <w:tab w:val="num" w:pos="315"/>
              </w:tabs>
              <w:ind w:left="315" w:hanging="315"/>
              <w:rPr>
                <w:lang w:val="el-GR" w:eastAsia="el-GR"/>
              </w:rPr>
            </w:pPr>
            <w:r w:rsidRPr="007E31B4">
              <w:rPr>
                <w:lang w:val="el-GR" w:eastAsia="el-GR"/>
              </w:rPr>
              <w:t>Σαφήνεια και πληρότητα ανάλυσης των προσφερόμενων υπηρεσιών και Βαθμός κάλυψης των ζητούμενων υπηρεσιών και τυχόν υπερκάλυψη αυτών</w:t>
            </w:r>
          </w:p>
          <w:p w14:paraId="210448E8" w14:textId="77777777" w:rsidR="002C7495" w:rsidRPr="007E31B4" w:rsidRDefault="002C7495" w:rsidP="00B61576">
            <w:pPr>
              <w:spacing w:before="120"/>
              <w:rPr>
                <w:lang w:val="el-GR"/>
              </w:rPr>
            </w:pPr>
            <w:r w:rsidRPr="007E31B4">
              <w:rPr>
                <w:u w:val="single"/>
                <w:lang w:val="el-GR"/>
              </w:rPr>
              <w:t>Κριτήριο 4.1</w:t>
            </w:r>
            <w:r w:rsidRPr="007E31B4">
              <w:rPr>
                <w:lang w:val="el-GR"/>
              </w:rPr>
              <w:t xml:space="preserve">: </w:t>
            </w:r>
          </w:p>
          <w:p w14:paraId="3C6DB6B0" w14:textId="77777777" w:rsidR="002C7495" w:rsidRPr="007E31B4" w:rsidRDefault="002C7495" w:rsidP="002C7495">
            <w:pPr>
              <w:pStyle w:val="aff"/>
              <w:numPr>
                <w:ilvl w:val="0"/>
                <w:numId w:val="178"/>
              </w:numPr>
              <w:tabs>
                <w:tab w:val="clear" w:pos="720"/>
                <w:tab w:val="num" w:pos="315"/>
              </w:tabs>
              <w:ind w:left="315" w:hanging="315"/>
              <w:rPr>
                <w:lang w:val="el-GR" w:eastAsia="el-GR"/>
              </w:rPr>
            </w:pPr>
            <w:r w:rsidRPr="007E31B4">
              <w:rPr>
                <w:lang w:val="el-GR" w:eastAsia="el-GR"/>
              </w:rPr>
              <w:t>Ανάλυση, σαφήνεια και πληρότητα της προτεινόμενης μεθοδολογίας και των επιμέρους δραστηριοτήτων και ο Βαθμός εξειδίκευσης μεταξύ της μεθοδολογίας υλοποίησης και των απαιτήσεων του Έργου.</w:t>
            </w:r>
          </w:p>
          <w:p w14:paraId="58063F93" w14:textId="77777777" w:rsidR="002C7495" w:rsidRPr="007E31B4" w:rsidRDefault="002C7495" w:rsidP="002C7495">
            <w:pPr>
              <w:pStyle w:val="aff"/>
              <w:numPr>
                <w:ilvl w:val="0"/>
                <w:numId w:val="178"/>
              </w:numPr>
              <w:tabs>
                <w:tab w:val="clear" w:pos="720"/>
                <w:tab w:val="num" w:pos="315"/>
              </w:tabs>
              <w:ind w:left="315" w:hanging="315"/>
              <w:rPr>
                <w:lang w:val="el-GR" w:eastAsia="el-GR"/>
              </w:rPr>
            </w:pPr>
            <w:r w:rsidRPr="007E31B4">
              <w:rPr>
                <w:lang w:val="el-GR" w:eastAsia="el-GR"/>
              </w:rPr>
              <w:t>Ανάλυση, δομή και οργάνωση των περιεχομένων των πρότυπων παραδοτέων</w:t>
            </w:r>
          </w:p>
          <w:p w14:paraId="02C1C8BE" w14:textId="77777777" w:rsidR="002C7495" w:rsidRPr="007E31B4" w:rsidRDefault="002C7495" w:rsidP="002C7495">
            <w:pPr>
              <w:pStyle w:val="aff"/>
              <w:numPr>
                <w:ilvl w:val="0"/>
                <w:numId w:val="178"/>
              </w:numPr>
              <w:tabs>
                <w:tab w:val="clear" w:pos="720"/>
                <w:tab w:val="num" w:pos="315"/>
              </w:tabs>
              <w:ind w:left="315" w:hanging="315"/>
              <w:rPr>
                <w:lang w:val="el-GR" w:eastAsia="el-GR"/>
              </w:rPr>
            </w:pPr>
            <w:r w:rsidRPr="007E31B4">
              <w:rPr>
                <w:lang w:val="el-GR" w:eastAsia="el-GR"/>
              </w:rPr>
              <w:t>Ανάλυση των φάσεων της προσέγγισης και της αντίστοιχης εμπλοκής των μελών της ομάδας έργου</w:t>
            </w:r>
          </w:p>
          <w:p w14:paraId="5F3EC86F" w14:textId="77777777" w:rsidR="002C7495" w:rsidRPr="007E31B4" w:rsidRDefault="002C7495" w:rsidP="002C7495">
            <w:pPr>
              <w:pStyle w:val="aff"/>
              <w:numPr>
                <w:ilvl w:val="0"/>
                <w:numId w:val="178"/>
              </w:numPr>
              <w:tabs>
                <w:tab w:val="clear" w:pos="720"/>
                <w:tab w:val="num" w:pos="315"/>
              </w:tabs>
              <w:ind w:left="315" w:hanging="315"/>
              <w:rPr>
                <w:lang w:val="el-GR" w:eastAsia="el-GR"/>
              </w:rPr>
            </w:pPr>
            <w:r w:rsidRPr="007E31B4">
              <w:rPr>
                <w:lang w:val="el-GR" w:eastAsia="el-GR"/>
              </w:rPr>
              <w:t>Βαθμός επάρκειας, σαφήνειας και αποτελεσματικότητας του τρόπου διακυβέρνησης του έργου.</w:t>
            </w:r>
          </w:p>
          <w:p w14:paraId="069C3900" w14:textId="77777777" w:rsidR="002C7495" w:rsidRPr="007E31B4" w:rsidRDefault="002C7495" w:rsidP="002C7495">
            <w:pPr>
              <w:pStyle w:val="aff"/>
              <w:numPr>
                <w:ilvl w:val="0"/>
                <w:numId w:val="178"/>
              </w:numPr>
              <w:tabs>
                <w:tab w:val="clear" w:pos="720"/>
                <w:tab w:val="num" w:pos="315"/>
              </w:tabs>
              <w:ind w:left="315" w:hanging="315"/>
              <w:rPr>
                <w:lang w:val="el-GR" w:eastAsia="el-GR"/>
              </w:rPr>
            </w:pPr>
            <w:r w:rsidRPr="007E31B4">
              <w:rPr>
                <w:lang w:val="el-GR" w:eastAsia="el-GR"/>
              </w:rPr>
              <w:t>Αποτελεσματικότητα της προτεινόμενης μεθοδολογίας διοίκησης και διασφάλισης ποιότητας.</w:t>
            </w:r>
          </w:p>
          <w:p w14:paraId="324363FB" w14:textId="77777777" w:rsidR="002C7495" w:rsidRPr="007E31B4" w:rsidRDefault="002C7495" w:rsidP="00B61576">
            <w:pPr>
              <w:spacing w:before="120"/>
              <w:rPr>
                <w:lang w:val="el-GR"/>
              </w:rPr>
            </w:pPr>
          </w:p>
        </w:tc>
      </w:tr>
    </w:tbl>
    <w:p w14:paraId="0D68D53A" w14:textId="77777777" w:rsidR="002C7495" w:rsidRPr="007E31B4" w:rsidRDefault="002C7495" w:rsidP="002C7495">
      <w:pPr>
        <w:rPr>
          <w:lang w:val="el-GR"/>
        </w:rPr>
      </w:pPr>
    </w:p>
    <w:p w14:paraId="1B2BFD19" w14:textId="77777777" w:rsidR="008338F0" w:rsidRPr="007E31B4" w:rsidRDefault="003355E7" w:rsidP="005A1609">
      <w:pPr>
        <w:pStyle w:val="3"/>
        <w:ind w:left="709" w:hanging="709"/>
        <w:rPr>
          <w:lang w:val="el-GR"/>
        </w:rPr>
      </w:pPr>
      <w:bookmarkStart w:id="200" w:name="_Toc97194291"/>
      <w:bookmarkStart w:id="201" w:name="_Toc97194433"/>
      <w:bookmarkStart w:id="202" w:name="_Toc202354680"/>
      <w:r w:rsidRPr="007E31B4">
        <w:rPr>
          <w:lang w:val="el-GR"/>
        </w:rPr>
        <w:t>Βαθμολόγηση και κατάταξη προσφορών</w:t>
      </w:r>
      <w:bookmarkEnd w:id="200"/>
      <w:bookmarkEnd w:id="201"/>
      <w:bookmarkEnd w:id="202"/>
      <w:r w:rsidRPr="007E31B4">
        <w:rPr>
          <w:lang w:val="el-GR"/>
        </w:rPr>
        <w:t xml:space="preserve"> </w:t>
      </w:r>
    </w:p>
    <w:p w14:paraId="78289744" w14:textId="77777777" w:rsidR="004717A5" w:rsidRPr="007E31B4" w:rsidRDefault="004717A5" w:rsidP="00603221">
      <w:pPr>
        <w:pStyle w:val="4"/>
        <w:rPr>
          <w:rFonts w:cs="Tahoma"/>
          <w:szCs w:val="22"/>
          <w:u w:val="single"/>
          <w:lang w:val="el-GR"/>
        </w:rPr>
      </w:pPr>
      <w:bookmarkStart w:id="203" w:name="_Toc97194292"/>
      <w:bookmarkStart w:id="204" w:name="_Toc202354681"/>
      <w:r w:rsidRPr="007E31B4">
        <w:rPr>
          <w:rFonts w:cs="Tahoma"/>
          <w:szCs w:val="22"/>
          <w:u w:val="single"/>
          <w:lang w:val="el-GR"/>
        </w:rPr>
        <w:t>Βαθμολόγηση Τεχνικών Προσφορών</w:t>
      </w:r>
      <w:bookmarkEnd w:id="203"/>
      <w:bookmarkEnd w:id="204"/>
      <w:r w:rsidRPr="007E31B4">
        <w:rPr>
          <w:rFonts w:cs="Tahoma"/>
          <w:szCs w:val="22"/>
          <w:u w:val="single"/>
          <w:lang w:val="el-GR"/>
        </w:rPr>
        <w:t xml:space="preserve"> </w:t>
      </w:r>
    </w:p>
    <w:p w14:paraId="48400C5B" w14:textId="7023D648" w:rsidR="00C71722" w:rsidRPr="007E31B4" w:rsidRDefault="00C71722" w:rsidP="00C71722">
      <w:pPr>
        <w:rPr>
          <w:lang w:val="el-GR"/>
        </w:rPr>
      </w:pPr>
      <w:r w:rsidRPr="007E31B4">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7E31B4">
        <w:rPr>
          <w:lang w:val="el-GR"/>
        </w:rPr>
        <w:fldChar w:fldCharType="begin"/>
      </w:r>
      <w:r w:rsidR="00F524BD" w:rsidRPr="007E31B4">
        <w:rPr>
          <w:lang w:val="el-GR"/>
        </w:rPr>
        <w:instrText xml:space="preserve"> REF _Ref496542191 \r \h </w:instrText>
      </w:r>
      <w:r w:rsidR="00DF02B0" w:rsidRPr="007E31B4">
        <w:rPr>
          <w:lang w:val="el-GR"/>
        </w:rPr>
        <w:instrText xml:space="preserve"> \* MERGEFORMAT </w:instrText>
      </w:r>
      <w:r w:rsidR="00F524BD" w:rsidRPr="007E31B4">
        <w:rPr>
          <w:lang w:val="el-GR"/>
        </w:rPr>
      </w:r>
      <w:r w:rsidR="00F524BD" w:rsidRPr="007E31B4">
        <w:rPr>
          <w:lang w:val="el-GR"/>
        </w:rPr>
        <w:fldChar w:fldCharType="separate"/>
      </w:r>
      <w:r w:rsidR="00096E40">
        <w:rPr>
          <w:lang w:val="el-GR"/>
        </w:rPr>
        <w:t>2.3.1</w:t>
      </w:r>
      <w:r w:rsidR="00F524BD" w:rsidRPr="007E31B4">
        <w:rPr>
          <w:lang w:val="el-GR"/>
        </w:rPr>
        <w:fldChar w:fldCharType="end"/>
      </w:r>
      <w:r w:rsidRPr="007E31B4">
        <w:rPr>
          <w:lang w:val="el-GR"/>
        </w:rPr>
        <w:t>.</w:t>
      </w:r>
    </w:p>
    <w:p w14:paraId="5C26DFCA" w14:textId="77777777" w:rsidR="008338F0" w:rsidRPr="007E31B4" w:rsidRDefault="003355E7">
      <w:pPr>
        <w:rPr>
          <w:lang w:val="el-GR"/>
        </w:rPr>
      </w:pPr>
      <w:r w:rsidRPr="007E31B4">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7E31B4">
        <w:rPr>
          <w:rStyle w:val="15"/>
          <w:b/>
          <w:sz w:val="22"/>
          <w:szCs w:val="22"/>
          <w:lang w:val="el-GR"/>
        </w:rPr>
        <w:t>.</w:t>
      </w:r>
      <w:r w:rsidR="00E1337D" w:rsidRPr="007E31B4">
        <w:rPr>
          <w:b/>
          <w:lang w:val="el-GR"/>
        </w:rPr>
        <w:t xml:space="preserve"> </w:t>
      </w:r>
    </w:p>
    <w:p w14:paraId="5A643554" w14:textId="77777777" w:rsidR="008338F0" w:rsidRPr="007E31B4" w:rsidRDefault="003355E7">
      <w:pPr>
        <w:rPr>
          <w:lang w:val="el-GR"/>
        </w:rPr>
      </w:pPr>
      <w:r w:rsidRPr="007E31B4">
        <w:rPr>
          <w:lang w:val="el-GR"/>
        </w:rPr>
        <w:t xml:space="preserve">Κάθε κριτήριο αξιολόγησης βαθμολογείται αυτόνομα με βάση τα στοιχεία της προσφοράς. </w:t>
      </w:r>
    </w:p>
    <w:p w14:paraId="515EB566" w14:textId="5EF12916" w:rsidR="0001217D" w:rsidRPr="007E31B4" w:rsidRDefault="00414212" w:rsidP="0001217D">
      <w:pPr>
        <w:rPr>
          <w:i/>
          <w:color w:val="5B9BD5"/>
          <w:lang w:val="el-GR"/>
        </w:rPr>
      </w:pPr>
      <w:bookmarkStart w:id="205" w:name="_Hlk126496186"/>
      <w:r w:rsidRPr="007E31B4">
        <w:rPr>
          <w:lang w:val="el-GR"/>
        </w:rPr>
        <w:t>Βαθμολογία</w:t>
      </w:r>
      <w:r w:rsidR="0001217D" w:rsidRPr="007E31B4">
        <w:rPr>
          <w:lang w:val="el-GR"/>
        </w:rPr>
        <w:t xml:space="preserve"> μικρότερη από 100 βαθμούς (ήτοι </w:t>
      </w:r>
      <w:r w:rsidR="00683396" w:rsidRPr="007E31B4">
        <w:rPr>
          <w:lang w:val="el-GR"/>
        </w:rPr>
        <w:t>προσφορά</w:t>
      </w:r>
      <w:r w:rsidRPr="007E31B4">
        <w:rPr>
          <w:lang w:val="el-GR"/>
        </w:rPr>
        <w:t xml:space="preserve"> </w:t>
      </w:r>
      <w:r w:rsidR="0001217D" w:rsidRPr="007E31B4">
        <w:rPr>
          <w:lang w:val="el-GR"/>
        </w:rPr>
        <w:t>που δεν καλύπτ</w:t>
      </w:r>
      <w:r w:rsidRPr="007E31B4">
        <w:rPr>
          <w:lang w:val="el-GR"/>
        </w:rPr>
        <w:t>ει</w:t>
      </w:r>
      <w:r w:rsidR="0001217D" w:rsidRPr="007E31B4">
        <w:rPr>
          <w:lang w:val="el-GR"/>
        </w:rPr>
        <w:t>/παρουσιάζ</w:t>
      </w:r>
      <w:r w:rsidRPr="007E31B4">
        <w:rPr>
          <w:lang w:val="el-GR"/>
        </w:rPr>
        <w:t>ει</w:t>
      </w:r>
      <w:r w:rsidR="0001217D" w:rsidRPr="007E31B4">
        <w:rPr>
          <w:lang w:val="el-GR"/>
        </w:rPr>
        <w:t xml:space="preserve"> αποκλίσεις από τις τεχνικές προδιαγραφές της παρούσας) επιφέρ</w:t>
      </w:r>
      <w:r w:rsidRPr="007E31B4">
        <w:rPr>
          <w:lang w:val="el-GR"/>
        </w:rPr>
        <w:t>ει</w:t>
      </w:r>
      <w:r w:rsidR="0001217D" w:rsidRPr="007E31B4">
        <w:rPr>
          <w:lang w:val="el-GR"/>
        </w:rPr>
        <w:t xml:space="preserve"> την απόρριψη της προσφοράς.</w:t>
      </w:r>
    </w:p>
    <w:bookmarkEnd w:id="205"/>
    <w:p w14:paraId="3961FABF" w14:textId="77777777" w:rsidR="008338F0" w:rsidRPr="007E31B4" w:rsidRDefault="003355E7">
      <w:pPr>
        <w:rPr>
          <w:lang w:val="el-GR"/>
        </w:rPr>
      </w:pPr>
      <w:r w:rsidRPr="007E31B4">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7E31B4">
        <w:rPr>
          <w:lang w:val="el-GR"/>
        </w:rPr>
        <w:t>(Β</w:t>
      </w:r>
      <w:r w:rsidR="00EB4B2B" w:rsidRPr="007E31B4">
        <w:rPr>
          <w:vertAlign w:val="subscript"/>
        </w:rPr>
        <w:t>i</w:t>
      </w:r>
      <w:r w:rsidR="00EB4B2B" w:rsidRPr="007E31B4">
        <w:rPr>
          <w:lang w:val="el-GR"/>
        </w:rPr>
        <w:t>)</w:t>
      </w:r>
      <w:r w:rsidR="00F242FC" w:rsidRPr="007E31B4">
        <w:rPr>
          <w:lang w:val="el-GR"/>
        </w:rPr>
        <w:t xml:space="preserve"> </w:t>
      </w:r>
      <w:r w:rsidRPr="007E31B4">
        <w:rPr>
          <w:lang w:val="el-GR"/>
        </w:rPr>
        <w:t>θα προκύπτει από το άθροισμα των σταθμισμένων βαθμολογιών όλων των κριτηρίων.</w:t>
      </w:r>
    </w:p>
    <w:p w14:paraId="0BAFB555" w14:textId="77777777" w:rsidR="00611C19" w:rsidRPr="007E31B4" w:rsidRDefault="00611C19" w:rsidP="00611C19">
      <w:pPr>
        <w:rPr>
          <w:lang w:val="el-GR"/>
        </w:rPr>
      </w:pPr>
      <w:bookmarkStart w:id="206" w:name="_Hlk49962342"/>
      <w:r w:rsidRPr="007E31B4">
        <w:rPr>
          <w:lang w:val="el-GR"/>
        </w:rPr>
        <w:t xml:space="preserve">Η συνολική βαθμολογία της τεχνικής προσφοράς υπολογίζεται με βάση τον παρακάτω τύπο : </w:t>
      </w:r>
    </w:p>
    <w:p w14:paraId="6ECC2510" w14:textId="77777777" w:rsidR="00611C19" w:rsidRPr="007E31B4" w:rsidRDefault="00611C19" w:rsidP="00611C19">
      <w:r w:rsidRPr="007E31B4">
        <w:t>Β = σ1χΚ1 + σ2χΚ2 +……+σνχΚν</w:t>
      </w:r>
    </w:p>
    <w:bookmarkEnd w:id="206"/>
    <w:p w14:paraId="28B6D6F1" w14:textId="77777777" w:rsidR="00611C19" w:rsidRPr="007E31B4" w:rsidRDefault="00611C19">
      <w:pPr>
        <w:rPr>
          <w:i/>
          <w:color w:val="5B9BD5"/>
          <w:lang w:val="el-GR"/>
        </w:rPr>
      </w:pPr>
    </w:p>
    <w:p w14:paraId="0960A668" w14:textId="77777777" w:rsidR="0001217D" w:rsidRPr="007E31B4" w:rsidRDefault="007F03FD" w:rsidP="00603221">
      <w:pPr>
        <w:pStyle w:val="4"/>
        <w:rPr>
          <w:rFonts w:cs="Tahoma"/>
          <w:szCs w:val="22"/>
          <w:u w:val="single"/>
          <w:lang w:val="el-GR"/>
        </w:rPr>
      </w:pPr>
      <w:bookmarkStart w:id="207" w:name="_Toc97194293"/>
      <w:bookmarkStart w:id="208" w:name="_Toc202354682"/>
      <w:r w:rsidRPr="007E31B4">
        <w:rPr>
          <w:rFonts w:cs="Tahoma"/>
          <w:szCs w:val="22"/>
          <w:u w:val="single"/>
          <w:lang w:val="el-GR"/>
        </w:rPr>
        <w:t xml:space="preserve">Α. </w:t>
      </w:r>
      <w:r w:rsidR="0001217D" w:rsidRPr="007E31B4">
        <w:rPr>
          <w:rFonts w:cs="Tahoma"/>
          <w:szCs w:val="22"/>
          <w:u w:val="single"/>
          <w:lang w:val="el-GR"/>
        </w:rPr>
        <w:t>Κατάταξη προσφορών</w:t>
      </w:r>
      <w:bookmarkEnd w:id="207"/>
      <w:bookmarkEnd w:id="208"/>
      <w:r w:rsidR="0001217D" w:rsidRPr="007E31B4">
        <w:rPr>
          <w:rFonts w:cs="Tahoma"/>
          <w:szCs w:val="22"/>
          <w:u w:val="single"/>
          <w:lang w:val="el-GR"/>
        </w:rPr>
        <w:t xml:space="preserve"> </w:t>
      </w:r>
    </w:p>
    <w:p w14:paraId="5BDCA8DD" w14:textId="77777777" w:rsidR="0001217D" w:rsidRPr="007E31B4" w:rsidRDefault="0001217D" w:rsidP="0001217D">
      <w:pPr>
        <w:rPr>
          <w:lang w:val="el-GR"/>
        </w:rPr>
      </w:pPr>
      <w:r w:rsidRPr="007E31B4">
        <w:rPr>
          <w:lang w:val="el-GR"/>
        </w:rPr>
        <w:t>Πλέον συμφέρουσα από οικονομική άποψη προσφορά είναι εκείνη που παρουσιάζει το μεγαλύτερο Λ</w:t>
      </w:r>
      <w:r w:rsidR="001F4428" w:rsidRPr="007E31B4">
        <w:rPr>
          <w:lang w:val="en-US"/>
        </w:rPr>
        <w:t>i</w:t>
      </w:r>
      <w:r w:rsidRPr="007E31B4">
        <w:rPr>
          <w:lang w:val="el-GR"/>
        </w:rPr>
        <w:t xml:space="preserve"> ο οποίος υπολογίζεται με βάση τον παρακάτω τύπο:</w:t>
      </w:r>
    </w:p>
    <w:p w14:paraId="3B471242" w14:textId="04D49156" w:rsidR="0001217D" w:rsidRPr="007E31B4" w:rsidRDefault="0001217D" w:rsidP="0001217D">
      <w:pPr>
        <w:jc w:val="center"/>
        <w:rPr>
          <w:lang w:val="nl-NL"/>
        </w:rPr>
      </w:pPr>
      <w:r w:rsidRPr="007E31B4">
        <w:rPr>
          <w:lang w:val="el-GR"/>
        </w:rPr>
        <w:t>Λ</w:t>
      </w:r>
      <w:r w:rsidRPr="007E31B4">
        <w:rPr>
          <w:vertAlign w:val="subscript"/>
          <w:lang w:val="nl-NL"/>
        </w:rPr>
        <w:t>i</w:t>
      </w:r>
      <w:r w:rsidRPr="007E31B4">
        <w:rPr>
          <w:lang w:val="nl-NL"/>
        </w:rPr>
        <w:t xml:space="preserve"> = </w:t>
      </w:r>
      <w:r w:rsidR="00823CEF" w:rsidRPr="00790161">
        <w:rPr>
          <w:lang w:val="en-US"/>
        </w:rPr>
        <w:t>80</w:t>
      </w:r>
      <w:r w:rsidRPr="007E31B4">
        <w:rPr>
          <w:lang w:val="nl-NL"/>
        </w:rPr>
        <w:t xml:space="preserve"> * ( </w:t>
      </w:r>
      <w:r w:rsidRPr="007E31B4">
        <w:rPr>
          <w:lang w:val="el-GR"/>
        </w:rPr>
        <w:t>Β</w:t>
      </w:r>
      <w:r w:rsidRPr="007E31B4">
        <w:rPr>
          <w:vertAlign w:val="subscript"/>
          <w:lang w:val="nl-NL"/>
        </w:rPr>
        <w:t xml:space="preserve">i </w:t>
      </w:r>
      <w:r w:rsidRPr="007E31B4">
        <w:rPr>
          <w:lang w:val="nl-NL"/>
        </w:rPr>
        <w:t xml:space="preserve">/ </w:t>
      </w:r>
      <w:r w:rsidRPr="007E31B4">
        <w:rPr>
          <w:lang w:val="el-GR"/>
        </w:rPr>
        <w:t>Β</w:t>
      </w:r>
      <w:r w:rsidRPr="007E31B4">
        <w:rPr>
          <w:vertAlign w:val="subscript"/>
          <w:lang w:val="nl-NL"/>
        </w:rPr>
        <w:t xml:space="preserve">max </w:t>
      </w:r>
      <w:r w:rsidRPr="007E31B4">
        <w:rPr>
          <w:lang w:val="nl-NL"/>
        </w:rPr>
        <w:t xml:space="preserve">) + </w:t>
      </w:r>
      <w:r w:rsidR="00823CEF">
        <w:rPr>
          <w:lang w:val="en-US"/>
        </w:rPr>
        <w:t>20</w:t>
      </w:r>
      <w:r w:rsidRPr="007E31B4">
        <w:rPr>
          <w:lang w:val="nl-NL"/>
        </w:rPr>
        <w:t xml:space="preserve"> * (K</w:t>
      </w:r>
      <w:r w:rsidRPr="007E31B4">
        <w:rPr>
          <w:vertAlign w:val="subscript"/>
          <w:lang w:val="nl-NL"/>
        </w:rPr>
        <w:t>min</w:t>
      </w:r>
      <w:r w:rsidRPr="007E31B4">
        <w:rPr>
          <w:lang w:val="nl-NL"/>
        </w:rPr>
        <w:t>/K</w:t>
      </w:r>
      <w:r w:rsidRPr="007E31B4">
        <w:rPr>
          <w:vertAlign w:val="subscript"/>
          <w:lang w:val="nl-NL"/>
        </w:rPr>
        <w:t>i</w:t>
      </w:r>
      <w:r w:rsidRPr="007E31B4">
        <w:rPr>
          <w:lang w:val="nl-NL"/>
        </w:rPr>
        <w:t>)</w:t>
      </w:r>
    </w:p>
    <w:p w14:paraId="30943E00" w14:textId="77777777" w:rsidR="0001217D" w:rsidRPr="007E31B4" w:rsidRDefault="0001217D" w:rsidP="0001217D">
      <w:pPr>
        <w:ind w:left="284"/>
        <w:rPr>
          <w:lang w:val="el-GR"/>
        </w:rPr>
      </w:pPr>
      <w:r w:rsidRPr="007E31B4">
        <w:rPr>
          <w:lang w:val="el-GR"/>
        </w:rPr>
        <w:t>όπου:</w:t>
      </w:r>
    </w:p>
    <w:p w14:paraId="421B5F8A" w14:textId="77777777" w:rsidR="0001217D" w:rsidRPr="007E31B4" w:rsidRDefault="0001217D" w:rsidP="0001217D">
      <w:pPr>
        <w:tabs>
          <w:tab w:val="left" w:pos="1080"/>
        </w:tabs>
        <w:ind w:left="284"/>
        <w:rPr>
          <w:lang w:val="el-GR"/>
        </w:rPr>
      </w:pPr>
      <w:r w:rsidRPr="007E31B4">
        <w:rPr>
          <w:lang w:val="el-GR"/>
        </w:rPr>
        <w:t>Β</w:t>
      </w:r>
      <w:r w:rsidRPr="007E31B4">
        <w:rPr>
          <w:vertAlign w:val="subscript"/>
        </w:rPr>
        <w:t>max</w:t>
      </w:r>
      <w:r w:rsidRPr="007E31B4">
        <w:rPr>
          <w:vertAlign w:val="subscript"/>
          <w:lang w:val="el-GR"/>
        </w:rPr>
        <w:t xml:space="preserve"> </w:t>
      </w:r>
      <w:r w:rsidRPr="007E31B4">
        <w:rPr>
          <w:vertAlign w:val="subscript"/>
          <w:lang w:val="el-GR"/>
        </w:rPr>
        <w:tab/>
      </w:r>
      <w:r w:rsidRPr="007E31B4">
        <w:rPr>
          <w:lang w:val="el-GR"/>
        </w:rPr>
        <w:t xml:space="preserve">η συνολική βαθμολογία που έλαβε η καλύτερη Τεχνική Προσφορά </w:t>
      </w:r>
    </w:p>
    <w:p w14:paraId="2F2D0D4C" w14:textId="77777777" w:rsidR="0001217D" w:rsidRPr="007E31B4" w:rsidRDefault="0001217D" w:rsidP="0001217D">
      <w:pPr>
        <w:tabs>
          <w:tab w:val="left" w:pos="1080"/>
        </w:tabs>
        <w:ind w:left="284"/>
        <w:rPr>
          <w:lang w:val="el-GR"/>
        </w:rPr>
      </w:pPr>
      <w:r w:rsidRPr="007E31B4">
        <w:rPr>
          <w:lang w:val="el-GR"/>
        </w:rPr>
        <w:t>Β</w:t>
      </w:r>
      <w:r w:rsidRPr="007E31B4">
        <w:rPr>
          <w:vertAlign w:val="subscript"/>
        </w:rPr>
        <w:t>i</w:t>
      </w:r>
      <w:r w:rsidRPr="007E31B4">
        <w:rPr>
          <w:vertAlign w:val="subscript"/>
          <w:lang w:val="el-GR"/>
        </w:rPr>
        <w:tab/>
      </w:r>
      <w:r w:rsidRPr="007E31B4">
        <w:rPr>
          <w:lang w:val="el-GR"/>
        </w:rPr>
        <w:t xml:space="preserve">η συνολική βαθμολογία της Τεχνικής Προσφοράς </w:t>
      </w:r>
      <w:r w:rsidRPr="007E31B4">
        <w:t>i</w:t>
      </w:r>
    </w:p>
    <w:p w14:paraId="6E63E01E" w14:textId="77777777" w:rsidR="0001217D" w:rsidRPr="007E31B4" w:rsidRDefault="0001217D" w:rsidP="0001217D">
      <w:pPr>
        <w:tabs>
          <w:tab w:val="left" w:pos="1080"/>
        </w:tabs>
        <w:ind w:left="284"/>
        <w:rPr>
          <w:lang w:val="el-GR"/>
        </w:rPr>
      </w:pPr>
      <w:r w:rsidRPr="007E31B4">
        <w:lastRenderedPageBreak/>
        <w:t>K</w:t>
      </w:r>
      <w:r w:rsidRPr="007E31B4">
        <w:rPr>
          <w:vertAlign w:val="subscript"/>
        </w:rPr>
        <w:t>min</w:t>
      </w:r>
      <w:r w:rsidRPr="007E31B4">
        <w:rPr>
          <w:vertAlign w:val="subscript"/>
          <w:lang w:val="el-GR"/>
        </w:rPr>
        <w:t xml:space="preserve"> </w:t>
      </w:r>
      <w:r w:rsidRPr="007E31B4">
        <w:rPr>
          <w:vertAlign w:val="subscript"/>
          <w:lang w:val="el-GR"/>
        </w:rPr>
        <w:tab/>
      </w:r>
      <w:r w:rsidRPr="007E31B4">
        <w:rPr>
          <w:lang w:val="el-GR"/>
        </w:rPr>
        <w:t xml:space="preserve">το συνολικό </w:t>
      </w:r>
      <w:bookmarkStart w:id="209" w:name="_Hlk151319088"/>
      <w:r w:rsidRPr="007E31B4">
        <w:rPr>
          <w:lang w:val="el-GR"/>
        </w:rPr>
        <w:t xml:space="preserve">συγκριτικό </w:t>
      </w:r>
      <w:bookmarkEnd w:id="209"/>
      <w:r w:rsidRPr="007E31B4">
        <w:rPr>
          <w:lang w:val="el-GR"/>
        </w:rPr>
        <w:t xml:space="preserve">κόστος της Προσφοράς με τη μικρότερη τιμή </w:t>
      </w:r>
    </w:p>
    <w:p w14:paraId="0899D1FE" w14:textId="77777777" w:rsidR="0001217D" w:rsidRPr="007E31B4" w:rsidRDefault="0001217D" w:rsidP="0001217D">
      <w:pPr>
        <w:tabs>
          <w:tab w:val="left" w:pos="1080"/>
        </w:tabs>
        <w:ind w:left="284"/>
        <w:rPr>
          <w:lang w:val="el-GR"/>
        </w:rPr>
      </w:pPr>
      <w:r w:rsidRPr="007E31B4">
        <w:rPr>
          <w:lang w:val="el-GR"/>
        </w:rPr>
        <w:t>Κ</w:t>
      </w:r>
      <w:r w:rsidRPr="007E31B4">
        <w:rPr>
          <w:vertAlign w:val="subscript"/>
        </w:rPr>
        <w:t>i</w:t>
      </w:r>
      <w:r w:rsidRPr="007E31B4">
        <w:rPr>
          <w:vertAlign w:val="subscript"/>
          <w:lang w:val="el-GR"/>
        </w:rPr>
        <w:tab/>
      </w:r>
      <w:r w:rsidRPr="007E31B4">
        <w:rPr>
          <w:lang w:val="el-GR"/>
        </w:rPr>
        <w:t xml:space="preserve">το συνολικό συγκριτικό κόστος της Προσφοράς </w:t>
      </w:r>
      <w:r w:rsidRPr="007E31B4">
        <w:t>i</w:t>
      </w:r>
      <w:r w:rsidRPr="007E31B4">
        <w:rPr>
          <w:lang w:val="el-GR"/>
        </w:rPr>
        <w:t xml:space="preserve"> </w:t>
      </w:r>
    </w:p>
    <w:p w14:paraId="1019B0C1" w14:textId="77777777" w:rsidR="0001217D" w:rsidRPr="007E31B4" w:rsidRDefault="0001217D" w:rsidP="0001217D">
      <w:pPr>
        <w:tabs>
          <w:tab w:val="left" w:pos="1080"/>
        </w:tabs>
        <w:ind w:left="284"/>
        <w:rPr>
          <w:lang w:val="el-GR"/>
        </w:rPr>
      </w:pPr>
      <w:r w:rsidRPr="007E31B4">
        <w:rPr>
          <w:lang w:val="el-GR"/>
        </w:rPr>
        <w:t>Λ</w:t>
      </w:r>
      <w:r w:rsidRPr="007E31B4">
        <w:rPr>
          <w:vertAlign w:val="subscript"/>
        </w:rPr>
        <w:t>i</w:t>
      </w:r>
      <w:r w:rsidRPr="007E31B4">
        <w:rPr>
          <w:lang w:val="el-GR"/>
        </w:rPr>
        <w:tab/>
        <w:t>το οποίο στρογγυλοποιείται στα 2 δεκαδικά ψηφία.</w:t>
      </w:r>
    </w:p>
    <w:p w14:paraId="449E876C" w14:textId="77777777" w:rsidR="00C40FB9" w:rsidRPr="007E31B4" w:rsidRDefault="00C40FB9" w:rsidP="0001217D">
      <w:pPr>
        <w:rPr>
          <w:lang w:val="el-GR"/>
        </w:rPr>
      </w:pPr>
    </w:p>
    <w:p w14:paraId="10BE13A1" w14:textId="77777777" w:rsidR="0001217D" w:rsidRPr="007E31B4" w:rsidRDefault="0001217D" w:rsidP="00603221">
      <w:pPr>
        <w:pStyle w:val="4"/>
        <w:rPr>
          <w:rFonts w:cs="Tahoma"/>
          <w:szCs w:val="22"/>
          <w:u w:val="single"/>
          <w:lang w:val="el-GR"/>
        </w:rPr>
      </w:pPr>
      <w:bookmarkStart w:id="210" w:name="_Toc9049526"/>
      <w:bookmarkStart w:id="211" w:name="_Toc9050798"/>
      <w:bookmarkStart w:id="212" w:name="_Toc16061711"/>
      <w:bookmarkStart w:id="213" w:name="_Toc25743321"/>
      <w:bookmarkStart w:id="214" w:name="_Toc26592535"/>
      <w:bookmarkStart w:id="215" w:name="_Toc43634791"/>
      <w:bookmarkStart w:id="216" w:name="_Toc44821171"/>
      <w:bookmarkStart w:id="217" w:name="_Toc48552963"/>
      <w:bookmarkStart w:id="218" w:name="_Toc49074409"/>
      <w:bookmarkStart w:id="219" w:name="_Toc286055470"/>
      <w:bookmarkStart w:id="220" w:name="_Toc97194294"/>
      <w:bookmarkStart w:id="221" w:name="_Toc202354683"/>
      <w:r w:rsidRPr="007E31B4">
        <w:rPr>
          <w:rFonts w:cs="Tahoma"/>
          <w:szCs w:val="22"/>
          <w:u w:val="single"/>
          <w:lang w:val="el-GR"/>
        </w:rPr>
        <w:t>Διαμόρφωση συγκριτικού κόστους Προσφοράς</w:t>
      </w:r>
      <w:bookmarkEnd w:id="210"/>
      <w:bookmarkEnd w:id="211"/>
      <w:bookmarkEnd w:id="212"/>
      <w:bookmarkEnd w:id="213"/>
      <w:bookmarkEnd w:id="214"/>
      <w:bookmarkEnd w:id="215"/>
      <w:bookmarkEnd w:id="216"/>
      <w:bookmarkEnd w:id="217"/>
      <w:bookmarkEnd w:id="218"/>
      <w:bookmarkEnd w:id="219"/>
      <w:bookmarkEnd w:id="220"/>
      <w:bookmarkEnd w:id="221"/>
    </w:p>
    <w:p w14:paraId="6703AF59" w14:textId="77777777" w:rsidR="0001217D" w:rsidRPr="007E31B4" w:rsidRDefault="0001217D" w:rsidP="0001217D">
      <w:pPr>
        <w:rPr>
          <w:lang w:val="el-GR"/>
        </w:rPr>
      </w:pPr>
      <w:bookmarkStart w:id="222" w:name="_Hlk202351908"/>
      <w:r w:rsidRPr="007E31B4">
        <w:rPr>
          <w:lang w:val="el-GR"/>
        </w:rPr>
        <w:t xml:space="preserve">Το συγκριτικό κόστος Κ κάθε Προσφοράς περιλαμβάνει: </w:t>
      </w:r>
    </w:p>
    <w:p w14:paraId="136ADB73" w14:textId="38799372" w:rsidR="0001217D" w:rsidRPr="007E31B4" w:rsidRDefault="0001217D" w:rsidP="00B0706E">
      <w:pPr>
        <w:numPr>
          <w:ilvl w:val="0"/>
          <w:numId w:val="12"/>
        </w:numPr>
        <w:suppressAutoHyphens w:val="0"/>
        <w:rPr>
          <w:lang w:val="el-GR"/>
        </w:rPr>
      </w:pPr>
      <w:r w:rsidRPr="007E31B4">
        <w:rPr>
          <w:lang w:val="el-GR"/>
        </w:rPr>
        <w:t xml:space="preserve">το συνολικό κόστος για το Έργο, χωρίς ΦΠΑ {βλ. </w:t>
      </w:r>
      <w:r w:rsidR="00694974" w:rsidRPr="007E31B4">
        <w:rPr>
          <w:lang w:val="el-GR"/>
        </w:rPr>
        <w:fldChar w:fldCharType="begin"/>
      </w:r>
      <w:r w:rsidR="00694974" w:rsidRPr="007E31B4">
        <w:rPr>
          <w:lang w:val="el-GR"/>
        </w:rPr>
        <w:instrText xml:space="preserve"> REF _Ref40980023 \h </w:instrText>
      </w:r>
      <w:r w:rsidR="007E31B4">
        <w:rPr>
          <w:lang w:val="el-GR"/>
        </w:rPr>
        <w:instrText xml:space="preserve"> \* MERGEFORMAT </w:instrText>
      </w:r>
      <w:r w:rsidR="00694974" w:rsidRPr="007E31B4">
        <w:rPr>
          <w:lang w:val="el-GR"/>
        </w:rPr>
      </w:r>
      <w:r w:rsidR="00694974" w:rsidRPr="007E31B4">
        <w:rPr>
          <w:lang w:val="el-GR"/>
        </w:rPr>
        <w:fldChar w:fldCharType="separate"/>
      </w:r>
      <w:r w:rsidR="00096E40" w:rsidRPr="007E31B4">
        <w:rPr>
          <w:lang w:val="el-GR"/>
        </w:rPr>
        <w:t xml:space="preserve">ΠΑΡΑΡΤΗΜΑ </w:t>
      </w:r>
      <w:r w:rsidR="00096E40" w:rsidRPr="007E31B4">
        <w:t>VI</w:t>
      </w:r>
      <w:r w:rsidR="00096E40" w:rsidRPr="007E31B4">
        <w:rPr>
          <w:lang w:val="el-GR"/>
        </w:rPr>
        <w:t xml:space="preserve"> – Υπόδειγμα Οικονομικής Προσφοράς</w:t>
      </w:r>
      <w:r w:rsidR="00694974" w:rsidRPr="007E31B4">
        <w:rPr>
          <w:lang w:val="el-GR"/>
        </w:rPr>
        <w:fldChar w:fldCharType="end"/>
      </w:r>
      <w:r w:rsidR="007F03FD" w:rsidRPr="007E31B4">
        <w:rPr>
          <w:lang w:val="el-GR"/>
        </w:rPr>
        <w:t xml:space="preserve">, </w:t>
      </w:r>
      <w:r w:rsidR="00D114B5" w:rsidRPr="00D114B5">
        <w:rPr>
          <w:lang w:val="el-GR"/>
        </w:rPr>
        <w:t>Συγκεντρωτικός Πίνακας Οικονομικής Προσφοράς Έργου</w:t>
      </w:r>
      <w:r w:rsidR="00D114B5">
        <w:rPr>
          <w:lang w:val="el-GR"/>
        </w:rPr>
        <w:t>}</w:t>
      </w:r>
    </w:p>
    <w:p w14:paraId="71B14AFE" w14:textId="0D765FB2" w:rsidR="0001217D" w:rsidRPr="007E31B4" w:rsidRDefault="0001217D" w:rsidP="0001217D">
      <w:pPr>
        <w:ind w:left="60"/>
        <w:rPr>
          <w:lang w:val="el-GR"/>
        </w:rPr>
      </w:pPr>
      <w:r w:rsidRPr="007E31B4">
        <w:rPr>
          <w:lang w:val="el-GR"/>
        </w:rPr>
        <w:t xml:space="preserve">όπως προκύπτει από τους Πίνακες Οικονομικής Προσφοράς του υποψηφίου </w:t>
      </w:r>
      <w:r w:rsidR="007F03FD" w:rsidRPr="007E31B4">
        <w:rPr>
          <w:lang w:val="el-GR"/>
        </w:rPr>
        <w:t>Οικονομικού Φορέα</w:t>
      </w:r>
      <w:r w:rsidRPr="007E31B4">
        <w:rPr>
          <w:lang w:val="el-GR"/>
        </w:rPr>
        <w:t xml:space="preserve">. </w:t>
      </w:r>
    </w:p>
    <w:bookmarkEnd w:id="222"/>
    <w:p w14:paraId="0BF309BD" w14:textId="77777777" w:rsidR="00EB4B2B" w:rsidRPr="007E31B4" w:rsidRDefault="00EB4B2B" w:rsidP="00766AC6">
      <w:pPr>
        <w:rPr>
          <w:b/>
          <w:u w:val="single"/>
          <w:lang w:val="el-GR"/>
        </w:rPr>
      </w:pPr>
    </w:p>
    <w:p w14:paraId="7890181B" w14:textId="77777777" w:rsidR="00221291" w:rsidRPr="007E31B4" w:rsidRDefault="00221291">
      <w:pPr>
        <w:suppressAutoHyphens w:val="0"/>
        <w:spacing w:after="0"/>
        <w:jc w:val="left"/>
        <w:rPr>
          <w:lang w:val="el-GR"/>
        </w:rPr>
      </w:pPr>
      <w:r w:rsidRPr="007E31B4">
        <w:rPr>
          <w:lang w:val="el-GR"/>
        </w:rPr>
        <w:br w:type="page"/>
      </w:r>
    </w:p>
    <w:p w14:paraId="69AB06CD" w14:textId="77777777" w:rsidR="008338F0" w:rsidRPr="007E31B4" w:rsidRDefault="003355E7" w:rsidP="003A109E">
      <w:pPr>
        <w:pStyle w:val="2"/>
        <w:rPr>
          <w:rFonts w:cs="Tahoma"/>
          <w:lang w:val="el-GR"/>
        </w:rPr>
      </w:pPr>
      <w:r w:rsidRPr="007E31B4">
        <w:rPr>
          <w:rFonts w:cs="Tahoma"/>
          <w:lang w:val="el-GR"/>
        </w:rPr>
        <w:lastRenderedPageBreak/>
        <w:tab/>
      </w:r>
      <w:bookmarkStart w:id="223" w:name="_Toc97194296"/>
      <w:bookmarkStart w:id="224" w:name="_Toc97194435"/>
      <w:bookmarkStart w:id="225" w:name="_Toc202354684"/>
      <w:r w:rsidRPr="007E31B4">
        <w:rPr>
          <w:rFonts w:cs="Tahoma"/>
          <w:lang w:val="el-GR"/>
        </w:rPr>
        <w:t>Κατάρτιση - Περιεχόμενο Προσφορών</w:t>
      </w:r>
      <w:bookmarkEnd w:id="223"/>
      <w:bookmarkEnd w:id="224"/>
      <w:bookmarkEnd w:id="225"/>
    </w:p>
    <w:p w14:paraId="6130DDE8" w14:textId="77777777" w:rsidR="008338F0" w:rsidRPr="007E31B4" w:rsidRDefault="003355E7" w:rsidP="005A1609">
      <w:pPr>
        <w:pStyle w:val="3"/>
        <w:ind w:left="709" w:hanging="709"/>
        <w:rPr>
          <w:lang w:val="el-GR"/>
        </w:rPr>
      </w:pPr>
      <w:bookmarkStart w:id="226" w:name="_Ref496542253"/>
      <w:bookmarkStart w:id="227" w:name="_Toc97194297"/>
      <w:bookmarkStart w:id="228" w:name="_Toc97194436"/>
      <w:bookmarkStart w:id="229" w:name="_Toc202354685"/>
      <w:r w:rsidRPr="007E31B4">
        <w:rPr>
          <w:lang w:val="el-GR"/>
        </w:rPr>
        <w:t>Γενικοί όροι υποβολής προσφορών</w:t>
      </w:r>
      <w:bookmarkEnd w:id="226"/>
      <w:bookmarkEnd w:id="227"/>
      <w:bookmarkEnd w:id="228"/>
      <w:bookmarkEnd w:id="229"/>
    </w:p>
    <w:p w14:paraId="2ABDFBA7" w14:textId="073BE715" w:rsidR="008338F0" w:rsidRPr="007E31B4" w:rsidRDefault="003355E7">
      <w:pPr>
        <w:rPr>
          <w:lang w:val="el-GR"/>
        </w:rPr>
      </w:pPr>
      <w:r w:rsidRPr="007E31B4">
        <w:rPr>
          <w:lang w:val="el-GR"/>
        </w:rPr>
        <w:t xml:space="preserve">Οι προσφορές υποβάλλονται με βάση τις απαιτήσεις της </w:t>
      </w:r>
      <w:r w:rsidR="00893B0F" w:rsidRPr="007E31B4">
        <w:rPr>
          <w:lang w:val="el-GR"/>
        </w:rPr>
        <w:t xml:space="preserve">παρούσας </w:t>
      </w:r>
      <w:r w:rsidRPr="007E31B4">
        <w:rPr>
          <w:lang w:val="el-GR"/>
        </w:rPr>
        <w:t>Διακήρυξης, για</w:t>
      </w:r>
      <w:r w:rsidR="00E1337D" w:rsidRPr="007E31B4">
        <w:rPr>
          <w:lang w:val="el-GR"/>
        </w:rPr>
        <w:t xml:space="preserve"> </w:t>
      </w:r>
      <w:r w:rsidRPr="007E31B4">
        <w:rPr>
          <w:lang w:val="el-GR"/>
        </w:rPr>
        <w:t>όλες τις περιγραφόμενες υπηρεσίες</w:t>
      </w:r>
      <w:r w:rsidR="0049540E" w:rsidRPr="007E31B4">
        <w:rPr>
          <w:lang w:val="el-GR"/>
        </w:rPr>
        <w:t>.</w:t>
      </w:r>
    </w:p>
    <w:p w14:paraId="556BFE7F" w14:textId="6871ABDB" w:rsidR="008338F0" w:rsidRPr="007E31B4" w:rsidRDefault="003355E7">
      <w:pPr>
        <w:rPr>
          <w:i/>
          <w:iCs/>
          <w:color w:val="5B9BD5"/>
          <w:lang w:val="el-GR"/>
        </w:rPr>
      </w:pPr>
      <w:r w:rsidRPr="007E31B4">
        <w:rPr>
          <w:lang w:val="el-GR"/>
        </w:rPr>
        <w:t>Δεν επιτρέπονται εναλλακτικές προσφορές</w:t>
      </w:r>
      <w:r w:rsidR="009F5D68" w:rsidRPr="007E31B4">
        <w:rPr>
          <w:lang w:val="el-GR"/>
        </w:rPr>
        <w:t>.</w:t>
      </w:r>
    </w:p>
    <w:p w14:paraId="2B0F3D42" w14:textId="4E10DB3D" w:rsidR="002B2F6A" w:rsidRPr="007E31B4" w:rsidRDefault="002B2F6A" w:rsidP="002B2F6A">
      <w:pPr>
        <w:rPr>
          <w:rFonts w:cs="Helvetica"/>
          <w:color w:val="000000"/>
          <w:lang w:val="el-GR" w:eastAsia="el-GR"/>
        </w:rPr>
      </w:pPr>
      <w:r w:rsidRPr="007E31B4">
        <w:rPr>
          <w:rFonts w:cs="Helvetica"/>
          <w:color w:val="000000"/>
          <w:lang w:val="el-GR" w:eastAsia="el-GR"/>
        </w:rPr>
        <w:t xml:space="preserve">Η ένωση οικονομικών φορέων υποβάλλει κοινή προσφορά, η οποία υπογράφεται υποχρεωτικά </w:t>
      </w:r>
      <w:r w:rsidRPr="007E31B4">
        <w:rPr>
          <w:lang w:val="el-GR"/>
        </w:rPr>
        <w:t xml:space="preserve">ηλεκτρονικά </w:t>
      </w:r>
      <w:r w:rsidRPr="007E31B4">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Pr="007E31B4">
        <w:rPr>
          <w:rStyle w:val="WW-FootnoteReference7"/>
          <w:rFonts w:cs="Helvetica"/>
          <w:color w:val="000000"/>
          <w:lang w:val="el-GR" w:eastAsia="el-GR"/>
        </w:rPr>
        <w:footnoteReference w:id="24"/>
      </w:r>
      <w:r w:rsidRPr="007E31B4">
        <w:rPr>
          <w:rFonts w:cs="Helvetica"/>
          <w:color w:val="000000"/>
          <w:lang w:val="el-GR" w:eastAsia="el-GR"/>
        </w:rPr>
        <w:t>.</w:t>
      </w:r>
    </w:p>
    <w:p w14:paraId="3DE57C4E" w14:textId="77777777" w:rsidR="005202EA" w:rsidRPr="007E31B4" w:rsidRDefault="005202EA" w:rsidP="005202EA">
      <w:pPr>
        <w:rPr>
          <w:lang w:val="el-GR"/>
        </w:rPr>
      </w:pPr>
      <w:r w:rsidRPr="007E31B4">
        <w:rPr>
          <w:lang w:val="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r w:rsidRPr="007E31B4">
        <w:rPr>
          <w:rStyle w:val="ab"/>
        </w:rPr>
        <w:footnoteReference w:id="25"/>
      </w:r>
      <w:r w:rsidRPr="007E31B4">
        <w:rPr>
          <w:lang w:val="el-GR"/>
        </w:rPr>
        <w:t>.</w:t>
      </w:r>
    </w:p>
    <w:p w14:paraId="27DE9547" w14:textId="77777777" w:rsidR="005202EA" w:rsidRPr="007E31B4" w:rsidRDefault="005202EA" w:rsidP="005202EA">
      <w:pPr>
        <w:rPr>
          <w:lang w:val="el-GR"/>
        </w:rPr>
      </w:pPr>
      <w:r w:rsidRPr="007E31B4">
        <w:rPr>
          <w:lang w:val="el-GR"/>
        </w:rPr>
        <w:t xml:space="preserve">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 </w:t>
      </w:r>
      <w:r w:rsidRPr="007E31B4">
        <w:rPr>
          <w:vertAlign w:val="superscript"/>
          <w:lang w:val="el-GR"/>
        </w:rPr>
        <w:footnoteReference w:id="26"/>
      </w:r>
      <w:r w:rsidRPr="007E31B4">
        <w:rPr>
          <w:lang w:val="el-GR"/>
        </w:rPr>
        <w:t>.</w:t>
      </w:r>
      <w:hyperlink r:id="rId32" w:history="1"/>
      <w:hyperlink r:id="rId33" w:history="1"/>
    </w:p>
    <w:p w14:paraId="2BCEBE16" w14:textId="1E4B0A9F" w:rsidR="00477AF1" w:rsidRPr="007E31B4" w:rsidRDefault="00477AF1" w:rsidP="00477AF1">
      <w:pPr>
        <w:rPr>
          <w:color w:val="000000"/>
          <w:lang w:val="el-GR" w:eastAsia="el-GR"/>
        </w:rPr>
      </w:pPr>
      <w:hyperlink r:id="rId34" w:history="1"/>
      <w:hyperlink r:id="rId35" w:history="1"/>
      <w:r w:rsidRPr="007E31B4">
        <w:rPr>
          <w:color w:val="000000"/>
          <w:lang w:val="el-GR" w:eastAsia="el-GR"/>
        </w:rPr>
        <w:t xml:space="preserve">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w:t>
      </w:r>
      <w:r w:rsidRPr="007E31B4">
        <w:rPr>
          <w:rFonts w:cs="Helvetica"/>
          <w:color w:val="000000"/>
          <w:lang w:val="el-GR" w:eastAsia="el-GR"/>
        </w:rPr>
        <w:t>λειτουργικότητας «Επικοινωνία» του ΕΣΗΔΗΣ</w:t>
      </w:r>
      <w:r w:rsidRPr="007E31B4">
        <w:rPr>
          <w:rStyle w:val="ab"/>
          <w:rFonts w:cs="Helvetica"/>
          <w:color w:val="000000"/>
          <w:lang w:val="el-GR" w:eastAsia="el-GR"/>
        </w:rPr>
        <w:footnoteReference w:id="27"/>
      </w:r>
      <w:r w:rsidRPr="007E31B4">
        <w:rPr>
          <w:rFonts w:cs="Helvetica"/>
          <w:color w:val="000000"/>
          <w:lang w:val="el-GR" w:eastAsia="el-GR"/>
        </w:rPr>
        <w:t xml:space="preserve"> </w:t>
      </w:r>
      <w:r w:rsidRPr="007E31B4">
        <w:rPr>
          <w:color w:val="000000"/>
          <w:lang w:val="el-GR" w:eastAsia="el-GR"/>
        </w:rPr>
        <w:t xml:space="preserve">προς την </w:t>
      </w:r>
      <w:r w:rsidR="00C04981" w:rsidRPr="007E31B4">
        <w:rPr>
          <w:color w:val="000000"/>
          <w:lang w:val="el-GR" w:eastAsia="el-GR"/>
        </w:rPr>
        <w:t>Αναθέτουσα Αρχή</w:t>
      </w:r>
      <w:r w:rsidRPr="007E31B4">
        <w:rPr>
          <w:color w:val="000000"/>
          <w:lang w:val="el-GR" w:eastAsia="el-GR"/>
        </w:rPr>
        <w:t>, καθώς και σχετικές ενέργειες απόσυρσης («αποκλεισμού») της προσφοράς από χρήστη της Αναθέτουσας Αρχής.</w:t>
      </w:r>
    </w:p>
    <w:p w14:paraId="60E1FB1C" w14:textId="77777777" w:rsidR="002B2F6A" w:rsidRPr="007E31B4" w:rsidRDefault="002B2F6A" w:rsidP="002B2F6A">
      <w:pPr>
        <w:rPr>
          <w:color w:val="000000"/>
          <w:lang w:val="el-GR" w:eastAsia="el-GR"/>
        </w:rPr>
      </w:pPr>
    </w:p>
    <w:p w14:paraId="586B4D12" w14:textId="77777777" w:rsidR="008338F0" w:rsidRPr="007E31B4" w:rsidRDefault="003355E7" w:rsidP="005A1609">
      <w:pPr>
        <w:pStyle w:val="3"/>
        <w:ind w:left="709" w:hanging="709"/>
        <w:rPr>
          <w:lang w:val="el-GR"/>
        </w:rPr>
      </w:pPr>
      <w:bookmarkStart w:id="230" w:name="_Toc74566860"/>
      <w:bookmarkStart w:id="231" w:name="_Ref496542299"/>
      <w:bookmarkStart w:id="232" w:name="_Toc97194298"/>
      <w:bookmarkStart w:id="233" w:name="_Toc97194437"/>
      <w:bookmarkStart w:id="234" w:name="_Toc202354686"/>
      <w:bookmarkEnd w:id="230"/>
      <w:r w:rsidRPr="007E31B4">
        <w:rPr>
          <w:lang w:val="el-GR"/>
        </w:rPr>
        <w:t>Χρόνος και Τρόπος υποβολής προσφορών</w:t>
      </w:r>
      <w:bookmarkEnd w:id="231"/>
      <w:bookmarkEnd w:id="232"/>
      <w:bookmarkEnd w:id="233"/>
      <w:bookmarkEnd w:id="234"/>
      <w:r w:rsidRPr="007E31B4">
        <w:rPr>
          <w:lang w:val="el-GR"/>
        </w:rPr>
        <w:t xml:space="preserve"> </w:t>
      </w:r>
    </w:p>
    <w:p w14:paraId="27788B99" w14:textId="5A03FC27" w:rsidR="008338F0" w:rsidRPr="007E31B4" w:rsidRDefault="008338F0" w:rsidP="00DB2BAF">
      <w:pPr>
        <w:rPr>
          <w:lang w:val="el-GR"/>
        </w:rPr>
      </w:pPr>
    </w:p>
    <w:p w14:paraId="5690412D" w14:textId="6499794B" w:rsidR="004B759E" w:rsidRPr="007E31B4" w:rsidRDefault="000F0E29" w:rsidP="00D472F0">
      <w:pPr>
        <w:rPr>
          <w:b/>
          <w:bCs/>
          <w:lang w:val="el-GR"/>
        </w:rPr>
      </w:pPr>
      <w:bookmarkStart w:id="235" w:name="_Toc74566862"/>
      <w:bookmarkStart w:id="236" w:name="_Toc97194299"/>
      <w:bookmarkEnd w:id="235"/>
      <w:r w:rsidRPr="007E31B4">
        <w:rPr>
          <w:b/>
          <w:bCs/>
          <w:lang w:val="el-GR"/>
        </w:rPr>
        <w:t xml:space="preserve">2.4.2.1 </w:t>
      </w:r>
      <w:r w:rsidR="00893B0F" w:rsidRPr="007E31B4">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7E31B4">
        <w:rPr>
          <w:lang w:val="el-GR"/>
        </w:rPr>
        <w:t xml:space="preserve"> </w:t>
      </w:r>
      <w:r w:rsidR="00893B0F" w:rsidRPr="007E31B4">
        <w:rPr>
          <w:lang w:val="el-GR"/>
        </w:rPr>
        <w:t>(</w:t>
      </w:r>
      <w:r w:rsidR="00F41119" w:rsidRPr="007E31B4">
        <w:rPr>
          <w:lang w:val="el-GR"/>
        </w:rPr>
        <w:t xml:space="preserve">άρθρο </w:t>
      </w:r>
      <w:r w:rsidR="00F41119" w:rsidRPr="007E31B4">
        <w:rPr>
          <w:b/>
          <w:bCs/>
          <w:lang w:val="el-GR"/>
        </w:rPr>
        <w:fldChar w:fldCharType="begin"/>
      </w:r>
      <w:r w:rsidR="00F41119" w:rsidRPr="007E31B4">
        <w:rPr>
          <w:lang w:val="el-GR"/>
        </w:rPr>
        <w:instrText xml:space="preserve"> REF _Ref40979373 \r \h  \* MERGEFORMAT </w:instrText>
      </w:r>
      <w:r w:rsidR="00F41119" w:rsidRPr="007E31B4">
        <w:rPr>
          <w:b/>
          <w:bCs/>
          <w:lang w:val="el-GR"/>
        </w:rPr>
      </w:r>
      <w:r w:rsidR="00F41119" w:rsidRPr="007E31B4">
        <w:rPr>
          <w:b/>
          <w:bCs/>
          <w:lang w:val="el-GR"/>
        </w:rPr>
        <w:fldChar w:fldCharType="separate"/>
      </w:r>
      <w:r w:rsidR="00096E40">
        <w:rPr>
          <w:lang w:val="el-GR"/>
        </w:rPr>
        <w:t>1.5</w:t>
      </w:r>
      <w:r w:rsidR="00F41119" w:rsidRPr="007E31B4">
        <w:rPr>
          <w:b/>
          <w:bCs/>
          <w:lang w:val="el-GR"/>
        </w:rPr>
        <w:fldChar w:fldCharType="end"/>
      </w:r>
      <w:r w:rsidR="00893B0F" w:rsidRPr="007E31B4">
        <w:rPr>
          <w:lang w:val="el-GR"/>
        </w:rPr>
        <w:t xml:space="preserve">), στην </w:t>
      </w:r>
      <w:r w:rsidR="00893B0F" w:rsidRPr="007E31B4">
        <w:rPr>
          <w:color w:val="000000"/>
          <w:lang w:val="el-GR"/>
        </w:rPr>
        <w:t>Ελληνική</w:t>
      </w:r>
      <w:r w:rsidR="00893B0F" w:rsidRPr="007E31B4">
        <w:rPr>
          <w:lang w:val="el-GR"/>
        </w:rPr>
        <w:t xml:space="preserve"> Γλώσσα, σε ηλεκτρονικό φάκελο, σύμφωνα με τα αναφερόμενα στο ν.4412/2016 , </w:t>
      </w:r>
      <w:r w:rsidR="004B759E" w:rsidRPr="007E31B4">
        <w:rPr>
          <w:lang w:val="el-GR"/>
        </w:rPr>
        <w:t>ιδίως στα άρθρα 36 και 37 των διατάξεων της παρ. 5 του άρθρου 36 του ν.4412/2016 εκδοθείσα με αρ. 64233</w:t>
      </w:r>
      <w:r w:rsidR="00C40C9D" w:rsidRPr="007E31B4">
        <w:rPr>
          <w:lang w:val="el-GR"/>
        </w:rPr>
        <w:t xml:space="preserve"> </w:t>
      </w:r>
      <w:r w:rsidR="004B759E" w:rsidRPr="007E31B4">
        <w:rPr>
          <w:lang w:val="el-GR"/>
        </w:rPr>
        <w:t>(ΦΕΚ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36"/>
      <w:r w:rsidR="005647D1" w:rsidRPr="007E31B4">
        <w:rPr>
          <w:lang w:val="el-GR"/>
        </w:rPr>
        <w:t>.</w:t>
      </w:r>
    </w:p>
    <w:p w14:paraId="772137F5" w14:textId="22896A76" w:rsidR="004B759E" w:rsidRPr="007E31B4" w:rsidRDefault="004B759E" w:rsidP="004B759E">
      <w:pPr>
        <w:rPr>
          <w:b/>
          <w:bCs/>
          <w:lang w:val="el-GR"/>
        </w:rPr>
      </w:pPr>
      <w:r w:rsidRPr="007E31B4">
        <w:rPr>
          <w:color w:val="000000"/>
          <w:lang w:val="el-GR"/>
        </w:rPr>
        <w:t>Για τη συμμετοχή στο</w:t>
      </w:r>
      <w:r w:rsidR="00D47563" w:rsidRPr="007E31B4">
        <w:rPr>
          <w:color w:val="000000"/>
          <w:lang w:val="el-GR"/>
        </w:rPr>
        <w:t>ν</w:t>
      </w:r>
      <w:r w:rsidRPr="007E31B4">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w:t>
      </w:r>
      <w:r w:rsidRPr="007E31B4">
        <w:rPr>
          <w:color w:val="000000"/>
          <w:lang w:val="el-GR"/>
        </w:rPr>
        <w:lastRenderedPageBreak/>
        <w:t xml:space="preserve">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7E31B4" w:rsidRDefault="000F0E29" w:rsidP="00D472F0">
      <w:pPr>
        <w:rPr>
          <w:lang w:val="el-GR"/>
        </w:rPr>
      </w:pPr>
      <w:bookmarkStart w:id="237" w:name="_Toc97194300"/>
    </w:p>
    <w:p w14:paraId="72290D97" w14:textId="1C0B35FA" w:rsidR="004B759E" w:rsidRPr="007E31B4" w:rsidRDefault="000F0E29" w:rsidP="00D472F0">
      <w:pPr>
        <w:rPr>
          <w:lang w:val="el-GR"/>
        </w:rPr>
      </w:pPr>
      <w:r w:rsidRPr="007E31B4">
        <w:rPr>
          <w:b/>
          <w:bCs/>
          <w:lang w:val="el-GR"/>
        </w:rPr>
        <w:t>2.4.2.2</w:t>
      </w:r>
      <w:r w:rsidRPr="007E31B4">
        <w:rPr>
          <w:lang w:val="el-GR"/>
        </w:rPr>
        <w:t xml:space="preserve"> </w:t>
      </w:r>
      <w:r w:rsidR="00893B0F" w:rsidRPr="007E31B4">
        <w:rPr>
          <w:lang w:val="el-GR"/>
        </w:rPr>
        <w:t xml:space="preserve">Ο χρόνος υποβολής της προσφοράς </w:t>
      </w:r>
      <w:r w:rsidR="004B759E" w:rsidRPr="007E31B4">
        <w:rPr>
          <w:lang w:val="el-GR"/>
        </w:rPr>
        <w:t>μέσω του ΕΣΗΔΗΣ βεβαιώνεται αυτόματα από το ΕΣΗΔΗΣ με υπηρεσίες χρονοσήμανσης, σύμφωνα με τα οριζόμενα στο άρθρο 37</w:t>
      </w:r>
      <w:r w:rsidR="004B759E" w:rsidRPr="007E31B4">
        <w:rPr>
          <w:rFonts w:cs="Arial"/>
          <w:lang w:val="el-GR"/>
        </w:rPr>
        <w:t xml:space="preserve"> </w:t>
      </w:r>
      <w:r w:rsidR="004B759E" w:rsidRPr="007E31B4">
        <w:rPr>
          <w:lang w:val="el-GR"/>
        </w:rPr>
        <w:t>του ν. 4412/2016 και τις διατάξεις του άρθρου 10 της ως άνω κοινής υπουργικής απόφασης.</w:t>
      </w:r>
      <w:bookmarkEnd w:id="237"/>
    </w:p>
    <w:p w14:paraId="2BFB3CEA" w14:textId="0DC24082" w:rsidR="004B759E" w:rsidRPr="007E31B4" w:rsidRDefault="004B759E" w:rsidP="004B759E">
      <w:pPr>
        <w:spacing w:after="0"/>
        <w:rPr>
          <w:lang w:val="el-GR"/>
        </w:rPr>
      </w:pPr>
      <w:r w:rsidRPr="007E31B4">
        <w:rPr>
          <w:lang w:val="el-GR"/>
        </w:rPr>
        <w:t xml:space="preserve">Μετά την παρέλευση της καταληκτικής ημερομηνίας και ώρας, δεν υπάρχει η δυνατότητα υποβολής προσφοράς στο ΕΣΗΔΗΣ. </w:t>
      </w:r>
      <w:r w:rsidRPr="007E31B4">
        <w:rPr>
          <w:rFonts w:cs="Helvetica"/>
          <w:color w:val="000000"/>
          <w:lang w:val="el-GR"/>
        </w:rPr>
        <w:t xml:space="preserve">Σε περιπτώσεις τεχνικής αδυναμίας λειτουργίας του ΕΣΗΔΗΣ, η </w:t>
      </w:r>
      <w:r w:rsidR="00C04981" w:rsidRPr="007E31B4">
        <w:rPr>
          <w:rFonts w:cs="Helvetica"/>
          <w:color w:val="000000"/>
          <w:lang w:val="el-GR"/>
        </w:rPr>
        <w:t>Αναθέτουσα Αρχή</w:t>
      </w:r>
      <w:r w:rsidRPr="007E31B4">
        <w:rPr>
          <w:rFonts w:cs="Helvetica"/>
          <w:color w:val="000000"/>
          <w:lang w:val="el-GR"/>
        </w:rPr>
        <w:t xml:space="preserve"> ρυθμίζει τα της συνέχειας του διαγωνισμού με αιτιολογημένη απόφασή της.</w:t>
      </w:r>
    </w:p>
    <w:p w14:paraId="605C9594" w14:textId="77777777" w:rsidR="004B759E" w:rsidRPr="007E31B4" w:rsidRDefault="004B759E" w:rsidP="00821852">
      <w:pPr>
        <w:rPr>
          <w:lang w:val="el-GR"/>
        </w:rPr>
      </w:pPr>
    </w:p>
    <w:p w14:paraId="03BBDB50" w14:textId="77777777" w:rsidR="000F0E29" w:rsidRPr="007E31B4" w:rsidRDefault="000F0E29" w:rsidP="00D472F0">
      <w:pPr>
        <w:rPr>
          <w:lang w:val="el-GR"/>
        </w:rPr>
      </w:pPr>
      <w:bookmarkStart w:id="238" w:name="_Toc74566865"/>
      <w:bookmarkStart w:id="239" w:name="_Toc97194301"/>
      <w:bookmarkEnd w:id="238"/>
    </w:p>
    <w:p w14:paraId="5865AACC" w14:textId="5E87BD3D" w:rsidR="004B759E" w:rsidRPr="007E31B4" w:rsidRDefault="000F0E29" w:rsidP="00D472F0">
      <w:pPr>
        <w:rPr>
          <w:lang w:val="el-GR"/>
        </w:rPr>
      </w:pPr>
      <w:r w:rsidRPr="007E31B4">
        <w:rPr>
          <w:b/>
          <w:bCs/>
          <w:lang w:val="el-GR"/>
        </w:rPr>
        <w:t>2.4.2.3</w:t>
      </w:r>
      <w:r w:rsidRPr="007E31B4">
        <w:rPr>
          <w:lang w:val="el-GR"/>
        </w:rPr>
        <w:t xml:space="preserve"> </w:t>
      </w:r>
      <w:r w:rsidR="004B759E" w:rsidRPr="007E31B4">
        <w:rPr>
          <w:lang w:val="el-GR"/>
        </w:rPr>
        <w:t>Οι οικονομικοί φορείς υποβάλλουν με την προσφορά τους τα ακόλουθα</w:t>
      </w:r>
      <w:r w:rsidR="00CA3957" w:rsidRPr="007E31B4">
        <w:rPr>
          <w:lang w:val="el-GR"/>
        </w:rPr>
        <w:t>,</w:t>
      </w:r>
      <w:r w:rsidR="004B759E" w:rsidRPr="007E31B4">
        <w:rPr>
          <w:lang w:val="el-GR"/>
        </w:rPr>
        <w:t xml:space="preserve"> σύμφωνα με τις διατάξεις του άρθρου 13 της Κ.Υ.Α. ΕΣΗΔΗΣ Προμήθειες και Υπηρεσίες:</w:t>
      </w:r>
      <w:bookmarkEnd w:id="239"/>
      <w:r w:rsidR="004B759E" w:rsidRPr="007E31B4">
        <w:rPr>
          <w:lang w:val="el-GR"/>
        </w:rPr>
        <w:t xml:space="preserve"> </w:t>
      </w:r>
    </w:p>
    <w:p w14:paraId="4F563BCF" w14:textId="77777777" w:rsidR="004B759E" w:rsidRPr="007E31B4" w:rsidRDefault="004B759E" w:rsidP="004B759E">
      <w:pPr>
        <w:rPr>
          <w:lang w:val="el-GR"/>
        </w:rPr>
      </w:pPr>
      <w:r w:rsidRPr="007E31B4">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Pr="007E31B4" w:rsidRDefault="004B759E" w:rsidP="004B759E">
      <w:pPr>
        <w:rPr>
          <w:lang w:val="el-GR"/>
        </w:rPr>
      </w:pPr>
      <w:r w:rsidRPr="007E31B4">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Pr="007E31B4" w:rsidRDefault="004B759E" w:rsidP="004B759E">
      <w:pPr>
        <w:rPr>
          <w:lang w:val="el-GR"/>
        </w:rPr>
      </w:pPr>
      <w:r w:rsidRPr="007E31B4">
        <w:rPr>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Pr="007E31B4" w:rsidRDefault="00AA2F17" w:rsidP="004B759E">
      <w:pPr>
        <w:rPr>
          <w:lang w:val="el-GR"/>
        </w:rPr>
      </w:pPr>
      <w:r w:rsidRPr="007E31B4">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7E31B4" w:rsidRDefault="00D472F0" w:rsidP="000F0E29">
      <w:pPr>
        <w:rPr>
          <w:lang w:val="el-GR"/>
        </w:rPr>
      </w:pPr>
      <w:bookmarkStart w:id="240" w:name="_Ref75869622"/>
      <w:bookmarkStart w:id="241" w:name="_Toc97194302"/>
    </w:p>
    <w:p w14:paraId="5C483A6C" w14:textId="64D13BC8" w:rsidR="00201A77" w:rsidRPr="007E31B4" w:rsidRDefault="000F0E29" w:rsidP="00D472F0">
      <w:pPr>
        <w:rPr>
          <w:lang w:val="el-GR"/>
        </w:rPr>
      </w:pPr>
      <w:r w:rsidRPr="007E31B4">
        <w:rPr>
          <w:b/>
          <w:bCs/>
          <w:lang w:val="el-GR"/>
        </w:rPr>
        <w:t>2.4.2.4</w:t>
      </w:r>
      <w:r w:rsidRPr="007E31B4">
        <w:rPr>
          <w:lang w:val="el-GR"/>
        </w:rPr>
        <w:t xml:space="preserve"> </w:t>
      </w:r>
      <w:r w:rsidR="00486D17" w:rsidRPr="007E31B4">
        <w:rPr>
          <w:lang w:val="el-GR"/>
        </w:rPr>
        <w:t>Εφόσον οι Οικονομικοί Φορείς καταχωρίσουν τα σχετικά στοιχεία, με</w:t>
      </w:r>
      <w:r w:rsidR="009F064C" w:rsidRPr="007E31B4">
        <w:rPr>
          <w:lang w:val="el-GR"/>
        </w:rPr>
        <w:t xml:space="preserve"> </w:t>
      </w:r>
      <w:r w:rsidR="00486D17" w:rsidRPr="007E31B4">
        <w:rPr>
          <w:lang w:val="el-GR"/>
        </w:rPr>
        <w:t>τα</w:t>
      </w:r>
      <w:r w:rsidR="009F064C" w:rsidRPr="007E31B4">
        <w:rPr>
          <w:lang w:val="el-GR"/>
        </w:rPr>
        <w:t xml:space="preserve"> </w:t>
      </w:r>
      <w:r w:rsidR="00486D17" w:rsidRPr="007E31B4">
        <w:rPr>
          <w:lang w:val="el-GR"/>
        </w:rPr>
        <w:t>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w:t>
      </w:r>
      <w:r w:rsidR="00A307E5" w:rsidRPr="007E31B4">
        <w:rPr>
          <w:lang w:val="el-GR"/>
        </w:rPr>
        <w:t>εισώ</w:t>
      </w:r>
      <w:r w:rsidR="00486D17" w:rsidRPr="007E31B4">
        <w:rPr>
          <w:lang w:val="el-GR"/>
        </w:rPr>
        <w:t>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7E31B4">
        <w:rPr>
          <w:vertAlign w:val="superscript"/>
          <w:lang w:val="el-GR"/>
        </w:rPr>
        <w:footnoteReference w:id="28"/>
      </w:r>
      <w:r w:rsidR="00486D17" w:rsidRPr="007E31B4">
        <w:rPr>
          <w:lang w:val="el-GR"/>
        </w:rPr>
        <w:t xml:space="preserve">.  </w:t>
      </w:r>
      <w:bookmarkStart w:id="242" w:name="_Toc74566867"/>
      <w:bookmarkStart w:id="243" w:name="_Toc74566868"/>
      <w:bookmarkStart w:id="244" w:name="_Toc74566869"/>
      <w:bookmarkStart w:id="245" w:name="_Toc74566870"/>
      <w:bookmarkEnd w:id="242"/>
      <w:bookmarkEnd w:id="243"/>
      <w:bookmarkEnd w:id="244"/>
      <w:bookmarkEnd w:id="245"/>
      <w:r w:rsidR="00893B0F" w:rsidRPr="007E31B4">
        <w:rPr>
          <w:lang w:val="el-GR"/>
        </w:rPr>
        <w:t>Οι οικονομικοί φορείς συντάσσουν την τεχνική και οικονομική τους προσφορά</w:t>
      </w:r>
      <w:r w:rsidR="00CA1F25" w:rsidRPr="007E31B4">
        <w:rPr>
          <w:lang w:val="el-GR"/>
        </w:rPr>
        <w:t xml:space="preserve"> σύμφωνα με τις απαιτήσεις της παρούσας </w:t>
      </w:r>
      <w:r w:rsidR="00AE32CA" w:rsidRPr="007E31B4">
        <w:rPr>
          <w:b/>
          <w:bCs/>
          <w:lang w:val="el-GR"/>
        </w:rPr>
        <w:fldChar w:fldCharType="begin"/>
      </w:r>
      <w:r w:rsidR="00AE32CA" w:rsidRPr="007E31B4">
        <w:rPr>
          <w:lang w:val="el-GR"/>
        </w:rPr>
        <w:instrText xml:space="preserve"> REF _Ref510087097 \h </w:instrText>
      </w:r>
      <w:r w:rsidR="00DF02B0" w:rsidRPr="007E31B4">
        <w:rPr>
          <w:lang w:val="el-GR"/>
        </w:rPr>
        <w:instrText xml:space="preserve"> \* MERGEFORMAT </w:instrText>
      </w:r>
      <w:r w:rsidR="00AE32CA" w:rsidRPr="007E31B4">
        <w:rPr>
          <w:b/>
          <w:bCs/>
          <w:lang w:val="el-GR"/>
        </w:rPr>
      </w:r>
      <w:r w:rsidR="00AE32CA" w:rsidRPr="007E31B4">
        <w:rPr>
          <w:b/>
          <w:bCs/>
          <w:lang w:val="el-GR"/>
        </w:rPr>
        <w:fldChar w:fldCharType="separate"/>
      </w:r>
      <w:r w:rsidR="00096E40" w:rsidRPr="00096E40">
        <w:rPr>
          <w:lang w:val="el-GR"/>
        </w:rPr>
        <w:t>ΠΑΡΑΡΤΗΜΑ V – Υπόδειγμα Τεχνικής Προσφοράς</w:t>
      </w:r>
      <w:r w:rsidR="00AE32CA" w:rsidRPr="007E31B4">
        <w:rPr>
          <w:b/>
          <w:bCs/>
          <w:lang w:val="el-GR"/>
        </w:rPr>
        <w:fldChar w:fldCharType="end"/>
      </w:r>
      <w:r w:rsidR="00AE32CA" w:rsidRPr="007E31B4">
        <w:rPr>
          <w:lang w:val="el-GR"/>
        </w:rPr>
        <w:t xml:space="preserve"> &amp; </w:t>
      </w:r>
      <w:r w:rsidR="00AE32CA" w:rsidRPr="007E31B4">
        <w:rPr>
          <w:b/>
          <w:bCs/>
          <w:lang w:val="el-GR"/>
        </w:rPr>
        <w:fldChar w:fldCharType="begin"/>
      </w:r>
      <w:r w:rsidR="00AE32CA" w:rsidRPr="007E31B4">
        <w:rPr>
          <w:lang w:val="el-GR"/>
        </w:rPr>
        <w:instrText xml:space="preserve"> REF _Ref510087099 \h </w:instrText>
      </w:r>
      <w:r w:rsidR="00DF02B0" w:rsidRPr="007E31B4">
        <w:rPr>
          <w:lang w:val="el-GR"/>
        </w:rPr>
        <w:instrText xml:space="preserve"> \* MERGEFORMAT </w:instrText>
      </w:r>
      <w:r w:rsidR="00AE32CA" w:rsidRPr="007E31B4">
        <w:rPr>
          <w:b/>
          <w:bCs/>
          <w:lang w:val="el-GR"/>
        </w:rPr>
      </w:r>
      <w:r w:rsidR="00AE32CA" w:rsidRPr="007E31B4">
        <w:rPr>
          <w:b/>
          <w:bCs/>
          <w:lang w:val="el-GR"/>
        </w:rPr>
        <w:fldChar w:fldCharType="separate"/>
      </w:r>
      <w:r w:rsidR="00096E40" w:rsidRPr="007E31B4">
        <w:rPr>
          <w:lang w:val="el-GR"/>
        </w:rPr>
        <w:t xml:space="preserve">ΠΑΡΑΡΤΗΜΑ </w:t>
      </w:r>
      <w:r w:rsidR="00096E40" w:rsidRPr="00096E40">
        <w:rPr>
          <w:lang w:val="el-GR"/>
        </w:rPr>
        <w:t>VI</w:t>
      </w:r>
      <w:r w:rsidR="00096E40" w:rsidRPr="007E31B4">
        <w:rPr>
          <w:lang w:val="el-GR"/>
        </w:rPr>
        <w:t xml:space="preserve"> – Υπόδειγμα Οικονομικής Προσφοράς</w:t>
      </w:r>
      <w:r w:rsidR="00AE32CA" w:rsidRPr="007E31B4">
        <w:rPr>
          <w:b/>
          <w:bCs/>
          <w:lang w:val="el-GR"/>
        </w:rPr>
        <w:fldChar w:fldCharType="end"/>
      </w:r>
      <w:r w:rsidR="00E1337D" w:rsidRPr="007E31B4">
        <w:rPr>
          <w:i/>
          <w:iCs/>
          <w:lang w:val="el-GR"/>
        </w:rPr>
        <w:t xml:space="preserve"> </w:t>
      </w:r>
      <w:r w:rsidR="00201A77" w:rsidRPr="007E31B4">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40"/>
      <w:bookmarkEnd w:id="241"/>
    </w:p>
    <w:p w14:paraId="54173B71" w14:textId="4498F62B" w:rsidR="004E36A7" w:rsidRPr="007E31B4" w:rsidRDefault="000F0E29" w:rsidP="00D472F0">
      <w:pPr>
        <w:rPr>
          <w:lang w:val="el-GR"/>
        </w:rPr>
      </w:pPr>
      <w:bookmarkStart w:id="246" w:name="_Toc74566872"/>
      <w:bookmarkStart w:id="247" w:name="_Toc74566873"/>
      <w:bookmarkStart w:id="248" w:name="_Toc97194304"/>
      <w:bookmarkEnd w:id="246"/>
      <w:bookmarkEnd w:id="247"/>
      <w:r w:rsidRPr="007E31B4">
        <w:rPr>
          <w:b/>
          <w:bCs/>
          <w:lang w:val="el-GR"/>
        </w:rPr>
        <w:lastRenderedPageBreak/>
        <w:t>2.4.2.5</w:t>
      </w:r>
      <w:r w:rsidRPr="007E31B4">
        <w:rPr>
          <w:lang w:val="el-GR"/>
        </w:rPr>
        <w:t xml:space="preserve"> </w:t>
      </w:r>
      <w:r w:rsidR="004E36A7" w:rsidRPr="007E31B4">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48"/>
    </w:p>
    <w:p w14:paraId="1A503652" w14:textId="1592C25F" w:rsidR="004E36A7" w:rsidRPr="007E31B4" w:rsidRDefault="004E36A7" w:rsidP="004E36A7">
      <w:pPr>
        <w:rPr>
          <w:color w:val="000000"/>
          <w:lang w:val="el-GR"/>
        </w:rPr>
      </w:pPr>
      <w:bookmarkStart w:id="249" w:name="_Hlk71366084"/>
      <w:r w:rsidRPr="007E31B4">
        <w:rPr>
          <w:color w:val="000000"/>
          <w:lang w:val="el-GR"/>
        </w:rPr>
        <w:t>Τα έγγραφα που καταχωρίζονται στην ηλεκτρονική προσφορά, και δεν απαιτείται να προσκομισ</w:t>
      </w:r>
      <w:r w:rsidR="0048509C" w:rsidRPr="007E31B4">
        <w:rPr>
          <w:color w:val="000000"/>
          <w:lang w:val="el-GR"/>
        </w:rPr>
        <w:t>τ</w:t>
      </w:r>
      <w:r w:rsidRPr="007E31B4">
        <w:rPr>
          <w:color w:val="000000"/>
          <w:lang w:val="el-GR"/>
        </w:rPr>
        <w:t xml:space="preserve">ούν και σε έντυπη μορφή, γίνονται αποδεκτά κατά περίπτωση, σύμφωνα με τα προβλεπόμενα στις διατάξεις: </w:t>
      </w:r>
    </w:p>
    <w:p w14:paraId="12409A38" w14:textId="77777777" w:rsidR="004E36A7" w:rsidRPr="007E31B4" w:rsidRDefault="004E36A7" w:rsidP="004E36A7">
      <w:pPr>
        <w:rPr>
          <w:color w:val="000000"/>
          <w:lang w:val="el-GR"/>
        </w:rPr>
      </w:pPr>
      <w:r w:rsidRPr="007E31B4">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7E31B4">
        <w:rPr>
          <w:color w:val="000000"/>
          <w:lang w:val="en-US"/>
        </w:rPr>
        <w:t>e</w:t>
      </w:r>
      <w:r w:rsidRPr="007E31B4">
        <w:rPr>
          <w:color w:val="000000"/>
          <w:lang w:val="el-GR"/>
        </w:rPr>
        <w:t>-</w:t>
      </w:r>
      <w:r w:rsidRPr="007E31B4">
        <w:rPr>
          <w:color w:val="000000"/>
          <w:lang w:val="en-US"/>
        </w:rPr>
        <w:t>Apostille</w:t>
      </w:r>
      <w:r w:rsidRPr="007E31B4">
        <w:rPr>
          <w:color w:val="000000"/>
          <w:lang w:val="el-GR"/>
        </w:rPr>
        <w:t xml:space="preserve"> </w:t>
      </w:r>
    </w:p>
    <w:p w14:paraId="5369132F" w14:textId="77777777" w:rsidR="004E36A7" w:rsidRPr="007E31B4" w:rsidRDefault="004E36A7" w:rsidP="004E36A7">
      <w:pPr>
        <w:rPr>
          <w:color w:val="000000"/>
          <w:lang w:val="el-GR"/>
        </w:rPr>
      </w:pPr>
      <w:r w:rsidRPr="007E31B4">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C4B70AC" w:rsidR="004E36A7" w:rsidRPr="007E31B4" w:rsidRDefault="004E36A7" w:rsidP="004E36A7">
      <w:pPr>
        <w:rPr>
          <w:color w:val="000000"/>
          <w:lang w:val="el-GR"/>
        </w:rPr>
      </w:pPr>
      <w:r w:rsidRPr="007E31B4">
        <w:rPr>
          <w:color w:val="000000"/>
          <w:lang w:val="el-GR"/>
        </w:rPr>
        <w:t>γ) είτε του άρθρου 11 του ν. 2690/1999 (Α</w:t>
      </w:r>
      <w:r w:rsidR="00B46541" w:rsidRPr="007E31B4">
        <w:rPr>
          <w:color w:val="000000"/>
          <w:lang w:val="el-GR"/>
        </w:rPr>
        <w:t>΄ 45)</w:t>
      </w:r>
      <w:r w:rsidR="00B46541" w:rsidRPr="007E31B4">
        <w:rPr>
          <w:color w:val="000000"/>
          <w:vertAlign w:val="superscript"/>
          <w:lang w:val="el-GR" w:eastAsia="ar-SA"/>
        </w:rPr>
        <w:t xml:space="preserve"> </w:t>
      </w:r>
      <w:r w:rsidR="00B46541" w:rsidRPr="007E31B4">
        <w:rPr>
          <w:color w:val="000000"/>
          <w:vertAlign w:val="superscript"/>
          <w:lang w:val="el-GR" w:eastAsia="ar-SA"/>
        </w:rPr>
        <w:footnoteReference w:id="29"/>
      </w:r>
      <w:r w:rsidR="00B46541" w:rsidRPr="007E31B4">
        <w:rPr>
          <w:color w:val="000000"/>
          <w:lang w:val="el-GR"/>
        </w:rPr>
        <w:t>,</w:t>
      </w:r>
      <w:r w:rsidR="00B46541" w:rsidRPr="007E31B4">
        <w:rPr>
          <w:rStyle w:val="ab"/>
          <w:color w:val="000000"/>
          <w:lang w:val="el-GR"/>
        </w:rPr>
        <w:t xml:space="preserve"> </w:t>
      </w:r>
      <w:r w:rsidRPr="007E31B4">
        <w:rPr>
          <w:rStyle w:val="ab"/>
          <w:color w:val="000000"/>
          <w:lang w:val="el-GR"/>
        </w:rPr>
        <w:t xml:space="preserve"> </w:t>
      </w:r>
    </w:p>
    <w:p w14:paraId="259D0117" w14:textId="77777777" w:rsidR="004E36A7" w:rsidRPr="007E31B4" w:rsidRDefault="004E36A7" w:rsidP="004E36A7">
      <w:pPr>
        <w:rPr>
          <w:color w:val="000000"/>
          <w:lang w:val="el-GR"/>
        </w:rPr>
      </w:pPr>
      <w:r w:rsidRPr="007E31B4">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Pr="007E31B4" w:rsidRDefault="004E36A7" w:rsidP="004E36A7">
      <w:pPr>
        <w:rPr>
          <w:color w:val="000000"/>
          <w:lang w:val="el-GR"/>
        </w:rPr>
      </w:pPr>
      <w:r w:rsidRPr="007E31B4">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7E31B4" w:rsidRDefault="004E36A7" w:rsidP="004E36A7">
      <w:pPr>
        <w:rPr>
          <w:color w:val="000000"/>
          <w:lang w:val="el-GR"/>
        </w:rPr>
      </w:pPr>
      <w:r w:rsidRPr="007E31B4">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3342BE0" w14:textId="77777777" w:rsidR="004E36A7" w:rsidRPr="007E31B4" w:rsidRDefault="004E36A7" w:rsidP="004E36A7">
      <w:pPr>
        <w:spacing w:after="144"/>
        <w:rPr>
          <w:b/>
          <w:strike/>
          <w:color w:val="000000"/>
          <w:lang w:val="el-GR"/>
        </w:rPr>
      </w:pPr>
      <w:r w:rsidRPr="007E31B4">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7E31B4">
        <w:rPr>
          <w:b/>
          <w:color w:val="000000"/>
          <w:lang w:val="el-GR"/>
        </w:rPr>
        <w:t xml:space="preserve">. </w:t>
      </w:r>
      <w:bookmarkEnd w:id="249"/>
    </w:p>
    <w:p w14:paraId="5383EF47" w14:textId="368CFD3D" w:rsidR="000674D2" w:rsidRPr="007E31B4" w:rsidRDefault="000674D2" w:rsidP="000674D2">
      <w:pPr>
        <w:rPr>
          <w:lang w:val="el-GR"/>
        </w:rPr>
      </w:pPr>
      <w:r w:rsidRPr="007E31B4">
        <w:rPr>
          <w:lang w:val="el-GR"/>
        </w:rPr>
        <w:t xml:space="preserve">Έως την ημέρα και ώρα αποσφράγισης των προσφορών προσκομίζονται με ευθύνη του οικονομικού φορέα στην </w:t>
      </w:r>
      <w:r w:rsidR="00C04981" w:rsidRPr="007E31B4">
        <w:rPr>
          <w:lang w:val="el-GR"/>
        </w:rPr>
        <w:t>Αναθέτουσα Αρχή</w:t>
      </w:r>
      <w:r w:rsidRPr="007E31B4">
        <w:rPr>
          <w:lang w:val="el-GR"/>
        </w:rPr>
        <w:t>,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w:t>
      </w:r>
      <w:r w:rsidR="0048509C" w:rsidRPr="007E31B4">
        <w:rPr>
          <w:lang w:val="el-GR"/>
        </w:rPr>
        <w:t>τ</w:t>
      </w:r>
      <w:r w:rsidRPr="007E31B4">
        <w:rPr>
          <w:lang w:val="el-GR"/>
        </w:rPr>
        <w:t>ούν σε πρωτότυπη μορφή.</w:t>
      </w:r>
      <w:r w:rsidRPr="007E31B4">
        <w:rPr>
          <w:rFonts w:ascii="Times New Roman" w:eastAsia="Calibri" w:hAnsi="Times New Roman" w:cs="Times New Roman"/>
          <w:lang w:val="el-GR" w:eastAsia="el-GR"/>
        </w:rPr>
        <w:t xml:space="preserve"> </w:t>
      </w:r>
      <w:r w:rsidRPr="007E31B4">
        <w:rPr>
          <w:lang w:val="el-GR"/>
        </w:rPr>
        <w:t>Τέτοια στοιχεία και δικαιολογητικά ενδεικτικά είναι :</w:t>
      </w:r>
    </w:p>
    <w:p w14:paraId="077F5026" w14:textId="77777777" w:rsidR="000674D2" w:rsidRPr="007E31B4" w:rsidRDefault="000674D2" w:rsidP="000674D2">
      <w:pPr>
        <w:rPr>
          <w:lang w:val="el-GR"/>
        </w:rPr>
      </w:pPr>
      <w:r w:rsidRPr="007E31B4">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7E31B4" w:rsidRDefault="000674D2" w:rsidP="000674D2">
      <w:pPr>
        <w:rPr>
          <w:lang w:val="el-GR"/>
        </w:rPr>
      </w:pPr>
      <w:r w:rsidRPr="007E31B4">
        <w:rPr>
          <w:lang w:val="el-GR"/>
        </w:rPr>
        <w:t xml:space="preserve">β) αυτά που δεν υπάγονται στις διατάξεις του άρθρου 11 παρ. 2 του ν. 2690/1999, </w:t>
      </w:r>
    </w:p>
    <w:p w14:paraId="3D6835B7" w14:textId="77777777" w:rsidR="000674D2" w:rsidRPr="007E31B4" w:rsidRDefault="000674D2" w:rsidP="000674D2">
      <w:pPr>
        <w:rPr>
          <w:lang w:val="el-GR"/>
        </w:rPr>
      </w:pPr>
      <w:r w:rsidRPr="007E31B4">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7E31B4" w:rsidRDefault="000674D2" w:rsidP="000674D2">
      <w:pPr>
        <w:rPr>
          <w:lang w:val="el-GR"/>
        </w:rPr>
      </w:pPr>
      <w:r w:rsidRPr="007E31B4">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6592AD27" w:rsidR="000674D2" w:rsidRPr="007E31B4" w:rsidRDefault="000674D2" w:rsidP="000674D2">
      <w:pPr>
        <w:rPr>
          <w:lang w:val="el-GR"/>
        </w:rPr>
      </w:pPr>
      <w:r w:rsidRPr="007E31B4">
        <w:rPr>
          <w:lang w:val="el-GR"/>
        </w:rPr>
        <w:t xml:space="preserve">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w:t>
      </w:r>
      <w:r w:rsidR="00C04981" w:rsidRPr="007E31B4">
        <w:rPr>
          <w:lang w:val="el-GR"/>
        </w:rPr>
        <w:t>Αναθέτουσα Αρχή</w:t>
      </w:r>
      <w:r w:rsidRPr="007E31B4">
        <w:rPr>
          <w:lang w:val="el-GR"/>
        </w:rPr>
        <w:t xml:space="preserve"> δύναται να ζητήσει τη συμπλήρωση και υποβολή τους, σύμφωνα με το άρθρο 102 του ν. 4412/2016.</w:t>
      </w:r>
    </w:p>
    <w:p w14:paraId="6A444BC6" w14:textId="0E7E19D6" w:rsidR="000674D2" w:rsidRPr="007E31B4" w:rsidRDefault="000674D2" w:rsidP="000674D2">
      <w:pPr>
        <w:rPr>
          <w:lang w:val="el-GR"/>
        </w:rPr>
      </w:pPr>
      <w:r w:rsidRPr="007E31B4">
        <w:rPr>
          <w:lang w:val="el-GR"/>
        </w:rPr>
        <w:t>Στα αλλοδαπά δημόσια έγγραφα και δικαιολογητικά εφαρμόζεται η Συνθήκη της Χάγης της 5ης.10.1961, που κυρώθηκε με το</w:t>
      </w:r>
      <w:r w:rsidR="0048509C" w:rsidRPr="007E31B4">
        <w:rPr>
          <w:lang w:val="el-GR"/>
        </w:rPr>
        <w:t>ν</w:t>
      </w:r>
      <w:r w:rsidRPr="007E31B4">
        <w:rPr>
          <w:lang w:val="el-GR"/>
        </w:rPr>
        <w:t xml:space="preserve">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w:t>
      </w:r>
      <w:r w:rsidRPr="007E31B4">
        <w:rPr>
          <w:lang w:val="el-GR"/>
        </w:rPr>
        <w:lastRenderedPageBreak/>
        <w:t xml:space="preserve">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91BC884" w14:textId="30ED81CB" w:rsidR="000674D2" w:rsidRPr="007E31B4" w:rsidRDefault="0048509C" w:rsidP="000674D2">
      <w:pPr>
        <w:rPr>
          <w:lang w:val="el-GR"/>
        </w:rPr>
      </w:pPr>
      <w:r w:rsidRPr="007E31B4">
        <w:rPr>
          <w:lang w:val="el-GR"/>
        </w:rPr>
        <w:t>Επίσης</w:t>
      </w:r>
      <w:r w:rsidR="000674D2" w:rsidRPr="007E31B4">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7E31B4" w:rsidRDefault="000674D2" w:rsidP="000674D2">
      <w:pPr>
        <w:rPr>
          <w:lang w:val="el-GR"/>
        </w:rPr>
      </w:pPr>
      <w:r w:rsidRPr="007E31B4">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7E31B4" w:rsidRDefault="000674D2" w:rsidP="000674D2">
      <w:pPr>
        <w:rPr>
          <w:lang w:val="el-GR"/>
        </w:rPr>
      </w:pPr>
      <w:r w:rsidRPr="007E31B4">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54B656EE" w:rsidR="000674D2" w:rsidRPr="007E31B4" w:rsidRDefault="000674D2" w:rsidP="000674D2">
      <w:pPr>
        <w:rPr>
          <w:color w:val="00B050"/>
          <w:lang w:val="el-GR"/>
        </w:rPr>
      </w:pPr>
      <w:r w:rsidRPr="007E31B4">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w:t>
      </w:r>
      <w:r w:rsidR="0027564F" w:rsidRPr="007E31B4">
        <w:rPr>
          <w:lang w:val="el-GR"/>
        </w:rPr>
        <w:t>ο</w:t>
      </w:r>
      <w:r w:rsidRPr="007E31B4">
        <w:rPr>
          <w:lang w:val="el-GR"/>
        </w:rPr>
        <w:t xml:space="preserve"> σχετικό αποδεικτικό στοιχείο προσκόμισης (αποδεικτικό κατάθεσης σε υπηρεσίες ταχυδρομείου- ταχυμεταφορών),  προκειμένου να ενημερώσει την </w:t>
      </w:r>
      <w:r w:rsidR="00C04981" w:rsidRPr="007E31B4">
        <w:rPr>
          <w:lang w:val="el-GR"/>
        </w:rPr>
        <w:t>Αναθέτουσα Αρχή</w:t>
      </w:r>
      <w:r w:rsidRPr="007E31B4">
        <w:rPr>
          <w:lang w:val="el-GR"/>
        </w:rPr>
        <w:t xml:space="preserve"> περί της τήρησης της υποχρέωσής του σχετικά με την (εμπρόθεσμη) προσκόμιση της εγγύησης συμμετοχής του στον παρόντα διαγωνισμό.</w:t>
      </w:r>
    </w:p>
    <w:p w14:paraId="4AB54721" w14:textId="77777777" w:rsidR="00CA1F25" w:rsidRPr="007E31B4" w:rsidRDefault="00CA1F25">
      <w:pPr>
        <w:rPr>
          <w:i/>
          <w:iCs/>
          <w:color w:val="5B9BD5"/>
          <w:lang w:val="el-GR"/>
        </w:rPr>
      </w:pPr>
    </w:p>
    <w:p w14:paraId="27769C73" w14:textId="77777777" w:rsidR="008338F0" w:rsidRPr="007E31B4" w:rsidRDefault="003355E7" w:rsidP="005A1609">
      <w:pPr>
        <w:pStyle w:val="3"/>
        <w:ind w:left="709" w:hanging="709"/>
        <w:rPr>
          <w:lang w:val="el-GR"/>
        </w:rPr>
      </w:pPr>
      <w:bookmarkStart w:id="250" w:name="_Ref496542340"/>
      <w:bookmarkStart w:id="251" w:name="_Toc97194305"/>
      <w:bookmarkStart w:id="252" w:name="_Toc97194438"/>
      <w:bookmarkStart w:id="253" w:name="_Toc202354687"/>
      <w:r w:rsidRPr="007E31B4">
        <w:rPr>
          <w:lang w:val="el-GR"/>
        </w:rPr>
        <w:t>Περιεχόμενα Φακέλου «Δικαιολογητικά Συμμετοχής - Τεχνική Προσφορά»</w:t>
      </w:r>
      <w:bookmarkEnd w:id="250"/>
      <w:bookmarkEnd w:id="251"/>
      <w:bookmarkEnd w:id="252"/>
      <w:bookmarkEnd w:id="253"/>
      <w:r w:rsidRPr="007E31B4">
        <w:rPr>
          <w:lang w:val="el-GR"/>
        </w:rPr>
        <w:t xml:space="preserve"> </w:t>
      </w:r>
    </w:p>
    <w:p w14:paraId="0C5CAAFE" w14:textId="77777777" w:rsidR="002C7E9A" w:rsidRPr="007E31B4" w:rsidRDefault="002C7E9A" w:rsidP="0069435C">
      <w:pPr>
        <w:pStyle w:val="4"/>
        <w:rPr>
          <w:rStyle w:val="Heading4Char"/>
          <w:rFonts w:ascii="Tahoma" w:hAnsi="Tahoma" w:cs="Tahoma"/>
          <w:b/>
          <w:bCs/>
          <w:sz w:val="22"/>
        </w:rPr>
      </w:pPr>
      <w:bookmarkStart w:id="254" w:name="_Toc74566876"/>
      <w:bookmarkStart w:id="255" w:name="_Ref55324286"/>
      <w:bookmarkStart w:id="256" w:name="_Toc97194306"/>
      <w:bookmarkStart w:id="257" w:name="_Toc202354688"/>
      <w:bookmarkEnd w:id="254"/>
      <w:r w:rsidRPr="007E31B4">
        <w:rPr>
          <w:rStyle w:val="Heading4Char"/>
          <w:rFonts w:ascii="Tahoma" w:hAnsi="Tahoma" w:cs="Tahoma"/>
          <w:b/>
          <w:bCs/>
          <w:sz w:val="22"/>
        </w:rPr>
        <w:t>Δικαιολογητικά Συμμετοχής</w:t>
      </w:r>
      <w:bookmarkEnd w:id="255"/>
      <w:bookmarkEnd w:id="256"/>
      <w:bookmarkEnd w:id="257"/>
    </w:p>
    <w:p w14:paraId="5A188320" w14:textId="65190575" w:rsidR="007702DC" w:rsidRPr="007E31B4" w:rsidRDefault="007702DC" w:rsidP="007702DC">
      <w:pPr>
        <w:rPr>
          <w:lang w:val="el-GR"/>
        </w:rPr>
      </w:pPr>
      <w:r w:rsidRPr="007E31B4">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στοιχεία: </w:t>
      </w:r>
    </w:p>
    <w:p w14:paraId="796B4CF2" w14:textId="3256557F" w:rsidR="007702DC" w:rsidRPr="007E31B4" w:rsidRDefault="007702DC" w:rsidP="002B2A14">
      <w:pPr>
        <w:ind w:left="284" w:hanging="284"/>
        <w:rPr>
          <w:lang w:val="el-GR"/>
        </w:rPr>
      </w:pPr>
      <w:r w:rsidRPr="007E31B4">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3D2975B6" w:rsidR="007702DC" w:rsidRPr="007E31B4" w:rsidRDefault="007702DC" w:rsidP="000C0C05">
      <w:pPr>
        <w:ind w:left="284" w:hanging="284"/>
        <w:rPr>
          <w:lang w:val="el-GR"/>
        </w:rPr>
      </w:pPr>
      <w:r w:rsidRPr="007E31B4">
        <w:rPr>
          <w:lang w:val="el-GR"/>
        </w:rPr>
        <w:t xml:space="preserve">β) </w:t>
      </w:r>
      <w:r w:rsidR="000C0C05" w:rsidRPr="007E31B4">
        <w:rPr>
          <w:lang w:val="el-GR"/>
        </w:rPr>
        <w:t>Ε</w:t>
      </w:r>
      <w:r w:rsidRPr="007E31B4">
        <w:rPr>
          <w:lang w:val="el-GR"/>
        </w:rPr>
        <w:t xml:space="preserve">γγύηση συμμετοχής, όπως προβλέπεται στο άρθρο 72 του Ν.4412/2016 και τις παραγράφους  </w:t>
      </w:r>
      <w:bookmarkStart w:id="258" w:name="_Hlk118712722"/>
      <w:r w:rsidRPr="007E31B4">
        <w:rPr>
          <w:lang w:val="el-GR"/>
        </w:rPr>
        <w:fldChar w:fldCharType="begin"/>
      </w:r>
      <w:r w:rsidRPr="007E31B4">
        <w:rPr>
          <w:lang w:val="el-GR"/>
        </w:rPr>
        <w:instrText xml:space="preserve"> REF _Ref496624630 \r \h  \* MERGEFORMAT </w:instrText>
      </w:r>
      <w:r w:rsidRPr="007E31B4">
        <w:rPr>
          <w:lang w:val="el-GR"/>
        </w:rPr>
      </w:r>
      <w:r w:rsidRPr="007E31B4">
        <w:rPr>
          <w:lang w:val="el-GR"/>
        </w:rPr>
        <w:fldChar w:fldCharType="separate"/>
      </w:r>
      <w:r w:rsidR="00096E40">
        <w:rPr>
          <w:lang w:val="el-GR"/>
        </w:rPr>
        <w:t>2.1.5</w:t>
      </w:r>
      <w:r w:rsidRPr="007E31B4">
        <w:rPr>
          <w:lang w:val="el-GR"/>
        </w:rPr>
        <w:fldChar w:fldCharType="end"/>
      </w:r>
      <w:bookmarkEnd w:id="258"/>
      <w:r w:rsidRPr="007E31B4">
        <w:rPr>
          <w:lang w:val="el-GR"/>
        </w:rPr>
        <w:t xml:space="preserve"> και </w:t>
      </w:r>
      <w:r w:rsidRPr="007E31B4">
        <w:rPr>
          <w:color w:val="000000"/>
          <w:lang w:val="el-GR"/>
        </w:rPr>
        <w:fldChar w:fldCharType="begin"/>
      </w:r>
      <w:r w:rsidRPr="007E31B4">
        <w:rPr>
          <w:color w:val="000000"/>
          <w:lang w:val="el-GR"/>
        </w:rPr>
        <w:instrText xml:space="preserve"> REF _Ref496542081 \r \h  \* MERGEFORMAT </w:instrText>
      </w:r>
      <w:r w:rsidRPr="007E31B4">
        <w:rPr>
          <w:color w:val="000000"/>
          <w:lang w:val="el-GR"/>
        </w:rPr>
      </w:r>
      <w:r w:rsidRPr="007E31B4">
        <w:rPr>
          <w:color w:val="000000"/>
          <w:lang w:val="el-GR"/>
        </w:rPr>
        <w:fldChar w:fldCharType="separate"/>
      </w:r>
      <w:r w:rsidR="00096E40">
        <w:rPr>
          <w:color w:val="000000"/>
          <w:lang w:val="el-GR"/>
        </w:rPr>
        <w:t>2.2.2</w:t>
      </w:r>
      <w:r w:rsidRPr="007E31B4">
        <w:rPr>
          <w:color w:val="000000"/>
          <w:lang w:val="el-GR"/>
        </w:rPr>
        <w:fldChar w:fldCharType="end"/>
      </w:r>
      <w:r w:rsidRPr="007E31B4">
        <w:rPr>
          <w:color w:val="000000"/>
          <w:lang w:val="el-GR"/>
        </w:rPr>
        <w:t xml:space="preserve"> </w:t>
      </w:r>
      <w:r w:rsidRPr="007E31B4">
        <w:rPr>
          <w:lang w:val="el-GR"/>
        </w:rPr>
        <w:t>αντίστοιχα της παρούσας διακήρυξης</w:t>
      </w:r>
      <w:r w:rsidR="00490F9A" w:rsidRPr="007E31B4">
        <w:rPr>
          <w:lang w:val="el-GR"/>
        </w:rPr>
        <w:t>,</w:t>
      </w:r>
      <w:r w:rsidRPr="007E31B4">
        <w:rPr>
          <w:lang w:val="el-GR"/>
        </w:rPr>
        <w:t xml:space="preserve">  </w:t>
      </w:r>
    </w:p>
    <w:p w14:paraId="7E9FB0AF" w14:textId="5D3C3972" w:rsidR="00CD4F51" w:rsidRPr="007E31B4" w:rsidRDefault="00CD4F51" w:rsidP="002B2A14">
      <w:pPr>
        <w:ind w:left="284" w:hanging="284"/>
        <w:rPr>
          <w:lang w:val="el-GR"/>
        </w:rPr>
      </w:pPr>
      <w:bookmarkStart w:id="259" w:name="_Hlk118712689"/>
      <w:r w:rsidRPr="007E31B4">
        <w:rPr>
          <w:lang w:val="el-GR"/>
        </w:rPr>
        <w:t xml:space="preserve">γ) </w:t>
      </w:r>
      <w:r w:rsidR="009F688B" w:rsidRPr="007E31B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7E31B4">
        <w:rPr>
          <w:lang w:val="el-GR"/>
        </w:rPr>
        <w:t xml:space="preserve">σύμφωνα με το </w:t>
      </w:r>
      <w:r w:rsidR="009F688B" w:rsidRPr="007E31B4">
        <w:rPr>
          <w:lang w:val="el-GR"/>
        </w:rPr>
        <w:fldChar w:fldCharType="begin"/>
      </w:r>
      <w:r w:rsidR="009F688B" w:rsidRPr="007E31B4">
        <w:rPr>
          <w:lang w:val="el-GR"/>
        </w:rPr>
        <w:instrText xml:space="preserve"> REF _Ref494118533 \h </w:instrText>
      </w:r>
      <w:r w:rsidR="007E31B4">
        <w:rPr>
          <w:lang w:val="el-GR"/>
        </w:rPr>
        <w:instrText xml:space="preserve"> \* MERGEFORMAT </w:instrText>
      </w:r>
      <w:r w:rsidR="009F688B" w:rsidRPr="007E31B4">
        <w:rPr>
          <w:lang w:val="el-GR"/>
        </w:rPr>
      </w:r>
      <w:r w:rsidR="009F688B" w:rsidRPr="007E31B4">
        <w:rPr>
          <w:lang w:val="el-GR"/>
        </w:rPr>
        <w:fldChar w:fldCharType="separate"/>
      </w:r>
      <w:r w:rsidR="00096E40" w:rsidRPr="007E31B4">
        <w:rPr>
          <w:lang w:val="el-GR"/>
        </w:rPr>
        <w:t xml:space="preserve">ΠΑΡΑΡΤΗΜΑ </w:t>
      </w:r>
      <w:r w:rsidR="00096E40" w:rsidRPr="007E31B4">
        <w:t>VI</w:t>
      </w:r>
      <w:r w:rsidR="00096E40" w:rsidRPr="00096E40">
        <w:rPr>
          <w:lang w:val="el-GR"/>
        </w:rPr>
        <w:t>Ι</w:t>
      </w:r>
      <w:r w:rsidR="00096E40" w:rsidRPr="007E31B4">
        <w:rPr>
          <w:lang w:val="el-GR"/>
        </w:rPr>
        <w:t xml:space="preserve"> – Άλλες Δηλώσεις</w:t>
      </w:r>
      <w:r w:rsidR="009F688B" w:rsidRPr="007E31B4">
        <w:rPr>
          <w:lang w:val="el-GR"/>
        </w:rPr>
        <w:fldChar w:fldCharType="end"/>
      </w:r>
      <w:r w:rsidRPr="007E31B4">
        <w:rPr>
          <w:lang w:val="el-GR"/>
        </w:rPr>
        <w:t>.</w:t>
      </w:r>
    </w:p>
    <w:bookmarkEnd w:id="259"/>
    <w:p w14:paraId="3C320E46" w14:textId="1F7739E2" w:rsidR="00197834" w:rsidRPr="007E31B4" w:rsidRDefault="00197834" w:rsidP="00197834">
      <w:pPr>
        <w:rPr>
          <w:lang w:val="el-GR"/>
        </w:rPr>
      </w:pPr>
      <w:r w:rsidRPr="007E31B4">
        <w:rPr>
          <w:lang w:val="el-GR"/>
        </w:rPr>
        <w:lastRenderedPageBreak/>
        <w:t>Οι προσφέροντες συμπληρώνουν το σχετικό υπόδειγμα ΕΕΕΣ,  το οποίο αποτελεί αναπόσπαστο μέρος της παρούσας διακήρυξης (</w:t>
      </w:r>
      <w:r w:rsidR="004F1D8E" w:rsidRPr="004F1D8E">
        <w:rPr>
          <w:lang w:val="el-GR"/>
        </w:rPr>
        <w:t xml:space="preserve">ΠΑΡΑΡΤΗΜΑ ΙΙI – ΕΥΡΩΠΑΙΚΟ ΕΝΙΑΙΟ ΕΓΓΡΑΦΟ ΣΥΜΒΑΣΗΣ (ΕΕΕΣ)  </w:t>
      </w:r>
      <w:r w:rsidRPr="007E31B4">
        <w:rPr>
          <w:lang w:val="el-GR"/>
        </w:rPr>
        <w:t xml:space="preserve">ως Παράρτημα  αυτής. </w:t>
      </w:r>
    </w:p>
    <w:p w14:paraId="675A75CF" w14:textId="0BF3591C" w:rsidR="00197834" w:rsidRPr="007E31B4" w:rsidRDefault="00197834" w:rsidP="00197834">
      <w:pPr>
        <w:rPr>
          <w:lang w:val="el-GR"/>
        </w:rPr>
      </w:pPr>
      <w:r w:rsidRPr="007E31B4">
        <w:rPr>
          <w:lang w:val="el-GR"/>
        </w:rPr>
        <w:t>Η συμπλήρωσή του δύναται να πραγματοποιηθεί με χρήση του υποσυστήματος Promitheus ESPDint, προσβάσιμου μέσω της Διαδικτυακής Πύλης (</w:t>
      </w:r>
      <w:r w:rsidR="00F404B5" w:rsidRPr="007E31B4">
        <w:rPr>
          <w:u w:val="single"/>
          <w:lang w:val="el-GR"/>
        </w:rPr>
        <w:t>https://espd.eprocurement.gov.gr/</w:t>
      </w:r>
      <w:r w:rsidRPr="007E31B4">
        <w:rPr>
          <w:lang w:val="el-GR"/>
        </w:rPr>
        <w:t>) του ΟΠΣ ΕΣΗΔΗΣ, ή άλλης σχετικής συμβατής πλατφόρμας υπηρεσιών διαχείρισης ηλεκτρονικών ΕΕΕΣ. Οι Οικονομικοί Φορείς δύνανται για αυτό το</w:t>
      </w:r>
      <w:r w:rsidR="00BB1F86" w:rsidRPr="007E31B4">
        <w:rPr>
          <w:lang w:val="el-GR"/>
        </w:rPr>
        <w:t>ν</w:t>
      </w:r>
      <w:r w:rsidRPr="007E31B4">
        <w:rPr>
          <w:lang w:val="el-GR"/>
        </w:rPr>
        <w:t xml:space="preserve"> σκοπό </w:t>
      </w:r>
      <w:r w:rsidR="00BB1F86" w:rsidRPr="007E31B4">
        <w:rPr>
          <w:lang w:val="el-GR"/>
        </w:rPr>
        <w:t xml:space="preserve">αυτό </w:t>
      </w:r>
      <w:r w:rsidRPr="007E31B4">
        <w:rPr>
          <w:lang w:val="el-GR"/>
        </w:rPr>
        <w:t>να αξιοποιήσουν το αντίστοιχο ηλεκτρονικό αρχείο με μορφότυπο XML που αποτελεί επικουρικό στοιχείο των εγγράφων της σύμβασης.</w:t>
      </w:r>
    </w:p>
    <w:p w14:paraId="14667300" w14:textId="4D9474B6" w:rsidR="00D705C7" w:rsidRPr="007E31B4" w:rsidRDefault="00197834" w:rsidP="00197834">
      <w:pPr>
        <w:rPr>
          <w:lang w:val="el-GR"/>
        </w:rPr>
      </w:pPr>
      <w:r w:rsidRPr="007E31B4">
        <w:rPr>
          <w:lang w:val="el-GR"/>
        </w:rPr>
        <w:t>Το συμπληρωμένο από τον Οικονομικό Φορέα ΕΕΕΣ,</w:t>
      </w:r>
      <w:r w:rsidR="00BB1F86" w:rsidRPr="007E31B4">
        <w:rPr>
          <w:lang w:val="el-GR"/>
        </w:rPr>
        <w:t xml:space="preserve"> (συμπεριλαμβανομένων των διακριτών ΕΕΕΣ από δανείζοντες εμπειρία ή υπεργολάβους, σύμφωνα με την παράγραφο 2.2.8</w:t>
      </w:r>
      <w:r w:rsidR="00D643F1" w:rsidRPr="007E31B4">
        <w:rPr>
          <w:lang w:val="el-GR"/>
        </w:rPr>
        <w:t xml:space="preserve"> «</w:t>
      </w:r>
      <w:r w:rsidR="000E2093" w:rsidRPr="007E31B4">
        <w:rPr>
          <w:lang w:val="el-GR"/>
        </w:rPr>
        <w:t>Στήριξη στην ικανότητα τρίτων – Υπεργολαβία»</w:t>
      </w:r>
      <w:r w:rsidR="00BB1F86" w:rsidRPr="007E31B4">
        <w:rPr>
          <w:lang w:val="el-GR"/>
        </w:rPr>
        <w:t xml:space="preserve">), </w:t>
      </w:r>
      <w:r w:rsidRPr="007E31B4">
        <w:rPr>
          <w:lang w:val="el-GR"/>
        </w:rPr>
        <w:t xml:space="preserve">καθώς και η τυχόν συνοδευτική αυτού υπεύθυνη δήλωση, υποβάλλονται σύμφωνα με την περίπτωση </w:t>
      </w:r>
      <w:r w:rsidR="00BB1F86" w:rsidRPr="007E31B4">
        <w:rPr>
          <w:lang w:val="el-GR"/>
        </w:rPr>
        <w:t xml:space="preserve">β’ ή </w:t>
      </w:r>
      <w:r w:rsidRPr="007E31B4">
        <w:rPr>
          <w:lang w:val="el-GR"/>
        </w:rPr>
        <w:t>δ΄ της παραγράφου 2.4.2.5 της παρούσας, σε ψηφιακά υπογεγραμμένο ηλεκτρονικό αρχείο με μορφότυπο PDF.</w:t>
      </w:r>
    </w:p>
    <w:p w14:paraId="39567096" w14:textId="65F84DDC" w:rsidR="00D705C7" w:rsidRPr="007E31B4" w:rsidRDefault="00D705C7" w:rsidP="00D705C7">
      <w:pPr>
        <w:rPr>
          <w:lang w:val="el-GR"/>
        </w:rPr>
      </w:pPr>
      <w:r w:rsidRPr="007E31B4">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00F404B5" w:rsidRPr="007E31B4">
        <w:rPr>
          <w:u w:val="single"/>
          <w:lang w:val="el-GR"/>
        </w:rPr>
        <w:t>https://espd.eprocurement.gov.gr/</w:t>
      </w:r>
      <w:r w:rsidRPr="007E31B4">
        <w:rPr>
          <w:lang w:val="el-GR"/>
        </w:rPr>
        <w:t>) του ΟΠΣ ΕΣΗΔΗΣ.</w:t>
      </w:r>
    </w:p>
    <w:p w14:paraId="4429FD10" w14:textId="77777777" w:rsidR="00606EF6" w:rsidRPr="007E31B4" w:rsidRDefault="00606EF6" w:rsidP="00606EF6">
      <w:pPr>
        <w:rPr>
          <w:lang w:val="el-GR"/>
        </w:rPr>
      </w:pPr>
      <w:r w:rsidRPr="007E31B4">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7E31B4" w:rsidRDefault="00606EF6">
      <w:pPr>
        <w:rPr>
          <w:b/>
          <w:u w:val="single"/>
          <w:lang w:val="el-GR"/>
        </w:rPr>
      </w:pPr>
    </w:p>
    <w:p w14:paraId="7BC19537" w14:textId="77777777" w:rsidR="00704D1F" w:rsidRPr="007E31B4" w:rsidRDefault="00704D1F">
      <w:pPr>
        <w:rPr>
          <w:b/>
          <w:u w:val="single"/>
          <w:lang w:val="el-GR"/>
        </w:rPr>
      </w:pPr>
      <w:r w:rsidRPr="007E31B4">
        <w:rPr>
          <w:b/>
          <w:u w:val="single"/>
          <w:lang w:val="el-GR"/>
        </w:rPr>
        <w:t>ΕΕΕΣ</w:t>
      </w:r>
      <w:r w:rsidR="00E1337D" w:rsidRPr="007E31B4">
        <w:rPr>
          <w:b/>
          <w:u w:val="single"/>
          <w:lang w:val="el-GR"/>
        </w:rPr>
        <w:t xml:space="preserve"> </w:t>
      </w:r>
    </w:p>
    <w:p w14:paraId="4C865597" w14:textId="6D658393" w:rsidR="00704D1F" w:rsidRPr="007E31B4" w:rsidRDefault="00704D1F" w:rsidP="00603221">
      <w:pPr>
        <w:suppressAutoHyphens w:val="0"/>
        <w:autoSpaceDE w:val="0"/>
        <w:autoSpaceDN w:val="0"/>
        <w:adjustRightInd w:val="0"/>
        <w:spacing w:after="0"/>
        <w:rPr>
          <w:lang w:val="el-GR" w:eastAsia="el-GR"/>
        </w:rPr>
      </w:pPr>
      <w:r w:rsidRPr="007E31B4">
        <w:rPr>
          <w:lang w:val="el-GR" w:eastAsia="el-GR"/>
        </w:rPr>
        <w:t xml:space="preserve">Οι υποψήφιοι οικονομικοί </w:t>
      </w:r>
      <w:r w:rsidR="000C0C05" w:rsidRPr="007E31B4">
        <w:rPr>
          <w:lang w:val="el-GR" w:eastAsia="el-GR"/>
        </w:rPr>
        <w:t xml:space="preserve">φορείς </w:t>
      </w:r>
      <w:r w:rsidRPr="007E31B4">
        <w:rPr>
          <w:lang w:val="el-GR" w:eastAsia="el-GR"/>
        </w:rPr>
        <w:t xml:space="preserve">υποβάλουν το ΕΕΕΣ, εντός του φακέλου των δικαιολογητικών συμμετοχής, ψηφιακά υπογεγραμμένο από τον </w:t>
      </w:r>
      <w:r w:rsidR="00796046" w:rsidRPr="007E31B4">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7E31B4">
        <w:rPr>
          <w:lang w:val="el-GR" w:eastAsia="el-GR"/>
        </w:rPr>
        <w:t xml:space="preserve"> </w:t>
      </w:r>
      <w:r w:rsidR="00796046" w:rsidRPr="007E31B4">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7E31B4">
        <w:rPr>
          <w:lang w:val="el-GR" w:eastAsia="el-GR"/>
        </w:rPr>
        <w:t xml:space="preserve">). </w:t>
      </w:r>
    </w:p>
    <w:p w14:paraId="588E7060" w14:textId="77777777" w:rsidR="00704D1F" w:rsidRPr="007E31B4" w:rsidRDefault="00704D1F">
      <w:pPr>
        <w:rPr>
          <w:b/>
          <w:u w:val="single"/>
          <w:lang w:val="el-GR"/>
        </w:rPr>
      </w:pPr>
    </w:p>
    <w:p w14:paraId="5D5F3E4A" w14:textId="77777777" w:rsidR="00096E40" w:rsidRPr="00096E40" w:rsidRDefault="003355E7" w:rsidP="00096E40">
      <w:pPr>
        <w:rPr>
          <w:color w:val="000099"/>
          <w:lang w:val="el-GR"/>
        </w:rPr>
      </w:pPr>
      <w:r w:rsidRPr="007E31B4">
        <w:rPr>
          <w:lang w:val="el-GR"/>
        </w:rPr>
        <w:t>Οι προσφέροντες συμπληρώνουν το σχετικό πρότυπο ΕΕΕΣ</w:t>
      </w:r>
      <w:r w:rsidR="00E1337D" w:rsidRPr="007E31B4">
        <w:rPr>
          <w:lang w:val="el-GR"/>
        </w:rPr>
        <w:t xml:space="preserve"> </w:t>
      </w:r>
      <w:r w:rsidRPr="007E31B4">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7E31B4">
        <w:rPr>
          <w:lang w:val="el-GR"/>
        </w:rPr>
        <w:fldChar w:fldCharType="begin"/>
      </w:r>
      <w:r w:rsidR="00B22F8D" w:rsidRPr="007E31B4">
        <w:rPr>
          <w:lang w:val="el-GR"/>
        </w:rPr>
        <w:instrText xml:space="preserve"> REF _Ref496624736 \h </w:instrText>
      </w:r>
      <w:r w:rsidR="00DF02B0" w:rsidRPr="007E31B4">
        <w:rPr>
          <w:lang w:val="el-GR"/>
        </w:rPr>
        <w:instrText xml:space="preserve"> \* MERGEFORMAT </w:instrText>
      </w:r>
      <w:r w:rsidR="00B22F8D" w:rsidRPr="007E31B4">
        <w:rPr>
          <w:lang w:val="el-GR"/>
        </w:rPr>
      </w:r>
      <w:r w:rsidR="00B22F8D" w:rsidRPr="007E31B4">
        <w:rPr>
          <w:lang w:val="el-GR"/>
        </w:rPr>
        <w:fldChar w:fldCharType="separate"/>
      </w:r>
      <w:r w:rsidR="00096E40" w:rsidRPr="007E31B4">
        <w:rPr>
          <w:color w:val="000099"/>
          <w:lang w:val="el-GR"/>
        </w:rPr>
        <w:br w:type="page"/>
      </w:r>
    </w:p>
    <w:p w14:paraId="6B79E9A4" w14:textId="66CE3D6C" w:rsidR="008338F0" w:rsidRPr="007E31B4" w:rsidRDefault="00096E40">
      <w:pPr>
        <w:rPr>
          <w:lang w:val="el-GR"/>
        </w:rPr>
      </w:pPr>
      <w:r w:rsidRPr="007E31B4">
        <w:rPr>
          <w:color w:val="000099"/>
          <w:lang w:val="el-GR"/>
        </w:rPr>
        <w:lastRenderedPageBreak/>
        <w:t xml:space="preserve">ΠΑΡΑΡΤΗΜΑ ΙΙI – ΕΥΡΩΠΑΙΚΟ ΕΝΙΑΙΟ ΕΓΓΡΑΦΟ ΣΥΜΒΑΣΗΣ (ΕΕΕΣ) </w:t>
      </w:r>
      <w:r w:rsidR="00B22F8D" w:rsidRPr="007E31B4">
        <w:rPr>
          <w:lang w:val="el-GR"/>
        </w:rPr>
        <w:fldChar w:fldCharType="end"/>
      </w:r>
      <w:r w:rsidR="003355E7" w:rsidRPr="007E31B4">
        <w:rPr>
          <w:lang w:val="el-GR"/>
        </w:rPr>
        <w:t xml:space="preserve">. </w:t>
      </w:r>
    </w:p>
    <w:p w14:paraId="3F051F74" w14:textId="5CC5243A" w:rsidR="00D9390F" w:rsidRPr="007E31B4" w:rsidRDefault="00D9390F" w:rsidP="00704D1F">
      <w:pPr>
        <w:rPr>
          <w:lang w:val="el-GR"/>
        </w:rPr>
      </w:pPr>
      <w:r w:rsidRPr="007E31B4">
        <w:rPr>
          <w:lang w:val="el-GR"/>
        </w:rPr>
        <w:t xml:space="preserve">Επισημαίνονται τα ακόλουθα, </w:t>
      </w:r>
      <w:r w:rsidR="004E535D" w:rsidRPr="007E31B4">
        <w:rPr>
          <w:lang w:val="el-GR"/>
        </w:rPr>
        <w:t xml:space="preserve">αναφορικά με την </w:t>
      </w:r>
      <w:r w:rsidR="00542891" w:rsidRPr="007E31B4">
        <w:rPr>
          <w:lang w:val="el-GR"/>
        </w:rPr>
        <w:t xml:space="preserve">συμπλήρωση και </w:t>
      </w:r>
      <w:r w:rsidR="004E535D" w:rsidRPr="007E31B4">
        <w:rPr>
          <w:lang w:val="el-GR"/>
        </w:rPr>
        <w:t xml:space="preserve">υποβολή </w:t>
      </w:r>
      <w:r w:rsidRPr="007E31B4">
        <w:rPr>
          <w:lang w:val="el-GR"/>
        </w:rPr>
        <w:t>του</w:t>
      </w:r>
      <w:r w:rsidR="004E535D" w:rsidRPr="007E31B4">
        <w:rPr>
          <w:lang w:val="el-GR"/>
        </w:rPr>
        <w:t xml:space="preserve"> </w:t>
      </w:r>
      <w:r w:rsidRPr="007E31B4">
        <w:rPr>
          <w:lang w:val="el-GR"/>
        </w:rPr>
        <w:t>ΕΕΕΣ:</w:t>
      </w:r>
    </w:p>
    <w:p w14:paraId="42948E1E" w14:textId="77777777" w:rsidR="00AC6490" w:rsidRPr="007E31B4" w:rsidRDefault="00D9390F" w:rsidP="00D9390F">
      <w:pPr>
        <w:rPr>
          <w:u w:val="single"/>
          <w:lang w:val="el-GR" w:eastAsia="el-GR"/>
        </w:rPr>
      </w:pPr>
      <w:r w:rsidRPr="007E31B4">
        <w:rPr>
          <w:lang w:val="el-GR"/>
        </w:rPr>
        <w:t xml:space="preserve">α. </w:t>
      </w:r>
      <w:r w:rsidR="00AC6490" w:rsidRPr="007E31B4">
        <w:rPr>
          <w:u w:val="single"/>
          <w:lang w:val="el-GR" w:eastAsia="el-GR"/>
        </w:rPr>
        <w:t xml:space="preserve">ΕΕΕΣ –Οικονομικού Φορέα </w:t>
      </w:r>
    </w:p>
    <w:p w14:paraId="581CDABB" w14:textId="77777777" w:rsidR="00D9390F" w:rsidRPr="007E31B4" w:rsidRDefault="00D9390F" w:rsidP="00D9390F">
      <w:pPr>
        <w:rPr>
          <w:lang w:val="el-GR"/>
        </w:rPr>
      </w:pPr>
      <w:r w:rsidRPr="007E31B4">
        <w:rPr>
          <w:lang w:val="el-GR"/>
        </w:rPr>
        <w:t>Στην περίπτωση που ένας οικονομικός φορέας συμμετέχει μόνος του στο διαγωνισμό και δεν στηρίζεται</w:t>
      </w:r>
      <w:r w:rsidR="00704D1F" w:rsidRPr="007E31B4">
        <w:rPr>
          <w:lang w:val="el-GR"/>
        </w:rPr>
        <w:t xml:space="preserve"> </w:t>
      </w:r>
      <w:r w:rsidRPr="007E31B4">
        <w:rPr>
          <w:lang w:val="el-GR"/>
        </w:rPr>
        <w:t>στις ικανότητες άλλων οντοτήτων προκειμένου να ανταποκριθεί στα κριτήρια επιλογής, συμπληρώνει</w:t>
      </w:r>
      <w:r w:rsidR="004E535D" w:rsidRPr="007E31B4">
        <w:rPr>
          <w:lang w:val="el-GR"/>
        </w:rPr>
        <w:t xml:space="preserve"> </w:t>
      </w:r>
      <w:r w:rsidRPr="007E31B4">
        <w:rPr>
          <w:lang w:val="el-GR"/>
        </w:rPr>
        <w:t>και υποβάλλει ένα (1) ΕΕΕΣ.</w:t>
      </w:r>
    </w:p>
    <w:p w14:paraId="66001CDC" w14:textId="77777777" w:rsidR="00730FB9" w:rsidRPr="007E31B4" w:rsidRDefault="00D9390F" w:rsidP="004E535D">
      <w:pPr>
        <w:rPr>
          <w:u w:val="single"/>
          <w:lang w:val="el-GR"/>
        </w:rPr>
      </w:pPr>
      <w:r w:rsidRPr="007E31B4">
        <w:rPr>
          <w:u w:val="single"/>
          <w:lang w:val="el-GR"/>
        </w:rPr>
        <w:t>β.</w:t>
      </w:r>
      <w:r w:rsidR="00730FB9" w:rsidRPr="007E31B4">
        <w:rPr>
          <w:u w:val="single"/>
          <w:lang w:val="el-GR" w:eastAsia="el-GR"/>
        </w:rPr>
        <w:t xml:space="preserve"> ΕΕΕΣ – Στήριξη Οικονομικού Φορέα στις ικανότητες άλλων </w:t>
      </w:r>
      <w:r w:rsidR="00730FB9" w:rsidRPr="007E31B4">
        <w:rPr>
          <w:u w:val="single"/>
          <w:lang w:val="el-GR"/>
        </w:rPr>
        <w:t>φορέων</w:t>
      </w:r>
    </w:p>
    <w:p w14:paraId="2D601776" w14:textId="2EA8A704" w:rsidR="004E535D" w:rsidRPr="007E31B4" w:rsidRDefault="00D9390F" w:rsidP="004E535D">
      <w:pPr>
        <w:rPr>
          <w:lang w:val="el-GR"/>
        </w:rPr>
      </w:pPr>
      <w:r w:rsidRPr="007E31B4">
        <w:rPr>
          <w:lang w:val="el-GR"/>
        </w:rPr>
        <w:t>Στην περίπτωση που ένας οικονομικός φορέας στηρίζεται</w:t>
      </w:r>
      <w:r w:rsidR="004E535D" w:rsidRPr="007E31B4">
        <w:rPr>
          <w:lang w:val="el-GR"/>
        </w:rPr>
        <w:t xml:space="preserve"> </w:t>
      </w:r>
      <w:r w:rsidRPr="007E31B4">
        <w:rPr>
          <w:lang w:val="el-GR"/>
        </w:rPr>
        <w:t>στις ικανότητες μίας ή περισσότερων άλλων οντοτήτων προκειμένου να ανταποκριθεί στα κριτήρια</w:t>
      </w:r>
      <w:r w:rsidR="004E535D" w:rsidRPr="007E31B4">
        <w:rPr>
          <w:lang w:val="el-GR"/>
        </w:rPr>
        <w:t xml:space="preserve"> </w:t>
      </w:r>
      <w:r w:rsidRPr="007E31B4">
        <w:rPr>
          <w:lang w:val="el-GR"/>
        </w:rPr>
        <w:t>επιλογής,</w:t>
      </w:r>
      <w:r w:rsidR="00E1337D" w:rsidRPr="007E31B4">
        <w:rPr>
          <w:lang w:val="el-GR"/>
        </w:rPr>
        <w:t xml:space="preserve"> </w:t>
      </w:r>
      <w:r w:rsidR="004E535D" w:rsidRPr="007E31B4">
        <w:rPr>
          <w:lang w:val="el-GR"/>
        </w:rPr>
        <w:t xml:space="preserve">με την προσφορά </w:t>
      </w:r>
      <w:r w:rsidR="00BA1D8E" w:rsidRPr="007E31B4">
        <w:rPr>
          <w:lang w:val="el-GR"/>
        </w:rPr>
        <w:t>υποβάλλεται</w:t>
      </w:r>
      <w:r w:rsidR="004E535D" w:rsidRPr="007E31B4">
        <w:rPr>
          <w:lang w:val="el-GR"/>
        </w:rPr>
        <w:t xml:space="preserve"> χωριστό ΕΕΕΣ, που </w:t>
      </w:r>
      <w:r w:rsidR="00BA1D8E" w:rsidRPr="007E31B4">
        <w:rPr>
          <w:lang w:val="el-GR"/>
        </w:rPr>
        <w:t>συμπληρώνεται</w:t>
      </w:r>
      <w:r w:rsidR="004E535D" w:rsidRPr="007E31B4">
        <w:rPr>
          <w:lang w:val="el-GR"/>
        </w:rPr>
        <w:t xml:space="preserve"> και υπογράφεται ψηφιακά από τον τρίτο/ους, συμπληρώνοντας:</w:t>
      </w:r>
    </w:p>
    <w:p w14:paraId="5A70E727" w14:textId="77777777" w:rsidR="00704D1F" w:rsidRPr="007E31B4" w:rsidRDefault="00704D1F" w:rsidP="00B0706E">
      <w:pPr>
        <w:pStyle w:val="aff"/>
        <w:numPr>
          <w:ilvl w:val="0"/>
          <w:numId w:val="6"/>
        </w:numPr>
        <w:rPr>
          <w:lang w:val="el-GR" w:eastAsia="el-GR"/>
        </w:rPr>
      </w:pPr>
      <w:r w:rsidRPr="007E31B4">
        <w:rPr>
          <w:lang w:val="el-GR"/>
        </w:rPr>
        <w:t xml:space="preserve">τις ενότητες των Α και Β του Μέρους ΙΙ , το Μέρος ΙΙΙ , </w:t>
      </w:r>
      <w:r w:rsidR="00730FB9" w:rsidRPr="007E31B4">
        <w:rPr>
          <w:lang w:val="el-GR"/>
        </w:rPr>
        <w:t xml:space="preserve">το Μέρος </w:t>
      </w:r>
      <w:r w:rsidR="00730FB9" w:rsidRPr="007E31B4">
        <w:rPr>
          <w:lang w:eastAsia="el-GR"/>
        </w:rPr>
        <w:t>IV</w:t>
      </w:r>
      <w:r w:rsidR="00E1337D" w:rsidRPr="007E31B4">
        <w:rPr>
          <w:lang w:val="el-GR" w:eastAsia="el-GR"/>
        </w:rPr>
        <w:t xml:space="preserve"> </w:t>
      </w:r>
      <w:r w:rsidRPr="007E31B4">
        <w:rPr>
          <w:lang w:val="el-GR"/>
        </w:rPr>
        <w:t xml:space="preserve">σχετικά με τις ικανότητες που δανείζει στον υποψήφιο οικονομικό φορέα </w:t>
      </w:r>
      <w:r w:rsidRPr="007E31B4">
        <w:rPr>
          <w:lang w:val="el-GR" w:eastAsia="el-GR"/>
        </w:rPr>
        <w:t xml:space="preserve">καθώς και το Μέρος </w:t>
      </w:r>
      <w:r w:rsidRPr="007E31B4">
        <w:rPr>
          <w:lang w:val="en-US" w:eastAsia="el-GR"/>
        </w:rPr>
        <w:t>VI</w:t>
      </w:r>
      <w:r w:rsidRPr="007E31B4">
        <w:rPr>
          <w:lang w:val="el-GR" w:eastAsia="el-GR"/>
        </w:rPr>
        <w:t xml:space="preserve"> Τελικές Δηλώσεις </w:t>
      </w:r>
    </w:p>
    <w:p w14:paraId="3860A27A" w14:textId="77777777" w:rsidR="004E535D" w:rsidRPr="007E31B4" w:rsidRDefault="004E535D" w:rsidP="004E535D">
      <w:pPr>
        <w:rPr>
          <w:lang w:val="el-GR" w:eastAsia="el-GR"/>
        </w:rPr>
      </w:pPr>
      <w:r w:rsidRPr="007E31B4">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781EA082" w14:textId="77777777" w:rsidR="009F5D68" w:rsidRPr="007E31B4" w:rsidRDefault="009F5D68" w:rsidP="004E535D">
      <w:pPr>
        <w:rPr>
          <w:lang w:val="el-GR" w:eastAsia="el-GR"/>
        </w:rPr>
      </w:pPr>
    </w:p>
    <w:p w14:paraId="6E45FDF5" w14:textId="77777777" w:rsidR="00730FB9" w:rsidRPr="007E31B4" w:rsidRDefault="00D9390F" w:rsidP="00D9390F">
      <w:pPr>
        <w:rPr>
          <w:u w:val="single"/>
          <w:lang w:val="el-GR" w:eastAsia="el-GR"/>
        </w:rPr>
      </w:pPr>
      <w:r w:rsidRPr="007E31B4">
        <w:rPr>
          <w:u w:val="single"/>
          <w:lang w:val="el-GR"/>
        </w:rPr>
        <w:t xml:space="preserve">γ. </w:t>
      </w:r>
      <w:r w:rsidR="00730FB9" w:rsidRPr="007E31B4">
        <w:rPr>
          <w:u w:val="single"/>
          <w:lang w:val="el-GR"/>
        </w:rPr>
        <w:t>ΕΕΕΣ</w:t>
      </w:r>
      <w:r w:rsidR="00730FB9" w:rsidRPr="007E31B4">
        <w:rPr>
          <w:u w:val="single"/>
          <w:lang w:val="el-GR" w:eastAsia="el-GR"/>
        </w:rPr>
        <w:t xml:space="preserve"> - Ενώσεις οικονομικών φορέων Κοινοπραξίες </w:t>
      </w:r>
      <w:r w:rsidR="00542891" w:rsidRPr="007E31B4">
        <w:rPr>
          <w:u w:val="single"/>
          <w:lang w:val="el-GR" w:eastAsia="el-GR"/>
        </w:rPr>
        <w:t>κλπ</w:t>
      </w:r>
    </w:p>
    <w:p w14:paraId="0E2C7F77" w14:textId="01CFE284" w:rsidR="00D9390F" w:rsidRPr="007E31B4" w:rsidRDefault="00D9390F">
      <w:pPr>
        <w:rPr>
          <w:lang w:val="el-GR"/>
        </w:rPr>
      </w:pPr>
      <w:r w:rsidRPr="007E31B4">
        <w:rPr>
          <w:lang w:val="el-GR"/>
        </w:rPr>
        <w:t>Στην περίπτωση συμμετοχής στο διαγωνισμό από κοινού οικονομικών φορέων (λ.χ ενώσεων,</w:t>
      </w:r>
      <w:r w:rsidR="00A01EC2" w:rsidRPr="007E31B4">
        <w:rPr>
          <w:lang w:val="el-GR"/>
        </w:rPr>
        <w:t xml:space="preserve"> </w:t>
      </w:r>
      <w:r w:rsidRPr="007E31B4">
        <w:rPr>
          <w:lang w:val="el-GR"/>
        </w:rPr>
        <w:t xml:space="preserve">κοινοπραξιών, συνεταιρισμών κλπ), </w:t>
      </w:r>
      <w:r w:rsidR="00A01EC2" w:rsidRPr="007E31B4">
        <w:rPr>
          <w:lang w:val="el-GR"/>
        </w:rPr>
        <w:t>υποβάλλεται χωριστό ΕΕΕΣ</w:t>
      </w:r>
      <w:r w:rsidR="00A01EC2" w:rsidRPr="007E31B4" w:rsidDel="00A01EC2">
        <w:rPr>
          <w:lang w:val="el-GR"/>
        </w:rPr>
        <w:t xml:space="preserve"> </w:t>
      </w:r>
      <w:r w:rsidRPr="007E31B4">
        <w:rPr>
          <w:lang w:val="el-GR"/>
        </w:rPr>
        <w:t>για κάθε έναν συμμετέχοντα οικονομικό φορέα</w:t>
      </w:r>
      <w:r w:rsidR="00A01EC2" w:rsidRPr="007E31B4">
        <w:rPr>
          <w:lang w:val="el-GR"/>
        </w:rPr>
        <w:t>.</w:t>
      </w:r>
    </w:p>
    <w:p w14:paraId="108088F1" w14:textId="77777777" w:rsidR="009F5D68" w:rsidRPr="007E31B4" w:rsidRDefault="009F5D68">
      <w:pPr>
        <w:rPr>
          <w:lang w:val="el-GR"/>
        </w:rPr>
      </w:pPr>
    </w:p>
    <w:p w14:paraId="5C22BB97" w14:textId="77777777" w:rsidR="00730FB9" w:rsidRPr="007E31B4" w:rsidRDefault="00730FB9" w:rsidP="00730FB9">
      <w:pPr>
        <w:rPr>
          <w:u w:val="single"/>
          <w:lang w:val="el-GR" w:eastAsia="el-GR"/>
        </w:rPr>
      </w:pPr>
      <w:r w:rsidRPr="007E31B4">
        <w:rPr>
          <w:u w:val="single"/>
          <w:lang w:val="el-GR" w:eastAsia="el-GR"/>
        </w:rPr>
        <w:t>δ. ΕΕΕΣ - Υπεργολάβοι:</w:t>
      </w:r>
    </w:p>
    <w:p w14:paraId="3B837502" w14:textId="77777777" w:rsidR="00730FB9" w:rsidRPr="007E31B4" w:rsidRDefault="00730FB9" w:rsidP="00730FB9">
      <w:pPr>
        <w:rPr>
          <w:lang w:val="el-GR"/>
        </w:rPr>
      </w:pPr>
      <w:r w:rsidRPr="007E31B4">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7E31B4">
        <w:rPr>
          <w:lang w:val="el-GR" w:eastAsia="el-GR"/>
        </w:rPr>
        <w:t xml:space="preserve">καθώς και το Μέρος </w:t>
      </w:r>
      <w:r w:rsidRPr="007E31B4">
        <w:rPr>
          <w:lang w:val="en-US" w:eastAsia="el-GR"/>
        </w:rPr>
        <w:t>VI</w:t>
      </w:r>
      <w:r w:rsidRPr="007E31B4">
        <w:rPr>
          <w:lang w:val="el-GR" w:eastAsia="el-GR"/>
        </w:rPr>
        <w:t xml:space="preserve"> Τελικές Δηλώσεις</w:t>
      </w:r>
      <w:r w:rsidRPr="007E31B4">
        <w:rPr>
          <w:lang w:val="el-GR"/>
        </w:rPr>
        <w:t xml:space="preserve">. </w:t>
      </w:r>
    </w:p>
    <w:p w14:paraId="7661691E" w14:textId="3F2C2FDE" w:rsidR="008338F0" w:rsidRPr="007E31B4" w:rsidRDefault="00730FB9">
      <w:pPr>
        <w:rPr>
          <w:lang w:val="el-GR"/>
        </w:rPr>
      </w:pPr>
      <w:r w:rsidRPr="007E31B4">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0FD6E1" w:rsidR="00FB65FD" w:rsidRPr="007E31B4" w:rsidRDefault="00A83646" w:rsidP="007A7FF2">
      <w:pPr>
        <w:rPr>
          <w:lang w:val="el-GR"/>
        </w:rPr>
      </w:pPr>
      <w:r w:rsidRPr="007E31B4">
        <w:rPr>
          <w:lang w:val="el-GR"/>
        </w:rPr>
        <w:t xml:space="preserve">Αναφορικά με την Υπεύθυνη Δήλωση του σημείου γ) επισημαίνεται ότι η υποβολή της, </w:t>
      </w:r>
      <w:r w:rsidR="00B86EA0" w:rsidRPr="007E31B4">
        <w:rPr>
          <w:lang w:val="el-GR"/>
        </w:rPr>
        <w:t>είναι υποχρεωτική</w:t>
      </w:r>
      <w:r w:rsidRPr="007E31B4">
        <w:rPr>
          <w:lang w:val="el-GR"/>
        </w:rPr>
        <w:t xml:space="preserve"> από τους οικονομικούς φορείς </w:t>
      </w:r>
      <w:r w:rsidR="00B86EA0" w:rsidRPr="007E31B4">
        <w:rPr>
          <w:lang w:val="el-GR"/>
        </w:rPr>
        <w:t xml:space="preserve">που είναι υπόχρεοι υποβολής ΕΕΕΣ </w:t>
      </w:r>
      <w:r w:rsidRPr="007E31B4">
        <w:rPr>
          <w:lang w:val="el-GR"/>
        </w:rPr>
        <w:t xml:space="preserve">σύμφωνα με τα </w:t>
      </w:r>
      <w:r w:rsidR="007A7FF2" w:rsidRPr="007E31B4">
        <w:rPr>
          <w:lang w:val="el-GR"/>
        </w:rPr>
        <w:t xml:space="preserve">ως άνω αναφερόμενα για το ΕΕΕΣ.  </w:t>
      </w:r>
    </w:p>
    <w:p w14:paraId="63A713BF" w14:textId="77777777" w:rsidR="00064589" w:rsidRPr="007E31B4" w:rsidRDefault="00064589" w:rsidP="007A7FF2">
      <w:pPr>
        <w:rPr>
          <w:b/>
          <w:bCs/>
          <w:lang w:val="el-GR"/>
        </w:rPr>
      </w:pPr>
    </w:p>
    <w:p w14:paraId="3E433FD0" w14:textId="77777777" w:rsidR="002C7E9A" w:rsidRPr="007E31B4" w:rsidRDefault="002C7E9A">
      <w:pPr>
        <w:pStyle w:val="4"/>
        <w:rPr>
          <w:rFonts w:cs="Tahoma"/>
          <w:szCs w:val="22"/>
          <w:lang w:val="el-GR"/>
        </w:rPr>
      </w:pPr>
      <w:bookmarkStart w:id="260" w:name="_Toc97194307"/>
      <w:bookmarkStart w:id="261" w:name="_Toc202354689"/>
      <w:r w:rsidRPr="007E31B4">
        <w:rPr>
          <w:rFonts w:cs="Tahoma"/>
          <w:szCs w:val="22"/>
          <w:lang w:val="el-GR"/>
        </w:rPr>
        <w:t>Τεχνική Προσφορά</w:t>
      </w:r>
      <w:bookmarkEnd w:id="260"/>
      <w:bookmarkEnd w:id="261"/>
      <w:r w:rsidRPr="007E31B4">
        <w:rPr>
          <w:rFonts w:cs="Tahoma"/>
          <w:szCs w:val="22"/>
          <w:lang w:val="el-GR"/>
        </w:rPr>
        <w:t xml:space="preserve"> </w:t>
      </w:r>
      <w:r w:rsidR="00E1337D" w:rsidRPr="007E31B4">
        <w:rPr>
          <w:rFonts w:cs="Tahoma"/>
          <w:szCs w:val="22"/>
          <w:lang w:val="el-GR"/>
        </w:rPr>
        <w:t xml:space="preserve"> </w:t>
      </w:r>
    </w:p>
    <w:p w14:paraId="34F3DD8A" w14:textId="47D684BF" w:rsidR="007A3AC0" w:rsidRPr="007E31B4" w:rsidRDefault="007A3AC0" w:rsidP="007A3AC0">
      <w:pPr>
        <w:rPr>
          <w:lang w:val="el-GR"/>
        </w:rPr>
      </w:pPr>
      <w:r w:rsidRPr="007E31B4">
        <w:rPr>
          <w:lang w:val="en-US"/>
        </w:rPr>
        <w:t>H</w:t>
      </w:r>
      <w:r w:rsidRPr="007E31B4">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sidRPr="007E31B4">
        <w:rPr>
          <w:lang w:val="el-GR"/>
        </w:rPr>
        <w:t xml:space="preserve"> </w:t>
      </w:r>
      <w:r w:rsidR="006712BB" w:rsidRPr="007E31B4">
        <w:rPr>
          <w:lang w:val="el-GR"/>
        </w:rPr>
        <w:fldChar w:fldCharType="begin"/>
      </w:r>
      <w:r w:rsidR="006712BB" w:rsidRPr="007E31B4">
        <w:rPr>
          <w:lang w:val="el-GR"/>
        </w:rPr>
        <w:instrText xml:space="preserve"> REF _Ref496625830 \h </w:instrText>
      </w:r>
      <w:r w:rsidR="007E31B4">
        <w:rPr>
          <w:lang w:val="el-GR"/>
        </w:rPr>
        <w:instrText xml:space="preserve"> \* MERGEFORMAT </w:instrText>
      </w:r>
      <w:r w:rsidR="006712BB" w:rsidRPr="007E31B4">
        <w:rPr>
          <w:lang w:val="el-GR"/>
        </w:rPr>
      </w:r>
      <w:r w:rsidR="006712BB" w:rsidRPr="007E31B4">
        <w:rPr>
          <w:lang w:val="el-GR"/>
        </w:rPr>
        <w:fldChar w:fldCharType="separate"/>
      </w:r>
      <w:r w:rsidR="00096E40" w:rsidRPr="007E31B4">
        <w:rPr>
          <w:lang w:val="el-GR"/>
        </w:rPr>
        <w:t>ΠΑΡΑΡΤΗΜΑ Ι – Αναλυτική Περιγραφή Φυσικού και Οικονομικού Αντικειμένου της Σύμβασης</w:t>
      </w:r>
      <w:r w:rsidR="006712BB" w:rsidRPr="007E31B4">
        <w:rPr>
          <w:lang w:val="el-GR"/>
        </w:rPr>
        <w:fldChar w:fldCharType="end"/>
      </w:r>
      <w:r w:rsidRPr="007E31B4">
        <w:rPr>
          <w:lang w:val="el-GR"/>
        </w:rPr>
        <w:t xml:space="preserve">  &amp;</w:t>
      </w:r>
      <w:r w:rsidR="006712BB" w:rsidRPr="007E31B4">
        <w:rPr>
          <w:lang w:val="el-GR"/>
        </w:rPr>
        <w:fldChar w:fldCharType="begin"/>
      </w:r>
      <w:r w:rsidR="006712BB" w:rsidRPr="007E31B4">
        <w:rPr>
          <w:lang w:val="el-GR"/>
        </w:rPr>
        <w:instrText xml:space="preserve"> REF _Ref40980421 \h </w:instrText>
      </w:r>
      <w:r w:rsidR="007E31B4">
        <w:rPr>
          <w:lang w:val="el-GR"/>
        </w:rPr>
        <w:instrText xml:space="preserve"> \* MERGEFORMAT </w:instrText>
      </w:r>
      <w:r w:rsidR="006712BB" w:rsidRPr="007E31B4">
        <w:rPr>
          <w:lang w:val="el-GR"/>
        </w:rPr>
      </w:r>
      <w:r w:rsidR="006712BB" w:rsidRPr="007E31B4">
        <w:rPr>
          <w:lang w:val="el-GR"/>
        </w:rPr>
        <w:fldChar w:fldCharType="separate"/>
      </w:r>
      <w:r w:rsidR="00096E40" w:rsidRPr="007E31B4">
        <w:rPr>
          <w:lang w:val="el-GR"/>
        </w:rPr>
        <w:t>ΠΑΡΑΡΤΗΜΑ ΙΙ – Πίνακες Συμμόρφωσης</w:t>
      </w:r>
      <w:r w:rsidR="006712BB" w:rsidRPr="007E31B4">
        <w:rPr>
          <w:lang w:val="el-GR"/>
        </w:rPr>
        <w:fldChar w:fldCharType="end"/>
      </w:r>
      <w:r w:rsidRPr="007E31B4">
        <w:rPr>
          <w:lang w:val="el-GR"/>
        </w:rPr>
        <w:t xml:space="preserve"> τ</w:t>
      </w:r>
      <w:r w:rsidR="00F07297" w:rsidRPr="007E31B4">
        <w:rPr>
          <w:lang w:val="el-GR"/>
        </w:rPr>
        <w:t>η</w:t>
      </w:r>
      <w:r w:rsidRPr="007E31B4">
        <w:rPr>
          <w:lang w:val="el-GR"/>
        </w:rPr>
        <w:t>ς παρούσας</w:t>
      </w:r>
      <w:r w:rsidR="00E1337D" w:rsidRPr="007E31B4">
        <w:rPr>
          <w:lang w:val="el-GR"/>
        </w:rPr>
        <w:t xml:space="preserve"> </w:t>
      </w:r>
      <w:r w:rsidRPr="007E31B4">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sidRPr="007E31B4">
        <w:rPr>
          <w:lang w:val="el-GR"/>
        </w:rPr>
        <w:t>α</w:t>
      </w:r>
      <w:r w:rsidRPr="007E31B4">
        <w:rPr>
          <w:lang w:val="el-GR"/>
        </w:rPr>
        <w:t xml:space="preserve"> ως άνω Παρ</w:t>
      </w:r>
      <w:r w:rsidR="00F07297" w:rsidRPr="007E31B4">
        <w:rPr>
          <w:lang w:val="el-GR"/>
        </w:rPr>
        <w:t>α</w:t>
      </w:r>
      <w:r w:rsidRPr="007E31B4">
        <w:rPr>
          <w:lang w:val="el-GR"/>
        </w:rPr>
        <w:t>ρτ</w:t>
      </w:r>
      <w:r w:rsidR="00F07297" w:rsidRPr="007E31B4">
        <w:rPr>
          <w:lang w:val="el-GR"/>
        </w:rPr>
        <w:t>ή</w:t>
      </w:r>
      <w:r w:rsidRPr="007E31B4">
        <w:rPr>
          <w:lang w:val="el-GR"/>
        </w:rPr>
        <w:t>μα</w:t>
      </w:r>
      <w:r w:rsidR="00F07297" w:rsidRPr="007E31B4">
        <w:rPr>
          <w:lang w:val="el-GR"/>
        </w:rPr>
        <w:t>τα</w:t>
      </w:r>
      <w:r w:rsidR="00D472F0" w:rsidRPr="007E31B4">
        <w:rPr>
          <w:lang w:val="el-GR"/>
        </w:rPr>
        <w:t>.</w:t>
      </w:r>
    </w:p>
    <w:p w14:paraId="0A86BBD8" w14:textId="45074468" w:rsidR="007A3AC0" w:rsidRPr="007E31B4" w:rsidRDefault="007A3AC0" w:rsidP="009C3C60">
      <w:pPr>
        <w:suppressAutoHyphens w:val="0"/>
        <w:spacing w:line="276" w:lineRule="auto"/>
        <w:rPr>
          <w:lang w:val="el-GR"/>
        </w:rPr>
      </w:pPr>
      <w:r w:rsidRPr="007E31B4">
        <w:rPr>
          <w:u w:val="single"/>
          <w:lang w:val="el-GR"/>
        </w:rPr>
        <w:lastRenderedPageBreak/>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7E31B4">
        <w:rPr>
          <w:lang w:val="el-GR"/>
        </w:rPr>
        <w:t xml:space="preserve">σύμφωνα με το </w:t>
      </w:r>
      <w:r w:rsidR="007D2CC2" w:rsidRPr="007E31B4">
        <w:rPr>
          <w:lang w:val="el-GR"/>
        </w:rPr>
        <w:fldChar w:fldCharType="begin"/>
      </w:r>
      <w:r w:rsidR="007D2CC2" w:rsidRPr="007E31B4">
        <w:rPr>
          <w:lang w:val="el-GR"/>
        </w:rPr>
        <w:instrText xml:space="preserve"> REF _Ref40980475 \h </w:instrText>
      </w:r>
      <w:r w:rsidR="007E31B4">
        <w:rPr>
          <w:lang w:val="el-GR"/>
        </w:rPr>
        <w:instrText xml:space="preserve"> \* MERGEFORMAT </w:instrText>
      </w:r>
      <w:r w:rsidR="007D2CC2" w:rsidRPr="007E31B4">
        <w:rPr>
          <w:lang w:val="el-GR"/>
        </w:rPr>
      </w:r>
      <w:r w:rsidR="007D2CC2" w:rsidRPr="007E31B4">
        <w:rPr>
          <w:lang w:val="el-GR"/>
        </w:rPr>
        <w:fldChar w:fldCharType="separate"/>
      </w:r>
      <w:r w:rsidR="00096E40" w:rsidRPr="00096E40">
        <w:rPr>
          <w:lang w:val="el-GR"/>
        </w:rPr>
        <w:t xml:space="preserve">ΠΑΡΑΡΤΗΜΑ </w:t>
      </w:r>
      <w:r w:rsidR="00096E40" w:rsidRPr="007E31B4">
        <w:t>V</w:t>
      </w:r>
      <w:r w:rsidR="00096E40" w:rsidRPr="00096E40">
        <w:rPr>
          <w:lang w:val="el-GR"/>
        </w:rPr>
        <w:t xml:space="preserve"> – Υπόδειγμα Τεχνικής Προσφοράς</w:t>
      </w:r>
      <w:r w:rsidR="007D2CC2" w:rsidRPr="007E31B4">
        <w:rPr>
          <w:lang w:val="el-GR"/>
        </w:rPr>
        <w:fldChar w:fldCharType="end"/>
      </w:r>
      <w:r w:rsidR="00C84B11" w:rsidRPr="007E31B4">
        <w:rPr>
          <w:lang w:val="el-GR"/>
        </w:rPr>
        <w:t xml:space="preserve"> της παρ</w:t>
      </w:r>
      <w:r w:rsidR="003A206A" w:rsidRPr="007E31B4">
        <w:rPr>
          <w:lang w:val="el-GR"/>
        </w:rPr>
        <w:t>ο</w:t>
      </w:r>
      <w:r w:rsidR="00C84B11" w:rsidRPr="007E31B4">
        <w:rPr>
          <w:lang w:val="el-GR"/>
        </w:rPr>
        <w:t>ύσας διακήρυξης</w:t>
      </w:r>
      <w:r w:rsidR="003A206A" w:rsidRPr="007E31B4">
        <w:rPr>
          <w:u w:val="single"/>
          <w:lang w:val="el-GR"/>
        </w:rPr>
        <w:t xml:space="preserve"> (</w:t>
      </w:r>
      <w:r w:rsidRPr="007E31B4">
        <w:rPr>
          <w:lang w:val="el-GR"/>
        </w:rPr>
        <w:t>σε συμπιεσμένη μορφή</w:t>
      </w:r>
      <w:r w:rsidR="003A206A" w:rsidRPr="007E31B4">
        <w:rPr>
          <w:lang w:val="el-GR"/>
        </w:rPr>
        <w:t xml:space="preserve"> και</w:t>
      </w:r>
      <w:r w:rsidRPr="007E31B4">
        <w:rPr>
          <w:lang w:val="el-GR"/>
        </w:rPr>
        <w:t xml:space="preserve"> κατά προτίμηση</w:t>
      </w:r>
      <w:r w:rsidR="003A206A" w:rsidRPr="007E31B4">
        <w:rPr>
          <w:lang w:val="el-GR"/>
        </w:rPr>
        <w:t xml:space="preserve"> σε</w:t>
      </w:r>
      <w:r w:rsidRPr="007E31B4">
        <w:rPr>
          <w:lang w:val="el-GR"/>
        </w:rPr>
        <w:t xml:space="preserve"> ένα (1) αρχείο </w:t>
      </w:r>
      <w:r w:rsidRPr="007E31B4">
        <w:rPr>
          <w:lang w:val="en-US"/>
        </w:rPr>
        <w:t>pdf</w:t>
      </w:r>
      <w:r w:rsidR="003A206A" w:rsidRPr="007E31B4">
        <w:rPr>
          <w:lang w:val="el-GR"/>
        </w:rPr>
        <w:t>).</w:t>
      </w:r>
      <w:r w:rsidR="00E1337D" w:rsidRPr="007E31B4">
        <w:rPr>
          <w:lang w:val="el-GR"/>
        </w:rPr>
        <w:t xml:space="preserve"> </w:t>
      </w:r>
      <w:r w:rsidR="0034186C" w:rsidRPr="007E31B4">
        <w:rPr>
          <w:lang w:val="el-GR"/>
        </w:rPr>
        <w:t>Επιπλέον ο</w:t>
      </w:r>
      <w:r w:rsidRPr="007E31B4">
        <w:rPr>
          <w:lang w:val="el-GR"/>
        </w:rPr>
        <w:t>ι οικονομικοί φορείς αναφέρουν</w:t>
      </w:r>
      <w:r w:rsidR="0034186C" w:rsidRPr="007E31B4">
        <w:rPr>
          <w:lang w:val="el-GR"/>
        </w:rPr>
        <w:t xml:space="preserve"> στην τεχνική προσφορά τους</w:t>
      </w:r>
      <w:r w:rsidR="00E1337D" w:rsidRPr="007E31B4">
        <w:rPr>
          <w:lang w:val="el-GR"/>
        </w:rPr>
        <w:t xml:space="preserve"> </w:t>
      </w:r>
      <w:r w:rsidRPr="007E31B4">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7E31B4" w:rsidRDefault="008338F0" w:rsidP="007A3AC0">
      <w:pPr>
        <w:rPr>
          <w:lang w:val="el-GR"/>
        </w:rPr>
      </w:pPr>
    </w:p>
    <w:p w14:paraId="6F2CD035" w14:textId="77777777" w:rsidR="008338F0" w:rsidRPr="007E31B4" w:rsidRDefault="003355E7" w:rsidP="005A1609">
      <w:pPr>
        <w:pStyle w:val="3"/>
        <w:ind w:left="709" w:hanging="709"/>
        <w:rPr>
          <w:lang w:val="el-GR"/>
        </w:rPr>
      </w:pPr>
      <w:bookmarkStart w:id="262" w:name="_Ref496542376"/>
      <w:bookmarkStart w:id="263" w:name="_Toc97194308"/>
      <w:bookmarkStart w:id="264" w:name="_Toc97194439"/>
      <w:bookmarkStart w:id="265" w:name="_Toc202354690"/>
      <w:r w:rsidRPr="007E31B4">
        <w:rPr>
          <w:lang w:val="el-GR"/>
        </w:rPr>
        <w:t>Περιεχόμενα Φακέλου «Οικονομική Προσφορά» / Τρόπος σύνταξης και υποβολής οικονομικών προσφορών</w:t>
      </w:r>
      <w:bookmarkEnd w:id="262"/>
      <w:bookmarkEnd w:id="263"/>
      <w:bookmarkEnd w:id="264"/>
      <w:bookmarkEnd w:id="265"/>
    </w:p>
    <w:p w14:paraId="253C7F5C" w14:textId="77777777" w:rsidR="001E3C20" w:rsidRPr="007E31B4" w:rsidRDefault="001E3C20" w:rsidP="00422D27">
      <w:pPr>
        <w:autoSpaceDE w:val="0"/>
        <w:autoSpaceDN w:val="0"/>
        <w:adjustRightInd w:val="0"/>
        <w:spacing w:after="0" w:line="276" w:lineRule="auto"/>
        <w:rPr>
          <w:lang w:val="el-GR"/>
        </w:rPr>
      </w:pPr>
    </w:p>
    <w:p w14:paraId="1CEEBAE0" w14:textId="5C37F6C6" w:rsidR="001E3C20" w:rsidRPr="007E31B4" w:rsidRDefault="001E3C20" w:rsidP="001E3C20">
      <w:pPr>
        <w:autoSpaceDE w:val="0"/>
        <w:autoSpaceDN w:val="0"/>
        <w:adjustRightInd w:val="0"/>
        <w:spacing w:after="0" w:line="276" w:lineRule="auto"/>
        <w:rPr>
          <w:lang w:val="el-GR"/>
        </w:rPr>
      </w:pPr>
      <w:r w:rsidRPr="007E31B4">
        <w:rPr>
          <w:lang w:val="el-GR" w:eastAsia="el-GR"/>
        </w:rPr>
        <w:t xml:space="preserve">Η οικονομική προσφορά συντάσσεται </w:t>
      </w:r>
      <w:r w:rsidR="00F42E1F" w:rsidRPr="007E31B4">
        <w:rPr>
          <w:lang w:val="el-GR" w:eastAsia="el-GR"/>
        </w:rPr>
        <w:t xml:space="preserve">με βάση το κριτήριο ανάθεσης και </w:t>
      </w:r>
      <w:r w:rsidRPr="007E31B4">
        <w:rPr>
          <w:lang w:val="el-GR" w:eastAsia="el-GR"/>
        </w:rPr>
        <w:t xml:space="preserve">σύμφωνα με το υπόδειγμα </w:t>
      </w:r>
      <w:r w:rsidR="007D2CC2" w:rsidRPr="007E31B4">
        <w:rPr>
          <w:lang w:val="el-GR" w:eastAsia="el-GR"/>
        </w:rPr>
        <w:t>που παρέχεται σ</w:t>
      </w:r>
      <w:r w:rsidRPr="007E31B4">
        <w:rPr>
          <w:lang w:val="el-GR" w:eastAsia="el-GR"/>
        </w:rPr>
        <w:t>το</w:t>
      </w:r>
      <w:r w:rsidR="009567C7" w:rsidRPr="007E31B4">
        <w:rPr>
          <w:lang w:val="el-GR" w:eastAsia="el-GR"/>
        </w:rPr>
        <w:t xml:space="preserve"> </w:t>
      </w:r>
      <w:r w:rsidR="007D2CC2" w:rsidRPr="007E31B4">
        <w:rPr>
          <w:lang w:val="el-GR" w:eastAsia="el-GR"/>
        </w:rPr>
        <w:fldChar w:fldCharType="begin"/>
      </w:r>
      <w:r w:rsidR="007D2CC2" w:rsidRPr="007E31B4">
        <w:rPr>
          <w:lang w:val="el-GR" w:eastAsia="el-GR"/>
        </w:rPr>
        <w:instrText xml:space="preserve"> REF _Ref40980548 \h </w:instrText>
      </w:r>
      <w:r w:rsidR="007E31B4">
        <w:rPr>
          <w:lang w:val="el-GR" w:eastAsia="el-GR"/>
        </w:rPr>
        <w:instrText xml:space="preserve"> \* MERGEFORMAT </w:instrText>
      </w:r>
      <w:r w:rsidR="007D2CC2" w:rsidRPr="007E31B4">
        <w:rPr>
          <w:lang w:val="el-GR" w:eastAsia="el-GR"/>
        </w:rPr>
      </w:r>
      <w:r w:rsidR="007D2CC2" w:rsidRPr="007E31B4">
        <w:rPr>
          <w:lang w:val="el-GR" w:eastAsia="el-GR"/>
        </w:rPr>
        <w:fldChar w:fldCharType="separate"/>
      </w:r>
      <w:r w:rsidR="00096E40" w:rsidRPr="007E31B4">
        <w:rPr>
          <w:lang w:val="el-GR"/>
        </w:rPr>
        <w:t xml:space="preserve">ΠΑΡΑΡΤΗΜΑ </w:t>
      </w:r>
      <w:r w:rsidR="00096E40" w:rsidRPr="007E31B4">
        <w:t>VI</w:t>
      </w:r>
      <w:r w:rsidR="00096E40" w:rsidRPr="007E31B4">
        <w:rPr>
          <w:lang w:val="el-GR"/>
        </w:rPr>
        <w:t xml:space="preserve"> – Υπόδειγμα Οικονομικής Προσφοράς</w:t>
      </w:r>
      <w:r w:rsidR="007D2CC2" w:rsidRPr="007E31B4">
        <w:rPr>
          <w:lang w:val="el-GR" w:eastAsia="el-GR"/>
        </w:rPr>
        <w:fldChar w:fldCharType="end"/>
      </w:r>
      <w:r w:rsidRPr="007E31B4">
        <w:rPr>
          <w:lang w:val="el-GR" w:eastAsia="el-GR"/>
        </w:rPr>
        <w:t xml:space="preserve"> της παρούσας Διακήρυξης και υποβάλλεται </w:t>
      </w:r>
      <w:r w:rsidRPr="007E31B4">
        <w:rPr>
          <w:lang w:val="el-GR"/>
        </w:rPr>
        <w:t>ηλεκτρονικά</w:t>
      </w:r>
      <w:r w:rsidR="001852F3" w:rsidRPr="007E31B4">
        <w:rPr>
          <w:lang w:val="el-GR"/>
        </w:rPr>
        <w:t xml:space="preserve"> σε μορφή αρχείου .</w:t>
      </w:r>
      <w:r w:rsidR="001852F3" w:rsidRPr="007E31B4">
        <w:rPr>
          <w:lang w:val="en-US"/>
        </w:rPr>
        <w:t>pdf</w:t>
      </w:r>
      <w:r w:rsidR="001852F3" w:rsidRPr="007E31B4">
        <w:rPr>
          <w:lang w:val="el-GR"/>
        </w:rPr>
        <w:t xml:space="preserve"> ψηφιακά υπογεγραμμένη, </w:t>
      </w:r>
      <w:r w:rsidRPr="007E31B4">
        <w:rPr>
          <w:lang w:val="el-GR"/>
        </w:rPr>
        <w:t xml:space="preserve">στον Υποφάκελο «Οικονομική Προσφορά». </w:t>
      </w:r>
    </w:p>
    <w:p w14:paraId="0D83DDAC" w14:textId="77777777" w:rsidR="001E3C20" w:rsidRPr="007E31B4" w:rsidRDefault="001E3C20" w:rsidP="001E3C20">
      <w:pPr>
        <w:suppressAutoHyphens w:val="0"/>
        <w:autoSpaceDE w:val="0"/>
        <w:autoSpaceDN w:val="0"/>
        <w:adjustRightInd w:val="0"/>
        <w:spacing w:after="0"/>
        <w:jc w:val="left"/>
        <w:rPr>
          <w:lang w:val="el-GR" w:eastAsia="el-GR"/>
        </w:rPr>
      </w:pPr>
    </w:p>
    <w:p w14:paraId="16DBCF1A" w14:textId="4F393016" w:rsidR="00585042" w:rsidRPr="007E31B4" w:rsidRDefault="00585042" w:rsidP="00585042">
      <w:pPr>
        <w:rPr>
          <w:lang w:val="el-GR" w:eastAsia="el-GR"/>
        </w:rPr>
      </w:pPr>
      <w:r w:rsidRPr="007E31B4">
        <w:rPr>
          <w:lang w:val="el-GR" w:eastAsia="el-GR"/>
        </w:rPr>
        <w:t xml:space="preserve">Η τιμή δίνεται σε ευρώ ανά </w:t>
      </w:r>
      <w:r w:rsidR="008F4B0A" w:rsidRPr="007E31B4">
        <w:rPr>
          <w:lang w:val="el-GR" w:eastAsia="el-GR"/>
        </w:rPr>
        <w:t>μονάδα</w:t>
      </w:r>
      <w:r w:rsidR="00EF636A" w:rsidRPr="007E31B4">
        <w:rPr>
          <w:lang w:val="el-GR" w:eastAsia="el-GR"/>
        </w:rPr>
        <w:t xml:space="preserve"> μέτρησης </w:t>
      </w:r>
      <w:r w:rsidR="008F4B0A" w:rsidRPr="007E31B4">
        <w:rPr>
          <w:vertAlign w:val="superscript"/>
          <w:lang w:val="el-GR" w:eastAsia="el-GR"/>
        </w:rPr>
        <w:footnoteReference w:id="30"/>
      </w:r>
      <w:r w:rsidRPr="007E31B4">
        <w:rPr>
          <w:lang w:val="el-GR" w:eastAsia="el-GR"/>
        </w:rPr>
        <w:t>.</w:t>
      </w:r>
    </w:p>
    <w:p w14:paraId="50B7BD4F" w14:textId="77777777" w:rsidR="008338F0" w:rsidRPr="007E31B4" w:rsidRDefault="003355E7">
      <w:pPr>
        <w:rPr>
          <w:lang w:val="el-GR"/>
        </w:rPr>
      </w:pPr>
      <w:r w:rsidRPr="007E31B4">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7E31B4">
        <w:rPr>
          <w:lang w:val="el-GR" w:eastAsia="el-GR"/>
        </w:rPr>
        <w:t xml:space="preserve"> </w:t>
      </w:r>
      <w:r w:rsidR="001852F3" w:rsidRPr="007E31B4">
        <w:rPr>
          <w:lang w:val="el-GR" w:eastAsia="el-GR"/>
        </w:rPr>
        <w:t xml:space="preserve">της παρούσας. </w:t>
      </w:r>
      <w:r w:rsidRPr="007E31B4">
        <w:rPr>
          <w:rStyle w:val="WW-FootnoteReference9"/>
          <w:lang w:val="el-GR" w:eastAsia="el-GR"/>
        </w:rPr>
        <w:t>.</w:t>
      </w:r>
    </w:p>
    <w:p w14:paraId="33E67197" w14:textId="77777777" w:rsidR="008338F0" w:rsidRPr="007E31B4" w:rsidRDefault="003355E7">
      <w:pPr>
        <w:rPr>
          <w:lang w:val="el-GR"/>
        </w:rPr>
      </w:pPr>
      <w:r w:rsidRPr="007E31B4">
        <w:rPr>
          <w:lang w:val="el-GR"/>
        </w:rPr>
        <w:t xml:space="preserve">Οι υπέρ τρίτων κρατήσεις υπόκεινται στο εκάστοτε ισχύον αναλογικό τέλος χαρτοσήμου και </w:t>
      </w:r>
      <w:r w:rsidR="00043D44" w:rsidRPr="007E31B4">
        <w:rPr>
          <w:lang w:val="el-GR"/>
        </w:rPr>
        <w:t>στην επ’ αυτού εισφορά υπέρ ΟΓΑ.</w:t>
      </w:r>
    </w:p>
    <w:p w14:paraId="2AA08B4B" w14:textId="5FF6A052" w:rsidR="008338F0" w:rsidRPr="007E31B4" w:rsidRDefault="003355E7">
      <w:pPr>
        <w:rPr>
          <w:lang w:val="el-GR"/>
        </w:rPr>
      </w:pPr>
      <w:r w:rsidRPr="007E31B4">
        <w:rPr>
          <w:lang w:val="el-GR"/>
        </w:rPr>
        <w:t>Οι προσφερόμενες τιμές είναι σταθερές καθ’ όλη τη διάρκεια της σύμβασης και δεν αναπροσαρμόζονται</w:t>
      </w:r>
      <w:r w:rsidR="00EF636A" w:rsidRPr="007E31B4">
        <w:rPr>
          <w:lang w:val="el-GR"/>
        </w:rPr>
        <w:t>.</w:t>
      </w:r>
      <w:r w:rsidRPr="007E31B4">
        <w:rPr>
          <w:lang w:val="el-GR"/>
        </w:rPr>
        <w:t xml:space="preserve"> </w:t>
      </w:r>
    </w:p>
    <w:p w14:paraId="6C0C8320" w14:textId="77777777" w:rsidR="001852F3" w:rsidRPr="007E31B4" w:rsidRDefault="003355E7">
      <w:pPr>
        <w:rPr>
          <w:lang w:val="el-GR"/>
        </w:rPr>
      </w:pPr>
      <w:r w:rsidRPr="007E31B4">
        <w:rPr>
          <w:lang w:val="el-GR"/>
        </w:rPr>
        <w:t xml:space="preserve">Ως απαράδεκτες θα απορρίπτονται προσφορές στις οποίες: </w:t>
      </w:r>
    </w:p>
    <w:p w14:paraId="370F5C62" w14:textId="77777777" w:rsidR="001852F3" w:rsidRPr="007E31B4" w:rsidRDefault="003355E7">
      <w:pPr>
        <w:rPr>
          <w:lang w:val="el-GR"/>
        </w:rPr>
      </w:pPr>
      <w:r w:rsidRPr="007E31B4">
        <w:rPr>
          <w:lang w:val="el-GR"/>
        </w:rPr>
        <w:t>α) δεν δίνεται τιμή σε ΕΥΡΩ ή που καθορίζεται</w:t>
      </w:r>
      <w:r w:rsidR="00E1337D" w:rsidRPr="007E31B4">
        <w:rPr>
          <w:lang w:val="el-GR"/>
        </w:rPr>
        <w:t xml:space="preserve"> </w:t>
      </w:r>
      <w:r w:rsidRPr="007E31B4">
        <w:rPr>
          <w:lang w:val="el-GR"/>
        </w:rPr>
        <w:t xml:space="preserve">σχέση ΕΥΡΩ προς ξένο νόμισμα, </w:t>
      </w:r>
    </w:p>
    <w:p w14:paraId="6357FBE2" w14:textId="77777777" w:rsidR="001852F3" w:rsidRPr="007E31B4" w:rsidRDefault="003355E7">
      <w:pPr>
        <w:rPr>
          <w:lang w:val="el-GR"/>
        </w:rPr>
      </w:pPr>
      <w:r w:rsidRPr="007E31B4">
        <w:rPr>
          <w:lang w:val="el-GR"/>
        </w:rPr>
        <w:t xml:space="preserve">β) δεν προκύπτει με σαφήνεια η προσφερόμενη τιμή, με την επιφύλαξη </w:t>
      </w:r>
      <w:r w:rsidR="00C25AFF" w:rsidRPr="007E31B4">
        <w:rPr>
          <w:lang w:val="el-GR"/>
        </w:rPr>
        <w:t xml:space="preserve">του </w:t>
      </w:r>
      <w:r w:rsidRPr="007E31B4">
        <w:rPr>
          <w:lang w:val="el-GR"/>
        </w:rPr>
        <w:t xml:space="preserve">άρθρου 102 του ν. 4412/2016 </w:t>
      </w:r>
      <w:bookmarkStart w:id="266" w:name="_Hlk67667045"/>
      <w:r w:rsidR="00C25AFF" w:rsidRPr="007E31B4">
        <w:rPr>
          <w:lang w:val="el-GR"/>
        </w:rPr>
        <w:t xml:space="preserve">όπως τροποποιήθηκε με το άρθρο 42 του ν. 4782/Α36/9-3-2021 </w:t>
      </w:r>
      <w:bookmarkEnd w:id="266"/>
      <w:r w:rsidRPr="007E31B4">
        <w:rPr>
          <w:lang w:val="el-GR"/>
        </w:rPr>
        <w:t>και</w:t>
      </w:r>
    </w:p>
    <w:p w14:paraId="4166F69A" w14:textId="77777777" w:rsidR="008338F0" w:rsidRPr="007E31B4" w:rsidRDefault="003355E7">
      <w:pPr>
        <w:rPr>
          <w:lang w:val="el-GR"/>
        </w:rPr>
      </w:pPr>
      <w:r w:rsidRPr="007E31B4">
        <w:rPr>
          <w:lang w:val="el-GR"/>
        </w:rPr>
        <w:t xml:space="preserve"> γ) η τιμή υπερβαίνει τον προϋπολογισμό της σύμβασης που καθορίζεται </w:t>
      </w:r>
      <w:r w:rsidR="001852F3" w:rsidRPr="007E31B4">
        <w:rPr>
          <w:lang w:val="el-GR"/>
        </w:rPr>
        <w:t>στην</w:t>
      </w:r>
      <w:r w:rsidR="00E1337D" w:rsidRPr="007E31B4">
        <w:rPr>
          <w:lang w:val="el-GR"/>
        </w:rPr>
        <w:t xml:space="preserve"> </w:t>
      </w:r>
      <w:r w:rsidRPr="007E31B4">
        <w:rPr>
          <w:lang w:val="el-GR"/>
        </w:rPr>
        <w:t xml:space="preserve">παρούσα διακήρυξη. </w:t>
      </w:r>
    </w:p>
    <w:p w14:paraId="260F4232" w14:textId="0F66C605" w:rsidR="001852F3" w:rsidRPr="007E31B4" w:rsidRDefault="003355E7">
      <w:pPr>
        <w:rPr>
          <w:b/>
          <w:bCs/>
          <w:i/>
          <w:iCs/>
          <w:color w:val="5B9BD5"/>
          <w:lang w:val="el-GR"/>
        </w:rPr>
      </w:pPr>
      <w:r w:rsidRPr="007E31B4">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7E31B4">
        <w:rPr>
          <w:lang w:val="el-GR"/>
        </w:rPr>
        <w:fldChar w:fldCharType="begin"/>
      </w:r>
      <w:r w:rsidR="00194C49" w:rsidRPr="007E31B4">
        <w:rPr>
          <w:lang w:val="el-GR"/>
        </w:rPr>
        <w:instrText xml:space="preserve"> REF _Ref496607306 \r \h </w:instrText>
      </w:r>
      <w:r w:rsidR="00DF02B0" w:rsidRPr="007E31B4">
        <w:rPr>
          <w:lang w:val="el-GR"/>
        </w:rPr>
        <w:instrText xml:space="preserve"> \* MERGEFORMAT </w:instrText>
      </w:r>
      <w:r w:rsidR="00194C49" w:rsidRPr="007E31B4">
        <w:rPr>
          <w:lang w:val="el-GR"/>
        </w:rPr>
      </w:r>
      <w:r w:rsidR="00194C49" w:rsidRPr="007E31B4">
        <w:rPr>
          <w:lang w:val="el-GR"/>
        </w:rPr>
        <w:fldChar w:fldCharType="separate"/>
      </w:r>
      <w:r w:rsidR="00096E40">
        <w:rPr>
          <w:lang w:val="el-GR"/>
        </w:rPr>
        <w:t>5.1</w:t>
      </w:r>
      <w:r w:rsidR="00194C49" w:rsidRPr="007E31B4">
        <w:rPr>
          <w:lang w:val="el-GR"/>
        </w:rPr>
        <w:fldChar w:fldCharType="end"/>
      </w:r>
      <w:r w:rsidRPr="007E31B4">
        <w:rPr>
          <w:lang w:val="el-GR"/>
        </w:rPr>
        <w:t xml:space="preserve"> της παρούσας διακήρυξης.</w:t>
      </w:r>
      <w:r w:rsidRPr="007E31B4">
        <w:rPr>
          <w:b/>
          <w:bCs/>
          <w:i/>
          <w:iCs/>
          <w:color w:val="5B9BD5"/>
          <w:lang w:val="el-GR"/>
        </w:rPr>
        <w:t xml:space="preserve"> </w:t>
      </w:r>
    </w:p>
    <w:p w14:paraId="41C4FDB8" w14:textId="77777777" w:rsidR="008338F0" w:rsidRPr="007E31B4" w:rsidRDefault="003355E7" w:rsidP="005A1609">
      <w:pPr>
        <w:pStyle w:val="3"/>
        <w:ind w:left="709" w:hanging="709"/>
        <w:rPr>
          <w:lang w:val="el-GR"/>
        </w:rPr>
      </w:pPr>
      <w:bookmarkStart w:id="267" w:name="_Ref496542395"/>
      <w:bookmarkStart w:id="268" w:name="_Ref496542431"/>
      <w:bookmarkStart w:id="269" w:name="_Toc97194309"/>
      <w:bookmarkStart w:id="270" w:name="_Toc97194440"/>
      <w:bookmarkStart w:id="271" w:name="_Toc202354691"/>
      <w:r w:rsidRPr="007E31B4">
        <w:rPr>
          <w:lang w:val="el-GR"/>
        </w:rPr>
        <w:t>Χρόνος ισχύος των προσφορών</w:t>
      </w:r>
      <w:bookmarkEnd w:id="267"/>
      <w:bookmarkEnd w:id="268"/>
      <w:bookmarkEnd w:id="269"/>
      <w:bookmarkEnd w:id="270"/>
      <w:bookmarkEnd w:id="271"/>
      <w:r w:rsidR="00E1337D" w:rsidRPr="007E31B4">
        <w:rPr>
          <w:lang w:val="el-GR"/>
        </w:rPr>
        <w:t xml:space="preserve"> </w:t>
      </w:r>
    </w:p>
    <w:p w14:paraId="3D465D7A" w14:textId="77777777" w:rsidR="00263C2C" w:rsidRPr="007E31B4" w:rsidRDefault="003355E7">
      <w:pPr>
        <w:rPr>
          <w:lang w:val="el-GR" w:eastAsia="el-GR"/>
        </w:rPr>
      </w:pPr>
      <w:r w:rsidRPr="007E31B4">
        <w:rPr>
          <w:lang w:val="el-GR" w:eastAsia="el-GR"/>
        </w:rPr>
        <w:t xml:space="preserve">Οι υποβαλλόμενες προσφορές ισχύουν και δεσμεύουν τους οικονομικούς φορείς για διάστημα </w:t>
      </w:r>
      <w:r w:rsidR="00263C2C" w:rsidRPr="007E31B4">
        <w:rPr>
          <w:iCs/>
          <w:lang w:val="el-GR" w:eastAsia="el-GR"/>
        </w:rPr>
        <w:t>δώδεκα (12) μηνών</w:t>
      </w:r>
      <w:r w:rsidR="00E1337D" w:rsidRPr="007E31B4">
        <w:rPr>
          <w:i/>
          <w:lang w:val="el-GR" w:eastAsia="el-GR"/>
        </w:rPr>
        <w:t xml:space="preserve"> </w:t>
      </w:r>
      <w:r w:rsidRPr="007E31B4">
        <w:rPr>
          <w:lang w:val="el-GR" w:eastAsia="el-GR"/>
        </w:rPr>
        <w:t xml:space="preserve">από την επόμενη </w:t>
      </w:r>
      <w:r w:rsidR="00AE21AF" w:rsidRPr="007E31B4">
        <w:rPr>
          <w:lang w:val="el-GR" w:eastAsia="el-GR"/>
        </w:rPr>
        <w:t>της καταληκτικής ημερομηνίας υποβολής τους.</w:t>
      </w:r>
    </w:p>
    <w:p w14:paraId="4F7CDECC" w14:textId="77777777" w:rsidR="008338F0" w:rsidRPr="007E31B4" w:rsidRDefault="003355E7">
      <w:pPr>
        <w:rPr>
          <w:lang w:val="el-GR" w:eastAsia="el-GR"/>
        </w:rPr>
      </w:pPr>
      <w:r w:rsidRPr="007E31B4">
        <w:rPr>
          <w:lang w:val="el-GR" w:eastAsia="el-GR"/>
        </w:rPr>
        <w:t>Προσφορά η οποία ορίζει χρόνο ισχύος μικρότερο από τον ανωτέρω προβλεπόμενο απορρίπτεται.</w:t>
      </w:r>
    </w:p>
    <w:p w14:paraId="047C0AE9" w14:textId="23420583" w:rsidR="000527FB" w:rsidRPr="007E31B4" w:rsidRDefault="003355E7" w:rsidP="000527FB">
      <w:pPr>
        <w:rPr>
          <w:lang w:val="el-GR" w:eastAsia="el-GR"/>
        </w:rPr>
      </w:pPr>
      <w:r w:rsidRPr="007E31B4">
        <w:rPr>
          <w:lang w:val="el-GR" w:eastAsia="el-GR"/>
        </w:rPr>
        <w:t xml:space="preserve">Η ισχύς της προσφοράς μπορεί να παρατείνεται εγγράφως, εφόσον τούτο ζητηθεί από την </w:t>
      </w:r>
      <w:r w:rsidR="00C04981" w:rsidRPr="007E31B4">
        <w:rPr>
          <w:lang w:val="el-GR" w:eastAsia="el-GR"/>
        </w:rPr>
        <w:t>Αναθέτουσα Αρχή</w:t>
      </w:r>
      <w:r w:rsidRPr="007E31B4">
        <w:rPr>
          <w:lang w:val="el-GR" w:eastAsia="el-GR"/>
        </w:rPr>
        <w:t xml:space="preserve">, πριν από τη λήξη της, με αντίστοιχη παράταση της εγγυητικής επιστολής συμμετοχής σύμφωνα με τα οριζόμενα στο άρθρο 72 παρ. 1 α του ν. 4412/2016 και </w:t>
      </w:r>
      <w:r w:rsidRPr="007E31B4">
        <w:rPr>
          <w:lang w:val="el-GR"/>
        </w:rPr>
        <w:t xml:space="preserve">την παράγραφο </w:t>
      </w:r>
      <w:r w:rsidR="00F524BD" w:rsidRPr="007E31B4">
        <w:rPr>
          <w:color w:val="000000"/>
          <w:lang w:val="el-GR"/>
        </w:rPr>
        <w:fldChar w:fldCharType="begin"/>
      </w:r>
      <w:r w:rsidR="00F524BD" w:rsidRPr="007E31B4">
        <w:rPr>
          <w:color w:val="000000"/>
          <w:lang w:val="el-GR"/>
        </w:rPr>
        <w:instrText xml:space="preserve"> REF _Ref496542081 \r \h </w:instrText>
      </w:r>
      <w:r w:rsidR="00DF02B0" w:rsidRPr="007E31B4">
        <w:rPr>
          <w:color w:val="000000"/>
          <w:lang w:val="el-GR"/>
        </w:rPr>
        <w:instrText xml:space="preserve"> \* MERGEFORMAT </w:instrText>
      </w:r>
      <w:r w:rsidR="00F524BD" w:rsidRPr="007E31B4">
        <w:rPr>
          <w:color w:val="000000"/>
          <w:lang w:val="el-GR"/>
        </w:rPr>
      </w:r>
      <w:r w:rsidR="00F524BD" w:rsidRPr="007E31B4">
        <w:rPr>
          <w:color w:val="000000"/>
          <w:lang w:val="el-GR"/>
        </w:rPr>
        <w:fldChar w:fldCharType="separate"/>
      </w:r>
      <w:r w:rsidR="00096E40">
        <w:rPr>
          <w:color w:val="000000"/>
          <w:lang w:val="el-GR"/>
        </w:rPr>
        <w:t>2.2.2</w:t>
      </w:r>
      <w:r w:rsidR="00F524BD" w:rsidRPr="007E31B4">
        <w:rPr>
          <w:color w:val="000000"/>
          <w:lang w:val="el-GR"/>
        </w:rPr>
        <w:fldChar w:fldCharType="end"/>
      </w:r>
      <w:r w:rsidRPr="007E31B4">
        <w:rPr>
          <w:lang w:val="el-GR" w:eastAsia="el-GR"/>
        </w:rPr>
        <w:t xml:space="preserve"> της παρούσας, κατ' ανώτατο όριο για χρονικό διάστημα ίσο με την προβλεπόμενη ως άνω αρχική διάρκεια.</w:t>
      </w:r>
      <w:r w:rsidR="000527FB" w:rsidRPr="007E31B4">
        <w:rPr>
          <w:lang w:val="el-GR" w:eastAsia="el-GR"/>
        </w:rPr>
        <w:t xml:space="preserve"> Σε περίπτωση αιτήματος της αναθέτουσας αρχής για παράταση της ισχύος της </w:t>
      </w:r>
      <w:r w:rsidR="000527FB" w:rsidRPr="007E31B4">
        <w:rPr>
          <w:lang w:val="el-GR" w:eastAsia="el-GR"/>
        </w:rPr>
        <w:lastRenderedPageBreak/>
        <w:t xml:space="preserve">προσφοράς, </w:t>
      </w:r>
      <w:r w:rsidR="001C274B" w:rsidRPr="007E31B4">
        <w:rPr>
          <w:lang w:val="el-GR" w:eastAsia="el-GR"/>
        </w:rPr>
        <w:t>οι προσφορές των οικονομικών φορέων</w:t>
      </w:r>
      <w:r w:rsidR="000527FB" w:rsidRPr="007E31B4">
        <w:rPr>
          <w:lang w:val="el-GR" w:eastAsia="el-GR"/>
        </w:rPr>
        <w:t>, που αποδέχτηκαν την παράταση, πριν τη λήξη ισχύος των προσφορών τους, ισχύουν και τους δεσμεύουν  για το επιπλέον αυτό χρονικό διάστημα.</w:t>
      </w:r>
    </w:p>
    <w:p w14:paraId="25BB351C" w14:textId="108D0306" w:rsidR="007D2CC2" w:rsidRPr="007E31B4" w:rsidRDefault="003355E7" w:rsidP="007D2CC2">
      <w:pPr>
        <w:rPr>
          <w:lang w:val="el-GR"/>
        </w:rPr>
      </w:pPr>
      <w:r w:rsidRPr="007E31B4">
        <w:rPr>
          <w:lang w:val="el-GR" w:eastAsia="el-GR"/>
        </w:rPr>
        <w:t xml:space="preserve">Μετά τη λήξη και του παραπάνω </w:t>
      </w:r>
      <w:r w:rsidR="007D4AF3" w:rsidRPr="007E31B4">
        <w:rPr>
          <w:lang w:val="el-GR" w:eastAsia="el-GR"/>
        </w:rPr>
        <w:t>α</w:t>
      </w:r>
      <w:r w:rsidRPr="007E31B4">
        <w:rPr>
          <w:lang w:val="el-GR" w:eastAsia="el-GR"/>
        </w:rPr>
        <w:t xml:space="preserve">νώτατου </w:t>
      </w:r>
      <w:r w:rsidR="007D4AF3" w:rsidRPr="007E31B4">
        <w:rPr>
          <w:lang w:val="el-GR" w:eastAsia="el-GR"/>
        </w:rPr>
        <w:t xml:space="preserve">χρονικού </w:t>
      </w:r>
      <w:r w:rsidRPr="007E31B4">
        <w:rPr>
          <w:lang w:val="el-GR" w:eastAsia="el-GR"/>
        </w:rPr>
        <w:t xml:space="preserve">ορίου χρόνου παράτασης ισχύος της προσφοράς, τα αποτελέσματα της διαδικασίας ανάθεσης ματαιώνονται, εκτός </w:t>
      </w:r>
      <w:r w:rsidR="000E4A50" w:rsidRPr="007E31B4">
        <w:rPr>
          <w:lang w:val="el-GR" w:eastAsia="el-GR"/>
        </w:rPr>
        <w:t>εά</w:t>
      </w:r>
      <w:r w:rsidRPr="007E31B4">
        <w:rPr>
          <w:lang w:val="el-GR" w:eastAsia="el-GR"/>
        </w:rPr>
        <w:t xml:space="preserve">ν η </w:t>
      </w:r>
      <w:r w:rsidR="00C04981" w:rsidRPr="007E31B4">
        <w:rPr>
          <w:lang w:val="el-GR" w:eastAsia="el-GR"/>
        </w:rPr>
        <w:t>Αναθέτουσα Αρχή</w:t>
      </w:r>
      <w:r w:rsidRPr="007E31B4">
        <w:rPr>
          <w:lang w:val="el-GR" w:eastAsia="el-GR"/>
        </w:rPr>
        <w:t xml:space="preserve">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0E4A50" w:rsidRPr="007E31B4">
        <w:rPr>
          <w:lang w:val="el-GR" w:eastAsia="el-GR"/>
        </w:rPr>
        <w:t xml:space="preserve">τον χρόνο ισχύος </w:t>
      </w:r>
      <w:r w:rsidRPr="007E31B4">
        <w:rPr>
          <w:lang w:val="el-GR" w:eastAsia="el-GR"/>
        </w:rPr>
        <w:t>τη</w:t>
      </w:r>
      <w:r w:rsidR="000E4A50" w:rsidRPr="007E31B4">
        <w:rPr>
          <w:lang w:val="el-GR" w:eastAsia="el-GR"/>
        </w:rPr>
        <w:t>ς</w:t>
      </w:r>
      <w:r w:rsidRPr="007E31B4">
        <w:rPr>
          <w:lang w:val="el-GR" w:eastAsia="el-GR"/>
        </w:rPr>
        <w:t xml:space="preserve"> προσφορά</w:t>
      </w:r>
      <w:r w:rsidR="000E4A50" w:rsidRPr="007E31B4">
        <w:rPr>
          <w:lang w:val="el-GR" w:eastAsia="el-GR"/>
        </w:rPr>
        <w:t>ς</w:t>
      </w:r>
      <w:r w:rsidRPr="007E31B4">
        <w:rPr>
          <w:lang w:val="el-GR" w:eastAsia="el-GR"/>
        </w:rPr>
        <w:t xml:space="preserve"> και τη</w:t>
      </w:r>
      <w:r w:rsidR="000E4A50" w:rsidRPr="007E31B4">
        <w:rPr>
          <w:lang w:val="el-GR" w:eastAsia="el-GR"/>
        </w:rPr>
        <w:t>ς</w:t>
      </w:r>
      <w:r w:rsidRPr="007E31B4">
        <w:rPr>
          <w:lang w:val="el-GR" w:eastAsia="el-GR"/>
        </w:rPr>
        <w:t xml:space="preserve"> εγγύηση</w:t>
      </w:r>
      <w:r w:rsidR="000E4A50" w:rsidRPr="007E31B4">
        <w:rPr>
          <w:lang w:val="el-GR" w:eastAsia="el-GR"/>
        </w:rPr>
        <w:t>ς</w:t>
      </w:r>
      <w:r w:rsidRPr="007E31B4">
        <w:rPr>
          <w:lang w:val="el-GR" w:eastAsia="el-GR"/>
        </w:rPr>
        <w:t xml:space="preserve"> συμμετοχής τους, εφόσον τους ζητηθεί πριν την πάροδο του ανωτέρω ανώτατου ορίου παράτασης</w:t>
      </w:r>
      <w:r w:rsidR="000E4A50" w:rsidRPr="007E31B4">
        <w:rPr>
          <w:lang w:val="el-GR" w:eastAsia="el-GR"/>
        </w:rPr>
        <w:t>,</w:t>
      </w:r>
      <w:r w:rsidRPr="007E31B4">
        <w:rPr>
          <w:lang w:val="el-GR" w:eastAsia="el-GR"/>
        </w:rPr>
        <w:t xml:space="preserve"> είτε όχι. Στην τελευταία περίπτωση, η διαδικασία συνεχίζεται με όσους παρέτειναν </w:t>
      </w:r>
      <w:r w:rsidR="000E4A50" w:rsidRPr="007E31B4">
        <w:rPr>
          <w:lang w:val="el-GR" w:eastAsia="el-GR"/>
        </w:rPr>
        <w:t xml:space="preserve">τον χρόνο ισχύος των προσφορών </w:t>
      </w:r>
      <w:r w:rsidRPr="007E31B4">
        <w:rPr>
          <w:lang w:val="el-GR" w:eastAsia="el-GR"/>
        </w:rPr>
        <w:t>τους και αποκλείονται οι λοιποί οικονομικοί φορείς</w:t>
      </w:r>
      <w:bookmarkStart w:id="272" w:name="_Hlk9420445"/>
      <w:r w:rsidRPr="007E31B4">
        <w:rPr>
          <w:lang w:val="el-GR" w:eastAsia="el-GR"/>
        </w:rPr>
        <w:t>.</w:t>
      </w:r>
      <w:r w:rsidR="003528AF" w:rsidRPr="007E31B4">
        <w:rPr>
          <w:lang w:val="el-GR" w:eastAsia="el-GR"/>
        </w:rPr>
        <w:t xml:space="preserve"> Σε περίπτωση που λήξει ο χρόνος ισχύος των προσφορών και δεν ζητηθεί παράταση της προσφοράς, η </w:t>
      </w:r>
      <w:r w:rsidR="00C04981" w:rsidRPr="007E31B4">
        <w:rPr>
          <w:lang w:val="el-GR" w:eastAsia="el-GR"/>
        </w:rPr>
        <w:t>Αναθέτουσα Αρχή</w:t>
      </w:r>
      <w:r w:rsidR="003528AF" w:rsidRPr="007E31B4">
        <w:rPr>
          <w:lang w:val="el-GR" w:eastAsia="el-GR"/>
        </w:rPr>
        <w:t xml:space="preserve">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E31B4">
        <w:rPr>
          <w:lang w:val="el-GR"/>
        </w:rPr>
        <w:t xml:space="preserve"> </w:t>
      </w:r>
      <w:r w:rsidR="007D2CC2" w:rsidRPr="007E31B4">
        <w:rPr>
          <w:lang w:val="el-GR" w:eastAsia="el-GR"/>
        </w:rPr>
        <w:t>Στην τελευταία περίπτωση, η διαδικασία συνεχίζεται με όσους παρ</w:t>
      </w:r>
      <w:r w:rsidR="00352E34" w:rsidRPr="007E31B4">
        <w:rPr>
          <w:lang w:val="el-GR" w:eastAsia="el-GR"/>
        </w:rPr>
        <w:t>α</w:t>
      </w:r>
      <w:r w:rsidR="007D2CC2" w:rsidRPr="007E31B4">
        <w:rPr>
          <w:lang w:val="el-GR" w:eastAsia="el-GR"/>
        </w:rPr>
        <w:t>τε</w:t>
      </w:r>
      <w:r w:rsidR="00352E34" w:rsidRPr="007E31B4">
        <w:rPr>
          <w:lang w:val="el-GR" w:eastAsia="el-GR"/>
        </w:rPr>
        <w:t>ί</w:t>
      </w:r>
      <w:r w:rsidR="007D2CC2" w:rsidRPr="007E31B4">
        <w:rPr>
          <w:lang w:val="el-GR" w:eastAsia="el-GR"/>
        </w:rPr>
        <w:t>ν</w:t>
      </w:r>
      <w:r w:rsidR="00352E34" w:rsidRPr="007E31B4">
        <w:rPr>
          <w:lang w:val="el-GR" w:eastAsia="el-GR"/>
        </w:rPr>
        <w:t>ου</w:t>
      </w:r>
      <w:r w:rsidR="007D2CC2" w:rsidRPr="007E31B4">
        <w:rPr>
          <w:lang w:val="el-GR" w:eastAsia="el-GR"/>
        </w:rPr>
        <w:t xml:space="preserve">ν </w:t>
      </w:r>
      <w:r w:rsidR="00352E34" w:rsidRPr="007E31B4">
        <w:rPr>
          <w:lang w:val="el-GR" w:eastAsia="el-GR"/>
        </w:rPr>
        <w:t>τον χρόνο ισχύος της προσφοράς</w:t>
      </w:r>
      <w:r w:rsidR="007D2CC2" w:rsidRPr="007E31B4">
        <w:rPr>
          <w:lang w:val="el-GR" w:eastAsia="el-GR"/>
        </w:rPr>
        <w:t xml:space="preserve"> τους.</w:t>
      </w:r>
    </w:p>
    <w:p w14:paraId="19F129F2" w14:textId="77777777" w:rsidR="003528AF" w:rsidRPr="007E31B4"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72"/>
    <w:p w14:paraId="53E2FA49" w14:textId="77777777" w:rsidR="008338F0" w:rsidRPr="007E31B4" w:rsidRDefault="008338F0">
      <w:pPr>
        <w:rPr>
          <w:lang w:val="el-GR"/>
        </w:rPr>
      </w:pPr>
    </w:p>
    <w:p w14:paraId="45A8A666" w14:textId="77777777" w:rsidR="008338F0" w:rsidRPr="007E31B4" w:rsidRDefault="003355E7" w:rsidP="005A1609">
      <w:pPr>
        <w:pStyle w:val="3"/>
        <w:ind w:left="709" w:hanging="709"/>
        <w:rPr>
          <w:lang w:val="el-GR"/>
        </w:rPr>
      </w:pPr>
      <w:bookmarkStart w:id="273" w:name="_Ref67613193"/>
      <w:bookmarkStart w:id="274" w:name="_Toc97194310"/>
      <w:bookmarkStart w:id="275" w:name="_Toc97194441"/>
      <w:bookmarkStart w:id="276" w:name="_Toc202354692"/>
      <w:r w:rsidRPr="007E31B4">
        <w:rPr>
          <w:lang w:val="el-GR"/>
        </w:rPr>
        <w:t>Λόγοι απόρριψης προσφορών</w:t>
      </w:r>
      <w:bookmarkEnd w:id="273"/>
      <w:bookmarkEnd w:id="274"/>
      <w:bookmarkEnd w:id="275"/>
      <w:bookmarkEnd w:id="276"/>
    </w:p>
    <w:p w14:paraId="720475C3" w14:textId="4D41B19B" w:rsidR="00DE6525" w:rsidRPr="007E31B4" w:rsidRDefault="00DE6525" w:rsidP="00DE6525">
      <w:pPr>
        <w:rPr>
          <w:lang w:val="el-GR"/>
        </w:rPr>
      </w:pPr>
      <w:r w:rsidRPr="007E31B4">
        <w:rPr>
          <w:lang w:val="en-US"/>
        </w:rPr>
        <w:t>H</w:t>
      </w:r>
      <w:r w:rsidRPr="007E31B4">
        <w:rPr>
          <w:lang w:val="el-GR"/>
        </w:rPr>
        <w:t xml:space="preserve"> </w:t>
      </w:r>
      <w:r w:rsidR="00C04981" w:rsidRPr="007E31B4">
        <w:rPr>
          <w:lang w:val="el-GR"/>
        </w:rPr>
        <w:t>Αναθέτουσα Αρχή</w:t>
      </w:r>
      <w:r w:rsidRPr="007E31B4">
        <w:rPr>
          <w:lang w:val="el-GR"/>
        </w:rPr>
        <w:t xml:space="preserve"> με βάση τα αποτελέσματα του ελέγχου και της αξιολόγησης των προσφορών, απορρίπτει, προσφορά:</w:t>
      </w:r>
    </w:p>
    <w:p w14:paraId="3026AA75" w14:textId="7B625CB1" w:rsidR="00DE6525" w:rsidRPr="007E31B4" w:rsidRDefault="00333B63" w:rsidP="00B0706E">
      <w:pPr>
        <w:pStyle w:val="aff"/>
        <w:numPr>
          <w:ilvl w:val="0"/>
          <w:numId w:val="54"/>
        </w:numPr>
        <w:spacing w:before="120"/>
        <w:ind w:left="284" w:hanging="142"/>
        <w:contextualSpacing w:val="0"/>
        <w:rPr>
          <w:lang w:val="el-GR"/>
        </w:rPr>
      </w:pPr>
      <w:r w:rsidRPr="007E31B4">
        <w:rPr>
          <w:lang w:val="el-GR"/>
        </w:rPr>
        <w:t xml:space="preserve">η οποία, με την επιφύλαξη του άρθρου 102 του ν. 4412/2016 περί συμπλήρωσης, </w:t>
      </w:r>
      <w:r w:rsidR="00A334BA" w:rsidRPr="007E31B4">
        <w:rPr>
          <w:lang w:val="el-GR"/>
        </w:rPr>
        <w:t>αποκλίνει από απαράβατους όρους περί σύνταξης και υποβολής της προσφοράς, ή δεν υποβάλλεται</w:t>
      </w:r>
      <w:r w:rsidR="00A334BA" w:rsidRPr="007E31B4" w:rsidDel="00A334BA">
        <w:rPr>
          <w:lang w:val="el-GR"/>
        </w:rPr>
        <w:t xml:space="preserve"> </w:t>
      </w:r>
      <w:r w:rsidR="00DE6525" w:rsidRPr="007E31B4">
        <w:rPr>
          <w:lang w:val="el-GR"/>
        </w:rPr>
        <w:t xml:space="preserve">εμπρόθεσμα, με τον τρόπο και με το περιεχόμενο που ορίζεται </w:t>
      </w:r>
      <w:r w:rsidR="00FE1B6B" w:rsidRPr="007E31B4">
        <w:rPr>
          <w:lang w:val="el-GR"/>
        </w:rPr>
        <w:t>στην παρούσα</w:t>
      </w:r>
      <w:r w:rsidR="00DE6525" w:rsidRPr="007E31B4">
        <w:rPr>
          <w:lang w:val="el-GR"/>
        </w:rPr>
        <w:t xml:space="preserve"> και συγκεκριμένα στις παραγράφους </w:t>
      </w:r>
      <w:r w:rsidR="00F524BD" w:rsidRPr="007E31B4">
        <w:rPr>
          <w:lang w:val="el-GR"/>
        </w:rPr>
        <w:fldChar w:fldCharType="begin"/>
      </w:r>
      <w:r w:rsidR="00F524BD" w:rsidRPr="007E31B4">
        <w:rPr>
          <w:lang w:val="el-GR"/>
        </w:rPr>
        <w:instrText xml:space="preserve"> REF _Ref496542253 \r \h </w:instrText>
      </w:r>
      <w:r w:rsidR="00DF02B0" w:rsidRPr="007E31B4">
        <w:rPr>
          <w:lang w:val="el-GR"/>
        </w:rPr>
        <w:instrText xml:space="preserve"> \* MERGEFORMAT </w:instrText>
      </w:r>
      <w:r w:rsidR="00F524BD" w:rsidRPr="007E31B4">
        <w:rPr>
          <w:lang w:val="el-GR"/>
        </w:rPr>
      </w:r>
      <w:r w:rsidR="00F524BD" w:rsidRPr="007E31B4">
        <w:rPr>
          <w:lang w:val="el-GR"/>
        </w:rPr>
        <w:fldChar w:fldCharType="separate"/>
      </w:r>
      <w:r w:rsidR="00096E40">
        <w:rPr>
          <w:lang w:val="el-GR"/>
        </w:rPr>
        <w:t>2.4.1</w:t>
      </w:r>
      <w:r w:rsidR="00F524BD" w:rsidRPr="007E31B4">
        <w:rPr>
          <w:lang w:val="el-GR"/>
        </w:rPr>
        <w:fldChar w:fldCharType="end"/>
      </w:r>
      <w:r w:rsidR="00DE6525" w:rsidRPr="007E31B4">
        <w:rPr>
          <w:lang w:val="el-GR"/>
        </w:rPr>
        <w:t xml:space="preserve"> (Γενικοί όροι υποβολής προσφορών), </w:t>
      </w:r>
      <w:r w:rsidR="00061ADD" w:rsidRPr="007E31B4">
        <w:rPr>
          <w:lang w:val="el-GR"/>
        </w:rPr>
        <w:fldChar w:fldCharType="begin"/>
      </w:r>
      <w:r w:rsidR="00061ADD" w:rsidRPr="007E31B4">
        <w:rPr>
          <w:lang w:val="el-GR"/>
        </w:rPr>
        <w:instrText xml:space="preserve"> REF _Ref496542299 \r \h </w:instrText>
      </w:r>
      <w:r w:rsidR="00DF02B0" w:rsidRPr="007E31B4">
        <w:rPr>
          <w:lang w:val="el-GR"/>
        </w:rPr>
        <w:instrText xml:space="preserve"> \* MERGEFORMAT </w:instrText>
      </w:r>
      <w:r w:rsidR="00061ADD" w:rsidRPr="007E31B4">
        <w:rPr>
          <w:lang w:val="el-GR"/>
        </w:rPr>
      </w:r>
      <w:r w:rsidR="00061ADD" w:rsidRPr="007E31B4">
        <w:rPr>
          <w:lang w:val="el-GR"/>
        </w:rPr>
        <w:fldChar w:fldCharType="separate"/>
      </w:r>
      <w:r w:rsidR="00096E40">
        <w:rPr>
          <w:lang w:val="el-GR"/>
        </w:rPr>
        <w:t>2.4.2</w:t>
      </w:r>
      <w:r w:rsidR="00061ADD" w:rsidRPr="007E31B4">
        <w:rPr>
          <w:lang w:val="el-GR"/>
        </w:rPr>
        <w:fldChar w:fldCharType="end"/>
      </w:r>
      <w:r w:rsidR="00DE6525" w:rsidRPr="007E31B4">
        <w:rPr>
          <w:lang w:val="el-GR"/>
        </w:rPr>
        <w:t xml:space="preserve"> (Χρόνος και τρόπος υποβολής προσφορών), </w:t>
      </w:r>
      <w:r w:rsidR="00061ADD" w:rsidRPr="007E31B4">
        <w:rPr>
          <w:lang w:val="el-GR"/>
        </w:rPr>
        <w:fldChar w:fldCharType="begin"/>
      </w:r>
      <w:r w:rsidR="00061ADD" w:rsidRPr="007E31B4">
        <w:rPr>
          <w:lang w:val="el-GR"/>
        </w:rPr>
        <w:instrText xml:space="preserve"> REF _Ref496542340 \r \h </w:instrText>
      </w:r>
      <w:r w:rsidR="00DF02B0" w:rsidRPr="007E31B4">
        <w:rPr>
          <w:lang w:val="el-GR"/>
        </w:rPr>
        <w:instrText xml:space="preserve"> \* MERGEFORMAT </w:instrText>
      </w:r>
      <w:r w:rsidR="00061ADD" w:rsidRPr="007E31B4">
        <w:rPr>
          <w:lang w:val="el-GR"/>
        </w:rPr>
      </w:r>
      <w:r w:rsidR="00061ADD" w:rsidRPr="007E31B4">
        <w:rPr>
          <w:lang w:val="el-GR"/>
        </w:rPr>
        <w:fldChar w:fldCharType="separate"/>
      </w:r>
      <w:r w:rsidR="00096E40">
        <w:rPr>
          <w:lang w:val="el-GR"/>
        </w:rPr>
        <w:t>2.4.3</w:t>
      </w:r>
      <w:r w:rsidR="00061ADD" w:rsidRPr="007E31B4">
        <w:rPr>
          <w:lang w:val="el-GR"/>
        </w:rPr>
        <w:fldChar w:fldCharType="end"/>
      </w:r>
      <w:r w:rsidR="00DE6525" w:rsidRPr="007E31B4">
        <w:rPr>
          <w:lang w:val="el-GR"/>
        </w:rPr>
        <w:t xml:space="preserve"> (Περιεχόμενο φακέλων δικαιολογητικών συμμετοχής, τεχνικής προσφοράς), </w:t>
      </w:r>
      <w:r w:rsidR="00061ADD" w:rsidRPr="007E31B4">
        <w:rPr>
          <w:lang w:val="el-GR"/>
        </w:rPr>
        <w:fldChar w:fldCharType="begin"/>
      </w:r>
      <w:r w:rsidR="00061ADD" w:rsidRPr="007E31B4">
        <w:rPr>
          <w:lang w:val="el-GR"/>
        </w:rPr>
        <w:instrText xml:space="preserve"> REF _Ref496542376 \r \h </w:instrText>
      </w:r>
      <w:r w:rsidR="00DF02B0" w:rsidRPr="007E31B4">
        <w:rPr>
          <w:lang w:val="el-GR"/>
        </w:rPr>
        <w:instrText xml:space="preserve"> \* MERGEFORMAT </w:instrText>
      </w:r>
      <w:r w:rsidR="00061ADD" w:rsidRPr="007E31B4">
        <w:rPr>
          <w:lang w:val="el-GR"/>
        </w:rPr>
      </w:r>
      <w:r w:rsidR="00061ADD" w:rsidRPr="007E31B4">
        <w:rPr>
          <w:lang w:val="el-GR"/>
        </w:rPr>
        <w:fldChar w:fldCharType="separate"/>
      </w:r>
      <w:r w:rsidR="00096E40">
        <w:rPr>
          <w:lang w:val="el-GR"/>
        </w:rPr>
        <w:t>2.4.4</w:t>
      </w:r>
      <w:r w:rsidR="00061ADD" w:rsidRPr="007E31B4">
        <w:rPr>
          <w:lang w:val="el-GR"/>
        </w:rPr>
        <w:fldChar w:fldCharType="end"/>
      </w:r>
      <w:r w:rsidR="00DE6525" w:rsidRPr="007E31B4">
        <w:rPr>
          <w:lang w:val="el-GR"/>
        </w:rPr>
        <w:t xml:space="preserve"> (Περιεχόμενο φακέλου οικονομικής προσφοράς, τρόπος σύνταξης και </w:t>
      </w:r>
      <w:r w:rsidR="00043D44" w:rsidRPr="007E31B4">
        <w:rPr>
          <w:lang w:val="el-GR"/>
        </w:rPr>
        <w:t>υποβολής οικονομικών προσφορών</w:t>
      </w:r>
      <w:r w:rsidRPr="007E31B4">
        <w:rPr>
          <w:lang w:val="el-GR"/>
        </w:rPr>
        <w:t>, ειδικά ως προς τους όρου</w:t>
      </w:r>
      <w:r w:rsidR="00EF25B0" w:rsidRPr="007E31B4">
        <w:rPr>
          <w:lang w:val="el-GR"/>
        </w:rPr>
        <w:t>ς</w:t>
      </w:r>
      <w:r w:rsidRPr="007E31B4">
        <w:rPr>
          <w:lang w:val="el-GR"/>
        </w:rPr>
        <w:t>, οι οποίοι ρητώς έχουν καθοριστεί επί ποινή αποκλεισμού, στην παρούσα διακήρυξη</w:t>
      </w:r>
      <w:r w:rsidR="00043D44" w:rsidRPr="007E31B4">
        <w:rPr>
          <w:lang w:val="el-GR"/>
        </w:rPr>
        <w:t>)</w:t>
      </w:r>
      <w:r w:rsidR="00DE6525" w:rsidRPr="007E31B4">
        <w:rPr>
          <w:lang w:val="el-GR"/>
        </w:rPr>
        <w:t xml:space="preserve">, </w:t>
      </w:r>
      <w:r w:rsidR="00061ADD" w:rsidRPr="007E31B4">
        <w:rPr>
          <w:lang w:val="el-GR"/>
        </w:rPr>
        <w:fldChar w:fldCharType="begin"/>
      </w:r>
      <w:r w:rsidR="00061ADD" w:rsidRPr="007E31B4">
        <w:rPr>
          <w:lang w:val="el-GR"/>
        </w:rPr>
        <w:instrText xml:space="preserve"> REF _Ref496542395 \r \h </w:instrText>
      </w:r>
      <w:r w:rsidR="00DF02B0" w:rsidRPr="007E31B4">
        <w:rPr>
          <w:lang w:val="el-GR"/>
        </w:rPr>
        <w:instrText xml:space="preserve"> \* MERGEFORMAT </w:instrText>
      </w:r>
      <w:r w:rsidR="00061ADD" w:rsidRPr="007E31B4">
        <w:rPr>
          <w:lang w:val="el-GR"/>
        </w:rPr>
      </w:r>
      <w:r w:rsidR="00061ADD" w:rsidRPr="007E31B4">
        <w:rPr>
          <w:lang w:val="el-GR"/>
        </w:rPr>
        <w:fldChar w:fldCharType="separate"/>
      </w:r>
      <w:r w:rsidR="00096E40">
        <w:rPr>
          <w:lang w:val="el-GR"/>
        </w:rPr>
        <w:t>2.4.5</w:t>
      </w:r>
      <w:r w:rsidR="00061ADD" w:rsidRPr="007E31B4">
        <w:rPr>
          <w:lang w:val="el-GR"/>
        </w:rPr>
        <w:fldChar w:fldCharType="end"/>
      </w:r>
      <w:r w:rsidR="00DE6525" w:rsidRPr="007E31B4">
        <w:rPr>
          <w:lang w:val="el-GR"/>
        </w:rPr>
        <w:t xml:space="preserve"> (Χρόνος ισχύος προσφορών), </w:t>
      </w:r>
      <w:r w:rsidR="00061ADD" w:rsidRPr="007E31B4">
        <w:rPr>
          <w:lang w:val="el-GR"/>
        </w:rPr>
        <w:fldChar w:fldCharType="begin"/>
      </w:r>
      <w:r w:rsidR="00061ADD" w:rsidRPr="007E31B4">
        <w:rPr>
          <w:lang w:val="el-GR"/>
        </w:rPr>
        <w:instrText xml:space="preserve"> REF _Ref496542534 \r \h </w:instrText>
      </w:r>
      <w:r w:rsidR="00DF02B0" w:rsidRPr="007E31B4">
        <w:rPr>
          <w:lang w:val="el-GR"/>
        </w:rPr>
        <w:instrText xml:space="preserve"> \* MERGEFORMAT </w:instrText>
      </w:r>
      <w:r w:rsidR="00061ADD" w:rsidRPr="007E31B4">
        <w:rPr>
          <w:lang w:val="el-GR"/>
        </w:rPr>
      </w:r>
      <w:r w:rsidR="00061ADD" w:rsidRPr="007E31B4">
        <w:rPr>
          <w:lang w:val="el-GR"/>
        </w:rPr>
        <w:fldChar w:fldCharType="separate"/>
      </w:r>
      <w:r w:rsidR="00096E40">
        <w:rPr>
          <w:lang w:val="el-GR"/>
        </w:rPr>
        <w:t>3.1</w:t>
      </w:r>
      <w:r w:rsidR="00061ADD" w:rsidRPr="007E31B4">
        <w:rPr>
          <w:lang w:val="el-GR"/>
        </w:rPr>
        <w:fldChar w:fldCharType="end"/>
      </w:r>
      <w:r w:rsidR="00DE6525" w:rsidRPr="007E31B4">
        <w:rPr>
          <w:lang w:val="el-GR"/>
        </w:rPr>
        <w:t xml:space="preserve"> (Αποσφράγιση και αξιολόγηση προσφορών), </w:t>
      </w:r>
      <w:r w:rsidR="00061ADD" w:rsidRPr="007E31B4">
        <w:rPr>
          <w:lang w:val="el-GR"/>
        </w:rPr>
        <w:fldChar w:fldCharType="begin"/>
      </w:r>
      <w:r w:rsidR="00061ADD" w:rsidRPr="007E31B4">
        <w:rPr>
          <w:lang w:val="el-GR"/>
        </w:rPr>
        <w:instrText xml:space="preserve"> REF _Ref496542592 \r \h </w:instrText>
      </w:r>
      <w:r w:rsidR="00DF02B0" w:rsidRPr="007E31B4">
        <w:rPr>
          <w:lang w:val="el-GR"/>
        </w:rPr>
        <w:instrText xml:space="preserve"> \* MERGEFORMAT </w:instrText>
      </w:r>
      <w:r w:rsidR="00061ADD" w:rsidRPr="007E31B4">
        <w:rPr>
          <w:lang w:val="el-GR"/>
        </w:rPr>
      </w:r>
      <w:r w:rsidR="00061ADD" w:rsidRPr="007E31B4">
        <w:rPr>
          <w:lang w:val="el-GR"/>
        </w:rPr>
        <w:fldChar w:fldCharType="separate"/>
      </w:r>
      <w:r w:rsidR="00096E40">
        <w:rPr>
          <w:lang w:val="el-GR"/>
        </w:rPr>
        <w:t>3.2</w:t>
      </w:r>
      <w:r w:rsidR="00061ADD" w:rsidRPr="007E31B4">
        <w:rPr>
          <w:lang w:val="el-GR"/>
        </w:rPr>
        <w:fldChar w:fldCharType="end"/>
      </w:r>
      <w:r w:rsidR="00DE6525" w:rsidRPr="007E31B4">
        <w:rPr>
          <w:lang w:val="el-GR"/>
        </w:rPr>
        <w:t xml:space="preserve"> (Πρόσκληση υποβολής δικαιολογητικών προσωρινού αναδόχου) της παρούσας,</w:t>
      </w:r>
    </w:p>
    <w:p w14:paraId="566624A4" w14:textId="77BED96F" w:rsidR="00DE6525" w:rsidRPr="007E31B4" w:rsidRDefault="00DE6525" w:rsidP="00B0706E">
      <w:pPr>
        <w:pStyle w:val="aff"/>
        <w:numPr>
          <w:ilvl w:val="0"/>
          <w:numId w:val="54"/>
        </w:numPr>
        <w:spacing w:before="120"/>
        <w:ind w:left="284" w:hanging="142"/>
        <w:contextualSpacing w:val="0"/>
        <w:rPr>
          <w:lang w:val="el-GR"/>
        </w:rPr>
      </w:pPr>
      <w:r w:rsidRPr="007E31B4">
        <w:rPr>
          <w:lang w:val="el-GR"/>
        </w:rPr>
        <w:t xml:space="preserve">η οποία περιέχει </w:t>
      </w:r>
      <w:r w:rsidR="00854F57" w:rsidRPr="007E31B4">
        <w:rPr>
          <w:lang w:val="el-GR"/>
        </w:rPr>
        <w:t xml:space="preserve">ατελείς, ελλιπείς, ασαφείς </w:t>
      </w:r>
      <w:r w:rsidR="00FA03E7" w:rsidRPr="007E31B4">
        <w:rPr>
          <w:lang w:val="el-GR"/>
        </w:rPr>
        <w:t xml:space="preserve">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w:t>
      </w:r>
      <w:r w:rsidR="00143578" w:rsidRPr="007E31B4">
        <w:rPr>
          <w:lang w:val="el-GR"/>
        </w:rPr>
        <w:t>Δ</w:t>
      </w:r>
      <w:r w:rsidR="00FA03E7" w:rsidRPr="007E31B4">
        <w:rPr>
          <w:lang w:val="el-GR"/>
        </w:rPr>
        <w:t>ιακήρυξης,</w:t>
      </w:r>
      <w:r w:rsidRPr="007E31B4">
        <w:rPr>
          <w:lang w:val="el-GR"/>
        </w:rPr>
        <w:t>,</w:t>
      </w:r>
    </w:p>
    <w:p w14:paraId="239DB588" w14:textId="761EEC48" w:rsidR="00DE6525" w:rsidRPr="007E31B4" w:rsidRDefault="00DE6525" w:rsidP="00B0706E">
      <w:pPr>
        <w:pStyle w:val="aff"/>
        <w:numPr>
          <w:ilvl w:val="0"/>
          <w:numId w:val="54"/>
        </w:numPr>
        <w:spacing w:before="120"/>
        <w:ind w:left="284" w:hanging="142"/>
        <w:contextualSpacing w:val="0"/>
        <w:rPr>
          <w:lang w:val="el-GR"/>
        </w:rPr>
      </w:pPr>
      <w:r w:rsidRPr="007E31B4">
        <w:rPr>
          <w:lang w:val="el-GR"/>
        </w:rPr>
        <w:t>για την οποία ο προσφέρων δεν παρ</w:t>
      </w:r>
      <w:r w:rsidR="00143578" w:rsidRPr="007E31B4">
        <w:rPr>
          <w:lang w:val="el-GR"/>
        </w:rPr>
        <w:t>έ</w:t>
      </w:r>
      <w:r w:rsidRPr="007E31B4">
        <w:rPr>
          <w:lang w:val="el-GR"/>
        </w:rPr>
        <w:t xml:space="preserve">σχε τις απαιτούμενες εξηγήσεις, εντός της προκαθορισμένης προθεσμίας ή η εξήγηση δεν είναι αποδεκτή από την </w:t>
      </w:r>
      <w:r w:rsidR="00C04981" w:rsidRPr="007E31B4">
        <w:rPr>
          <w:lang w:val="el-GR"/>
        </w:rPr>
        <w:t>Αναθέτουσα Αρχή</w:t>
      </w:r>
      <w:r w:rsidRPr="007E31B4">
        <w:rPr>
          <w:lang w:val="el-GR"/>
        </w:rPr>
        <w:t xml:space="preserve"> σύμφωνα με την παράγραφο </w:t>
      </w:r>
      <w:r w:rsidR="00061ADD" w:rsidRPr="007E31B4">
        <w:rPr>
          <w:lang w:val="el-GR"/>
        </w:rPr>
        <w:fldChar w:fldCharType="begin"/>
      </w:r>
      <w:r w:rsidR="00061ADD" w:rsidRPr="007E31B4">
        <w:rPr>
          <w:lang w:val="el-GR"/>
        </w:rPr>
        <w:instrText xml:space="preserve"> REF _Ref496542486 \r \h </w:instrText>
      </w:r>
      <w:r w:rsidR="00DF02B0" w:rsidRPr="007E31B4">
        <w:rPr>
          <w:lang w:val="el-GR"/>
        </w:rPr>
        <w:instrText xml:space="preserve"> \* MERGEFORMAT </w:instrText>
      </w:r>
      <w:r w:rsidR="00061ADD" w:rsidRPr="007E31B4">
        <w:rPr>
          <w:lang w:val="el-GR"/>
        </w:rPr>
      </w:r>
      <w:r w:rsidR="00061ADD" w:rsidRPr="007E31B4">
        <w:rPr>
          <w:lang w:val="el-GR"/>
        </w:rPr>
        <w:fldChar w:fldCharType="separate"/>
      </w:r>
      <w:r w:rsidR="00096E40">
        <w:rPr>
          <w:lang w:val="el-GR"/>
        </w:rPr>
        <w:t>3.1.1</w:t>
      </w:r>
      <w:r w:rsidR="00061ADD" w:rsidRPr="007E31B4">
        <w:rPr>
          <w:lang w:val="el-GR"/>
        </w:rPr>
        <w:fldChar w:fldCharType="end"/>
      </w:r>
      <w:r w:rsidRPr="007E31B4">
        <w:rPr>
          <w:lang w:val="el-GR"/>
        </w:rPr>
        <w:t xml:space="preserve">. της παρούσας </w:t>
      </w:r>
      <w:r w:rsidR="00FA03E7" w:rsidRPr="007E31B4">
        <w:rPr>
          <w:lang w:val="el-GR"/>
        </w:rPr>
        <w:t>και τα άρθρα 102 και 103 του ν. 4412/2016</w:t>
      </w:r>
      <w:r w:rsidRPr="007E31B4">
        <w:rPr>
          <w:lang w:val="el-GR"/>
        </w:rPr>
        <w:t>,</w:t>
      </w:r>
    </w:p>
    <w:p w14:paraId="7449F221" w14:textId="280F5B1F" w:rsidR="00DE6525" w:rsidRPr="007E31B4" w:rsidRDefault="00DE6525" w:rsidP="00B0706E">
      <w:pPr>
        <w:pStyle w:val="aff"/>
        <w:numPr>
          <w:ilvl w:val="0"/>
          <w:numId w:val="54"/>
        </w:numPr>
        <w:spacing w:before="120"/>
        <w:ind w:left="284" w:hanging="142"/>
        <w:contextualSpacing w:val="0"/>
        <w:rPr>
          <w:lang w:val="el-GR"/>
        </w:rPr>
      </w:pPr>
      <w:r w:rsidRPr="007E31B4">
        <w:rPr>
          <w:lang w:val="el-GR"/>
        </w:rPr>
        <w:t>η οποία είναι εναλλακτική προσφορά</w:t>
      </w:r>
      <w:r w:rsidR="00433E35" w:rsidRPr="007E31B4">
        <w:rPr>
          <w:lang w:val="el-GR"/>
        </w:rPr>
        <w:t xml:space="preserve">. </w:t>
      </w:r>
    </w:p>
    <w:p w14:paraId="53DAC004" w14:textId="22271E9F" w:rsidR="00DE6525" w:rsidRPr="007E31B4" w:rsidRDefault="00DE6525" w:rsidP="00B0706E">
      <w:pPr>
        <w:pStyle w:val="aff"/>
        <w:numPr>
          <w:ilvl w:val="0"/>
          <w:numId w:val="54"/>
        </w:numPr>
        <w:spacing w:before="120"/>
        <w:ind w:left="284" w:hanging="142"/>
        <w:contextualSpacing w:val="0"/>
        <w:rPr>
          <w:lang w:val="el-GR"/>
        </w:rPr>
      </w:pPr>
      <w:r w:rsidRPr="007E31B4">
        <w:rPr>
          <w:lang w:val="el-GR"/>
        </w:rPr>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rsidR="00565241" w:rsidRPr="007E31B4">
        <w:rPr>
          <w:lang w:val="el-GR"/>
        </w:rPr>
        <w:fldChar w:fldCharType="begin"/>
      </w:r>
      <w:r w:rsidR="00565241" w:rsidRPr="007E31B4">
        <w:rPr>
          <w:lang w:val="el-GR"/>
        </w:rPr>
        <w:instrText xml:space="preserve"> REF _Ref496540586 \r \h </w:instrText>
      </w:r>
      <w:r w:rsidR="00250252" w:rsidRPr="007E31B4">
        <w:rPr>
          <w:lang w:val="el-GR"/>
        </w:rPr>
        <w:instrText xml:space="preserve"> \* MERGEFORMAT </w:instrText>
      </w:r>
      <w:r w:rsidR="00565241" w:rsidRPr="007E31B4">
        <w:rPr>
          <w:lang w:val="el-GR"/>
        </w:rPr>
      </w:r>
      <w:r w:rsidR="00565241" w:rsidRPr="007E31B4">
        <w:rPr>
          <w:lang w:val="el-GR"/>
        </w:rPr>
        <w:fldChar w:fldCharType="separate"/>
      </w:r>
      <w:r w:rsidR="00096E40">
        <w:rPr>
          <w:lang w:val="el-GR"/>
        </w:rPr>
        <w:t>2.2.3.3</w:t>
      </w:r>
      <w:r w:rsidR="00565241" w:rsidRPr="007E31B4">
        <w:rPr>
          <w:lang w:val="el-GR"/>
        </w:rPr>
        <w:fldChar w:fldCharType="end"/>
      </w:r>
      <w:r w:rsidRPr="007E31B4">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7E31B4" w:rsidRDefault="00DE6525" w:rsidP="00B0706E">
      <w:pPr>
        <w:pStyle w:val="aff"/>
        <w:numPr>
          <w:ilvl w:val="0"/>
          <w:numId w:val="54"/>
        </w:numPr>
        <w:spacing w:before="120"/>
        <w:ind w:left="284" w:hanging="142"/>
        <w:contextualSpacing w:val="0"/>
        <w:rPr>
          <w:lang w:val="el-GR"/>
        </w:rPr>
      </w:pPr>
      <w:r w:rsidRPr="007E31B4">
        <w:rPr>
          <w:lang w:val="el-GR"/>
        </w:rPr>
        <w:t>η οποία είναι υπό αίρεση,</w:t>
      </w:r>
    </w:p>
    <w:p w14:paraId="0761F555" w14:textId="77777777" w:rsidR="00DE6525" w:rsidRPr="007E31B4" w:rsidRDefault="00DE6525" w:rsidP="00B0706E">
      <w:pPr>
        <w:pStyle w:val="aff"/>
        <w:numPr>
          <w:ilvl w:val="0"/>
          <w:numId w:val="54"/>
        </w:numPr>
        <w:spacing w:before="120"/>
        <w:ind w:left="284" w:hanging="142"/>
        <w:contextualSpacing w:val="0"/>
        <w:rPr>
          <w:lang w:val="el-GR"/>
        </w:rPr>
      </w:pPr>
      <w:r w:rsidRPr="007E31B4">
        <w:rPr>
          <w:lang w:val="el-GR"/>
        </w:rPr>
        <w:t>η οποία θέτει όρο αναπροσαρμογής,</w:t>
      </w:r>
    </w:p>
    <w:p w14:paraId="540D6E35" w14:textId="77777777" w:rsidR="00250252" w:rsidRPr="007E31B4" w:rsidRDefault="00250252" w:rsidP="00B0706E">
      <w:pPr>
        <w:pStyle w:val="aff"/>
        <w:numPr>
          <w:ilvl w:val="0"/>
          <w:numId w:val="54"/>
        </w:numPr>
        <w:spacing w:before="120"/>
        <w:ind w:left="284" w:hanging="142"/>
        <w:contextualSpacing w:val="0"/>
        <w:rPr>
          <w:lang w:val="el-GR"/>
        </w:rPr>
      </w:pPr>
      <w:r w:rsidRPr="007E31B4">
        <w:rPr>
          <w:lang w:val="el-GR"/>
        </w:rPr>
        <w:lastRenderedPageBreak/>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7E31B4" w:rsidRDefault="00FA03E7" w:rsidP="00B0706E">
      <w:pPr>
        <w:pStyle w:val="aff"/>
        <w:numPr>
          <w:ilvl w:val="0"/>
          <w:numId w:val="54"/>
        </w:numPr>
        <w:spacing w:before="120"/>
        <w:ind w:left="284" w:hanging="142"/>
        <w:contextualSpacing w:val="0"/>
        <w:rPr>
          <w:lang w:val="el-GR"/>
        </w:rPr>
      </w:pPr>
      <w:r w:rsidRPr="007E31B4">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7E31B4" w:rsidRDefault="00957A03" w:rsidP="00B0706E">
      <w:pPr>
        <w:pStyle w:val="aff"/>
        <w:numPr>
          <w:ilvl w:val="0"/>
          <w:numId w:val="54"/>
        </w:numPr>
        <w:spacing w:before="120"/>
        <w:ind w:left="284" w:hanging="142"/>
        <w:contextualSpacing w:val="0"/>
        <w:rPr>
          <w:lang w:val="el-GR"/>
        </w:rPr>
      </w:pPr>
      <w:r w:rsidRPr="007E31B4">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378ACB94" w:rsidR="00957A03" w:rsidRPr="007E31B4" w:rsidRDefault="00957A03" w:rsidP="00B0706E">
      <w:pPr>
        <w:pStyle w:val="aff"/>
        <w:numPr>
          <w:ilvl w:val="0"/>
          <w:numId w:val="54"/>
        </w:numPr>
        <w:spacing w:before="120"/>
        <w:ind w:left="284" w:hanging="142"/>
        <w:contextualSpacing w:val="0"/>
        <w:rPr>
          <w:lang w:val="el-GR"/>
        </w:rPr>
      </w:pPr>
      <w:r w:rsidRPr="007E31B4">
        <w:rPr>
          <w:lang w:val="el-GR"/>
        </w:rPr>
        <w:t>η οποία παρουσιάζει αποκλίσεις ως προς τους όρους και τις τεχνικές προδιαγραφές της σύμβασης</w:t>
      </w:r>
      <w:r w:rsidR="00502A32" w:rsidRPr="007E31B4">
        <w:rPr>
          <w:lang w:val="el-GR"/>
        </w:rPr>
        <w:t xml:space="preserve"> που έχουν ρητώς καθοριστεί, επί ποινή αποκλεισμού, στην παρούσα </w:t>
      </w:r>
      <w:r w:rsidR="00BC1A1C" w:rsidRPr="007E31B4">
        <w:rPr>
          <w:lang w:val="el-GR"/>
        </w:rPr>
        <w:t>Δ</w:t>
      </w:r>
      <w:r w:rsidR="00502A32" w:rsidRPr="007E31B4">
        <w:rPr>
          <w:lang w:val="el-GR"/>
        </w:rPr>
        <w:t>ιακήρυξη</w:t>
      </w:r>
      <w:r w:rsidRPr="007E31B4">
        <w:rPr>
          <w:lang w:val="el-GR"/>
        </w:rPr>
        <w:t>,</w:t>
      </w:r>
    </w:p>
    <w:p w14:paraId="7266217D" w14:textId="0FF6AAB7" w:rsidR="00FA03E7" w:rsidRPr="007E31B4" w:rsidRDefault="00957A03" w:rsidP="00B0706E">
      <w:pPr>
        <w:pStyle w:val="aff"/>
        <w:numPr>
          <w:ilvl w:val="0"/>
          <w:numId w:val="54"/>
        </w:numPr>
        <w:spacing w:before="120"/>
        <w:ind w:left="284" w:hanging="142"/>
        <w:contextualSpacing w:val="0"/>
        <w:rPr>
          <w:lang w:val="el-GR"/>
        </w:rPr>
      </w:pPr>
      <w:r w:rsidRPr="007E31B4">
        <w:rPr>
          <w:lang w:val="el-GR"/>
        </w:rPr>
        <w:t xml:space="preserve">η οποία παρουσιάζει ελλείψεις ως προς τα δικαιολογητικά που ζητούνται από τα έγγραφα της παρούσας </w:t>
      </w:r>
      <w:r w:rsidR="00BC1A1C" w:rsidRPr="007E31B4">
        <w:rPr>
          <w:lang w:val="el-GR"/>
        </w:rPr>
        <w:t>Δ</w:t>
      </w:r>
      <w:r w:rsidRPr="007E31B4">
        <w:rPr>
          <w:lang w:val="el-GR"/>
        </w:rPr>
        <w:t>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58ECC8E2" w:rsidR="00957A03" w:rsidRPr="007E31B4" w:rsidRDefault="00957A03" w:rsidP="00B0706E">
      <w:pPr>
        <w:pStyle w:val="aff"/>
        <w:numPr>
          <w:ilvl w:val="0"/>
          <w:numId w:val="54"/>
        </w:numPr>
        <w:spacing w:before="120"/>
        <w:ind w:left="284" w:hanging="142"/>
        <w:contextualSpacing w:val="0"/>
        <w:rPr>
          <w:lang w:val="el-GR"/>
        </w:rPr>
      </w:pPr>
      <w:r w:rsidRPr="007E31B4">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371F90" w:rsidRPr="007E31B4">
        <w:rPr>
          <w:lang w:val="el-GR"/>
        </w:rPr>
        <w:t xml:space="preserve"> «Καταλληλόλητα άσκησης επαγγελματικής δραστηριότητας» </w:t>
      </w:r>
      <w:r w:rsidR="00E337F5" w:rsidRPr="007E31B4">
        <w:rPr>
          <w:lang w:val="el-GR"/>
        </w:rPr>
        <w:t>έως 2.2.7</w:t>
      </w:r>
      <w:r w:rsidRPr="007E31B4">
        <w:rPr>
          <w:lang w:val="el-GR"/>
        </w:rPr>
        <w:t>, περί κριτηρίων επιλογής,</w:t>
      </w:r>
    </w:p>
    <w:p w14:paraId="041C83A6" w14:textId="15DA308F" w:rsidR="00957A03" w:rsidRPr="007E31B4" w:rsidRDefault="00957A03" w:rsidP="00B0706E">
      <w:pPr>
        <w:pStyle w:val="aff"/>
        <w:numPr>
          <w:ilvl w:val="0"/>
          <w:numId w:val="54"/>
        </w:numPr>
        <w:spacing w:before="120"/>
        <w:ind w:left="284" w:hanging="142"/>
        <w:contextualSpacing w:val="0"/>
        <w:rPr>
          <w:lang w:val="el-GR"/>
        </w:rPr>
      </w:pPr>
      <w:r w:rsidRPr="007E31B4">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sidRPr="007E31B4">
        <w:rPr>
          <w:lang w:val="el-GR"/>
        </w:rPr>
        <w:t>,</w:t>
      </w:r>
    </w:p>
    <w:p w14:paraId="54F33019" w14:textId="77777777" w:rsidR="00250252" w:rsidRPr="007E31B4" w:rsidRDefault="00250252" w:rsidP="00B0706E">
      <w:pPr>
        <w:pStyle w:val="aff"/>
        <w:numPr>
          <w:ilvl w:val="0"/>
          <w:numId w:val="54"/>
        </w:numPr>
        <w:spacing w:before="120"/>
        <w:ind w:left="284" w:hanging="142"/>
        <w:contextualSpacing w:val="0"/>
        <w:rPr>
          <w:lang w:val="el-GR"/>
        </w:rPr>
      </w:pPr>
      <w:bookmarkStart w:id="277" w:name="_Hlk126499328"/>
      <w:r w:rsidRPr="007E31B4">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77"/>
    <w:p w14:paraId="10892326" w14:textId="77777777" w:rsidR="004E79B7" w:rsidRPr="007E31B4" w:rsidRDefault="00250252" w:rsidP="00B0706E">
      <w:pPr>
        <w:pStyle w:val="aff"/>
        <w:numPr>
          <w:ilvl w:val="0"/>
          <w:numId w:val="54"/>
        </w:numPr>
        <w:spacing w:before="120"/>
        <w:ind w:left="284" w:hanging="142"/>
        <w:contextualSpacing w:val="0"/>
        <w:rPr>
          <w:lang w:val="el-GR"/>
        </w:rPr>
      </w:pPr>
      <w:r w:rsidRPr="007E31B4">
        <w:rPr>
          <w:lang w:val="el-GR"/>
        </w:rPr>
        <w:t xml:space="preserve">της οποίας το συνολικό τίμημα υπερβαίνει τον προϋπολογισμό του Έργου, </w:t>
      </w:r>
    </w:p>
    <w:p w14:paraId="78162A24" w14:textId="77777777" w:rsidR="004E79B7" w:rsidRPr="007E31B4" w:rsidRDefault="004E79B7" w:rsidP="00B0706E">
      <w:pPr>
        <w:pStyle w:val="aff"/>
        <w:numPr>
          <w:ilvl w:val="0"/>
          <w:numId w:val="54"/>
        </w:numPr>
        <w:spacing w:before="120"/>
        <w:ind w:left="284" w:hanging="142"/>
        <w:contextualSpacing w:val="0"/>
        <w:rPr>
          <w:lang w:val="el-GR"/>
        </w:rPr>
      </w:pPr>
      <w:bookmarkStart w:id="278" w:name="_Hlk126499378"/>
      <w:r w:rsidRPr="007E31B4">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bookmarkEnd w:id="278"/>
    <w:p w14:paraId="24AC6F41" w14:textId="77777777" w:rsidR="00250252" w:rsidRPr="007E31B4" w:rsidRDefault="00250252" w:rsidP="00DE6525">
      <w:pPr>
        <w:rPr>
          <w:iCs/>
          <w:lang w:val="el-GR"/>
        </w:rPr>
      </w:pPr>
    </w:p>
    <w:p w14:paraId="0634DE65" w14:textId="77777777" w:rsidR="008338F0" w:rsidRPr="007E31B4" w:rsidRDefault="003355E7" w:rsidP="002D0CD6">
      <w:pPr>
        <w:pStyle w:val="1"/>
        <w:rPr>
          <w:rFonts w:cs="Tahoma"/>
          <w:sz w:val="22"/>
          <w:szCs w:val="22"/>
        </w:rPr>
      </w:pPr>
      <w:bookmarkStart w:id="279" w:name="_Toc97194442"/>
      <w:bookmarkStart w:id="280" w:name="_Toc202354693"/>
      <w:r w:rsidRPr="007E31B4">
        <w:rPr>
          <w:rFonts w:cs="Tahoma"/>
          <w:sz w:val="22"/>
          <w:szCs w:val="22"/>
        </w:rPr>
        <w:lastRenderedPageBreak/>
        <w:t>ΔΙΕΝΕΡΓΕΙΑ ΔΙΑΔΙΚΑΣΙΑΣ - ΑΞΙΟΛΟΓΗΣΗ ΠΡΟΣΦΟΡΩΝ</w:t>
      </w:r>
      <w:bookmarkEnd w:id="279"/>
      <w:bookmarkEnd w:id="280"/>
      <w:r w:rsidR="00E1337D" w:rsidRPr="007E31B4">
        <w:rPr>
          <w:rFonts w:cs="Tahoma"/>
          <w:sz w:val="22"/>
          <w:szCs w:val="22"/>
        </w:rPr>
        <w:t xml:space="preserve"> </w:t>
      </w:r>
    </w:p>
    <w:p w14:paraId="35446AA3" w14:textId="04FFE39C" w:rsidR="008338F0" w:rsidRPr="007E31B4" w:rsidRDefault="003355E7" w:rsidP="003A109E">
      <w:pPr>
        <w:pStyle w:val="2"/>
        <w:rPr>
          <w:rFonts w:cs="Tahoma"/>
          <w:lang w:val="el-GR"/>
        </w:rPr>
      </w:pPr>
      <w:bookmarkStart w:id="281" w:name="_Ref496542534"/>
      <w:bookmarkStart w:id="282" w:name="_Toc97194311"/>
      <w:bookmarkStart w:id="283" w:name="_Toc97194443"/>
      <w:bookmarkStart w:id="284" w:name="_Toc202354694"/>
      <w:r w:rsidRPr="007E31B4">
        <w:rPr>
          <w:rFonts w:cs="Tahoma"/>
          <w:lang w:val="el-GR"/>
        </w:rPr>
        <w:t>Αποσφράγιση και αξιολόγηση προσφορών</w:t>
      </w:r>
      <w:bookmarkEnd w:id="281"/>
      <w:bookmarkEnd w:id="282"/>
      <w:bookmarkEnd w:id="283"/>
      <w:bookmarkEnd w:id="284"/>
      <w:r w:rsidRPr="007E31B4">
        <w:rPr>
          <w:rFonts w:cs="Tahoma"/>
          <w:lang w:val="el-GR"/>
        </w:rPr>
        <w:t xml:space="preserve"> </w:t>
      </w:r>
    </w:p>
    <w:p w14:paraId="1CBBAD8F" w14:textId="77777777" w:rsidR="008338F0" w:rsidRPr="007E31B4" w:rsidRDefault="003355E7" w:rsidP="00FA2B14">
      <w:pPr>
        <w:pStyle w:val="3"/>
        <w:ind w:left="1134" w:hanging="992"/>
        <w:rPr>
          <w:lang w:val="el-GR"/>
        </w:rPr>
      </w:pPr>
      <w:bookmarkStart w:id="285" w:name="_Ref496542486"/>
      <w:bookmarkStart w:id="286" w:name="_Toc97194312"/>
      <w:bookmarkStart w:id="287" w:name="_Toc97194444"/>
      <w:bookmarkStart w:id="288" w:name="_Toc202354695"/>
      <w:r w:rsidRPr="007E31B4">
        <w:rPr>
          <w:lang w:val="el-GR"/>
        </w:rPr>
        <w:t>Ηλεκτρονική αποσφράγιση προσφορών</w:t>
      </w:r>
      <w:bookmarkEnd w:id="285"/>
      <w:bookmarkEnd w:id="286"/>
      <w:bookmarkEnd w:id="287"/>
      <w:bookmarkEnd w:id="288"/>
    </w:p>
    <w:p w14:paraId="66FDFF38" w14:textId="6AAFCA4C" w:rsidR="00B23FCC" w:rsidRPr="007E31B4" w:rsidRDefault="00B23FCC" w:rsidP="00B23FCC">
      <w:pPr>
        <w:rPr>
          <w:lang w:val="el-GR"/>
        </w:rPr>
      </w:pPr>
      <w:r w:rsidRPr="007E31B4">
        <w:rPr>
          <w:lang w:val="el-GR"/>
        </w:rPr>
        <w:t>Το πιστοποιημένο στο ΕΣΗΔΗΣ, για την αποσφράγιση των</w:t>
      </w:r>
      <w:r w:rsidR="00E1337D" w:rsidRPr="007E31B4">
        <w:rPr>
          <w:lang w:val="el-GR"/>
        </w:rPr>
        <w:t xml:space="preserve"> </w:t>
      </w:r>
      <w:r w:rsidRPr="007E31B4">
        <w:rPr>
          <w:lang w:val="el-GR"/>
        </w:rPr>
        <w:t>προσφορών</w:t>
      </w:r>
      <w:r w:rsidR="00E1337D" w:rsidRPr="007E31B4">
        <w:rPr>
          <w:lang w:val="el-GR"/>
        </w:rPr>
        <w:t xml:space="preserve"> </w:t>
      </w:r>
      <w:r w:rsidRPr="007E31B4">
        <w:rPr>
          <w:lang w:val="el-GR"/>
        </w:rPr>
        <w:t xml:space="preserve">αρμόδιο όργανο της </w:t>
      </w:r>
      <w:r w:rsidR="00201A07" w:rsidRPr="007E31B4">
        <w:rPr>
          <w:lang w:val="el-GR"/>
        </w:rPr>
        <w:t>α</w:t>
      </w:r>
      <w:r w:rsidRPr="007E31B4">
        <w:rPr>
          <w:lang w:val="el-GR"/>
        </w:rPr>
        <w:t xml:space="preserve">ναθέτουσας </w:t>
      </w:r>
      <w:r w:rsidR="00201A07" w:rsidRPr="007E31B4">
        <w:rPr>
          <w:lang w:val="el-GR"/>
        </w:rPr>
        <w:t>α</w:t>
      </w:r>
      <w:r w:rsidRPr="007E31B4">
        <w:rPr>
          <w:lang w:val="el-GR"/>
        </w:rPr>
        <w:t>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0FC58196" w:rsidR="00032BBA" w:rsidRPr="007E31B4" w:rsidRDefault="00032BBA" w:rsidP="00607F50">
      <w:pPr>
        <w:widowControl w:val="0"/>
        <w:numPr>
          <w:ilvl w:val="0"/>
          <w:numId w:val="4"/>
        </w:numPr>
        <w:spacing w:after="60"/>
        <w:textAlignment w:val="baseline"/>
        <w:rPr>
          <w:kern w:val="1"/>
          <w:lang w:val="el-GR" w:eastAsia="ar-SA"/>
        </w:rPr>
      </w:pPr>
      <w:r w:rsidRPr="007E31B4">
        <w:rPr>
          <w:kern w:val="1"/>
          <w:lang w:val="el-GR" w:eastAsia="ar-SA"/>
        </w:rPr>
        <w:t xml:space="preserve">Ηλεκτρονική Αποσφράγιση του (υπό)φακέλου «Δικαιολογητικά Συμμετοχής-Τεχνική Προσφορά», </w:t>
      </w:r>
      <w:r w:rsidRPr="000F3F8D">
        <w:rPr>
          <w:b/>
          <w:bCs/>
          <w:lang w:val="el-GR"/>
        </w:rPr>
        <w:t>τέσσερις (4) εργάσιμες ημέρες</w:t>
      </w:r>
      <w:r w:rsidRPr="007E31B4">
        <w:rPr>
          <w:lang w:val="el-GR"/>
        </w:rPr>
        <w:t xml:space="preserve"> μετά την καταληκτική ημερομηνία προσφορών ήτοι </w:t>
      </w:r>
      <w:r w:rsidR="000F3F8D">
        <w:rPr>
          <w:b/>
          <w:bCs/>
          <w:lang w:val="el-GR"/>
        </w:rPr>
        <w:t>05-09-2025</w:t>
      </w:r>
      <w:r w:rsidR="00C04981" w:rsidRPr="007E31B4">
        <w:rPr>
          <w:lang w:val="el-GR"/>
        </w:rPr>
        <w:t xml:space="preserve"> και ώρα </w:t>
      </w:r>
      <w:r w:rsidR="000F3F8D">
        <w:rPr>
          <w:b/>
          <w:bCs/>
          <w:lang w:val="el-GR"/>
        </w:rPr>
        <w:t>14:00</w:t>
      </w:r>
      <w:r w:rsidRPr="007E31B4">
        <w:rPr>
          <w:lang w:val="el-GR"/>
        </w:rPr>
        <w:t xml:space="preserve">.  </w:t>
      </w:r>
    </w:p>
    <w:p w14:paraId="51EA16C6" w14:textId="01FFBBB5" w:rsidR="00032BBA" w:rsidRPr="007E31B4" w:rsidRDefault="00032BBA" w:rsidP="00607F50">
      <w:pPr>
        <w:numPr>
          <w:ilvl w:val="0"/>
          <w:numId w:val="4"/>
        </w:numPr>
        <w:spacing w:after="60"/>
        <w:textAlignment w:val="baseline"/>
        <w:rPr>
          <w:kern w:val="1"/>
          <w:lang w:val="el-GR" w:eastAsia="ar-SA"/>
        </w:rPr>
      </w:pPr>
      <w:r w:rsidRPr="007E31B4">
        <w:rPr>
          <w:kern w:val="1"/>
          <w:lang w:val="el-GR" w:eastAsia="ar-SA"/>
        </w:rPr>
        <w:t xml:space="preserve">Ηλεκτρονική Αποσφράγιση του (υπό)φακέλου «Οικονομική Προσφορά», κατά την ημερομηνία και ώρα που θα ορίσει η </w:t>
      </w:r>
      <w:r w:rsidR="00C04981" w:rsidRPr="007E31B4">
        <w:rPr>
          <w:kern w:val="1"/>
          <w:lang w:val="el-GR" w:eastAsia="ar-SA"/>
        </w:rPr>
        <w:t>Αναθέτουσα Αρχή.</w:t>
      </w:r>
    </w:p>
    <w:p w14:paraId="1C78966E" w14:textId="45818591" w:rsidR="00032BBA" w:rsidRPr="007E31B4" w:rsidRDefault="00032BBA" w:rsidP="00032BBA">
      <w:pPr>
        <w:spacing w:after="60"/>
        <w:textAlignment w:val="baseline"/>
        <w:rPr>
          <w:kern w:val="1"/>
          <w:lang w:val="el-GR" w:eastAsia="ar-SA"/>
        </w:rPr>
      </w:pPr>
      <w:r w:rsidRPr="007E31B4">
        <w:rPr>
          <w:kern w:val="1"/>
          <w:lang w:val="el-GR" w:eastAsia="ar-SA"/>
        </w:rPr>
        <w:t xml:space="preserve">Σε κάθε στάδιο τα στοιχεία των προσφορών που αποσφραγίζονται είναι καταρχήν προσβάσιμα μόνο στα μέλη της Επιτροπής Διαγωνισμού και την </w:t>
      </w:r>
      <w:r w:rsidR="00C04981" w:rsidRPr="007E31B4">
        <w:rPr>
          <w:kern w:val="1"/>
          <w:lang w:val="el-GR" w:eastAsia="ar-SA"/>
        </w:rPr>
        <w:t>Αναθέτουσα Αρχή</w:t>
      </w:r>
      <w:r w:rsidRPr="007E31B4">
        <w:rPr>
          <w:kern w:val="1"/>
          <w:lang w:val="el-GR" w:eastAsia="ar-SA"/>
        </w:rPr>
        <w:t>.</w:t>
      </w:r>
    </w:p>
    <w:p w14:paraId="592FAE09" w14:textId="77777777" w:rsidR="00032BBA" w:rsidRPr="007E31B4" w:rsidRDefault="00032BBA" w:rsidP="00B23FCC">
      <w:pPr>
        <w:rPr>
          <w:lang w:val="el-GR"/>
        </w:rPr>
      </w:pPr>
    </w:p>
    <w:p w14:paraId="15347254" w14:textId="77777777" w:rsidR="008338F0" w:rsidRPr="007E31B4" w:rsidRDefault="003355E7" w:rsidP="00FA2B14">
      <w:pPr>
        <w:pStyle w:val="3"/>
        <w:ind w:left="1134" w:hanging="992"/>
        <w:rPr>
          <w:lang w:val="el-GR"/>
        </w:rPr>
      </w:pPr>
      <w:bookmarkStart w:id="289" w:name="_Toc74566885"/>
      <w:bookmarkStart w:id="290" w:name="_Toc74566886"/>
      <w:bookmarkStart w:id="291" w:name="_Toc74566887"/>
      <w:bookmarkStart w:id="292" w:name="_Toc74566888"/>
      <w:bookmarkStart w:id="293" w:name="_Toc74566889"/>
      <w:bookmarkStart w:id="294" w:name="_Toc74566890"/>
      <w:bookmarkStart w:id="295" w:name="_Toc74566891"/>
      <w:bookmarkStart w:id="296" w:name="_Toc74566892"/>
      <w:bookmarkStart w:id="297" w:name="_Ref40981105"/>
      <w:bookmarkStart w:id="298" w:name="_Ref40981122"/>
      <w:bookmarkStart w:id="299" w:name="_Ref40981155"/>
      <w:bookmarkStart w:id="300" w:name="_Toc97194313"/>
      <w:bookmarkStart w:id="301" w:name="_Toc97194445"/>
      <w:bookmarkStart w:id="302" w:name="_Toc202354696"/>
      <w:bookmarkEnd w:id="289"/>
      <w:bookmarkEnd w:id="290"/>
      <w:bookmarkEnd w:id="291"/>
      <w:bookmarkEnd w:id="292"/>
      <w:bookmarkEnd w:id="293"/>
      <w:bookmarkEnd w:id="294"/>
      <w:bookmarkEnd w:id="295"/>
      <w:bookmarkEnd w:id="296"/>
      <w:r w:rsidRPr="007E31B4">
        <w:rPr>
          <w:lang w:val="el-GR"/>
        </w:rPr>
        <w:t>Αξιολόγηση προσφορών</w:t>
      </w:r>
      <w:bookmarkEnd w:id="297"/>
      <w:bookmarkEnd w:id="298"/>
      <w:bookmarkEnd w:id="299"/>
      <w:bookmarkEnd w:id="300"/>
      <w:bookmarkEnd w:id="301"/>
      <w:bookmarkEnd w:id="302"/>
    </w:p>
    <w:p w14:paraId="1812B8F0" w14:textId="0368A333" w:rsidR="006119DB" w:rsidRPr="007E31B4" w:rsidRDefault="006119DB" w:rsidP="006119DB">
      <w:pPr>
        <w:textAlignment w:val="baseline"/>
        <w:rPr>
          <w:lang w:val="el-GR"/>
        </w:rPr>
      </w:pPr>
      <w:r w:rsidRPr="007E31B4">
        <w:rPr>
          <w:lang w:val="el-GR"/>
        </w:rPr>
        <w:t xml:space="preserve">Μετά την </w:t>
      </w:r>
      <w:r w:rsidR="00EF25B0" w:rsidRPr="007E31B4">
        <w:rPr>
          <w:kern w:val="1"/>
          <w:lang w:val="el-GR" w:eastAsia="ar-SA"/>
        </w:rPr>
        <w:t xml:space="preserve">κατά περίπτωση </w:t>
      </w:r>
      <w:r w:rsidRPr="007E31B4">
        <w:rPr>
          <w:lang w:val="el-GR"/>
        </w:rPr>
        <w:t xml:space="preserve">ηλεκτρονική αποσφράγιση των προσφορών η </w:t>
      </w:r>
      <w:r w:rsidR="00C04981" w:rsidRPr="007E31B4">
        <w:rPr>
          <w:lang w:val="el-GR"/>
        </w:rPr>
        <w:t>Αναθέτουσα Αρχή</w:t>
      </w:r>
      <w:r w:rsidRPr="007E31B4">
        <w:rPr>
          <w:lang w:val="el-GR"/>
        </w:rPr>
        <w:t xml:space="preserve"> προβαίνει στην αξιολόγηση αυτών μέσω των αρμόδιων πιστοποιημένων στο Σύστημα </w:t>
      </w:r>
      <w:r w:rsidR="00F005B4" w:rsidRPr="007E31B4">
        <w:rPr>
          <w:lang w:val="el-GR"/>
        </w:rPr>
        <w:t xml:space="preserve">ΕΣΗΔΗΣ </w:t>
      </w:r>
      <w:r w:rsidRPr="007E31B4">
        <w:rPr>
          <w:lang w:val="el-GR"/>
        </w:rPr>
        <w:t>οργάνων της, εφαρμοζόμενων κατά τα λοιπά των κειμένων διατάξεων.</w:t>
      </w:r>
    </w:p>
    <w:p w14:paraId="214DA069" w14:textId="034A50A8" w:rsidR="00482B15" w:rsidRPr="007E31B4" w:rsidRDefault="00482B15" w:rsidP="00482B15">
      <w:pPr>
        <w:textAlignment w:val="baseline"/>
        <w:rPr>
          <w:kern w:val="1"/>
          <w:lang w:val="el-GR" w:eastAsia="ar-SA"/>
        </w:rPr>
      </w:pPr>
      <w:r w:rsidRPr="007E31B4">
        <w:rPr>
          <w:kern w:val="1"/>
          <w:lang w:val="el-GR" w:eastAsia="ar-SA"/>
        </w:rPr>
        <w:t xml:space="preserve">Η </w:t>
      </w:r>
      <w:r w:rsidR="00C04981" w:rsidRPr="007E31B4">
        <w:rPr>
          <w:kern w:val="1"/>
          <w:lang w:val="el-GR" w:eastAsia="ar-SA"/>
        </w:rPr>
        <w:t>Αναθέτουσα Αρχή</w:t>
      </w:r>
      <w:r w:rsidRPr="007E31B4">
        <w:rPr>
          <w:kern w:val="1"/>
          <w:lang w:val="el-GR" w:eastAsia="ar-SA"/>
        </w:rPr>
        <w:t>,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7E31B4">
        <w:rPr>
          <w:lang w:val="el-GR" w:eastAsia="ar-SA"/>
        </w:rPr>
        <w:t xml:space="preserve"> Η συμπλήρωση ή η αποσαφήνιση ζητείται και γίνεται αποδεκτή υπό την προϋπόθεση ότι δεν </w:t>
      </w:r>
      <w:r w:rsidRPr="007E31B4">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89228C9" w14:textId="379EF4EA" w:rsidR="00607F50" w:rsidRPr="007E31B4" w:rsidRDefault="00607F50" w:rsidP="00607F50">
      <w:pPr>
        <w:textAlignment w:val="baseline"/>
        <w:rPr>
          <w:i/>
          <w:iCs/>
          <w:kern w:val="1"/>
          <w:lang w:val="el-GR" w:eastAsia="el-GR"/>
        </w:rPr>
      </w:pPr>
      <w:bookmarkStart w:id="303" w:name="_Hlk164947833"/>
      <w:r w:rsidRPr="007E31B4">
        <w:rPr>
          <w:i/>
          <w:iCs/>
          <w:kern w:val="1"/>
          <w:lang w:val="el-GR" w:eastAsia="el-GR"/>
        </w:rPr>
        <w:t>Επισημαίνεται ότι οι διευκρινίσεις/ συμπληρώσεις, κατ΄εφαρμογή της παρούσας παραγράφου, σύμφωνα με τα οριζόμενα στις διατάξεις του άρθρου 102 του ν.4412/2016, ζητούνται από την αρμόδια Επιτροπή Αξιολόγησης των Προσφορών (Επιτροπή Διενεργείας Διαγωνισμού), μέσω της λειτουργικότητας «Επικοινωνία»:</w:t>
      </w:r>
    </w:p>
    <w:p w14:paraId="5A337BB0" w14:textId="77777777" w:rsidR="00607F50" w:rsidRPr="007E31B4" w:rsidRDefault="00607F50" w:rsidP="00B0706E">
      <w:pPr>
        <w:numPr>
          <w:ilvl w:val="0"/>
          <w:numId w:val="61"/>
        </w:numPr>
        <w:suppressAutoHyphens w:val="0"/>
        <w:spacing w:after="0"/>
        <w:contextualSpacing/>
        <w:textAlignment w:val="baseline"/>
        <w:rPr>
          <w:i/>
          <w:iCs/>
          <w:kern w:val="1"/>
          <w:lang w:val="el-GR" w:eastAsia="el-GR"/>
        </w:rPr>
      </w:pPr>
      <w:r w:rsidRPr="007E31B4">
        <w:rPr>
          <w:i/>
          <w:iCs/>
          <w:kern w:val="1"/>
          <w:lang w:val="el-GR" w:eastAsia="el-GR"/>
        </w:rPr>
        <w:t>είτε από την Επιτροπή, μέσω του πιστοποποιμένου χρήστη της παρούσας ηλεκτρονικής διαδικασίας (χειριστή του διαγωνισμού), χωρίς τη σύνταξη διακριτού εγγράφου</w:t>
      </w:r>
    </w:p>
    <w:p w14:paraId="041CF285" w14:textId="77777777" w:rsidR="00607F50" w:rsidRPr="007E31B4" w:rsidRDefault="00607F50" w:rsidP="00607F50">
      <w:pPr>
        <w:suppressAutoHyphens w:val="0"/>
        <w:spacing w:after="0"/>
        <w:ind w:left="766"/>
        <w:contextualSpacing/>
        <w:textAlignment w:val="baseline"/>
        <w:rPr>
          <w:i/>
          <w:iCs/>
          <w:kern w:val="1"/>
          <w:lang w:val="el-GR" w:eastAsia="el-GR"/>
        </w:rPr>
      </w:pPr>
      <w:r w:rsidRPr="007E31B4">
        <w:rPr>
          <w:i/>
          <w:iCs/>
          <w:kern w:val="1"/>
          <w:lang w:val="el-GR" w:eastAsia="el-GR"/>
        </w:rPr>
        <w:t xml:space="preserve"> </w:t>
      </w:r>
    </w:p>
    <w:p w14:paraId="65909B27" w14:textId="77777777" w:rsidR="00607F50" w:rsidRPr="007E31B4" w:rsidRDefault="00607F50" w:rsidP="00B0706E">
      <w:pPr>
        <w:numPr>
          <w:ilvl w:val="0"/>
          <w:numId w:val="61"/>
        </w:numPr>
        <w:suppressAutoHyphens w:val="0"/>
        <w:spacing w:after="0"/>
        <w:contextualSpacing/>
        <w:textAlignment w:val="baseline"/>
        <w:rPr>
          <w:i/>
          <w:iCs/>
          <w:kern w:val="1"/>
          <w:lang w:val="el-GR" w:eastAsia="el-GR"/>
        </w:rPr>
      </w:pPr>
      <w:r w:rsidRPr="007E31B4">
        <w:rPr>
          <w:i/>
          <w:iCs/>
          <w:kern w:val="1"/>
          <w:lang w:val="el-GR" w:eastAsia="el-GR"/>
        </w:rPr>
        <w:t>είτε, με αποστολή διακριτού εγγράφου της Επιτροπής, μέσω του πιστοποποιμένου χρήστη της παρούσας ηλεκτρονικής διαδικασίας (χειριστή του διαγωνισμού), χωρίς, στην περίπτωση αυτή, να απαιτείται περαιτέρω έγκρισή του από το αποφαινόμενο όργανο.</w:t>
      </w:r>
    </w:p>
    <w:p w14:paraId="779D01E7" w14:textId="77777777" w:rsidR="00607F50" w:rsidRPr="007E31B4" w:rsidRDefault="00607F50" w:rsidP="00607F50">
      <w:pPr>
        <w:textAlignment w:val="baseline"/>
        <w:rPr>
          <w:i/>
          <w:iCs/>
          <w:kern w:val="1"/>
          <w:lang w:val="el-GR" w:eastAsia="el-GR"/>
        </w:rPr>
      </w:pPr>
    </w:p>
    <w:p w14:paraId="5D5EF9D8" w14:textId="77777777" w:rsidR="00607F50" w:rsidRPr="007E31B4" w:rsidRDefault="00607F50" w:rsidP="00607F50">
      <w:pPr>
        <w:textAlignment w:val="baseline"/>
        <w:rPr>
          <w:i/>
          <w:iCs/>
          <w:kern w:val="1"/>
          <w:lang w:val="el-GR" w:eastAsia="el-GR"/>
        </w:rPr>
      </w:pPr>
      <w:r w:rsidRPr="007E31B4">
        <w:rPr>
          <w:i/>
          <w:iCs/>
          <w:kern w:val="1"/>
          <w:lang w:val="el-GR" w:eastAsia="el-GR"/>
        </w:rPr>
        <w:t xml:space="preserve">Σημειώνεται ότι, όσο διαρκεί η διαδικασία αξιολόγησης των προσφορών και μέχρι την αποστολή των σχετικών πρακτικών της Επιτροπής στον χειριστή του διαγωνισμού, προς έκδοση των οικείων  </w:t>
      </w:r>
      <w:r w:rsidRPr="007E31B4">
        <w:rPr>
          <w:i/>
          <w:iCs/>
          <w:kern w:val="1"/>
          <w:lang w:val="el-GR" w:eastAsia="el-GR"/>
        </w:rPr>
        <w:lastRenderedPageBreak/>
        <w:t>αποφάσεων, οι διευκρινίσεις ζητούνται από την Επιτροπή και δεν υπόκεινται σε προηγούμενη έγκριση του αποφαινόμενου οργάνου.</w:t>
      </w:r>
    </w:p>
    <w:p w14:paraId="1FA3C849" w14:textId="77777777" w:rsidR="00607F50" w:rsidRPr="007E31B4" w:rsidRDefault="00607F50" w:rsidP="00607F50">
      <w:pPr>
        <w:textAlignment w:val="baseline"/>
        <w:rPr>
          <w:i/>
          <w:iCs/>
          <w:kern w:val="1"/>
          <w:lang w:val="el-GR" w:eastAsia="el-GR"/>
        </w:rPr>
      </w:pPr>
      <w:r w:rsidRPr="007E31B4">
        <w:rPr>
          <w:i/>
          <w:iCs/>
          <w:kern w:val="1"/>
          <w:lang w:val="el-GR" w:eastAsia="el-GR"/>
        </w:rPr>
        <w:t xml:space="preserve">Σε κάθε περίπτωση, μετά την ολοκλήρωση της διαδικασίας αξιολόγησης εκ μέρους της Επιτροπής και τη διαβίβαση των σχετικών πρακτικών προς το αποφαινόμενο όργανο, το τελευταίο δύναται, κατά την κρίση του, να ζητεί διευκρινίσεις από τους προσφέροντες για στοιχεία των προσφορών, για τα οποία δεν ζητήθηκαν, είτε ακόμη και για στοιχεία, για τα οποία έχει ήδη γνωμοδοτήσει σχετικώς η Επιτροπή. </w:t>
      </w:r>
    </w:p>
    <w:p w14:paraId="694752D0" w14:textId="77777777" w:rsidR="00607F50" w:rsidRPr="007E31B4" w:rsidRDefault="00607F50" w:rsidP="00607F50">
      <w:pPr>
        <w:textAlignment w:val="baseline"/>
        <w:rPr>
          <w:i/>
          <w:iCs/>
          <w:kern w:val="1"/>
          <w:lang w:val="el-GR" w:eastAsia="el-GR"/>
        </w:rPr>
      </w:pPr>
      <w:r w:rsidRPr="007E31B4">
        <w:rPr>
          <w:i/>
          <w:iCs/>
          <w:kern w:val="1"/>
          <w:lang w:val="el-GR" w:eastAsia="el-GR"/>
        </w:rPr>
        <w:t>Το αποφαινόμενο όργανο διατηρεί το δικαίωμα να αναπέμψει στην Επιτροπή προς εξέταση και περαιτέρω διευκρινίσεις οποιοδήποτε ζήτημα  χρήζει, κατά την κρίση του, διευκρινίσεων/ συμπληρώσεων.</w:t>
      </w:r>
    </w:p>
    <w:p w14:paraId="7040DB8A" w14:textId="682677BB" w:rsidR="00607F50" w:rsidRPr="007E31B4" w:rsidRDefault="00607F50" w:rsidP="00607F50">
      <w:pPr>
        <w:textAlignment w:val="baseline"/>
        <w:rPr>
          <w:i/>
          <w:kern w:val="1"/>
          <w:lang w:val="el-GR" w:eastAsia="ar-SA"/>
        </w:rPr>
      </w:pPr>
      <w:r w:rsidRPr="007E31B4">
        <w:rPr>
          <w:i/>
          <w:iCs/>
          <w:kern w:val="1"/>
          <w:lang w:val="el-GR" w:eastAsia="el-GR"/>
        </w:rPr>
        <w:t>Τα ανωτέρω ισχύουν και ως προς τα αιτήματα παροχής διευκρινίσεων-συμπληρώσεων, σε περιπτώσεις  ασυνήθιστα χαμηλών προσφορών, καθώς και στο στάδιο της υποβολής των δικαιολογητικών κατακύρωσης του προσωρινού αναδόχου</w:t>
      </w:r>
      <w:r w:rsidR="00655453" w:rsidRPr="007E31B4">
        <w:rPr>
          <w:i/>
          <w:kern w:val="1"/>
          <w:lang w:val="el-GR" w:eastAsia="ar-SA"/>
        </w:rPr>
        <w:t>.</w:t>
      </w:r>
    </w:p>
    <w:bookmarkEnd w:id="303"/>
    <w:p w14:paraId="6AFC271B" w14:textId="77777777" w:rsidR="00607F50" w:rsidRPr="007E31B4" w:rsidRDefault="00607F50" w:rsidP="00E57533">
      <w:pPr>
        <w:textAlignment w:val="baseline"/>
        <w:rPr>
          <w:kern w:val="1"/>
          <w:lang w:val="el-GR"/>
        </w:rPr>
      </w:pPr>
    </w:p>
    <w:p w14:paraId="3A0FB217" w14:textId="3A1FA4A5" w:rsidR="00E57533" w:rsidRPr="007E31B4" w:rsidRDefault="00E57533" w:rsidP="00E57533">
      <w:pPr>
        <w:textAlignment w:val="baseline"/>
        <w:rPr>
          <w:rFonts w:eastAsia="Calibri"/>
          <w:i/>
          <w:iCs/>
          <w:color w:val="5B9BD5"/>
          <w:kern w:val="1"/>
          <w:lang w:val="el-GR" w:eastAsia="el-GR"/>
        </w:rPr>
      </w:pPr>
      <w:r w:rsidRPr="007E31B4">
        <w:rPr>
          <w:kern w:val="1"/>
          <w:lang w:val="el-GR"/>
        </w:rPr>
        <w:t>Ειδικότερα :</w:t>
      </w:r>
    </w:p>
    <w:p w14:paraId="7D7905C2" w14:textId="272AA9B4" w:rsidR="00130942" w:rsidRPr="007E31B4" w:rsidRDefault="00130942" w:rsidP="00130942">
      <w:pPr>
        <w:textAlignment w:val="baseline"/>
        <w:rPr>
          <w:b/>
          <w:bCs/>
          <w:strike/>
          <w:kern w:val="1"/>
          <w:lang w:val="el-GR"/>
        </w:rPr>
      </w:pPr>
      <w:r w:rsidRPr="007E31B4">
        <w:rPr>
          <w:kern w:val="1"/>
          <w:lang w:val="el-GR"/>
        </w:rPr>
        <w:t xml:space="preserve">α) Η Επιτροπή Διαγωνισμού εξετάζει αρχικά  την </w:t>
      </w:r>
      <w:r w:rsidR="00363E22" w:rsidRPr="007E31B4">
        <w:rPr>
          <w:kern w:val="1"/>
          <w:lang w:val="el-GR"/>
        </w:rPr>
        <w:t>υποβολή</w:t>
      </w:r>
      <w:r w:rsidRPr="007E31B4">
        <w:rPr>
          <w:kern w:val="1"/>
          <w:lang w:val="el-GR"/>
        </w:rPr>
        <w:t xml:space="preserve"> της εγγύησης συμμετοχής, σύμφωνα με την παρ. 1 του άρθρου 72. Σε περίπτωση παράλειψης </w:t>
      </w:r>
      <w:r w:rsidR="00363E22" w:rsidRPr="007E31B4">
        <w:rPr>
          <w:kern w:val="1"/>
          <w:lang w:val="el-GR"/>
        </w:rPr>
        <w:t>υποβολής</w:t>
      </w:r>
      <w:r w:rsidRPr="007E31B4">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w:t>
      </w:r>
      <w:r w:rsidR="00363E22" w:rsidRPr="007E31B4">
        <w:rPr>
          <w:kern w:val="1"/>
          <w:lang w:val="el-GR"/>
        </w:rPr>
        <w:t xml:space="preserve">με το </w:t>
      </w:r>
      <w:r w:rsidRPr="007E31B4">
        <w:rPr>
          <w:kern w:val="1"/>
          <w:lang w:val="el-GR"/>
        </w:rPr>
        <w:t xml:space="preserve">οποίο εισηγείται την απόρριψη της προσφοράς ως απαράδεκτης. </w:t>
      </w:r>
    </w:p>
    <w:p w14:paraId="26DEDD89" w14:textId="412BCE55" w:rsidR="00130942" w:rsidRPr="007E31B4" w:rsidRDefault="00130942" w:rsidP="00130942">
      <w:pPr>
        <w:textAlignment w:val="baseline"/>
        <w:rPr>
          <w:kern w:val="1"/>
          <w:lang w:val="el-GR"/>
        </w:rPr>
      </w:pPr>
      <w:r w:rsidRPr="007E31B4">
        <w:rPr>
          <w:kern w:val="1"/>
          <w:lang w:val="el-GR"/>
        </w:rPr>
        <w:t xml:space="preserve">Στη συνέχεια εκδίδεται από την </w:t>
      </w:r>
      <w:r w:rsidR="00C04981" w:rsidRPr="007E31B4">
        <w:rPr>
          <w:kern w:val="1"/>
          <w:lang w:val="el-GR"/>
        </w:rPr>
        <w:t>Αναθέτουσα Αρχή</w:t>
      </w:r>
      <w:r w:rsidRPr="007E31B4">
        <w:rPr>
          <w:kern w:val="1"/>
          <w:lang w:val="el-GR"/>
        </w:rPr>
        <w:t xml:space="preserve">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EE5A690" w14:textId="77777777" w:rsidR="00130942" w:rsidRPr="007E31B4" w:rsidRDefault="00130942" w:rsidP="00130942">
      <w:pPr>
        <w:textAlignment w:val="baseline"/>
        <w:rPr>
          <w:kern w:val="1"/>
          <w:lang w:val="el-GR"/>
        </w:rPr>
      </w:pPr>
      <w:r w:rsidRPr="007E31B4">
        <w:rPr>
          <w:kern w:val="1"/>
          <w:lang w:val="el-GR"/>
        </w:rPr>
        <w:t>Κατά της εν λόγω απόφασης χωρεί προδικαστική προσφυγή, σύμφωνα με τα οριζόμενα στην παράγραφο 3.4 της παρούσας.</w:t>
      </w:r>
    </w:p>
    <w:p w14:paraId="5B33BB53" w14:textId="757A51C5" w:rsidR="00130942" w:rsidRPr="007E31B4" w:rsidRDefault="00130942" w:rsidP="00130942">
      <w:pPr>
        <w:textAlignment w:val="baseline"/>
        <w:rPr>
          <w:kern w:val="1"/>
          <w:lang w:val="el-GR"/>
        </w:rPr>
      </w:pPr>
      <w:r w:rsidRPr="007E31B4">
        <w:rPr>
          <w:kern w:val="1"/>
          <w:lang w:val="el-GR"/>
        </w:rPr>
        <w:t xml:space="preserve">Η </w:t>
      </w:r>
      <w:r w:rsidR="00C04981" w:rsidRPr="007E31B4">
        <w:rPr>
          <w:kern w:val="1"/>
          <w:lang w:val="el-GR"/>
        </w:rPr>
        <w:t>Αναθέτουσα Αρχή</w:t>
      </w:r>
      <w:r w:rsidRPr="007E31B4">
        <w:rPr>
          <w:kern w:val="1"/>
          <w:lang w:val="el-GR"/>
        </w:rPr>
        <w:t xml:space="preserve">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79BDDBA9" w:rsidR="00130942" w:rsidRPr="007E31B4" w:rsidRDefault="00130942" w:rsidP="00130942">
      <w:pPr>
        <w:textAlignment w:val="baseline"/>
        <w:rPr>
          <w:kern w:val="1"/>
          <w:lang w:val="el-GR"/>
        </w:rPr>
      </w:pPr>
      <w:r w:rsidRPr="007E31B4">
        <w:rPr>
          <w:kern w:val="1"/>
          <w:lang w:val="el-GR"/>
        </w:rPr>
        <w:t xml:space="preserve">β) </w:t>
      </w:r>
      <w:r w:rsidR="00754F62" w:rsidRPr="007E31B4">
        <w:rPr>
          <w:kern w:val="1"/>
          <w:lang w:val="el-GR"/>
        </w:rPr>
        <w:t>Μετά την έκδοση της ανωτέρω απόφασης η</w:t>
      </w:r>
      <w:r w:rsidRPr="007E31B4">
        <w:rPr>
          <w:kern w:val="1"/>
          <w:lang w:val="el-GR"/>
        </w:rPr>
        <w:t xml:space="preserve"> Επιτροπή Διαγωνισμού προβαίνει αρχικά στον έλεγχο των δικαιολογητικών συμμετοχής και </w:t>
      </w:r>
      <w:r w:rsidR="00363E22" w:rsidRPr="007E31B4">
        <w:rPr>
          <w:kern w:val="1"/>
          <w:lang w:val="el-GR"/>
        </w:rPr>
        <w:t>ακολούθως</w:t>
      </w:r>
      <w:r w:rsidRPr="007E31B4">
        <w:rPr>
          <w:kern w:val="1"/>
          <w:lang w:val="el-GR"/>
        </w:rPr>
        <w:t xml:space="preserve"> στην αξιολόγηση και βαθμολόγηση των τεχνικών προσφορών των προσφερόντων, τα δικαιολογητικά συμμετοχής </w:t>
      </w:r>
      <w:r w:rsidR="00363E22" w:rsidRPr="007E31B4">
        <w:rPr>
          <w:kern w:val="1"/>
          <w:lang w:val="el-GR"/>
        </w:rPr>
        <w:t xml:space="preserve">των οποίων </w:t>
      </w:r>
      <w:r w:rsidRPr="007E31B4">
        <w:rPr>
          <w:kern w:val="1"/>
          <w:lang w:val="el-GR"/>
        </w:rPr>
        <w:t>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w:t>
      </w:r>
      <w:r w:rsidR="00363E22" w:rsidRPr="007E31B4">
        <w:rPr>
          <w:kern w:val="1"/>
          <w:lang w:val="el-GR"/>
        </w:rPr>
        <w:t xml:space="preserve"> και</w:t>
      </w:r>
      <w:r w:rsidRPr="007E31B4">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03A0E67F" w:rsidR="00130942" w:rsidRPr="007E31B4" w:rsidRDefault="00130942" w:rsidP="00130942">
      <w:pPr>
        <w:textAlignment w:val="baseline"/>
        <w:rPr>
          <w:kern w:val="1"/>
          <w:lang w:val="el-GR" w:eastAsia="el-GR"/>
        </w:rPr>
      </w:pPr>
      <w:r w:rsidRPr="007E31B4">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7E31B4" w:rsidRDefault="00130942" w:rsidP="00130942">
      <w:pPr>
        <w:textAlignment w:val="baseline"/>
        <w:rPr>
          <w:kern w:val="1"/>
          <w:lang w:val="el-GR"/>
        </w:rPr>
      </w:pPr>
      <w:r w:rsidRPr="007E31B4">
        <w:rPr>
          <w:kern w:val="1"/>
          <w:lang w:val="el-GR" w:eastAsia="el-GR"/>
        </w:rPr>
        <w:t>Κατά της εν λόγω απόφασης χωρεί προδικαστική προσφυγή, σύμφωνα με τα οριζόμενα στην παράγραφο 3.4 της παρούσας.</w:t>
      </w:r>
    </w:p>
    <w:p w14:paraId="5DBB5A7A" w14:textId="77777777" w:rsidR="00130942" w:rsidRPr="007E31B4" w:rsidRDefault="00130942" w:rsidP="00130942">
      <w:pPr>
        <w:textAlignment w:val="baseline"/>
        <w:rPr>
          <w:kern w:val="1"/>
          <w:lang w:val="el-GR"/>
        </w:rPr>
      </w:pPr>
      <w:r w:rsidRPr="007E31B4">
        <w:rPr>
          <w:kern w:val="1"/>
          <w:lang w:val="el-GR"/>
        </w:rPr>
        <w:lastRenderedPageBreak/>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4EB7529A" w:rsidR="00130942" w:rsidRPr="007E31B4" w:rsidRDefault="00130942" w:rsidP="00130942">
      <w:pPr>
        <w:suppressAutoHyphens w:val="0"/>
        <w:autoSpaceDE w:val="0"/>
        <w:autoSpaceDN w:val="0"/>
        <w:adjustRightInd w:val="0"/>
        <w:spacing w:after="0"/>
        <w:rPr>
          <w:kern w:val="1"/>
          <w:lang w:val="el-GR"/>
        </w:rPr>
      </w:pPr>
      <w:r w:rsidRPr="007E31B4">
        <w:rPr>
          <w:kern w:val="1"/>
          <w:lang w:val="el-GR"/>
        </w:rPr>
        <w:t>δ) Η Επιτροπή Διαγωνισμού προβαίνει στην αξιολόγηση των οικονομικών προσφορών που αποσφραγίστηκαν και συντάσσει πρακτικό στο οποίο καταχωρ</w:t>
      </w:r>
      <w:r w:rsidR="00F2094E" w:rsidRPr="007E31B4">
        <w:rPr>
          <w:kern w:val="1"/>
          <w:lang w:val="el-GR"/>
        </w:rPr>
        <w:t>ίζο</w:t>
      </w:r>
      <w:r w:rsidRPr="007E31B4">
        <w:rPr>
          <w:kern w:val="1"/>
          <w:lang w:val="el-GR"/>
        </w:rPr>
        <w:t xml:space="preserve">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271ED65B" w14:textId="41B5D262" w:rsidR="00130942" w:rsidRPr="007E31B4" w:rsidRDefault="00130942">
      <w:pPr>
        <w:textAlignment w:val="baseline"/>
        <w:rPr>
          <w:kern w:val="1"/>
          <w:lang w:val="el-GR" w:eastAsia="el-GR"/>
        </w:rPr>
      </w:pPr>
      <w:r w:rsidRPr="007E31B4">
        <w:rPr>
          <w:kern w:val="1"/>
          <w:lang w:val="el-GR"/>
        </w:rPr>
        <w:t xml:space="preserve">Εάν οι προσφορές φαίνονται ασυνήθιστα χαμηλές σε σχέση με το αντικείμενο της σύμβασης, η </w:t>
      </w:r>
      <w:r w:rsidR="00C04981" w:rsidRPr="007E31B4">
        <w:rPr>
          <w:kern w:val="1"/>
          <w:lang w:val="el-GR"/>
        </w:rPr>
        <w:t>Αναθέτουσα Αρχή</w:t>
      </w:r>
      <w:r w:rsidRPr="007E31B4">
        <w:rPr>
          <w:kern w:val="1"/>
          <w:lang w:val="el-GR"/>
        </w:rPr>
        <w:t xml:space="preserve"> απαιτεί από τους οικονομικούς φορείς,</w:t>
      </w:r>
      <w:r w:rsidRPr="007E31B4">
        <w:rPr>
          <w:lang w:val="el-GR"/>
        </w:rPr>
        <w:t xml:space="preserve"> </w:t>
      </w:r>
      <w:r w:rsidRPr="007E31B4">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w:t>
      </w:r>
      <w:r w:rsidR="000A2235" w:rsidRPr="007E31B4">
        <w:rPr>
          <w:kern w:val="1"/>
          <w:lang w:val="el-GR"/>
        </w:rPr>
        <w:t xml:space="preserve">με </w:t>
      </w:r>
      <w:r w:rsidRPr="007E31B4">
        <w:rPr>
          <w:kern w:val="1"/>
          <w:lang w:val="el-GR"/>
        </w:rPr>
        <w:t>τα παρεχόμενα στοιχεία δεν εξηγ</w:t>
      </w:r>
      <w:r w:rsidR="000A2235" w:rsidRPr="007E31B4">
        <w:rPr>
          <w:kern w:val="1"/>
          <w:lang w:val="el-GR"/>
        </w:rPr>
        <w:t>είται</w:t>
      </w:r>
      <w:r w:rsidRPr="007E31B4">
        <w:rPr>
          <w:kern w:val="1"/>
          <w:lang w:val="el-GR"/>
        </w:rPr>
        <w:t xml:space="preserve"> κατά τρόπο ικανοποιητικό το χαμηλό επίπεδο της τιμής ή του κόστους που προτείνεται, η προσφορά απορρίπτεται ως μη κανονική. </w:t>
      </w:r>
    </w:p>
    <w:p w14:paraId="65123799" w14:textId="2CBFC420" w:rsidR="00130942" w:rsidRPr="007E31B4" w:rsidRDefault="00130942" w:rsidP="00130942">
      <w:pPr>
        <w:textAlignment w:val="baseline"/>
        <w:rPr>
          <w:lang w:val="el-GR"/>
        </w:rPr>
      </w:pPr>
      <w:r w:rsidRPr="007E31B4">
        <w:rPr>
          <w:kern w:val="1"/>
          <w:lang w:val="el-GR"/>
        </w:rPr>
        <w:t>Στην περίπτωση ισοδύναμων προφορών, δηλαδή προσφορών με την ίδια συνολική τελική βαθμολογία μεταξύ δύο ή περισσ</w:t>
      </w:r>
      <w:r w:rsidR="000A2235" w:rsidRPr="007E31B4">
        <w:rPr>
          <w:kern w:val="1"/>
          <w:lang w:val="el-GR"/>
        </w:rPr>
        <w:t>ό</w:t>
      </w:r>
      <w:r w:rsidRPr="007E31B4">
        <w:rPr>
          <w:kern w:val="1"/>
          <w:lang w:val="el-GR"/>
        </w:rPr>
        <w:t>τ</w:t>
      </w:r>
      <w:r w:rsidR="000A2235" w:rsidRPr="007E31B4">
        <w:rPr>
          <w:kern w:val="1"/>
          <w:lang w:val="el-GR"/>
        </w:rPr>
        <w:t>ε</w:t>
      </w:r>
      <w:r w:rsidRPr="007E31B4">
        <w:rPr>
          <w:kern w:val="1"/>
          <w:lang w:val="el-GR"/>
        </w:rPr>
        <w:t>ρων προσφερόντων, η ανάθεση γίνεται στ</w:t>
      </w:r>
      <w:r w:rsidR="000A2235" w:rsidRPr="007E31B4">
        <w:rPr>
          <w:kern w:val="1"/>
          <w:lang w:val="el-GR"/>
        </w:rPr>
        <w:t>ο</w:t>
      </w:r>
      <w:r w:rsidRPr="007E31B4">
        <w:rPr>
          <w:kern w:val="1"/>
          <w:lang w:val="el-GR"/>
        </w:rPr>
        <w:t>ν προσφ</w:t>
      </w:r>
      <w:r w:rsidR="000A2235" w:rsidRPr="007E31B4">
        <w:rPr>
          <w:kern w:val="1"/>
          <w:lang w:val="el-GR"/>
        </w:rPr>
        <w:t>έροντα</w:t>
      </w:r>
      <w:r w:rsidRPr="007E31B4">
        <w:rPr>
          <w:kern w:val="1"/>
          <w:lang w:val="el-GR"/>
        </w:rPr>
        <w:t xml:space="preserve"> με τη μεγαλύτερη βαθμολογία τεχνικής προσφοράς. </w:t>
      </w:r>
    </w:p>
    <w:p w14:paraId="06EBE0EC" w14:textId="0E45D073" w:rsidR="00130942" w:rsidRPr="007E31B4" w:rsidRDefault="00130942">
      <w:pPr>
        <w:textAlignment w:val="baseline"/>
        <w:rPr>
          <w:rFonts w:eastAsia="Calibri"/>
          <w:i/>
          <w:color w:val="5B9BD5"/>
          <w:kern w:val="1"/>
          <w:lang w:val="el-GR" w:eastAsia="el-GR"/>
        </w:rPr>
      </w:pPr>
      <w:r w:rsidRPr="007E31B4">
        <w:rPr>
          <w:kern w:val="1"/>
          <w:lang w:val="el-GR"/>
        </w:rPr>
        <w:t>Αν οι ισοδύναμες προσφορές έχουν την ίδια βαθμολογία τεχνικής προσφοράς</w:t>
      </w:r>
      <w:r w:rsidRPr="007E31B4">
        <w:rPr>
          <w:rStyle w:val="WW-FootnoteReference19"/>
          <w:kern w:val="1"/>
          <w:lang w:val="el-GR"/>
        </w:rPr>
        <w:footnoteReference w:id="31"/>
      </w:r>
      <w:r w:rsidRPr="007E31B4">
        <w:rPr>
          <w:i/>
          <w:color w:val="5B9BD5"/>
          <w:kern w:val="1"/>
          <w:lang w:val="el-GR" w:eastAsia="el-GR"/>
        </w:rPr>
        <w:t xml:space="preserve"> </w:t>
      </w:r>
      <w:r w:rsidRPr="007E31B4">
        <w:rPr>
          <w:kern w:val="1"/>
          <w:lang w:val="el-GR"/>
        </w:rPr>
        <w:t xml:space="preserve">η </w:t>
      </w:r>
      <w:r w:rsidR="00C04981" w:rsidRPr="007E31B4">
        <w:rPr>
          <w:kern w:val="1"/>
          <w:lang w:val="el-GR"/>
        </w:rPr>
        <w:t>Αναθέτουσα Αρχή</w:t>
      </w:r>
      <w:r w:rsidRPr="007E31B4">
        <w:rPr>
          <w:kern w:val="1"/>
          <w:lang w:val="el-GR"/>
        </w:rPr>
        <w:t xml:space="preserve">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53D6C90C" w:rsidR="00130942" w:rsidRPr="007E31B4" w:rsidRDefault="00130942" w:rsidP="00130942">
      <w:pPr>
        <w:textAlignment w:val="baseline"/>
        <w:rPr>
          <w:kern w:val="1"/>
          <w:lang w:val="el-GR" w:eastAsia="el-GR"/>
        </w:rPr>
      </w:pPr>
      <w:r w:rsidRPr="007E31B4">
        <w:rPr>
          <w:kern w:val="1"/>
          <w:lang w:val="el-GR" w:eastAsia="el-GR"/>
        </w:rPr>
        <w:t xml:space="preserve">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w:t>
      </w:r>
      <w:r w:rsidR="00C04981" w:rsidRPr="007E31B4">
        <w:rPr>
          <w:kern w:val="1"/>
          <w:lang w:val="el-GR" w:eastAsia="el-GR"/>
        </w:rPr>
        <w:t>Αναθέτουσα Αρχή</w:t>
      </w:r>
      <w:r w:rsidRPr="007E31B4">
        <w:rPr>
          <w:kern w:val="1"/>
          <w:lang w:val="el-GR" w:eastAsia="el-GR"/>
        </w:rPr>
        <w:t xml:space="preserve">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7E31B4" w:rsidRDefault="0084517C" w:rsidP="00130942">
      <w:pPr>
        <w:textAlignment w:val="baseline"/>
        <w:rPr>
          <w:kern w:val="1"/>
          <w:lang w:val="el-GR" w:eastAsia="el-GR"/>
        </w:rPr>
      </w:pPr>
    </w:p>
    <w:p w14:paraId="26EA43A9" w14:textId="7E3BF63E" w:rsidR="00130942" w:rsidRPr="007E31B4" w:rsidRDefault="0084517C" w:rsidP="00263364">
      <w:pPr>
        <w:textAlignment w:val="baseline"/>
        <w:rPr>
          <w:lang w:val="el-GR"/>
        </w:rPr>
      </w:pPr>
      <w:r w:rsidRPr="007E31B4">
        <w:rPr>
          <w:color w:val="000000"/>
          <w:shd w:val="clear" w:color="auto" w:fill="FFFFFF"/>
          <w:lang w:val="el-GR"/>
        </w:rPr>
        <w:t xml:space="preserve">Σε κάθε περίπτωση, όταν έχει υποβληθεί </w:t>
      </w:r>
      <w:r w:rsidR="001B5BEE" w:rsidRPr="007E31B4">
        <w:rPr>
          <w:color w:val="000000"/>
          <w:shd w:val="clear" w:color="auto" w:fill="FFFFFF"/>
          <w:lang w:val="el-GR"/>
        </w:rPr>
        <w:t xml:space="preserve">εξ αρχής </w:t>
      </w:r>
      <w:r w:rsidRPr="007E31B4">
        <w:rPr>
          <w:color w:val="000000"/>
          <w:shd w:val="clear" w:color="auto" w:fill="FFFFFF"/>
          <w:lang w:val="el-GR"/>
        </w:rPr>
        <w:t xml:space="preserve">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7E31B4">
        <w:rPr>
          <w:lang w:val="el-GR"/>
        </w:rPr>
        <w:t>Ενιαίας Αρχής Δημοσίων Συμβάσεων (Ε.Α.ΔΗ.ΣΥ.)</w:t>
      </w:r>
      <w:r w:rsidRPr="007E31B4">
        <w:rPr>
          <w:color w:val="000000"/>
          <w:shd w:val="clear" w:color="auto" w:fill="FFFFFF"/>
          <w:lang w:val="el-GR"/>
        </w:rPr>
        <w:t>σύμφωνα με όσα προβλέπονται στην παράγραφο 3.4 της παρούσας</w:t>
      </w:r>
      <w:r w:rsidRPr="007E31B4">
        <w:rPr>
          <w:rStyle w:val="ab"/>
          <w:color w:val="000000"/>
          <w:shd w:val="clear" w:color="auto" w:fill="FFFFFF"/>
          <w:lang w:val="el-GR"/>
        </w:rPr>
        <w:footnoteReference w:id="32"/>
      </w:r>
      <w:r w:rsidRPr="007E31B4">
        <w:rPr>
          <w:color w:val="000000"/>
          <w:shd w:val="clear" w:color="auto" w:fill="FFFFFF"/>
          <w:lang w:val="el-GR"/>
        </w:rPr>
        <w:t>.</w:t>
      </w:r>
    </w:p>
    <w:p w14:paraId="04325FF9" w14:textId="77777777" w:rsidR="00E03665" w:rsidRPr="007E31B4" w:rsidRDefault="00E03665" w:rsidP="00E03665">
      <w:pPr>
        <w:rPr>
          <w:lang w:val="el-GR"/>
        </w:rPr>
      </w:pPr>
      <w:bookmarkStart w:id="304" w:name="__RefHeading___Toc491950129"/>
      <w:bookmarkEnd w:id="304"/>
    </w:p>
    <w:p w14:paraId="1B988211" w14:textId="77777777" w:rsidR="008338F0" w:rsidRPr="007E31B4" w:rsidRDefault="003355E7" w:rsidP="003A109E">
      <w:pPr>
        <w:pStyle w:val="2"/>
        <w:rPr>
          <w:rFonts w:cs="Tahoma"/>
          <w:lang w:val="el-GR"/>
        </w:rPr>
      </w:pPr>
      <w:r w:rsidRPr="007E31B4">
        <w:rPr>
          <w:rFonts w:cs="Tahoma"/>
          <w:lang w:val="el-GR"/>
        </w:rPr>
        <w:tab/>
      </w:r>
      <w:bookmarkStart w:id="305" w:name="_Ref496542592"/>
      <w:bookmarkStart w:id="306" w:name="_Ref67613215"/>
      <w:bookmarkStart w:id="307" w:name="_Toc97194314"/>
      <w:bookmarkStart w:id="308" w:name="_Toc97194446"/>
      <w:bookmarkStart w:id="309" w:name="_Toc202354697"/>
      <w:r w:rsidRPr="007E31B4">
        <w:rPr>
          <w:rFonts w:cs="Tahoma"/>
          <w:lang w:val="el-GR"/>
        </w:rPr>
        <w:t xml:space="preserve">Πρόσκληση υποβολής </w:t>
      </w:r>
      <w:r w:rsidR="00BB3801" w:rsidRPr="007E31B4">
        <w:rPr>
          <w:rFonts w:cs="Tahoma"/>
          <w:lang w:val="el-GR"/>
        </w:rPr>
        <w:t>δικαιολογητικών προσωρινού αναδόχου</w:t>
      </w:r>
      <w:r w:rsidR="00E1337D" w:rsidRPr="007E31B4">
        <w:rPr>
          <w:rFonts w:cs="Tahoma"/>
          <w:lang w:val="el-GR"/>
        </w:rPr>
        <w:t xml:space="preserve"> </w:t>
      </w:r>
      <w:r w:rsidRPr="007E31B4">
        <w:rPr>
          <w:rFonts w:cs="Tahoma"/>
          <w:lang w:val="el-GR"/>
        </w:rPr>
        <w:t xml:space="preserve">- Δικαιολογητικά </w:t>
      </w:r>
      <w:bookmarkEnd w:id="305"/>
      <w:r w:rsidR="00BB3801" w:rsidRPr="007E31B4">
        <w:rPr>
          <w:rFonts w:cs="Tahoma"/>
          <w:lang w:val="el-GR"/>
        </w:rPr>
        <w:t>προσωρινού αναδόχου</w:t>
      </w:r>
      <w:bookmarkEnd w:id="306"/>
      <w:bookmarkEnd w:id="307"/>
      <w:bookmarkEnd w:id="308"/>
      <w:bookmarkEnd w:id="309"/>
      <w:r w:rsidR="00BB3801" w:rsidRPr="007E31B4">
        <w:rPr>
          <w:rFonts w:cs="Tahoma"/>
          <w:lang w:val="el-GR"/>
        </w:rPr>
        <w:t xml:space="preserve"> </w:t>
      </w:r>
    </w:p>
    <w:p w14:paraId="44C278E7" w14:textId="78785C2E" w:rsidR="00130942" w:rsidRPr="007E31B4" w:rsidRDefault="00095840" w:rsidP="006119DB">
      <w:pPr>
        <w:rPr>
          <w:lang w:val="el-GR"/>
        </w:rPr>
      </w:pPr>
      <w:r w:rsidRPr="007E31B4">
        <w:rPr>
          <w:lang w:val="el-GR"/>
        </w:rPr>
        <w:t xml:space="preserve">Μετά την αξιολόγηση των προσφορών, η </w:t>
      </w:r>
      <w:r w:rsidR="00C04981" w:rsidRPr="007E31B4">
        <w:rPr>
          <w:lang w:val="el-GR"/>
        </w:rPr>
        <w:t>Αναθέτουσα Αρχή</w:t>
      </w:r>
      <w:r w:rsidRPr="007E31B4">
        <w:rPr>
          <w:lang w:val="el-GR"/>
        </w:rPr>
        <w:t xml:space="preserve"> </w:t>
      </w:r>
      <w:r w:rsidR="00130942" w:rsidRPr="007E31B4">
        <w:rPr>
          <w:lang w:val="el-GR" w:eastAsia="ar-SA"/>
        </w:rPr>
        <w:t>αποστέλλει σχετική ηλεκτρονική  πρόσκληση</w:t>
      </w:r>
      <w:r w:rsidR="00130942" w:rsidRPr="007E31B4">
        <w:rPr>
          <w:lang w:val="el-GR"/>
        </w:rPr>
        <w:t xml:space="preserve"> σ</w:t>
      </w:r>
      <w:r w:rsidRPr="007E31B4">
        <w:rPr>
          <w:lang w:val="el-GR"/>
        </w:rPr>
        <w:t xml:space="preserve">τον προσφέροντα, στον οποίο πρόκειται να γίνει η κατακύρωση («προσωρινό ανάδοχο»), </w:t>
      </w:r>
      <w:r w:rsidR="00130942" w:rsidRPr="007E31B4">
        <w:rPr>
          <w:lang w:val="el-GR" w:eastAsia="ar-SA"/>
        </w:rPr>
        <w:t xml:space="preserve">μέσω της λειτουργικότητας της «Επικοινωνίας» του ηλεκτρονικού διαγωνισμού στο </w:t>
      </w:r>
      <w:r w:rsidR="00130942" w:rsidRPr="007E31B4">
        <w:rPr>
          <w:lang w:val="el-GR" w:eastAsia="ar-SA"/>
        </w:rPr>
        <w:lastRenderedPageBreak/>
        <w:t xml:space="preserve">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w:t>
      </w:r>
      <w:r w:rsidR="00903D7A" w:rsidRPr="007E31B4">
        <w:rPr>
          <w:lang w:val="el-GR" w:eastAsia="ar-SA"/>
        </w:rPr>
        <w:t>Δ</w:t>
      </w:r>
      <w:r w:rsidR="00130942" w:rsidRPr="007E31B4">
        <w:rPr>
          <w:lang w:val="el-GR" w:eastAsia="ar-SA"/>
        </w:rPr>
        <w:t xml:space="preserve">ιακήρυξης, ως αποδεικτικά στοιχεία για τη μη συνδρομή των λόγων αποκλεισμού της παραγράφου 2.2.3 της </w:t>
      </w:r>
      <w:r w:rsidR="00A5332C" w:rsidRPr="007E31B4">
        <w:rPr>
          <w:lang w:val="el-GR" w:eastAsia="ar-SA"/>
        </w:rPr>
        <w:t>Δ</w:t>
      </w:r>
      <w:r w:rsidR="00130942" w:rsidRPr="007E31B4">
        <w:rPr>
          <w:lang w:val="el-GR" w:eastAsia="ar-SA"/>
        </w:rPr>
        <w:t>ιακήρυξης, καθώς και για την πλήρωση των κριτηρίων ποιοτικής επιλογής των παραγράφων 2.2.4</w:t>
      </w:r>
      <w:r w:rsidR="00371F90" w:rsidRPr="007E31B4">
        <w:rPr>
          <w:lang w:val="el-GR" w:eastAsia="ar-SA"/>
        </w:rPr>
        <w:t xml:space="preserve"> «Καταλληλόλητα άσκησης επαγγελματικής δραστηριότητας»</w:t>
      </w:r>
      <w:r w:rsidR="00130942" w:rsidRPr="007E31B4">
        <w:rPr>
          <w:lang w:val="el-GR" w:eastAsia="ar-SA"/>
        </w:rPr>
        <w:t xml:space="preserve"> </w:t>
      </w:r>
      <w:r w:rsidR="00A5332C" w:rsidRPr="007E31B4">
        <w:rPr>
          <w:lang w:val="el-GR" w:eastAsia="ar-SA"/>
        </w:rPr>
        <w:t>–</w:t>
      </w:r>
      <w:r w:rsidR="00130942" w:rsidRPr="007E31B4">
        <w:rPr>
          <w:lang w:val="el-GR" w:eastAsia="ar-SA"/>
        </w:rPr>
        <w:t xml:space="preserve"> 2.2.8  </w:t>
      </w:r>
      <w:r w:rsidR="00A5332C" w:rsidRPr="007E31B4">
        <w:rPr>
          <w:lang w:val="el-GR" w:eastAsia="ar-SA"/>
        </w:rPr>
        <w:t>της</w:t>
      </w:r>
      <w:r w:rsidR="00130942" w:rsidRPr="007E31B4">
        <w:rPr>
          <w:lang w:val="el-GR" w:eastAsia="ar-SA"/>
        </w:rPr>
        <w:t>.</w:t>
      </w:r>
    </w:p>
    <w:p w14:paraId="73A50EA1" w14:textId="3CE76194" w:rsidR="00084419" w:rsidRPr="007E31B4" w:rsidRDefault="00084419" w:rsidP="00084419">
      <w:pPr>
        <w:rPr>
          <w:color w:val="000000"/>
          <w:lang w:val="el-GR" w:eastAsia="ar-SA"/>
        </w:rPr>
      </w:pPr>
      <w:r w:rsidRPr="007E31B4">
        <w:rPr>
          <w:color w:val="000000"/>
          <w:lang w:val="el-GR" w:eastAsia="ar-SA"/>
        </w:rPr>
        <w:t>Ειδικότερα, το σύνολο των στοιχείων και δικαιολογητ</w:t>
      </w:r>
      <w:r w:rsidR="00A5332C" w:rsidRPr="007E31B4">
        <w:rPr>
          <w:color w:val="000000"/>
          <w:lang w:val="el-GR" w:eastAsia="ar-SA"/>
        </w:rPr>
        <w:t>της</w:t>
      </w:r>
      <w:r w:rsidRPr="007E31B4">
        <w:rPr>
          <w:color w:val="000000"/>
          <w:lang w:val="el-GR" w:eastAsia="ar-SA"/>
        </w:rPr>
        <w:t>ν της ως άνω παραγράφου αποστέλλονται από</w:t>
      </w:r>
      <w:r w:rsidR="00A5332C" w:rsidRPr="007E31B4">
        <w:rPr>
          <w:color w:val="000000"/>
          <w:lang w:val="el-GR" w:eastAsia="ar-SA"/>
        </w:rPr>
        <w:t xml:space="preserve"> τον προσωρινό ανάδοχο</w:t>
      </w:r>
      <w:r w:rsidRPr="007E31B4">
        <w:rPr>
          <w:color w:val="000000"/>
          <w:lang w:val="el-GR" w:eastAsia="ar-SA"/>
        </w:rPr>
        <w:t xml:space="preserve"> σε μορφή ηλεκτρονικών αρχείων με μορφότυπο PDF, σύμφωνα με τα ειδικώς οριζόμενα στην παράγραφο 2.4.2.5 της παρούσας.</w:t>
      </w:r>
    </w:p>
    <w:p w14:paraId="1E2F3917" w14:textId="7A7780B8" w:rsidR="00084419" w:rsidRPr="007E31B4" w:rsidRDefault="00084419" w:rsidP="00084419">
      <w:pPr>
        <w:rPr>
          <w:strike/>
          <w:lang w:val="el-GR" w:eastAsia="ar-SA"/>
        </w:rPr>
      </w:pPr>
      <w:r w:rsidRPr="007E31B4">
        <w:rPr>
          <w:lang w:val="el-GR" w:eastAsia="ar-SA"/>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w:t>
      </w:r>
      <w:r w:rsidR="00C04981" w:rsidRPr="007E31B4">
        <w:rPr>
          <w:lang w:val="el-GR" w:eastAsia="ar-SA"/>
        </w:rPr>
        <w:t>Αναθέτουσα Αρχή</w:t>
      </w:r>
      <w:r w:rsidRPr="007E31B4">
        <w:rPr>
          <w:lang w:val="el-GR" w:eastAsia="ar-SA"/>
        </w:rPr>
        <w:t>,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w:t>
      </w:r>
      <w:r w:rsidR="00A5332C" w:rsidRPr="007E31B4">
        <w:rPr>
          <w:lang w:val="el-GR" w:eastAsia="ar-SA"/>
        </w:rPr>
        <w:t>τ</w:t>
      </w:r>
      <w:r w:rsidRPr="007E31B4">
        <w:rPr>
          <w:lang w:val="el-GR" w:eastAsia="ar-SA"/>
        </w:rPr>
        <w:t>ούν σε έντυπη μορφή (ως πρωτότυπα ή ακριβή αντίγραφα)</w:t>
      </w:r>
      <w:r w:rsidRPr="007E31B4">
        <w:rPr>
          <w:color w:val="000000"/>
          <w:lang w:val="el-GR" w:eastAsia="ar-SA"/>
        </w:rPr>
        <w:t>, σύμφωνα με τα προβλεπόμενα στις διατάξεις της ως άνω παραγράφου 2.4.2.5</w:t>
      </w:r>
      <w:r w:rsidRPr="007E31B4">
        <w:rPr>
          <w:lang w:val="el-GR" w:eastAsia="ar-SA"/>
        </w:rPr>
        <w:t xml:space="preserve">. </w:t>
      </w:r>
    </w:p>
    <w:p w14:paraId="14ADF1E9" w14:textId="5EA13450" w:rsidR="00294393" w:rsidRPr="007E31B4" w:rsidRDefault="00294393" w:rsidP="00294393">
      <w:pPr>
        <w:rPr>
          <w:lang w:val="el-GR" w:eastAsia="ar-SA"/>
        </w:rPr>
      </w:pPr>
      <w:r w:rsidRPr="007E31B4">
        <w:rPr>
          <w:lang w:val="el-GR" w:eastAsia="ar-SA"/>
        </w:rPr>
        <w:t>Αν δεν προσκομισ</w:t>
      </w:r>
      <w:r w:rsidR="00A5332C" w:rsidRPr="007E31B4">
        <w:rPr>
          <w:lang w:val="el-GR" w:eastAsia="ar-SA"/>
        </w:rPr>
        <w:t>τ</w:t>
      </w:r>
      <w:r w:rsidRPr="007E31B4">
        <w:rPr>
          <w:lang w:val="el-GR" w:eastAsia="ar-SA"/>
        </w:rPr>
        <w:t xml:space="preserve">ούν τα παραπάνω δικαιολογητικά ή υπάρχουν ελλείψεις σε αυτά που υπoβλήθηκαν, η </w:t>
      </w:r>
      <w:r w:rsidR="00C04981" w:rsidRPr="007E31B4">
        <w:rPr>
          <w:lang w:val="el-GR" w:eastAsia="ar-SA"/>
        </w:rPr>
        <w:t>Αναθέτουσα Αρχή</w:t>
      </w:r>
      <w:r w:rsidRPr="007E31B4">
        <w:rPr>
          <w:lang w:val="el-GR" w:eastAsia="ar-SA"/>
        </w:rPr>
        <w:t xml:space="preserve"> καλεί τον προσωρινό ανάδοχο να προσκομίσει τα ελλείποντα δικαιολογητικά ή να συμπληρώσει τα ήδη υποβληθέντα ή να παράσχει διευκρινήσεις</w:t>
      </w:r>
      <w:r w:rsidR="00A5332C" w:rsidRPr="007E31B4">
        <w:rPr>
          <w:lang w:val="el-GR" w:eastAsia="ar-SA"/>
        </w:rPr>
        <w:t xml:space="preserve"> κατά το </w:t>
      </w:r>
      <w:r w:rsidRPr="007E31B4">
        <w:rPr>
          <w:lang w:val="el-GR" w:eastAsia="ar-SA"/>
        </w:rPr>
        <w:t>άρθρο 102 του ν. 4412/2016, εντός δέκα (10) ημερών από την κοινοποίηση της σχετικής πρόσκλησης σε αυτόν.</w:t>
      </w:r>
    </w:p>
    <w:p w14:paraId="70264737" w14:textId="0CCBE9B3" w:rsidR="00294393" w:rsidRPr="007E31B4" w:rsidRDefault="00294393" w:rsidP="00294393">
      <w:pPr>
        <w:rPr>
          <w:lang w:val="el-GR" w:eastAsia="ar-SA"/>
        </w:rPr>
      </w:pPr>
      <w:r w:rsidRPr="007E31B4">
        <w:rPr>
          <w:lang w:val="el-GR" w:eastAsia="ar-SA"/>
        </w:rPr>
        <w:t>Ο προσωρινός ανάδοχος δύναται να υποβάλει</w:t>
      </w:r>
      <w:r w:rsidR="00806F1D" w:rsidRPr="007E31B4">
        <w:rPr>
          <w:lang w:val="el-GR" w:eastAsia="ar-SA"/>
        </w:rPr>
        <w:t xml:space="preserve"> προς την </w:t>
      </w:r>
      <w:r w:rsidR="00C04981" w:rsidRPr="007E31B4">
        <w:rPr>
          <w:lang w:val="el-GR" w:eastAsia="ar-SA"/>
        </w:rPr>
        <w:t>Αναθέτουσα Αρχή</w:t>
      </w:r>
      <w:r w:rsidR="00806F1D" w:rsidRPr="007E31B4">
        <w:rPr>
          <w:lang w:val="el-GR" w:eastAsia="ar-SA"/>
        </w:rPr>
        <w:t>,</w:t>
      </w:r>
      <w:r w:rsidRPr="007E31B4">
        <w:rPr>
          <w:lang w:val="el-GR" w:eastAsia="ar-SA"/>
        </w:rPr>
        <w:t xml:space="preserve"> μέσω της λειτουργικότητας της «Επικοινωνίας» του ηλεκτρονικού διαγωνισμού στο ΕΣΗΔΗΣ</w:t>
      </w:r>
      <w:r w:rsidR="002544E4" w:rsidRPr="007E31B4">
        <w:rPr>
          <w:lang w:val="el-GR" w:eastAsia="ar-SA"/>
        </w:rPr>
        <w:t xml:space="preserve"> </w:t>
      </w:r>
      <w:r w:rsidR="00806F1D" w:rsidRPr="007E31B4">
        <w:rPr>
          <w:lang w:val="el-GR" w:eastAsia="ar-SA"/>
        </w:rPr>
        <w:t>αίτημα</w:t>
      </w:r>
      <w:r w:rsidRPr="007E31B4">
        <w:rPr>
          <w:lang w:val="el-GR" w:eastAsia="ar-SA"/>
        </w:rPr>
        <w:t xml:space="preserve">,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w:t>
      </w:r>
      <w:r w:rsidR="00C04981" w:rsidRPr="007E31B4">
        <w:rPr>
          <w:lang w:val="el-GR" w:eastAsia="ar-SA"/>
        </w:rPr>
        <w:t>Αναθέτουσα Αρχή</w:t>
      </w:r>
      <w:r w:rsidRPr="007E31B4">
        <w:rPr>
          <w:lang w:val="el-GR" w:eastAsia="ar-SA"/>
        </w:rPr>
        <w:t xml:space="preserve"> παρατείνει την προθεσμία υποβολής</w:t>
      </w:r>
      <w:r w:rsidR="006F365E" w:rsidRPr="007E31B4">
        <w:rPr>
          <w:lang w:val="el-GR" w:eastAsia="ar-SA"/>
        </w:rPr>
        <w:t xml:space="preserve"> τους</w:t>
      </w:r>
      <w:r w:rsidRPr="007E31B4">
        <w:rPr>
          <w:lang w:val="el-GR" w:eastAsia="ar-SA"/>
        </w:rPr>
        <w:t>,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w:t>
      </w:r>
      <w:r w:rsidR="006F365E" w:rsidRPr="007E31B4">
        <w:rPr>
          <w:lang w:val="el-GR" w:eastAsia="ar-SA"/>
        </w:rPr>
        <w:t xml:space="preserve"> όπως</w:t>
      </w:r>
      <w:r w:rsidRPr="007E31B4">
        <w:rPr>
          <w:lang w:val="el-GR" w:eastAsia="ar-SA"/>
        </w:rPr>
        <w:t xml:space="preserve"> προβλέπεται</w:t>
      </w:r>
      <w:r w:rsidR="00CD72CC" w:rsidRPr="007E31B4">
        <w:rPr>
          <w:lang w:val="el-GR" w:eastAsia="ar-SA"/>
        </w:rPr>
        <w:t xml:space="preserve"> ανωτέρω</w:t>
      </w:r>
      <w:r w:rsidRPr="007E31B4">
        <w:rPr>
          <w:lang w:val="el-GR" w:eastAsia="ar-SA"/>
        </w:rPr>
        <w:t xml:space="preserve">. Η παρούσα ρύθμιση εφαρμόζεται αναλόγως και όταν η </w:t>
      </w:r>
      <w:r w:rsidR="00C04981" w:rsidRPr="007E31B4">
        <w:rPr>
          <w:lang w:val="el-GR" w:eastAsia="ar-SA"/>
        </w:rPr>
        <w:t>Αναθέτουσα Αρχή</w:t>
      </w:r>
      <w:r w:rsidRPr="007E31B4">
        <w:rPr>
          <w:lang w:val="el-GR" w:eastAsia="ar-SA"/>
        </w:rPr>
        <w:t xml:space="preserve">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7E31B4" w:rsidRDefault="00294393" w:rsidP="00294393">
      <w:pPr>
        <w:rPr>
          <w:lang w:val="el-GR" w:eastAsia="ar-SA"/>
        </w:rPr>
      </w:pPr>
      <w:r w:rsidRPr="007E31B4">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7E31B4" w:rsidRDefault="00DD0F6F" w:rsidP="00DD0F6F">
      <w:pPr>
        <w:rPr>
          <w:lang w:val="el-GR" w:eastAsia="ar-SA"/>
        </w:rPr>
      </w:pPr>
      <w:r w:rsidRPr="007E31B4">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7E31B4" w:rsidRDefault="00DD0F6F" w:rsidP="00DD0F6F">
      <w:pPr>
        <w:rPr>
          <w:lang w:val="el-GR" w:eastAsia="ar-SA"/>
        </w:rPr>
      </w:pPr>
      <w:r w:rsidRPr="007E31B4">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6F93E1B2" w:rsidR="00DD0F6F" w:rsidRPr="007E31B4" w:rsidRDefault="00DD0F6F" w:rsidP="00DD0F6F">
      <w:pPr>
        <w:rPr>
          <w:lang w:val="el-GR" w:eastAsia="ar-SA"/>
        </w:rPr>
      </w:pPr>
      <w:r w:rsidRPr="007E31B4">
        <w:rPr>
          <w:lang w:val="el-GR" w:eastAsia="ar-SA"/>
        </w:rPr>
        <w:t>iii) από τα δικαιολογητικά που προσκομίσ</w:t>
      </w:r>
      <w:r w:rsidR="00CD72CC" w:rsidRPr="007E31B4">
        <w:rPr>
          <w:lang w:val="el-GR" w:eastAsia="ar-SA"/>
        </w:rPr>
        <w:t>τ</w:t>
      </w:r>
      <w:r w:rsidRPr="007E31B4">
        <w:rPr>
          <w:lang w:val="el-GR" w:eastAsia="ar-SA"/>
        </w:rPr>
        <w:t xml:space="preserve">ηκαν νομίμως και εμπροθέσμως, δεν αποδεικνύεται η μη συνδρομή των λόγων αποκλεισμού σύμφωνα με την παράγραφο 2.2.3 </w:t>
      </w:r>
      <w:r w:rsidR="00385364" w:rsidRPr="007E31B4">
        <w:rPr>
          <w:lang w:val="el-GR" w:eastAsia="ar-SA"/>
        </w:rPr>
        <w:t>«Λόγοι αποκλεισμού»</w:t>
      </w:r>
      <w:r w:rsidRPr="007E31B4">
        <w:rPr>
          <w:lang w:val="el-GR" w:eastAsia="ar-SA"/>
        </w:rPr>
        <w:t xml:space="preserve"> ή η πλήρωση μιας ή περισσ</w:t>
      </w:r>
      <w:r w:rsidR="00CD72CC" w:rsidRPr="007E31B4">
        <w:rPr>
          <w:lang w:val="el-GR" w:eastAsia="ar-SA"/>
        </w:rPr>
        <w:t>ό</w:t>
      </w:r>
      <w:r w:rsidRPr="007E31B4">
        <w:rPr>
          <w:lang w:val="el-GR" w:eastAsia="ar-SA"/>
        </w:rPr>
        <w:t>τ</w:t>
      </w:r>
      <w:r w:rsidR="00CD72CC" w:rsidRPr="007E31B4">
        <w:rPr>
          <w:lang w:val="el-GR" w:eastAsia="ar-SA"/>
        </w:rPr>
        <w:t>ε</w:t>
      </w:r>
      <w:r w:rsidRPr="007E31B4">
        <w:rPr>
          <w:lang w:val="el-GR" w:eastAsia="ar-SA"/>
        </w:rPr>
        <w:t>ρων από τις απαιτήσεις των κριτηρίων ποιοτικής επιλογής σύμφωνα με τις παραγράφους 2.2.4</w:t>
      </w:r>
      <w:r w:rsidR="00371F90" w:rsidRPr="007E31B4">
        <w:rPr>
          <w:lang w:val="el-GR" w:eastAsia="ar-SA"/>
        </w:rPr>
        <w:t xml:space="preserve"> «Καταλληλόλητα άσκησης επαγγελματικής δραστηριότητας»</w:t>
      </w:r>
      <w:r w:rsidRPr="007E31B4">
        <w:rPr>
          <w:lang w:val="el-GR" w:eastAsia="ar-SA"/>
        </w:rPr>
        <w:t xml:space="preserve"> έως 2.2.8 (κριτήρια ποιοτικής επιλογής) της παρούσας, </w:t>
      </w:r>
    </w:p>
    <w:p w14:paraId="7786F6D2" w14:textId="522CD357" w:rsidR="00DD0F6F" w:rsidRPr="007E31B4" w:rsidRDefault="00DD0F6F" w:rsidP="00DD0F6F">
      <w:pPr>
        <w:rPr>
          <w:lang w:val="el-GR" w:eastAsia="ar-SA"/>
        </w:rPr>
      </w:pPr>
      <w:r w:rsidRPr="007E31B4">
        <w:rPr>
          <w:lang w:val="el-GR" w:eastAsia="ar-SA"/>
        </w:rPr>
        <w:lastRenderedPageBreak/>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7E31B4">
        <w:rPr>
          <w:i/>
          <w:color w:val="5B9BD5"/>
          <w:lang w:val="el-GR" w:eastAsia="el-GR"/>
        </w:rPr>
        <w:t xml:space="preserve"> </w:t>
      </w:r>
      <w:r w:rsidRPr="007E31B4">
        <w:rPr>
          <w:lang w:val="el-GR" w:eastAsia="ar-SA"/>
        </w:rPr>
        <w:t xml:space="preserve">το Ευρωπαϊκό Ενιαίο Έγγραφο Σύμβασης (ΕΕΕΣ) ότι πληροί,  οι οποίες μεταβολές </w:t>
      </w:r>
      <w:r w:rsidR="008F22E7" w:rsidRPr="007E31B4">
        <w:rPr>
          <w:lang w:val="el-GR" w:eastAsia="ar-SA"/>
        </w:rPr>
        <w:t xml:space="preserve">είτε </w:t>
      </w:r>
      <w:r w:rsidRPr="007E31B4">
        <w:rPr>
          <w:lang w:val="el-GR" w:eastAsia="ar-SA"/>
        </w:rPr>
        <w:t xml:space="preserve">επήλθαν </w:t>
      </w:r>
      <w:r w:rsidR="008F22E7" w:rsidRPr="007E31B4">
        <w:rPr>
          <w:lang w:val="el-GR" w:eastAsia="ar-SA"/>
        </w:rPr>
        <w:t xml:space="preserve">είτε </w:t>
      </w:r>
      <w:r w:rsidRPr="007E31B4">
        <w:rPr>
          <w:lang w:val="el-GR" w:eastAsia="ar-SA"/>
        </w:rPr>
        <w:t xml:space="preserve">έλαβε γνώση </w:t>
      </w:r>
      <w:r w:rsidR="008F22E7" w:rsidRPr="007E31B4">
        <w:rPr>
          <w:lang w:val="el-GR" w:eastAsia="ar-SA"/>
        </w:rPr>
        <w:t xml:space="preserve">αυτών </w:t>
      </w:r>
      <w:r w:rsidRPr="007E31B4">
        <w:rPr>
          <w:lang w:val="el-GR" w:eastAsia="ar-SA"/>
        </w:rPr>
        <w:t xml:space="preserve">μετά τη δήλωση και μέχρι την ημέρα της σύναψης της σύμβασης (οψιγενείς μεταβολές), δεν καταπίπτει υπέρ της </w:t>
      </w:r>
      <w:r w:rsidR="008F22E7" w:rsidRPr="007E31B4">
        <w:rPr>
          <w:lang w:val="el-GR" w:eastAsia="ar-SA"/>
        </w:rPr>
        <w:t>α</w:t>
      </w:r>
      <w:r w:rsidRPr="007E31B4">
        <w:rPr>
          <w:lang w:val="el-GR" w:eastAsia="ar-SA"/>
        </w:rPr>
        <w:t xml:space="preserve">ναθέτουσας </w:t>
      </w:r>
      <w:r w:rsidR="008F22E7" w:rsidRPr="007E31B4">
        <w:rPr>
          <w:lang w:val="el-GR" w:eastAsia="ar-SA"/>
        </w:rPr>
        <w:t>α</w:t>
      </w:r>
      <w:r w:rsidRPr="007E31B4">
        <w:rPr>
          <w:lang w:val="el-GR" w:eastAsia="ar-SA"/>
        </w:rPr>
        <w:t xml:space="preserve">ρχής η εγγύηση συμμετοχής του. </w:t>
      </w:r>
    </w:p>
    <w:p w14:paraId="0FB7BF91" w14:textId="36F05FB4" w:rsidR="00DD0F6F" w:rsidRPr="007E31B4" w:rsidRDefault="00DD0F6F" w:rsidP="00DD0F6F">
      <w:pPr>
        <w:rPr>
          <w:lang w:val="el-GR" w:eastAsia="ar-SA"/>
        </w:rPr>
      </w:pPr>
      <w:r w:rsidRPr="007E31B4">
        <w:rPr>
          <w:lang w:val="el-GR" w:eastAsia="ar-SA"/>
        </w:rPr>
        <w:t xml:space="preserve">Αν κανένας από τους προσφέροντες δεν υποβάλει αληθή ή ακριβή δήλωση </w:t>
      </w:r>
      <w:r w:rsidRPr="007E31B4">
        <w:rPr>
          <w:b/>
          <w:lang w:val="el-GR" w:eastAsia="ar-SA"/>
        </w:rPr>
        <w:t>ή</w:t>
      </w:r>
      <w:r w:rsidRPr="007E31B4">
        <w:rPr>
          <w:lang w:val="el-GR" w:eastAsia="ar-SA"/>
        </w:rPr>
        <w:t xml:space="preserve"> δεν προσκομίσει ένα ή περισσότερα από τα απαιτούμενα έγγραφα και δικαιολογητικά </w:t>
      </w:r>
      <w:r w:rsidRPr="007E31B4">
        <w:rPr>
          <w:b/>
          <w:lang w:val="el-GR" w:eastAsia="ar-SA"/>
        </w:rPr>
        <w:t>ή</w:t>
      </w:r>
      <w:r w:rsidRPr="007E31B4">
        <w:rPr>
          <w:lang w:val="el-GR" w:eastAsia="ar-SA"/>
        </w:rPr>
        <w:t xml:space="preserve"> δεν αποδείξει ότι: α) δεν βρίσκεται σε μία από τις καταστάσεις της παραγράφου 2.2.3 της παρούσας </w:t>
      </w:r>
      <w:r w:rsidR="007C7949" w:rsidRPr="007E31B4">
        <w:rPr>
          <w:lang w:val="el-GR" w:eastAsia="ar-SA"/>
        </w:rPr>
        <w:t>Δ</w:t>
      </w:r>
      <w:r w:rsidRPr="007E31B4">
        <w:rPr>
          <w:lang w:val="el-GR" w:eastAsia="ar-SA"/>
        </w:rPr>
        <w:t xml:space="preserve">ιακήρυξης και β) πληροί τα σχετικά κριτήρια ποιοτικής επιλογής τα οποία έχουν καθοριστεί σύμφωνα με τις παραγράφους 2.2.4 </w:t>
      </w:r>
      <w:r w:rsidR="00371F90" w:rsidRPr="007E31B4">
        <w:rPr>
          <w:lang w:val="el-GR" w:eastAsia="ar-SA"/>
        </w:rPr>
        <w:t xml:space="preserve">«Καταλληλόλητα άσκησης επαγγελματικής δραστηριότητας» </w:t>
      </w:r>
      <w:r w:rsidRPr="007E31B4">
        <w:rPr>
          <w:lang w:val="el-GR" w:eastAsia="ar-SA"/>
        </w:rPr>
        <w:t xml:space="preserve">-2.2.8 της παρούσας </w:t>
      </w:r>
      <w:r w:rsidR="007C7949" w:rsidRPr="007E31B4">
        <w:rPr>
          <w:lang w:val="el-GR" w:eastAsia="ar-SA"/>
        </w:rPr>
        <w:t>Δ</w:t>
      </w:r>
      <w:r w:rsidRPr="007E31B4">
        <w:rPr>
          <w:lang w:val="el-GR" w:eastAsia="ar-SA"/>
        </w:rPr>
        <w:t xml:space="preserve">ιακήρυξης, η διαδικασία ματαιώνεται. </w:t>
      </w:r>
    </w:p>
    <w:p w14:paraId="173CD919" w14:textId="77777777" w:rsidR="00DD0F6F" w:rsidRPr="007E31B4" w:rsidRDefault="00DD0F6F" w:rsidP="00DD0F6F">
      <w:pPr>
        <w:rPr>
          <w:lang w:val="el-GR" w:eastAsia="ar-SA"/>
        </w:rPr>
      </w:pPr>
      <w:r w:rsidRPr="007E31B4">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458CF961" w:rsidR="00DD0F6F" w:rsidRPr="007E31B4" w:rsidRDefault="00DD0F6F" w:rsidP="00DD0F6F">
      <w:pPr>
        <w:rPr>
          <w:lang w:val="el-GR" w:eastAsia="ar-SA"/>
        </w:rPr>
      </w:pPr>
      <w:r w:rsidRPr="007E31B4">
        <w:rPr>
          <w:lang w:val="el-GR" w:eastAsia="ar-SA"/>
        </w:rPr>
        <w:t xml:space="preserve">Επισημαίνεται ότι, η </w:t>
      </w:r>
      <w:r w:rsidR="00C04981" w:rsidRPr="007E31B4">
        <w:rPr>
          <w:lang w:val="el-GR" w:eastAsia="ar-SA"/>
        </w:rPr>
        <w:t>Αναθέτουσα Αρχή</w:t>
      </w:r>
      <w:r w:rsidRPr="007E31B4">
        <w:rPr>
          <w:lang w:val="el-GR" w:eastAsia="ar-SA"/>
        </w:rPr>
        <w:t xml:space="preserve">,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sidRPr="007E31B4">
        <w:rPr>
          <w:lang w:val="el-GR" w:eastAsia="ar-SA"/>
        </w:rPr>
        <w:t>παρούσα</w:t>
      </w:r>
      <w:r w:rsidRPr="007E31B4">
        <w:rPr>
          <w:lang w:val="el-GR" w:eastAsia="ar-SA"/>
        </w:rPr>
        <w:t xml:space="preserve"> σε ποσοστό και ως εξής: </w:t>
      </w:r>
      <w:r w:rsidR="006E75EE" w:rsidRPr="007E31B4">
        <w:rPr>
          <w:lang w:val="el-GR" w:eastAsia="ar-SA"/>
        </w:rPr>
        <w:t xml:space="preserve">εκατόν είκοσι </w:t>
      </w:r>
      <w:r w:rsidRPr="007E31B4">
        <w:rPr>
          <w:lang w:val="el-GR" w:eastAsia="ar-SA"/>
        </w:rPr>
        <w:t>τοις εκατό (</w:t>
      </w:r>
      <w:r w:rsidR="006E75EE" w:rsidRPr="007E31B4">
        <w:rPr>
          <w:lang w:val="el-GR" w:eastAsia="ar-SA"/>
        </w:rPr>
        <w:t>120</w:t>
      </w:r>
      <w:r w:rsidRPr="007E31B4">
        <w:rPr>
          <w:lang w:val="el-GR" w:eastAsia="ar-SA"/>
        </w:rPr>
        <w:t>%)</w:t>
      </w:r>
      <w:r w:rsidRPr="007E31B4">
        <w:rPr>
          <w:vertAlign w:val="superscript"/>
          <w:lang w:val="el-GR" w:eastAsia="ar-SA"/>
        </w:rPr>
        <w:footnoteReference w:id="33"/>
      </w:r>
      <w:r w:rsidRPr="007E31B4">
        <w:rPr>
          <w:lang w:val="el-GR" w:eastAsia="ar-SA"/>
        </w:rPr>
        <w:t xml:space="preserve"> στην περίπτωση της μεγαλύτερης ποσότητας και </w:t>
      </w:r>
      <w:r w:rsidR="006E75EE" w:rsidRPr="007E31B4">
        <w:rPr>
          <w:lang w:val="el-GR" w:eastAsia="ar-SA"/>
        </w:rPr>
        <w:t xml:space="preserve">ογδόντα </w:t>
      </w:r>
      <w:r w:rsidRPr="007E31B4">
        <w:rPr>
          <w:lang w:val="el-GR" w:eastAsia="ar-SA"/>
        </w:rPr>
        <w:t>τοις εκατό (</w:t>
      </w:r>
      <w:r w:rsidR="006E75EE" w:rsidRPr="007E31B4">
        <w:rPr>
          <w:lang w:val="el-GR" w:eastAsia="ar-SA"/>
        </w:rPr>
        <w:t>80</w:t>
      </w:r>
      <w:r w:rsidRPr="007E31B4">
        <w:rPr>
          <w:lang w:val="el-GR" w:eastAsia="ar-SA"/>
        </w:rPr>
        <w:t>%)</w:t>
      </w:r>
      <w:r w:rsidRPr="007E31B4">
        <w:rPr>
          <w:vertAlign w:val="superscript"/>
          <w:lang w:val="el-GR" w:eastAsia="ar-SA"/>
        </w:rPr>
        <w:footnoteReference w:id="34"/>
      </w:r>
      <w:r w:rsidRPr="007E31B4">
        <w:rPr>
          <w:lang w:val="el-GR" w:eastAsia="ar-SA"/>
        </w:rPr>
        <w:t xml:space="preserve"> στην περίπτωση μικρότερης ποσότητας.</w:t>
      </w:r>
    </w:p>
    <w:p w14:paraId="733F67E7" w14:textId="77777777" w:rsidR="00095840" w:rsidRPr="007E31B4" w:rsidRDefault="00095840" w:rsidP="00095840">
      <w:pPr>
        <w:rPr>
          <w:lang w:val="el-GR"/>
        </w:rPr>
      </w:pPr>
      <w:r w:rsidRPr="007E31B4">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07313E24" w:rsidR="00F005B4" w:rsidRPr="007E31B4" w:rsidRDefault="00F005B4" w:rsidP="00F005B4">
      <w:pPr>
        <w:textAlignment w:val="baseline"/>
        <w:rPr>
          <w:rFonts w:ascii="Calibri" w:eastAsiaTheme="minorHAnsi" w:hAnsi="Calibri"/>
          <w:color w:val="000000"/>
          <w:shd w:val="clear" w:color="auto" w:fill="FFFFFF"/>
          <w:lang w:val="el-GR" w:eastAsia="en-US"/>
        </w:rPr>
      </w:pPr>
      <w:r w:rsidRPr="007E31B4">
        <w:rPr>
          <w:rFonts w:eastAsiaTheme="minorHAnsi"/>
          <w:color w:val="000000"/>
          <w:shd w:val="clear" w:color="auto" w:fill="FFFFFF"/>
          <w:lang w:val="el-GR" w:eastAsia="en-US"/>
        </w:rPr>
        <w:t>Σε κάθε περίπτωση,</w:t>
      </w:r>
      <w:r w:rsidRPr="007E31B4">
        <w:rPr>
          <w:color w:val="000000"/>
          <w:shd w:val="clear" w:color="auto" w:fill="FFFFFF"/>
          <w:lang w:val="el-GR"/>
        </w:rPr>
        <w:t xml:space="preserve"> </w:t>
      </w:r>
      <w:r w:rsidRPr="007E31B4">
        <w:rPr>
          <w:rFonts w:eastAsiaTheme="minorHAnsi"/>
          <w:color w:val="000000"/>
          <w:shd w:val="clear" w:color="auto" w:fill="FFFFFF"/>
          <w:lang w:val="el-GR" w:eastAsia="en-US"/>
        </w:rPr>
        <w:t>όταν εξ αρχής έχει υποβληθεί μία προσφορά,</w:t>
      </w:r>
      <w:r w:rsidRPr="007E31B4">
        <w:rPr>
          <w:color w:val="000000"/>
          <w:shd w:val="clear" w:color="auto" w:fill="FFFFFF"/>
          <w:lang w:val="el-GR"/>
        </w:rPr>
        <w:t xml:space="preserve"> τα </w:t>
      </w:r>
      <w:r w:rsidRPr="007E31B4">
        <w:rPr>
          <w:rFonts w:eastAsiaTheme="minorHAnsi"/>
          <w:color w:val="000000"/>
          <w:shd w:val="clear" w:color="auto" w:fill="FFFFFF"/>
          <w:lang w:val="el-GR" w:eastAsia="en-US"/>
        </w:rPr>
        <w:t>αποτελέσματα όλων των σταδίων</w:t>
      </w:r>
      <w:r w:rsidRPr="007E31B4">
        <w:rPr>
          <w:color w:val="000000"/>
          <w:shd w:val="clear" w:color="auto" w:fill="FFFFFF"/>
          <w:lang w:val="el-GR"/>
        </w:rPr>
        <w:t xml:space="preserve"> της διαδικασίας ανάθεσης</w:t>
      </w:r>
      <w:r w:rsidRPr="007E31B4">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7E31B4">
        <w:rPr>
          <w:color w:val="000000"/>
          <w:shd w:val="clear" w:color="auto" w:fill="FFFFFF"/>
          <w:lang w:val="el-GR"/>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7E31B4">
        <w:rPr>
          <w:lang w:val="el-GR"/>
        </w:rPr>
        <w:t>Ε.Α.ΔΗ.ΣΥ.</w:t>
      </w:r>
      <w:r w:rsidR="009354F1" w:rsidRPr="007E31B4">
        <w:rPr>
          <w:lang w:val="el-GR"/>
        </w:rPr>
        <w:t xml:space="preserve"> </w:t>
      </w:r>
      <w:r w:rsidRPr="007E31B4">
        <w:rPr>
          <w:color w:val="000000"/>
          <w:shd w:val="clear" w:color="auto" w:fill="FFFFFF"/>
          <w:lang w:val="el-GR"/>
        </w:rPr>
        <w:t>σύμφωνα με όσα προβλέπονται στην παράγραφο 3.4 της παρούσας</w:t>
      </w:r>
      <w:r w:rsidRPr="007E31B4">
        <w:rPr>
          <w:rStyle w:val="ab"/>
          <w:rFonts w:ascii="Calibri" w:eastAsiaTheme="minorHAnsi" w:hAnsi="Calibri"/>
          <w:color w:val="000000"/>
          <w:shd w:val="clear" w:color="auto" w:fill="FFFFFF"/>
          <w:lang w:val="el-GR" w:eastAsia="en-US"/>
        </w:rPr>
        <w:footnoteReference w:id="35"/>
      </w:r>
      <w:r w:rsidRPr="007E31B4">
        <w:rPr>
          <w:rFonts w:ascii="Calibri" w:eastAsiaTheme="minorHAnsi" w:hAnsi="Calibri"/>
          <w:color w:val="000000"/>
          <w:shd w:val="clear" w:color="auto" w:fill="FFFFFF"/>
          <w:lang w:val="el-GR" w:eastAsia="en-US"/>
        </w:rPr>
        <w:t>.</w:t>
      </w:r>
    </w:p>
    <w:p w14:paraId="301AEDCD" w14:textId="77777777" w:rsidR="006119DB" w:rsidRPr="007E31B4" w:rsidRDefault="006119DB" w:rsidP="00821852">
      <w:pPr>
        <w:rPr>
          <w:lang w:val="el-GR"/>
        </w:rPr>
      </w:pPr>
    </w:p>
    <w:p w14:paraId="1421ADF0" w14:textId="77777777" w:rsidR="008338F0" w:rsidRPr="007E31B4" w:rsidRDefault="003355E7" w:rsidP="003A109E">
      <w:pPr>
        <w:pStyle w:val="2"/>
        <w:rPr>
          <w:rFonts w:cs="Tahoma"/>
          <w:lang w:val="el-GR"/>
        </w:rPr>
      </w:pPr>
      <w:bookmarkStart w:id="310" w:name="_Toc74566895"/>
      <w:bookmarkStart w:id="311" w:name="_Toc74566896"/>
      <w:bookmarkStart w:id="312" w:name="_Toc74566897"/>
      <w:bookmarkStart w:id="313" w:name="_Toc74566898"/>
      <w:bookmarkStart w:id="314" w:name="_Toc74566899"/>
      <w:bookmarkStart w:id="315" w:name="_Toc74566900"/>
      <w:bookmarkStart w:id="316" w:name="_Toc74566901"/>
      <w:bookmarkStart w:id="317" w:name="_Toc74566902"/>
      <w:bookmarkStart w:id="318" w:name="_Toc74566903"/>
      <w:bookmarkStart w:id="319" w:name="_Toc74566904"/>
      <w:bookmarkStart w:id="320" w:name="_Toc74566905"/>
      <w:bookmarkStart w:id="321" w:name="_Toc74566906"/>
      <w:bookmarkStart w:id="322" w:name="_Toc74566907"/>
      <w:bookmarkStart w:id="323" w:name="_Toc74566908"/>
      <w:bookmarkStart w:id="324" w:name="_Toc74566909"/>
      <w:bookmarkStart w:id="325" w:name="_Toc74566910"/>
      <w:bookmarkStart w:id="326" w:name="_Toc74566911"/>
      <w:bookmarkStart w:id="327" w:name="_Toc74566912"/>
      <w:bookmarkStart w:id="328" w:name="_Toc74566913"/>
      <w:bookmarkStart w:id="329" w:name="_Toc74566914"/>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7E31B4">
        <w:rPr>
          <w:rFonts w:cs="Tahoma"/>
          <w:lang w:val="el-GR"/>
        </w:rPr>
        <w:tab/>
      </w:r>
      <w:bookmarkStart w:id="330" w:name="_Toc97194315"/>
      <w:bookmarkStart w:id="331" w:name="_Toc97194447"/>
      <w:bookmarkStart w:id="332" w:name="_Ref113958813"/>
      <w:bookmarkStart w:id="333" w:name="_Ref113958825"/>
      <w:bookmarkStart w:id="334" w:name="_Ref113958826"/>
      <w:bookmarkStart w:id="335" w:name="_Ref151371133"/>
      <w:bookmarkStart w:id="336" w:name="_Ref151371141"/>
      <w:bookmarkStart w:id="337" w:name="_Toc202354698"/>
      <w:r w:rsidRPr="007E31B4">
        <w:rPr>
          <w:rFonts w:cs="Tahoma"/>
          <w:lang w:val="el-GR"/>
        </w:rPr>
        <w:t>Κατακύρωση - σύναψη σύμβασης</w:t>
      </w:r>
      <w:bookmarkEnd w:id="330"/>
      <w:bookmarkEnd w:id="331"/>
      <w:bookmarkEnd w:id="332"/>
      <w:bookmarkEnd w:id="333"/>
      <w:bookmarkEnd w:id="334"/>
      <w:bookmarkEnd w:id="335"/>
      <w:bookmarkEnd w:id="336"/>
      <w:bookmarkEnd w:id="337"/>
      <w:r w:rsidRPr="007E31B4">
        <w:rPr>
          <w:rFonts w:cs="Tahoma"/>
          <w:lang w:val="el-GR"/>
        </w:rPr>
        <w:t xml:space="preserve"> </w:t>
      </w:r>
    </w:p>
    <w:p w14:paraId="00FD523B" w14:textId="77777777" w:rsidR="005B1D5A" w:rsidRPr="007E31B4" w:rsidRDefault="00035295" w:rsidP="005B1D5A">
      <w:pPr>
        <w:rPr>
          <w:lang w:val="el-GR" w:eastAsia="ar-SA"/>
        </w:rPr>
      </w:pPr>
      <w:r w:rsidRPr="007E31B4">
        <w:rPr>
          <w:lang w:val="el-GR" w:eastAsia="ar-SA"/>
        </w:rPr>
        <w:t xml:space="preserve">3.3.1 </w:t>
      </w:r>
      <w:r w:rsidR="005B1D5A" w:rsidRPr="007E31B4">
        <w:rPr>
          <w:lang w:val="el-GR"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11484960" w14:textId="442E88B6" w:rsidR="005B1D5A" w:rsidRPr="007E31B4" w:rsidRDefault="005B1D5A" w:rsidP="005B1D5A">
      <w:pPr>
        <w:rPr>
          <w:lang w:val="el-GR" w:eastAsia="ar-SA"/>
        </w:rPr>
      </w:pPr>
      <w:r w:rsidRPr="007E31B4">
        <w:rPr>
          <w:lang w:val="el-GR" w:eastAsia="ar-SA"/>
        </w:rPr>
        <w:t xml:space="preserve">Η </w:t>
      </w:r>
      <w:r w:rsidR="00C04981" w:rsidRPr="007E31B4">
        <w:rPr>
          <w:lang w:val="el-GR" w:eastAsia="ar-SA"/>
        </w:rPr>
        <w:t>Αναθέτουσα Αρχή</w:t>
      </w:r>
      <w:r w:rsidRPr="007E31B4">
        <w:rPr>
          <w:lang w:val="el-GR" w:eastAsia="ar-SA"/>
        </w:rPr>
        <w:t xml:space="preserve"> κοινοποιεί, μέσω της λειτουργικότητας της «Επικοινωνίας»,</w:t>
      </w:r>
      <w:r w:rsidR="00A9707D" w:rsidRPr="007E31B4">
        <w:rPr>
          <w:lang w:val="el-GR" w:eastAsia="ar-SA"/>
        </w:rPr>
        <w:t xml:space="preserve"> στο ΕΣΗΔΗΣ</w:t>
      </w:r>
      <w:r w:rsidRPr="007E31B4">
        <w:rPr>
          <w:lang w:val="el-GR" w:eastAsia="ar-SA"/>
        </w:rPr>
        <w:t xml:space="preserve">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επιπλέον</w:t>
      </w:r>
      <w:r w:rsidR="00CF2B48" w:rsidRPr="007E31B4">
        <w:rPr>
          <w:lang w:val="el-GR" w:eastAsia="ar-SA"/>
        </w:rPr>
        <w:t xml:space="preserve"> δε</w:t>
      </w:r>
      <w:r w:rsidRPr="007E31B4">
        <w:rPr>
          <w:lang w:val="el-GR" w:eastAsia="ar-SA"/>
        </w:rPr>
        <w:t xml:space="preserve">, αναρτά τα δικαιολογητικά του προσωρινού αναδόχου στα «Συνημμένα Ηλεκτρονικού Διαγωνισμού». </w:t>
      </w:r>
    </w:p>
    <w:p w14:paraId="1D33943C" w14:textId="1C0151F2" w:rsidR="005B1D5A" w:rsidRPr="007E31B4" w:rsidRDefault="005B1D5A" w:rsidP="005B1D5A">
      <w:pPr>
        <w:rPr>
          <w:lang w:val="el-GR" w:eastAsia="ar-SA"/>
        </w:rPr>
      </w:pPr>
      <w:r w:rsidRPr="007E31B4">
        <w:rPr>
          <w:lang w:val="el-GR" w:eastAsia="ar-SA"/>
        </w:rPr>
        <w:lastRenderedPageBreak/>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7E31B4">
        <w:rPr>
          <w:lang w:val="el-GR"/>
        </w:rPr>
        <w:t xml:space="preserve"> με ενέργειες της αναθέτουσας αρχής</w:t>
      </w:r>
      <w:r w:rsidRPr="007E31B4">
        <w:rPr>
          <w:lang w:val="el-GR" w:eastAsia="ar-SA"/>
        </w:rPr>
        <w:t xml:space="preserve">. Κατά της απόφασης κατακύρωσης χωρεί προδικαστική προσφυγή ενώπιον της </w:t>
      </w:r>
      <w:r w:rsidR="00602A33" w:rsidRPr="007E31B4">
        <w:rPr>
          <w:lang w:val="el-GR"/>
        </w:rPr>
        <w:t>Ε.Α.ΔΗ.ΣΥ.</w:t>
      </w:r>
      <w:r w:rsidRPr="007E31B4">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7E31B4" w:rsidRDefault="00035295" w:rsidP="005B1D5A">
      <w:pPr>
        <w:rPr>
          <w:lang w:val="el-GR" w:eastAsia="ar-SA"/>
        </w:rPr>
      </w:pPr>
      <w:r w:rsidRPr="007E31B4">
        <w:rPr>
          <w:lang w:val="el-GR" w:eastAsia="ar-SA"/>
        </w:rPr>
        <w:t xml:space="preserve">3.3.2 </w:t>
      </w:r>
      <w:r w:rsidR="005B1D5A" w:rsidRPr="007E31B4">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7E31B4"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7E31B4">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7FC7B20A" w:rsidR="005B1D5A" w:rsidRPr="007E31B4"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7E31B4">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w:t>
      </w:r>
      <w:r w:rsidR="00C95B2F" w:rsidRPr="007E31B4">
        <w:rPr>
          <w:lang w:val="el-GR" w:eastAsia="ar-SA"/>
        </w:rPr>
        <w:t xml:space="preserve"> και ακύρωσης</w:t>
      </w:r>
      <w:r w:rsidRPr="007E31B4">
        <w:rPr>
          <w:lang w:val="el-GR" w:eastAsia="ar-SA"/>
        </w:rPr>
        <w:t xml:space="preserve"> κατά της απόφασης της </w:t>
      </w:r>
      <w:r w:rsidR="00602A33" w:rsidRPr="007E31B4">
        <w:rPr>
          <w:lang w:val="el-GR"/>
        </w:rPr>
        <w:t>Ε.Α.ΔΗ.ΣΥ.</w:t>
      </w:r>
      <w:r w:rsidRPr="007E31B4">
        <w:rPr>
          <w:lang w:val="el-GR" w:eastAsia="ar-SA"/>
        </w:rPr>
        <w:t xml:space="preserve">και σε περίπτωση άσκησης αίτησης αναστολής </w:t>
      </w:r>
      <w:r w:rsidR="00C95B2F" w:rsidRPr="007E31B4">
        <w:rPr>
          <w:lang w:val="el-GR" w:eastAsia="ar-SA"/>
        </w:rPr>
        <w:t xml:space="preserve">και ακύρωσης </w:t>
      </w:r>
      <w:r w:rsidRPr="007E31B4">
        <w:rPr>
          <w:lang w:val="el-GR" w:eastAsia="ar-SA"/>
        </w:rPr>
        <w:t xml:space="preserve">κατά της απόφασης της </w:t>
      </w:r>
      <w:r w:rsidR="00602A33" w:rsidRPr="007E31B4">
        <w:rPr>
          <w:lang w:val="el-GR"/>
        </w:rPr>
        <w:t>Ε.Α.ΔΗ.ΣΥ.</w:t>
      </w:r>
      <w:r w:rsidRPr="007E31B4">
        <w:rPr>
          <w:lang w:val="el-GR" w:eastAsia="ar-SA"/>
        </w:rPr>
        <w:t>, εκδοθεί απόφαση επ</w:t>
      </w:r>
      <w:r w:rsidR="00C95B2F" w:rsidRPr="007E31B4">
        <w:rPr>
          <w:lang w:val="el-GR" w:eastAsia="ar-SA"/>
        </w:rPr>
        <w:t>’ αυτής</w:t>
      </w:r>
      <w:r w:rsidRPr="007E31B4">
        <w:rPr>
          <w:lang w:val="el-GR" w:eastAsia="ar-SA"/>
        </w:rPr>
        <w:t>, με την επιφύλαξη της χορήγησης προσωρινής διαταγής, σύμφωνα με όσα ορίζονται  στο τελευταίο εδάφιο της </w:t>
      </w:r>
      <w:hyperlink r:id="rId36" w:anchor="art372_4" w:history="1">
        <w:r w:rsidRPr="007E31B4">
          <w:rPr>
            <w:lang w:val="el-GR" w:eastAsia="ar-SA"/>
          </w:rPr>
          <w:t>παρ.</w:t>
        </w:r>
      </w:hyperlink>
      <w:bookmarkStart w:id="338" w:name="_Hlk126503099"/>
      <w:r w:rsidR="000A7747" w:rsidRPr="007E31B4">
        <w:fldChar w:fldCharType="begin"/>
      </w:r>
      <w:r w:rsidR="000A7747" w:rsidRPr="007E31B4">
        <w:rPr>
          <w:lang w:val="el-GR"/>
        </w:rPr>
        <w:instrText xml:space="preserve"> </w:instrText>
      </w:r>
      <w:r w:rsidR="000A7747" w:rsidRPr="007E31B4">
        <w:instrText>HYPERLINK</w:instrText>
      </w:r>
      <w:r w:rsidR="000A7747" w:rsidRPr="007E31B4">
        <w:rPr>
          <w:lang w:val="el-GR"/>
        </w:rPr>
        <w:instrText xml:space="preserve"> "</w:instrText>
      </w:r>
      <w:r w:rsidR="000A7747" w:rsidRPr="007E31B4">
        <w:instrText>http</w:instrText>
      </w:r>
      <w:r w:rsidR="000A7747" w:rsidRPr="007E31B4">
        <w:rPr>
          <w:lang w:val="el-GR"/>
        </w:rPr>
        <w:instrText>://</w:instrText>
      </w:r>
      <w:r w:rsidR="000A7747" w:rsidRPr="007E31B4">
        <w:instrText>www</w:instrText>
      </w:r>
      <w:r w:rsidR="000A7747" w:rsidRPr="007E31B4">
        <w:rPr>
          <w:lang w:val="el-GR"/>
        </w:rPr>
        <w:instrText>.</w:instrText>
      </w:r>
      <w:r w:rsidR="000A7747" w:rsidRPr="007E31B4">
        <w:instrText>eaadhsy</w:instrText>
      </w:r>
      <w:r w:rsidR="000A7747" w:rsidRPr="007E31B4">
        <w:rPr>
          <w:lang w:val="el-GR"/>
        </w:rPr>
        <w:instrText>.</w:instrText>
      </w:r>
      <w:r w:rsidR="000A7747" w:rsidRPr="007E31B4">
        <w:instrText>gr</w:instrText>
      </w:r>
      <w:r w:rsidR="000A7747" w:rsidRPr="007E31B4">
        <w:rPr>
          <w:lang w:val="el-GR"/>
        </w:rPr>
        <w:instrText>/</w:instrText>
      </w:r>
      <w:r w:rsidR="000A7747" w:rsidRPr="007E31B4">
        <w:instrText>n</w:instrText>
      </w:r>
      <w:r w:rsidR="000A7747" w:rsidRPr="007E31B4">
        <w:rPr>
          <w:lang w:val="el-GR"/>
        </w:rPr>
        <w:instrText>4412/</w:instrText>
      </w:r>
      <w:r w:rsidR="000A7747" w:rsidRPr="007E31B4">
        <w:instrText>n</w:instrText>
      </w:r>
      <w:r w:rsidR="000A7747" w:rsidRPr="007E31B4">
        <w:rPr>
          <w:lang w:val="el-GR"/>
        </w:rPr>
        <w:instrText>4412</w:instrText>
      </w:r>
      <w:r w:rsidR="000A7747" w:rsidRPr="007E31B4">
        <w:instrText>fulltextlinks</w:instrText>
      </w:r>
      <w:r w:rsidR="000A7747" w:rsidRPr="007E31B4">
        <w:rPr>
          <w:lang w:val="el-GR"/>
        </w:rPr>
        <w:instrText>.</w:instrText>
      </w:r>
      <w:r w:rsidR="000A7747" w:rsidRPr="007E31B4">
        <w:instrText>html</w:instrText>
      </w:r>
      <w:r w:rsidR="000A7747" w:rsidRPr="007E31B4">
        <w:rPr>
          <w:lang w:val="el-GR"/>
        </w:rPr>
        <w:instrText>" \</w:instrText>
      </w:r>
      <w:r w:rsidR="000A7747" w:rsidRPr="007E31B4">
        <w:instrText>l</w:instrText>
      </w:r>
      <w:r w:rsidR="000A7747" w:rsidRPr="007E31B4">
        <w:rPr>
          <w:lang w:val="el-GR"/>
        </w:rPr>
        <w:instrText xml:space="preserve"> "</w:instrText>
      </w:r>
      <w:r w:rsidR="000A7747" w:rsidRPr="007E31B4">
        <w:instrText>art</w:instrText>
      </w:r>
      <w:r w:rsidR="000A7747" w:rsidRPr="007E31B4">
        <w:rPr>
          <w:lang w:val="el-GR"/>
        </w:rPr>
        <w:instrText xml:space="preserve">372_4" </w:instrText>
      </w:r>
      <w:r w:rsidR="000A7747" w:rsidRPr="007E31B4">
        <w:fldChar w:fldCharType="separate"/>
      </w:r>
      <w:r w:rsidR="00E14FF7" w:rsidRPr="007E31B4">
        <w:rPr>
          <w:rStyle w:val="-"/>
        </w:rPr>
        <w:t>http</w:t>
      </w:r>
      <w:r w:rsidR="00E14FF7" w:rsidRPr="007E31B4">
        <w:rPr>
          <w:rStyle w:val="-"/>
          <w:lang w:val="el-GR"/>
        </w:rPr>
        <w:t>://</w:t>
      </w:r>
      <w:r w:rsidR="00E14FF7" w:rsidRPr="007E31B4">
        <w:rPr>
          <w:rStyle w:val="-"/>
        </w:rPr>
        <w:t>www</w:t>
      </w:r>
      <w:r w:rsidR="00E14FF7" w:rsidRPr="007E31B4">
        <w:rPr>
          <w:rStyle w:val="-"/>
          <w:lang w:val="el-GR"/>
        </w:rPr>
        <w:t>.</w:t>
      </w:r>
      <w:r w:rsidR="00E14FF7" w:rsidRPr="007E31B4">
        <w:rPr>
          <w:rStyle w:val="-"/>
        </w:rPr>
        <w:t>eaadhsy</w:t>
      </w:r>
      <w:r w:rsidR="00E14FF7" w:rsidRPr="007E31B4">
        <w:rPr>
          <w:rStyle w:val="-"/>
          <w:lang w:val="el-GR"/>
        </w:rPr>
        <w:t>.</w:t>
      </w:r>
      <w:r w:rsidR="00E14FF7" w:rsidRPr="007E31B4">
        <w:rPr>
          <w:rStyle w:val="-"/>
        </w:rPr>
        <w:t>gr</w:t>
      </w:r>
      <w:r w:rsidR="00E14FF7" w:rsidRPr="007E31B4">
        <w:rPr>
          <w:rStyle w:val="-"/>
          <w:lang w:val="el-GR"/>
        </w:rPr>
        <w:t>/</w:t>
      </w:r>
      <w:r w:rsidR="00E14FF7" w:rsidRPr="007E31B4">
        <w:rPr>
          <w:rStyle w:val="-"/>
        </w:rPr>
        <w:t>n</w:t>
      </w:r>
      <w:r w:rsidR="00E14FF7" w:rsidRPr="007E31B4">
        <w:rPr>
          <w:rStyle w:val="-"/>
          <w:lang w:val="el-GR"/>
        </w:rPr>
        <w:t>4412/</w:t>
      </w:r>
      <w:r w:rsidR="00E14FF7" w:rsidRPr="007E31B4">
        <w:rPr>
          <w:rStyle w:val="-"/>
        </w:rPr>
        <w:t>n</w:t>
      </w:r>
      <w:r w:rsidR="00E14FF7" w:rsidRPr="007E31B4">
        <w:rPr>
          <w:rStyle w:val="-"/>
          <w:lang w:val="el-GR"/>
        </w:rPr>
        <w:t>4412</w:t>
      </w:r>
      <w:r w:rsidR="00E14FF7" w:rsidRPr="007E31B4">
        <w:rPr>
          <w:rStyle w:val="-"/>
        </w:rPr>
        <w:t>fulltextlinks</w:t>
      </w:r>
      <w:r w:rsidR="00E14FF7" w:rsidRPr="007E31B4">
        <w:rPr>
          <w:rStyle w:val="-"/>
          <w:lang w:val="el-GR"/>
        </w:rPr>
        <w:t>.</w:t>
      </w:r>
      <w:r w:rsidR="00E14FF7" w:rsidRPr="007E31B4">
        <w:rPr>
          <w:rStyle w:val="-"/>
        </w:rPr>
        <w:t>html</w:t>
      </w:r>
      <w:r w:rsidR="00E14FF7" w:rsidRPr="007E31B4">
        <w:rPr>
          <w:rStyle w:val="-"/>
          <w:lang w:val="el-GR"/>
        </w:rPr>
        <w:t xml:space="preserve"> - </w:t>
      </w:r>
      <w:r w:rsidR="00E14FF7" w:rsidRPr="007E31B4">
        <w:rPr>
          <w:rStyle w:val="-"/>
        </w:rPr>
        <w:t>art</w:t>
      </w:r>
      <w:r w:rsidR="00E14FF7" w:rsidRPr="007E31B4">
        <w:rPr>
          <w:rStyle w:val="-"/>
          <w:lang w:val="el-GR"/>
        </w:rPr>
        <w:t>372_4</w:t>
      </w:r>
      <w:r w:rsidR="000A7747" w:rsidRPr="007E31B4">
        <w:fldChar w:fldCharType="end"/>
      </w:r>
      <w:bookmarkEnd w:id="338"/>
      <w:r w:rsidR="000A7747" w:rsidRPr="007E31B4">
        <w:fldChar w:fldCharType="begin"/>
      </w:r>
      <w:r w:rsidR="000A7747" w:rsidRPr="007E31B4">
        <w:rPr>
          <w:lang w:val="el-GR"/>
        </w:rPr>
        <w:instrText xml:space="preserve"> </w:instrText>
      </w:r>
      <w:r w:rsidR="000A7747" w:rsidRPr="007E31B4">
        <w:instrText>HYPERLINK</w:instrText>
      </w:r>
      <w:r w:rsidR="000A7747" w:rsidRPr="007E31B4">
        <w:rPr>
          <w:lang w:val="el-GR"/>
        </w:rPr>
        <w:instrText xml:space="preserve"> "</w:instrText>
      </w:r>
      <w:r w:rsidR="000A7747" w:rsidRPr="007E31B4">
        <w:instrText>http</w:instrText>
      </w:r>
      <w:r w:rsidR="000A7747" w:rsidRPr="007E31B4">
        <w:rPr>
          <w:lang w:val="el-GR"/>
        </w:rPr>
        <w:instrText>://</w:instrText>
      </w:r>
      <w:r w:rsidR="000A7747" w:rsidRPr="007E31B4">
        <w:instrText>www</w:instrText>
      </w:r>
      <w:r w:rsidR="000A7747" w:rsidRPr="007E31B4">
        <w:rPr>
          <w:lang w:val="el-GR"/>
        </w:rPr>
        <w:instrText>.</w:instrText>
      </w:r>
      <w:r w:rsidR="000A7747" w:rsidRPr="007E31B4">
        <w:instrText>eaadhsy</w:instrText>
      </w:r>
      <w:r w:rsidR="000A7747" w:rsidRPr="007E31B4">
        <w:rPr>
          <w:lang w:val="el-GR"/>
        </w:rPr>
        <w:instrText>.</w:instrText>
      </w:r>
      <w:r w:rsidR="000A7747" w:rsidRPr="007E31B4">
        <w:instrText>gr</w:instrText>
      </w:r>
      <w:r w:rsidR="000A7747" w:rsidRPr="007E31B4">
        <w:rPr>
          <w:lang w:val="el-GR"/>
        </w:rPr>
        <w:instrText>/</w:instrText>
      </w:r>
      <w:r w:rsidR="000A7747" w:rsidRPr="007E31B4">
        <w:instrText>n</w:instrText>
      </w:r>
      <w:r w:rsidR="000A7747" w:rsidRPr="007E31B4">
        <w:rPr>
          <w:lang w:val="el-GR"/>
        </w:rPr>
        <w:instrText>4412/</w:instrText>
      </w:r>
      <w:r w:rsidR="000A7747" w:rsidRPr="007E31B4">
        <w:instrText>n</w:instrText>
      </w:r>
      <w:r w:rsidR="000A7747" w:rsidRPr="007E31B4">
        <w:rPr>
          <w:lang w:val="el-GR"/>
        </w:rPr>
        <w:instrText>4412</w:instrText>
      </w:r>
      <w:r w:rsidR="000A7747" w:rsidRPr="007E31B4">
        <w:instrText>fulltextlinks</w:instrText>
      </w:r>
      <w:r w:rsidR="000A7747" w:rsidRPr="007E31B4">
        <w:rPr>
          <w:lang w:val="el-GR"/>
        </w:rPr>
        <w:instrText>.</w:instrText>
      </w:r>
      <w:r w:rsidR="000A7747" w:rsidRPr="007E31B4">
        <w:instrText>html</w:instrText>
      </w:r>
      <w:r w:rsidR="000A7747" w:rsidRPr="007E31B4">
        <w:rPr>
          <w:lang w:val="el-GR"/>
        </w:rPr>
        <w:instrText>" \</w:instrText>
      </w:r>
      <w:r w:rsidR="000A7747" w:rsidRPr="007E31B4">
        <w:instrText>l</w:instrText>
      </w:r>
      <w:r w:rsidR="000A7747" w:rsidRPr="007E31B4">
        <w:rPr>
          <w:lang w:val="el-GR"/>
        </w:rPr>
        <w:instrText xml:space="preserve"> "</w:instrText>
      </w:r>
      <w:r w:rsidR="000A7747" w:rsidRPr="007E31B4">
        <w:instrText>art</w:instrText>
      </w:r>
      <w:r w:rsidR="000A7747" w:rsidRPr="007E31B4">
        <w:rPr>
          <w:lang w:val="el-GR"/>
        </w:rPr>
        <w:instrText xml:space="preserve">372_4" </w:instrText>
      </w:r>
      <w:r w:rsidR="000A7747" w:rsidRPr="007E31B4">
        <w:fldChar w:fldCharType="separate"/>
      </w:r>
      <w:r w:rsidRPr="007E31B4">
        <w:rPr>
          <w:lang w:val="el-GR" w:eastAsia="ar-SA"/>
        </w:rPr>
        <w:t xml:space="preserve"> 4 του άρθρου 372</w:t>
      </w:r>
      <w:r w:rsidR="000A7747" w:rsidRPr="007E31B4">
        <w:rPr>
          <w:lang w:val="el-GR" w:eastAsia="ar-SA"/>
        </w:rPr>
        <w:fldChar w:fldCharType="end"/>
      </w:r>
      <w:r w:rsidRPr="007E31B4">
        <w:rPr>
          <w:lang w:val="el-GR" w:eastAsia="ar-SA"/>
        </w:rPr>
        <w:t xml:space="preserve"> του ν. 4412/2016,</w:t>
      </w:r>
    </w:p>
    <w:p w14:paraId="07C81450" w14:textId="77777777" w:rsidR="005B1D5A" w:rsidRPr="007E31B4"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7E31B4">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21BFF969" w14:textId="480D76A6" w:rsidR="005B1D5A" w:rsidRPr="007E31B4"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7E31B4">
        <w:rPr>
          <w:lang w:val="el-GR" w:eastAsia="ar-SA"/>
        </w:rPr>
        <w:t xml:space="preserve">δ) </w:t>
      </w:r>
      <w:r w:rsidR="00C95B2F" w:rsidRPr="007E31B4">
        <w:rPr>
          <w:lang w:val="el-GR" w:eastAsia="ar-SA"/>
        </w:rPr>
        <w:t>(</w:t>
      </w:r>
      <w:r w:rsidR="00C95B2F" w:rsidRPr="007E31B4">
        <w:rPr>
          <w:i/>
          <w:lang w:val="el-GR" w:eastAsia="ar-SA"/>
        </w:rPr>
        <w:t>μόνο στην περίπτωση του προσυμβατικού ελέγχου ή της άσκησης προδικαστικής προσφυγής κατά της απόφασης κατακύρωσης)</w:t>
      </w:r>
      <w:r w:rsidR="00C95B2F" w:rsidRPr="007E31B4">
        <w:rPr>
          <w:lang w:val="el-GR" w:eastAsia="ar-SA"/>
        </w:rPr>
        <w:t xml:space="preserve"> </w:t>
      </w:r>
      <w:r w:rsidRPr="007E31B4">
        <w:rPr>
          <w:lang w:val="el-GR" w:eastAsia="ar-SA"/>
        </w:rPr>
        <w:t>ο  προσωρινός ανάδοχος</w:t>
      </w:r>
      <w:r w:rsidR="00C95B2F" w:rsidRPr="007E31B4">
        <w:rPr>
          <w:lang w:val="el-GR" w:eastAsia="ar-SA"/>
        </w:rPr>
        <w:t xml:space="preserve"> και έχει υποβάλει </w:t>
      </w:r>
      <w:r w:rsidRPr="007E31B4">
        <w:rPr>
          <w:lang w:val="el-GR" w:eastAsia="ar-SA"/>
        </w:rPr>
        <w:t>έπειτα από σχετική πρόσκληση, υπεύθυνη δήλωση, που υπογράφεται σύμφωνα με όσα ορίζονται στο </w:t>
      </w:r>
      <w:hyperlink r:id="rId37" w:history="1">
        <w:r w:rsidRPr="007E31B4">
          <w:rPr>
            <w:lang w:val="el-GR" w:eastAsia="ar-SA"/>
          </w:rPr>
          <w:t>άρθρο 79Α</w:t>
        </w:r>
      </w:hyperlink>
      <w:r w:rsidRPr="007E31B4">
        <w:rPr>
          <w:lang w:val="el-GR" w:eastAsia="ar-SA"/>
        </w:rPr>
        <w:t xml:space="preserve"> του ν. 4412/2016</w:t>
      </w:r>
      <w:r w:rsidR="009354F1" w:rsidRPr="007E31B4">
        <w:rPr>
          <w:lang w:val="el-GR" w:eastAsia="ar-SA"/>
        </w:rPr>
        <w:t xml:space="preserve"> </w:t>
      </w:r>
      <w:bookmarkStart w:id="339" w:name="_Hlk126503163"/>
      <w:r w:rsidR="009354F1" w:rsidRPr="007E31B4">
        <w:rPr>
          <w:lang w:val="el-GR" w:eastAsia="ar-SA"/>
        </w:rPr>
        <w:t>περί υπογραφής Ευρωπαϊκού Ενιαίου Εγγράφου Σύμβασης</w:t>
      </w:r>
      <w:bookmarkEnd w:id="339"/>
      <w:r w:rsidRPr="007E31B4">
        <w:rPr>
          <w:lang w:val="el-GR" w:eastAsia="ar-SA"/>
        </w:rPr>
        <w:t>, στην οποία δηλώνεται ότι, δεν έχουν επέλθει στο πρόσωπό του οψιγενείς μεταβολές κατά την έννοια του </w:t>
      </w:r>
      <w:hyperlink r:id="rId38" w:anchor="art104" w:history="1">
        <w:r w:rsidRPr="007E31B4">
          <w:rPr>
            <w:lang w:val="el-GR" w:eastAsia="ar-SA"/>
          </w:rPr>
          <w:t>άρθρου 104</w:t>
        </w:r>
      </w:hyperlink>
      <w:r w:rsidRPr="007E31B4">
        <w:rPr>
          <w:lang w:val="el-GR" w:eastAsia="ar-SA"/>
        </w:rPr>
        <w:t xml:space="preserve"> του ν. 4412/2016 . Η υπεύθυνη δήλωση ελέγχεται από την </w:t>
      </w:r>
      <w:r w:rsidR="00C04981" w:rsidRPr="007E31B4">
        <w:rPr>
          <w:lang w:val="el-GR" w:eastAsia="ar-SA"/>
        </w:rPr>
        <w:t>Αναθέτουσα Αρχή</w:t>
      </w:r>
      <w:r w:rsidRPr="007E31B4">
        <w:rPr>
          <w:lang w:val="el-GR" w:eastAsia="ar-SA"/>
        </w:rPr>
        <w:t xml:space="preserve"> και μνημονεύεται στο συμφωνητικό. </w:t>
      </w:r>
      <w:bookmarkStart w:id="340" w:name="_Hlk164948030"/>
      <w:r w:rsidRPr="007E31B4">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bookmarkEnd w:id="340"/>
      <w:r w:rsidRPr="007E31B4">
        <w:rPr>
          <w:lang w:val="el-GR" w:eastAsia="ar-SA"/>
        </w:rPr>
        <w:t>.</w:t>
      </w:r>
    </w:p>
    <w:p w14:paraId="5CCFFB66" w14:textId="77777777" w:rsidR="005B1D5A" w:rsidRPr="007E31B4"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20B616B9" w:rsidR="005B1D5A" w:rsidRPr="007E31B4" w:rsidRDefault="005B1D5A" w:rsidP="005B1D5A">
      <w:pPr>
        <w:rPr>
          <w:lang w:val="el-GR" w:eastAsia="ar-SA"/>
        </w:rPr>
      </w:pPr>
      <w:r w:rsidRPr="007E31B4">
        <w:rPr>
          <w:lang w:val="el-GR" w:eastAsia="ar-SA"/>
        </w:rPr>
        <w:t xml:space="preserve">Μετά την οριστικοποίηση της απόφασης κατακύρωσης η </w:t>
      </w:r>
      <w:r w:rsidR="00C04981" w:rsidRPr="007E31B4">
        <w:rPr>
          <w:lang w:val="el-GR" w:eastAsia="ar-SA"/>
        </w:rPr>
        <w:t>Αναθέτουσα Αρχή</w:t>
      </w:r>
      <w:r w:rsidRPr="007E31B4">
        <w:rPr>
          <w:lang w:val="el-GR" w:eastAsia="ar-SA"/>
        </w:rPr>
        <w:t xml:space="preserve"> προσκαλεί τον ανάδοχο, μέσω της λειτουργικότητας της «Επικοινωνίας», να προσέλθει για υπογραφή του συμφωνητικού,</w:t>
      </w:r>
      <w:r w:rsidRPr="007E31B4">
        <w:rPr>
          <w:rFonts w:ascii="Arial" w:hAnsi="Arial" w:cs="Arial"/>
          <w:lang w:val="el-GR" w:eastAsia="ar-SA"/>
        </w:rPr>
        <w:t xml:space="preserve"> </w:t>
      </w:r>
      <w:r w:rsidRPr="007E31B4">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4920BABA" w14:textId="77777777" w:rsidR="008338F0" w:rsidRPr="007E31B4" w:rsidRDefault="003355E7" w:rsidP="003A109E">
      <w:pPr>
        <w:pStyle w:val="2"/>
        <w:rPr>
          <w:rFonts w:cs="Tahoma"/>
          <w:lang w:val="el-GR"/>
        </w:rPr>
      </w:pPr>
      <w:bookmarkStart w:id="341" w:name="_Toc74566916"/>
      <w:bookmarkStart w:id="342" w:name="_Toc74566917"/>
      <w:bookmarkStart w:id="343" w:name="_Toc74566918"/>
      <w:bookmarkStart w:id="344" w:name="_Toc74566919"/>
      <w:bookmarkStart w:id="345" w:name="_Toc74566920"/>
      <w:bookmarkStart w:id="346" w:name="_Toc74566921"/>
      <w:bookmarkStart w:id="347" w:name="_Toc74566922"/>
      <w:bookmarkStart w:id="348" w:name="_Toc74566923"/>
      <w:bookmarkStart w:id="349" w:name="_Toc74566924"/>
      <w:bookmarkStart w:id="350" w:name="_Toc74566925"/>
      <w:bookmarkStart w:id="351" w:name="_Toc74566926"/>
      <w:bookmarkStart w:id="352" w:name="_Προδικαστικές_Προσφυγές_-"/>
      <w:bookmarkStart w:id="353" w:name="_Toc97194316"/>
      <w:bookmarkStart w:id="354" w:name="_Toc97194448"/>
      <w:bookmarkStart w:id="355" w:name="_Ref151371302"/>
      <w:bookmarkStart w:id="356" w:name="_Ref151371311"/>
      <w:bookmarkStart w:id="357" w:name="_Toc202354699"/>
      <w:bookmarkStart w:id="358" w:name="_Ref496542648"/>
      <w:bookmarkStart w:id="359" w:name="_Ref496542669"/>
      <w:bookmarkEnd w:id="341"/>
      <w:bookmarkEnd w:id="342"/>
      <w:bookmarkEnd w:id="343"/>
      <w:bookmarkEnd w:id="344"/>
      <w:bookmarkEnd w:id="345"/>
      <w:bookmarkEnd w:id="346"/>
      <w:bookmarkEnd w:id="347"/>
      <w:bookmarkEnd w:id="348"/>
      <w:bookmarkEnd w:id="349"/>
      <w:bookmarkEnd w:id="350"/>
      <w:bookmarkEnd w:id="351"/>
      <w:bookmarkEnd w:id="352"/>
      <w:r w:rsidRPr="007E31B4">
        <w:rPr>
          <w:rFonts w:cs="Tahoma"/>
          <w:lang w:val="el-GR"/>
        </w:rPr>
        <w:t xml:space="preserve">Προδικαστικές Προσφυγές - </w:t>
      </w:r>
      <w:r w:rsidR="005B1D5A" w:rsidRPr="007E31B4">
        <w:rPr>
          <w:rFonts w:cs="Tahoma"/>
          <w:lang w:val="el-GR"/>
        </w:rPr>
        <w:t>Προσωρινή και Οριστική Δικαστική Προστασία</w:t>
      </w:r>
      <w:bookmarkEnd w:id="353"/>
      <w:bookmarkEnd w:id="354"/>
      <w:bookmarkEnd w:id="355"/>
      <w:bookmarkEnd w:id="356"/>
      <w:bookmarkEnd w:id="357"/>
      <w:r w:rsidR="005B1D5A" w:rsidRPr="007E31B4" w:rsidDel="005B1D5A">
        <w:rPr>
          <w:rFonts w:cs="Tahoma"/>
          <w:lang w:val="el-GR"/>
        </w:rPr>
        <w:t xml:space="preserve"> </w:t>
      </w:r>
      <w:bookmarkEnd w:id="358"/>
      <w:bookmarkEnd w:id="359"/>
      <w:r w:rsidRPr="007E31B4">
        <w:rPr>
          <w:rFonts w:cs="Tahoma"/>
          <w:lang w:val="el-GR"/>
        </w:rPr>
        <w:t xml:space="preserve"> </w:t>
      </w:r>
    </w:p>
    <w:p w14:paraId="07A85813" w14:textId="152700EC" w:rsidR="005B1D5A" w:rsidRPr="007E31B4" w:rsidRDefault="005B1D5A" w:rsidP="005B1D5A">
      <w:pPr>
        <w:rPr>
          <w:color w:val="000000"/>
          <w:lang w:val="el-GR"/>
        </w:rPr>
      </w:pPr>
      <w:r w:rsidRPr="007E31B4">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7E31B4">
        <w:rPr>
          <w:lang w:val="el-GR"/>
        </w:rPr>
        <w:t>Ενιαία Αρχή Δημοσίων Συμβάσεων (</w:t>
      </w:r>
      <w:r w:rsidR="00602A33" w:rsidRPr="007E31B4">
        <w:rPr>
          <w:lang w:val="el-GR"/>
        </w:rPr>
        <w:t>Ε.Α.ΔΗ.ΣΥ.</w:t>
      </w:r>
      <w:r w:rsidR="00D246C2" w:rsidRPr="007E31B4">
        <w:rPr>
          <w:lang w:val="el-GR"/>
        </w:rPr>
        <w:t xml:space="preserve">) </w:t>
      </w:r>
      <w:r w:rsidRPr="007E31B4">
        <w:rPr>
          <w:color w:val="000000"/>
          <w:lang w:val="el-GR"/>
        </w:rPr>
        <w:t xml:space="preserve">, σύμφωνα με τα ειδικότερα οριζόμενα στα άρθρα </w:t>
      </w:r>
      <w:r w:rsidR="00637308" w:rsidRPr="007E31B4">
        <w:rPr>
          <w:color w:val="000000"/>
          <w:lang w:val="el-GR"/>
        </w:rPr>
        <w:t xml:space="preserve">346 </w:t>
      </w:r>
      <w:r w:rsidRPr="007E31B4">
        <w:rPr>
          <w:color w:val="000000"/>
          <w:lang w:val="el-GR"/>
        </w:rPr>
        <w:t xml:space="preserve">επ. </w:t>
      </w:r>
      <w:r w:rsidR="00637308" w:rsidRPr="007E31B4">
        <w:rPr>
          <w:color w:val="000000"/>
          <w:lang w:val="el-GR"/>
        </w:rPr>
        <w:t xml:space="preserve">του </w:t>
      </w:r>
      <w:r w:rsidRPr="007E31B4">
        <w:rPr>
          <w:color w:val="000000"/>
          <w:lang w:val="el-GR"/>
        </w:rPr>
        <w:t xml:space="preserve">ν. 4412/2016 και 1 επ. </w:t>
      </w:r>
      <w:r w:rsidR="00637308" w:rsidRPr="007E31B4">
        <w:rPr>
          <w:color w:val="000000"/>
          <w:lang w:val="el-GR"/>
        </w:rPr>
        <w:t xml:space="preserve">του </w:t>
      </w:r>
      <w:r w:rsidRPr="007E31B4">
        <w:rPr>
          <w:color w:val="000000"/>
          <w:lang w:val="el-GR"/>
        </w:rPr>
        <w:t>π.δ</w:t>
      </w:r>
      <w:r w:rsidR="00637308" w:rsidRPr="007E31B4">
        <w:rPr>
          <w:color w:val="000000"/>
          <w:lang w:val="el-GR"/>
        </w:rPr>
        <w:t>/τος</w:t>
      </w:r>
      <w:r w:rsidRPr="007E31B4">
        <w:rPr>
          <w:color w:val="000000"/>
          <w:lang w:val="el-GR"/>
        </w:rPr>
        <w:t xml:space="preserve">. 39/2017, </w:t>
      </w:r>
      <w:r w:rsidR="00637308" w:rsidRPr="007E31B4">
        <w:rPr>
          <w:color w:val="000000"/>
          <w:lang w:val="el-GR"/>
        </w:rPr>
        <w:t>ασκώντας</w:t>
      </w:r>
      <w:r w:rsidRPr="007E31B4">
        <w:rPr>
          <w:color w:val="000000"/>
          <w:lang w:val="el-GR"/>
        </w:rPr>
        <w:t xml:space="preserve">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145B13B0" w:rsidR="005B1D5A" w:rsidRPr="007E31B4" w:rsidRDefault="005B1D5A" w:rsidP="005B1D5A">
      <w:pPr>
        <w:rPr>
          <w:color w:val="000000"/>
          <w:lang w:val="el-GR"/>
        </w:rPr>
      </w:pPr>
      <w:r w:rsidRPr="007E31B4">
        <w:rPr>
          <w:color w:val="000000"/>
          <w:lang w:val="el-GR"/>
        </w:rPr>
        <w:t>Σε περίπτωση προσ</w:t>
      </w:r>
      <w:r w:rsidR="00C0278B" w:rsidRPr="007E31B4">
        <w:rPr>
          <w:color w:val="000000"/>
          <w:lang w:val="el-GR"/>
        </w:rPr>
        <w:t>βολ</w:t>
      </w:r>
      <w:r w:rsidRPr="007E31B4">
        <w:rPr>
          <w:color w:val="000000"/>
          <w:lang w:val="el-GR"/>
        </w:rPr>
        <w:t>ής κατά πράξης της αναθέτουσας αρχής, η προθεσμία για την άσκηση της προδικαστικής προσφυγής είναι:</w:t>
      </w:r>
    </w:p>
    <w:p w14:paraId="35772ED7" w14:textId="050EF206" w:rsidR="005B1D5A" w:rsidRPr="007E31B4" w:rsidRDefault="005B1D5A" w:rsidP="005B1D5A">
      <w:pPr>
        <w:rPr>
          <w:color w:val="000000"/>
          <w:lang w:val="el-GR"/>
        </w:rPr>
      </w:pPr>
      <w:r w:rsidRPr="007E31B4">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84CAEEB" w14:textId="77777777" w:rsidR="005B1D5A" w:rsidRPr="007E31B4" w:rsidRDefault="005B1D5A" w:rsidP="005B1D5A">
      <w:pPr>
        <w:rPr>
          <w:color w:val="000000"/>
          <w:lang w:val="el-GR"/>
        </w:rPr>
      </w:pPr>
      <w:r w:rsidRPr="007E31B4">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7E31B4" w:rsidRDefault="005B1D5A" w:rsidP="00ED783C">
      <w:pPr>
        <w:rPr>
          <w:color w:val="000000"/>
          <w:lang w:val="el-GR"/>
        </w:rPr>
      </w:pPr>
      <w:r w:rsidRPr="007E31B4">
        <w:rPr>
          <w:color w:val="000000"/>
          <w:lang w:val="el-GR"/>
        </w:rPr>
        <w:lastRenderedPageBreak/>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7E31B4">
        <w:rPr>
          <w:color w:val="000000"/>
          <w:lang w:val="el-GR"/>
        </w:rPr>
        <w:t>.</w:t>
      </w:r>
    </w:p>
    <w:p w14:paraId="416B0C67" w14:textId="5164D05F" w:rsidR="005B1D5A" w:rsidRPr="007E31B4" w:rsidRDefault="00E536F5" w:rsidP="005B1D5A">
      <w:pPr>
        <w:rPr>
          <w:color w:val="000000"/>
          <w:lang w:val="el-GR"/>
        </w:rPr>
      </w:pPr>
      <w:r w:rsidRPr="007E31B4" w:rsidDel="00E536F5">
        <w:rPr>
          <w:color w:val="000000"/>
          <w:lang w:val="el-GR"/>
        </w:rPr>
        <w:t xml:space="preserve"> </w:t>
      </w:r>
      <w:r w:rsidR="005B1D5A" w:rsidRPr="007E31B4">
        <w:rPr>
          <w:color w:val="000000"/>
          <w:lang w:val="el-GR"/>
        </w:rPr>
        <w:t xml:space="preserve">Σε περίπτωση παράλειψης που αποδίδεται στην </w:t>
      </w:r>
      <w:r w:rsidR="00C04981" w:rsidRPr="007E31B4">
        <w:rPr>
          <w:color w:val="000000"/>
          <w:lang w:val="el-GR"/>
        </w:rPr>
        <w:t>Αναθέτουσα Αρχή</w:t>
      </w:r>
      <w:r w:rsidR="005B1D5A" w:rsidRPr="007E31B4">
        <w:rPr>
          <w:color w:val="000000"/>
          <w:lang w:val="el-GR"/>
        </w:rPr>
        <w:t>,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sidRPr="007E31B4">
        <w:rPr>
          <w:rStyle w:val="ab"/>
          <w:color w:val="000000"/>
          <w:lang w:val="el-GR"/>
        </w:rPr>
        <w:footnoteReference w:id="36"/>
      </w:r>
      <w:r w:rsidR="005B1D5A" w:rsidRPr="007E31B4">
        <w:rPr>
          <w:color w:val="000000"/>
          <w:lang w:val="el-GR"/>
        </w:rPr>
        <w:t xml:space="preserve"> .</w:t>
      </w:r>
    </w:p>
    <w:p w14:paraId="42C78FAE" w14:textId="0F15D8F7" w:rsidR="005B1D5A" w:rsidRPr="007E31B4" w:rsidRDefault="005B1D5A" w:rsidP="005B1D5A">
      <w:pPr>
        <w:rPr>
          <w:color w:val="000000"/>
          <w:lang w:val="el-GR"/>
        </w:rPr>
      </w:pPr>
      <w:r w:rsidRPr="007E31B4">
        <w:rPr>
          <w:color w:val="000000"/>
          <w:lang w:val="el-GR"/>
        </w:rPr>
        <w:t xml:space="preserve">Οι προθεσμίες </w:t>
      </w:r>
      <w:r w:rsidR="0071518E" w:rsidRPr="007E31B4">
        <w:rPr>
          <w:color w:val="000000"/>
          <w:lang w:val="el-GR"/>
        </w:rPr>
        <w:t>άσκησης</w:t>
      </w:r>
      <w:r w:rsidRPr="007E31B4">
        <w:rPr>
          <w:color w:val="000000"/>
          <w:lang w:val="el-GR"/>
        </w:rPr>
        <w:t xml:space="preserve">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w:t>
      </w:r>
      <w:r w:rsidR="0071518E" w:rsidRPr="007E31B4">
        <w:rPr>
          <w:color w:val="000000"/>
          <w:lang w:val="el-GR"/>
        </w:rPr>
        <w:t>ό</w:t>
      </w:r>
      <w:r w:rsidRPr="007E31B4">
        <w:rPr>
          <w:color w:val="000000"/>
          <w:lang w:val="el-GR"/>
        </w:rPr>
        <w:t>μ</w:t>
      </w:r>
      <w:r w:rsidR="0071518E" w:rsidRPr="007E31B4">
        <w:rPr>
          <w:color w:val="000000"/>
          <w:lang w:val="el-GR"/>
        </w:rPr>
        <w:t>ε</w:t>
      </w:r>
      <w:r w:rsidRPr="007E31B4">
        <w:rPr>
          <w:color w:val="000000"/>
          <w:lang w:val="el-GR"/>
        </w:rPr>
        <w:t>νη εργάσιμη ημέρα και ώρα 23:59:59</w:t>
      </w:r>
      <w:r w:rsidRPr="007E31B4">
        <w:rPr>
          <w:rStyle w:val="ab"/>
          <w:color w:val="000000"/>
          <w:lang w:val="el-GR"/>
        </w:rPr>
        <w:footnoteReference w:id="37"/>
      </w:r>
      <w:r w:rsidRPr="007E31B4">
        <w:rPr>
          <w:color w:val="000000"/>
          <w:lang w:val="el-GR"/>
        </w:rPr>
        <w:t>.</w:t>
      </w:r>
    </w:p>
    <w:p w14:paraId="7CDFCBE4" w14:textId="77777777" w:rsidR="005B1D5A" w:rsidRPr="007E31B4" w:rsidRDefault="005B1D5A" w:rsidP="005B1D5A">
      <w:pPr>
        <w:rPr>
          <w:color w:val="000000"/>
          <w:lang w:val="el-GR"/>
        </w:rPr>
      </w:pPr>
      <w:r w:rsidRPr="007E31B4">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7E31B4">
        <w:rPr>
          <w:lang w:val="el-GR"/>
        </w:rPr>
        <w:t xml:space="preserve"> </w:t>
      </w:r>
      <w:r w:rsidRPr="007E31B4">
        <w:rPr>
          <w:color w:val="000000"/>
          <w:lang w:val="el-GR"/>
        </w:rPr>
        <w:t>σύμφωνα με το άρθρο 18 της Κ.Υ.Α. Προμήθειες και Υπηρεσίες.</w:t>
      </w:r>
    </w:p>
    <w:p w14:paraId="309DE72F" w14:textId="7DB34A76" w:rsidR="005B1D5A" w:rsidRPr="007E31B4" w:rsidRDefault="005B1D5A" w:rsidP="005B1D5A">
      <w:pPr>
        <w:rPr>
          <w:color w:val="000000"/>
          <w:lang w:val="el-GR"/>
        </w:rPr>
      </w:pPr>
      <w:r w:rsidRPr="007E31B4">
        <w:rPr>
          <w:color w:val="000000"/>
          <w:lang w:val="el-GR"/>
        </w:rPr>
        <w:t xml:space="preserve">Για το παραδεκτό της άσκησης της προδικαστικής προσφυγής κατατίθεται από τον προσφεύγοντα </w:t>
      </w:r>
      <w:r w:rsidR="00637308" w:rsidRPr="007E31B4">
        <w:rPr>
          <w:color w:val="000000"/>
          <w:lang w:val="el-GR"/>
        </w:rPr>
        <w:t xml:space="preserve">παράβολο </w:t>
      </w:r>
      <w:r w:rsidRPr="007E31B4">
        <w:rPr>
          <w:color w:val="000000"/>
          <w:lang w:val="el-GR"/>
        </w:rPr>
        <w:t xml:space="preserve">υπέρ του Ελληνικού Δημοσίου, σύμφωνα με όσα ορίζονται στο άρθρο 363 </w:t>
      </w:r>
      <w:r w:rsidR="00F405DC" w:rsidRPr="007E31B4">
        <w:rPr>
          <w:color w:val="000000"/>
          <w:lang w:val="el-GR"/>
        </w:rPr>
        <w:t>του ν</w:t>
      </w:r>
      <w:r w:rsidRPr="007E31B4">
        <w:rPr>
          <w:color w:val="000000"/>
          <w:lang w:val="el-GR"/>
        </w:rPr>
        <w:t>. 4412/2016</w:t>
      </w:r>
      <w:r w:rsidR="000A7747" w:rsidRPr="007E31B4">
        <w:rPr>
          <w:color w:val="000000"/>
          <w:lang w:val="el-GR"/>
        </w:rPr>
        <w:t xml:space="preserve"> </w:t>
      </w:r>
      <w:bookmarkStart w:id="360" w:name="_Hlk126503539"/>
      <w:r w:rsidR="000A7747" w:rsidRPr="007E31B4">
        <w:rPr>
          <w:color w:val="000000"/>
          <w:lang w:val="el-GR"/>
        </w:rPr>
        <w:t>όπως τροποποιήθηκε με το άρθρο 135 Ν. 4782/2021</w:t>
      </w:r>
      <w:r w:rsidRPr="007E31B4">
        <w:rPr>
          <w:color w:val="000000"/>
          <w:lang w:val="el-GR"/>
        </w:rPr>
        <w:t xml:space="preserve"> </w:t>
      </w:r>
      <w:bookmarkEnd w:id="360"/>
      <w:r w:rsidRPr="007E31B4">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w:t>
      </w:r>
      <w:r w:rsidR="00C04981" w:rsidRPr="007E31B4">
        <w:rPr>
          <w:color w:val="000000"/>
          <w:lang w:val="el-GR"/>
        </w:rPr>
        <w:t>Αναθέτουσα Αρχή</w:t>
      </w:r>
      <w:r w:rsidRPr="007E31B4">
        <w:rPr>
          <w:color w:val="000000"/>
          <w:lang w:val="el-GR"/>
        </w:rPr>
        <w:t xml:space="preserve"> ανακαλεί την προσβαλλόμενη πράξη ή προβαίνει στην οφειλόμενη ενέργεια πριν από την έκδοση της απόφασης της </w:t>
      </w:r>
      <w:r w:rsidR="00D246C2" w:rsidRPr="007E31B4">
        <w:rPr>
          <w:lang w:val="el-GR"/>
        </w:rPr>
        <w:t>Ε.Α.ΔΗ.ΣΥ.</w:t>
      </w:r>
      <w:r w:rsidR="00ED4715" w:rsidRPr="007E31B4">
        <w:rPr>
          <w:lang w:val="el-GR"/>
        </w:rPr>
        <w:t xml:space="preserve"> </w:t>
      </w:r>
      <w:r w:rsidRPr="007E31B4">
        <w:rPr>
          <w:color w:val="000000"/>
          <w:lang w:val="el-GR"/>
        </w:rPr>
        <w:t>επί της προσφυγής, γ) σε περίπτωση παραίτησης του προσφεύγοντ</w:t>
      </w:r>
      <w:r w:rsidR="00320732" w:rsidRPr="007E31B4">
        <w:rPr>
          <w:color w:val="000000"/>
          <w:lang w:val="el-GR"/>
        </w:rPr>
        <w:t>ος</w:t>
      </w:r>
      <w:r w:rsidRPr="007E31B4">
        <w:rPr>
          <w:color w:val="000000"/>
          <w:lang w:val="el-GR"/>
        </w:rPr>
        <w:t xml:space="preserve"> από την προσφυγή του έως και δέκα (10) ημέρες από την κατάθεση της προσφυγής. </w:t>
      </w:r>
    </w:p>
    <w:p w14:paraId="34BACB92" w14:textId="793FFDE6" w:rsidR="005B1D5A" w:rsidRPr="007E31B4" w:rsidRDefault="005B1D5A" w:rsidP="005B1D5A">
      <w:pPr>
        <w:rPr>
          <w:color w:val="000000"/>
          <w:lang w:val="el-GR"/>
        </w:rPr>
      </w:pPr>
      <w:r w:rsidRPr="007E31B4">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7E31B4">
        <w:rPr>
          <w:lang w:val="el-GR"/>
        </w:rPr>
        <w:t xml:space="preserve">Ε.Α.ΔΗ.ΣΥ. </w:t>
      </w:r>
      <w:r w:rsidRPr="007E31B4">
        <w:rPr>
          <w:color w:val="000000"/>
          <w:lang w:val="el-GR"/>
        </w:rPr>
        <w:t>μετά από άσκηση προδικαστικής προσφυγής, σύμφωνα με τ</w:t>
      </w:r>
      <w:r w:rsidR="00320732" w:rsidRPr="007E31B4">
        <w:rPr>
          <w:color w:val="000000"/>
          <w:lang w:val="el-GR"/>
        </w:rPr>
        <w:t>α</w:t>
      </w:r>
      <w:r w:rsidRPr="007E31B4">
        <w:rPr>
          <w:color w:val="000000"/>
          <w:lang w:val="el-GR"/>
        </w:rPr>
        <w:t xml:space="preserve"> άρθρ</w:t>
      </w:r>
      <w:r w:rsidR="00320732" w:rsidRPr="007E31B4">
        <w:rPr>
          <w:color w:val="000000"/>
          <w:lang w:val="el-GR"/>
        </w:rPr>
        <w:t>α</w:t>
      </w:r>
      <w:r w:rsidRPr="007E31B4">
        <w:rPr>
          <w:color w:val="000000"/>
          <w:lang w:val="el-GR"/>
        </w:rPr>
        <w:t xml:space="preserve"> 368 του ν. 4412/2016 και 20 π.δ</w:t>
      </w:r>
      <w:r w:rsidR="00320732" w:rsidRPr="007E31B4">
        <w:rPr>
          <w:color w:val="000000"/>
          <w:lang w:val="el-GR"/>
        </w:rPr>
        <w:t>/τος</w:t>
      </w:r>
      <w:r w:rsidRPr="007E31B4">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w:t>
      </w:r>
      <w:r w:rsidR="00320732" w:rsidRPr="007E31B4">
        <w:rPr>
          <w:color w:val="000000"/>
          <w:lang w:val="el-GR"/>
        </w:rPr>
        <w:t xml:space="preserve">μέτρων </w:t>
      </w:r>
      <w:r w:rsidRPr="007E31B4">
        <w:rPr>
          <w:color w:val="000000"/>
          <w:lang w:val="el-GR"/>
        </w:rPr>
        <w:t xml:space="preserve">προσωρινής προστασίας σύμφωνα με το άρθρο 366 παρ. 1-2 </w:t>
      </w:r>
      <w:r w:rsidR="00320732" w:rsidRPr="007E31B4">
        <w:rPr>
          <w:color w:val="000000"/>
          <w:lang w:val="el-GR"/>
        </w:rPr>
        <w:t xml:space="preserve">του </w:t>
      </w:r>
      <w:r w:rsidRPr="007E31B4">
        <w:rPr>
          <w:color w:val="000000"/>
          <w:lang w:val="el-GR"/>
        </w:rPr>
        <w:t xml:space="preserve">ν. 4412/2016 και 15 παρ. 1-4 </w:t>
      </w:r>
      <w:r w:rsidR="00320732" w:rsidRPr="007E31B4">
        <w:rPr>
          <w:color w:val="000000"/>
          <w:lang w:val="el-GR"/>
        </w:rPr>
        <w:t xml:space="preserve">του </w:t>
      </w:r>
      <w:r w:rsidRPr="007E31B4">
        <w:rPr>
          <w:color w:val="000000"/>
          <w:lang w:val="el-GR"/>
        </w:rPr>
        <w:t>π.δ</w:t>
      </w:r>
      <w:r w:rsidR="00320732" w:rsidRPr="007E31B4">
        <w:rPr>
          <w:color w:val="000000"/>
          <w:lang w:val="el-GR"/>
        </w:rPr>
        <w:t>/τος</w:t>
      </w:r>
      <w:r w:rsidRPr="007E31B4">
        <w:rPr>
          <w:color w:val="000000"/>
          <w:lang w:val="el-GR"/>
        </w:rPr>
        <w:t xml:space="preserve"> 39/2017. </w:t>
      </w:r>
    </w:p>
    <w:p w14:paraId="7D205D2D" w14:textId="77777777" w:rsidR="005B1D5A" w:rsidRPr="007E31B4" w:rsidRDefault="005B1D5A" w:rsidP="005B1D5A">
      <w:pPr>
        <w:rPr>
          <w:color w:val="000000"/>
          <w:lang w:val="el-GR"/>
        </w:rPr>
      </w:pPr>
      <w:r w:rsidRPr="007E31B4">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46D8A542" w:rsidR="005B1D5A" w:rsidRPr="007E31B4" w:rsidRDefault="005B1D5A" w:rsidP="005B1D5A">
      <w:pPr>
        <w:rPr>
          <w:color w:val="000000"/>
          <w:lang w:val="el-GR"/>
        </w:rPr>
      </w:pPr>
      <w:r w:rsidRPr="007E31B4">
        <w:rPr>
          <w:color w:val="000000"/>
          <w:lang w:val="el-GR"/>
        </w:rPr>
        <w:t xml:space="preserve">Μετά την, κατά τα ως άνω, ηλεκτρονική κατάθεση της προδικαστικής προσφυγής η </w:t>
      </w:r>
      <w:r w:rsidR="00C04981" w:rsidRPr="007E31B4">
        <w:rPr>
          <w:color w:val="000000"/>
          <w:lang w:val="el-GR"/>
        </w:rPr>
        <w:t>Αναθέτουσα Αρχή</w:t>
      </w:r>
      <w:r w:rsidRPr="007E31B4">
        <w:rPr>
          <w:color w:val="000000"/>
          <w:lang w:val="el-GR"/>
        </w:rPr>
        <w:t>,</w:t>
      </w:r>
      <w:r w:rsidRPr="007E31B4">
        <w:rPr>
          <w:lang w:val="el-GR"/>
        </w:rPr>
        <w:t xml:space="preserve"> </w:t>
      </w:r>
      <w:r w:rsidRPr="007E31B4">
        <w:rPr>
          <w:color w:val="000000"/>
          <w:lang w:val="el-GR"/>
        </w:rPr>
        <w:t xml:space="preserve"> μέσω της λειτουργίας «Επικοινωνία»  : </w:t>
      </w:r>
    </w:p>
    <w:p w14:paraId="66D5EF7C" w14:textId="0586E8B2" w:rsidR="005B1D5A" w:rsidRPr="007E31B4" w:rsidRDefault="005B1D5A" w:rsidP="005B1D5A">
      <w:pPr>
        <w:rPr>
          <w:color w:val="000000"/>
          <w:lang w:val="el-GR"/>
        </w:rPr>
      </w:pPr>
      <w:r w:rsidRPr="007E31B4">
        <w:rPr>
          <w:color w:val="000000"/>
          <w:lang w:val="el-GR"/>
        </w:rPr>
        <w:t>α) Κοινοποιεί την προσφυγή το αργότερο έως την επ</w:t>
      </w:r>
      <w:r w:rsidR="00357110" w:rsidRPr="007E31B4">
        <w:rPr>
          <w:color w:val="000000"/>
          <w:lang w:val="el-GR"/>
        </w:rPr>
        <w:t>ό</w:t>
      </w:r>
      <w:r w:rsidRPr="007E31B4">
        <w:rPr>
          <w:color w:val="000000"/>
          <w:lang w:val="el-GR"/>
        </w:rPr>
        <w:t>μ</w:t>
      </w:r>
      <w:r w:rsidR="00357110" w:rsidRPr="007E31B4">
        <w:rPr>
          <w:color w:val="000000"/>
          <w:lang w:val="el-GR"/>
        </w:rPr>
        <w:t>ε</w:t>
      </w:r>
      <w:r w:rsidRPr="007E31B4">
        <w:rPr>
          <w:color w:val="000000"/>
          <w:lang w:val="el-GR"/>
        </w:rPr>
        <w:t xml:space="preserve">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sidR="00357110" w:rsidRPr="007E31B4">
        <w:rPr>
          <w:color w:val="000000"/>
          <w:lang w:val="el-GR"/>
        </w:rPr>
        <w:t xml:space="preserve">του </w:t>
      </w:r>
      <w:r w:rsidRPr="007E31B4">
        <w:rPr>
          <w:color w:val="000000"/>
          <w:lang w:val="el-GR"/>
        </w:rPr>
        <w:t>π.δ</w:t>
      </w:r>
      <w:r w:rsidR="00357110" w:rsidRPr="007E31B4">
        <w:rPr>
          <w:color w:val="000000"/>
          <w:lang w:val="el-GR"/>
        </w:rPr>
        <w:t>/τος</w:t>
      </w:r>
      <w:r w:rsidRPr="007E31B4">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7D539185" w:rsidR="005B1D5A" w:rsidRPr="007E31B4" w:rsidRDefault="005B1D5A" w:rsidP="005B1D5A">
      <w:pPr>
        <w:rPr>
          <w:color w:val="000000"/>
          <w:lang w:val="el-GR"/>
        </w:rPr>
      </w:pPr>
      <w:r w:rsidRPr="007E31B4">
        <w:rPr>
          <w:color w:val="000000"/>
          <w:lang w:val="el-GR"/>
        </w:rPr>
        <w:t xml:space="preserve">β) Διαβιβάζει στην </w:t>
      </w:r>
      <w:r w:rsidR="00ED4715" w:rsidRPr="007E31B4">
        <w:rPr>
          <w:lang w:val="el-GR"/>
        </w:rPr>
        <w:t>Ε.Α.ΔΗ.ΣΥ.</w:t>
      </w:r>
      <w:r w:rsidRPr="007E31B4">
        <w:rPr>
          <w:color w:val="000000"/>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w:t>
      </w:r>
      <w:r w:rsidR="00C04981" w:rsidRPr="007E31B4">
        <w:rPr>
          <w:color w:val="000000"/>
          <w:lang w:val="el-GR"/>
        </w:rPr>
        <w:t>Αναθέτουσα Αρχή</w:t>
      </w:r>
      <w:r w:rsidRPr="007E31B4">
        <w:rPr>
          <w:color w:val="000000"/>
          <w:lang w:val="el-GR"/>
        </w:rPr>
        <w:t xml:space="preserve">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56EB94BC" w:rsidR="005B1D5A" w:rsidRPr="007E31B4" w:rsidRDefault="005B1D5A" w:rsidP="005B1D5A">
      <w:pPr>
        <w:rPr>
          <w:color w:val="000000"/>
          <w:lang w:val="el-GR"/>
        </w:rPr>
      </w:pPr>
      <w:r w:rsidRPr="007E31B4">
        <w:rPr>
          <w:color w:val="000000"/>
          <w:lang w:val="el-GR"/>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w:t>
      </w:r>
      <w:r w:rsidR="00B81F58" w:rsidRPr="007E31B4">
        <w:rPr>
          <w:color w:val="000000"/>
          <w:lang w:val="el-GR"/>
        </w:rPr>
        <w:t>ό</w:t>
      </w:r>
      <w:r w:rsidRPr="007E31B4">
        <w:rPr>
          <w:color w:val="000000"/>
          <w:lang w:val="el-GR"/>
        </w:rPr>
        <w:t>μ</w:t>
      </w:r>
      <w:r w:rsidR="00B81F58" w:rsidRPr="007E31B4">
        <w:rPr>
          <w:color w:val="000000"/>
          <w:lang w:val="el-GR"/>
        </w:rPr>
        <w:t>ε</w:t>
      </w:r>
      <w:r w:rsidRPr="007E31B4">
        <w:rPr>
          <w:color w:val="000000"/>
          <w:lang w:val="el-GR"/>
        </w:rPr>
        <w:t>νη εργάσιμη ημέρα από την κατάθεσή τους.</w:t>
      </w:r>
    </w:p>
    <w:p w14:paraId="382A3D58" w14:textId="77777777" w:rsidR="005B1D5A" w:rsidRPr="007E31B4" w:rsidRDefault="005B1D5A" w:rsidP="005B1D5A">
      <w:pPr>
        <w:rPr>
          <w:color w:val="000000"/>
          <w:lang w:val="el-GR"/>
        </w:rPr>
      </w:pPr>
      <w:r w:rsidRPr="007E31B4">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26B5D3BB" w:rsidR="005B1D5A" w:rsidRPr="007E31B4" w:rsidRDefault="005B1D5A" w:rsidP="005B1D5A">
      <w:pPr>
        <w:rPr>
          <w:color w:val="000000"/>
          <w:lang w:val="el-GR"/>
        </w:rPr>
      </w:pPr>
      <w:r w:rsidRPr="007E31B4">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w:t>
      </w:r>
      <w:r w:rsidR="00A0624F" w:rsidRPr="007E31B4">
        <w:rPr>
          <w:color w:val="000000"/>
          <w:lang w:val="el-GR"/>
        </w:rPr>
        <w:t xml:space="preserve">του </w:t>
      </w:r>
      <w:r w:rsidRPr="007E31B4">
        <w:rPr>
          <w:color w:val="000000"/>
          <w:lang w:val="el-GR"/>
        </w:rPr>
        <w:t>ν. 4412/2016 κατά των εκτελεστών πράξεων ή παραλείψεων της αναθέτουσας αρχής .</w:t>
      </w:r>
    </w:p>
    <w:p w14:paraId="18A92939" w14:textId="653D345A" w:rsidR="00F1538B" w:rsidRPr="007E31B4" w:rsidRDefault="005B1D5A" w:rsidP="005B1D5A">
      <w:pPr>
        <w:rPr>
          <w:color w:val="000000"/>
          <w:lang w:val="el-GR"/>
        </w:rPr>
      </w:pPr>
      <w:r w:rsidRPr="007E31B4">
        <w:rPr>
          <w:color w:val="000000"/>
          <w:lang w:val="el-GR"/>
        </w:rPr>
        <w:t xml:space="preserve">Β. Όποιος έχει έννομο συμφέρον μπορεί να ζητήσει, </w:t>
      </w:r>
      <w:r w:rsidR="00F1538B" w:rsidRPr="007E31B4">
        <w:rPr>
          <w:color w:val="000000"/>
          <w:lang w:val="el-GR" w:eastAsia="ar-SA"/>
        </w:rPr>
        <w:t>με το ίδιο δικόγραφο</w:t>
      </w:r>
      <w:r w:rsidR="00F1538B" w:rsidRPr="007E31B4">
        <w:rPr>
          <w:color w:val="000000"/>
          <w:lang w:val="el-GR"/>
        </w:rPr>
        <w:t xml:space="preserve"> </w:t>
      </w:r>
      <w:r w:rsidRPr="007E31B4">
        <w:rPr>
          <w:color w:val="000000"/>
          <w:lang w:val="el-GR"/>
        </w:rPr>
        <w:t xml:space="preserve">εφαρμοζόμενων αναλογικά των διατάξεων του π.δ. 18/1989, την αναστολή εκτέλεσης της απόφασης της </w:t>
      </w:r>
      <w:bookmarkStart w:id="361" w:name="_Hlk114820631"/>
      <w:r w:rsidR="00ED4715" w:rsidRPr="007E31B4">
        <w:rPr>
          <w:lang w:val="el-GR"/>
        </w:rPr>
        <w:t>Ε.Α.ΔΗ.ΣΥ.</w:t>
      </w:r>
      <w:r w:rsidR="006B3489" w:rsidRPr="007E31B4">
        <w:rPr>
          <w:lang w:val="el-GR"/>
        </w:rPr>
        <w:t xml:space="preserve"> </w:t>
      </w:r>
      <w:bookmarkEnd w:id="361"/>
      <w:r w:rsidRPr="007E31B4">
        <w:rPr>
          <w:color w:val="000000"/>
          <w:lang w:val="el-GR"/>
        </w:rPr>
        <w:t>και την ακύρωσή της ενώπιον του αρμ</w:t>
      </w:r>
      <w:r w:rsidR="00A0624F" w:rsidRPr="007E31B4">
        <w:rPr>
          <w:color w:val="000000"/>
          <w:lang w:val="el-GR"/>
        </w:rPr>
        <w:t>ό</w:t>
      </w:r>
      <w:r w:rsidRPr="007E31B4">
        <w:rPr>
          <w:color w:val="000000"/>
          <w:lang w:val="el-GR"/>
        </w:rPr>
        <w:t>δ</w:t>
      </w:r>
      <w:r w:rsidR="00A0624F" w:rsidRPr="007E31B4">
        <w:rPr>
          <w:color w:val="000000"/>
          <w:lang w:val="el-GR"/>
        </w:rPr>
        <w:t>ι</w:t>
      </w:r>
      <w:r w:rsidRPr="007E31B4">
        <w:rPr>
          <w:color w:val="000000"/>
          <w:lang w:val="el-GR"/>
        </w:rPr>
        <w:t xml:space="preserve">ου </w:t>
      </w:r>
      <w:r w:rsidR="00A0624F" w:rsidRPr="007E31B4">
        <w:rPr>
          <w:color w:val="000000"/>
          <w:lang w:val="el-GR"/>
        </w:rPr>
        <w:t xml:space="preserve">Διοικητικού </w:t>
      </w:r>
      <w:r w:rsidR="00F1538B" w:rsidRPr="007E31B4">
        <w:rPr>
          <w:color w:val="000000"/>
          <w:lang w:val="el-GR" w:eastAsia="ar-SA"/>
        </w:rPr>
        <w:t xml:space="preserve">Δικαστηρίου </w:t>
      </w:r>
      <w:r w:rsidR="000A7747" w:rsidRPr="007E31B4">
        <w:rPr>
          <w:lang w:val="el-GR"/>
        </w:rPr>
        <w:t>της παρ. 3 του αρθ. 372 Ν.4412/2016, όπως ισχύει</w:t>
      </w:r>
      <w:r w:rsidR="00F1538B" w:rsidRPr="007E31B4">
        <w:rPr>
          <w:rStyle w:val="ab"/>
          <w:lang w:val="el-GR"/>
        </w:rPr>
        <w:footnoteReference w:id="38"/>
      </w:r>
      <w:r w:rsidR="00F1538B" w:rsidRPr="007E31B4">
        <w:rPr>
          <w:lang w:val="el-GR" w:eastAsia="ar-SA"/>
        </w:rPr>
        <w:t>.</w:t>
      </w:r>
      <w:r w:rsidR="00F1538B" w:rsidRPr="007E31B4">
        <w:rPr>
          <w:color w:val="000000"/>
          <w:lang w:val="el-GR" w:eastAsia="ar-SA"/>
        </w:rPr>
        <w:t xml:space="preserve"> Το αυτό ισχύει και σε περίπτωση σιωπηρής απόρριψης της προδικαστικής προσφυγής από την </w:t>
      </w:r>
      <w:r w:rsidR="00592F60" w:rsidRPr="007E31B4">
        <w:rPr>
          <w:lang w:val="el-GR"/>
        </w:rPr>
        <w:t>Ε.Α.ΔΗ.ΣΥ.</w:t>
      </w:r>
      <w:r w:rsidRPr="007E31B4">
        <w:rPr>
          <w:color w:val="000000"/>
          <w:lang w:val="el-GR"/>
        </w:rPr>
        <w:t xml:space="preserve"> Δικαίωμα άσκησης </w:t>
      </w:r>
      <w:r w:rsidR="00F1538B" w:rsidRPr="007E31B4">
        <w:rPr>
          <w:color w:val="000000"/>
          <w:lang w:val="el-GR" w:eastAsia="ar-SA"/>
        </w:rPr>
        <w:t>του ως άνω ένδικου βοηθήματος</w:t>
      </w:r>
      <w:r w:rsidRPr="007E31B4">
        <w:rPr>
          <w:color w:val="000000"/>
          <w:lang w:val="el-GR"/>
        </w:rPr>
        <w:t xml:space="preserve"> έχει και η </w:t>
      </w:r>
      <w:r w:rsidR="00C04981" w:rsidRPr="007E31B4">
        <w:rPr>
          <w:color w:val="000000"/>
          <w:lang w:val="el-GR"/>
        </w:rPr>
        <w:t>Αναθέτουσα Αρχή</w:t>
      </w:r>
      <w:r w:rsidRPr="007E31B4">
        <w:rPr>
          <w:color w:val="000000"/>
          <w:lang w:val="el-GR"/>
        </w:rPr>
        <w:t xml:space="preserve"> αν η </w:t>
      </w:r>
      <w:r w:rsidR="00592F60" w:rsidRPr="007E31B4">
        <w:rPr>
          <w:lang w:val="el-GR"/>
        </w:rPr>
        <w:t xml:space="preserve">Ε.Α.ΔΗ.ΣΥ. </w:t>
      </w:r>
      <w:r w:rsidRPr="007E31B4">
        <w:rPr>
          <w:color w:val="000000"/>
          <w:lang w:val="el-GR"/>
        </w:rPr>
        <w:t>κάνει δεκτή την προδικαστική προσφυγή</w:t>
      </w:r>
      <w:r w:rsidR="00F1538B" w:rsidRPr="007E31B4">
        <w:rPr>
          <w:color w:val="000000"/>
          <w:lang w:val="el-GR"/>
        </w:rPr>
        <w:t xml:space="preserve">, </w:t>
      </w:r>
      <w:r w:rsidR="00F1538B" w:rsidRPr="007E31B4">
        <w:rPr>
          <w:color w:val="000000"/>
          <w:lang w:val="el-GR" w:eastAsia="ar-SA"/>
        </w:rPr>
        <w:t>αλλά και αυτός το</w:t>
      </w:r>
      <w:r w:rsidR="00A0624F" w:rsidRPr="007E31B4">
        <w:rPr>
          <w:color w:val="000000"/>
          <w:lang w:val="el-GR" w:eastAsia="ar-SA"/>
        </w:rPr>
        <w:t>ύ</w:t>
      </w:r>
      <w:r w:rsidR="00F1538B" w:rsidRPr="007E31B4">
        <w:rPr>
          <w:color w:val="000000"/>
          <w:lang w:val="el-GR" w:eastAsia="ar-SA"/>
        </w:rPr>
        <w:t xml:space="preserve"> οποίου έχει γίνει εν μέρει δεκτή η προδικαστική προσφυγή.</w:t>
      </w:r>
      <w:r w:rsidRPr="007E31B4">
        <w:rPr>
          <w:color w:val="000000"/>
          <w:lang w:val="el-GR"/>
        </w:rPr>
        <w:t xml:space="preserve"> </w:t>
      </w:r>
    </w:p>
    <w:p w14:paraId="2C9F3684" w14:textId="6B4BB49C" w:rsidR="005B1D5A" w:rsidRPr="007E31B4" w:rsidRDefault="005B1D5A" w:rsidP="005B1D5A">
      <w:pPr>
        <w:rPr>
          <w:color w:val="000000"/>
          <w:lang w:val="el-GR"/>
        </w:rPr>
      </w:pPr>
      <w:r w:rsidRPr="007E31B4">
        <w:rPr>
          <w:color w:val="000000"/>
          <w:lang w:val="el-GR"/>
        </w:rPr>
        <w:t xml:space="preserve">Με </w:t>
      </w:r>
      <w:r w:rsidR="00072601" w:rsidRPr="007E31B4">
        <w:rPr>
          <w:color w:val="000000"/>
          <w:lang w:val="el-GR" w:eastAsia="ar-SA"/>
        </w:rPr>
        <w:t xml:space="preserve">την απόφαση της </w:t>
      </w:r>
      <w:r w:rsidR="00ED4715" w:rsidRPr="007E31B4">
        <w:rPr>
          <w:lang w:val="el-GR"/>
        </w:rPr>
        <w:t xml:space="preserve">Ε.Α.ΔΗ.ΣΥ. </w:t>
      </w:r>
      <w:r w:rsidRPr="007E31B4">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E31B4">
        <w:rPr>
          <w:color w:val="000000"/>
          <w:lang w:val="el-GR" w:eastAsia="ar-SA"/>
        </w:rPr>
        <w:t>ως άνω αίτησης στο Δικαστήριο.</w:t>
      </w:r>
      <w:r w:rsidRPr="007E31B4">
        <w:rPr>
          <w:color w:val="000000"/>
          <w:lang w:val="el-GR"/>
        </w:rPr>
        <w:t xml:space="preserve"> </w:t>
      </w:r>
    </w:p>
    <w:p w14:paraId="72FB3261" w14:textId="69A6939F" w:rsidR="00072601" w:rsidRPr="007E31B4" w:rsidRDefault="00072601" w:rsidP="005B1D5A">
      <w:pPr>
        <w:rPr>
          <w:color w:val="000000"/>
          <w:lang w:val="el-GR"/>
        </w:rPr>
      </w:pPr>
      <w:r w:rsidRPr="007E31B4">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7E31B4">
        <w:rPr>
          <w:lang w:val="el-GR"/>
        </w:rPr>
        <w:t xml:space="preserve">Ε.Α.ΔΗ.ΣΥ. </w:t>
      </w:r>
      <w:r w:rsidRPr="007E31B4">
        <w:rPr>
          <w:color w:val="000000"/>
          <w:lang w:val="el-GR" w:eastAsia="ar-SA"/>
        </w:rPr>
        <w:t xml:space="preserve">ή το περιεχόμενο των αποφάσεών της. Η </w:t>
      </w:r>
      <w:r w:rsidR="00C04981" w:rsidRPr="007E31B4">
        <w:rPr>
          <w:color w:val="000000"/>
          <w:lang w:val="el-GR" w:eastAsia="ar-SA"/>
        </w:rPr>
        <w:t>Αναθέτουσα Αρχή</w:t>
      </w:r>
      <w:r w:rsidRPr="007E31B4">
        <w:rPr>
          <w:color w:val="000000"/>
          <w:lang w:val="el-GR" w:eastAsia="ar-SA"/>
        </w:rPr>
        <w:t>,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7E31B4">
        <w:rPr>
          <w:rStyle w:val="ab"/>
          <w:color w:val="000000"/>
          <w:lang w:val="el-GR"/>
        </w:rPr>
        <w:footnoteReference w:id="39"/>
      </w:r>
      <w:r w:rsidR="005B1D5A" w:rsidRPr="007E31B4">
        <w:rPr>
          <w:color w:val="000000"/>
          <w:lang w:val="el-GR"/>
        </w:rPr>
        <w:t xml:space="preserve"> </w:t>
      </w:r>
    </w:p>
    <w:p w14:paraId="29C89792" w14:textId="4D5E1981" w:rsidR="00072601" w:rsidRPr="007E31B4" w:rsidRDefault="005B1D5A" w:rsidP="005B1D5A">
      <w:pPr>
        <w:rPr>
          <w:color w:val="000000"/>
          <w:lang w:val="el-GR"/>
        </w:rPr>
      </w:pPr>
      <w:r w:rsidRPr="007E31B4">
        <w:rPr>
          <w:color w:val="000000"/>
          <w:lang w:val="el-GR"/>
        </w:rPr>
        <w:t xml:space="preserve">Η </w:t>
      </w:r>
      <w:r w:rsidR="00072601" w:rsidRPr="007E31B4">
        <w:rPr>
          <w:color w:val="000000"/>
          <w:lang w:val="el-GR"/>
        </w:rPr>
        <w:t xml:space="preserve">ως άνω </w:t>
      </w:r>
      <w:r w:rsidRPr="007E31B4">
        <w:rPr>
          <w:color w:val="000000"/>
          <w:lang w:val="el-GR"/>
        </w:rPr>
        <w:t xml:space="preserve">αίτηση κατατίθεται στο </w:t>
      </w:r>
      <w:r w:rsidR="00072601" w:rsidRPr="007E31B4">
        <w:rPr>
          <w:color w:val="000000"/>
          <w:lang w:val="el-GR"/>
        </w:rPr>
        <w:t>αρμόδιο</w:t>
      </w:r>
      <w:r w:rsidRPr="007E31B4">
        <w:rPr>
          <w:color w:val="000000"/>
          <w:lang w:val="el-GR"/>
        </w:rPr>
        <w:t xml:space="preserve"> </w:t>
      </w:r>
      <w:r w:rsidR="00A0624F" w:rsidRPr="007E31B4">
        <w:rPr>
          <w:color w:val="000000"/>
          <w:lang w:val="el-GR"/>
        </w:rPr>
        <w:t>Δ</w:t>
      </w:r>
      <w:r w:rsidRPr="007E31B4">
        <w:rPr>
          <w:color w:val="000000"/>
          <w:lang w:val="el-GR"/>
        </w:rPr>
        <w:t xml:space="preserve">ικαστήριο μέσα σε προθεσμία δέκα (10) ημερών από κοινοποίηση ή την πλήρη γνώση της απόφασης </w:t>
      </w:r>
      <w:r w:rsidR="00072601" w:rsidRPr="007E31B4">
        <w:rPr>
          <w:color w:val="000000"/>
          <w:lang w:val="el-GR" w:eastAsia="ar-SA"/>
        </w:rPr>
        <w:t>ή από την παρέλευση της προθεσμίας για την έκδοση της απόφασης</w:t>
      </w:r>
      <w:r w:rsidR="00072601" w:rsidRPr="007E31B4">
        <w:rPr>
          <w:color w:val="000000"/>
          <w:lang w:val="el-GR"/>
        </w:rPr>
        <w:t xml:space="preserve"> </w:t>
      </w:r>
      <w:r w:rsidRPr="007E31B4">
        <w:rPr>
          <w:color w:val="000000"/>
          <w:lang w:val="el-GR"/>
        </w:rPr>
        <w:t>επί της προδικαστικής προσφυγής</w:t>
      </w:r>
      <w:r w:rsidR="00072601" w:rsidRPr="007E31B4">
        <w:rPr>
          <w:color w:val="000000"/>
          <w:lang w:val="el-GR"/>
        </w:rPr>
        <w:t xml:space="preserve">, ενώ </w:t>
      </w:r>
      <w:r w:rsidRPr="007E31B4">
        <w:rPr>
          <w:color w:val="000000"/>
          <w:lang w:val="el-GR"/>
        </w:rPr>
        <w:t xml:space="preserve"> η </w:t>
      </w:r>
      <w:r w:rsidR="00072601" w:rsidRPr="007E31B4">
        <w:rPr>
          <w:color w:val="000000"/>
          <w:lang w:val="el-GR"/>
        </w:rPr>
        <w:t>δικάσιμος για την εκδίκαση</w:t>
      </w:r>
      <w:r w:rsidRPr="007E31B4">
        <w:rPr>
          <w:color w:val="000000"/>
          <w:lang w:val="el-GR"/>
        </w:rPr>
        <w:t xml:space="preserve"> της αίτησης ακύρωσης </w:t>
      </w:r>
      <w:r w:rsidR="00072601" w:rsidRPr="007E31B4">
        <w:rPr>
          <w:color w:val="000000"/>
          <w:lang w:val="el-GR" w:eastAsia="ar-SA"/>
        </w:rPr>
        <w:t>δεν πρέπει να απέχει πέραν των εξήντα (60) ημερών από την κατάθεση του δικογράφου</w:t>
      </w:r>
      <w:r w:rsidR="00072601" w:rsidRPr="007E31B4">
        <w:rPr>
          <w:color w:val="000000"/>
          <w:lang w:val="el-GR"/>
        </w:rPr>
        <w:t>.</w:t>
      </w:r>
      <w:r w:rsidR="00072601" w:rsidRPr="007E31B4">
        <w:rPr>
          <w:rStyle w:val="ab"/>
          <w:color w:val="000000"/>
          <w:lang w:val="el-GR"/>
        </w:rPr>
        <w:footnoteReference w:id="40"/>
      </w:r>
      <w:r w:rsidRPr="007E31B4">
        <w:rPr>
          <w:color w:val="000000"/>
          <w:lang w:val="el-GR"/>
        </w:rPr>
        <w:t xml:space="preserve"> </w:t>
      </w:r>
    </w:p>
    <w:p w14:paraId="0F6B77E9" w14:textId="07DC226F" w:rsidR="00160FCE" w:rsidRPr="007E31B4" w:rsidRDefault="00072601" w:rsidP="005B1D5A">
      <w:pPr>
        <w:rPr>
          <w:color w:val="000000"/>
          <w:lang w:val="el-GR" w:eastAsia="ar-SA"/>
        </w:rPr>
      </w:pPr>
      <w:r w:rsidRPr="007E31B4">
        <w:rPr>
          <w:color w:val="000000"/>
          <w:lang w:val="el-GR"/>
        </w:rPr>
        <w:t xml:space="preserve">Αντίγραφο της </w:t>
      </w:r>
      <w:r w:rsidR="009D5082" w:rsidRPr="007E31B4">
        <w:rPr>
          <w:color w:val="000000"/>
          <w:lang w:val="el-GR" w:eastAsia="ar-SA"/>
        </w:rPr>
        <w:t xml:space="preserve">αίτησης με κλήση κοινοποιείται με τη φροντίδα του αιτούντος </w:t>
      </w:r>
      <w:r w:rsidR="00A0624F" w:rsidRPr="007E31B4">
        <w:rPr>
          <w:color w:val="000000"/>
          <w:lang w:val="el-GR" w:eastAsia="ar-SA"/>
        </w:rPr>
        <w:t>σ</w:t>
      </w:r>
      <w:r w:rsidR="009D5082" w:rsidRPr="007E31B4">
        <w:rPr>
          <w:color w:val="000000"/>
          <w:lang w:val="el-GR" w:eastAsia="ar-SA"/>
        </w:rPr>
        <w:t>την</w:t>
      </w:r>
      <w:r w:rsidR="005B1D5A" w:rsidRPr="007E31B4">
        <w:rPr>
          <w:color w:val="000000"/>
          <w:lang w:val="el-GR"/>
        </w:rPr>
        <w:t xml:space="preserve"> </w:t>
      </w:r>
      <w:r w:rsidR="00592F60" w:rsidRPr="007E31B4">
        <w:rPr>
          <w:lang w:val="el-GR"/>
        </w:rPr>
        <w:t>Ε.Α.ΔΗ.ΣΥ</w:t>
      </w:r>
      <w:r w:rsidR="009D5082" w:rsidRPr="007E31B4">
        <w:rPr>
          <w:color w:val="000000"/>
          <w:lang w:val="el-GR" w:eastAsia="ar-SA"/>
        </w:rPr>
        <w:t xml:space="preserve">., την </w:t>
      </w:r>
      <w:r w:rsidR="00C04981" w:rsidRPr="007E31B4">
        <w:rPr>
          <w:color w:val="000000"/>
          <w:lang w:val="el-GR" w:eastAsia="ar-SA"/>
        </w:rPr>
        <w:t>Αναθέτουσα Αρχή</w:t>
      </w:r>
      <w:r w:rsidR="009D5082" w:rsidRPr="007E31B4">
        <w:rPr>
          <w:color w:val="000000"/>
          <w:lang w:val="el-GR" w:eastAsia="ar-SA"/>
        </w:rPr>
        <w:t>,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7E31B4">
        <w:rPr>
          <w:color w:val="000000"/>
          <w:lang w:val="el-GR"/>
        </w:rPr>
        <w:t xml:space="preserve"> της </w:t>
      </w:r>
      <w:r w:rsidR="009D5082" w:rsidRPr="007E31B4">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7E31B4">
        <w:rPr>
          <w:color w:val="000000"/>
          <w:lang w:val="el-GR"/>
        </w:rPr>
        <w:t xml:space="preserve"> της </w:t>
      </w:r>
      <w:r w:rsidR="009D5082" w:rsidRPr="007E31B4">
        <w:rPr>
          <w:color w:val="000000"/>
          <w:lang w:val="el-GR" w:eastAsia="ar-SA"/>
        </w:rPr>
        <w:t>ως άνω</w:t>
      </w:r>
      <w:r w:rsidR="005B1D5A" w:rsidRPr="007E31B4">
        <w:rPr>
          <w:color w:val="000000"/>
          <w:lang w:val="el-GR"/>
        </w:rPr>
        <w:t xml:space="preserve"> πράξης, </w:t>
      </w:r>
      <w:r w:rsidR="009D5082" w:rsidRPr="007E31B4">
        <w:rPr>
          <w:color w:val="000000"/>
          <w:lang w:val="el-GR" w:eastAsia="ar-SA"/>
        </w:rPr>
        <w:t>του Δικαστηρίου. Εντός αποκλειστικής προθεσμίας</w:t>
      </w:r>
      <w:r w:rsidR="005B1D5A" w:rsidRPr="007E31B4">
        <w:rPr>
          <w:color w:val="000000"/>
          <w:lang w:val="el-GR"/>
        </w:rPr>
        <w:t xml:space="preserve"> δέκα (10) ημερών από την </w:t>
      </w:r>
      <w:r w:rsidR="00160FCE" w:rsidRPr="007E31B4">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007E31B4">
        <w:rPr>
          <w:color w:val="000000"/>
          <w:lang w:val="el-GR"/>
        </w:rPr>
        <w:t xml:space="preserve">της </w:t>
      </w:r>
      <w:r w:rsidR="00160FCE" w:rsidRPr="007E31B4">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0249E664" w:rsidR="005B1D5A" w:rsidRPr="007E31B4" w:rsidRDefault="00160FCE" w:rsidP="005B1D5A">
      <w:pPr>
        <w:rPr>
          <w:color w:val="000000"/>
          <w:lang w:val="el-GR"/>
        </w:rPr>
      </w:pPr>
      <w:r w:rsidRPr="007E31B4">
        <w:rPr>
          <w:color w:val="000000"/>
          <w:lang w:val="el-GR" w:eastAsia="ar-SA"/>
        </w:rPr>
        <w:lastRenderedPageBreak/>
        <w:t>Επιπρόσθετα, η παρέμβαση κοινοποιείται με επιμέλεια του παρεμβαίνοντος στα λοιπά μέρη</w:t>
      </w:r>
      <w:r w:rsidRPr="007E31B4">
        <w:rPr>
          <w:color w:val="000000"/>
          <w:lang w:val="el-GR"/>
        </w:rPr>
        <w:t xml:space="preserve"> </w:t>
      </w:r>
      <w:r w:rsidR="005B1D5A" w:rsidRPr="007E31B4">
        <w:rPr>
          <w:color w:val="000000"/>
          <w:lang w:val="el-GR"/>
        </w:rPr>
        <w:t xml:space="preserve">της </w:t>
      </w:r>
      <w:r w:rsidRPr="007E31B4">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C6AECA" w14:textId="0B70D7F8" w:rsidR="00C90A04" w:rsidRPr="007E31B4" w:rsidRDefault="005B1D5A" w:rsidP="005B1D5A">
      <w:pPr>
        <w:rPr>
          <w:color w:val="000000"/>
          <w:lang w:val="el-GR" w:eastAsia="ar-SA"/>
        </w:rPr>
      </w:pPr>
      <w:r w:rsidRPr="007E31B4">
        <w:rPr>
          <w:color w:val="000000"/>
          <w:lang w:val="el-GR"/>
        </w:rPr>
        <w:t>Η προθεσμία για την άσκηση και η άσκηση της αίτησης ενώπιον του αρμ</w:t>
      </w:r>
      <w:r w:rsidR="00076CAD" w:rsidRPr="007E31B4">
        <w:rPr>
          <w:color w:val="000000"/>
          <w:lang w:val="el-GR"/>
        </w:rPr>
        <w:t>ό</w:t>
      </w:r>
      <w:r w:rsidRPr="007E31B4">
        <w:rPr>
          <w:color w:val="000000"/>
          <w:lang w:val="el-GR"/>
        </w:rPr>
        <w:t>δ</w:t>
      </w:r>
      <w:r w:rsidR="00076CAD" w:rsidRPr="007E31B4">
        <w:rPr>
          <w:color w:val="000000"/>
          <w:lang w:val="el-GR"/>
        </w:rPr>
        <w:t>ι</w:t>
      </w:r>
      <w:r w:rsidRPr="007E31B4">
        <w:rPr>
          <w:color w:val="000000"/>
          <w:lang w:val="el-GR"/>
        </w:rPr>
        <w:t xml:space="preserve">ου </w:t>
      </w:r>
      <w:r w:rsidR="00076CAD" w:rsidRPr="007E31B4">
        <w:rPr>
          <w:color w:val="000000"/>
          <w:lang w:val="el-GR"/>
        </w:rPr>
        <w:t>Δ</w:t>
      </w:r>
      <w:r w:rsidRPr="007E31B4">
        <w:rPr>
          <w:color w:val="000000"/>
          <w:lang w:val="el-GR"/>
        </w:rPr>
        <w:t xml:space="preserve">ικαστηρίου κωλύουν τη σύναψη της σύμβασης μέχρι την έκδοση της οριστικής δικαστικής απόφασης, εκτός εάν με προσωρινή διαταγή </w:t>
      </w:r>
      <w:r w:rsidR="00160FCE" w:rsidRPr="007E31B4">
        <w:rPr>
          <w:color w:val="000000"/>
          <w:lang w:val="el-GR" w:eastAsia="ar-SA"/>
        </w:rPr>
        <w:t xml:space="preserve">ο αρμόδιος δικαστής </w:t>
      </w:r>
      <w:r w:rsidRPr="007E31B4">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7E31B4">
        <w:rPr>
          <w:color w:val="000000"/>
          <w:lang w:val="el-GR"/>
        </w:rPr>
        <w:t xml:space="preserve"> την</w:t>
      </w:r>
      <w:r w:rsidRPr="007E31B4">
        <w:rPr>
          <w:color w:val="000000"/>
          <w:lang w:val="el-GR"/>
        </w:rPr>
        <w:t xml:space="preserve"> προσωρινή διαταγή </w:t>
      </w:r>
      <w:r w:rsidR="00160FCE" w:rsidRPr="007E31B4">
        <w:rPr>
          <w:color w:val="000000"/>
          <w:lang w:val="el-GR" w:eastAsia="ar-SA"/>
        </w:rPr>
        <w:t xml:space="preserve">ο αρμόδιος δικαστής </w:t>
      </w:r>
      <w:r w:rsidRPr="007E31B4">
        <w:rPr>
          <w:color w:val="000000"/>
          <w:lang w:val="el-GR"/>
        </w:rPr>
        <w:t>αποφανθεί διαφορετικά.</w:t>
      </w:r>
      <w:r w:rsidR="00160FCE" w:rsidRPr="007E31B4">
        <w:rPr>
          <w:color w:val="000000"/>
          <w:lang w:val="el-GR"/>
        </w:rPr>
        <w:t xml:space="preserve"> </w:t>
      </w:r>
      <w:r w:rsidR="00160FCE" w:rsidRPr="007E31B4">
        <w:rPr>
          <w:rStyle w:val="ab"/>
          <w:color w:val="000000"/>
          <w:lang w:val="el-GR"/>
        </w:rPr>
        <w:footnoteReference w:id="41"/>
      </w:r>
      <w:r w:rsidR="00160FCE" w:rsidRPr="007E31B4">
        <w:rPr>
          <w:color w:val="000000"/>
          <w:lang w:val="el-GR" w:eastAsia="ar-SA"/>
        </w:rPr>
        <w:t xml:space="preserve"> Για την άσκηση της αιτήσ</w:t>
      </w:r>
      <w:r w:rsidR="00076CAD" w:rsidRPr="007E31B4">
        <w:rPr>
          <w:color w:val="000000"/>
          <w:lang w:val="el-GR" w:eastAsia="ar-SA"/>
        </w:rPr>
        <w:t>η</w:t>
      </w:r>
      <w:r w:rsidR="00160FCE" w:rsidRPr="007E31B4">
        <w:rPr>
          <w:color w:val="000000"/>
          <w:lang w:val="el-GR" w:eastAsia="ar-SA"/>
        </w:rPr>
        <w:t xml:space="preserve">ς κατατίθεται παράβολο, σύμφωνα με τα ειδικότερα οριζόμενα στο άρθρο 372 παρ. 5 του </w:t>
      </w:r>
      <w:r w:rsidR="00076CAD" w:rsidRPr="007E31B4">
        <w:rPr>
          <w:color w:val="000000"/>
          <w:lang w:val="el-GR" w:eastAsia="ar-SA"/>
        </w:rPr>
        <w:t>ν</w:t>
      </w:r>
      <w:r w:rsidR="00160FCE" w:rsidRPr="007E31B4">
        <w:rPr>
          <w:color w:val="000000"/>
          <w:lang w:val="el-GR" w:eastAsia="ar-SA"/>
        </w:rPr>
        <w:t>. 4412/2016.</w:t>
      </w:r>
    </w:p>
    <w:p w14:paraId="062C67BC" w14:textId="78E0584B" w:rsidR="00160FCE" w:rsidRPr="007E31B4" w:rsidRDefault="00160FCE" w:rsidP="00160FCE">
      <w:pPr>
        <w:widowControl w:val="0"/>
        <w:spacing w:before="120" w:line="240" w:lineRule="atLeast"/>
        <w:textAlignment w:val="baseline"/>
        <w:rPr>
          <w:color w:val="000000"/>
          <w:lang w:val="el-GR" w:eastAsia="ar-SA"/>
        </w:rPr>
      </w:pPr>
      <w:r w:rsidRPr="007E31B4">
        <w:rPr>
          <w:color w:val="000000"/>
          <w:lang w:val="el-GR" w:eastAsia="ar-SA"/>
        </w:rPr>
        <w:t>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w:t>
      </w:r>
      <w:r w:rsidR="00076CAD" w:rsidRPr="007E31B4">
        <w:rPr>
          <w:color w:val="000000"/>
          <w:lang w:val="el-GR" w:eastAsia="ar-SA"/>
        </w:rPr>
        <w:t>/τος</w:t>
      </w:r>
      <w:r w:rsidRPr="007E31B4">
        <w:rPr>
          <w:color w:val="000000"/>
          <w:lang w:val="el-GR" w:eastAsia="ar-SA"/>
        </w:rPr>
        <w:t xml:space="preserve"> 18/1989. </w:t>
      </w:r>
    </w:p>
    <w:p w14:paraId="70943D6F" w14:textId="51A835F9" w:rsidR="00160FCE" w:rsidRPr="007E31B4" w:rsidRDefault="00160FCE" w:rsidP="00160FCE">
      <w:pPr>
        <w:widowControl w:val="0"/>
        <w:spacing w:before="120" w:line="240" w:lineRule="atLeast"/>
        <w:textAlignment w:val="baseline"/>
        <w:rPr>
          <w:color w:val="000000"/>
          <w:lang w:val="el-GR" w:eastAsia="ar-SA"/>
        </w:rPr>
      </w:pPr>
      <w:r w:rsidRPr="007E31B4">
        <w:rPr>
          <w:color w:val="000000"/>
          <w:lang w:val="el-GR" w:eastAsia="ar-SA"/>
        </w:rPr>
        <w:t xml:space="preserve">Αν το </w:t>
      </w:r>
      <w:r w:rsidR="0005281B" w:rsidRPr="007E31B4">
        <w:rPr>
          <w:color w:val="000000"/>
          <w:lang w:val="el-GR" w:eastAsia="ar-SA"/>
        </w:rPr>
        <w:t>Δ</w:t>
      </w:r>
      <w:r w:rsidRPr="007E31B4">
        <w:rPr>
          <w:color w:val="000000"/>
          <w:lang w:val="el-GR" w:eastAsia="ar-SA"/>
        </w:rPr>
        <w:t>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3D2B6DB2" w:rsidR="00160FCE" w:rsidRPr="007E31B4" w:rsidRDefault="00160FCE" w:rsidP="00160FCE">
      <w:pPr>
        <w:rPr>
          <w:color w:val="000000"/>
          <w:lang w:val="el-GR" w:eastAsia="ar-SA"/>
        </w:rPr>
      </w:pPr>
      <w:r w:rsidRPr="007E31B4">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w:t>
      </w:r>
      <w:r w:rsidR="0005281B" w:rsidRPr="007E31B4">
        <w:rPr>
          <w:color w:val="000000"/>
          <w:lang w:val="el-GR" w:eastAsia="ar-SA"/>
        </w:rPr>
        <w:t>/τος</w:t>
      </w:r>
      <w:r w:rsidRPr="007E31B4">
        <w:rPr>
          <w:color w:val="000000"/>
          <w:lang w:val="el-GR" w:eastAsia="ar-SA"/>
        </w:rPr>
        <w:t xml:space="preserve"> 18/1989.</w:t>
      </w:r>
    </w:p>
    <w:p w14:paraId="019F9D62" w14:textId="77777777" w:rsidR="00C90A04" w:rsidRPr="007E31B4" w:rsidRDefault="00C90A04" w:rsidP="00263364">
      <w:pPr>
        <w:suppressAutoHyphens w:val="0"/>
        <w:spacing w:after="0"/>
        <w:jc w:val="left"/>
        <w:rPr>
          <w:lang w:val="el-GR"/>
        </w:rPr>
      </w:pPr>
    </w:p>
    <w:p w14:paraId="63655BAB" w14:textId="77777777" w:rsidR="008338F0" w:rsidRPr="007E31B4" w:rsidRDefault="003355E7" w:rsidP="003A109E">
      <w:pPr>
        <w:pStyle w:val="2"/>
        <w:rPr>
          <w:rFonts w:cs="Tahoma"/>
          <w:lang w:val="el-GR"/>
        </w:rPr>
      </w:pPr>
      <w:r w:rsidRPr="007E31B4">
        <w:rPr>
          <w:rFonts w:cs="Tahoma"/>
          <w:lang w:val="el-GR"/>
        </w:rPr>
        <w:tab/>
      </w:r>
      <w:bookmarkStart w:id="362" w:name="_Toc97194317"/>
      <w:bookmarkStart w:id="363" w:name="_Toc97194449"/>
      <w:bookmarkStart w:id="364" w:name="_Toc202354700"/>
      <w:r w:rsidRPr="007E31B4">
        <w:rPr>
          <w:rFonts w:cs="Tahoma"/>
          <w:lang w:val="el-GR"/>
        </w:rPr>
        <w:t>Ματαίωση Διαδικασίας</w:t>
      </w:r>
      <w:bookmarkEnd w:id="362"/>
      <w:bookmarkEnd w:id="363"/>
      <w:bookmarkEnd w:id="364"/>
    </w:p>
    <w:p w14:paraId="427A8943" w14:textId="60E8E00B" w:rsidR="00921D35" w:rsidRPr="007E31B4" w:rsidRDefault="00921D35" w:rsidP="00921D35">
      <w:pPr>
        <w:rPr>
          <w:lang w:val="el-GR"/>
        </w:rPr>
      </w:pPr>
      <w:r w:rsidRPr="007E31B4">
        <w:rPr>
          <w:lang w:val="el-GR"/>
        </w:rPr>
        <w:t xml:space="preserve">Η </w:t>
      </w:r>
      <w:r w:rsidR="00C04981" w:rsidRPr="007E31B4">
        <w:rPr>
          <w:lang w:val="el-GR"/>
        </w:rPr>
        <w:t>Αναθέτουσα Αρχή</w:t>
      </w:r>
      <w:r w:rsidRPr="007E31B4">
        <w:rPr>
          <w:lang w:val="el-GR"/>
        </w:rPr>
        <w:t xml:space="preserve">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3F37503A" w:rsidR="00921D35" w:rsidRPr="007E31B4" w:rsidRDefault="00921D35" w:rsidP="00921D35">
      <w:pPr>
        <w:rPr>
          <w:lang w:val="el-GR"/>
        </w:rPr>
      </w:pPr>
      <w:r w:rsidRPr="007E31B4">
        <w:rPr>
          <w:lang w:val="el-GR"/>
        </w:rPr>
        <w:t xml:space="preserve">Ειδικότερα, η </w:t>
      </w:r>
      <w:r w:rsidR="00C04981" w:rsidRPr="007E31B4">
        <w:rPr>
          <w:lang w:val="el-GR"/>
        </w:rPr>
        <w:t>Αναθέτουσα Αρχή</w:t>
      </w:r>
      <w:r w:rsidRPr="007E31B4">
        <w:rPr>
          <w:lang w:val="el-GR"/>
        </w:rPr>
        <w:t xml:space="preserve">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w:t>
      </w:r>
      <w:r w:rsidR="00076B0B" w:rsidRPr="007E31B4">
        <w:rPr>
          <w:lang w:val="el-GR"/>
        </w:rPr>
        <w:t>ύ</w:t>
      </w:r>
      <w:r w:rsidRPr="007E31B4">
        <w:rPr>
          <w:lang w:val="el-GR"/>
        </w:rPr>
        <w:t>τ</w:t>
      </w:r>
      <w:r w:rsidR="00076B0B" w:rsidRPr="007E31B4">
        <w:rPr>
          <w:lang w:val="el-GR"/>
        </w:rPr>
        <w:t>ε</w:t>
      </w:r>
      <w:r w:rsidRPr="007E31B4">
        <w:rPr>
          <w:lang w:val="el-GR"/>
        </w:rPr>
        <w:t>ρου εδαφίου της παρ. 7 του άρθρου 105, περί κατακύρωσης και σύναψης σύμβασης.</w:t>
      </w:r>
    </w:p>
    <w:p w14:paraId="378327CD" w14:textId="4CDD0FBD" w:rsidR="00921D35" w:rsidRPr="007E31B4" w:rsidRDefault="00921D35" w:rsidP="00921D35">
      <w:pPr>
        <w:rPr>
          <w:lang w:val="el-GR"/>
        </w:rPr>
      </w:pPr>
      <w:r w:rsidRPr="007E31B4">
        <w:rPr>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w:t>
      </w:r>
      <w:r w:rsidR="00076B0B" w:rsidRPr="007E31B4">
        <w:rPr>
          <w:lang w:val="el-GR"/>
        </w:rPr>
        <w:t>εάν</w:t>
      </w:r>
      <w:r w:rsidRPr="007E31B4">
        <w:rPr>
          <w:lang w:val="el-GR"/>
        </w:rPr>
        <w:t xml:space="preserve">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w:t>
      </w:r>
      <w:r w:rsidR="00C04981" w:rsidRPr="007E31B4">
        <w:rPr>
          <w:lang w:val="el-GR"/>
        </w:rPr>
        <w:t>Αναθέτουσα Αρχή</w:t>
      </w:r>
      <w:r w:rsidRPr="007E31B4">
        <w:rPr>
          <w:lang w:val="el-GR"/>
        </w:rPr>
        <w:t xml:space="preserve"> ή τον φορέα για τον οποίο προορίζεται το υπό ανάθεση αντικείμενο, γ) </w:t>
      </w:r>
      <w:r w:rsidR="00076B0B" w:rsidRPr="007E31B4">
        <w:rPr>
          <w:lang w:val="el-GR"/>
        </w:rPr>
        <w:t>εά</w:t>
      </w:r>
      <w:r w:rsidRPr="007E31B4">
        <w:rPr>
          <w:lang w:val="el-GR"/>
        </w:rPr>
        <w:t xml:space="preserve">ν λόγω ανωτέρας βίας, δεν είναι δυνατή η κανονική εκτέλεση της σύμβασης, δ) </w:t>
      </w:r>
      <w:r w:rsidR="00076B0B" w:rsidRPr="007E31B4">
        <w:rPr>
          <w:lang w:val="el-GR"/>
        </w:rPr>
        <w:t>εάν</w:t>
      </w:r>
      <w:r w:rsidRPr="007E31B4">
        <w:rPr>
          <w:lang w:val="el-GR"/>
        </w:rPr>
        <w:t xml:space="preserve">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3D9AA2A3" w14:textId="77777777" w:rsidR="00F371B3" w:rsidRPr="007E31B4" w:rsidRDefault="00F371B3" w:rsidP="00F371B3">
      <w:pPr>
        <w:rPr>
          <w:lang w:val="el-GR"/>
        </w:rPr>
      </w:pPr>
    </w:p>
    <w:p w14:paraId="705E25C6" w14:textId="77777777" w:rsidR="008338F0" w:rsidRPr="007E31B4" w:rsidRDefault="003355E7" w:rsidP="005D1B15">
      <w:pPr>
        <w:pStyle w:val="1"/>
        <w:rPr>
          <w:rFonts w:cs="Tahoma"/>
          <w:sz w:val="22"/>
          <w:szCs w:val="22"/>
        </w:rPr>
      </w:pPr>
      <w:bookmarkStart w:id="365" w:name="_Toc97194450"/>
      <w:bookmarkStart w:id="366" w:name="_Toc202354701"/>
      <w:r w:rsidRPr="007E31B4">
        <w:rPr>
          <w:rFonts w:cs="Tahoma"/>
          <w:sz w:val="22"/>
          <w:szCs w:val="22"/>
        </w:rPr>
        <w:lastRenderedPageBreak/>
        <w:t>ΟΡΟΙ ΕΚΤΕΛΕΣΗΣ ΤΗΣ ΣΥΜΒΑΣΗΣ</w:t>
      </w:r>
      <w:bookmarkEnd w:id="365"/>
      <w:bookmarkEnd w:id="366"/>
      <w:r w:rsidRPr="007E31B4">
        <w:rPr>
          <w:rFonts w:cs="Tahoma"/>
          <w:sz w:val="22"/>
          <w:szCs w:val="22"/>
        </w:rPr>
        <w:t xml:space="preserve"> </w:t>
      </w:r>
    </w:p>
    <w:p w14:paraId="66DBFF9C" w14:textId="77777777" w:rsidR="008338F0" w:rsidRPr="007E31B4" w:rsidRDefault="003355E7" w:rsidP="003A109E">
      <w:pPr>
        <w:pStyle w:val="2"/>
        <w:rPr>
          <w:rFonts w:cs="Tahoma"/>
          <w:lang w:val="el-GR"/>
        </w:rPr>
      </w:pPr>
      <w:r w:rsidRPr="007E31B4">
        <w:rPr>
          <w:rFonts w:cs="Tahoma"/>
          <w:lang w:val="el-GR"/>
        </w:rPr>
        <w:tab/>
      </w:r>
      <w:bookmarkStart w:id="367" w:name="_Ref496542746"/>
      <w:bookmarkStart w:id="368" w:name="_Toc97194318"/>
      <w:bookmarkStart w:id="369" w:name="_Toc97194451"/>
      <w:bookmarkStart w:id="370" w:name="_Toc202354702"/>
      <w:r w:rsidRPr="007E31B4">
        <w:rPr>
          <w:rFonts w:cs="Tahoma"/>
          <w:lang w:val="el-GR"/>
        </w:rPr>
        <w:t>Εγγυήσεις</w:t>
      </w:r>
      <w:r w:rsidR="00E1337D" w:rsidRPr="007E31B4">
        <w:rPr>
          <w:rFonts w:cs="Tahoma"/>
          <w:lang w:val="el-GR"/>
        </w:rPr>
        <w:t xml:space="preserve"> </w:t>
      </w:r>
      <w:r w:rsidRPr="007E31B4">
        <w:rPr>
          <w:rFonts w:cs="Tahoma"/>
          <w:lang w:val="el-GR"/>
        </w:rPr>
        <w:t>(καλής εκτέλεσης, προκαταβολής</w:t>
      </w:r>
      <w:r w:rsidR="00B143DA" w:rsidRPr="007E31B4">
        <w:rPr>
          <w:rFonts w:cs="Tahoma"/>
          <w:lang w:val="el-GR"/>
        </w:rPr>
        <w:t xml:space="preserve">, </w:t>
      </w:r>
      <w:bookmarkStart w:id="371" w:name="_Hlk55903790"/>
      <w:r w:rsidR="00B143DA" w:rsidRPr="007E31B4">
        <w:rPr>
          <w:rFonts w:cs="Tahoma"/>
          <w:lang w:val="el-GR"/>
        </w:rPr>
        <w:t>καλής λειτουργίας</w:t>
      </w:r>
      <w:bookmarkEnd w:id="371"/>
      <w:r w:rsidRPr="007E31B4">
        <w:rPr>
          <w:rFonts w:cs="Tahoma"/>
          <w:lang w:val="el-GR"/>
        </w:rPr>
        <w:t>)</w:t>
      </w:r>
      <w:bookmarkEnd w:id="367"/>
      <w:bookmarkEnd w:id="368"/>
      <w:bookmarkEnd w:id="369"/>
      <w:bookmarkEnd w:id="370"/>
    </w:p>
    <w:p w14:paraId="20E9E60E" w14:textId="77777777" w:rsidR="008338F0" w:rsidRPr="007E31B4" w:rsidRDefault="003355E7">
      <w:pPr>
        <w:rPr>
          <w:b/>
          <w:bCs/>
          <w:lang w:val="el-GR"/>
        </w:rPr>
      </w:pPr>
      <w:r w:rsidRPr="007E31B4">
        <w:rPr>
          <w:b/>
          <w:bCs/>
          <w:lang w:val="el-GR"/>
        </w:rPr>
        <w:t xml:space="preserve">Εγγύηση καλής εκτέλεσης και εγγύηση προκαταβολής </w:t>
      </w:r>
      <w:r w:rsidR="00417A19" w:rsidRPr="007E31B4">
        <w:rPr>
          <w:b/>
          <w:bCs/>
          <w:lang w:val="el-GR"/>
        </w:rPr>
        <w:t xml:space="preserve">: </w:t>
      </w:r>
    </w:p>
    <w:p w14:paraId="482B6D85" w14:textId="4E7C284E" w:rsidR="008338F0" w:rsidRPr="007E31B4" w:rsidRDefault="003355E7">
      <w:pPr>
        <w:rPr>
          <w:i/>
          <w:color w:val="5B9BD5"/>
          <w:lang w:val="el-GR" w:eastAsia="el-GR"/>
        </w:rPr>
      </w:pPr>
      <w:r w:rsidRPr="007E31B4">
        <w:rPr>
          <w:lang w:val="el-GR"/>
        </w:rPr>
        <w:t xml:space="preserve">Για την υπογραφή της σύμβασης απαιτείται η παροχή εγγύησης καλής εκτέλεσης, σύμφωνα με το άρθρο 72 παρ. </w:t>
      </w:r>
      <w:r w:rsidR="00015953" w:rsidRPr="007E31B4">
        <w:rPr>
          <w:lang w:val="el-GR"/>
        </w:rPr>
        <w:t>4</w:t>
      </w:r>
      <w:r w:rsidRPr="007E31B4">
        <w:rPr>
          <w:lang w:val="el-GR"/>
        </w:rPr>
        <w:t xml:space="preserve"> του ν. 4412/2016, το ύψος της οποίας ανέρχεται σε ποσοστό </w:t>
      </w:r>
      <w:r w:rsidR="00061DF4" w:rsidRPr="007E31B4">
        <w:rPr>
          <w:lang w:val="el-GR"/>
        </w:rPr>
        <w:t>4</w:t>
      </w:r>
      <w:r w:rsidRPr="007E31B4">
        <w:rPr>
          <w:lang w:val="el-GR"/>
        </w:rPr>
        <w:t xml:space="preserve">% επί της </w:t>
      </w:r>
      <w:r w:rsidR="00921D35" w:rsidRPr="007E31B4">
        <w:rPr>
          <w:lang w:val="el-GR"/>
        </w:rPr>
        <w:t xml:space="preserve">εκτιμώμενης </w:t>
      </w:r>
      <w:r w:rsidRPr="007E31B4">
        <w:rPr>
          <w:lang w:val="el-GR"/>
        </w:rPr>
        <w:t>αξίας της σύμβασης,</w:t>
      </w:r>
      <w:r w:rsidR="00E1337D" w:rsidRPr="007E31B4">
        <w:rPr>
          <w:lang w:val="el-GR"/>
        </w:rPr>
        <w:t xml:space="preserve"> </w:t>
      </w:r>
      <w:r w:rsidR="00421C3D" w:rsidRPr="007E31B4">
        <w:rPr>
          <w:lang w:val="el-GR"/>
        </w:rPr>
        <w:t>μη συμπεριλαμβανομένου</w:t>
      </w:r>
      <w:r w:rsidR="00F850FF" w:rsidRPr="007E31B4">
        <w:rPr>
          <w:lang w:val="el-GR"/>
        </w:rPr>
        <w:t xml:space="preserve"> </w:t>
      </w:r>
      <w:r w:rsidRPr="007E31B4">
        <w:rPr>
          <w:lang w:val="el-GR"/>
        </w:rPr>
        <w:t>ΦΠΑ</w:t>
      </w:r>
      <w:r w:rsidR="00186BF5" w:rsidRPr="007E31B4">
        <w:rPr>
          <w:lang w:val="el-GR"/>
        </w:rPr>
        <w:t xml:space="preserve"> και των δικαιωμάτων προαίρεσης</w:t>
      </w:r>
      <w:r w:rsidRPr="007E31B4">
        <w:rPr>
          <w:lang w:val="el-GR"/>
        </w:rPr>
        <w:t xml:space="preserve">, </w:t>
      </w:r>
      <w:r w:rsidR="0087631A" w:rsidRPr="007E31B4">
        <w:rPr>
          <w:lang w:val="el-GR"/>
        </w:rPr>
        <w:t xml:space="preserve">με χρόνο ισχύος </w:t>
      </w:r>
      <w:r w:rsidR="00600CD8" w:rsidRPr="007E31B4">
        <w:rPr>
          <w:lang w:val="el-GR"/>
        </w:rPr>
        <w:t xml:space="preserve">δώδεκα </w:t>
      </w:r>
      <w:r w:rsidR="00A6657E" w:rsidRPr="007E31B4">
        <w:rPr>
          <w:lang w:val="el-GR"/>
        </w:rPr>
        <w:t>(</w:t>
      </w:r>
      <w:r w:rsidR="00600CD8" w:rsidRPr="007E31B4">
        <w:rPr>
          <w:lang w:val="el-GR"/>
        </w:rPr>
        <w:t>12</w:t>
      </w:r>
      <w:r w:rsidR="00A6657E" w:rsidRPr="007E31B4">
        <w:rPr>
          <w:lang w:val="el-GR"/>
        </w:rPr>
        <w:t xml:space="preserve">) μήνες </w:t>
      </w:r>
      <w:r w:rsidRPr="007E31B4">
        <w:rPr>
          <w:lang w:val="el-GR"/>
        </w:rPr>
        <w:t xml:space="preserve">και </w:t>
      </w:r>
      <w:r w:rsidR="00186BF5" w:rsidRPr="007E31B4">
        <w:rPr>
          <w:lang w:val="el-GR"/>
        </w:rPr>
        <w:t xml:space="preserve">η οποία </w:t>
      </w:r>
      <w:r w:rsidRPr="007E31B4">
        <w:rPr>
          <w:lang w:val="el-GR"/>
        </w:rPr>
        <w:t xml:space="preserve">κατατίθεται </w:t>
      </w:r>
      <w:r w:rsidR="00186BF5" w:rsidRPr="007E31B4">
        <w:rPr>
          <w:lang w:val="el-GR"/>
        </w:rPr>
        <w:t>μέχρι και την υπογραφή του συμφωνητικού</w:t>
      </w:r>
      <w:r w:rsidR="00600CD8" w:rsidRPr="007E31B4">
        <w:rPr>
          <w:lang w:val="el-GR"/>
        </w:rPr>
        <w:t>.</w:t>
      </w:r>
      <w:r w:rsidR="00186BF5" w:rsidRPr="007E31B4" w:rsidDel="00186BF5">
        <w:rPr>
          <w:lang w:val="el-GR"/>
        </w:rPr>
        <w:t xml:space="preserve"> </w:t>
      </w:r>
      <w:bookmarkStart w:id="372" w:name="_Hlk494198985"/>
    </w:p>
    <w:bookmarkEnd w:id="372"/>
    <w:p w14:paraId="00E12DAD" w14:textId="77777777" w:rsidR="00096E40" w:rsidRPr="00096E40" w:rsidRDefault="003355E7" w:rsidP="00096E40">
      <w:pPr>
        <w:rPr>
          <w:lang w:val="el-GR"/>
        </w:rPr>
      </w:pPr>
      <w:r w:rsidRPr="007E31B4">
        <w:rPr>
          <w:lang w:val="el-GR"/>
        </w:rPr>
        <w:t xml:space="preserve">Η εγγύηση καλής εκτέλεσης, προκειμένου να γίνει αποδεκτή , πρέπει να περιλαμβάνει κατ' ελάχιστον </w:t>
      </w:r>
      <w:r w:rsidR="00921D35" w:rsidRPr="007E31B4">
        <w:rPr>
          <w:lang w:val="el-GR"/>
        </w:rPr>
        <w:t xml:space="preserve">κατ' ελάχιστον τα αναφερόμενα στην παρ. 12 του άρθρου 72 του ν. 4412/2016 στοιχεία, πλην αυτού της περ. η (βλ. </w:t>
      </w:r>
      <w:r w:rsidRPr="007E31B4">
        <w:rPr>
          <w:lang w:val="el-GR"/>
        </w:rPr>
        <w:t xml:space="preserve">παράγραφο </w:t>
      </w:r>
      <w:r w:rsidR="00C90A04" w:rsidRPr="007E31B4">
        <w:rPr>
          <w:lang w:val="el-GR"/>
        </w:rPr>
        <w:fldChar w:fldCharType="begin"/>
      </w:r>
      <w:r w:rsidR="00C90A04" w:rsidRPr="007E31B4">
        <w:rPr>
          <w:lang w:val="el-GR"/>
        </w:rPr>
        <w:instrText xml:space="preserve"> REF _Ref496625091 \r \h </w:instrText>
      </w:r>
      <w:r w:rsidR="00DF02B0" w:rsidRPr="007E31B4">
        <w:rPr>
          <w:lang w:val="el-GR"/>
        </w:rPr>
        <w:instrText xml:space="preserve"> \* MERGEFORMAT </w:instrText>
      </w:r>
      <w:r w:rsidR="00C90A04" w:rsidRPr="007E31B4">
        <w:rPr>
          <w:lang w:val="el-GR"/>
        </w:rPr>
      </w:r>
      <w:r w:rsidR="00C90A04" w:rsidRPr="007E31B4">
        <w:rPr>
          <w:lang w:val="el-GR"/>
        </w:rPr>
        <w:fldChar w:fldCharType="separate"/>
      </w:r>
      <w:r w:rsidR="00096E40">
        <w:rPr>
          <w:lang w:val="el-GR"/>
        </w:rPr>
        <w:t>2.1.5</w:t>
      </w:r>
      <w:r w:rsidR="00C90A04" w:rsidRPr="007E31B4">
        <w:rPr>
          <w:lang w:val="el-GR"/>
        </w:rPr>
        <w:fldChar w:fldCharType="end"/>
      </w:r>
      <w:r w:rsidR="00B765DD" w:rsidRPr="007E31B4">
        <w:rPr>
          <w:lang w:val="el-GR"/>
        </w:rPr>
        <w:t xml:space="preserve"> της παρούσας</w:t>
      </w:r>
      <w:r w:rsidR="00921D35" w:rsidRPr="007E31B4">
        <w:rPr>
          <w:lang w:val="el-GR"/>
        </w:rPr>
        <w:t xml:space="preserve">) και, επιπλέον, τον τίτλο και τον αριθμό της σχετικής σύμβασης, εφόσον ο τελευταίος είναι γνωστός </w:t>
      </w:r>
      <w:r w:rsidRPr="007E31B4">
        <w:rPr>
          <w:lang w:val="el-GR"/>
        </w:rPr>
        <w:t>σύμφων</w:t>
      </w:r>
      <w:r w:rsidR="00921D35" w:rsidRPr="007E31B4">
        <w:rPr>
          <w:lang w:val="el-GR"/>
        </w:rPr>
        <w:t>α</w:t>
      </w:r>
      <w:r w:rsidRPr="007E31B4">
        <w:rPr>
          <w:lang w:val="el-GR"/>
        </w:rPr>
        <w:t xml:space="preserve"> με το </w:t>
      </w:r>
      <w:r w:rsidR="00C90A04" w:rsidRPr="007E31B4">
        <w:rPr>
          <w:lang w:val="el-GR"/>
        </w:rPr>
        <w:t xml:space="preserve">αντίστοιχο </w:t>
      </w:r>
      <w:r w:rsidRPr="007E31B4">
        <w:rPr>
          <w:lang w:val="el-GR"/>
        </w:rPr>
        <w:t xml:space="preserve">υπόδειγμα που περιλαμβάνεται στο </w:t>
      </w:r>
      <w:r w:rsidR="00C90A04" w:rsidRPr="007E31B4">
        <w:rPr>
          <w:lang w:val="el-GR"/>
        </w:rPr>
        <w:fldChar w:fldCharType="begin"/>
      </w:r>
      <w:r w:rsidR="00C90A04" w:rsidRPr="007E31B4">
        <w:rPr>
          <w:lang w:val="el-GR"/>
        </w:rPr>
        <w:instrText xml:space="preserve"> REF _Ref496625135 \h </w:instrText>
      </w:r>
      <w:r w:rsidR="00DF02B0" w:rsidRPr="007E31B4">
        <w:rPr>
          <w:lang w:val="el-GR"/>
        </w:rPr>
        <w:instrText xml:space="preserve"> \* MERGEFORMAT </w:instrText>
      </w:r>
      <w:r w:rsidR="00C90A04" w:rsidRPr="007E31B4">
        <w:rPr>
          <w:lang w:val="el-GR"/>
        </w:rPr>
      </w:r>
      <w:r w:rsidR="00C90A04" w:rsidRPr="007E31B4">
        <w:rPr>
          <w:lang w:val="el-GR"/>
        </w:rPr>
        <w:fldChar w:fldCharType="separate"/>
      </w:r>
      <w:r w:rsidR="00096E40" w:rsidRPr="007E31B4">
        <w:rPr>
          <w:lang w:val="el-GR"/>
        </w:rPr>
        <w:br w:type="page"/>
      </w:r>
    </w:p>
    <w:p w14:paraId="45155744" w14:textId="32A7FC34" w:rsidR="008338F0" w:rsidRPr="007E31B4" w:rsidRDefault="00096E40">
      <w:pPr>
        <w:rPr>
          <w:lang w:val="el-GR"/>
        </w:rPr>
      </w:pPr>
      <w:r w:rsidRPr="007E31B4">
        <w:rPr>
          <w:lang w:val="el-GR"/>
        </w:rPr>
        <w:lastRenderedPageBreak/>
        <w:t xml:space="preserve">ΠΑΡΑΡΤΗΜΑ </w:t>
      </w:r>
      <w:r w:rsidRPr="00096E40">
        <w:rPr>
          <w:lang w:val="el-GR"/>
        </w:rPr>
        <w:t>VIII</w:t>
      </w:r>
      <w:r w:rsidRPr="007E31B4">
        <w:rPr>
          <w:lang w:val="el-GR"/>
        </w:rPr>
        <w:t xml:space="preserve"> – Υποδείγματα Εγγυητικών Επιστολών</w:t>
      </w:r>
      <w:r w:rsidR="00C90A04" w:rsidRPr="007E31B4">
        <w:rPr>
          <w:lang w:val="el-GR"/>
        </w:rPr>
        <w:fldChar w:fldCharType="end"/>
      </w:r>
      <w:r w:rsidR="003355E7" w:rsidRPr="007E31B4">
        <w:rPr>
          <w:lang w:val="el-GR"/>
        </w:rPr>
        <w:t xml:space="preserve"> της Διακήρυξης και τα οριζόμενα στο άρθρο 72 του ν. 4412/2016.</w:t>
      </w:r>
    </w:p>
    <w:p w14:paraId="5EC19E46" w14:textId="77777777" w:rsidR="00921D35" w:rsidRPr="007E31B4" w:rsidRDefault="00921D35" w:rsidP="00921D35">
      <w:pPr>
        <w:rPr>
          <w:lang w:val="el-GR"/>
        </w:rPr>
      </w:pPr>
      <w:r w:rsidRPr="007E31B4">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Pr="007E31B4" w:rsidRDefault="00921D35" w:rsidP="00921D35">
      <w:pPr>
        <w:rPr>
          <w:lang w:val="el-GR"/>
        </w:rPr>
      </w:pPr>
      <w:r w:rsidRPr="007E31B4">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54613E8" w14:textId="7BC2347F" w:rsidR="00124E5F" w:rsidRPr="007E31B4" w:rsidRDefault="00124E5F" w:rsidP="00921D35">
      <w:pPr>
        <w:rPr>
          <w:lang w:val="el-GR"/>
        </w:rPr>
      </w:pPr>
      <w:r w:rsidRPr="007E31B4">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2D160FA0" w14:textId="77777777" w:rsidR="00096E40" w:rsidRPr="00096E40" w:rsidRDefault="00921D35" w:rsidP="00096E40">
      <w:pPr>
        <w:rPr>
          <w:lang w:val="el-GR"/>
        </w:rPr>
      </w:pPr>
      <w:r w:rsidRPr="007E31B4">
        <w:rPr>
          <w:lang w:val="el-GR"/>
        </w:rPr>
        <w:t xml:space="preserve">Στην περίπτωση χορήγησης προκαταβολής, σύμφωνα με την παράγραφο </w:t>
      </w:r>
      <w:r w:rsidRPr="007E31B4">
        <w:rPr>
          <w:lang w:val="el-GR"/>
        </w:rPr>
        <w:fldChar w:fldCharType="begin"/>
      </w:r>
      <w:r w:rsidRPr="007E31B4">
        <w:rPr>
          <w:lang w:val="el-GR"/>
        </w:rPr>
        <w:instrText xml:space="preserve"> REF _Ref496607306 \r \h </w:instrText>
      </w:r>
      <w:r w:rsidR="007E31B4">
        <w:rPr>
          <w:lang w:val="el-GR"/>
        </w:rPr>
        <w:instrText xml:space="preserve"> \* MERGEFORMAT </w:instrText>
      </w:r>
      <w:r w:rsidRPr="007E31B4">
        <w:rPr>
          <w:lang w:val="el-GR"/>
        </w:rPr>
      </w:r>
      <w:r w:rsidRPr="007E31B4">
        <w:rPr>
          <w:lang w:val="el-GR"/>
        </w:rPr>
        <w:fldChar w:fldCharType="separate"/>
      </w:r>
      <w:r w:rsidR="00096E40">
        <w:rPr>
          <w:lang w:val="el-GR"/>
        </w:rPr>
        <w:t>5.1</w:t>
      </w:r>
      <w:r w:rsidRPr="007E31B4">
        <w:rPr>
          <w:lang w:val="el-GR"/>
        </w:rPr>
        <w:fldChar w:fldCharType="end"/>
      </w:r>
      <w:r w:rsidRPr="007E31B4">
        <w:rPr>
          <w:lang w:val="el-GR"/>
        </w:rPr>
        <w:t xml:space="preserve"> </w:t>
      </w:r>
      <w:r w:rsidR="00891776" w:rsidRPr="007E31B4">
        <w:rPr>
          <w:lang w:val="el-GR"/>
        </w:rPr>
        <w:t xml:space="preserve">Τρόπος Πληρωμής </w:t>
      </w:r>
      <w:r w:rsidRPr="007E31B4">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7E31B4">
        <w:rPr>
          <w:lang w:val="el-GR"/>
        </w:rPr>
        <w:fldChar w:fldCharType="begin"/>
      </w:r>
      <w:r w:rsidR="009D3BDA" w:rsidRPr="007E31B4">
        <w:rPr>
          <w:lang w:val="el-GR"/>
        </w:rPr>
        <w:instrText xml:space="preserve"> REF _Ref496625135 \h  \* MERGEFORMAT </w:instrText>
      </w:r>
      <w:r w:rsidR="009D3BDA" w:rsidRPr="007E31B4">
        <w:rPr>
          <w:lang w:val="el-GR"/>
        </w:rPr>
      </w:r>
      <w:r w:rsidR="009D3BDA" w:rsidRPr="007E31B4">
        <w:rPr>
          <w:lang w:val="el-GR"/>
        </w:rPr>
        <w:fldChar w:fldCharType="separate"/>
      </w:r>
      <w:r w:rsidR="00096E40" w:rsidRPr="007E31B4">
        <w:rPr>
          <w:lang w:val="el-GR"/>
        </w:rPr>
        <w:br w:type="page"/>
      </w:r>
    </w:p>
    <w:p w14:paraId="241E069E" w14:textId="4E82EC53" w:rsidR="00921D35" w:rsidRPr="007E31B4" w:rsidRDefault="00096E40" w:rsidP="00921D35">
      <w:pPr>
        <w:rPr>
          <w:lang w:val="el-GR"/>
        </w:rPr>
      </w:pPr>
      <w:r w:rsidRPr="007E31B4">
        <w:rPr>
          <w:lang w:val="el-GR"/>
        </w:rPr>
        <w:lastRenderedPageBreak/>
        <w:t xml:space="preserve">ΠΑΡΑΡΤΗΜΑ </w:t>
      </w:r>
      <w:r w:rsidRPr="00096E40">
        <w:rPr>
          <w:lang w:val="el-GR"/>
        </w:rPr>
        <w:t>VIII</w:t>
      </w:r>
      <w:r w:rsidRPr="007E31B4">
        <w:rPr>
          <w:lang w:val="el-GR"/>
        </w:rPr>
        <w:t xml:space="preserve"> – Υποδείγματα Εγγυητικών Επιστολών</w:t>
      </w:r>
      <w:r w:rsidR="009D3BDA" w:rsidRPr="007E31B4">
        <w:rPr>
          <w:lang w:val="el-GR"/>
        </w:rPr>
        <w:fldChar w:fldCharType="end"/>
      </w:r>
      <w:r w:rsidR="009D3BDA" w:rsidRPr="007E31B4">
        <w:rPr>
          <w:lang w:val="el-GR"/>
        </w:rPr>
        <w:t xml:space="preserve"> </w:t>
      </w:r>
      <w:r w:rsidR="00921D35" w:rsidRPr="007E31B4">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sidRPr="007E31B4">
        <w:rPr>
          <w:lang w:val="el-GR"/>
        </w:rPr>
        <w:t>5.1</w:t>
      </w:r>
      <w:r w:rsidR="00921D35" w:rsidRPr="007E31B4">
        <w:rPr>
          <w:lang w:val="el-GR"/>
        </w:rPr>
        <w:t xml:space="preserve"> της παρούσας (τρόπος πληρωμής). </w:t>
      </w:r>
    </w:p>
    <w:p w14:paraId="2EF0ABA6" w14:textId="553AD7EB" w:rsidR="00921D35" w:rsidRPr="007E31B4" w:rsidRDefault="00921D35" w:rsidP="00921D35">
      <w:pPr>
        <w:rPr>
          <w:lang w:val="el-GR"/>
        </w:rPr>
      </w:pPr>
      <w:r w:rsidRPr="007E31B4">
        <w:rPr>
          <w:lang w:val="el-GR"/>
        </w:rPr>
        <w:t>Η εγγύηση καλής εκτέλεσης επιστρέφεται στο σύνολό τ</w:t>
      </w:r>
      <w:r w:rsidR="00BC50F5" w:rsidRPr="007E31B4">
        <w:rPr>
          <w:lang w:val="el-GR"/>
        </w:rPr>
        <w:t>η</w:t>
      </w:r>
      <w:r w:rsidRPr="007E31B4">
        <w:rPr>
          <w:lang w:val="el-GR"/>
        </w:rPr>
        <w:t>ς μετά την ποσοτική και ποιοτική παραλαβή του συνόλου του αντικειμένου της σύμβασης</w:t>
      </w:r>
      <w:r w:rsidR="002E6A2F" w:rsidRPr="007E31B4">
        <w:rPr>
          <w:lang w:val="el-GR"/>
        </w:rPr>
        <w:t xml:space="preserve"> και </w:t>
      </w:r>
      <w:r w:rsidR="0035700A" w:rsidRPr="007E31B4">
        <w:rPr>
          <w:lang w:val="el-GR"/>
        </w:rPr>
        <w:t xml:space="preserve">μετά την προσκόμιση αντιγράφου της </w:t>
      </w:r>
      <w:r w:rsidR="002E6A2F" w:rsidRPr="007E31B4">
        <w:rPr>
          <w:lang w:val="el-GR"/>
        </w:rPr>
        <w:t>εγγύηση</w:t>
      </w:r>
      <w:r w:rsidR="004E5CFD" w:rsidRPr="007E31B4">
        <w:rPr>
          <w:lang w:val="el-GR"/>
        </w:rPr>
        <w:t>ς</w:t>
      </w:r>
      <w:r w:rsidR="002E6A2F" w:rsidRPr="007E31B4">
        <w:rPr>
          <w:lang w:val="el-GR"/>
        </w:rPr>
        <w:t xml:space="preserve"> καλής λειτουργίας υπέρ του Κυρίου του Έργου /Φορέα Λειτουργία</w:t>
      </w:r>
      <w:r w:rsidR="006118FA" w:rsidRPr="007E31B4">
        <w:rPr>
          <w:lang w:val="el-GR"/>
        </w:rPr>
        <w:t>ς</w:t>
      </w:r>
      <w:r w:rsidR="002E6A2F" w:rsidRPr="007E31B4">
        <w:rPr>
          <w:lang w:val="el-GR"/>
        </w:rPr>
        <w:t xml:space="preserve">, στην </w:t>
      </w:r>
      <w:r w:rsidR="00C04981" w:rsidRPr="007E31B4">
        <w:rPr>
          <w:lang w:val="el-GR"/>
        </w:rPr>
        <w:t>Αναθέτουσα Αρχή</w:t>
      </w:r>
      <w:r w:rsidRPr="007E31B4">
        <w:rPr>
          <w:lang w:val="el-GR"/>
        </w:rPr>
        <w:t>.</w:t>
      </w:r>
    </w:p>
    <w:p w14:paraId="61F5C762" w14:textId="77777777" w:rsidR="00921D35" w:rsidRPr="007E31B4" w:rsidRDefault="00921D35" w:rsidP="00921D35">
      <w:pPr>
        <w:rPr>
          <w:lang w:val="el-GR"/>
        </w:rPr>
      </w:pPr>
      <w:r w:rsidRPr="007E31B4">
        <w:rPr>
          <w:lang w:val="el-GR"/>
        </w:rPr>
        <w:t xml:space="preserve">Η απόσβεση της προκαταβολής πραγματοποιείται </w:t>
      </w:r>
      <w:r w:rsidR="00BC50F5" w:rsidRPr="007E31B4">
        <w:rPr>
          <w:lang w:val="el-GR"/>
        </w:rPr>
        <w:t xml:space="preserve">σύμφωνα με τα αναφερόμενα στην παρ. 5.1 </w:t>
      </w:r>
      <w:r w:rsidR="00891776" w:rsidRPr="007E31B4">
        <w:rPr>
          <w:lang w:val="el-GR"/>
        </w:rPr>
        <w:t xml:space="preserve">Τρόπος Πληρωμής </w:t>
      </w:r>
      <w:r w:rsidRPr="007E31B4">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317267F9" w:rsidR="009D3BDA" w:rsidRPr="007E31B4" w:rsidRDefault="009D3BDA" w:rsidP="009D3BDA">
      <w:pPr>
        <w:rPr>
          <w:lang w:val="el-GR"/>
        </w:rPr>
      </w:pPr>
      <w:r w:rsidRPr="007E31B4">
        <w:rPr>
          <w:lang w:val="el-GR"/>
        </w:rPr>
        <w:t xml:space="preserve">Σε περίπτωση που στο πρωτόκολλο </w:t>
      </w:r>
      <w:r w:rsidR="00124E5F" w:rsidRPr="007E31B4">
        <w:rPr>
          <w:lang w:val="el-GR"/>
        </w:rPr>
        <w:t xml:space="preserve">ποιοτικής </w:t>
      </w:r>
      <w:r w:rsidRPr="007E31B4">
        <w:rPr>
          <w:lang w:val="el-GR"/>
        </w:rPr>
        <w:t>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w:t>
      </w:r>
      <w:r w:rsidR="00124E5F" w:rsidRPr="007E31B4">
        <w:rPr>
          <w:lang w:val="el-GR"/>
        </w:rPr>
        <w:t>ο</w:t>
      </w:r>
      <w:r w:rsidRPr="007E31B4">
        <w:rPr>
          <w:lang w:val="el-GR"/>
        </w:rPr>
        <w:t>θ</w:t>
      </w:r>
      <w:r w:rsidR="00124E5F" w:rsidRPr="007E31B4">
        <w:rPr>
          <w:lang w:val="el-GR"/>
        </w:rPr>
        <w:t>έ</w:t>
      </w:r>
      <w:r w:rsidRPr="007E31B4">
        <w:rPr>
          <w:lang w:val="el-GR"/>
        </w:rPr>
        <w:t>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w:t>
      </w:r>
      <w:r w:rsidR="00967147" w:rsidRPr="007E31B4">
        <w:rPr>
          <w:lang w:val="el-GR"/>
        </w:rPr>
        <w:t>ο</w:t>
      </w:r>
      <w:r w:rsidRPr="007E31B4">
        <w:rPr>
          <w:lang w:val="el-GR"/>
        </w:rPr>
        <w:t>θ</w:t>
      </w:r>
      <w:r w:rsidR="00967147" w:rsidRPr="007E31B4">
        <w:rPr>
          <w:lang w:val="el-GR"/>
        </w:rPr>
        <w:t>έ</w:t>
      </w:r>
      <w:r w:rsidRPr="007E31B4">
        <w:rPr>
          <w:lang w:val="el-GR"/>
        </w:rPr>
        <w:t xml:space="preserve">σμου. </w:t>
      </w:r>
    </w:p>
    <w:p w14:paraId="428DFA0F" w14:textId="77777777" w:rsidR="00A6657E" w:rsidRPr="007E31B4" w:rsidRDefault="00A6657E" w:rsidP="00395B4A">
      <w:pPr>
        <w:suppressAutoHyphens w:val="0"/>
        <w:spacing w:line="276" w:lineRule="auto"/>
        <w:rPr>
          <w:strike/>
          <w:lang w:val="el-GR"/>
        </w:rPr>
      </w:pPr>
    </w:p>
    <w:p w14:paraId="79782144" w14:textId="704801AB" w:rsidR="00417A19" w:rsidRPr="007E31B4" w:rsidRDefault="00417A19" w:rsidP="009C3C60">
      <w:pPr>
        <w:suppressAutoHyphens w:val="0"/>
        <w:spacing w:line="276" w:lineRule="auto"/>
        <w:rPr>
          <w:b/>
          <w:bCs/>
          <w:lang w:val="el-GR"/>
        </w:rPr>
      </w:pPr>
      <w:r w:rsidRPr="007E31B4">
        <w:rPr>
          <w:b/>
          <w:bCs/>
          <w:lang w:val="el-GR"/>
        </w:rPr>
        <w:t>Εγγύηση καλής Λειτουργίας:</w:t>
      </w:r>
    </w:p>
    <w:p w14:paraId="6DC70320" w14:textId="77777777" w:rsidR="00096E40" w:rsidRPr="00096E40" w:rsidRDefault="00976CBB" w:rsidP="00096E40">
      <w:pPr>
        <w:rPr>
          <w:lang w:val="el-GR"/>
        </w:rPr>
      </w:pPr>
      <w:r w:rsidRPr="007E31B4">
        <w:rPr>
          <w:lang w:val="el-GR"/>
        </w:rPr>
        <w:t xml:space="preserve">Για την καλή λειτουργία του Έργου, μετά την οριστική παραλαβή του, ο Ανάδοχος υποχρεούται να καταθέσει </w:t>
      </w:r>
      <w:r w:rsidRPr="007E31B4">
        <w:rPr>
          <w:b/>
          <w:lang w:val="el-GR"/>
        </w:rPr>
        <w:t>Εγγυητική Επιστολή Καλής Λειτουργίας</w:t>
      </w:r>
      <w:r w:rsidRPr="007E31B4">
        <w:rPr>
          <w:lang w:val="el-GR"/>
        </w:rPr>
        <w:t xml:space="preserve"> (βλ. </w:t>
      </w:r>
      <w:r w:rsidR="00421C3D" w:rsidRPr="007E31B4">
        <w:rPr>
          <w:lang w:val="el-GR"/>
        </w:rPr>
        <w:fldChar w:fldCharType="begin"/>
      </w:r>
      <w:r w:rsidR="00421C3D" w:rsidRPr="007E31B4">
        <w:rPr>
          <w:lang w:val="el-GR"/>
        </w:rPr>
        <w:instrText xml:space="preserve"> REF _Ref496623895 \h </w:instrText>
      </w:r>
      <w:r w:rsidR="007E31B4">
        <w:rPr>
          <w:lang w:val="el-GR"/>
        </w:rPr>
        <w:instrText xml:space="preserve"> \* MERGEFORMAT </w:instrText>
      </w:r>
      <w:r w:rsidR="00421C3D" w:rsidRPr="007E31B4">
        <w:rPr>
          <w:lang w:val="el-GR"/>
        </w:rPr>
      </w:r>
      <w:r w:rsidR="00421C3D" w:rsidRPr="007E31B4">
        <w:rPr>
          <w:lang w:val="el-GR"/>
        </w:rPr>
        <w:fldChar w:fldCharType="separate"/>
      </w:r>
      <w:r w:rsidR="00096E40" w:rsidRPr="007E31B4">
        <w:rPr>
          <w:lang w:val="el-GR"/>
        </w:rPr>
        <w:br w:type="page"/>
      </w:r>
    </w:p>
    <w:p w14:paraId="10A11675" w14:textId="6F2C9CF9" w:rsidR="00976CBB" w:rsidRPr="007E31B4" w:rsidRDefault="00096E40" w:rsidP="00976CBB">
      <w:pPr>
        <w:rPr>
          <w:lang w:val="el-GR"/>
        </w:rPr>
      </w:pPr>
      <w:r w:rsidRPr="007E31B4">
        <w:rPr>
          <w:lang w:val="el-GR"/>
        </w:rPr>
        <w:lastRenderedPageBreak/>
        <w:t xml:space="preserve">ΠΑΡΑΡΤΗΜΑ </w:t>
      </w:r>
      <w:r w:rsidRPr="00096E40">
        <w:rPr>
          <w:lang w:val="el-GR"/>
        </w:rPr>
        <w:t>VIII</w:t>
      </w:r>
      <w:r w:rsidRPr="007E31B4">
        <w:rPr>
          <w:lang w:val="el-GR"/>
        </w:rPr>
        <w:t xml:space="preserve"> – Υποδείγματα Εγγυητικών Επιστολών</w:t>
      </w:r>
      <w:r w:rsidR="00421C3D" w:rsidRPr="007E31B4">
        <w:rPr>
          <w:lang w:val="el-GR"/>
        </w:rPr>
        <w:fldChar w:fldCharType="end"/>
      </w:r>
      <w:r w:rsidR="00421C3D" w:rsidRPr="007E31B4">
        <w:rPr>
          <w:lang w:val="el-GR"/>
        </w:rPr>
        <w:t xml:space="preserve">), </w:t>
      </w:r>
      <w:r w:rsidR="00976CBB" w:rsidRPr="007E31B4">
        <w:rPr>
          <w:lang w:val="el-GR"/>
        </w:rPr>
        <w:t>η αξία της οποίας θα ανέρχεται σε ποσοστό 2,5% του συμβατικού τιμήματος μη συμπεριλαμβανομένου ΦΠΑ</w:t>
      </w:r>
      <w:r w:rsidR="00FE5054" w:rsidRPr="007E31B4">
        <w:rPr>
          <w:lang w:val="el-GR"/>
        </w:rPr>
        <w:t>,</w:t>
      </w:r>
      <w:r w:rsidR="000C065F" w:rsidRPr="007E31B4">
        <w:rPr>
          <w:lang w:val="el-GR"/>
        </w:rPr>
        <w:t xml:space="preserve"> </w:t>
      </w:r>
      <w:r w:rsidR="00FE5054" w:rsidRPr="007E31B4">
        <w:rPr>
          <w:lang w:val="el-GR"/>
        </w:rPr>
        <w:t xml:space="preserve">αντίγραφο της οποίας υποβάλλεται στην </w:t>
      </w:r>
      <w:r w:rsidR="00C04981" w:rsidRPr="007E31B4">
        <w:rPr>
          <w:lang w:val="el-GR"/>
        </w:rPr>
        <w:t>Αναθέτουσα Αρχή</w:t>
      </w:r>
      <w:r w:rsidR="00976CBB" w:rsidRPr="007E31B4">
        <w:rPr>
          <w:lang w:val="el-GR"/>
        </w:rPr>
        <w:t xml:space="preserve">. </w:t>
      </w:r>
    </w:p>
    <w:p w14:paraId="0EE73796" w14:textId="77777777" w:rsidR="00976CBB" w:rsidRPr="007E31B4" w:rsidRDefault="00976CBB" w:rsidP="00976CBB">
      <w:pPr>
        <w:rPr>
          <w:lang w:val="el-GR"/>
        </w:rPr>
      </w:pPr>
      <w:r w:rsidRPr="007E31B4">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7E31B4" w:rsidRDefault="00976CBB" w:rsidP="00976CBB">
      <w:pPr>
        <w:rPr>
          <w:lang w:val="el-GR"/>
        </w:rPr>
      </w:pPr>
      <w:r w:rsidRPr="007E31B4">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7E31B4" w:rsidRDefault="00976CBB" w:rsidP="00417A19">
      <w:pPr>
        <w:suppressAutoHyphens w:val="0"/>
        <w:spacing w:line="276" w:lineRule="auto"/>
        <w:rPr>
          <w:lang w:val="el-GR"/>
        </w:rPr>
      </w:pPr>
    </w:p>
    <w:p w14:paraId="6A546F03" w14:textId="77777777" w:rsidR="008338F0" w:rsidRPr="007E31B4" w:rsidRDefault="003355E7" w:rsidP="003A109E">
      <w:pPr>
        <w:pStyle w:val="2"/>
        <w:rPr>
          <w:rFonts w:cs="Tahoma"/>
          <w:lang w:val="el-GR"/>
        </w:rPr>
      </w:pPr>
      <w:r w:rsidRPr="007E31B4">
        <w:rPr>
          <w:rFonts w:cs="Tahoma"/>
          <w:lang w:val="el-GR"/>
        </w:rPr>
        <w:tab/>
      </w:r>
      <w:bookmarkStart w:id="373" w:name="_Toc97194319"/>
      <w:bookmarkStart w:id="374" w:name="_Toc97194452"/>
      <w:bookmarkStart w:id="375" w:name="_Toc202354703"/>
      <w:r w:rsidRPr="007E31B4">
        <w:rPr>
          <w:rFonts w:cs="Tahoma"/>
          <w:lang w:val="el-GR"/>
        </w:rPr>
        <w:t>Συμβατικό πλαίσιο – Εφαρμοστέα νομοθεσία</w:t>
      </w:r>
      <w:bookmarkEnd w:id="373"/>
      <w:bookmarkEnd w:id="374"/>
      <w:bookmarkEnd w:id="375"/>
    </w:p>
    <w:p w14:paraId="4433B5CF" w14:textId="0D0B90F4" w:rsidR="008338F0" w:rsidRPr="007E31B4" w:rsidRDefault="003355E7">
      <w:pPr>
        <w:rPr>
          <w:lang w:val="el-GR"/>
        </w:rPr>
      </w:pPr>
      <w:r w:rsidRPr="007E31B4">
        <w:rPr>
          <w:lang w:val="el-GR"/>
        </w:rPr>
        <w:t xml:space="preserve">Κατά την εκτέλεση της σύμβασης εφαρμόζονται οι διατάξεις του ν. 4412/2016, οι όροι της παρούσας </w:t>
      </w:r>
      <w:r w:rsidR="0077737F" w:rsidRPr="007E31B4">
        <w:rPr>
          <w:lang w:val="el-GR"/>
        </w:rPr>
        <w:t>Δ</w:t>
      </w:r>
      <w:r w:rsidRPr="007E31B4">
        <w:rPr>
          <w:lang w:val="el-GR"/>
        </w:rPr>
        <w:t xml:space="preserve">ιακήρυξης και συμπληρωματικά ο Αστικός Κώδικας. </w:t>
      </w:r>
    </w:p>
    <w:p w14:paraId="444F6917" w14:textId="77777777" w:rsidR="00A6657E" w:rsidRPr="007E31B4" w:rsidRDefault="00A6657E">
      <w:pPr>
        <w:rPr>
          <w:lang w:val="el-GR"/>
        </w:rPr>
      </w:pPr>
    </w:p>
    <w:p w14:paraId="0ED2995F" w14:textId="77777777" w:rsidR="008338F0" w:rsidRPr="007E31B4" w:rsidRDefault="003355E7" w:rsidP="003A109E">
      <w:pPr>
        <w:pStyle w:val="2"/>
        <w:rPr>
          <w:rFonts w:cs="Tahoma"/>
          <w:lang w:val="el-GR"/>
        </w:rPr>
      </w:pPr>
      <w:r w:rsidRPr="007E31B4">
        <w:rPr>
          <w:rFonts w:cs="Tahoma"/>
          <w:lang w:val="el-GR"/>
        </w:rPr>
        <w:tab/>
      </w:r>
      <w:bookmarkStart w:id="376" w:name="_Ref89075849"/>
      <w:bookmarkStart w:id="377" w:name="_Toc97194320"/>
      <w:bookmarkStart w:id="378" w:name="_Toc97194453"/>
      <w:bookmarkStart w:id="379" w:name="_Toc202354704"/>
      <w:r w:rsidRPr="007E31B4">
        <w:rPr>
          <w:rFonts w:cs="Tahoma"/>
          <w:lang w:val="el-GR"/>
        </w:rPr>
        <w:t>Όροι εκτέλεσης της σύμβασης</w:t>
      </w:r>
      <w:bookmarkEnd w:id="376"/>
      <w:bookmarkEnd w:id="377"/>
      <w:bookmarkEnd w:id="378"/>
      <w:bookmarkEnd w:id="379"/>
    </w:p>
    <w:p w14:paraId="40529CD1" w14:textId="3276C416" w:rsidR="008338F0" w:rsidRPr="007E31B4" w:rsidRDefault="003355E7">
      <w:pPr>
        <w:rPr>
          <w:lang w:val="el-GR"/>
        </w:rPr>
      </w:pPr>
      <w:r w:rsidRPr="007E31B4">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sidRPr="007E31B4">
        <w:rPr>
          <w:lang w:val="el-GR"/>
        </w:rPr>
        <w:t>δικαίου</w:t>
      </w:r>
      <w:r w:rsidRPr="007E31B4">
        <w:rPr>
          <w:lang w:val="el-GR"/>
        </w:rPr>
        <w:t xml:space="preserve">, οι οποίες απαριθμούνται στο Παράρτημα Χ του Προσαρτήματος Α του ν. 4412/2016. </w:t>
      </w:r>
    </w:p>
    <w:p w14:paraId="3C56C675" w14:textId="77777777" w:rsidR="008338F0" w:rsidRPr="007E31B4" w:rsidRDefault="003355E7">
      <w:pPr>
        <w:rPr>
          <w:lang w:val="el-GR"/>
        </w:rPr>
      </w:pPr>
      <w:r w:rsidRPr="007E31B4">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4805340" w14:textId="77777777" w:rsidR="006A67B9" w:rsidRPr="007E31B4" w:rsidRDefault="006A67B9" w:rsidP="006A67B9">
      <w:pPr>
        <w:rPr>
          <w:rFonts w:eastAsia="Calibri"/>
          <w:lang w:val="el-GR"/>
        </w:rPr>
      </w:pPr>
      <w:r w:rsidRPr="007E31B4">
        <w:rPr>
          <w:rFonts w:eastAsia="Calibri"/>
          <w:lang w:val="el-GR"/>
        </w:rPr>
        <w:t xml:space="preserve">Ο ανάδοχος δεσμεύεται ότι: </w:t>
      </w:r>
    </w:p>
    <w:p w14:paraId="6A067B64" w14:textId="77777777" w:rsidR="006A67B9" w:rsidRPr="007E31B4" w:rsidRDefault="006A67B9" w:rsidP="006A67B9">
      <w:pPr>
        <w:rPr>
          <w:rFonts w:eastAsia="Calibri"/>
          <w:lang w:val="el-GR"/>
        </w:rPr>
      </w:pPr>
      <w:r w:rsidRPr="007E31B4">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1E0E8738" w:rsidR="006A67B9" w:rsidRPr="007E31B4" w:rsidRDefault="006A67B9" w:rsidP="006A67B9">
      <w:pPr>
        <w:rPr>
          <w:rFonts w:eastAsia="Calibri"/>
          <w:lang w:val="el-GR"/>
        </w:rPr>
      </w:pPr>
      <w:r w:rsidRPr="007E31B4">
        <w:rPr>
          <w:rFonts w:eastAsia="Calibri"/>
          <w:lang w:val="el-GR"/>
        </w:rPr>
        <w:t xml:space="preserve">β) ότι θα δηλώσει αμελλητί στην </w:t>
      </w:r>
      <w:r w:rsidR="00C04981" w:rsidRPr="007E31B4">
        <w:rPr>
          <w:rFonts w:eastAsia="Calibri"/>
          <w:lang w:val="el-GR"/>
        </w:rPr>
        <w:t>Αναθέτουσα Αρχή</w:t>
      </w:r>
      <w:r w:rsidRPr="007E31B4">
        <w:rPr>
          <w:rFonts w:eastAsia="Calibri"/>
          <w:lang w:val="el-GR"/>
        </w:rPr>
        <w:t>,</w:t>
      </w:r>
      <w:r w:rsidR="006F4CD4" w:rsidRPr="007E31B4">
        <w:rPr>
          <w:rFonts w:eastAsia="Calibri"/>
          <w:lang w:val="el-GR"/>
        </w:rPr>
        <w:t xml:space="preserve"> αφότου</w:t>
      </w:r>
      <w:r w:rsidRPr="007E31B4">
        <w:rPr>
          <w:rFonts w:eastAsia="Calibri"/>
          <w:lang w:val="el-GR"/>
        </w:rPr>
        <w:t xml:space="preserve">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6F4CD4" w:rsidRPr="007E31B4">
        <w:rPr>
          <w:rFonts w:eastAsia="Calibri"/>
          <w:lang w:val="el-GR"/>
        </w:rPr>
        <w:t>νόμιμων</w:t>
      </w:r>
      <w:r w:rsidRPr="007E31B4">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7E31B4">
        <w:rPr>
          <w:rFonts w:eastAsia="Calibri"/>
          <w:vertAlign w:val="superscript"/>
          <w:lang w:val="el-GR"/>
        </w:rPr>
        <w:t xml:space="preserve"> </w:t>
      </w:r>
      <w:r w:rsidRPr="007E31B4">
        <w:rPr>
          <w:rFonts w:eastAsia="Calibri"/>
          <w:lang w:val="el-GR"/>
        </w:rPr>
        <w:t xml:space="preserve">. </w:t>
      </w:r>
    </w:p>
    <w:p w14:paraId="641B85CE" w14:textId="190AEAB7" w:rsidR="006A67B9" w:rsidRPr="007E31B4" w:rsidRDefault="006A67B9" w:rsidP="006A67B9">
      <w:pPr>
        <w:rPr>
          <w:rFonts w:eastAsia="Calibri"/>
          <w:lang w:val="el-GR"/>
        </w:rPr>
      </w:pPr>
      <w:r w:rsidRPr="007E31B4">
        <w:rPr>
          <w:rFonts w:eastAsia="Calibri"/>
          <w:lang w:val="el-GR"/>
        </w:rPr>
        <w:t xml:space="preserve">Οι υποχρεώσεις και οι απαγορεύσεις της ρήτρας αυτής </w:t>
      </w:r>
      <w:r w:rsidR="006F4CD4" w:rsidRPr="007E31B4">
        <w:rPr>
          <w:rFonts w:eastAsia="Calibri"/>
          <w:lang w:val="el-GR"/>
        </w:rPr>
        <w:t>στη περίπτωση που</w:t>
      </w:r>
      <w:r w:rsidRPr="007E31B4">
        <w:rPr>
          <w:rFonts w:eastAsia="Calibri"/>
          <w:lang w:val="el-GR"/>
        </w:rPr>
        <w:t xml:space="preserve"> ο ανάδοχος είναι ένωση,</w:t>
      </w:r>
      <w:r w:rsidR="006F4CD4" w:rsidRPr="007E31B4">
        <w:rPr>
          <w:rFonts w:eastAsia="Calibri"/>
          <w:lang w:val="el-GR"/>
        </w:rPr>
        <w:t xml:space="preserve"> ισχύουν</w:t>
      </w:r>
      <w:r w:rsidRPr="007E31B4">
        <w:rPr>
          <w:rFonts w:eastAsia="Calibri"/>
          <w:lang w:val="el-GR"/>
        </w:rPr>
        <w:t xml:space="preserve">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5516A2F0" w:rsidR="006C03D6" w:rsidRPr="007E31B4" w:rsidRDefault="006C03D6" w:rsidP="006C055E">
      <w:pPr>
        <w:rPr>
          <w:rFonts w:eastAsia="Calibri"/>
          <w:lang w:val="el-GR"/>
        </w:rPr>
      </w:pPr>
      <w:bookmarkStart w:id="380" w:name="_Hlk118481772"/>
      <w:r w:rsidRPr="007E31B4">
        <w:rPr>
          <w:lang w:val="el-GR"/>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00B81398">
        <w:rPr>
          <w:lang w:val="el-GR"/>
        </w:rPr>
        <w:fldChar w:fldCharType="begin"/>
      </w:r>
      <w:r w:rsidR="00B81398">
        <w:rPr>
          <w:lang w:val="el-GR"/>
        </w:rPr>
        <w:instrText xml:space="preserve"> REF _Ref118477993 \h </w:instrText>
      </w:r>
      <w:r w:rsidR="00B81398">
        <w:rPr>
          <w:lang w:val="el-GR"/>
        </w:rPr>
      </w:r>
      <w:r w:rsidR="00B81398">
        <w:rPr>
          <w:lang w:val="el-GR"/>
        </w:rPr>
        <w:fldChar w:fldCharType="separate"/>
      </w:r>
      <w:r w:rsidR="00096E40" w:rsidRPr="007E31B4">
        <w:rPr>
          <w:lang w:val="el-GR"/>
        </w:rPr>
        <w:t>ΠΑΡΑΡΤΗΜΑ X – Ρήτρα Ακεραιότητας</w:t>
      </w:r>
      <w:r w:rsidR="00B81398">
        <w:rPr>
          <w:lang w:val="el-GR"/>
        </w:rPr>
        <w:fldChar w:fldCharType="end"/>
      </w:r>
      <w:r w:rsidR="00B81398">
        <w:rPr>
          <w:lang w:val="el-GR"/>
        </w:rPr>
        <w:t xml:space="preserve"> </w:t>
      </w:r>
      <w:r w:rsidRPr="007E31B4">
        <w:rPr>
          <w:rFonts w:hint="cs"/>
          <w:cs/>
          <w:lang w:val="el-GR"/>
        </w:rPr>
        <w:t>η οποία θα περιληφθεί στη σύμβαση</w:t>
      </w:r>
      <w:bookmarkEnd w:id="380"/>
      <w:r w:rsidRPr="007E31B4">
        <w:rPr>
          <w:rFonts w:hint="cs"/>
          <w:cs/>
          <w:lang w:val="el-GR"/>
        </w:rPr>
        <w:t>.</w:t>
      </w:r>
    </w:p>
    <w:p w14:paraId="0EE92E65" w14:textId="24322BD6" w:rsidR="00523EEE" w:rsidRPr="007E31B4" w:rsidRDefault="00C15414" w:rsidP="00523EEE">
      <w:pPr>
        <w:rPr>
          <w:lang w:val="el-GR"/>
        </w:rPr>
      </w:pPr>
      <w:r w:rsidRPr="007E31B4">
        <w:rPr>
          <w:lang w:val="el-GR"/>
        </w:rPr>
        <w:lastRenderedPageBreak/>
        <w:t>Κατά την εκτέλεση της σύμβασης ο</w:t>
      </w:r>
      <w:r w:rsidR="00523EEE" w:rsidRPr="007E31B4">
        <w:rPr>
          <w:lang w:val="el-GR"/>
        </w:rPr>
        <w:t xml:space="preserve"> </w:t>
      </w:r>
      <w:r w:rsidR="004B7E25" w:rsidRPr="007E31B4">
        <w:rPr>
          <w:lang w:val="el-GR"/>
        </w:rPr>
        <w:t>α</w:t>
      </w:r>
      <w:r w:rsidR="00523EEE" w:rsidRPr="007E31B4">
        <w:rPr>
          <w:lang w:val="el-GR"/>
        </w:rPr>
        <w:t>νάδοχος δε δικαιούται να εκχωρεί τ</w:t>
      </w:r>
      <w:r w:rsidR="00993706" w:rsidRPr="007E31B4">
        <w:rPr>
          <w:lang w:val="el-GR"/>
        </w:rPr>
        <w:t xml:space="preserve">ο συμβατικό τίμημα σε </w:t>
      </w:r>
      <w:r w:rsidR="00523EEE" w:rsidRPr="007E31B4">
        <w:rPr>
          <w:lang w:val="el-GR"/>
        </w:rPr>
        <w:t xml:space="preserve">οποιοδήποτε τρίτο, </w:t>
      </w:r>
      <w:r w:rsidR="00993706" w:rsidRPr="007E31B4">
        <w:rPr>
          <w:lang w:val="el-GR"/>
        </w:rPr>
        <w:t>χωρίς την έγγραφη έγκριση της Α</w:t>
      </w:r>
      <w:r w:rsidRPr="007E31B4">
        <w:rPr>
          <w:lang w:val="el-GR"/>
        </w:rPr>
        <w:t>ναθέτουσας Αρχής</w:t>
      </w:r>
      <w:r w:rsidR="00993706" w:rsidRPr="007E31B4">
        <w:rPr>
          <w:lang w:val="el-GR"/>
        </w:rPr>
        <w:t>.</w:t>
      </w:r>
      <w:r w:rsidR="00523EEE" w:rsidRPr="007E31B4">
        <w:rPr>
          <w:lang w:val="el-GR"/>
        </w:rPr>
        <w:t xml:space="preserve"> Εάν το συμβατικό τίμημα εκχωρηθεί εν όλω ή εν μέρει σε Τράπεζα, κατά τα ως άνω</w:t>
      </w:r>
      <w:r w:rsidRPr="007E31B4">
        <w:rPr>
          <w:lang w:val="el-GR"/>
        </w:rPr>
        <w:t xml:space="preserve"> αναφερόμενα</w:t>
      </w:r>
      <w:r w:rsidR="00523EEE" w:rsidRPr="007E31B4">
        <w:rPr>
          <w:lang w:val="el-GR"/>
        </w:rPr>
        <w:t xml:space="preserve">,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w:t>
      </w:r>
      <w:r w:rsidR="00C04981" w:rsidRPr="007E31B4">
        <w:rPr>
          <w:lang w:val="el-GR"/>
        </w:rPr>
        <w:t>Αναθέτουσα Αρχή</w:t>
      </w:r>
      <w:r w:rsidR="00E1337D" w:rsidRPr="007E31B4">
        <w:rPr>
          <w:lang w:val="el-GR"/>
        </w:rPr>
        <w:t xml:space="preserve"> </w:t>
      </w:r>
      <w:r w:rsidR="00523EEE" w:rsidRPr="007E31B4">
        <w:rPr>
          <w:lang w:val="el-GR"/>
        </w:rPr>
        <w:t>δεν έχει καμία ευθύνη έναντι της εκδοχέως Τράπεζας.</w:t>
      </w:r>
    </w:p>
    <w:p w14:paraId="22A58427" w14:textId="2BD5F1B4" w:rsidR="001B56F1" w:rsidRPr="007E31B4" w:rsidRDefault="004B7E25" w:rsidP="001B56F1">
      <w:pPr>
        <w:suppressAutoHyphens w:val="0"/>
        <w:spacing w:after="200" w:line="276" w:lineRule="auto"/>
        <w:rPr>
          <w:lang w:val="el-GR"/>
        </w:rPr>
      </w:pPr>
      <w:r w:rsidRPr="007E31B4">
        <w:rPr>
          <w:lang w:val="el-GR"/>
        </w:rPr>
        <w:t>Κατά την εκτέλεση της σύμβασης</w:t>
      </w:r>
      <w:r w:rsidR="001B56F1" w:rsidRPr="007E31B4">
        <w:rPr>
          <w:lang w:val="el-GR"/>
        </w:rPr>
        <w:t xml:space="preserve"> </w:t>
      </w:r>
      <w:r w:rsidRPr="007E31B4">
        <w:rPr>
          <w:lang w:val="el-GR"/>
        </w:rPr>
        <w:t>ο</w:t>
      </w:r>
      <w:r w:rsidR="001B56F1" w:rsidRPr="007E31B4">
        <w:rPr>
          <w:lang w:val="el-GR"/>
        </w:rPr>
        <w:t xml:space="preserve"> </w:t>
      </w:r>
      <w:r w:rsidRPr="007E31B4">
        <w:rPr>
          <w:lang w:val="el-GR"/>
        </w:rPr>
        <w:t>α</w:t>
      </w:r>
      <w:r w:rsidR="001B56F1" w:rsidRPr="007E31B4">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00AE3B25" w:rsidRPr="007E31B4">
        <w:rPr>
          <w:lang w:val="el-GR"/>
        </w:rPr>
        <w:t>α</w:t>
      </w:r>
      <w:r w:rsidRPr="007E31B4">
        <w:rPr>
          <w:lang w:val="el-GR"/>
        </w:rPr>
        <w:t xml:space="preserve">ναθέτουσας </w:t>
      </w:r>
      <w:r w:rsidR="00AE3B25" w:rsidRPr="007E31B4">
        <w:rPr>
          <w:lang w:val="el-GR"/>
        </w:rPr>
        <w:t>α</w:t>
      </w:r>
      <w:r w:rsidRPr="007E31B4">
        <w:rPr>
          <w:lang w:val="el-GR"/>
        </w:rPr>
        <w:t>ρχής</w:t>
      </w:r>
      <w:r w:rsidR="001B56F1" w:rsidRPr="007E31B4">
        <w:rPr>
          <w:lang w:val="el-GR"/>
        </w:rPr>
        <w:t xml:space="preserve"> ή των εκάστοτε υποδεικνυομένων από αυτήν προσώπων. Σε αντίθετη περίπτωση, η </w:t>
      </w:r>
      <w:r w:rsidR="00C04981" w:rsidRPr="007E31B4">
        <w:rPr>
          <w:lang w:val="el-GR"/>
        </w:rPr>
        <w:t>Αναθέτουσα Αρχή</w:t>
      </w:r>
      <w:r w:rsidR="00E41FE4" w:rsidRPr="007E31B4">
        <w:rPr>
          <w:lang w:val="el-GR"/>
        </w:rPr>
        <w:t xml:space="preserve"> </w:t>
      </w:r>
      <w:r w:rsidR="001B56F1" w:rsidRPr="007E31B4">
        <w:rPr>
          <w:lang w:val="el-GR"/>
        </w:rPr>
        <w:t xml:space="preserve">δύναται να ζητήσει την αντικατάσταση μέλους της Ομάδας Έργου του </w:t>
      </w:r>
      <w:r w:rsidRPr="007E31B4">
        <w:rPr>
          <w:lang w:val="el-GR"/>
        </w:rPr>
        <w:t>α</w:t>
      </w:r>
      <w:r w:rsidR="001B56F1" w:rsidRPr="007E31B4">
        <w:rPr>
          <w:lang w:val="el-GR"/>
        </w:rPr>
        <w:t xml:space="preserve">ναδόχου, οπότε ο </w:t>
      </w:r>
      <w:r w:rsidRPr="007E31B4">
        <w:rPr>
          <w:lang w:val="el-GR"/>
        </w:rPr>
        <w:t>α</w:t>
      </w:r>
      <w:r w:rsidR="001B56F1" w:rsidRPr="007E31B4">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7E31B4">
        <w:rPr>
          <w:lang w:val="el-GR"/>
        </w:rPr>
        <w:t xml:space="preserve">Αναθέτουσας Αρχής </w:t>
      </w:r>
      <w:r w:rsidR="001B56F1" w:rsidRPr="007E31B4">
        <w:rPr>
          <w:lang w:val="el-GR"/>
        </w:rPr>
        <w:t xml:space="preserve">και μόνο με άλλο πρόσωπο </w:t>
      </w:r>
      <w:r w:rsidR="00F415C7" w:rsidRPr="007E31B4">
        <w:rPr>
          <w:lang w:val="el-GR"/>
        </w:rPr>
        <w:t xml:space="preserve">το οποίο θα πληροί τους όρους της παρ. 2.2.6 </w:t>
      </w:r>
      <w:r w:rsidR="00E5726C" w:rsidRPr="007E31B4">
        <w:rPr>
          <w:lang w:val="el-GR"/>
        </w:rPr>
        <w:t xml:space="preserve">«Τεχνική και επαγγελματική ικανότητα» </w:t>
      </w:r>
      <w:r w:rsidR="00F415C7" w:rsidRPr="007E31B4">
        <w:rPr>
          <w:lang w:val="el-GR"/>
        </w:rPr>
        <w:t>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7E31B4">
        <w:rPr>
          <w:lang w:val="el-GR"/>
        </w:rPr>
        <w:t xml:space="preserve">. Ο </w:t>
      </w:r>
      <w:r w:rsidR="00AE3B25" w:rsidRPr="007E31B4">
        <w:rPr>
          <w:lang w:val="el-GR"/>
        </w:rPr>
        <w:t>α</w:t>
      </w:r>
      <w:r w:rsidR="001B56F1" w:rsidRPr="007E31B4">
        <w:rPr>
          <w:lang w:val="el-GR"/>
        </w:rPr>
        <w:t xml:space="preserve">νάδοχος υποχρεούται να ειδοποιήσει την </w:t>
      </w:r>
      <w:r w:rsidR="001B56F1" w:rsidRPr="007E31B4">
        <w:rPr>
          <w:bCs/>
          <w:lang w:val="el-GR"/>
        </w:rPr>
        <w:t xml:space="preserve">ΚτΠ </w:t>
      </w:r>
      <w:r w:rsidR="00E41FE4" w:rsidRPr="007E31B4">
        <w:rPr>
          <w:bCs/>
          <w:lang w:val="el-GR"/>
        </w:rPr>
        <w:t>Μ.</w:t>
      </w:r>
      <w:r w:rsidR="001B56F1" w:rsidRPr="007E31B4">
        <w:rPr>
          <w:bCs/>
          <w:lang w:val="el-GR"/>
        </w:rPr>
        <w:t xml:space="preserve">Α.Ε. εγγράφως δεκαπέντε (15) </w:t>
      </w:r>
      <w:r w:rsidR="001B56F1" w:rsidRPr="007E31B4">
        <w:rPr>
          <w:lang w:val="el-GR"/>
        </w:rPr>
        <w:t xml:space="preserve">ημέρες πριν από την αντικατάσταση. </w:t>
      </w:r>
    </w:p>
    <w:p w14:paraId="42CB8D22" w14:textId="77777777" w:rsidR="001B56F1" w:rsidRPr="007E31B4" w:rsidRDefault="001B56F1" w:rsidP="004B7E25">
      <w:pPr>
        <w:suppressAutoHyphens w:val="0"/>
        <w:spacing w:after="200" w:line="276" w:lineRule="auto"/>
        <w:rPr>
          <w:lang w:val="el-GR"/>
        </w:rPr>
      </w:pPr>
      <w:r w:rsidRPr="007E31B4">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0D95D6D1" w:rsidR="004B7E25" w:rsidRPr="007E31B4" w:rsidRDefault="004B7E25" w:rsidP="004B7E25">
      <w:pPr>
        <w:suppressAutoHyphens w:val="0"/>
        <w:spacing w:after="200" w:line="276" w:lineRule="auto"/>
        <w:rPr>
          <w:lang w:val="el-GR"/>
        </w:rPr>
      </w:pPr>
      <w:r w:rsidRPr="007E31B4">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7E31B4">
        <w:rPr>
          <w:lang w:val="el-GR"/>
        </w:rPr>
        <w:t>Αναθέτουσας Αρχής</w:t>
      </w:r>
      <w:r w:rsidRPr="007E31B4">
        <w:rPr>
          <w:lang w:val="el-GR"/>
        </w:rPr>
        <w:t xml:space="preserve">. Σε αντίθετη περίπτωση, η </w:t>
      </w:r>
      <w:r w:rsidR="00C04981" w:rsidRPr="007E31B4">
        <w:rPr>
          <w:lang w:val="el-GR"/>
        </w:rPr>
        <w:t>Αναθέτουσα Αρχή</w:t>
      </w:r>
      <w:r w:rsidR="00331981" w:rsidRPr="007E31B4">
        <w:rPr>
          <w:lang w:val="el-GR"/>
        </w:rPr>
        <w:t xml:space="preserve"> </w:t>
      </w:r>
      <w:r w:rsidRPr="007E31B4">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7E31B4">
        <w:rPr>
          <w:lang w:val="el-GR"/>
        </w:rPr>
        <w:t>Αναθέτουσας Αρχής</w:t>
      </w:r>
      <w:r w:rsidRPr="007E31B4">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7E31B4">
        <w:rPr>
          <w:lang w:val="el-GR"/>
        </w:rPr>
        <w:t xml:space="preserve">Αναθέτουσας Αρχής </w:t>
      </w:r>
      <w:r w:rsidRPr="007E31B4">
        <w:rPr>
          <w:lang w:val="el-GR"/>
        </w:rPr>
        <w:t>και οι Εγγυητικές Επιστολές Προκαταβολής και Καλής Εκτέλεσης που προβλέπονται στη Σύμβαση.</w:t>
      </w:r>
    </w:p>
    <w:p w14:paraId="03760ABF" w14:textId="77777777" w:rsidR="00343BB2" w:rsidRPr="007E31B4" w:rsidRDefault="00343BB2" w:rsidP="00343BB2">
      <w:pPr>
        <w:rPr>
          <w:lang w:val="el-GR"/>
        </w:rPr>
      </w:pPr>
      <w:r w:rsidRPr="007E31B4">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7E31B4" w:rsidRDefault="00343BB2" w:rsidP="00343BB2">
      <w:pPr>
        <w:rPr>
          <w:lang w:val="el-GR"/>
        </w:rPr>
      </w:pPr>
      <w:r w:rsidRPr="007E31B4">
        <w:rPr>
          <w:lang w:val="el-GR"/>
        </w:rPr>
        <w:lastRenderedPageBreak/>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7E31B4" w:rsidRDefault="00343BB2" w:rsidP="00343BB2">
      <w:pPr>
        <w:rPr>
          <w:lang w:val="el-GR"/>
        </w:rPr>
      </w:pPr>
      <w:r w:rsidRPr="007E31B4">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7E31B4" w:rsidRDefault="00343BB2" w:rsidP="00343BB2">
      <w:pPr>
        <w:rPr>
          <w:lang w:val="el-GR"/>
        </w:rPr>
      </w:pPr>
      <w:r w:rsidRPr="007E31B4">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7E31B4" w:rsidRDefault="00343BB2" w:rsidP="00343BB2">
      <w:pPr>
        <w:rPr>
          <w:lang w:val="el-GR"/>
        </w:rPr>
      </w:pPr>
      <w:r w:rsidRPr="007E31B4">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7E31B4" w:rsidRDefault="00343BB2" w:rsidP="00343BB2">
      <w:pPr>
        <w:rPr>
          <w:lang w:val="el-GR"/>
        </w:rPr>
      </w:pPr>
      <w:r w:rsidRPr="007E31B4">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7E31B4" w:rsidRDefault="00343BB2" w:rsidP="00343BB2">
      <w:pPr>
        <w:rPr>
          <w:lang w:val="el-GR"/>
        </w:rPr>
      </w:pPr>
      <w:r w:rsidRPr="007E31B4">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7E31B4" w:rsidRDefault="00343BB2" w:rsidP="00343BB2">
      <w:pPr>
        <w:rPr>
          <w:lang w:val="el-GR"/>
        </w:rPr>
      </w:pPr>
      <w:r w:rsidRPr="007E31B4">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7E31B4" w:rsidRDefault="00343BB2" w:rsidP="00343BB2">
      <w:pPr>
        <w:rPr>
          <w:lang w:val="el-GR"/>
        </w:rPr>
      </w:pPr>
      <w:r w:rsidRPr="007E31B4">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7E31B4" w:rsidRDefault="00343BB2" w:rsidP="00343BB2">
      <w:pPr>
        <w:rPr>
          <w:lang w:val="el-GR"/>
        </w:rPr>
      </w:pPr>
      <w:r w:rsidRPr="007E31B4">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7E31B4" w:rsidRDefault="00343BB2" w:rsidP="00343BB2">
      <w:pPr>
        <w:rPr>
          <w:lang w:val="el-GR"/>
        </w:rPr>
      </w:pPr>
      <w:r w:rsidRPr="007E31B4">
        <w:rPr>
          <w:lang w:val="el-GR"/>
        </w:rPr>
        <w:t>Ειδικότερα :</w:t>
      </w:r>
    </w:p>
    <w:p w14:paraId="027EDCC3" w14:textId="77777777" w:rsidR="00343BB2" w:rsidRPr="007E31B4" w:rsidRDefault="00343BB2" w:rsidP="00343BB2">
      <w:pPr>
        <w:rPr>
          <w:lang w:val="el-GR"/>
        </w:rPr>
      </w:pPr>
      <w:r w:rsidRPr="007E31B4">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7E31B4" w:rsidRDefault="00343BB2" w:rsidP="00343BB2">
      <w:pPr>
        <w:rPr>
          <w:lang w:val="el-GR"/>
        </w:rPr>
      </w:pPr>
      <w:r w:rsidRPr="007E31B4">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7E31B4" w:rsidRDefault="00343BB2" w:rsidP="00343BB2">
      <w:pPr>
        <w:rPr>
          <w:lang w:val="el-GR"/>
        </w:rPr>
      </w:pPr>
      <w:r w:rsidRPr="007E31B4">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w:t>
      </w:r>
      <w:r w:rsidRPr="007E31B4">
        <w:rPr>
          <w:lang w:val="el-GR"/>
        </w:rPr>
        <w:lastRenderedPageBreak/>
        <w:t xml:space="preserve">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7E31B4" w:rsidRDefault="00343BB2" w:rsidP="00343BB2">
      <w:pPr>
        <w:rPr>
          <w:lang w:val="el-GR"/>
        </w:rPr>
      </w:pPr>
      <w:r w:rsidRPr="007E31B4">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7E31B4" w:rsidRDefault="00343BB2" w:rsidP="00343BB2">
      <w:pPr>
        <w:rPr>
          <w:lang w:val="el-GR"/>
        </w:rPr>
      </w:pPr>
      <w:r w:rsidRPr="007E31B4">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66490A2" w14:textId="639A2B63" w:rsidR="00343BB2" w:rsidRPr="007E31B4" w:rsidRDefault="00343BB2" w:rsidP="00343BB2">
      <w:pPr>
        <w:suppressAutoHyphens w:val="0"/>
        <w:spacing w:after="200" w:line="276" w:lineRule="auto"/>
        <w:rPr>
          <w:lang w:val="el-GR"/>
        </w:rPr>
      </w:pPr>
      <w:r w:rsidRPr="007E31B4">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7E31B4">
        <w:rPr>
          <w:lang w:val="el-GR"/>
        </w:rPr>
        <w:t>σύμβασης</w:t>
      </w:r>
      <w:r w:rsidRPr="007E31B4">
        <w:rPr>
          <w:lang w:val="el-GR"/>
        </w:rPr>
        <w:t xml:space="preserve">, στο πλαίσιο πρότασης επικαιροποίησης, έχουν ανακοινωθεί </w:t>
      </w:r>
      <w:r w:rsidR="00641C65" w:rsidRPr="007E31B4">
        <w:rPr>
          <w:lang w:val="el-GR"/>
        </w:rPr>
        <w:t>νεότερα</w:t>
      </w:r>
      <w:r w:rsidRPr="007E31B4">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sidRPr="007E31B4">
        <w:rPr>
          <w:lang w:val="el-GR"/>
        </w:rPr>
        <w:t>Μ.</w:t>
      </w:r>
      <w:r w:rsidRPr="007E31B4">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5B0D47B4" w14:textId="77777777" w:rsidR="00343BB2" w:rsidRPr="007E31B4" w:rsidRDefault="00343BB2" w:rsidP="004B7E25">
      <w:pPr>
        <w:suppressAutoHyphens w:val="0"/>
        <w:spacing w:after="200" w:line="276" w:lineRule="auto"/>
        <w:rPr>
          <w:lang w:val="el-GR"/>
        </w:rPr>
      </w:pPr>
    </w:p>
    <w:p w14:paraId="2784AEB7" w14:textId="77777777" w:rsidR="008338F0" w:rsidRPr="007E31B4" w:rsidRDefault="003355E7" w:rsidP="003A109E">
      <w:pPr>
        <w:pStyle w:val="2"/>
        <w:rPr>
          <w:rFonts w:cs="Tahoma"/>
          <w:lang w:val="el-GR"/>
        </w:rPr>
      </w:pPr>
      <w:r w:rsidRPr="007E31B4">
        <w:rPr>
          <w:rFonts w:cs="Tahoma"/>
          <w:lang w:val="el-GR"/>
        </w:rPr>
        <w:tab/>
      </w:r>
      <w:bookmarkStart w:id="381" w:name="_Toc97194321"/>
      <w:bookmarkStart w:id="382" w:name="_Toc97194454"/>
      <w:bookmarkStart w:id="383" w:name="_Toc202354705"/>
      <w:r w:rsidRPr="007E31B4">
        <w:rPr>
          <w:rFonts w:cs="Tahoma"/>
          <w:lang w:val="el-GR"/>
        </w:rPr>
        <w:t>Υπεργολαβία</w:t>
      </w:r>
      <w:bookmarkEnd w:id="381"/>
      <w:bookmarkEnd w:id="382"/>
      <w:bookmarkEnd w:id="383"/>
    </w:p>
    <w:p w14:paraId="282F72A8" w14:textId="6B053F08" w:rsidR="008338F0" w:rsidRPr="007E31B4" w:rsidRDefault="003355E7">
      <w:pPr>
        <w:rPr>
          <w:lang w:val="el-GR"/>
        </w:rPr>
      </w:pPr>
      <w:r w:rsidRPr="007E31B4">
        <w:rPr>
          <w:b/>
          <w:bCs/>
          <w:lang w:val="el-GR"/>
        </w:rPr>
        <w:t xml:space="preserve">4.4.1. </w:t>
      </w:r>
      <w:r w:rsidRPr="007E31B4">
        <w:rPr>
          <w:lang w:val="el-GR"/>
        </w:rPr>
        <w:t xml:space="preserve">Ο </w:t>
      </w:r>
      <w:r w:rsidR="00AE3B25" w:rsidRPr="007E31B4">
        <w:rPr>
          <w:lang w:val="el-GR"/>
        </w:rPr>
        <w:t>α</w:t>
      </w:r>
      <w:r w:rsidRPr="007E31B4">
        <w:rPr>
          <w:lang w:val="el-GR"/>
        </w:rPr>
        <w:t xml:space="preserve">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5D74A006" w:rsidR="008338F0" w:rsidRPr="007E31B4" w:rsidRDefault="003355E7">
      <w:pPr>
        <w:rPr>
          <w:lang w:val="el-GR"/>
        </w:rPr>
      </w:pPr>
      <w:r w:rsidRPr="007E31B4">
        <w:rPr>
          <w:b/>
          <w:bCs/>
          <w:lang w:val="el-GR"/>
        </w:rPr>
        <w:t xml:space="preserve">4.4.2. </w:t>
      </w:r>
      <w:r w:rsidRPr="007E31B4">
        <w:rPr>
          <w:lang w:val="el-GR"/>
        </w:rPr>
        <w:t xml:space="preserve">Κατά την υπογραφή της σύμβασης ο κύριος ανάδοχος υποχρεούται να αναφέρει στην </w:t>
      </w:r>
      <w:r w:rsidR="00C04981" w:rsidRPr="007E31B4">
        <w:rPr>
          <w:lang w:val="el-GR"/>
        </w:rPr>
        <w:t>Αναθέτουσα Αρχή</w:t>
      </w:r>
      <w:r w:rsidRPr="007E31B4">
        <w:rPr>
          <w:lang w:val="el-GR"/>
        </w:rPr>
        <w:t xml:space="preserve">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7E31B4">
        <w:rPr>
          <w:lang w:val="el-GR"/>
        </w:rPr>
        <w:t xml:space="preserve"> </w:t>
      </w:r>
      <w:r w:rsidRPr="007E31B4">
        <w:rPr>
          <w:lang w:val="el-GR"/>
        </w:rPr>
        <w:t xml:space="preserve">Επιπλέον, υποχρεούται να γνωστοποιεί στην </w:t>
      </w:r>
      <w:r w:rsidR="00C04981" w:rsidRPr="007E31B4">
        <w:rPr>
          <w:lang w:val="el-GR"/>
        </w:rPr>
        <w:t>Αναθέτουσα Αρχή</w:t>
      </w:r>
      <w:r w:rsidRPr="007E31B4">
        <w:rPr>
          <w:lang w:val="el-GR"/>
        </w:rPr>
        <w:t xml:space="preserve">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w:t>
      </w:r>
      <w:r w:rsidR="004C3766" w:rsidRPr="007E31B4">
        <w:rPr>
          <w:lang w:val="el-GR"/>
        </w:rPr>
        <w:t>συνεργασίας</w:t>
      </w:r>
      <w:r w:rsidR="004C3766" w:rsidRPr="007E31B4">
        <w:rPr>
          <w:rFonts w:eastAsia="SimSun"/>
          <w:i/>
          <w:iCs/>
          <w:color w:val="0099FF"/>
          <w:kern w:val="1"/>
          <w:lang w:val="el-GR" w:bidi="hi-IN"/>
        </w:rPr>
        <w:t>.</w:t>
      </w:r>
      <w:r w:rsidR="004C3766" w:rsidRPr="007E31B4">
        <w:rPr>
          <w:rStyle w:val="WW-FootnoteReference12"/>
          <w:lang w:val="el-GR"/>
        </w:rPr>
        <w:footnoteReference w:id="42"/>
      </w:r>
      <w:r w:rsidR="00600CD8" w:rsidRPr="007E31B4">
        <w:rPr>
          <w:lang w:val="el-GR"/>
        </w:rPr>
        <w:t xml:space="preserve"> </w:t>
      </w:r>
      <w:r w:rsidRPr="007E31B4">
        <w:rPr>
          <w:lang w:val="el-GR"/>
        </w:rPr>
        <w:t xml:space="preserve">Σε περίπτωση διακοπής της συνεργασίας του </w:t>
      </w:r>
      <w:r w:rsidR="00AE3B25" w:rsidRPr="007E31B4">
        <w:rPr>
          <w:lang w:val="el-GR"/>
        </w:rPr>
        <w:t>α</w:t>
      </w:r>
      <w:r w:rsidRPr="007E31B4">
        <w:rPr>
          <w:lang w:val="el-GR"/>
        </w:rPr>
        <w:t xml:space="preserve">ναδόχου με υπεργολάβο/ υπεργολάβους της σύμβασης, αυτός υποχρεούται σε άμεση γνωστοποίηση της διακοπής αυτής στην </w:t>
      </w:r>
      <w:r w:rsidR="00C04981" w:rsidRPr="007E31B4">
        <w:rPr>
          <w:lang w:val="el-GR"/>
        </w:rPr>
        <w:t>Αναθέτουσα Αρχή</w:t>
      </w:r>
      <w:r w:rsidRPr="007E31B4">
        <w:rPr>
          <w:lang w:val="el-GR"/>
        </w:rPr>
        <w:t xml:space="preserve">,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w:t>
      </w:r>
      <w:r w:rsidR="00C04981" w:rsidRPr="007E31B4">
        <w:rPr>
          <w:lang w:val="el-GR"/>
        </w:rPr>
        <w:t>Αναθέτουσα Αρχή</w:t>
      </w:r>
      <w:r w:rsidRPr="007E31B4">
        <w:rPr>
          <w:lang w:val="el-GR"/>
        </w:rPr>
        <w:t xml:space="preserve"> κατά την ως άνω διαδικασία. </w:t>
      </w:r>
      <w:bookmarkStart w:id="384" w:name="_Hlk164950491"/>
      <w:r w:rsidR="00600CD8" w:rsidRPr="007E31B4">
        <w:rPr>
          <w:lang w:val="el-GR"/>
        </w:rPr>
        <w:t>Σ</w:t>
      </w:r>
      <w:r w:rsidRPr="007E31B4">
        <w:rPr>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w:t>
      </w:r>
      <w:r w:rsidR="00AE3B25" w:rsidRPr="007E31B4">
        <w:rPr>
          <w:lang w:val="el-GR"/>
        </w:rPr>
        <w:t>Διακήρυξης</w:t>
      </w:r>
      <w:r w:rsidRPr="007E31B4">
        <w:rPr>
          <w:lang w:val="el-GR"/>
        </w:rPr>
        <w:t xml:space="preserve">, </w:t>
      </w:r>
      <w:r w:rsidR="007F7282" w:rsidRPr="007E31B4">
        <w:rPr>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7E31B4">
        <w:rPr>
          <w:lang w:val="el-GR"/>
        </w:rPr>
        <w:t>του</w:t>
      </w:r>
      <w:bookmarkEnd w:id="384"/>
      <w:r w:rsidR="00600CD8" w:rsidRPr="007E31B4">
        <w:rPr>
          <w:lang w:val="el-GR"/>
        </w:rPr>
        <w:t>.</w:t>
      </w:r>
    </w:p>
    <w:p w14:paraId="5E5C4F0B" w14:textId="77777777" w:rsidR="005A3530" w:rsidRPr="007E31B4" w:rsidRDefault="005A3530">
      <w:pPr>
        <w:rPr>
          <w:b/>
          <w:bCs/>
          <w:lang w:val="el-GR"/>
        </w:rPr>
      </w:pPr>
    </w:p>
    <w:p w14:paraId="1651450C" w14:textId="2009B014" w:rsidR="008338F0" w:rsidRPr="007E31B4" w:rsidRDefault="003355E7">
      <w:pPr>
        <w:rPr>
          <w:lang w:val="el-GR"/>
        </w:rPr>
      </w:pPr>
      <w:r w:rsidRPr="007E31B4">
        <w:rPr>
          <w:b/>
          <w:bCs/>
          <w:lang w:val="el-GR"/>
        </w:rPr>
        <w:t>4.4.3.</w:t>
      </w:r>
      <w:r w:rsidRPr="007E31B4">
        <w:rPr>
          <w:lang w:val="el-GR"/>
        </w:rPr>
        <w:t xml:space="preserve"> Η </w:t>
      </w:r>
      <w:r w:rsidR="00C04981" w:rsidRPr="007E31B4">
        <w:rPr>
          <w:lang w:val="el-GR"/>
        </w:rPr>
        <w:t>Αναθέτουσα Αρχή</w:t>
      </w:r>
      <w:r w:rsidRPr="007E31B4">
        <w:rPr>
          <w:lang w:val="el-GR"/>
        </w:rPr>
        <w:t xml:space="preserve"> επαληθεύει τη συνδρομή των λόγων αποκλεισμού για τους υπεργολάβους, όπως αυτοί περιγράφονται στην παράγραφο </w:t>
      </w:r>
      <w:r w:rsidR="006607CE" w:rsidRPr="007E31B4">
        <w:rPr>
          <w:lang w:val="el-GR"/>
        </w:rPr>
        <w:fldChar w:fldCharType="begin"/>
      </w:r>
      <w:r w:rsidR="006607CE" w:rsidRPr="007E31B4">
        <w:rPr>
          <w:lang w:val="el-GR"/>
        </w:rPr>
        <w:instrText xml:space="preserve"> REF _Ref496541775 \r \h </w:instrText>
      </w:r>
      <w:r w:rsidR="00DF02B0" w:rsidRPr="007E31B4">
        <w:rPr>
          <w:lang w:val="el-GR"/>
        </w:rPr>
        <w:instrText xml:space="preserve"> \* MERGEFORMAT </w:instrText>
      </w:r>
      <w:r w:rsidR="006607CE" w:rsidRPr="007E31B4">
        <w:rPr>
          <w:lang w:val="el-GR"/>
        </w:rPr>
      </w:r>
      <w:r w:rsidR="006607CE" w:rsidRPr="007E31B4">
        <w:rPr>
          <w:lang w:val="el-GR"/>
        </w:rPr>
        <w:fldChar w:fldCharType="separate"/>
      </w:r>
      <w:r w:rsidR="00096E40">
        <w:rPr>
          <w:lang w:val="el-GR"/>
        </w:rPr>
        <w:t>2.2.3</w:t>
      </w:r>
      <w:r w:rsidR="006607CE" w:rsidRPr="007E31B4">
        <w:rPr>
          <w:lang w:val="el-GR"/>
        </w:rPr>
        <w:fldChar w:fldCharType="end"/>
      </w:r>
      <w:r w:rsidRPr="007E31B4">
        <w:rPr>
          <w:lang w:val="el-GR"/>
        </w:rPr>
        <w:t xml:space="preserve"> και με τα αποδεικτικά μέσα της </w:t>
      </w:r>
      <w:r w:rsidRPr="007E31B4">
        <w:rPr>
          <w:lang w:val="el-GR"/>
        </w:rPr>
        <w:lastRenderedPageBreak/>
        <w:t>παραγράφου</w:t>
      </w:r>
      <w:r w:rsidR="005A3530" w:rsidRPr="007E31B4">
        <w:rPr>
          <w:lang w:val="el-GR"/>
        </w:rPr>
        <w:t xml:space="preserve"> </w:t>
      </w:r>
      <w:r w:rsidR="00A30F24" w:rsidRPr="007E31B4">
        <w:rPr>
          <w:lang w:val="el-GR"/>
        </w:rPr>
        <w:fldChar w:fldCharType="begin"/>
      </w:r>
      <w:r w:rsidR="00A30F24" w:rsidRPr="007E31B4">
        <w:rPr>
          <w:lang w:val="el-GR"/>
        </w:rPr>
        <w:instrText xml:space="preserve"> REF _Ref40957856 \r \h </w:instrText>
      </w:r>
      <w:r w:rsidR="007E31B4">
        <w:rPr>
          <w:lang w:val="el-GR"/>
        </w:rPr>
        <w:instrText xml:space="preserve"> \* MERGEFORMAT </w:instrText>
      </w:r>
      <w:r w:rsidR="00A30F24" w:rsidRPr="007E31B4">
        <w:rPr>
          <w:lang w:val="el-GR"/>
        </w:rPr>
      </w:r>
      <w:r w:rsidR="00A30F24" w:rsidRPr="007E31B4">
        <w:rPr>
          <w:lang w:val="el-GR"/>
        </w:rPr>
        <w:fldChar w:fldCharType="separate"/>
      </w:r>
      <w:r w:rsidR="00096E40">
        <w:rPr>
          <w:lang w:val="el-GR"/>
        </w:rPr>
        <w:t>2.2.9.2</w:t>
      </w:r>
      <w:r w:rsidR="00A30F24" w:rsidRPr="007E31B4">
        <w:rPr>
          <w:lang w:val="el-GR"/>
        </w:rPr>
        <w:fldChar w:fldCharType="end"/>
      </w:r>
      <w:r w:rsidR="00A30F24" w:rsidRPr="007E31B4">
        <w:rPr>
          <w:lang w:val="el-GR"/>
        </w:rPr>
        <w:t xml:space="preserve"> </w:t>
      </w:r>
      <w:r w:rsidRPr="007E31B4">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7E31B4">
        <w:rPr>
          <w:lang w:val="el-GR"/>
        </w:rPr>
        <w:t xml:space="preserve"> </w:t>
      </w:r>
      <w:r w:rsidRPr="007E31B4">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Pr="007E31B4" w:rsidRDefault="003355E7">
      <w:pPr>
        <w:rPr>
          <w:lang w:val="el-GR"/>
        </w:rPr>
      </w:pPr>
      <w:r w:rsidRPr="007E31B4">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7E31B4" w:rsidRDefault="005A3530">
      <w:pPr>
        <w:rPr>
          <w:b/>
          <w:bCs/>
          <w:lang w:val="el-GR"/>
        </w:rPr>
      </w:pPr>
    </w:p>
    <w:p w14:paraId="247F5814" w14:textId="77777777" w:rsidR="008338F0" w:rsidRPr="007E31B4" w:rsidRDefault="003355E7" w:rsidP="003A109E">
      <w:pPr>
        <w:pStyle w:val="2"/>
        <w:rPr>
          <w:rFonts w:cs="Tahoma"/>
          <w:lang w:val="el-GR"/>
        </w:rPr>
      </w:pPr>
      <w:r w:rsidRPr="007E31B4">
        <w:rPr>
          <w:rFonts w:cs="Tahoma"/>
          <w:lang w:val="el-GR"/>
        </w:rPr>
        <w:tab/>
      </w:r>
      <w:bookmarkStart w:id="385" w:name="_Ref496607258"/>
      <w:bookmarkStart w:id="386" w:name="_Toc97194322"/>
      <w:bookmarkStart w:id="387" w:name="_Toc97194455"/>
      <w:bookmarkStart w:id="388" w:name="_Toc202354706"/>
      <w:r w:rsidRPr="007E31B4">
        <w:rPr>
          <w:rFonts w:cs="Tahoma"/>
          <w:lang w:val="el-GR"/>
        </w:rPr>
        <w:t>Τροποποίηση σύμβασης κατά τη διάρκειά της</w:t>
      </w:r>
      <w:bookmarkEnd w:id="385"/>
      <w:bookmarkEnd w:id="386"/>
      <w:bookmarkEnd w:id="387"/>
      <w:bookmarkEnd w:id="388"/>
      <w:r w:rsidRPr="007E31B4">
        <w:rPr>
          <w:rFonts w:cs="Tahoma"/>
          <w:lang w:val="el-GR"/>
        </w:rPr>
        <w:t xml:space="preserve"> </w:t>
      </w:r>
    </w:p>
    <w:p w14:paraId="4462AF63" w14:textId="57A0F58F" w:rsidR="008338F0" w:rsidRPr="007E31B4" w:rsidRDefault="003355E7">
      <w:pPr>
        <w:rPr>
          <w:i/>
          <w:iCs/>
          <w:color w:val="5B9BD5"/>
          <w:spacing w:val="5"/>
          <w:kern w:val="1"/>
          <w:lang w:val="el-GR"/>
        </w:rPr>
      </w:pPr>
      <w:r w:rsidRPr="007E31B4">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7E31B4">
        <w:rPr>
          <w:lang w:val="el-GR"/>
        </w:rPr>
        <w:t>ωμοδότησης του αρμ</w:t>
      </w:r>
      <w:r w:rsidR="00AE3B25" w:rsidRPr="007E31B4">
        <w:rPr>
          <w:lang w:val="el-GR"/>
        </w:rPr>
        <w:t>ό</w:t>
      </w:r>
      <w:r w:rsidR="00E256F9" w:rsidRPr="007E31B4">
        <w:rPr>
          <w:lang w:val="el-GR"/>
        </w:rPr>
        <w:t>δ</w:t>
      </w:r>
      <w:r w:rsidR="00AE3B25" w:rsidRPr="007E31B4">
        <w:rPr>
          <w:lang w:val="el-GR"/>
        </w:rPr>
        <w:t>ι</w:t>
      </w:r>
      <w:r w:rsidR="00E256F9" w:rsidRPr="007E31B4">
        <w:rPr>
          <w:lang w:val="el-GR"/>
        </w:rPr>
        <w:t xml:space="preserve">ου </w:t>
      </w:r>
      <w:r w:rsidR="004C3766" w:rsidRPr="007E31B4">
        <w:rPr>
          <w:lang w:val="el-GR"/>
        </w:rPr>
        <w:t xml:space="preserve">οργάνου της </w:t>
      </w:r>
      <w:r w:rsidR="004C3766" w:rsidRPr="007E31B4">
        <w:rPr>
          <w:rStyle w:val="FootnoteReference2"/>
          <w:lang w:val="el-GR"/>
        </w:rPr>
        <w:footnoteReference w:id="43"/>
      </w:r>
      <w:r w:rsidR="004C3766" w:rsidRPr="007E31B4">
        <w:rPr>
          <w:lang w:val="el-GR"/>
        </w:rPr>
        <w:t xml:space="preserve"> </w:t>
      </w:r>
    </w:p>
    <w:p w14:paraId="2E2A8747" w14:textId="05098CFF" w:rsidR="00FE0D21" w:rsidRPr="007E31B4" w:rsidRDefault="00FE0D21" w:rsidP="00821852">
      <w:pPr>
        <w:suppressAutoHyphens w:val="0"/>
        <w:spacing w:line="276" w:lineRule="auto"/>
        <w:rPr>
          <w:lang w:val="el-GR"/>
        </w:rPr>
      </w:pPr>
      <w:r w:rsidRPr="007E31B4">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w:t>
      </w:r>
      <w:r w:rsidR="00842722" w:rsidRPr="007E31B4">
        <w:rPr>
          <w:lang w:val="el-GR"/>
        </w:rPr>
        <w:t xml:space="preserve">τους </w:t>
      </w:r>
      <w:r w:rsidRPr="007E31B4">
        <w:rPr>
          <w:lang w:val="el-GR"/>
        </w:rPr>
        <w:t xml:space="preserve">λόγους της παραγράφου 4.6, πλην αυτού της περ. (α), η </w:t>
      </w:r>
      <w:r w:rsidR="00C04981" w:rsidRPr="007E31B4">
        <w:rPr>
          <w:lang w:val="el-GR"/>
        </w:rPr>
        <w:t>Αναθέτουσα Αρχή</w:t>
      </w:r>
      <w:r w:rsidRPr="007E31B4">
        <w:rPr>
          <w:lang w:val="el-GR"/>
        </w:rPr>
        <w:t xml:space="preserve"> δύναται να προσκαλέσει </w:t>
      </w:r>
      <w:bookmarkStart w:id="389" w:name="_Hlk126505992"/>
      <w:r w:rsidRPr="007E31B4">
        <w:rPr>
          <w:lang w:val="el-GR"/>
        </w:rPr>
        <w:t>τον</w:t>
      </w:r>
      <w:r w:rsidR="00DA2284" w:rsidRPr="007E31B4">
        <w:rPr>
          <w:lang w:val="el-GR"/>
        </w:rPr>
        <w:t xml:space="preserve"> </w:t>
      </w:r>
      <w:r w:rsidRPr="007E31B4">
        <w:rPr>
          <w:lang w:val="el-GR"/>
        </w:rPr>
        <w:t>επόμενο</w:t>
      </w:r>
      <w:bookmarkEnd w:id="389"/>
      <w:r w:rsidRPr="007E31B4">
        <w:rPr>
          <w:lang w:val="el-GR"/>
        </w:rPr>
        <w:t>, κατά σειρά κατάταξης οικονομικό φορέα που συμμετέχει</w:t>
      </w:r>
      <w:bookmarkStart w:id="390" w:name="_Hlk126506010"/>
      <w:r w:rsidRPr="007E31B4">
        <w:rPr>
          <w:lang w:val="el-GR"/>
        </w:rPr>
        <w:t xml:space="preserve">-ουν </w:t>
      </w:r>
      <w:bookmarkEnd w:id="390"/>
      <w:r w:rsidRPr="007E31B4">
        <w:rPr>
          <w:lang w:val="el-GR"/>
        </w:rPr>
        <w:t xml:space="preserve">στην παρούσα διαδικασία ανάθεσης της συγκεκριμένης σύμβασης και να του προτείνει να αναλάβει το ανεκτέλεστο </w:t>
      </w:r>
      <w:r w:rsidR="00DA2284" w:rsidRPr="007E31B4">
        <w:rPr>
          <w:lang w:val="el-GR"/>
        </w:rPr>
        <w:t xml:space="preserve">τμήμα </w:t>
      </w:r>
      <w:r w:rsidRPr="007E31B4">
        <w:rPr>
          <w:lang w:val="el-GR"/>
        </w:rPr>
        <w:t xml:space="preserve">της σύμβασης, με τους ίδιους όρους και προϋποθέσεις και σε τίμημα που δεν θα υπερβαίνει την προσφορά </w:t>
      </w:r>
      <w:bookmarkStart w:id="391" w:name="_Hlk126506094"/>
      <w:r w:rsidRPr="007E31B4">
        <w:rPr>
          <w:lang w:val="el-GR"/>
        </w:rPr>
        <w:t xml:space="preserve">που είχε υποβάλει ο έκπτωτος </w:t>
      </w:r>
      <w:bookmarkEnd w:id="391"/>
      <w:r w:rsidRPr="007E31B4">
        <w:rPr>
          <w:lang w:val="el-GR"/>
        </w:rPr>
        <w:t>(ρήτρα υποκατάστασης)</w:t>
      </w:r>
      <w:r w:rsidRPr="007E31B4">
        <w:rPr>
          <w:vertAlign w:val="superscript"/>
          <w:lang w:val="el-GR"/>
        </w:rPr>
        <w:footnoteReference w:id="44"/>
      </w:r>
      <w:r w:rsidRPr="007E31B4">
        <w:rPr>
          <w:vertAlign w:val="superscript"/>
          <w:lang w:val="el-GR"/>
        </w:rPr>
        <w:t>.</w:t>
      </w:r>
      <w:r w:rsidRPr="007E31B4">
        <w:rPr>
          <w:lang w:val="el-GR"/>
        </w:rPr>
        <w:t xml:space="preserve"> Η σύμβαση συνάπτεται, εφόσον εντός της τ</w:t>
      </w:r>
      <w:r w:rsidR="00DA2284" w:rsidRPr="007E31B4">
        <w:rPr>
          <w:lang w:val="el-GR"/>
        </w:rPr>
        <w:t>αχ</w:t>
      </w:r>
      <w:r w:rsidRPr="007E31B4">
        <w:rPr>
          <w:lang w:val="el-GR"/>
        </w:rPr>
        <w:t xml:space="preserve">θείσας προθεσμίας περιέλθει στην </w:t>
      </w:r>
      <w:r w:rsidR="00C04981" w:rsidRPr="007E31B4">
        <w:rPr>
          <w:lang w:val="el-GR"/>
        </w:rPr>
        <w:t>Αναθέτουσα Αρχή</w:t>
      </w:r>
      <w:r w:rsidRPr="007E31B4">
        <w:rPr>
          <w:lang w:val="el-GR"/>
        </w:rPr>
        <w:t xml:space="preserve"> έγγραφη και ανεπιφύλακτη αποδοχή </w:t>
      </w:r>
      <w:r w:rsidR="00DA2284" w:rsidRPr="007E31B4">
        <w:rPr>
          <w:lang w:val="el-GR"/>
        </w:rPr>
        <w:t>της πρόσκλησης</w:t>
      </w:r>
      <w:r w:rsidRPr="007E31B4">
        <w:rPr>
          <w:lang w:val="el-GR"/>
        </w:rPr>
        <w:t xml:space="preserve">. Η άπρακτη πάροδος της προθεσμίας θεωρείται ως απόρριψη της πρότασης. Αν </w:t>
      </w:r>
      <w:r w:rsidR="00DA2284" w:rsidRPr="007E31B4">
        <w:rPr>
          <w:lang w:val="el-GR"/>
        </w:rPr>
        <w:t xml:space="preserve">ο ανωτέρω </w:t>
      </w:r>
      <w:r w:rsidRPr="007E31B4">
        <w:rPr>
          <w:lang w:val="el-GR"/>
        </w:rPr>
        <w:t xml:space="preserve">δεν δεχθεί την πρόταση σύναψης σύμβασης, η </w:t>
      </w:r>
      <w:r w:rsidR="00C04981" w:rsidRPr="007E31B4">
        <w:rPr>
          <w:lang w:val="el-GR"/>
        </w:rPr>
        <w:t>Αναθέτουσα Αρχή</w:t>
      </w:r>
      <w:r w:rsidRPr="007E31B4">
        <w:rPr>
          <w:lang w:val="el-GR"/>
        </w:rPr>
        <w:t xml:space="preserve"> προσκαλεί τον επόμενο υποψήφιο κατά σειρά κατάταξης, ακολουθώντας κατά τα λοιπά την ίδια διαδικασία.</w:t>
      </w:r>
    </w:p>
    <w:p w14:paraId="30946DE2" w14:textId="77777777" w:rsidR="00FE0D21" w:rsidRPr="007E31B4" w:rsidRDefault="00FE0D21" w:rsidP="009C3C60">
      <w:pPr>
        <w:suppressAutoHyphens w:val="0"/>
        <w:spacing w:line="276" w:lineRule="auto"/>
        <w:rPr>
          <w:lang w:val="el-GR"/>
        </w:rPr>
      </w:pPr>
    </w:p>
    <w:p w14:paraId="24ECFE43" w14:textId="77777777" w:rsidR="008338F0" w:rsidRPr="007E31B4" w:rsidRDefault="003355E7" w:rsidP="003A109E">
      <w:pPr>
        <w:pStyle w:val="2"/>
        <w:rPr>
          <w:rFonts w:cs="Tahoma"/>
          <w:lang w:val="el-GR"/>
        </w:rPr>
      </w:pPr>
      <w:r w:rsidRPr="007E31B4">
        <w:rPr>
          <w:rFonts w:cs="Tahoma"/>
          <w:lang w:val="el-GR"/>
        </w:rPr>
        <w:tab/>
      </w:r>
      <w:bookmarkStart w:id="392" w:name="_Toc97194324"/>
      <w:bookmarkStart w:id="393" w:name="_Toc97194457"/>
      <w:bookmarkStart w:id="394" w:name="_Ref118479492"/>
      <w:bookmarkStart w:id="395" w:name="_Ref118479515"/>
      <w:bookmarkStart w:id="396" w:name="_Toc202354707"/>
      <w:r w:rsidRPr="007E31B4">
        <w:rPr>
          <w:rFonts w:cs="Tahoma"/>
          <w:lang w:val="el-GR"/>
        </w:rPr>
        <w:t>Δικαίωμα μονομερούς λύσης της σύμβασης</w:t>
      </w:r>
      <w:bookmarkEnd w:id="392"/>
      <w:bookmarkEnd w:id="393"/>
      <w:bookmarkEnd w:id="394"/>
      <w:bookmarkEnd w:id="395"/>
      <w:bookmarkEnd w:id="396"/>
    </w:p>
    <w:p w14:paraId="32E3155A" w14:textId="584ED47B" w:rsidR="00FE0D21" w:rsidRPr="007E31B4" w:rsidRDefault="009649DC" w:rsidP="00FE0D21">
      <w:pPr>
        <w:rPr>
          <w:lang w:val="el-GR"/>
        </w:rPr>
      </w:pPr>
      <w:r w:rsidRPr="007E31B4">
        <w:rPr>
          <w:b/>
          <w:bCs/>
          <w:lang w:val="el-GR"/>
        </w:rPr>
        <w:t>4.6.1.</w:t>
      </w:r>
      <w:r w:rsidRPr="007E31B4">
        <w:rPr>
          <w:lang w:val="el-GR"/>
        </w:rPr>
        <w:t xml:space="preserve"> </w:t>
      </w:r>
      <w:r w:rsidR="00FE0D21" w:rsidRPr="007E31B4">
        <w:rPr>
          <w:lang w:val="el-GR"/>
        </w:rPr>
        <w:t xml:space="preserve">Η </w:t>
      </w:r>
      <w:r w:rsidR="00C04981" w:rsidRPr="007E31B4">
        <w:rPr>
          <w:lang w:val="el-GR"/>
        </w:rPr>
        <w:t>Αναθέτουσα Αρχή</w:t>
      </w:r>
      <w:r w:rsidR="00FE0D21" w:rsidRPr="007E31B4">
        <w:rPr>
          <w:lang w:val="el-GR"/>
        </w:rPr>
        <w:t xml:space="preserve">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7E31B4" w:rsidRDefault="00FE0D21" w:rsidP="00FE0D21">
      <w:pPr>
        <w:rPr>
          <w:lang w:val="el-GR"/>
        </w:rPr>
      </w:pPr>
      <w:r w:rsidRPr="007E31B4">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5DBF2107" w:rsidR="00FE0D21" w:rsidRPr="007E31B4" w:rsidRDefault="00FE0D21" w:rsidP="00FE0D21">
      <w:pPr>
        <w:rPr>
          <w:lang w:val="el-GR"/>
        </w:rPr>
      </w:pPr>
      <w:r w:rsidRPr="007E31B4">
        <w:rPr>
          <w:lang w:val="el-GR"/>
        </w:rPr>
        <w:t>β) κατά το</w:t>
      </w:r>
      <w:r w:rsidR="00C223CF" w:rsidRPr="007E31B4">
        <w:rPr>
          <w:lang w:val="el-GR"/>
        </w:rPr>
        <w:t>ν</w:t>
      </w:r>
      <w:r w:rsidRPr="007E31B4">
        <w:rPr>
          <w:lang w:val="el-GR"/>
        </w:rPr>
        <w:t xml:space="preserve"> χρόνο της ανάθεσης της σύμβασης, </w:t>
      </w:r>
      <w:r w:rsidR="00C223CF" w:rsidRPr="007E31B4">
        <w:rPr>
          <w:lang w:val="el-GR"/>
        </w:rPr>
        <w:t xml:space="preserve">ο ανάδοχος, </w:t>
      </w:r>
      <w:r w:rsidRPr="007E31B4">
        <w:rPr>
          <w:lang w:val="el-GR"/>
        </w:rPr>
        <w:t>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Pr="007E31B4" w:rsidRDefault="00FE0D21" w:rsidP="00FE0D21">
      <w:pPr>
        <w:rPr>
          <w:lang w:val="el-GR"/>
        </w:rPr>
      </w:pPr>
      <w:r w:rsidRPr="007E31B4">
        <w:rPr>
          <w:lang w:val="el-GR"/>
        </w:rPr>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7E31B4" w:rsidRDefault="00FE0D21" w:rsidP="00FE0D21">
      <w:pPr>
        <w:rPr>
          <w:lang w:val="el-GR"/>
        </w:rPr>
      </w:pPr>
      <w:r w:rsidRPr="007E31B4">
        <w:rPr>
          <w:lang w:val="el-GR"/>
        </w:rPr>
        <w:t xml:space="preserve">δ) ο ανάδοχος καταδικαστεί αμετάκλητα, κατά τη διάρκεια εκτέλεσης της σύμβασης, για ένα από τα </w:t>
      </w:r>
      <w:bookmarkStart w:id="397" w:name="_Hlk118481822"/>
      <w:r w:rsidRPr="007E31B4">
        <w:rPr>
          <w:lang w:val="el-GR"/>
        </w:rPr>
        <w:t>αδικήματα που αναφέρονται στην παρ. 2.2.3.1 της παρούσας,</w:t>
      </w:r>
    </w:p>
    <w:p w14:paraId="660AB9D4" w14:textId="51B59E66" w:rsidR="006C03D6" w:rsidRPr="007E31B4" w:rsidRDefault="006C03D6" w:rsidP="006C03D6">
      <w:pPr>
        <w:rPr>
          <w:lang w:val="el-GR"/>
        </w:rPr>
      </w:pPr>
      <w:r w:rsidRPr="007E31B4">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w:t>
      </w:r>
      <w:r w:rsidR="00C04981" w:rsidRPr="007E31B4">
        <w:rPr>
          <w:lang w:val="el-GR"/>
        </w:rPr>
        <w:t>Αναθέτουσα Αρχή</w:t>
      </w:r>
      <w:r w:rsidRPr="007E31B4">
        <w:rPr>
          <w:lang w:val="el-GR"/>
        </w:rPr>
        <w:t xml:space="preserve"> μπορεί να μην καταγγείλει τη σύμβαση, υπό την προϋπόθεση ότι ο ανάδοχος </w:t>
      </w:r>
      <w:r w:rsidR="00C223CF" w:rsidRPr="007E31B4">
        <w:rPr>
          <w:lang w:val="el-GR"/>
        </w:rPr>
        <w:t xml:space="preserve">που </w:t>
      </w:r>
      <w:r w:rsidRPr="007E31B4">
        <w:rPr>
          <w:lang w:val="el-GR"/>
        </w:rPr>
        <w:t xml:space="preserve">θα βρεθεί σε </w:t>
      </w:r>
      <w:r w:rsidR="00C223CF" w:rsidRPr="007E31B4">
        <w:rPr>
          <w:lang w:val="el-GR"/>
        </w:rPr>
        <w:t xml:space="preserve">από τις </w:t>
      </w:r>
      <w:r w:rsidRPr="007E31B4">
        <w:rPr>
          <w:lang w:val="el-GR"/>
        </w:rPr>
        <w:t>καταστάσε</w:t>
      </w:r>
      <w:r w:rsidR="00C223CF" w:rsidRPr="007E31B4">
        <w:rPr>
          <w:lang w:val="el-GR"/>
        </w:rPr>
        <w:t>ις</w:t>
      </w:r>
      <w:r w:rsidRPr="007E31B4">
        <w:rPr>
          <w:lang w:val="el-GR"/>
        </w:rPr>
        <w:t xml:space="preserve">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w:t>
      </w:r>
      <w:r w:rsidR="00C223CF" w:rsidRPr="007E31B4">
        <w:rPr>
          <w:lang w:val="el-GR"/>
        </w:rPr>
        <w:t xml:space="preserve"> δραστηριότητας</w:t>
      </w:r>
      <w:r w:rsidRPr="007E31B4">
        <w:rPr>
          <w:lang w:val="el-GR"/>
        </w:rPr>
        <w:t>.</w:t>
      </w:r>
    </w:p>
    <w:p w14:paraId="4487F054" w14:textId="7CEF0758" w:rsidR="006C03D6" w:rsidRPr="007E31B4" w:rsidRDefault="006C03D6" w:rsidP="006C03D6">
      <w:pPr>
        <w:rPr>
          <w:lang w:val="el-GR"/>
        </w:rPr>
      </w:pPr>
      <w:r w:rsidRPr="007E31B4">
        <w:rPr>
          <w:lang w:val="el-GR"/>
        </w:rPr>
        <w:t xml:space="preserve">στ) ο ανάδοχος παραβεί αποδεδειγμένα τις υποχρεώσεις του που απορρέουν από την δέσμευση ακεραιότητας της παρ. 4.3 της παρούσας, </w:t>
      </w:r>
      <w:r w:rsidR="001463CC" w:rsidRPr="007E31B4">
        <w:rPr>
          <w:lang w:val="el-GR"/>
        </w:rPr>
        <w:t>όπ</w:t>
      </w:r>
      <w:r w:rsidRPr="007E31B4">
        <w:rPr>
          <w:lang w:val="el-GR"/>
        </w:rPr>
        <w:t>ως αναλυτικά περιγράφεται στο</w:t>
      </w:r>
      <w:r w:rsidR="008B5CBF">
        <w:rPr>
          <w:lang w:val="el-GR"/>
        </w:rPr>
        <w:t xml:space="preserve"> </w:t>
      </w:r>
      <w:r w:rsidR="008B5CBF">
        <w:rPr>
          <w:lang w:val="el-GR"/>
        </w:rPr>
        <w:fldChar w:fldCharType="begin"/>
      </w:r>
      <w:r w:rsidR="008B5CBF">
        <w:rPr>
          <w:lang w:val="el-GR"/>
        </w:rPr>
        <w:instrText xml:space="preserve"> REF _Ref118477993 \h </w:instrText>
      </w:r>
      <w:r w:rsidR="008B5CBF">
        <w:rPr>
          <w:lang w:val="el-GR"/>
        </w:rPr>
      </w:r>
      <w:r w:rsidR="008B5CBF">
        <w:rPr>
          <w:lang w:val="el-GR"/>
        </w:rPr>
        <w:fldChar w:fldCharType="separate"/>
      </w:r>
      <w:r w:rsidR="00096E40" w:rsidRPr="007E31B4">
        <w:rPr>
          <w:lang w:val="el-GR"/>
        </w:rPr>
        <w:t>ΠΑΡΑΡΤΗΜΑ X – Ρήτρα Ακεραιότητας</w:t>
      </w:r>
      <w:r w:rsidR="008B5CBF">
        <w:rPr>
          <w:lang w:val="el-GR"/>
        </w:rPr>
        <w:fldChar w:fldCharType="end"/>
      </w:r>
      <w:r w:rsidRPr="007E31B4">
        <w:rPr>
          <w:rFonts w:hint="cs"/>
          <w:cs/>
          <w:lang w:val="el-GR"/>
        </w:rPr>
        <w:t xml:space="preserve"> </w:t>
      </w:r>
      <w:r w:rsidRPr="007E31B4">
        <w:rPr>
          <w:lang w:val="el-GR"/>
        </w:rPr>
        <w:t>και θα περιληφθεί στη σύμβαση.</w:t>
      </w:r>
    </w:p>
    <w:bookmarkEnd w:id="397"/>
    <w:p w14:paraId="12910C8F" w14:textId="2E1B9917" w:rsidR="009649DC" w:rsidRPr="007E31B4" w:rsidRDefault="009649DC" w:rsidP="00AF6BC2">
      <w:pPr>
        <w:rPr>
          <w:b/>
          <w:bCs/>
          <w:lang w:val="el-GR"/>
        </w:rPr>
      </w:pPr>
    </w:p>
    <w:p w14:paraId="619B8F8E" w14:textId="77777777" w:rsidR="008338F0" w:rsidRPr="007E31B4" w:rsidRDefault="003355E7" w:rsidP="005D1B15">
      <w:pPr>
        <w:pStyle w:val="1"/>
        <w:rPr>
          <w:rFonts w:cs="Tahoma"/>
          <w:sz w:val="22"/>
          <w:szCs w:val="22"/>
          <w:lang w:val="el-GR"/>
        </w:rPr>
      </w:pPr>
      <w:bookmarkStart w:id="398" w:name="_Toc97194458"/>
      <w:bookmarkStart w:id="399" w:name="_Toc202354708"/>
      <w:r w:rsidRPr="007E31B4">
        <w:rPr>
          <w:rFonts w:cs="Tahoma"/>
          <w:sz w:val="22"/>
          <w:szCs w:val="22"/>
          <w:lang w:val="el-GR"/>
        </w:rPr>
        <w:lastRenderedPageBreak/>
        <w:t>ΕΙΔΙΚΟΙ ΟΡΟΙ ΕΚΤΕΛΕΣΗΣ ΤΗΣ ΣΥΜΒΑΣΗΣ</w:t>
      </w:r>
      <w:bookmarkEnd w:id="398"/>
      <w:bookmarkEnd w:id="399"/>
      <w:r w:rsidRPr="007E31B4">
        <w:rPr>
          <w:rFonts w:cs="Tahoma"/>
          <w:sz w:val="22"/>
          <w:szCs w:val="22"/>
          <w:lang w:val="el-GR"/>
        </w:rPr>
        <w:t xml:space="preserve"> </w:t>
      </w:r>
    </w:p>
    <w:p w14:paraId="27DF30F9" w14:textId="77777777" w:rsidR="008338F0" w:rsidRPr="007E31B4" w:rsidRDefault="003355E7" w:rsidP="003A109E">
      <w:pPr>
        <w:pStyle w:val="2"/>
        <w:rPr>
          <w:rFonts w:cs="Tahoma"/>
          <w:lang w:val="el-GR"/>
        </w:rPr>
      </w:pPr>
      <w:r w:rsidRPr="007E31B4">
        <w:rPr>
          <w:rFonts w:cs="Tahoma"/>
          <w:lang w:val="el-GR"/>
        </w:rPr>
        <w:tab/>
      </w:r>
      <w:bookmarkStart w:id="400" w:name="_Ref496607306"/>
      <w:bookmarkStart w:id="401" w:name="_Toc97194325"/>
      <w:bookmarkStart w:id="402" w:name="_Toc97194459"/>
      <w:bookmarkStart w:id="403" w:name="_Toc202354709"/>
      <w:r w:rsidRPr="007E31B4">
        <w:rPr>
          <w:rFonts w:cs="Tahoma"/>
          <w:lang w:val="el-GR"/>
        </w:rPr>
        <w:t>Τρόπος πληρωμής</w:t>
      </w:r>
      <w:bookmarkEnd w:id="400"/>
      <w:bookmarkEnd w:id="401"/>
      <w:bookmarkEnd w:id="402"/>
      <w:bookmarkEnd w:id="403"/>
      <w:r w:rsidRPr="007E31B4">
        <w:rPr>
          <w:rFonts w:cs="Tahoma"/>
          <w:lang w:val="el-GR"/>
        </w:rPr>
        <w:t xml:space="preserve"> </w:t>
      </w:r>
    </w:p>
    <w:p w14:paraId="386699FF" w14:textId="77777777" w:rsidR="009649DC" w:rsidRPr="007E31B4" w:rsidRDefault="003355E7">
      <w:pPr>
        <w:rPr>
          <w:b/>
          <w:lang w:val="el-GR"/>
        </w:rPr>
      </w:pPr>
      <w:r w:rsidRPr="007E31B4">
        <w:rPr>
          <w:lang w:val="el-GR"/>
        </w:rPr>
        <w:t>5.1.1. Η πληρωμή του αναδόχου θα πραγματοποιηθεί</w:t>
      </w:r>
      <w:r w:rsidR="007C6E3D" w:rsidRPr="007E31B4">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01E8B50C" w:rsidR="007C6E3D" w:rsidRPr="007E31B4" w:rsidRDefault="0048569A" w:rsidP="0048569A">
      <w:pPr>
        <w:rPr>
          <w:lang w:val="el-GR"/>
        </w:rPr>
      </w:pPr>
      <w:r w:rsidRPr="007E31B4">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7E31B4">
        <w:rPr>
          <w:lang w:val="el-GR"/>
        </w:rPr>
        <w:t xml:space="preserve">τον τρόπο πληρωμής που θα επιλέξει η </w:t>
      </w:r>
      <w:r w:rsidR="00C04981" w:rsidRPr="007E31B4">
        <w:rPr>
          <w:lang w:val="el-GR"/>
        </w:rPr>
        <w:t>Αναθέτουσα Αρχή</w:t>
      </w:r>
      <w:r w:rsidR="00325734" w:rsidRPr="007E31B4">
        <w:rPr>
          <w:lang w:val="el-GR"/>
        </w:rPr>
        <w:t>.</w:t>
      </w:r>
    </w:p>
    <w:p w14:paraId="482C5E46" w14:textId="77777777" w:rsidR="007C6E3D" w:rsidRPr="007E31B4" w:rsidRDefault="007C6E3D">
      <w:pPr>
        <w:rPr>
          <w:b/>
          <w:lang w:val="el-GR"/>
        </w:rPr>
      </w:pPr>
      <w:bookmarkStart w:id="404" w:name="_Hlk126506592"/>
      <w:r w:rsidRPr="007E31B4">
        <w:rPr>
          <w:b/>
          <w:lang w:val="el-GR"/>
        </w:rPr>
        <w:t xml:space="preserve">Τρόποι Πληρωμής: </w:t>
      </w:r>
    </w:p>
    <w:bookmarkEnd w:id="404"/>
    <w:p w14:paraId="69297D44" w14:textId="77777777" w:rsidR="001E54F6" w:rsidRPr="007E31B4" w:rsidRDefault="001E54F6">
      <w:pPr>
        <w:rPr>
          <w:b/>
          <w:lang w:val="el-GR"/>
        </w:rPr>
      </w:pPr>
    </w:p>
    <w:tbl>
      <w:tblPr>
        <w:tblStyle w:val="aff0"/>
        <w:tblW w:w="0" w:type="auto"/>
        <w:tblLook w:val="04A0" w:firstRow="1" w:lastRow="0" w:firstColumn="1" w:lastColumn="0" w:noHBand="0" w:noVBand="1"/>
      </w:tblPr>
      <w:tblGrid>
        <w:gridCol w:w="456"/>
        <w:gridCol w:w="8569"/>
      </w:tblGrid>
      <w:tr w:rsidR="001E54F6" w:rsidRPr="00096E40" w14:paraId="49B99606" w14:textId="77777777" w:rsidTr="00EF3D91">
        <w:tc>
          <w:tcPr>
            <w:tcW w:w="456" w:type="dxa"/>
          </w:tcPr>
          <w:p w14:paraId="77B791BC" w14:textId="77777777" w:rsidR="001E54F6" w:rsidRPr="007E31B4" w:rsidRDefault="001E54F6" w:rsidP="001E54F6">
            <w:pPr>
              <w:rPr>
                <w:b/>
                <w:lang w:val="el-GR"/>
              </w:rPr>
            </w:pPr>
            <w:bookmarkStart w:id="405" w:name="_Hlk171707589"/>
            <w:r w:rsidRPr="007E31B4">
              <w:rPr>
                <w:b/>
                <w:lang w:val="el-GR"/>
              </w:rPr>
              <w:t>1)</w:t>
            </w:r>
          </w:p>
        </w:tc>
        <w:tc>
          <w:tcPr>
            <w:tcW w:w="8569" w:type="dxa"/>
          </w:tcPr>
          <w:p w14:paraId="585ED90C" w14:textId="77777777" w:rsidR="001E54F6" w:rsidRPr="007E31B4" w:rsidRDefault="001E54F6" w:rsidP="001E54F6">
            <w:pPr>
              <w:rPr>
                <w:b/>
                <w:lang w:val="el-GR"/>
              </w:rPr>
            </w:pPr>
            <w:r w:rsidRPr="007E31B4">
              <w:rPr>
                <w:lang w:val="el-GR"/>
              </w:rPr>
              <w:t xml:space="preserve">Το </w:t>
            </w:r>
            <w:r w:rsidRPr="007E31B4">
              <w:rPr>
                <w:b/>
                <w:lang w:val="el-GR"/>
              </w:rPr>
              <w:t>100%</w:t>
            </w:r>
            <w:r w:rsidRPr="007E31B4">
              <w:rPr>
                <w:lang w:val="el-GR"/>
              </w:rPr>
              <w:t xml:space="preserve"> της συμβατικής αξίας μετά την οριστική παραλαβή των υπηρεσιών</w:t>
            </w:r>
          </w:p>
        </w:tc>
      </w:tr>
      <w:tr w:rsidR="001E54F6" w:rsidRPr="00096E40" w14:paraId="7E23764D" w14:textId="77777777" w:rsidTr="00EF3D91">
        <w:tc>
          <w:tcPr>
            <w:tcW w:w="456" w:type="dxa"/>
          </w:tcPr>
          <w:p w14:paraId="6FBD36E6" w14:textId="77777777" w:rsidR="001E54F6" w:rsidRPr="007E31B4" w:rsidRDefault="001E54F6" w:rsidP="001E54F6">
            <w:pPr>
              <w:rPr>
                <w:b/>
                <w:lang w:val="el-GR"/>
              </w:rPr>
            </w:pPr>
            <w:r w:rsidRPr="007E31B4">
              <w:rPr>
                <w:b/>
                <w:lang w:val="el-GR"/>
              </w:rPr>
              <w:t>2)</w:t>
            </w:r>
          </w:p>
        </w:tc>
        <w:tc>
          <w:tcPr>
            <w:tcW w:w="8569" w:type="dxa"/>
          </w:tcPr>
          <w:p w14:paraId="48F003C6" w14:textId="0460854E" w:rsidR="001E54F6" w:rsidRPr="007E31B4" w:rsidRDefault="001E54F6" w:rsidP="00B0706E">
            <w:pPr>
              <w:pStyle w:val="aff"/>
              <w:numPr>
                <w:ilvl w:val="0"/>
                <w:numId w:val="50"/>
              </w:numPr>
              <w:spacing w:before="120"/>
              <w:rPr>
                <w:lang w:val="el-GR"/>
              </w:rPr>
            </w:pPr>
            <w:r w:rsidRPr="007E31B4">
              <w:rPr>
                <w:lang w:val="el-GR"/>
              </w:rPr>
              <w:t xml:space="preserve">Χορήγηση έντοκης προκαταβολής μέχρι </w:t>
            </w:r>
            <w:r w:rsidRPr="007E31B4">
              <w:rPr>
                <w:b/>
                <w:bCs/>
                <w:lang w:val="el-GR"/>
              </w:rPr>
              <w:t>ποσοστού</w:t>
            </w:r>
            <w:r w:rsidR="00186BF5" w:rsidRPr="007E31B4">
              <w:rPr>
                <w:b/>
                <w:bCs/>
                <w:lang w:val="el-GR"/>
              </w:rPr>
              <w:t xml:space="preserve"> &lt;</w:t>
            </w:r>
            <w:r w:rsidR="00EF3D91" w:rsidRPr="007E31B4">
              <w:rPr>
                <w:b/>
                <w:bCs/>
                <w:lang w:val="el-GR"/>
              </w:rPr>
              <w:t>τριάντα</w:t>
            </w:r>
            <w:r w:rsidR="00186BF5" w:rsidRPr="007E31B4">
              <w:rPr>
                <w:b/>
                <w:bCs/>
                <w:lang w:val="el-GR"/>
              </w:rPr>
              <w:t xml:space="preserve">&gt; </w:t>
            </w:r>
            <w:r w:rsidR="00D76B14" w:rsidRPr="007E31B4">
              <w:rPr>
                <w:b/>
                <w:bCs/>
                <w:lang w:val="el-GR"/>
              </w:rPr>
              <w:t>τοις εκατό</w:t>
            </w:r>
            <w:r w:rsidRPr="007E31B4">
              <w:rPr>
                <w:b/>
                <w:bCs/>
                <w:lang w:val="el-GR"/>
              </w:rPr>
              <w:t xml:space="preserve"> (</w:t>
            </w:r>
            <w:r w:rsidR="00EF3D91" w:rsidRPr="007E31B4">
              <w:rPr>
                <w:b/>
                <w:bCs/>
                <w:lang w:val="el-GR"/>
              </w:rPr>
              <w:t>30</w:t>
            </w:r>
            <w:r w:rsidRPr="007E31B4">
              <w:rPr>
                <w:b/>
                <w:bCs/>
                <w:lang w:val="el-GR"/>
              </w:rPr>
              <w:t>%</w:t>
            </w:r>
            <w:r w:rsidRPr="007E31B4">
              <w:rPr>
                <w:lang w:val="el-GR"/>
              </w:rPr>
              <w:t xml:space="preserve">) </w:t>
            </w:r>
            <w:r w:rsidR="0046383D" w:rsidRPr="007E31B4">
              <w:rPr>
                <w:lang w:val="el-GR"/>
              </w:rPr>
              <w:t xml:space="preserve">του </w:t>
            </w:r>
            <w:r w:rsidRPr="007E31B4">
              <w:rPr>
                <w:lang w:val="el-GR"/>
              </w:rPr>
              <w:t>συμβατικ</w:t>
            </w:r>
            <w:r w:rsidR="0046383D" w:rsidRPr="007E31B4">
              <w:rPr>
                <w:lang w:val="el-GR"/>
              </w:rPr>
              <w:t>ού</w:t>
            </w:r>
            <w:r w:rsidRPr="007E31B4">
              <w:rPr>
                <w:lang w:val="el-GR"/>
              </w:rPr>
              <w:t xml:space="preserve"> </w:t>
            </w:r>
            <w:r w:rsidR="0046383D" w:rsidRPr="007E31B4">
              <w:rPr>
                <w:lang w:val="el-GR"/>
              </w:rPr>
              <w:t xml:space="preserve">τιμήματος </w:t>
            </w:r>
            <w:r w:rsidRPr="007E31B4">
              <w:rPr>
                <w:lang w:val="el-GR"/>
              </w:rPr>
              <w:t xml:space="preserve">χωρίς Φ.Π.Α., με την κατάθεση </w:t>
            </w:r>
            <w:r w:rsidR="00A12F7D" w:rsidRPr="007E31B4">
              <w:rPr>
                <w:lang w:val="el-GR"/>
              </w:rPr>
              <w:t xml:space="preserve">ισόποσης </w:t>
            </w:r>
            <w:r w:rsidRPr="007E31B4">
              <w:rPr>
                <w:lang w:val="el-GR"/>
              </w:rPr>
              <w:t>εγγύησης, σύμφωνα με τα οριζόμενα στο άρθρο 72§</w:t>
            </w:r>
            <w:r w:rsidR="00F43A71" w:rsidRPr="007E31B4">
              <w:rPr>
                <w:lang w:val="el-GR"/>
              </w:rPr>
              <w:t>7</w:t>
            </w:r>
            <w:r w:rsidRPr="007E31B4">
              <w:rPr>
                <w:lang w:val="el-GR"/>
              </w:rPr>
              <w:t xml:space="preserve"> του ν. 4412/2016 και</w:t>
            </w:r>
            <w:r w:rsidR="00186BF5" w:rsidRPr="007E31B4">
              <w:rPr>
                <w:lang w:val="el-GR"/>
              </w:rPr>
              <w:t xml:space="preserve"> της Παρ.</w:t>
            </w:r>
            <w:r w:rsidRPr="007E31B4">
              <w:rPr>
                <w:lang w:val="el-GR"/>
              </w:rPr>
              <w:t xml:space="preserve"> </w:t>
            </w:r>
            <w:r w:rsidRPr="007E31B4">
              <w:rPr>
                <w:lang w:val="el-GR"/>
              </w:rPr>
              <w:fldChar w:fldCharType="begin"/>
            </w:r>
            <w:r w:rsidRPr="007E31B4">
              <w:rPr>
                <w:lang w:val="el-GR"/>
              </w:rPr>
              <w:instrText xml:space="preserve"> REF _Ref496542746 \r \h  \* MERGEFORMAT </w:instrText>
            </w:r>
            <w:r w:rsidRPr="007E31B4">
              <w:rPr>
                <w:lang w:val="el-GR"/>
              </w:rPr>
            </w:r>
            <w:r w:rsidRPr="007E31B4">
              <w:rPr>
                <w:lang w:val="el-GR"/>
              </w:rPr>
              <w:fldChar w:fldCharType="separate"/>
            </w:r>
            <w:r w:rsidR="00096E40">
              <w:rPr>
                <w:lang w:val="el-GR"/>
              </w:rPr>
              <w:t>4.1</w:t>
            </w:r>
            <w:r w:rsidRPr="007E31B4">
              <w:rPr>
                <w:lang w:val="el-GR"/>
              </w:rPr>
              <w:fldChar w:fldCharType="end"/>
            </w:r>
            <w:r w:rsidRPr="007E31B4">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w:t>
            </w:r>
            <w:r w:rsidR="00C358C3" w:rsidRPr="007E31B4">
              <w:rPr>
                <w:lang w:val="el-GR"/>
              </w:rPr>
              <w:t>έ</w:t>
            </w:r>
            <w:r w:rsidRPr="007E31B4">
              <w:rPr>
                <w:lang w:val="el-GR"/>
              </w:rPr>
              <w:t>ντ</w:t>
            </w:r>
            <w:r w:rsidR="00C358C3" w:rsidRPr="007E31B4">
              <w:rPr>
                <w:lang w:val="el-GR"/>
              </w:rPr>
              <w:t>ο</w:t>
            </w:r>
            <w:r w:rsidRPr="007E31B4">
              <w:rPr>
                <w:lang w:val="el-GR"/>
              </w:rPr>
              <w:t xml:space="preserve">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3ACDA443" w14:textId="77777777" w:rsidR="001E54F6" w:rsidRPr="007E31B4" w:rsidRDefault="001E54F6" w:rsidP="00B0706E">
            <w:pPr>
              <w:pStyle w:val="aff"/>
              <w:numPr>
                <w:ilvl w:val="0"/>
                <w:numId w:val="50"/>
              </w:numPr>
              <w:spacing w:before="120"/>
              <w:rPr>
                <w:lang w:val="el-GR"/>
              </w:rPr>
            </w:pPr>
            <w:r w:rsidRPr="007E31B4">
              <w:rPr>
                <w:lang w:val="el-GR"/>
              </w:rPr>
              <w:t xml:space="preserve">Καταβολή </w:t>
            </w:r>
            <w:r w:rsidRPr="007E31B4">
              <w:rPr>
                <w:b/>
                <w:bCs/>
                <w:lang w:val="el-GR"/>
              </w:rPr>
              <w:t>του υπόλοιπου του συμβατικού τιμήματος</w:t>
            </w:r>
            <w:r w:rsidRPr="007E31B4">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1E54F6" w:rsidRPr="00096E40" w14:paraId="686F383E" w14:textId="77777777" w:rsidTr="00EF3D91">
        <w:tc>
          <w:tcPr>
            <w:tcW w:w="456" w:type="dxa"/>
            <w:vAlign w:val="center"/>
          </w:tcPr>
          <w:p w14:paraId="317E719E" w14:textId="77777777" w:rsidR="001E54F6" w:rsidRPr="007E31B4" w:rsidRDefault="001E54F6" w:rsidP="001055FB">
            <w:pPr>
              <w:jc w:val="left"/>
              <w:rPr>
                <w:b/>
                <w:lang w:val="el-GR"/>
              </w:rPr>
            </w:pPr>
            <w:bookmarkStart w:id="406" w:name="_Hlk59200699"/>
            <w:r w:rsidRPr="007E31B4">
              <w:rPr>
                <w:b/>
                <w:lang w:val="el-GR"/>
              </w:rPr>
              <w:t>3)</w:t>
            </w:r>
          </w:p>
        </w:tc>
        <w:tc>
          <w:tcPr>
            <w:tcW w:w="8569" w:type="dxa"/>
          </w:tcPr>
          <w:p w14:paraId="5AD987CC" w14:textId="7FA4D65E" w:rsidR="001E54F6" w:rsidRPr="007E31B4" w:rsidRDefault="001E54F6" w:rsidP="00B0706E">
            <w:pPr>
              <w:pStyle w:val="aff"/>
              <w:numPr>
                <w:ilvl w:val="0"/>
                <w:numId w:val="51"/>
              </w:numPr>
              <w:spacing w:before="120"/>
              <w:rPr>
                <w:lang w:val="el-GR"/>
              </w:rPr>
            </w:pPr>
            <w:r w:rsidRPr="007E31B4">
              <w:rPr>
                <w:lang w:val="el-GR"/>
              </w:rPr>
              <w:t xml:space="preserve">Χορήγηση έντοκης προκαταβολής μέχρι </w:t>
            </w:r>
            <w:r w:rsidRPr="007E31B4">
              <w:rPr>
                <w:b/>
                <w:bCs/>
                <w:lang w:val="el-GR"/>
              </w:rPr>
              <w:t>ποσοστού</w:t>
            </w:r>
            <w:r w:rsidR="00186BF5" w:rsidRPr="007E31B4">
              <w:rPr>
                <w:b/>
                <w:bCs/>
                <w:lang w:val="el-GR"/>
              </w:rPr>
              <w:t xml:space="preserve"> &lt;</w:t>
            </w:r>
            <w:r w:rsidR="00EF3D91" w:rsidRPr="007E31B4">
              <w:rPr>
                <w:b/>
                <w:bCs/>
                <w:lang w:val="el-GR"/>
              </w:rPr>
              <w:t>τριάντα</w:t>
            </w:r>
            <w:r w:rsidR="00186BF5" w:rsidRPr="007E31B4">
              <w:rPr>
                <w:b/>
                <w:bCs/>
                <w:lang w:val="el-GR"/>
              </w:rPr>
              <w:t xml:space="preserve">&gt; </w:t>
            </w:r>
            <w:r w:rsidRPr="007E31B4">
              <w:rPr>
                <w:lang w:val="el-GR"/>
              </w:rPr>
              <w:t xml:space="preserve"> </w:t>
            </w:r>
            <w:r w:rsidR="001865A6" w:rsidRPr="007E31B4">
              <w:rPr>
                <w:b/>
                <w:bCs/>
                <w:lang w:val="el-GR"/>
              </w:rPr>
              <w:t>τοις εκατό</w:t>
            </w:r>
            <w:r w:rsidR="001865A6" w:rsidRPr="007E31B4">
              <w:rPr>
                <w:lang w:val="el-GR"/>
              </w:rPr>
              <w:t xml:space="preserve"> </w:t>
            </w:r>
            <w:r w:rsidRPr="007E31B4">
              <w:rPr>
                <w:lang w:val="el-GR"/>
              </w:rPr>
              <w:t>(</w:t>
            </w:r>
            <w:r w:rsidR="00EF3D91" w:rsidRPr="007E31B4">
              <w:rPr>
                <w:b/>
                <w:bCs/>
                <w:lang w:val="el-GR"/>
              </w:rPr>
              <w:t>30</w:t>
            </w:r>
            <w:r w:rsidRPr="007E31B4">
              <w:rPr>
                <w:b/>
                <w:bCs/>
                <w:lang w:val="el-GR"/>
              </w:rPr>
              <w:t>%</w:t>
            </w:r>
            <w:r w:rsidRPr="007E31B4">
              <w:rPr>
                <w:lang w:val="el-GR"/>
              </w:rPr>
              <w:t>) τ</w:t>
            </w:r>
            <w:r w:rsidR="0046383D" w:rsidRPr="007E31B4">
              <w:rPr>
                <w:lang w:val="el-GR"/>
              </w:rPr>
              <w:t>ου</w:t>
            </w:r>
            <w:r w:rsidRPr="007E31B4">
              <w:rPr>
                <w:lang w:val="el-GR"/>
              </w:rPr>
              <w:t xml:space="preserve"> συμβατικ</w:t>
            </w:r>
            <w:r w:rsidR="0046383D" w:rsidRPr="007E31B4">
              <w:rPr>
                <w:lang w:val="el-GR"/>
              </w:rPr>
              <w:t>ού</w:t>
            </w:r>
            <w:r w:rsidRPr="007E31B4">
              <w:rPr>
                <w:lang w:val="el-GR"/>
              </w:rPr>
              <w:t xml:space="preserve"> </w:t>
            </w:r>
            <w:r w:rsidR="0046383D" w:rsidRPr="007E31B4">
              <w:rPr>
                <w:lang w:val="el-GR"/>
              </w:rPr>
              <w:t xml:space="preserve">τιμήματος  </w:t>
            </w:r>
            <w:r w:rsidRPr="007E31B4">
              <w:rPr>
                <w:lang w:val="el-GR"/>
              </w:rPr>
              <w:t>χωρίς Φ.Π.Α., με την κατάθεση ισόποσης εγγύησης, σύμφωνα με τα οριζόμενα στο άρθρο 72§</w:t>
            </w:r>
            <w:r w:rsidR="00F43A71" w:rsidRPr="007E31B4">
              <w:rPr>
                <w:lang w:val="el-GR"/>
              </w:rPr>
              <w:t>7</w:t>
            </w:r>
            <w:r w:rsidRPr="007E31B4">
              <w:rPr>
                <w:lang w:val="el-GR"/>
              </w:rPr>
              <w:t xml:space="preserve"> του ν. 4412/2016 και </w:t>
            </w:r>
            <w:r w:rsidRPr="007E31B4">
              <w:rPr>
                <w:lang w:val="el-GR"/>
              </w:rPr>
              <w:fldChar w:fldCharType="begin"/>
            </w:r>
            <w:r w:rsidRPr="007E31B4">
              <w:rPr>
                <w:lang w:val="el-GR"/>
              </w:rPr>
              <w:instrText xml:space="preserve"> REF _Ref496542746 \r \h  \* MERGEFORMAT </w:instrText>
            </w:r>
            <w:r w:rsidRPr="007E31B4">
              <w:rPr>
                <w:lang w:val="el-GR"/>
              </w:rPr>
            </w:r>
            <w:r w:rsidRPr="007E31B4">
              <w:rPr>
                <w:lang w:val="el-GR"/>
              </w:rPr>
              <w:fldChar w:fldCharType="separate"/>
            </w:r>
            <w:r w:rsidR="00096E40">
              <w:rPr>
                <w:lang w:val="el-GR"/>
              </w:rPr>
              <w:t>4.1</w:t>
            </w:r>
            <w:r w:rsidRPr="007E31B4">
              <w:rPr>
                <w:lang w:val="el-GR"/>
              </w:rPr>
              <w:fldChar w:fldCharType="end"/>
            </w:r>
            <w:r w:rsidRPr="007E31B4">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663B8F4C" w14:textId="666BBB68" w:rsidR="001E54F6" w:rsidRPr="007E31B4" w:rsidRDefault="00B30796" w:rsidP="00B0706E">
            <w:pPr>
              <w:pStyle w:val="aff"/>
              <w:numPr>
                <w:ilvl w:val="0"/>
                <w:numId w:val="51"/>
              </w:numPr>
              <w:spacing w:before="120"/>
              <w:rPr>
                <w:lang w:val="el-GR"/>
              </w:rPr>
            </w:pPr>
            <w:r w:rsidRPr="007E31B4">
              <w:rPr>
                <w:lang w:val="el-GR"/>
              </w:rPr>
              <w:t>Απολογιστική κ</w:t>
            </w:r>
            <w:r w:rsidR="001E54F6" w:rsidRPr="007E31B4">
              <w:rPr>
                <w:lang w:val="el-GR"/>
              </w:rPr>
              <w:t>αταβολή</w:t>
            </w:r>
            <w:r w:rsidRPr="007E31B4">
              <w:rPr>
                <w:lang w:val="el-GR"/>
              </w:rPr>
              <w:t xml:space="preserve"> της συμβατικής αξίας της </w:t>
            </w:r>
            <w:r w:rsidR="00EF3D91" w:rsidRPr="007E31B4">
              <w:rPr>
                <w:lang w:val="el-GR"/>
              </w:rPr>
              <w:t>Δράσης 1</w:t>
            </w:r>
            <w:r w:rsidR="001E54F6" w:rsidRPr="007E31B4">
              <w:rPr>
                <w:lang w:val="el-GR"/>
              </w:rPr>
              <w:t>, μετά την</w:t>
            </w:r>
            <w:r w:rsidR="008B49BA" w:rsidRPr="007E31B4">
              <w:rPr>
                <w:lang w:val="el-GR"/>
              </w:rPr>
              <w:t xml:space="preserve"> ποσοτική και ποιοτική</w:t>
            </w:r>
            <w:r w:rsidR="001E54F6" w:rsidRPr="007E31B4">
              <w:rPr>
                <w:lang w:val="el-GR"/>
              </w:rPr>
              <w:t xml:space="preserve"> παραλαβή </w:t>
            </w:r>
            <w:r w:rsidR="00A817B6" w:rsidRPr="007E31B4">
              <w:rPr>
                <w:lang w:val="el-GR"/>
              </w:rPr>
              <w:t xml:space="preserve">του συνόλου των παραδοτέων </w:t>
            </w:r>
            <w:r w:rsidRPr="007E31B4">
              <w:rPr>
                <w:lang w:val="el-GR"/>
              </w:rPr>
              <w:t xml:space="preserve">της </w:t>
            </w:r>
            <w:r w:rsidR="001E54F6" w:rsidRPr="007E31B4">
              <w:rPr>
                <w:lang w:val="el-GR"/>
              </w:rPr>
              <w:t xml:space="preserve">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w:t>
            </w:r>
            <w:r w:rsidR="008B49BA" w:rsidRPr="007E31B4">
              <w:rPr>
                <w:lang w:val="el-GR"/>
              </w:rPr>
              <w:t xml:space="preserve">ημερομηνία έκδοσης Απόφασης για την </w:t>
            </w:r>
            <w:r w:rsidR="001E54F6" w:rsidRPr="007E31B4">
              <w:rPr>
                <w:lang w:val="el-GR"/>
              </w:rPr>
              <w:t xml:space="preserve">εν λόγω τμηματική παραλαβή. </w:t>
            </w:r>
          </w:p>
          <w:p w14:paraId="7F07C721" w14:textId="1606CA80" w:rsidR="00264DF8" w:rsidRPr="007E31B4" w:rsidRDefault="001E54F6" w:rsidP="00B0706E">
            <w:pPr>
              <w:pStyle w:val="aff"/>
              <w:numPr>
                <w:ilvl w:val="0"/>
                <w:numId w:val="51"/>
              </w:numPr>
              <w:spacing w:before="120"/>
              <w:rPr>
                <w:lang w:val="el-GR"/>
              </w:rPr>
            </w:pPr>
            <w:r w:rsidRPr="007E31B4">
              <w:rPr>
                <w:lang w:val="el-GR"/>
              </w:rPr>
              <w:t xml:space="preserve">Καταβολή </w:t>
            </w:r>
            <w:r w:rsidRPr="007E31B4">
              <w:rPr>
                <w:b/>
                <w:bCs/>
                <w:lang w:val="el-GR"/>
              </w:rPr>
              <w:t>του υπόλοιπου του συμβατικού τιμήματος</w:t>
            </w:r>
            <w:r w:rsidRPr="007E31B4">
              <w:rPr>
                <w:lang w:val="el-GR"/>
              </w:rPr>
              <w:t xml:space="preserve">, μετά την οριστική </w:t>
            </w:r>
            <w:r w:rsidR="00A817B6" w:rsidRPr="007E31B4">
              <w:rPr>
                <w:lang w:val="el-GR"/>
              </w:rPr>
              <w:t xml:space="preserve">ποσοτική </w:t>
            </w:r>
            <w:r w:rsidRPr="007E31B4">
              <w:rPr>
                <w:lang w:val="el-GR"/>
              </w:rPr>
              <w:t xml:space="preserve">και </w:t>
            </w:r>
            <w:r w:rsidR="00A817B6" w:rsidRPr="007E31B4">
              <w:rPr>
                <w:lang w:val="el-GR"/>
              </w:rPr>
              <w:t xml:space="preserve">ποιοτική </w:t>
            </w:r>
            <w:r w:rsidRPr="007E31B4">
              <w:rPr>
                <w:lang w:val="el-GR"/>
              </w:rPr>
              <w:t xml:space="preserve">παραλαβή του συνόλου του Έργου,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w:t>
            </w:r>
            <w:r w:rsidRPr="007E31B4">
              <w:rPr>
                <w:lang w:val="el-GR"/>
              </w:rPr>
              <w:lastRenderedPageBreak/>
              <w:t xml:space="preserve">προκαταβολής και για το χρονικό διάστημα από την ημερομηνία </w:t>
            </w:r>
            <w:r w:rsidR="008B49BA" w:rsidRPr="007E31B4">
              <w:rPr>
                <w:lang w:val="el-GR"/>
              </w:rPr>
              <w:t xml:space="preserve">λήψεως της προκαταβολής </w:t>
            </w:r>
            <w:r w:rsidRPr="007E31B4">
              <w:rPr>
                <w:lang w:val="el-GR"/>
              </w:rPr>
              <w:t>μέχρι την</w:t>
            </w:r>
            <w:r w:rsidR="008B49BA" w:rsidRPr="007E31B4">
              <w:rPr>
                <w:lang w:val="el-GR"/>
              </w:rPr>
              <w:t xml:space="preserve"> ημερομηνία έκδοσης Απόφασης</w:t>
            </w:r>
            <w:r w:rsidRPr="007E31B4">
              <w:rPr>
                <w:lang w:val="el-GR"/>
              </w:rPr>
              <w:t xml:space="preserve"> </w:t>
            </w:r>
            <w:r w:rsidR="008B49BA" w:rsidRPr="007E31B4">
              <w:rPr>
                <w:lang w:val="el-GR"/>
              </w:rPr>
              <w:t>Ο</w:t>
            </w:r>
            <w:r w:rsidRPr="007E31B4">
              <w:rPr>
                <w:lang w:val="el-GR"/>
              </w:rPr>
              <w:t>ριστική</w:t>
            </w:r>
            <w:r w:rsidR="008B49BA" w:rsidRPr="007E31B4">
              <w:rPr>
                <w:lang w:val="el-GR"/>
              </w:rPr>
              <w:t>ς</w:t>
            </w:r>
            <w:r w:rsidRPr="007E31B4">
              <w:rPr>
                <w:lang w:val="el-GR"/>
              </w:rPr>
              <w:t xml:space="preserve"> </w:t>
            </w:r>
            <w:r w:rsidR="008B49BA" w:rsidRPr="007E31B4">
              <w:rPr>
                <w:lang w:val="el-GR"/>
              </w:rPr>
              <w:t xml:space="preserve">Ποσοτικής </w:t>
            </w:r>
            <w:r w:rsidRPr="007E31B4">
              <w:rPr>
                <w:lang w:val="el-GR"/>
              </w:rPr>
              <w:t xml:space="preserve">και </w:t>
            </w:r>
            <w:r w:rsidR="008B49BA" w:rsidRPr="007E31B4">
              <w:rPr>
                <w:lang w:val="el-GR"/>
              </w:rPr>
              <w:t>Ποιοτικής Π</w:t>
            </w:r>
            <w:r w:rsidRPr="007E31B4">
              <w:rPr>
                <w:lang w:val="el-GR"/>
              </w:rPr>
              <w:t>αραλαβή</w:t>
            </w:r>
            <w:r w:rsidR="008B49BA" w:rsidRPr="007E31B4">
              <w:rPr>
                <w:lang w:val="el-GR"/>
              </w:rPr>
              <w:t>ς</w:t>
            </w:r>
            <w:r w:rsidRPr="007E31B4">
              <w:rPr>
                <w:lang w:val="el-GR"/>
              </w:rPr>
              <w:t xml:space="preserve"> του Έργου.</w:t>
            </w:r>
          </w:p>
        </w:tc>
      </w:tr>
      <w:bookmarkEnd w:id="406"/>
      <w:tr w:rsidR="001E54F6" w:rsidRPr="00096E40" w14:paraId="21D92EEA" w14:textId="77777777" w:rsidTr="00EF3D91">
        <w:tc>
          <w:tcPr>
            <w:tcW w:w="456" w:type="dxa"/>
          </w:tcPr>
          <w:p w14:paraId="0DCD9B16" w14:textId="77777777" w:rsidR="001E54F6" w:rsidRPr="007E31B4" w:rsidRDefault="001E54F6" w:rsidP="001E54F6">
            <w:pPr>
              <w:rPr>
                <w:b/>
                <w:lang w:val="el-GR"/>
              </w:rPr>
            </w:pPr>
            <w:r w:rsidRPr="007E31B4">
              <w:rPr>
                <w:b/>
                <w:lang w:val="el-GR"/>
              </w:rPr>
              <w:lastRenderedPageBreak/>
              <w:t>4)</w:t>
            </w:r>
          </w:p>
        </w:tc>
        <w:tc>
          <w:tcPr>
            <w:tcW w:w="8569" w:type="dxa"/>
          </w:tcPr>
          <w:p w14:paraId="23C3586F" w14:textId="1330A15F" w:rsidR="001E54F6" w:rsidRPr="007E31B4" w:rsidRDefault="00A817B6" w:rsidP="00B0706E">
            <w:pPr>
              <w:pStyle w:val="aff"/>
              <w:numPr>
                <w:ilvl w:val="0"/>
                <w:numId w:val="52"/>
              </w:numPr>
              <w:spacing w:before="120"/>
              <w:rPr>
                <w:lang w:val="el-GR"/>
              </w:rPr>
            </w:pPr>
            <w:r w:rsidRPr="007E31B4">
              <w:rPr>
                <w:lang w:val="el-GR"/>
              </w:rPr>
              <w:t xml:space="preserve">Απολογιστική καταβολή της συμβατικής αξίας της </w:t>
            </w:r>
            <w:r w:rsidR="00EF3D91" w:rsidRPr="007E31B4">
              <w:rPr>
                <w:lang w:val="el-GR"/>
              </w:rPr>
              <w:t>Δράσης 1</w:t>
            </w:r>
            <w:r w:rsidRPr="007E31B4">
              <w:rPr>
                <w:lang w:val="el-GR"/>
              </w:rPr>
              <w:t xml:space="preserve">, μετά την ποσοτική και ποιοτική παραλαβή του συνόλου των παραδοτέων της </w:t>
            </w:r>
          </w:p>
          <w:p w14:paraId="4938C48D" w14:textId="36151268" w:rsidR="001E54F6" w:rsidRPr="007E31B4" w:rsidRDefault="001E54F6" w:rsidP="00B0706E">
            <w:pPr>
              <w:pStyle w:val="aff"/>
              <w:numPr>
                <w:ilvl w:val="0"/>
                <w:numId w:val="52"/>
              </w:numPr>
              <w:spacing w:before="120"/>
              <w:rPr>
                <w:lang w:val="el-GR"/>
              </w:rPr>
            </w:pPr>
            <w:r w:rsidRPr="007E31B4">
              <w:rPr>
                <w:lang w:val="el-GR"/>
              </w:rPr>
              <w:t xml:space="preserve">Το </w:t>
            </w:r>
            <w:r w:rsidRPr="007E31B4">
              <w:rPr>
                <w:b/>
                <w:bCs/>
                <w:lang w:val="el-GR"/>
              </w:rPr>
              <w:t>υπόλοιπο του συμβατικού τιμήματος</w:t>
            </w:r>
            <w:r w:rsidRPr="007E31B4">
              <w:rPr>
                <w:lang w:val="el-GR"/>
              </w:rPr>
              <w:t xml:space="preserve"> μετά την οριστική ποσοτική </w:t>
            </w:r>
            <w:r w:rsidR="00A817B6" w:rsidRPr="007E31B4">
              <w:rPr>
                <w:lang w:val="el-GR"/>
              </w:rPr>
              <w:t xml:space="preserve">και ποιοτική </w:t>
            </w:r>
            <w:r w:rsidRPr="007E31B4">
              <w:rPr>
                <w:lang w:val="el-GR"/>
              </w:rPr>
              <w:t>παραλαβή του συνόλου του Έργου.</w:t>
            </w:r>
          </w:p>
        </w:tc>
      </w:tr>
      <w:bookmarkEnd w:id="405"/>
    </w:tbl>
    <w:p w14:paraId="23E98ABF" w14:textId="77777777" w:rsidR="001E54F6" w:rsidRPr="007E31B4" w:rsidRDefault="001E54F6">
      <w:pPr>
        <w:rPr>
          <w:b/>
          <w:lang w:val="el-GR"/>
        </w:rPr>
      </w:pPr>
    </w:p>
    <w:p w14:paraId="517C7CA7" w14:textId="77777777" w:rsidR="0068732F" w:rsidRPr="007E31B4" w:rsidRDefault="0068732F" w:rsidP="0068732F">
      <w:pPr>
        <w:tabs>
          <w:tab w:val="left" w:pos="426"/>
        </w:tabs>
        <w:ind w:left="426" w:hanging="426"/>
        <w:rPr>
          <w:lang w:val="el-GR"/>
        </w:rPr>
      </w:pPr>
      <w:bookmarkStart w:id="407" w:name="_Hlk126506700"/>
      <w:r w:rsidRPr="007E31B4">
        <w:rPr>
          <w:lang w:val="el-GR"/>
        </w:rPr>
        <w:t xml:space="preserve">Επισημαίνεται ότι η παραπάνω προκαταβολή δύναται να χορηγηθεί και τμηματικά. </w:t>
      </w:r>
    </w:p>
    <w:bookmarkEnd w:id="407"/>
    <w:p w14:paraId="2FC70682" w14:textId="77777777" w:rsidR="008338F0" w:rsidRPr="007E31B4" w:rsidRDefault="003355E7">
      <w:pPr>
        <w:rPr>
          <w:color w:val="FFFF00"/>
          <w:lang w:val="el-GR"/>
        </w:rPr>
      </w:pPr>
      <w:r w:rsidRPr="007E31B4">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7E31B4">
        <w:rPr>
          <w:color w:val="FFFF00"/>
          <w:lang w:val="el-GR"/>
        </w:rPr>
        <w:t xml:space="preserve"> </w:t>
      </w:r>
    </w:p>
    <w:p w14:paraId="01517C07" w14:textId="04AC8D7B" w:rsidR="00AB0E23" w:rsidRPr="007E31B4" w:rsidRDefault="003355E7">
      <w:pPr>
        <w:rPr>
          <w:lang w:val="el-GR" w:eastAsia="el-GR"/>
        </w:rPr>
      </w:pPr>
      <w:r w:rsidRPr="007E31B4">
        <w:rPr>
          <w:lang w:val="el-GR"/>
        </w:rPr>
        <w:t xml:space="preserve">5.1.2. Toν </w:t>
      </w:r>
      <w:r w:rsidR="00F60578" w:rsidRPr="007E31B4">
        <w:rPr>
          <w:lang w:val="el-GR"/>
        </w:rPr>
        <w:t>α</w:t>
      </w:r>
      <w:r w:rsidRPr="007E31B4">
        <w:rPr>
          <w:lang w:val="el-GR"/>
        </w:rPr>
        <w:t xml:space="preserve">νάδοχο βαρύνουν </w:t>
      </w:r>
      <w:r w:rsidRPr="007E31B4">
        <w:rPr>
          <w:lang w:val="el-GR" w:eastAsia="el-GR"/>
        </w:rPr>
        <w:t xml:space="preserve">οι υπέρ τρίτων κρατήσεις, </w:t>
      </w:r>
      <w:r w:rsidR="00F60578" w:rsidRPr="007E31B4">
        <w:rPr>
          <w:lang w:val="el-GR" w:eastAsia="el-GR"/>
        </w:rPr>
        <w:t>καθώ</w:t>
      </w:r>
      <w:r w:rsidRPr="007E31B4">
        <w:rPr>
          <w:lang w:val="el-GR" w:eastAsia="el-GR"/>
        </w:rPr>
        <w:t xml:space="preserve">ς και κάθε άλλη επιβάρυνση, σύμφωνα με την κείμενη νομοθεσία, μη συμπεριλαμβανομένου Φ.Π.Α., </w:t>
      </w:r>
      <w:bookmarkStart w:id="408" w:name="_Hlk126506906"/>
      <w:r w:rsidR="00AB0E23" w:rsidRPr="007E31B4">
        <w:rPr>
          <w:lang w:val="el-GR" w:eastAsia="el-GR"/>
        </w:rPr>
        <w:t xml:space="preserve">για την </w:t>
      </w:r>
      <w:r w:rsidR="005A402F" w:rsidRPr="007E31B4">
        <w:rPr>
          <w:lang w:val="el-GR" w:eastAsia="el-GR"/>
        </w:rPr>
        <w:t xml:space="preserve">παροχή των υπηρεσιών </w:t>
      </w:r>
      <w:bookmarkEnd w:id="408"/>
      <w:r w:rsidRPr="007E31B4">
        <w:rPr>
          <w:lang w:val="el-GR" w:eastAsia="el-GR"/>
        </w:rPr>
        <w:t xml:space="preserve">στον τόπο και με τον τρόπο που προβλέπεται στα έγγραφα της σύμβασης. </w:t>
      </w:r>
    </w:p>
    <w:p w14:paraId="2E0FC101" w14:textId="77777777" w:rsidR="008338F0" w:rsidRPr="007E31B4" w:rsidRDefault="003355E7">
      <w:pPr>
        <w:rPr>
          <w:lang w:val="el-GR"/>
        </w:rPr>
      </w:pPr>
      <w:r w:rsidRPr="007E31B4">
        <w:rPr>
          <w:lang w:val="el-GR" w:eastAsia="el-GR"/>
        </w:rPr>
        <w:t xml:space="preserve">Ιδίως βαρύνεται με τις </w:t>
      </w:r>
      <w:r w:rsidRPr="007E31B4">
        <w:rPr>
          <w:lang w:val="el-GR"/>
        </w:rPr>
        <w:t xml:space="preserve">ακόλουθες κρατήσεις: </w:t>
      </w:r>
    </w:p>
    <w:p w14:paraId="2DAB5BAE" w14:textId="6ABC578F" w:rsidR="00E97E4D" w:rsidRPr="007E31B4" w:rsidRDefault="00E4164C" w:rsidP="00E97E4D">
      <w:pPr>
        <w:rPr>
          <w:lang w:val="el-GR"/>
        </w:rPr>
      </w:pPr>
      <w:bookmarkStart w:id="409" w:name="_Hlk126506986"/>
      <w:bookmarkStart w:id="410" w:name="_Hlk118712168"/>
      <w:r w:rsidRPr="007E31B4">
        <w:rPr>
          <w:lang w:val="el-GR"/>
        </w:rPr>
        <w:t xml:space="preserve">α) </w:t>
      </w:r>
      <w:r w:rsidR="00E97E4D" w:rsidRPr="007E31B4">
        <w:rPr>
          <w:lang w:val="el-GR"/>
        </w:rPr>
        <w:t xml:space="preserve">Κράτηση ύψους 0,1% </w:t>
      </w:r>
      <w:bookmarkStart w:id="411" w:name="_Hlk167316535"/>
      <w:r w:rsidR="00260453" w:rsidRPr="007E31B4">
        <w:rPr>
          <w:lang w:val="el-GR"/>
        </w:rPr>
        <w:t>η οποία</w:t>
      </w:r>
      <w:r w:rsidR="00E97E4D" w:rsidRPr="007E31B4">
        <w:rPr>
          <w:lang w:val="el-GR"/>
        </w:rPr>
        <w:t xml:space="preserve"> υπολογίζεται </w:t>
      </w:r>
      <w:bookmarkEnd w:id="411"/>
      <w:r w:rsidR="00E97E4D" w:rsidRPr="007E31B4">
        <w:rPr>
          <w:lang w:val="el-GR"/>
        </w:rPr>
        <w:t>επί της αξίας κάθε πληρωμής προ φόρων και κρατήσεων της αρχικής, καθώς και κάθε συμπληρωματικής ή τροποποιητικής σύμβασης.</w:t>
      </w:r>
    </w:p>
    <w:p w14:paraId="7F6E2F2C" w14:textId="6F96786C" w:rsidR="00E97E4D" w:rsidRPr="007E31B4" w:rsidRDefault="00E97E4D" w:rsidP="00E97E4D">
      <w:pPr>
        <w:rPr>
          <w:lang w:val="el-GR"/>
        </w:rPr>
      </w:pPr>
      <w:r w:rsidRPr="007E31B4">
        <w:rPr>
          <w:lang w:val="el-GR"/>
        </w:rPr>
        <w:t xml:space="preserve">Το ποσό της κράτησης παρακρατείται από την </w:t>
      </w:r>
      <w:r w:rsidR="00C04981" w:rsidRPr="007E31B4">
        <w:rPr>
          <w:lang w:val="el-GR"/>
        </w:rPr>
        <w:t>Αναθέτουσα Αρχή</w:t>
      </w:r>
      <w:r w:rsidRPr="007E31B4">
        <w:rPr>
          <w:lang w:val="el-GR"/>
        </w:rPr>
        <w:t xml:space="preserve">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7E31B4" w:rsidRDefault="00E97E4D" w:rsidP="00E97E4D">
      <w:pPr>
        <w:rPr>
          <w:lang w:val="el-GR"/>
        </w:rPr>
      </w:pPr>
      <w:r w:rsidRPr="007E31B4">
        <w:rPr>
          <w:lang w:val="el-GR"/>
        </w:rPr>
        <w:t>Τράπεζα της Ελλάδας:   ΙΒΑΝ GR 2001000240000000026180286</w:t>
      </w:r>
    </w:p>
    <w:p w14:paraId="20631C0C" w14:textId="77777777" w:rsidR="00B53859" w:rsidRPr="007E31B4" w:rsidRDefault="00E97E4D">
      <w:pPr>
        <w:rPr>
          <w:lang w:val="el-GR"/>
        </w:rPr>
      </w:pPr>
      <w:r w:rsidRPr="007E31B4">
        <w:rPr>
          <w:lang w:val="el-GR"/>
        </w:rPr>
        <w:t>Τράπεζα ΠΕΙΡΑΙΩΣ:       ΙΒΑΝ GR 1901721360005136088985432</w:t>
      </w:r>
      <w:bookmarkEnd w:id="409"/>
    </w:p>
    <w:bookmarkEnd w:id="410"/>
    <w:p w14:paraId="4DA4C02E" w14:textId="77777777" w:rsidR="00E97E4D" w:rsidRPr="007E31B4" w:rsidRDefault="00E97E4D" w:rsidP="00E97E4D">
      <w:pPr>
        <w:rPr>
          <w:lang w:val="el-GR"/>
        </w:rPr>
      </w:pPr>
    </w:p>
    <w:p w14:paraId="1F6AC133" w14:textId="77777777" w:rsidR="005A553B" w:rsidRPr="007E31B4" w:rsidRDefault="005A553B" w:rsidP="005A553B">
      <w:pPr>
        <w:rPr>
          <w:lang w:val="el-GR"/>
        </w:rPr>
      </w:pPr>
      <w:r w:rsidRPr="007E31B4">
        <w:rPr>
          <w:lang w:val="el-GR"/>
        </w:rPr>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 Μέχρι την έκδοση της κοινής απόφασης της παρ. 6 του άρθρου 36 του ν. 4412/2016, η ως άνω κράτηση δεν επιβάλλεται.</w:t>
      </w:r>
    </w:p>
    <w:p w14:paraId="4475FA63" w14:textId="77777777" w:rsidR="006D30AC" w:rsidRPr="007E31B4" w:rsidRDefault="006D30AC">
      <w:pPr>
        <w:rPr>
          <w:lang w:val="el-GR"/>
        </w:rPr>
      </w:pPr>
      <w:bookmarkStart w:id="412" w:name="_Hlk167316590"/>
    </w:p>
    <w:bookmarkEnd w:id="412"/>
    <w:p w14:paraId="624CB4C1" w14:textId="334A4CED" w:rsidR="008338F0" w:rsidRPr="007E31B4" w:rsidRDefault="003355E7">
      <w:pPr>
        <w:rPr>
          <w:lang w:val="el-GR"/>
        </w:rPr>
      </w:pPr>
      <w:r w:rsidRPr="007E31B4">
        <w:rPr>
          <w:lang w:val="el-GR"/>
        </w:rPr>
        <w:t>Οι υπέρ τρίτων κρατήσεις υπόκεινται στο εκάστοτε ισχύον αναλογικό τέλος χαρτοσήμου και στην επ’ αυτού εισφορά υπέρ ΟΓΑ.</w:t>
      </w:r>
    </w:p>
    <w:p w14:paraId="25E10956" w14:textId="77777777" w:rsidR="00F60578" w:rsidRPr="007E31B4" w:rsidRDefault="00F60578">
      <w:pPr>
        <w:suppressAutoHyphens w:val="0"/>
        <w:spacing w:after="0"/>
        <w:jc w:val="left"/>
        <w:rPr>
          <w:lang w:val="el-GR"/>
        </w:rPr>
      </w:pPr>
    </w:p>
    <w:p w14:paraId="27DDD9A9" w14:textId="77777777" w:rsidR="00F60578" w:rsidRPr="007E31B4" w:rsidRDefault="00F60578" w:rsidP="00F60578">
      <w:pPr>
        <w:rPr>
          <w:lang w:val="el-GR"/>
        </w:rPr>
      </w:pPr>
      <w:bookmarkStart w:id="413" w:name="_Hlk167316609"/>
      <w:r w:rsidRPr="007E31B4">
        <w:rPr>
          <w:lang w:val="el-GR"/>
        </w:rPr>
        <w:t>5.1.3.</w:t>
      </w:r>
      <w:r w:rsidRPr="007E31B4">
        <w:rPr>
          <w:b/>
          <w:bCs/>
          <w:lang w:val="el-GR"/>
        </w:rPr>
        <w:t xml:space="preserve"> </w:t>
      </w:r>
      <w:r w:rsidRPr="007E31B4">
        <w:rPr>
          <w:bCs/>
          <w:lang w:val="el-GR"/>
        </w:rPr>
        <w:t>Σε περίπτωση υποβολής ηλεκτρονικού τιμολογίου</w:t>
      </w:r>
      <w:r w:rsidRPr="007E31B4">
        <w:rPr>
          <w:lang w:val="el-GR"/>
        </w:rPr>
        <w:t xml:space="preserve">,  ο ανάδοχος συμπληρώνει  στο πεδίο </w:t>
      </w:r>
      <w:r w:rsidRPr="007E31B4">
        <w:rPr>
          <w:lang w:val="en-US"/>
        </w:rPr>
        <w:t>BT</w:t>
      </w:r>
      <w:r w:rsidRPr="007E31B4">
        <w:rPr>
          <w:lang w:val="el-GR"/>
        </w:rPr>
        <w:t>-11: Στοιχείο αναφοράς αγαθού του Εθνικού Μορφότυπου Ηλεκτρονικού Τιμολογίου</w:t>
      </w:r>
      <w:r w:rsidRPr="007E31B4">
        <w:rPr>
          <w:rStyle w:val="ab"/>
          <w:lang w:val="el-GR"/>
        </w:rPr>
        <w:footnoteReference w:id="45"/>
      </w:r>
      <w:r w:rsidRPr="007E31B4">
        <w:rPr>
          <w:lang w:val="el-GR"/>
        </w:rPr>
        <w:t>:</w:t>
      </w:r>
    </w:p>
    <w:p w14:paraId="37DA9B28" w14:textId="2FEB5489" w:rsidR="00F60578" w:rsidRPr="007E31B4" w:rsidRDefault="00F60578" w:rsidP="00AB5802">
      <w:pPr>
        <w:pStyle w:val="aff"/>
        <w:numPr>
          <w:ilvl w:val="0"/>
          <w:numId w:val="71"/>
        </w:numPr>
        <w:ind w:right="42"/>
        <w:rPr>
          <w:lang w:val="el-GR"/>
        </w:rPr>
      </w:pPr>
      <w:r w:rsidRPr="007E31B4">
        <w:rPr>
          <w:lang w:val="el-GR"/>
        </w:rPr>
        <w:t>«</w:t>
      </w:r>
      <w:r w:rsidR="00DB3313" w:rsidRPr="007E31B4">
        <w:rPr>
          <w:lang w:val="el-GR"/>
        </w:rPr>
        <w:t xml:space="preserve">τον </w:t>
      </w:r>
      <w:r w:rsidRPr="007E31B4">
        <w:rPr>
          <w:lang w:val="el-GR"/>
        </w:rPr>
        <w:t xml:space="preserve"> κωδικοποιημένο Ενάριθμο» </w:t>
      </w:r>
    </w:p>
    <w:bookmarkEnd w:id="413"/>
    <w:p w14:paraId="33BF2D83" w14:textId="39379F24" w:rsidR="00253F52" w:rsidRPr="007E31B4" w:rsidRDefault="00253F52">
      <w:pPr>
        <w:suppressAutoHyphens w:val="0"/>
        <w:spacing w:after="0"/>
        <w:jc w:val="left"/>
        <w:rPr>
          <w:lang w:val="el-GR"/>
        </w:rPr>
      </w:pPr>
      <w:r w:rsidRPr="007E31B4">
        <w:rPr>
          <w:lang w:val="el-GR"/>
        </w:rPr>
        <w:br w:type="page"/>
      </w:r>
    </w:p>
    <w:p w14:paraId="2003B732" w14:textId="77777777" w:rsidR="008338F0" w:rsidRPr="007E31B4" w:rsidRDefault="00331981" w:rsidP="003A109E">
      <w:pPr>
        <w:pStyle w:val="2"/>
        <w:rPr>
          <w:rFonts w:cs="Tahoma"/>
          <w:lang w:val="el-GR"/>
        </w:rPr>
      </w:pPr>
      <w:r w:rsidRPr="007E31B4">
        <w:rPr>
          <w:rFonts w:cs="Tahoma"/>
          <w:lang w:val="el-GR"/>
        </w:rPr>
        <w:lastRenderedPageBreak/>
        <w:tab/>
      </w:r>
      <w:bookmarkStart w:id="414" w:name="_Ref496607484"/>
      <w:bookmarkStart w:id="415" w:name="_Toc97194326"/>
      <w:bookmarkStart w:id="416" w:name="_Toc97194460"/>
      <w:bookmarkStart w:id="417" w:name="_Toc202354710"/>
      <w:r w:rsidRPr="007E31B4">
        <w:rPr>
          <w:rFonts w:cs="Tahoma"/>
          <w:lang w:val="el-GR"/>
        </w:rPr>
        <w:t>Κήρυξη οικονομικού φορέα έ</w:t>
      </w:r>
      <w:r w:rsidR="003355E7" w:rsidRPr="007E31B4">
        <w:rPr>
          <w:rFonts w:cs="Tahoma"/>
          <w:lang w:val="el-GR"/>
        </w:rPr>
        <w:t>κπτ</w:t>
      </w:r>
      <w:r w:rsidRPr="007E31B4">
        <w:rPr>
          <w:rFonts w:cs="Tahoma"/>
          <w:lang w:val="el-GR"/>
        </w:rPr>
        <w:t>ω</w:t>
      </w:r>
      <w:r w:rsidR="003355E7" w:rsidRPr="007E31B4">
        <w:rPr>
          <w:rFonts w:cs="Tahoma"/>
          <w:lang w:val="el-GR"/>
        </w:rPr>
        <w:t>του - Κυρώσεις</w:t>
      </w:r>
      <w:bookmarkEnd w:id="414"/>
      <w:bookmarkEnd w:id="415"/>
      <w:bookmarkEnd w:id="416"/>
      <w:bookmarkEnd w:id="417"/>
      <w:r w:rsidR="003355E7" w:rsidRPr="007E31B4">
        <w:rPr>
          <w:rFonts w:cs="Tahoma"/>
          <w:lang w:val="el-GR"/>
        </w:rPr>
        <w:t xml:space="preserve"> </w:t>
      </w:r>
    </w:p>
    <w:p w14:paraId="4997C3F1" w14:textId="17CF9BFE" w:rsidR="008338F0" w:rsidRPr="007E31B4" w:rsidRDefault="003355E7">
      <w:pPr>
        <w:suppressAutoHyphens w:val="0"/>
        <w:autoSpaceDE w:val="0"/>
        <w:rPr>
          <w:rFonts w:eastAsia="SimSun"/>
          <w:color w:val="5B9BD5"/>
          <w:spacing w:val="5"/>
          <w:lang w:val="el-GR"/>
        </w:rPr>
      </w:pPr>
      <w:bookmarkStart w:id="418" w:name="_Hlk118484476"/>
      <w:r w:rsidRPr="007E31B4">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sidRPr="007E31B4">
        <w:rPr>
          <w:rFonts w:eastAsia="SimSun"/>
          <w:lang w:val="el-GR"/>
        </w:rPr>
        <w:t>:</w:t>
      </w:r>
    </w:p>
    <w:p w14:paraId="5E44D907" w14:textId="77777777" w:rsidR="002F345D" w:rsidRPr="007E31B4" w:rsidRDefault="002F345D" w:rsidP="002F345D">
      <w:pPr>
        <w:suppressAutoHyphens w:val="0"/>
        <w:autoSpaceDE w:val="0"/>
        <w:rPr>
          <w:rFonts w:eastAsia="SimSun"/>
          <w:lang w:val="el-GR"/>
        </w:rPr>
      </w:pPr>
      <w:r w:rsidRPr="007E31B4">
        <w:rPr>
          <w:rFonts w:eastAsia="SimSun"/>
          <w:lang w:val="el-GR"/>
        </w:rPr>
        <w:t>α) στην περίπτωση της παρ. 7 του άρθρου 105 περί κατακύρωσης και σύναψης σύμβασης</w:t>
      </w:r>
    </w:p>
    <w:p w14:paraId="1246D1A4" w14:textId="77777777" w:rsidR="002F345D" w:rsidRPr="007E31B4" w:rsidRDefault="002F345D" w:rsidP="002F345D">
      <w:pPr>
        <w:suppressAutoHyphens w:val="0"/>
        <w:autoSpaceDE w:val="0"/>
        <w:rPr>
          <w:rFonts w:eastAsia="SimSun"/>
          <w:lang w:val="el-GR"/>
        </w:rPr>
      </w:pPr>
      <w:r w:rsidRPr="007E31B4">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0D562F8D" w:rsidR="002F345D" w:rsidRPr="007E31B4" w:rsidRDefault="002F345D" w:rsidP="002F345D">
      <w:pPr>
        <w:suppressAutoHyphens w:val="0"/>
        <w:autoSpaceDE w:val="0"/>
        <w:rPr>
          <w:rFonts w:eastAsia="SimSun"/>
          <w:lang w:val="el-GR"/>
        </w:rPr>
      </w:pPr>
      <w:r w:rsidRPr="007E31B4">
        <w:rPr>
          <w:rFonts w:eastAsia="SimSun"/>
          <w:lang w:val="el-GR"/>
        </w:rPr>
        <w:t xml:space="preserve">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w:t>
      </w:r>
      <w:r w:rsidR="00F60578" w:rsidRPr="007E31B4">
        <w:rPr>
          <w:rFonts w:eastAsia="SimSun"/>
          <w:lang w:val="el-GR"/>
        </w:rPr>
        <w:t>χορηγήθηκε</w:t>
      </w:r>
      <w:r w:rsidRPr="007E31B4">
        <w:rPr>
          <w:rFonts w:eastAsia="SimSun"/>
          <w:lang w:val="el-GR"/>
        </w:rPr>
        <w:t xml:space="preserve">, σύμφωνα με τα </w:t>
      </w:r>
      <w:r w:rsidR="00F60578" w:rsidRPr="007E31B4">
        <w:rPr>
          <w:rFonts w:eastAsia="SimSun"/>
          <w:lang w:val="el-GR"/>
        </w:rPr>
        <w:t xml:space="preserve">προβλεπόμενα </w:t>
      </w:r>
      <w:r w:rsidRPr="007E31B4">
        <w:rPr>
          <w:rFonts w:eastAsia="SimSun"/>
          <w:lang w:val="el-GR"/>
        </w:rPr>
        <w:t xml:space="preserve">στο άρθρο 217 περί διάρκειας </w:t>
      </w:r>
      <w:r w:rsidR="00DB14F7" w:rsidRPr="007E31B4">
        <w:rPr>
          <w:rFonts w:eastAsia="SimSun"/>
          <w:lang w:val="el-GR"/>
        </w:rPr>
        <w:t xml:space="preserve">της </w:t>
      </w:r>
      <w:r w:rsidRPr="007E31B4">
        <w:rPr>
          <w:rFonts w:eastAsia="SimSun"/>
          <w:lang w:val="el-GR"/>
        </w:rPr>
        <w:t>σύμβασης παροχής υπηρεσίας με την επιφύλαξη της επόμενης παραγράφου.</w:t>
      </w:r>
    </w:p>
    <w:p w14:paraId="0F83E059" w14:textId="017406E2" w:rsidR="002F345D" w:rsidRPr="007E31B4" w:rsidRDefault="002F345D" w:rsidP="002F345D">
      <w:pPr>
        <w:suppressAutoHyphens w:val="0"/>
        <w:autoSpaceDE w:val="0"/>
        <w:rPr>
          <w:rFonts w:eastAsia="SimSun"/>
          <w:lang w:val="el-GR"/>
        </w:rPr>
      </w:pPr>
      <w:r w:rsidRPr="007E31B4">
        <w:rPr>
          <w:rFonts w:eastAsia="SimSun"/>
          <w:lang w:val="el-GR"/>
        </w:rPr>
        <w:t xml:space="preserve">Στην περίπτωση συνδρομής λόγου έκπτωσης του αναδόχου από τη σύμβαση κατά την ως άνω περίπτωση (γ), η </w:t>
      </w:r>
      <w:r w:rsidR="00C04981" w:rsidRPr="007E31B4">
        <w:rPr>
          <w:rFonts w:eastAsia="SimSun"/>
          <w:lang w:val="el-GR"/>
        </w:rPr>
        <w:t>Αναθέτουσα Αρχή</w:t>
      </w:r>
      <w:r w:rsidRPr="007E31B4">
        <w:rPr>
          <w:rFonts w:eastAsia="SimSun"/>
          <w:lang w:val="el-GR"/>
        </w:rPr>
        <w:t xml:space="preserve"> κοινοποιεί στον ανάδοχο ειδική όχληση, </w:t>
      </w:r>
      <w:r w:rsidR="00DB14F7" w:rsidRPr="007E31B4">
        <w:rPr>
          <w:rFonts w:eastAsia="SimSun"/>
          <w:lang w:val="el-GR"/>
        </w:rPr>
        <w:t>στην</w:t>
      </w:r>
      <w:r w:rsidRPr="007E31B4">
        <w:rPr>
          <w:rFonts w:eastAsia="SimSun"/>
          <w:lang w:val="el-GR"/>
        </w:rPr>
        <w:t xml:space="preserve">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419" w:name="_Hlk126507153"/>
      <w:r w:rsidRPr="007E31B4">
        <w:rPr>
          <w:rFonts w:eastAsia="SimSun"/>
          <w:lang w:val="el-GR"/>
        </w:rPr>
        <w:t>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7E31B4">
        <w:rPr>
          <w:lang w:val="el-GR"/>
        </w:rPr>
        <w:t xml:space="preserve"> </w:t>
      </w:r>
      <w:r w:rsidRPr="007E31B4">
        <w:rPr>
          <w:rFonts w:eastAsia="SimSun"/>
          <w:lang w:val="el-GR"/>
        </w:rPr>
        <w:t>Αν η προθεσμία, που τ</w:t>
      </w:r>
      <w:r w:rsidR="00DB14F7" w:rsidRPr="007E31B4">
        <w:rPr>
          <w:rFonts w:eastAsia="SimSun"/>
          <w:lang w:val="el-GR"/>
        </w:rPr>
        <w:t>άχθηκε</w:t>
      </w:r>
      <w:r w:rsidRPr="007E31B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w:t>
      </w:r>
      <w:r w:rsidR="00DB14F7" w:rsidRPr="007E31B4">
        <w:rPr>
          <w:rFonts w:eastAsia="SimSun"/>
          <w:lang w:val="el-GR"/>
        </w:rPr>
        <w:t>της</w:t>
      </w:r>
      <w:r w:rsidRPr="007E31B4">
        <w:rPr>
          <w:rFonts w:eastAsia="SimSun"/>
          <w:lang w:val="el-GR"/>
        </w:rPr>
        <w:t xml:space="preserve"> προθεσμίας συμμόρφωσης.</w:t>
      </w:r>
      <w:bookmarkEnd w:id="419"/>
    </w:p>
    <w:p w14:paraId="514280BC" w14:textId="24959D58" w:rsidR="002F345D" w:rsidRPr="007E31B4" w:rsidRDefault="002F345D" w:rsidP="002F345D">
      <w:pPr>
        <w:suppressAutoHyphens w:val="0"/>
        <w:autoSpaceDE w:val="0"/>
        <w:rPr>
          <w:rFonts w:eastAsia="SimSun"/>
          <w:lang w:val="el-GR"/>
        </w:rPr>
      </w:pPr>
      <w:r w:rsidRPr="007E31B4">
        <w:rPr>
          <w:rFonts w:eastAsia="SimSun"/>
          <w:lang w:val="el-GR"/>
        </w:rPr>
        <w:t>Ο ανάδοχος δεν κηρύσσεται έκπτωτος για λόγους που</w:t>
      </w:r>
      <w:r w:rsidR="00DB14F7" w:rsidRPr="007E31B4">
        <w:rPr>
          <w:rFonts w:eastAsia="SimSun"/>
          <w:lang w:val="el-GR"/>
        </w:rPr>
        <w:t xml:space="preserve"> ανάγονται</w:t>
      </w:r>
      <w:r w:rsidRPr="007E31B4">
        <w:rPr>
          <w:rFonts w:eastAsia="SimSun"/>
          <w:lang w:val="el-GR"/>
        </w:rPr>
        <w:t xml:space="preserve"> σε υπαιτιότητα του φορέα εκτέλεσης της σύμβασης ή αν συντρέχουν λόγοι ανωτέρας βίας.</w:t>
      </w:r>
    </w:p>
    <w:p w14:paraId="7F51944B" w14:textId="77777777" w:rsidR="002F345D" w:rsidRPr="007E31B4" w:rsidRDefault="002F345D" w:rsidP="002F345D">
      <w:pPr>
        <w:suppressAutoHyphens w:val="0"/>
        <w:autoSpaceDE w:val="0"/>
        <w:rPr>
          <w:rFonts w:eastAsia="SimSun"/>
          <w:spacing w:val="5"/>
          <w:lang w:val="el-GR"/>
        </w:rPr>
      </w:pPr>
      <w:r w:rsidRPr="007E31B4">
        <w:rPr>
          <w:rFonts w:eastAsia="SimSun"/>
          <w:spacing w:val="5"/>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7E31B4" w:rsidRDefault="002F345D" w:rsidP="002F345D">
      <w:pPr>
        <w:suppressAutoHyphens w:val="0"/>
        <w:autoSpaceDE w:val="0"/>
        <w:rPr>
          <w:rFonts w:eastAsia="SimSun"/>
          <w:spacing w:val="5"/>
          <w:lang w:val="el-GR"/>
        </w:rPr>
      </w:pPr>
      <w:r w:rsidRPr="007E31B4">
        <w:rPr>
          <w:rFonts w:eastAsia="SimSun"/>
          <w:spacing w:val="5"/>
          <w:lang w:val="el-GR"/>
        </w:rPr>
        <w:t>α) ολική κατάπτωση της εγγύησης καλής εκτέλεσης της σύμβασης,</w:t>
      </w:r>
    </w:p>
    <w:p w14:paraId="29F7E2C4" w14:textId="55D01B32" w:rsidR="002F345D" w:rsidRPr="007E31B4" w:rsidRDefault="002F345D">
      <w:pPr>
        <w:suppressAutoHyphens w:val="0"/>
        <w:autoSpaceDE w:val="0"/>
        <w:rPr>
          <w:rFonts w:eastAsia="SimSun"/>
          <w:spacing w:val="5"/>
          <w:lang w:val="el-GR"/>
        </w:rPr>
      </w:pPr>
      <w:r w:rsidRPr="007E31B4">
        <w:rPr>
          <w:rFonts w:eastAsia="SimSun"/>
          <w:spacing w:val="5"/>
          <w:lang w:val="el-GR"/>
        </w:rPr>
        <w:t>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w:t>
      </w:r>
      <w:r w:rsidR="00752DE7" w:rsidRPr="007E31B4">
        <w:rPr>
          <w:rFonts w:eastAsia="SimSun"/>
          <w:spacing w:val="5"/>
          <w:lang w:val="el-GR"/>
        </w:rPr>
        <w:t>ν</w:t>
      </w:r>
      <w:r w:rsidRPr="007E31B4">
        <w:rPr>
          <w:rFonts w:eastAsia="SimSun"/>
          <w:spacing w:val="5"/>
          <w:lang w:val="el-GR"/>
        </w:rPr>
        <w:t xml:space="preserve"> επιστροφή της, με το ισχύον κάθε φορά επιτόκιο για τόκο υπερημερίας </w:t>
      </w:r>
      <w:bookmarkStart w:id="420" w:name="_Hlk126507284"/>
      <w:r w:rsidRPr="007E31B4">
        <w:rPr>
          <w:rFonts w:eastAsia="SimSun"/>
          <w:spacing w:val="5"/>
          <w:lang w:val="el-GR"/>
        </w:rPr>
        <w:t>εφόσον προβλέπεται προκαταβολή</w:t>
      </w:r>
      <w:bookmarkEnd w:id="420"/>
      <w:r w:rsidRPr="007E31B4">
        <w:rPr>
          <w:rFonts w:eastAsia="SimSun"/>
          <w:spacing w:val="5"/>
          <w:lang w:val="el-GR"/>
        </w:rPr>
        <w:t xml:space="preserve">. </w:t>
      </w:r>
    </w:p>
    <w:p w14:paraId="690ED6B5" w14:textId="1C4B88E9" w:rsidR="00D50EBE" w:rsidRPr="007E31B4" w:rsidRDefault="00D50EBE" w:rsidP="00D50EBE">
      <w:pPr>
        <w:suppressAutoHyphens w:val="0"/>
        <w:autoSpaceDE w:val="0"/>
        <w:rPr>
          <w:rFonts w:eastAsia="SimSun"/>
          <w:i/>
          <w:iCs/>
          <w:color w:val="5B9BD5"/>
          <w:spacing w:val="5"/>
          <w:lang w:val="el-GR"/>
        </w:rPr>
      </w:pPr>
      <w:r w:rsidRPr="007E31B4">
        <w:rPr>
          <w:lang w:val="el-GR"/>
        </w:rPr>
        <w:t xml:space="preserve">γ) </w:t>
      </w:r>
      <w:r w:rsidRPr="007E31B4">
        <w:rPr>
          <w:rFonts w:cs="Courier New"/>
          <w:lang w:val="el-GR"/>
        </w:rPr>
        <w:t xml:space="preserve">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25C3488E" w14:textId="77777777" w:rsidR="003F0D9A" w:rsidRPr="007E31B4" w:rsidRDefault="003F0D9A">
      <w:pPr>
        <w:suppressAutoHyphens w:val="0"/>
        <w:autoSpaceDE w:val="0"/>
        <w:rPr>
          <w:rFonts w:eastAsia="SimSun" w:cs="Calibri"/>
          <w:i/>
          <w:iCs/>
          <w:color w:val="5B9BD5"/>
          <w:spacing w:val="5"/>
          <w:szCs w:val="24"/>
          <w:lang w:val="el-GR"/>
        </w:rPr>
      </w:pPr>
    </w:p>
    <w:p w14:paraId="4FC330C6" w14:textId="22CEE0C4" w:rsidR="008338F0" w:rsidRPr="007E31B4" w:rsidRDefault="003355E7">
      <w:pPr>
        <w:suppressAutoHyphens w:val="0"/>
        <w:autoSpaceDE w:val="0"/>
        <w:spacing w:after="0"/>
        <w:rPr>
          <w:rFonts w:eastAsia="SimSun"/>
          <w:lang w:val="el-GR"/>
        </w:rPr>
      </w:pPr>
      <w:r w:rsidRPr="007E31B4">
        <w:rPr>
          <w:rFonts w:eastAsia="SimSun"/>
          <w:lang w:val="el-GR"/>
        </w:rPr>
        <w:t xml:space="preserve">5.2.2. Αν οι υπηρεσίες παρασχεθούν από υπαιτιότητα του αναδόχου μετά τη λήξη της διάρκειας της σύμβασης και μέχρι </w:t>
      </w:r>
      <w:r w:rsidR="008217E2" w:rsidRPr="007E31B4">
        <w:rPr>
          <w:rFonts w:eastAsia="SimSun"/>
          <w:lang w:val="el-GR"/>
        </w:rPr>
        <w:t xml:space="preserve">τη </w:t>
      </w:r>
      <w:r w:rsidRPr="007E31B4">
        <w:rPr>
          <w:rFonts w:eastAsia="SimSun"/>
          <w:lang w:val="el-GR"/>
        </w:rPr>
        <w:t>λήξη του χρόνου της παράτασης που χορηγήθηκε, επιβάλλονται εις βάρος του ποινικές ρήτρες, με αιτιολογημένη απόφαση της αναθέτουσας αρχής.</w:t>
      </w:r>
      <w:r w:rsidR="003F0D9A" w:rsidRPr="007E31B4">
        <w:rPr>
          <w:lang w:val="el-GR"/>
        </w:rPr>
        <w:t xml:space="preserve"> </w:t>
      </w:r>
      <w:r w:rsidR="003F0D9A" w:rsidRPr="007E31B4">
        <w:rPr>
          <w:rFonts w:eastAsia="SimSun"/>
          <w:lang w:val="el-GR"/>
        </w:rPr>
        <w:t xml:space="preserve">Ποινικές ρήτρες δύναται να επιβάλλονται και για πλημμελή εκτέλεση των όρων της σύμβασης </w:t>
      </w:r>
      <w:r w:rsidR="003F0D9A" w:rsidRPr="007E31B4">
        <w:rPr>
          <w:rStyle w:val="ab"/>
          <w:rFonts w:ascii="Calibri" w:hAnsi="Calibri"/>
          <w:color w:val="000000"/>
          <w:lang w:eastAsia="el-GR"/>
        </w:rPr>
        <w:footnoteReference w:id="46"/>
      </w:r>
      <w:r w:rsidR="003F0D9A" w:rsidRPr="007E31B4">
        <w:rPr>
          <w:rFonts w:eastAsia="SimSun"/>
          <w:lang w:val="el-GR"/>
        </w:rPr>
        <w:t>.</w:t>
      </w:r>
    </w:p>
    <w:p w14:paraId="0E32F6D2" w14:textId="77777777" w:rsidR="00A57BD8" w:rsidRPr="007E31B4" w:rsidRDefault="00A57BD8">
      <w:pPr>
        <w:suppressAutoHyphens w:val="0"/>
        <w:autoSpaceDE w:val="0"/>
        <w:spacing w:after="0"/>
        <w:rPr>
          <w:rFonts w:eastAsia="SimSun"/>
          <w:lang w:val="el-GR"/>
        </w:rPr>
      </w:pPr>
    </w:p>
    <w:p w14:paraId="5433966D" w14:textId="77777777" w:rsidR="008338F0" w:rsidRPr="007E31B4" w:rsidRDefault="003355E7">
      <w:pPr>
        <w:suppressAutoHyphens w:val="0"/>
        <w:autoSpaceDE w:val="0"/>
        <w:spacing w:after="0"/>
        <w:jc w:val="left"/>
        <w:rPr>
          <w:rFonts w:eastAsia="SimSun"/>
          <w:lang w:val="el-GR"/>
        </w:rPr>
      </w:pPr>
      <w:r w:rsidRPr="007E31B4">
        <w:rPr>
          <w:rFonts w:eastAsia="SimSun"/>
          <w:lang w:val="el-GR"/>
        </w:rPr>
        <w:t>Οι ποινικές ρήτρες υπολογίζονται ως εξής:</w:t>
      </w:r>
    </w:p>
    <w:p w14:paraId="5A1EC005" w14:textId="7FF47E5F" w:rsidR="008338F0" w:rsidRPr="007E31B4" w:rsidRDefault="003355E7">
      <w:pPr>
        <w:suppressAutoHyphens w:val="0"/>
        <w:autoSpaceDE w:val="0"/>
        <w:spacing w:after="0"/>
        <w:rPr>
          <w:rFonts w:eastAsia="SimSun"/>
          <w:lang w:val="el-GR"/>
        </w:rPr>
      </w:pPr>
      <w:r w:rsidRPr="007E31B4">
        <w:rPr>
          <w:rFonts w:eastAsia="SimSun"/>
          <w:lang w:val="el-GR"/>
        </w:rPr>
        <w:lastRenderedPageBreak/>
        <w:t>α) για καθυστέρηση που περιορίζεται σε χρονικό διάστημα</w:t>
      </w:r>
      <w:r w:rsidR="008217E2" w:rsidRPr="007E31B4">
        <w:rPr>
          <w:rFonts w:eastAsia="SimSun"/>
          <w:lang w:val="el-GR"/>
        </w:rPr>
        <w:t xml:space="preserve"> το οποίο</w:t>
      </w:r>
      <w:r w:rsidRPr="007E31B4">
        <w:rPr>
          <w:rFonts w:eastAsia="SimSun"/>
          <w:lang w:val="el-GR"/>
        </w:rPr>
        <w:t xml:space="preserve"> δεν υπερβαίνει το 50% της προβλεπόμενης συνολικής διάρκειας της σύμβασης ή σε περίπτωση τμηματικών/ενδι</w:t>
      </w:r>
      <w:r w:rsidR="008217E2" w:rsidRPr="007E31B4">
        <w:rPr>
          <w:rFonts w:eastAsia="SimSun"/>
          <w:lang w:val="el-GR"/>
        </w:rPr>
        <w:t>ά</w:t>
      </w:r>
      <w:r w:rsidRPr="007E31B4">
        <w:rPr>
          <w:rFonts w:eastAsia="SimSun"/>
          <w:lang w:val="el-GR"/>
        </w:rPr>
        <w:t>μ</w:t>
      </w:r>
      <w:r w:rsidR="008217E2" w:rsidRPr="007E31B4">
        <w:rPr>
          <w:rFonts w:eastAsia="SimSun"/>
          <w:lang w:val="el-GR"/>
        </w:rPr>
        <w:t>ε</w:t>
      </w:r>
      <w:r w:rsidRPr="007E31B4">
        <w:rPr>
          <w:rFonts w:eastAsia="SimSun"/>
          <w:lang w:val="el-GR"/>
        </w:rPr>
        <w:t>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7E31B4" w:rsidRDefault="003355E7">
      <w:pPr>
        <w:suppressAutoHyphens w:val="0"/>
        <w:autoSpaceDE w:val="0"/>
        <w:spacing w:after="0"/>
        <w:rPr>
          <w:rFonts w:eastAsia="SimSun"/>
          <w:lang w:val="el-GR"/>
        </w:rPr>
      </w:pPr>
      <w:r w:rsidRPr="007E31B4">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Pr="007E31B4" w:rsidRDefault="003355E7">
      <w:pPr>
        <w:suppressAutoHyphens w:val="0"/>
        <w:autoSpaceDE w:val="0"/>
        <w:spacing w:after="0"/>
        <w:rPr>
          <w:rFonts w:eastAsia="SimSun"/>
          <w:lang w:val="el-GR"/>
        </w:rPr>
      </w:pPr>
      <w:r w:rsidRPr="007E31B4">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7E31B4" w:rsidRDefault="00A57BD8">
      <w:pPr>
        <w:suppressAutoHyphens w:val="0"/>
        <w:autoSpaceDE w:val="0"/>
        <w:spacing w:after="0"/>
        <w:rPr>
          <w:rFonts w:eastAsia="SimSun"/>
          <w:lang w:val="el-GR"/>
        </w:rPr>
      </w:pPr>
    </w:p>
    <w:p w14:paraId="5CF89AA5" w14:textId="77777777" w:rsidR="008338F0" w:rsidRPr="007E31B4" w:rsidRDefault="003355E7">
      <w:pPr>
        <w:suppressAutoHyphens w:val="0"/>
        <w:autoSpaceDE w:val="0"/>
        <w:spacing w:after="0"/>
        <w:jc w:val="left"/>
        <w:rPr>
          <w:rFonts w:eastAsia="SimSun"/>
          <w:lang w:val="el-GR"/>
        </w:rPr>
      </w:pPr>
      <w:r w:rsidRPr="007E31B4">
        <w:rPr>
          <w:rFonts w:eastAsia="SimSun"/>
          <w:lang w:val="el-GR"/>
        </w:rPr>
        <w:t>Το ποσό των ποινικών ρητρών αφαιρείται/συμψηφίζεται από/με την αμοιβή του αναδόχου.</w:t>
      </w:r>
    </w:p>
    <w:p w14:paraId="48519690" w14:textId="2809A5BF" w:rsidR="008338F0" w:rsidRPr="007E31B4" w:rsidRDefault="003355E7">
      <w:pPr>
        <w:suppressAutoHyphens w:val="0"/>
        <w:autoSpaceDE w:val="0"/>
        <w:spacing w:after="0"/>
        <w:rPr>
          <w:rFonts w:eastAsia="SimSun"/>
          <w:lang w:val="el-GR"/>
        </w:rPr>
      </w:pPr>
      <w:r w:rsidRPr="007E31B4">
        <w:rPr>
          <w:rFonts w:eastAsia="SimSun"/>
          <w:lang w:val="el-GR"/>
        </w:rPr>
        <w:t xml:space="preserve">Η επιβολή ποινικών ρητρών δεν στερεί από την </w:t>
      </w:r>
      <w:r w:rsidR="00C04981" w:rsidRPr="007E31B4">
        <w:rPr>
          <w:rFonts w:eastAsia="SimSun"/>
          <w:lang w:val="el-GR"/>
        </w:rPr>
        <w:t>Αναθέτουσα Αρχή</w:t>
      </w:r>
      <w:r w:rsidRPr="007E31B4">
        <w:rPr>
          <w:rFonts w:eastAsia="SimSun"/>
          <w:lang w:val="el-GR"/>
        </w:rPr>
        <w:t xml:space="preserve"> το δικαίωμα να κηρύξει τον ανάδοχο έκπτωτο.</w:t>
      </w:r>
    </w:p>
    <w:bookmarkEnd w:id="418"/>
    <w:p w14:paraId="471CEAD8" w14:textId="37C4D9EA" w:rsidR="000C1AAF" w:rsidRPr="007E31B4" w:rsidRDefault="000C1AAF">
      <w:pPr>
        <w:suppressAutoHyphens w:val="0"/>
        <w:autoSpaceDE w:val="0"/>
        <w:spacing w:after="0"/>
        <w:rPr>
          <w:rFonts w:eastAsia="SimSun"/>
          <w:lang w:val="el-GR"/>
        </w:rPr>
      </w:pPr>
    </w:p>
    <w:p w14:paraId="70880A41" w14:textId="77777777" w:rsidR="000C1AAF" w:rsidRPr="007E31B4" w:rsidRDefault="000C1AAF">
      <w:pPr>
        <w:suppressAutoHyphens w:val="0"/>
        <w:autoSpaceDE w:val="0"/>
        <w:spacing w:after="0"/>
        <w:rPr>
          <w:lang w:val="el-GR"/>
        </w:rPr>
      </w:pPr>
    </w:p>
    <w:p w14:paraId="7D09FE5B" w14:textId="77777777" w:rsidR="008338F0" w:rsidRPr="007E31B4" w:rsidRDefault="003355E7" w:rsidP="003A109E">
      <w:pPr>
        <w:pStyle w:val="2"/>
        <w:rPr>
          <w:rFonts w:cs="Tahoma"/>
          <w:lang w:val="el-GR"/>
        </w:rPr>
      </w:pPr>
      <w:r w:rsidRPr="007E31B4">
        <w:rPr>
          <w:rFonts w:cs="Tahoma"/>
          <w:lang w:val="el-GR"/>
        </w:rPr>
        <w:tab/>
      </w:r>
      <w:bookmarkStart w:id="421" w:name="_Ref55324340"/>
      <w:bookmarkStart w:id="422" w:name="_Toc97194327"/>
      <w:bookmarkStart w:id="423" w:name="_Toc97194461"/>
      <w:bookmarkStart w:id="424" w:name="_Toc202354711"/>
      <w:r w:rsidRPr="007E31B4">
        <w:rPr>
          <w:rFonts w:cs="Tahoma"/>
          <w:lang w:val="el-GR"/>
        </w:rPr>
        <w:t>Διοικητικές προσφυγές κατά τη διαδικασία εκτέλεσης</w:t>
      </w:r>
      <w:bookmarkEnd w:id="421"/>
      <w:bookmarkEnd w:id="422"/>
      <w:bookmarkEnd w:id="423"/>
      <w:bookmarkEnd w:id="424"/>
      <w:r w:rsidRPr="007E31B4">
        <w:rPr>
          <w:rFonts w:cs="Tahoma"/>
          <w:lang w:val="el-GR"/>
        </w:rPr>
        <w:t xml:space="preserve"> </w:t>
      </w:r>
    </w:p>
    <w:p w14:paraId="036FE66B" w14:textId="2E0EDB54" w:rsidR="00672DE1" w:rsidRPr="007E31B4" w:rsidRDefault="00672DE1" w:rsidP="00672DE1">
      <w:pPr>
        <w:suppressAutoHyphens w:val="0"/>
        <w:autoSpaceDE w:val="0"/>
        <w:rPr>
          <w:lang w:val="el-GR"/>
        </w:rPr>
      </w:pPr>
      <w:r w:rsidRPr="007E31B4">
        <w:rPr>
          <w:lang w:val="el-GR"/>
        </w:rPr>
        <w:t xml:space="preserve">Ο ανάδοχος μπορεί κατά των αποφάσεων που επιβάλλουν σε βάρος του κυρώσεις, δυνάμει των όρων των άρθρων </w:t>
      </w:r>
      <w:r w:rsidRPr="007E31B4">
        <w:rPr>
          <w:rFonts w:eastAsia="SimSun"/>
          <w:lang w:val="el-GR"/>
        </w:rPr>
        <w:fldChar w:fldCharType="begin"/>
      </w:r>
      <w:r w:rsidRPr="007E31B4">
        <w:rPr>
          <w:rFonts w:eastAsia="SimSun"/>
          <w:lang w:val="el-GR"/>
        </w:rPr>
        <w:instrText xml:space="preserve"> REF _Ref496607484 \r \h  \* MERGEFORMAT </w:instrText>
      </w:r>
      <w:r w:rsidRPr="007E31B4">
        <w:rPr>
          <w:rFonts w:eastAsia="SimSun"/>
          <w:lang w:val="el-GR"/>
        </w:rPr>
      </w:r>
      <w:r w:rsidRPr="007E31B4">
        <w:rPr>
          <w:rFonts w:eastAsia="SimSun"/>
          <w:lang w:val="el-GR"/>
        </w:rPr>
        <w:fldChar w:fldCharType="separate"/>
      </w:r>
      <w:r w:rsidR="00096E40">
        <w:rPr>
          <w:rFonts w:eastAsia="SimSun"/>
          <w:lang w:val="el-GR"/>
        </w:rPr>
        <w:t>5.2</w:t>
      </w:r>
      <w:r w:rsidRPr="007E31B4">
        <w:rPr>
          <w:rFonts w:eastAsia="SimSun"/>
          <w:lang w:val="el-GR"/>
        </w:rPr>
        <w:fldChar w:fldCharType="end"/>
      </w:r>
      <w:r w:rsidRPr="007E31B4">
        <w:rPr>
          <w:lang w:val="el-GR"/>
        </w:rPr>
        <w:t xml:space="preserve"> (Κήρυξη οικονομικού φορέα εκπτώτου - Κυρώσεις) και 6.4. (Απόρριψη παραδοτέων – Αντικατάσταση), καθώς και κατ΄ εφαρμογή των συμβατικών όρων</w:t>
      </w:r>
      <w:r w:rsidR="007A1CF5" w:rsidRPr="007E31B4">
        <w:rPr>
          <w:lang w:val="el-GR"/>
        </w:rPr>
        <w:t>,</w:t>
      </w:r>
      <w:r w:rsidRPr="007E31B4">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w:t>
      </w:r>
      <w:r w:rsidR="008217E2" w:rsidRPr="007E31B4">
        <w:rPr>
          <w:lang w:val="el-GR"/>
        </w:rPr>
        <w:t>ληθείσες</w:t>
      </w:r>
      <w:r w:rsidRPr="007E31B4">
        <w:rPr>
          <w:lang w:val="el-GR"/>
        </w:rPr>
        <w:t xml:space="preserve"> κυρώσεις. </w:t>
      </w:r>
    </w:p>
    <w:p w14:paraId="76E745FF" w14:textId="1CA906C0" w:rsidR="00672DE1" w:rsidRPr="007E31B4" w:rsidRDefault="00672DE1" w:rsidP="00672DE1">
      <w:pPr>
        <w:suppressAutoHyphens w:val="0"/>
        <w:autoSpaceDE w:val="0"/>
        <w:rPr>
          <w:lang w:val="el-GR"/>
        </w:rPr>
      </w:pPr>
      <w:r w:rsidRPr="007E31B4">
        <w:rPr>
          <w:lang w:val="el-GR"/>
        </w:rPr>
        <w:t xml:space="preserve">Επί της προσφυγής αποφασίζει το αρμοδίως αποφαινόμενο όργανο, ύστερα από γνωμοδότηση του προβλεπόμενου </w:t>
      </w:r>
      <w:r w:rsidR="005052FB" w:rsidRPr="007E31B4">
        <w:rPr>
          <w:lang w:val="el-GR"/>
        </w:rPr>
        <w:t>της περίπτωσης</w:t>
      </w:r>
      <w:r w:rsidR="007724B2" w:rsidRPr="007E31B4">
        <w:rPr>
          <w:lang w:val="el-GR"/>
        </w:rPr>
        <w:t xml:space="preserve"> </w:t>
      </w:r>
      <w:r w:rsidR="005052FB" w:rsidRPr="007E31B4">
        <w:rPr>
          <w:lang w:val="el-GR"/>
        </w:rPr>
        <w:t>δ΄</w:t>
      </w:r>
      <w:r w:rsidR="00081717" w:rsidRPr="007E31B4">
        <w:rPr>
          <w:lang w:val="el-GR"/>
        </w:rPr>
        <w:t xml:space="preserve"> </w:t>
      </w:r>
      <w:r w:rsidR="005052FB" w:rsidRPr="007E31B4">
        <w:rPr>
          <w:lang w:val="el-GR"/>
        </w:rPr>
        <w:t xml:space="preserve">της παραγράφου 11 </w:t>
      </w:r>
      <w:r w:rsidRPr="007E31B4">
        <w:rPr>
          <w:lang w:val="el-GR"/>
        </w:rPr>
        <w:t xml:space="preserve">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w:t>
      </w:r>
      <w:r w:rsidR="008217E2" w:rsidRPr="007E31B4">
        <w:rPr>
          <w:lang w:val="el-GR"/>
        </w:rPr>
        <w:t xml:space="preserve">αυτή </w:t>
      </w:r>
      <w:r w:rsidRPr="007E31B4">
        <w:rPr>
          <w:lang w:val="el-GR"/>
        </w:rPr>
        <w:t>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7E31B4" w:rsidRDefault="00F1622E" w:rsidP="00F1622E">
      <w:pPr>
        <w:rPr>
          <w:lang w:val="el-GR"/>
        </w:rPr>
      </w:pPr>
    </w:p>
    <w:p w14:paraId="0ED80B95" w14:textId="77777777" w:rsidR="005550B0" w:rsidRPr="007E31B4" w:rsidRDefault="005550B0" w:rsidP="00F82A8D">
      <w:pPr>
        <w:pStyle w:val="2"/>
        <w:rPr>
          <w:rFonts w:cs="Tahoma"/>
          <w:b w:val="0"/>
          <w:lang w:val="el-GR"/>
        </w:rPr>
      </w:pPr>
      <w:bookmarkStart w:id="425" w:name="_Toc13748951"/>
      <w:r w:rsidRPr="007E31B4">
        <w:rPr>
          <w:rFonts w:cs="Tahoma"/>
          <w:lang w:val="el-GR"/>
        </w:rPr>
        <w:tab/>
      </w:r>
      <w:bookmarkStart w:id="426" w:name="_Toc97194328"/>
      <w:bookmarkStart w:id="427" w:name="_Toc97194462"/>
      <w:bookmarkStart w:id="428" w:name="_Toc202354712"/>
      <w:r w:rsidRPr="007E31B4">
        <w:rPr>
          <w:rFonts w:cs="Tahoma"/>
          <w:lang w:val="el-GR"/>
        </w:rPr>
        <w:t>Δικαστική επίλυση διαφορών</w:t>
      </w:r>
      <w:bookmarkEnd w:id="425"/>
      <w:bookmarkEnd w:id="426"/>
      <w:bookmarkEnd w:id="427"/>
      <w:bookmarkEnd w:id="428"/>
    </w:p>
    <w:p w14:paraId="114104F6" w14:textId="3C0CC8E0" w:rsidR="005052FB" w:rsidRPr="007E31B4" w:rsidRDefault="005052FB" w:rsidP="005052FB">
      <w:pPr>
        <w:rPr>
          <w:b/>
          <w:sz w:val="24"/>
          <w:lang w:val="el-GR"/>
        </w:rPr>
      </w:pPr>
      <w:r w:rsidRPr="007E31B4">
        <w:rPr>
          <w:lang w:val="el-GR"/>
        </w:rPr>
        <w:t>Κάθε διαφορά μεταξύ των συμβαλλόμενων μερών που προκύπτει από τ</w:t>
      </w:r>
      <w:r w:rsidR="008217E2" w:rsidRPr="007E31B4">
        <w:rPr>
          <w:lang w:val="el-GR"/>
        </w:rPr>
        <w:t>η</w:t>
      </w:r>
      <w:r w:rsidRPr="007E31B4">
        <w:rPr>
          <w:lang w:val="el-GR"/>
        </w:rPr>
        <w:t xml:space="preserve"> σ</w:t>
      </w:r>
      <w:r w:rsidR="008217E2" w:rsidRPr="007E31B4">
        <w:rPr>
          <w:lang w:val="el-GR"/>
        </w:rPr>
        <w:t>ύ</w:t>
      </w:r>
      <w:r w:rsidRPr="007E31B4">
        <w:rPr>
          <w:lang w:val="el-GR"/>
        </w:rPr>
        <w:t>μβ</w:t>
      </w:r>
      <w:r w:rsidR="008217E2" w:rsidRPr="007E31B4">
        <w:rPr>
          <w:lang w:val="el-GR"/>
        </w:rPr>
        <w:t>α</w:t>
      </w:r>
      <w:r w:rsidRPr="007E31B4">
        <w:rPr>
          <w:lang w:val="el-GR"/>
        </w:rPr>
        <w:t>σ</w:t>
      </w:r>
      <w:r w:rsidR="008217E2" w:rsidRPr="007E31B4">
        <w:rPr>
          <w:lang w:val="el-GR"/>
        </w:rPr>
        <w:t>η</w:t>
      </w:r>
      <w:r w:rsidRPr="007E31B4">
        <w:rPr>
          <w:lang w:val="el-GR"/>
        </w:rPr>
        <w:t xml:space="preserve"> που συνάπτ</w:t>
      </w:r>
      <w:r w:rsidR="008217E2" w:rsidRPr="007E31B4">
        <w:rPr>
          <w:lang w:val="el-GR"/>
        </w:rPr>
        <w:t>ε</w:t>
      </w:r>
      <w:r w:rsidRPr="007E31B4">
        <w:rPr>
          <w:lang w:val="el-GR"/>
        </w:rPr>
        <w:t xml:space="preserve">ται στο πλαίσιο της παρούσας </w:t>
      </w:r>
      <w:r w:rsidR="008217E2" w:rsidRPr="007E31B4">
        <w:rPr>
          <w:lang w:val="el-GR"/>
        </w:rPr>
        <w:t xml:space="preserve">Διακήρυξης </w:t>
      </w:r>
      <w:r w:rsidRPr="007E31B4">
        <w:rPr>
          <w:lang w:val="el-GR"/>
        </w:rPr>
        <w:t>, επιλύεται με την άσκηση προσφυγής ή αγωγής στο Διοικητικό Εφετείο της Περιφέρειας, στην οποία εκτελείται σύμβαση, κατά τα ειδικότερα οριζόμενα στις παρ. 1 έως και 6 του άρθρου 205Α του ν. 4412/2016</w:t>
      </w:r>
      <w:r w:rsidRPr="007E31B4">
        <w:rPr>
          <w:rStyle w:val="0"/>
          <w:lang w:val="el-GR"/>
        </w:rPr>
        <w:footnoteReference w:id="47"/>
      </w:r>
      <w:r w:rsidRPr="007E31B4">
        <w:rPr>
          <w:lang w:val="el-GR"/>
        </w:rPr>
        <w:t xml:space="preserve">. Πριν την άσκηση της προσφυγής στο Διοικητικό Εφετείο </w:t>
      </w:r>
      <w:r w:rsidR="008217E2" w:rsidRPr="007E31B4">
        <w:rPr>
          <w:lang w:val="el-GR"/>
        </w:rPr>
        <w:t xml:space="preserve">τηρείται </w:t>
      </w:r>
      <w:r w:rsidRPr="007E31B4">
        <w:rPr>
          <w:lang w:val="el-GR"/>
        </w:rPr>
        <w:t>υποχρεωτικά η ενδικοφαν</w:t>
      </w:r>
      <w:r w:rsidR="008217E2" w:rsidRPr="007E31B4">
        <w:rPr>
          <w:lang w:val="el-GR"/>
        </w:rPr>
        <w:t>ή</w:t>
      </w:r>
      <w:r w:rsidRPr="007E31B4">
        <w:rPr>
          <w:lang w:val="el-GR"/>
        </w:rPr>
        <w:t xml:space="preserve">ς διαδικασίας που προβλέπεται στο άρθρο 205 του ν. 4412/2016 και την παράγραφο </w:t>
      </w:r>
      <w:r w:rsidRPr="007E31B4">
        <w:rPr>
          <w:lang w:val="el-GR"/>
        </w:rPr>
        <w:fldChar w:fldCharType="begin"/>
      </w:r>
      <w:r w:rsidRPr="007E31B4">
        <w:rPr>
          <w:lang w:val="el-GR"/>
        </w:rPr>
        <w:instrText xml:space="preserve"> REF _Ref74565236 \r \h </w:instrText>
      </w:r>
      <w:r w:rsidR="007E31B4">
        <w:rPr>
          <w:lang w:val="el-GR"/>
        </w:rPr>
        <w:instrText xml:space="preserve"> \* MERGEFORMAT </w:instrText>
      </w:r>
      <w:r w:rsidRPr="007E31B4">
        <w:rPr>
          <w:lang w:val="el-GR"/>
        </w:rPr>
      </w:r>
      <w:r w:rsidRPr="007E31B4">
        <w:rPr>
          <w:lang w:val="el-GR"/>
        </w:rPr>
        <w:fldChar w:fldCharType="separate"/>
      </w:r>
      <w:r w:rsidR="00096E40">
        <w:rPr>
          <w:lang w:val="el-GR"/>
        </w:rPr>
        <w:t>5.3</w:t>
      </w:r>
      <w:r w:rsidRPr="007E31B4">
        <w:rPr>
          <w:lang w:val="el-GR"/>
        </w:rPr>
        <w:fldChar w:fldCharType="end"/>
      </w:r>
      <w:r w:rsidRPr="007E31B4">
        <w:rPr>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E5B11FA" w14:textId="77777777" w:rsidR="00036CBD" w:rsidRPr="007E31B4" w:rsidRDefault="00036CBD" w:rsidP="00CE12C7">
      <w:pPr>
        <w:rPr>
          <w:lang w:val="el-GR"/>
        </w:rPr>
      </w:pPr>
    </w:p>
    <w:p w14:paraId="66CD902A" w14:textId="77777777" w:rsidR="008338F0" w:rsidRPr="007E31B4" w:rsidRDefault="00BB5BD6" w:rsidP="00A848D1">
      <w:pPr>
        <w:pStyle w:val="1"/>
        <w:rPr>
          <w:rFonts w:cs="Tahoma"/>
          <w:szCs w:val="22"/>
        </w:rPr>
      </w:pPr>
      <w:bookmarkStart w:id="431" w:name="_Ref75870221"/>
      <w:bookmarkStart w:id="432" w:name="_Toc97194463"/>
      <w:bookmarkStart w:id="433" w:name="_Toc202354713"/>
      <w:r w:rsidRPr="007E31B4">
        <w:rPr>
          <w:rFonts w:cs="Tahoma"/>
          <w:szCs w:val="22"/>
        </w:rPr>
        <w:lastRenderedPageBreak/>
        <w:t xml:space="preserve">ΧΡΟΝΟΣ ΚΑΙ ΤΡΟΠΟΣ </w:t>
      </w:r>
      <w:r w:rsidR="003355E7" w:rsidRPr="007E31B4">
        <w:rPr>
          <w:rFonts w:cs="Tahoma"/>
          <w:szCs w:val="22"/>
        </w:rPr>
        <w:t>ΕΚΤΕΛΕΣΗΣ</w:t>
      </w:r>
      <w:bookmarkEnd w:id="431"/>
      <w:bookmarkEnd w:id="432"/>
      <w:bookmarkEnd w:id="433"/>
      <w:r w:rsidR="003355E7" w:rsidRPr="007E31B4">
        <w:rPr>
          <w:rFonts w:cs="Tahoma"/>
          <w:szCs w:val="22"/>
        </w:rPr>
        <w:t xml:space="preserve"> </w:t>
      </w:r>
    </w:p>
    <w:p w14:paraId="77208E1F" w14:textId="77777777" w:rsidR="008338F0" w:rsidRPr="007E31B4" w:rsidRDefault="003355E7" w:rsidP="003A109E">
      <w:pPr>
        <w:pStyle w:val="2"/>
        <w:rPr>
          <w:rFonts w:cs="Tahoma"/>
          <w:lang w:val="el-GR"/>
        </w:rPr>
      </w:pPr>
      <w:r w:rsidRPr="007E31B4">
        <w:rPr>
          <w:rFonts w:cs="Tahoma"/>
          <w:lang w:val="el-GR"/>
        </w:rPr>
        <w:tab/>
      </w:r>
      <w:bookmarkStart w:id="434" w:name="_Ref63782029"/>
      <w:bookmarkStart w:id="435" w:name="_Toc97194329"/>
      <w:bookmarkStart w:id="436" w:name="_Toc97194464"/>
      <w:bookmarkStart w:id="437" w:name="_Toc202354714"/>
      <w:r w:rsidRPr="007E31B4">
        <w:rPr>
          <w:rFonts w:cs="Tahoma"/>
          <w:lang w:val="el-GR"/>
        </w:rPr>
        <w:t>Παρακολούθηση της σύμβασης</w:t>
      </w:r>
      <w:bookmarkEnd w:id="434"/>
      <w:bookmarkEnd w:id="435"/>
      <w:bookmarkEnd w:id="436"/>
      <w:bookmarkEnd w:id="437"/>
      <w:r w:rsidRPr="007E31B4">
        <w:rPr>
          <w:rFonts w:cs="Tahoma"/>
          <w:lang w:val="el-GR"/>
        </w:rPr>
        <w:t xml:space="preserve"> </w:t>
      </w:r>
    </w:p>
    <w:p w14:paraId="36F9268F" w14:textId="6F2F0009" w:rsidR="00CE12C7" w:rsidRPr="007E31B4" w:rsidRDefault="00512083">
      <w:pPr>
        <w:rPr>
          <w:lang w:val="el-GR"/>
        </w:rPr>
      </w:pPr>
      <w:r w:rsidRPr="007E31B4">
        <w:rPr>
          <w:lang w:val="el-GR"/>
        </w:rPr>
        <w:t xml:space="preserve">6.1.1. </w:t>
      </w:r>
      <w:bookmarkStart w:id="438" w:name="_Hlk9421248"/>
      <w:r w:rsidRPr="007E31B4">
        <w:rPr>
          <w:lang w:val="el-GR"/>
        </w:rPr>
        <w:t xml:space="preserve">Η παρακολούθηση της εκτέλεσης της </w:t>
      </w:r>
      <w:r w:rsidR="004031A9" w:rsidRPr="007E31B4">
        <w:rPr>
          <w:lang w:val="el-GR"/>
        </w:rPr>
        <w:t>σ</w:t>
      </w:r>
      <w:r w:rsidRPr="007E31B4">
        <w:rPr>
          <w:lang w:val="el-GR"/>
        </w:rPr>
        <w:t>ύμβασης και η διοίκηση αυτής θα διενεργ</w:t>
      </w:r>
      <w:r w:rsidR="005052FB" w:rsidRPr="007E31B4">
        <w:rPr>
          <w:lang w:val="el-GR"/>
        </w:rPr>
        <w:t xml:space="preserve">ηθεί </w:t>
      </w:r>
      <w:r w:rsidR="007D792E" w:rsidRPr="007E31B4">
        <w:rPr>
          <w:lang w:val="el-GR"/>
        </w:rPr>
        <w:t xml:space="preserve">από ειδική </w:t>
      </w:r>
      <w:r w:rsidR="002333E4" w:rsidRPr="007E31B4">
        <w:rPr>
          <w:lang w:val="el-GR"/>
        </w:rPr>
        <w:t>Ε</w:t>
      </w:r>
      <w:r w:rsidR="007D792E" w:rsidRPr="007E31B4">
        <w:rPr>
          <w:lang w:val="el-GR"/>
        </w:rPr>
        <w:t xml:space="preserve">πιτροπή </w:t>
      </w:r>
      <w:r w:rsidR="000653F1" w:rsidRPr="007E31B4">
        <w:rPr>
          <w:lang w:val="el-GR"/>
        </w:rPr>
        <w:t xml:space="preserve">(τριμελή ή πενταμελή) </w:t>
      </w:r>
      <w:r w:rsidR="007D792E" w:rsidRPr="007E31B4">
        <w:rPr>
          <w:lang w:val="el-GR"/>
        </w:rPr>
        <w:t>η οποία θα ορισθεί με απόφαση της αναθέτουσας αρχής</w:t>
      </w:r>
      <w:r w:rsidR="00CE12C7" w:rsidRPr="007E31B4">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Pr="007E31B4" w:rsidRDefault="00512083" w:rsidP="00512083">
      <w:pPr>
        <w:rPr>
          <w:lang w:val="el-GR"/>
        </w:rPr>
      </w:pPr>
      <w:r w:rsidRPr="007E31B4">
        <w:rPr>
          <w:lang w:val="el-GR"/>
        </w:rPr>
        <w:t xml:space="preserve">Με υπόδειξη του Κυρίου του Έργου μπορεί να </w:t>
      </w:r>
      <w:r w:rsidR="002333E4" w:rsidRPr="007E31B4">
        <w:rPr>
          <w:lang w:val="el-GR"/>
        </w:rPr>
        <w:t>ορίζονται</w:t>
      </w:r>
      <w:r w:rsidRPr="007E31B4">
        <w:rPr>
          <w:lang w:val="el-GR"/>
        </w:rPr>
        <w:t xml:space="preserve"> εκπρόσωποί του, οι οποίοι θα συμμετέχουν </w:t>
      </w:r>
      <w:r w:rsidR="007D792E" w:rsidRPr="007E31B4">
        <w:rPr>
          <w:lang w:val="el-GR"/>
        </w:rPr>
        <w:t xml:space="preserve">στην </w:t>
      </w:r>
      <w:r w:rsidR="002333E4" w:rsidRPr="007E31B4">
        <w:rPr>
          <w:lang w:val="el-GR"/>
        </w:rPr>
        <w:t>Ε</w:t>
      </w:r>
      <w:r w:rsidR="007D792E" w:rsidRPr="007E31B4">
        <w:rPr>
          <w:lang w:val="el-GR"/>
        </w:rPr>
        <w:t xml:space="preserve">πιτροπή </w:t>
      </w:r>
      <w:r w:rsidR="002333E4" w:rsidRPr="007E31B4">
        <w:rPr>
          <w:lang w:val="el-GR"/>
        </w:rPr>
        <w:t>Π</w:t>
      </w:r>
      <w:r w:rsidRPr="007E31B4">
        <w:rPr>
          <w:lang w:val="el-GR"/>
        </w:rPr>
        <w:t>αρακολούθηση</w:t>
      </w:r>
      <w:r w:rsidR="007D792E" w:rsidRPr="007E31B4">
        <w:rPr>
          <w:lang w:val="el-GR"/>
        </w:rPr>
        <w:t>ς</w:t>
      </w:r>
      <w:r w:rsidRPr="007E31B4">
        <w:rPr>
          <w:lang w:val="el-GR"/>
        </w:rPr>
        <w:t xml:space="preserve"> της σύμβασης. </w:t>
      </w:r>
    </w:p>
    <w:p w14:paraId="298CE33D" w14:textId="77777777" w:rsidR="00B71CAC" w:rsidRPr="007E31B4" w:rsidRDefault="007D792E" w:rsidP="00512083">
      <w:pPr>
        <w:rPr>
          <w:lang w:val="el-GR"/>
        </w:rPr>
      </w:pPr>
      <w:r w:rsidRPr="007E31B4">
        <w:rPr>
          <w:lang w:val="el-GR"/>
        </w:rPr>
        <w:t xml:space="preserve">Η αρμόδια </w:t>
      </w:r>
      <w:r w:rsidR="002333E4" w:rsidRPr="007E31B4">
        <w:rPr>
          <w:lang w:val="el-GR"/>
        </w:rPr>
        <w:t>Ε</w:t>
      </w:r>
      <w:r w:rsidRPr="007E31B4">
        <w:rPr>
          <w:lang w:val="el-GR"/>
        </w:rPr>
        <w:t xml:space="preserve">πιτροπή </w:t>
      </w:r>
      <w:r w:rsidR="002333E4" w:rsidRPr="007E31B4">
        <w:rPr>
          <w:lang w:val="el-GR"/>
        </w:rPr>
        <w:t>Π</w:t>
      </w:r>
      <w:r w:rsidRPr="007E31B4">
        <w:rPr>
          <w:lang w:val="el-GR"/>
        </w:rPr>
        <w:t>αρακολού</w:t>
      </w:r>
      <w:r w:rsidR="002333E4" w:rsidRPr="007E31B4">
        <w:rPr>
          <w:lang w:val="el-GR"/>
        </w:rPr>
        <w:t>θη</w:t>
      </w:r>
      <w:r w:rsidRPr="007E31B4">
        <w:rPr>
          <w:lang w:val="el-GR"/>
        </w:rPr>
        <w:t xml:space="preserve">σης </w:t>
      </w:r>
      <w:r w:rsidR="002333E4" w:rsidRPr="007E31B4">
        <w:rPr>
          <w:lang w:val="el-GR"/>
        </w:rPr>
        <w:t>δύναται να αποστέλλει</w:t>
      </w:r>
      <w:r w:rsidR="00512083" w:rsidRPr="007E31B4">
        <w:rPr>
          <w:lang w:val="el-GR"/>
        </w:rPr>
        <w:t xml:space="preserve"> </w:t>
      </w:r>
      <w:r w:rsidR="002333E4" w:rsidRPr="007E31B4">
        <w:rPr>
          <w:lang w:val="el-GR"/>
        </w:rPr>
        <w:t>έγγραφα</w:t>
      </w:r>
      <w:r w:rsidR="00512083" w:rsidRPr="007E31B4">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sidRPr="007E31B4">
        <w:rPr>
          <w:lang w:val="el-GR"/>
        </w:rPr>
        <w:t>,</w:t>
      </w:r>
      <w:r w:rsidR="00512083" w:rsidRPr="007E31B4">
        <w:rPr>
          <w:lang w:val="el-GR"/>
        </w:rPr>
        <w:t xml:space="preserve"> καθώς και τον έλεγχο συμμόρφωσης του αναδόχου με τους όρους αυτής.</w:t>
      </w:r>
    </w:p>
    <w:p w14:paraId="671B146C" w14:textId="77777777" w:rsidR="00B71CAC" w:rsidRPr="007E31B4" w:rsidRDefault="00B71CAC" w:rsidP="00512083">
      <w:pPr>
        <w:rPr>
          <w:lang w:val="el-GR"/>
        </w:rPr>
      </w:pPr>
    </w:p>
    <w:bookmarkEnd w:id="438"/>
    <w:p w14:paraId="1E69F45B" w14:textId="77777777" w:rsidR="008338F0" w:rsidRPr="007E31B4" w:rsidRDefault="003355E7" w:rsidP="003A109E">
      <w:pPr>
        <w:pStyle w:val="2"/>
        <w:rPr>
          <w:rFonts w:cs="Tahoma"/>
          <w:lang w:val="el-GR"/>
        </w:rPr>
      </w:pPr>
      <w:r w:rsidRPr="007E31B4">
        <w:rPr>
          <w:rFonts w:cs="Tahoma"/>
          <w:lang w:val="el-GR"/>
        </w:rPr>
        <w:tab/>
      </w:r>
      <w:bookmarkStart w:id="439" w:name="_Toc97194330"/>
      <w:bookmarkStart w:id="440" w:name="_Toc97194465"/>
      <w:bookmarkStart w:id="441" w:name="_Toc202354715"/>
      <w:r w:rsidRPr="007E31B4">
        <w:rPr>
          <w:rFonts w:cs="Tahoma"/>
          <w:lang w:val="el-GR"/>
        </w:rPr>
        <w:t>Διάρκεια σύμβασης</w:t>
      </w:r>
      <w:bookmarkEnd w:id="439"/>
      <w:bookmarkEnd w:id="440"/>
      <w:bookmarkEnd w:id="441"/>
      <w:r w:rsidRPr="007E31B4">
        <w:rPr>
          <w:rFonts w:cs="Tahoma"/>
          <w:lang w:val="el-GR"/>
        </w:rPr>
        <w:t xml:space="preserve"> </w:t>
      </w:r>
    </w:p>
    <w:p w14:paraId="61D003E7" w14:textId="4D02B4C6" w:rsidR="008702D8" w:rsidRPr="007E31B4" w:rsidRDefault="003355E7" w:rsidP="00B8545D">
      <w:pPr>
        <w:rPr>
          <w:lang w:val="el-GR"/>
        </w:rPr>
      </w:pPr>
      <w:r w:rsidRPr="007E31B4">
        <w:rPr>
          <w:lang w:val="el-GR"/>
        </w:rPr>
        <w:t xml:space="preserve">6.2.1. </w:t>
      </w:r>
      <w:r w:rsidR="008702D8" w:rsidRPr="007E31B4">
        <w:rPr>
          <w:lang w:val="el-GR"/>
        </w:rPr>
        <w:t xml:space="preserve">Η συνολική </w:t>
      </w:r>
      <w:r w:rsidR="008702D8" w:rsidRPr="007E31B4">
        <w:rPr>
          <w:b/>
          <w:lang w:val="el-GR"/>
        </w:rPr>
        <w:t>διάρκεια</w:t>
      </w:r>
      <w:r w:rsidR="008702D8" w:rsidRPr="007E31B4">
        <w:rPr>
          <w:lang w:val="el-GR"/>
        </w:rPr>
        <w:t xml:space="preserve"> της σύμβασης ορίζεται σε</w:t>
      </w:r>
      <w:r w:rsidR="00146C34" w:rsidRPr="007E31B4">
        <w:rPr>
          <w:lang w:val="el-GR"/>
        </w:rPr>
        <w:t xml:space="preserve"> </w:t>
      </w:r>
      <w:r w:rsidR="00585E3C" w:rsidRPr="007E31B4">
        <w:rPr>
          <w:b/>
          <w:bCs/>
          <w:lang w:val="el-GR"/>
        </w:rPr>
        <w:t>οκτώ (8)</w:t>
      </w:r>
      <w:r w:rsidR="00CA5496" w:rsidRPr="007E31B4">
        <w:rPr>
          <w:b/>
          <w:bCs/>
          <w:lang w:val="el-GR"/>
        </w:rPr>
        <w:t xml:space="preserve"> </w:t>
      </w:r>
      <w:r w:rsidR="00146C34" w:rsidRPr="007E31B4">
        <w:rPr>
          <w:b/>
          <w:bCs/>
          <w:lang w:val="el-GR"/>
        </w:rPr>
        <w:t>μήνες</w:t>
      </w:r>
      <w:r w:rsidR="00146C34" w:rsidRPr="007E31B4">
        <w:rPr>
          <w:lang w:val="el-GR"/>
        </w:rPr>
        <w:t xml:space="preserve"> </w:t>
      </w:r>
      <w:r w:rsidR="008702D8" w:rsidRPr="007E31B4">
        <w:rPr>
          <w:lang w:val="el-GR"/>
        </w:rPr>
        <w:t>και</w:t>
      </w:r>
      <w:r w:rsidR="0029613C" w:rsidRPr="007E31B4">
        <w:rPr>
          <w:lang w:val="el-GR"/>
        </w:rPr>
        <w:t xml:space="preserve"> </w:t>
      </w:r>
      <w:r w:rsidR="008702D8" w:rsidRPr="007E31B4">
        <w:rPr>
          <w:lang w:val="el-GR"/>
        </w:rPr>
        <w:t>νοείται το χρονι</w:t>
      </w:r>
      <w:r w:rsidR="008702D8" w:rsidRPr="007E31B4">
        <w:rPr>
          <w:lang w:val="el-GR"/>
        </w:rPr>
        <w:softHyphen/>
        <w:t>κό διάστημα από την ημερομηνία υπογραφής της σύμβασης</w:t>
      </w:r>
      <w:r w:rsidR="00E1337D" w:rsidRPr="007E31B4">
        <w:rPr>
          <w:lang w:val="el-GR"/>
        </w:rPr>
        <w:t xml:space="preserve"> </w:t>
      </w:r>
      <w:r w:rsidR="008702D8" w:rsidRPr="007E31B4">
        <w:rPr>
          <w:lang w:val="el-GR"/>
        </w:rPr>
        <w:t xml:space="preserve">έως την υποβολή του τελευταίου παραδοτέου σύμφωνα με το αναλυτικό χρονοδιάγραμμα </w:t>
      </w:r>
      <w:r w:rsidR="00C90A04" w:rsidRPr="007E31B4">
        <w:rPr>
          <w:lang w:val="el-GR"/>
        </w:rPr>
        <w:t xml:space="preserve">που περιλαμβάνεται στο </w:t>
      </w:r>
      <w:r w:rsidR="00673490" w:rsidRPr="007E31B4">
        <w:rPr>
          <w:lang w:val="el-GR"/>
        </w:rPr>
        <w:fldChar w:fldCharType="begin"/>
      </w:r>
      <w:r w:rsidR="00673490" w:rsidRPr="007E31B4">
        <w:rPr>
          <w:lang w:val="el-GR"/>
        </w:rPr>
        <w:instrText xml:space="preserve"> REF _Ref496625830 \h </w:instrText>
      </w:r>
      <w:r w:rsidR="00DF02B0" w:rsidRPr="007E31B4">
        <w:rPr>
          <w:lang w:val="el-GR"/>
        </w:rPr>
        <w:instrText xml:space="preserve"> \* MERGEFORMAT </w:instrText>
      </w:r>
      <w:r w:rsidR="00673490" w:rsidRPr="007E31B4">
        <w:rPr>
          <w:lang w:val="el-GR"/>
        </w:rPr>
      </w:r>
      <w:r w:rsidR="00673490" w:rsidRPr="007E31B4">
        <w:rPr>
          <w:lang w:val="el-GR"/>
        </w:rPr>
        <w:fldChar w:fldCharType="separate"/>
      </w:r>
      <w:r w:rsidR="00096E40" w:rsidRPr="007E31B4">
        <w:rPr>
          <w:lang w:val="el-GR"/>
        </w:rPr>
        <w:t>ΠΑΡΑΡΤΗΜΑ Ι – Αναλυτική Περιγραφή Φυσικού και Οικονομικού Αντικειμένου της Σύμβασης</w:t>
      </w:r>
      <w:r w:rsidR="00673490" w:rsidRPr="007E31B4">
        <w:rPr>
          <w:lang w:val="el-GR"/>
        </w:rPr>
        <w:fldChar w:fldCharType="end"/>
      </w:r>
      <w:r w:rsidR="00673490" w:rsidRPr="007E31B4">
        <w:rPr>
          <w:lang w:val="el-GR"/>
        </w:rPr>
        <w:t xml:space="preserve"> της παρούσας. </w:t>
      </w:r>
      <w:r w:rsidR="008702D8" w:rsidRPr="007E31B4">
        <w:rPr>
          <w:lang w:val="el-GR"/>
        </w:rPr>
        <w:t>Επισημαίνεται ότι στη συνολική διάρκεια</w:t>
      </w:r>
      <w:r w:rsidR="00E1337D" w:rsidRPr="007E31B4">
        <w:rPr>
          <w:lang w:val="el-GR"/>
        </w:rPr>
        <w:t xml:space="preserve"> </w:t>
      </w:r>
      <w:r w:rsidR="008702D8" w:rsidRPr="007E31B4">
        <w:rPr>
          <w:lang w:val="el-GR"/>
        </w:rPr>
        <w:t xml:space="preserve">περιλαμβάνεται και ο χρόνος που θα απαιτηθεί για την παραλαβή των ενδιάμεσων φάσεων ή παραδοτέων </w:t>
      </w:r>
      <w:r w:rsidR="008702D8" w:rsidRPr="007E31B4">
        <w:rPr>
          <w:u w:val="single"/>
          <w:lang w:val="el-GR"/>
        </w:rPr>
        <w:t>μέχρι την παράδοση και του τελευταίου παραδοτέου που ορίζει τη λήξη της σύμβαση</w:t>
      </w:r>
      <w:r w:rsidR="008702D8" w:rsidRPr="007E31B4">
        <w:rPr>
          <w:lang w:val="el-GR"/>
        </w:rPr>
        <w:t xml:space="preserve">ς και την έναρξη της οριστικής παραλαβής του έργου. </w:t>
      </w:r>
    </w:p>
    <w:p w14:paraId="23229412" w14:textId="09DFAD71" w:rsidR="008338F0" w:rsidRPr="007E31B4" w:rsidRDefault="003355E7">
      <w:pPr>
        <w:rPr>
          <w:lang w:val="el-GR"/>
        </w:rPr>
      </w:pPr>
      <w:r w:rsidRPr="007E31B4">
        <w:rPr>
          <w:lang w:val="el-GR"/>
        </w:rPr>
        <w:t>6.2.2. Η</w:t>
      </w:r>
      <w:r w:rsidR="00E1337D" w:rsidRPr="007E31B4">
        <w:rPr>
          <w:lang w:val="el-GR"/>
        </w:rPr>
        <w:t xml:space="preserve"> </w:t>
      </w:r>
      <w:r w:rsidRPr="007E31B4">
        <w:rPr>
          <w:lang w:val="el-GR"/>
        </w:rPr>
        <w:t>συνολική διάρκεια της σύμβασης μπορεί να παρατείνεται μετά από</w:t>
      </w:r>
      <w:r w:rsidR="00E1337D" w:rsidRPr="007E31B4">
        <w:rPr>
          <w:lang w:val="el-GR"/>
        </w:rPr>
        <w:t xml:space="preserve"> </w:t>
      </w:r>
      <w:r w:rsidRPr="007E31B4">
        <w:rPr>
          <w:lang w:val="el-GR"/>
        </w:rPr>
        <w:t>αιτιολογημένη απόφαση της αναθέτουσας αρχής μέχρι το 50% αυτής ύστερα από σχετικό αίτημα του</w:t>
      </w:r>
      <w:r w:rsidR="00E1337D" w:rsidRPr="007E31B4">
        <w:rPr>
          <w:lang w:val="el-GR"/>
        </w:rPr>
        <w:t xml:space="preserve"> </w:t>
      </w:r>
      <w:r w:rsidRPr="007E31B4">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4031A9" w:rsidRPr="007E31B4">
        <w:rPr>
          <w:lang w:val="el-GR"/>
        </w:rPr>
        <w:t>Εά</w:t>
      </w:r>
      <w:r w:rsidRPr="007E31B4">
        <w:rPr>
          <w:lang w:val="el-GR"/>
        </w:rPr>
        <w:t xml:space="preserve">ν λήξει η συνολική διάρκεια της σύμβασης, χωρίς να υποβληθεί εγκαίρως αίτημα παράτασης ή, </w:t>
      </w:r>
      <w:r w:rsidR="009E7804" w:rsidRPr="007E31B4">
        <w:rPr>
          <w:lang w:val="el-GR"/>
        </w:rPr>
        <w:t>εάν</w:t>
      </w:r>
      <w:r w:rsidRPr="007E31B4">
        <w:rPr>
          <w:lang w:val="el-GR"/>
        </w:rPr>
        <w:t xml:space="preserve"> λήξει η παραταθείσα, κατά τα ανωτέρω, διάρκεια, χωρίς να υποβληθούν στην </w:t>
      </w:r>
      <w:r w:rsidR="00C04981" w:rsidRPr="007E31B4">
        <w:rPr>
          <w:lang w:val="el-GR"/>
        </w:rPr>
        <w:t>Αναθέτουσα Αρχή</w:t>
      </w:r>
      <w:r w:rsidRPr="007E31B4">
        <w:rPr>
          <w:lang w:val="el-GR"/>
        </w:rPr>
        <w:t xml:space="preserve"> τα παραδοτέα της σύμβασης, ο ανάδοχος κηρύσσεται έκπτωτος</w:t>
      </w:r>
      <w:r w:rsidR="00766AC6" w:rsidRPr="007E31B4">
        <w:rPr>
          <w:lang w:val="el-GR"/>
        </w:rPr>
        <w:t>.</w:t>
      </w:r>
      <w:r w:rsidRPr="007E31B4">
        <w:rPr>
          <w:lang w:val="el-GR"/>
        </w:rPr>
        <w:t xml:space="preserve"> </w:t>
      </w:r>
      <w:r w:rsidR="009E7804" w:rsidRPr="007E31B4">
        <w:rPr>
          <w:lang w:val="el-GR"/>
        </w:rPr>
        <w:t>Εάν</w:t>
      </w:r>
      <w:r w:rsidRPr="007E31B4">
        <w:rPr>
          <w:lang w:val="el-GR"/>
        </w:rPr>
        <w:t xml:space="preserve"> οι υπηρεσίες παρασχεθούν από υπαιτιότητα του αναδόχου μετά τη λήξη της διάρκειας της σύμβασης, και μέχρι </w:t>
      </w:r>
      <w:r w:rsidR="009E7804" w:rsidRPr="007E31B4">
        <w:rPr>
          <w:lang w:val="el-GR"/>
        </w:rPr>
        <w:t xml:space="preserve">τη </w:t>
      </w:r>
      <w:r w:rsidRPr="007E31B4">
        <w:rPr>
          <w:lang w:val="el-GR"/>
        </w:rPr>
        <w:t xml:space="preserve">λήξη του χρόνου της παράτασης που χορηγήθηκε επιβάλλονται εις βάρος του ποινικές ρήτρες, σύμφωνα με το άρθρο 218 του ν. 4412/2016 και </w:t>
      </w:r>
      <w:r w:rsidR="00673490" w:rsidRPr="007E31B4">
        <w:rPr>
          <w:lang w:val="el-GR"/>
        </w:rPr>
        <w:t xml:space="preserve">την παρ. </w:t>
      </w:r>
      <w:r w:rsidR="00673490" w:rsidRPr="007E31B4">
        <w:rPr>
          <w:lang w:val="el-GR"/>
        </w:rPr>
        <w:fldChar w:fldCharType="begin"/>
      </w:r>
      <w:r w:rsidR="00673490" w:rsidRPr="007E31B4">
        <w:rPr>
          <w:lang w:val="el-GR"/>
        </w:rPr>
        <w:instrText xml:space="preserve"> REF _Ref496607484 \r \h </w:instrText>
      </w:r>
      <w:r w:rsidR="00DF02B0" w:rsidRPr="007E31B4">
        <w:rPr>
          <w:lang w:val="el-GR"/>
        </w:rPr>
        <w:instrText xml:space="preserve"> \* MERGEFORMAT </w:instrText>
      </w:r>
      <w:r w:rsidR="00673490" w:rsidRPr="007E31B4">
        <w:rPr>
          <w:lang w:val="el-GR"/>
        </w:rPr>
      </w:r>
      <w:r w:rsidR="00673490" w:rsidRPr="007E31B4">
        <w:rPr>
          <w:lang w:val="el-GR"/>
        </w:rPr>
        <w:fldChar w:fldCharType="separate"/>
      </w:r>
      <w:r w:rsidR="00096E40">
        <w:rPr>
          <w:lang w:val="el-GR"/>
        </w:rPr>
        <w:t>5.2</w:t>
      </w:r>
      <w:r w:rsidR="00673490" w:rsidRPr="007E31B4">
        <w:rPr>
          <w:lang w:val="el-GR"/>
        </w:rPr>
        <w:fldChar w:fldCharType="end"/>
      </w:r>
      <w:r w:rsidRPr="007E31B4">
        <w:rPr>
          <w:lang w:val="el-GR"/>
        </w:rPr>
        <w:t xml:space="preserve"> της παρούσας.</w:t>
      </w:r>
    </w:p>
    <w:p w14:paraId="3BF20712" w14:textId="77777777" w:rsidR="00BA2DC9" w:rsidRPr="007E31B4" w:rsidRDefault="00BA2DC9">
      <w:pPr>
        <w:rPr>
          <w:lang w:val="el-GR"/>
        </w:rPr>
      </w:pPr>
    </w:p>
    <w:p w14:paraId="00974E0F" w14:textId="77777777" w:rsidR="008338F0" w:rsidRPr="007E31B4" w:rsidRDefault="003355E7" w:rsidP="003A109E">
      <w:pPr>
        <w:pStyle w:val="2"/>
        <w:rPr>
          <w:rFonts w:cs="Tahoma"/>
          <w:lang w:val="el-GR"/>
        </w:rPr>
      </w:pPr>
      <w:r w:rsidRPr="007E31B4">
        <w:rPr>
          <w:rFonts w:cs="Tahoma"/>
          <w:lang w:val="el-GR"/>
        </w:rPr>
        <w:tab/>
      </w:r>
      <w:bookmarkStart w:id="442" w:name="_Ref40954198"/>
      <w:bookmarkStart w:id="443" w:name="_Ref55381059"/>
      <w:bookmarkStart w:id="444" w:name="_Toc97194331"/>
      <w:bookmarkStart w:id="445" w:name="_Toc97194466"/>
      <w:bookmarkStart w:id="446" w:name="_Toc202354716"/>
      <w:r w:rsidRPr="007E31B4">
        <w:rPr>
          <w:rFonts w:cs="Tahoma"/>
          <w:lang w:val="el-GR"/>
        </w:rPr>
        <w:t>Παραλαβή του αντικειμένου της σύμβασης</w:t>
      </w:r>
      <w:bookmarkEnd w:id="442"/>
      <w:bookmarkEnd w:id="443"/>
      <w:bookmarkEnd w:id="444"/>
      <w:bookmarkEnd w:id="445"/>
      <w:bookmarkEnd w:id="446"/>
      <w:r w:rsidRPr="007E31B4">
        <w:rPr>
          <w:rFonts w:cs="Tahoma"/>
          <w:lang w:val="el-GR"/>
        </w:rPr>
        <w:t xml:space="preserve"> </w:t>
      </w:r>
    </w:p>
    <w:p w14:paraId="05D2736E" w14:textId="05397FA6" w:rsidR="00B8528C" w:rsidRPr="007E31B4" w:rsidRDefault="00B8528C" w:rsidP="00B8528C">
      <w:pPr>
        <w:rPr>
          <w:lang w:val="el-GR"/>
        </w:rPr>
      </w:pPr>
      <w:bookmarkStart w:id="447" w:name="_Hlk520910148"/>
      <w:r w:rsidRPr="007E31B4">
        <w:rPr>
          <w:b/>
          <w:lang w:val="el-GR"/>
        </w:rPr>
        <w:t>6.3.1</w:t>
      </w:r>
      <w:r w:rsidRPr="007E31B4">
        <w:rPr>
          <w:lang w:val="el-GR"/>
        </w:rPr>
        <w:t xml:space="preserve"> Η παραλαβή των παρεχόμενων υπηρεσιών ή παραδοτέων γίνεται από επιτροπή παραλαβής</w:t>
      </w:r>
      <w:r w:rsidR="000653F1" w:rsidRPr="007E31B4">
        <w:rPr>
          <w:lang w:val="el-GR"/>
        </w:rPr>
        <w:t xml:space="preserve"> (τριμελή ή πενταμελή) </w:t>
      </w:r>
      <w:r w:rsidRPr="007E31B4">
        <w:rPr>
          <w:lang w:val="el-GR"/>
        </w:rPr>
        <w:t xml:space="preserve">που συγκροτείται, σύμφωνα με </w:t>
      </w:r>
      <w:r w:rsidR="000653F1" w:rsidRPr="007E31B4">
        <w:rPr>
          <w:lang w:val="el-GR"/>
        </w:rPr>
        <w:t>το</w:t>
      </w:r>
      <w:r w:rsidRPr="007E31B4">
        <w:rPr>
          <w:lang w:val="el-GR"/>
        </w:rPr>
        <w:t xml:space="preserve"> άρθρο 221, κατά τα αναλυτικώς αναφερόμενα στο </w:t>
      </w:r>
      <w:r w:rsidR="00F317A7" w:rsidRPr="007E31B4">
        <w:rPr>
          <w:lang w:val="el-GR"/>
        </w:rPr>
        <w:t>Παράρτημα Ι, παρ. 7.2.6 Διαδικασία ελέγχου παραδοτέων της παρούσας, όπου περιγράφεται ο Χρόνος Υποβολής και η Διαδικασία Οριστικοποίησης Παραδοτέων ανά φάση υλοποίησης καθώς και το χρονοδιάγραμμα παράδοσης.</w:t>
      </w:r>
      <w:r w:rsidRPr="007E31B4">
        <w:rPr>
          <w:lang w:val="el-GR"/>
        </w:rPr>
        <w:t xml:space="preserve"> </w:t>
      </w:r>
    </w:p>
    <w:p w14:paraId="0611ACAB" w14:textId="3814102B" w:rsidR="00B8528C" w:rsidRPr="007E31B4" w:rsidRDefault="00B8528C" w:rsidP="00B8528C">
      <w:pPr>
        <w:rPr>
          <w:lang w:val="el-GR"/>
        </w:rPr>
      </w:pPr>
      <w:r w:rsidRPr="007E31B4">
        <w:rPr>
          <w:b/>
          <w:lang w:val="el-GR"/>
        </w:rPr>
        <w:t>6.3.2</w:t>
      </w:r>
      <w:r w:rsidRPr="007E31B4">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3F2EC4" w:rsidRPr="007E31B4">
        <w:rPr>
          <w:lang w:val="el-GR"/>
        </w:rPr>
        <w:t>αποφαινόμενου</w:t>
      </w:r>
      <w:r w:rsidRPr="007E31B4">
        <w:rPr>
          <w:lang w:val="el-GR"/>
        </w:rPr>
        <w:t xml:space="preserve"> οργάνου, β) είτε εισηγείται για την παραλαβή με παρατηρήσεις ή την απόρριψη των </w:t>
      </w:r>
      <w:r w:rsidR="003F2EC4" w:rsidRPr="007E31B4">
        <w:rPr>
          <w:lang w:val="el-GR"/>
        </w:rPr>
        <w:t>παρεχόμενων</w:t>
      </w:r>
      <w:r w:rsidRPr="007E31B4">
        <w:rPr>
          <w:lang w:val="el-GR"/>
        </w:rPr>
        <w:t xml:space="preserve"> </w:t>
      </w:r>
      <w:r w:rsidRPr="007E31B4">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6F19CA0D" w14:textId="0A7B0620" w:rsidR="00B8528C" w:rsidRPr="007E31B4" w:rsidRDefault="00B8528C" w:rsidP="00B8528C">
      <w:pPr>
        <w:rPr>
          <w:lang w:val="el-GR"/>
        </w:rPr>
      </w:pPr>
      <w:r w:rsidRPr="007E31B4">
        <w:rPr>
          <w:b/>
          <w:lang w:val="el-GR"/>
        </w:rPr>
        <w:t>6.3.3</w:t>
      </w:r>
      <w:r w:rsidRPr="007E31B4">
        <w:rPr>
          <w:lang w:val="el-GR"/>
        </w:rPr>
        <w:t xml:space="preserve"> </w:t>
      </w:r>
      <w:r w:rsidR="003F2EC4" w:rsidRPr="007E31B4">
        <w:rPr>
          <w:lang w:val="el-GR"/>
        </w:rPr>
        <w:t>Εά</w:t>
      </w:r>
      <w:r w:rsidRPr="007E31B4">
        <w:rPr>
          <w:lang w:val="el-GR"/>
        </w:rPr>
        <w:t xml:space="preserve">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3F2EC4" w:rsidRPr="007E31B4">
        <w:rPr>
          <w:lang w:val="el-GR"/>
        </w:rPr>
        <w:t xml:space="preserve">στο οποίο </w:t>
      </w:r>
      <w:r w:rsidRPr="007E31B4">
        <w:rPr>
          <w:lang w:val="el-GR"/>
        </w:rPr>
        <w:t xml:space="preserve">αναφέρει τις παρεκκλίσεις που διαπιστώθηκαν από τους όρους της σύμβασης και γνωμοδοτεί </w:t>
      </w:r>
      <w:r w:rsidR="003F2EC4" w:rsidRPr="007E31B4">
        <w:rPr>
          <w:lang w:val="el-GR"/>
        </w:rPr>
        <w:t>ως προς το εά</w:t>
      </w:r>
      <w:r w:rsidRPr="007E31B4">
        <w:rPr>
          <w:lang w:val="el-GR"/>
        </w:rPr>
        <w:t xml:space="preserve">ν οι αναφερόμενες παρεκκλίσεις επηρεάζουν την καταλληλότητα των παρεχόμενων υπηρεσιών ή παραδοτέων και συνεπώς </w:t>
      </w:r>
      <w:r w:rsidR="003F2EC4" w:rsidRPr="007E31B4">
        <w:rPr>
          <w:lang w:val="el-GR"/>
        </w:rPr>
        <w:t>εά</w:t>
      </w:r>
      <w:r w:rsidRPr="007E31B4">
        <w:rPr>
          <w:lang w:val="el-GR"/>
        </w:rPr>
        <w:t xml:space="preserve">ν μπορούν οι τελευταίες να καλύψουν τις σχετικές ανάγκες. </w:t>
      </w:r>
    </w:p>
    <w:p w14:paraId="4B693BD3" w14:textId="77777777" w:rsidR="00B8528C" w:rsidRPr="007E31B4" w:rsidRDefault="00B8528C" w:rsidP="00B8528C">
      <w:pPr>
        <w:rPr>
          <w:lang w:val="el-GR"/>
        </w:rPr>
      </w:pPr>
      <w:r w:rsidRPr="007E31B4">
        <w:rPr>
          <w:b/>
          <w:lang w:val="el-GR"/>
        </w:rPr>
        <w:t>6.3.4</w:t>
      </w:r>
      <w:r w:rsidRPr="007E31B4">
        <w:rPr>
          <w:lang w:val="el-GR"/>
        </w:rPr>
        <w:t xml:space="preserve"> Για την εφαρμογή της προηγούμενης παραγράφου ορίζονται τα ακόλουθα: </w:t>
      </w:r>
    </w:p>
    <w:p w14:paraId="1F28E519" w14:textId="2CA6A8E8" w:rsidR="00B8528C" w:rsidRPr="007E31B4" w:rsidRDefault="00B8528C" w:rsidP="00B8528C">
      <w:pPr>
        <w:rPr>
          <w:lang w:val="el-GR"/>
        </w:rPr>
      </w:pPr>
      <w:r w:rsidRPr="007E31B4">
        <w:rPr>
          <w:lang w:val="el-GR"/>
        </w:rPr>
        <w:t xml:space="preserve">α) Στην περίπτωση που διαπιστωθεί, με αιτιολογημένη απόφαση του αρμόδιου αποφαινόμενου οργάνου, </w:t>
      </w:r>
      <w:r w:rsidR="003F2EC4" w:rsidRPr="007E31B4">
        <w:rPr>
          <w:lang w:val="el-GR"/>
        </w:rPr>
        <w:t xml:space="preserve">ότι, δεν επηρεάζεται η καταλληλόλητα, </w:t>
      </w:r>
      <w:r w:rsidRPr="007E31B4">
        <w:rPr>
          <w:lang w:val="el-GR"/>
        </w:rPr>
        <w:t xml:space="preserve">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EE9A295" w14:textId="77777777" w:rsidR="00B8528C" w:rsidRPr="007E31B4" w:rsidRDefault="00B8528C" w:rsidP="00B8528C">
      <w:pPr>
        <w:rPr>
          <w:lang w:val="el-GR"/>
        </w:rPr>
      </w:pPr>
      <w:r w:rsidRPr="007E31B4">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B7D7E68" w:rsidR="00B8528C" w:rsidRPr="007E31B4" w:rsidRDefault="00B8528C" w:rsidP="00B8528C">
      <w:pPr>
        <w:rPr>
          <w:lang w:val="el-GR"/>
        </w:rPr>
      </w:pPr>
      <w:r w:rsidRPr="007E31B4">
        <w:rPr>
          <w:b/>
          <w:lang w:val="el-GR"/>
        </w:rPr>
        <w:t>6.3.5</w:t>
      </w:r>
      <w:r w:rsidRPr="007E31B4">
        <w:rPr>
          <w:lang w:val="el-GR"/>
        </w:rPr>
        <w:t xml:space="preserve"> </w:t>
      </w:r>
      <w:r w:rsidR="003F2EC4" w:rsidRPr="007E31B4">
        <w:rPr>
          <w:lang w:val="el-GR"/>
        </w:rPr>
        <w:t>Εά</w:t>
      </w:r>
      <w:r w:rsidRPr="007E31B4">
        <w:rPr>
          <w:lang w:val="el-GR"/>
        </w:rPr>
        <w:t>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w:t>
      </w:r>
      <w:r w:rsidR="003F2EC4" w:rsidRPr="007E31B4">
        <w:rPr>
          <w:lang w:val="el-GR"/>
        </w:rPr>
        <w:t>τ</w:t>
      </w:r>
      <w:r w:rsidRPr="007E31B4">
        <w:rPr>
          <w:lang w:val="el-GR"/>
        </w:rPr>
        <w:t xml:space="preserve">εί αυτοδίκαια. </w:t>
      </w:r>
    </w:p>
    <w:p w14:paraId="32242AA6" w14:textId="511DFA43" w:rsidR="00B8528C" w:rsidRPr="007E31B4" w:rsidRDefault="00B8528C" w:rsidP="00B8528C">
      <w:pPr>
        <w:rPr>
          <w:lang w:val="el-GR"/>
        </w:rPr>
      </w:pPr>
      <w:r w:rsidRPr="007E31B4">
        <w:rPr>
          <w:b/>
          <w:lang w:val="el-GR"/>
        </w:rPr>
        <w:t>6.3.6</w:t>
      </w:r>
      <w:r w:rsidRPr="007E31B4">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3F2EC4" w:rsidRPr="007E31B4">
        <w:rPr>
          <w:lang w:val="el-GR"/>
        </w:rPr>
        <w:t>αποφαινόμενου</w:t>
      </w:r>
      <w:r w:rsidRPr="007E31B4">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3F2EC4" w:rsidRPr="007E31B4">
        <w:rPr>
          <w:lang w:val="el-GR"/>
        </w:rPr>
        <w:t>προβλεπόμενων</w:t>
      </w:r>
      <w:r w:rsidRPr="007E31B4">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447"/>
    <w:p w14:paraId="775CD989" w14:textId="77777777" w:rsidR="008338F0" w:rsidRPr="007E31B4" w:rsidRDefault="003355E7" w:rsidP="003A109E">
      <w:pPr>
        <w:pStyle w:val="2"/>
        <w:rPr>
          <w:rFonts w:cs="Tahoma"/>
          <w:lang w:val="el-GR"/>
        </w:rPr>
      </w:pPr>
      <w:r w:rsidRPr="007E31B4">
        <w:rPr>
          <w:rFonts w:cs="Tahoma"/>
          <w:lang w:val="el-GR"/>
        </w:rPr>
        <w:tab/>
      </w:r>
      <w:bookmarkStart w:id="448" w:name="_Ref496625354"/>
      <w:bookmarkStart w:id="449" w:name="_Toc97194332"/>
      <w:bookmarkStart w:id="450" w:name="_Toc97194467"/>
      <w:bookmarkStart w:id="451" w:name="_Toc202354717"/>
      <w:r w:rsidRPr="007E31B4">
        <w:rPr>
          <w:rFonts w:cs="Tahoma"/>
          <w:lang w:val="el-GR"/>
        </w:rPr>
        <w:t>Απόρριψη παραδοτέων – Αντικατάσταση</w:t>
      </w:r>
      <w:bookmarkEnd w:id="448"/>
      <w:bookmarkEnd w:id="449"/>
      <w:bookmarkEnd w:id="450"/>
      <w:bookmarkEnd w:id="451"/>
      <w:r w:rsidRPr="007E31B4">
        <w:rPr>
          <w:rFonts w:cs="Tahoma"/>
          <w:lang w:val="el-GR"/>
        </w:rPr>
        <w:t xml:space="preserve"> </w:t>
      </w:r>
    </w:p>
    <w:p w14:paraId="40124ED0" w14:textId="52E0E95A" w:rsidR="000653F1" w:rsidRPr="007E31B4" w:rsidRDefault="000653F1" w:rsidP="000653F1">
      <w:pPr>
        <w:rPr>
          <w:lang w:val="el-GR"/>
        </w:rPr>
      </w:pPr>
      <w:r w:rsidRPr="007E31B4">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E44ABC" w:rsidRPr="007E31B4">
        <w:rPr>
          <w:rFonts w:eastAsia="SimSun"/>
          <w:lang w:val="el-GR"/>
        </w:rPr>
        <w:t>, ύστερα από γνωμοδότηση της επιτροπής παραλαβής,</w:t>
      </w:r>
      <w:r w:rsidRPr="007E31B4">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w:t>
      </w:r>
      <w:r w:rsidR="001A3125" w:rsidRPr="007E31B4">
        <w:rPr>
          <w:rFonts w:eastAsia="SimSun"/>
          <w:lang w:val="el-GR"/>
        </w:rPr>
        <w:t>Εά</w:t>
      </w:r>
      <w:r w:rsidRPr="007E31B4">
        <w:rPr>
          <w:rFonts w:eastAsia="SimSun"/>
          <w:lang w:val="el-GR"/>
        </w:rPr>
        <w:t xml:space="preserve">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7E31B4">
        <w:rPr>
          <w:lang w:val="el-GR"/>
        </w:rPr>
        <w:fldChar w:fldCharType="begin"/>
      </w:r>
      <w:r w:rsidRPr="007E31B4">
        <w:rPr>
          <w:lang w:val="el-GR"/>
        </w:rPr>
        <w:instrText xml:space="preserve"> REF _Ref496607484 \r \h  \* MERGEFORMAT </w:instrText>
      </w:r>
      <w:r w:rsidRPr="007E31B4">
        <w:rPr>
          <w:lang w:val="el-GR"/>
        </w:rPr>
      </w:r>
      <w:r w:rsidRPr="007E31B4">
        <w:rPr>
          <w:lang w:val="el-GR"/>
        </w:rPr>
        <w:fldChar w:fldCharType="separate"/>
      </w:r>
      <w:r w:rsidR="00096E40">
        <w:rPr>
          <w:lang w:val="el-GR"/>
        </w:rPr>
        <w:t>5.2</w:t>
      </w:r>
      <w:r w:rsidRPr="007E31B4">
        <w:rPr>
          <w:lang w:val="el-GR"/>
        </w:rPr>
        <w:fldChar w:fldCharType="end"/>
      </w:r>
      <w:r w:rsidRPr="007E31B4">
        <w:rPr>
          <w:lang w:val="el-GR"/>
        </w:rPr>
        <w:t xml:space="preserve"> </w:t>
      </w:r>
      <w:r w:rsidRPr="007E31B4">
        <w:rPr>
          <w:rFonts w:eastAsia="SimSun"/>
          <w:lang w:val="el-GR"/>
        </w:rPr>
        <w:t>της παρούσας, λόγω εκπρόθεσμης παράδοσης.</w:t>
      </w:r>
    </w:p>
    <w:p w14:paraId="196646B9" w14:textId="77777777" w:rsidR="000653F1" w:rsidRPr="007E31B4" w:rsidRDefault="000653F1" w:rsidP="000653F1">
      <w:pPr>
        <w:rPr>
          <w:lang w:val="el-GR"/>
        </w:rPr>
      </w:pPr>
      <w:r w:rsidRPr="007E31B4">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593DEF5" w14:textId="77777777" w:rsidR="00BB555C" w:rsidRPr="007E31B4" w:rsidRDefault="00BB555C" w:rsidP="000F6FD9">
      <w:pPr>
        <w:rPr>
          <w:lang w:val="el-GR"/>
        </w:rPr>
      </w:pPr>
    </w:p>
    <w:p w14:paraId="299C31EC" w14:textId="77777777" w:rsidR="008338F0" w:rsidRPr="007E31B4" w:rsidRDefault="003355E7" w:rsidP="003A109E">
      <w:pPr>
        <w:pStyle w:val="2"/>
        <w:rPr>
          <w:rFonts w:cs="Tahoma"/>
          <w:lang w:val="el-GR"/>
        </w:rPr>
      </w:pPr>
      <w:bookmarkStart w:id="452" w:name="_Toc74566947"/>
      <w:bookmarkStart w:id="453" w:name="_Toc74566948"/>
      <w:bookmarkStart w:id="454" w:name="_Toc74566949"/>
      <w:bookmarkStart w:id="455" w:name="_Toc74566950"/>
      <w:bookmarkStart w:id="456" w:name="_Toc74566951"/>
      <w:bookmarkEnd w:id="452"/>
      <w:bookmarkEnd w:id="453"/>
      <w:bookmarkEnd w:id="454"/>
      <w:bookmarkEnd w:id="455"/>
      <w:bookmarkEnd w:id="456"/>
      <w:r w:rsidRPr="007E31B4">
        <w:rPr>
          <w:rFonts w:cs="Tahoma"/>
          <w:lang w:val="el-GR"/>
        </w:rPr>
        <w:lastRenderedPageBreak/>
        <w:tab/>
      </w:r>
      <w:bookmarkStart w:id="457" w:name="_Toc97194333"/>
      <w:bookmarkStart w:id="458" w:name="_Toc97194468"/>
      <w:bookmarkStart w:id="459" w:name="_Ref151372743"/>
      <w:bookmarkStart w:id="460" w:name="_Ref151372750"/>
      <w:bookmarkStart w:id="461" w:name="_Toc202354718"/>
      <w:r w:rsidRPr="007E31B4">
        <w:rPr>
          <w:rFonts w:cs="Tahoma"/>
          <w:lang w:val="el-GR"/>
        </w:rPr>
        <w:t>Αναπροσαρμογή τιμής</w:t>
      </w:r>
      <w:bookmarkEnd w:id="457"/>
      <w:bookmarkEnd w:id="458"/>
      <w:bookmarkEnd w:id="459"/>
      <w:bookmarkEnd w:id="460"/>
      <w:bookmarkEnd w:id="461"/>
      <w:r w:rsidRPr="007E31B4">
        <w:rPr>
          <w:rFonts w:cs="Tahoma"/>
          <w:lang w:val="el-GR"/>
        </w:rPr>
        <w:t xml:space="preserve"> </w:t>
      </w:r>
    </w:p>
    <w:p w14:paraId="5C332394" w14:textId="77777777" w:rsidR="00081717" w:rsidRPr="007E31B4" w:rsidRDefault="00081717" w:rsidP="00081717">
      <w:pPr>
        <w:rPr>
          <w:lang w:val="el-GR"/>
        </w:rPr>
      </w:pPr>
      <w:r w:rsidRPr="007E31B4">
        <w:rPr>
          <w:lang w:val="el-GR"/>
        </w:rPr>
        <w:t>Αναπροσαρμογή Τιμής δεν εφαρμόζεται</w:t>
      </w:r>
    </w:p>
    <w:p w14:paraId="53DC0279" w14:textId="77777777" w:rsidR="00804A55" w:rsidRPr="007E31B4" w:rsidRDefault="00804A55">
      <w:pPr>
        <w:rPr>
          <w:i/>
          <w:iCs/>
          <w:color w:val="5B9BD5"/>
          <w:spacing w:val="5"/>
          <w:kern w:val="1"/>
          <w:lang w:val="el-GR"/>
        </w:rPr>
      </w:pPr>
    </w:p>
    <w:p w14:paraId="4BC92F67" w14:textId="66195F80" w:rsidR="001A3125" w:rsidRPr="007E31B4" w:rsidRDefault="001A3125" w:rsidP="00263364">
      <w:pPr>
        <w:pStyle w:val="2"/>
        <w:rPr>
          <w:rFonts w:cs="Tahoma"/>
          <w:b w:val="0"/>
          <w:lang w:val="el-GR"/>
        </w:rPr>
      </w:pPr>
      <w:r w:rsidRPr="007E31B4">
        <w:rPr>
          <w:rFonts w:cs="Tahoma"/>
          <w:lang w:val="el-GR"/>
        </w:rPr>
        <w:tab/>
      </w:r>
      <w:bookmarkStart w:id="462" w:name="_Toc202354719"/>
      <w:r w:rsidRPr="007E31B4">
        <w:rPr>
          <w:rFonts w:cs="Tahoma"/>
          <w:lang w:val="el-GR"/>
        </w:rPr>
        <w:t xml:space="preserve">Αντικατάσταση/ προσθήκη μελών ομάδας έργου κατά την εκτέλεση της </w:t>
      </w:r>
      <w:r w:rsidR="004C3766" w:rsidRPr="007E31B4">
        <w:rPr>
          <w:rFonts w:cs="Tahoma"/>
          <w:lang w:val="el-GR"/>
        </w:rPr>
        <w:t>σύμβασης</w:t>
      </w:r>
      <w:r w:rsidR="004C3766" w:rsidRPr="007E31B4">
        <w:rPr>
          <w:rFonts w:ascii="Arial" w:hAnsi="Arial"/>
          <w:sz w:val="24"/>
          <w:lang w:val="el-GR" w:eastAsia="ar-SA"/>
        </w:rPr>
        <w:t xml:space="preserve"> </w:t>
      </w:r>
      <w:r w:rsidR="004C3766" w:rsidRPr="007E31B4">
        <w:rPr>
          <w:rFonts w:ascii="Arial" w:hAnsi="Arial"/>
          <w:sz w:val="24"/>
          <w:vertAlign w:val="superscript"/>
          <w:lang w:val="el-GR" w:eastAsia="ar-SA"/>
        </w:rPr>
        <w:footnoteReference w:id="48"/>
      </w:r>
      <w:bookmarkEnd w:id="462"/>
      <w:r w:rsidRPr="007E31B4">
        <w:rPr>
          <w:rFonts w:cs="Tahoma"/>
          <w:lang w:val="el-GR"/>
        </w:rPr>
        <w:t xml:space="preserve"> </w:t>
      </w:r>
    </w:p>
    <w:p w14:paraId="7F44AB0A" w14:textId="7C74496E" w:rsidR="001A3125" w:rsidRPr="007E31B4" w:rsidRDefault="001A3125" w:rsidP="001A3125">
      <w:pPr>
        <w:rPr>
          <w:lang w:val="el-GR" w:eastAsia="ar-SA"/>
        </w:rPr>
      </w:pPr>
      <w:r w:rsidRPr="007E31B4">
        <w:rPr>
          <w:iCs/>
          <w:lang w:val="el-GR" w:eastAsia="ar-SA"/>
        </w:rPr>
        <w:t xml:space="preserve">6.6.1. Εφόσον μετά τη σύναψη της σύμβασης παραστεί ανάγκη αντικατάστασης μέλους/ μελών της Ομάδας Έργου, ο ανάδοχος υποβάλλει στην </w:t>
      </w:r>
      <w:r w:rsidR="00C04981" w:rsidRPr="007E31B4">
        <w:rPr>
          <w:iCs/>
          <w:lang w:val="el-GR" w:eastAsia="ar-SA"/>
        </w:rPr>
        <w:t>Αναθέτουσα Αρχή</w:t>
      </w:r>
      <w:r w:rsidRPr="007E31B4">
        <w:rPr>
          <w:iCs/>
          <w:lang w:val="el-GR" w:eastAsia="ar-SA"/>
        </w:rPr>
        <w:t xml:space="preserve"> αίτημα αντικατάστασης, το οποίο υπόκειται στην έγκριση αυτής,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αναθέτουσας αρχής</w:t>
      </w:r>
      <w:r w:rsidRPr="007E31B4">
        <w:rPr>
          <w:iCs/>
          <w:color w:val="FF0000"/>
          <w:lang w:val="el-GR" w:eastAsia="ar-SA"/>
        </w:rPr>
        <w:t xml:space="preserve"> </w:t>
      </w:r>
      <w:r w:rsidRPr="007E31B4">
        <w:rPr>
          <w:iCs/>
          <w:lang w:val="el-GR" w:eastAsia="ar-SA"/>
        </w:rPr>
        <w:t>και χωρίς</w:t>
      </w:r>
      <w:r w:rsidRPr="007E31B4">
        <w:rPr>
          <w:iCs/>
          <w:color w:val="FF0000"/>
          <w:lang w:val="el-GR" w:eastAsia="ar-SA"/>
        </w:rPr>
        <w:t xml:space="preserve"> </w:t>
      </w:r>
      <w:r w:rsidRPr="007E31B4">
        <w:rPr>
          <w:iCs/>
          <w:lang w:val="el-GR" w:eastAsia="ar-SA"/>
        </w:rPr>
        <w:t xml:space="preserve">μεταβολή των όρων πληρωμής. Η αντικατάσταση εκκινεί από την κοινοποίηση της εγκριτικής απόφασης της αναθέτουσας αρχής </w:t>
      </w:r>
      <w:r w:rsidRPr="007E31B4">
        <w:rPr>
          <w:lang w:val="el-GR" w:eastAsia="ar-SA"/>
        </w:rPr>
        <w:t xml:space="preserve">στον ανάδοχο. </w:t>
      </w:r>
    </w:p>
    <w:p w14:paraId="490CF9BB" w14:textId="77777777" w:rsidR="001A3125" w:rsidRPr="007E31B4" w:rsidRDefault="001A3125" w:rsidP="001A3125">
      <w:pPr>
        <w:rPr>
          <w:lang w:val="el-GR" w:eastAsia="ar-SA"/>
        </w:rPr>
      </w:pPr>
      <w:r w:rsidRPr="007E31B4">
        <w:rPr>
          <w:lang w:val="el-GR" w:eastAsia="ar-SA"/>
        </w:rPr>
        <w:t xml:space="preserve">6.6.2.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 </w:t>
      </w:r>
    </w:p>
    <w:p w14:paraId="07984E8C" w14:textId="77777777" w:rsidR="001A3125" w:rsidRPr="007E31B4" w:rsidRDefault="001A3125">
      <w:pPr>
        <w:rPr>
          <w:i/>
          <w:iCs/>
          <w:color w:val="5B9BD5"/>
          <w:spacing w:val="5"/>
          <w:kern w:val="1"/>
          <w:lang w:val="el-GR"/>
        </w:rPr>
      </w:pPr>
    </w:p>
    <w:p w14:paraId="4500152F" w14:textId="77777777" w:rsidR="008338F0" w:rsidRPr="007E31B4" w:rsidRDefault="003355E7" w:rsidP="003329FF">
      <w:pPr>
        <w:pStyle w:val="1"/>
        <w:numPr>
          <w:ilvl w:val="0"/>
          <w:numId w:val="0"/>
        </w:numPr>
        <w:ind w:left="432" w:hanging="432"/>
        <w:rPr>
          <w:lang w:val="el-GR"/>
        </w:rPr>
      </w:pPr>
      <w:bookmarkStart w:id="463" w:name="_Toc97194469"/>
      <w:bookmarkStart w:id="464" w:name="_Toc202354720"/>
      <w:r w:rsidRPr="007E31B4">
        <w:rPr>
          <w:lang w:val="el-GR"/>
        </w:rPr>
        <w:lastRenderedPageBreak/>
        <w:t>ΠΑΡΑΡΤΗΜΑΤΑ</w:t>
      </w:r>
      <w:bookmarkEnd w:id="463"/>
      <w:bookmarkEnd w:id="464"/>
    </w:p>
    <w:p w14:paraId="2F397AAD" w14:textId="77777777" w:rsidR="008338F0" w:rsidRPr="007E31B4" w:rsidRDefault="003355E7" w:rsidP="003329FF">
      <w:pPr>
        <w:pStyle w:val="2"/>
        <w:numPr>
          <w:ilvl w:val="0"/>
          <w:numId w:val="0"/>
        </w:numPr>
        <w:tabs>
          <w:tab w:val="clear" w:pos="567"/>
        </w:tabs>
        <w:rPr>
          <w:rFonts w:cs="Tahoma"/>
          <w:lang w:val="el-GR"/>
        </w:rPr>
      </w:pPr>
      <w:bookmarkStart w:id="465" w:name="_Ref496625830"/>
      <w:bookmarkStart w:id="466" w:name="_Toc97194334"/>
      <w:bookmarkStart w:id="467" w:name="_Toc97194470"/>
      <w:bookmarkStart w:id="468" w:name="_Toc202354721"/>
      <w:bookmarkStart w:id="469" w:name="_Ref496625399"/>
      <w:r w:rsidRPr="007E31B4">
        <w:rPr>
          <w:rFonts w:cs="Tahoma"/>
          <w:lang w:val="el-GR"/>
        </w:rPr>
        <w:t>ΠΑΡΑΡΤΗΜΑ Ι – Αναλυτική Περιγραφή Φυσικού και Οικονομικού Αντικειμένου της Σύμβασης</w:t>
      </w:r>
      <w:bookmarkEnd w:id="465"/>
      <w:bookmarkEnd w:id="466"/>
      <w:bookmarkEnd w:id="467"/>
      <w:bookmarkEnd w:id="468"/>
      <w:r w:rsidRPr="007E31B4">
        <w:rPr>
          <w:rFonts w:cs="Tahoma"/>
          <w:lang w:val="el-GR"/>
        </w:rPr>
        <w:t xml:space="preserve"> </w:t>
      </w:r>
      <w:bookmarkEnd w:id="469"/>
    </w:p>
    <w:p w14:paraId="40306800" w14:textId="77777777" w:rsidR="008338F0" w:rsidRPr="007E31B4" w:rsidRDefault="00A22261" w:rsidP="00B0706E">
      <w:pPr>
        <w:pStyle w:val="3"/>
        <w:numPr>
          <w:ilvl w:val="0"/>
          <w:numId w:val="24"/>
        </w:numPr>
        <w:rPr>
          <w:lang w:val="el-GR"/>
        </w:rPr>
      </w:pPr>
      <w:bookmarkStart w:id="470" w:name="_Toc97194335"/>
      <w:bookmarkStart w:id="471" w:name="_Toc97194471"/>
      <w:bookmarkStart w:id="472" w:name="_Ref97199257"/>
      <w:bookmarkStart w:id="473" w:name="_Toc202354722"/>
      <w:r w:rsidRPr="007E31B4">
        <w:rPr>
          <w:lang w:val="el-GR"/>
        </w:rPr>
        <w:t>Περιβάλλον της Σύμβασης</w:t>
      </w:r>
      <w:bookmarkEnd w:id="470"/>
      <w:bookmarkEnd w:id="471"/>
      <w:bookmarkEnd w:id="472"/>
      <w:bookmarkEnd w:id="473"/>
    </w:p>
    <w:p w14:paraId="1C12AAC2" w14:textId="77777777" w:rsidR="00EE109D" w:rsidRPr="007E31B4" w:rsidRDefault="00EE109D" w:rsidP="00CD2A7F">
      <w:pPr>
        <w:rPr>
          <w:rFonts w:eastAsia="SimSun"/>
          <w:lang w:val="el-GR"/>
        </w:rPr>
      </w:pPr>
      <w:bookmarkStart w:id="474" w:name="_Toc516836612"/>
      <w:bookmarkStart w:id="475" w:name="_Toc45706959"/>
      <w:bookmarkStart w:id="476" w:name="_Toc46478230"/>
    </w:p>
    <w:p w14:paraId="132D9764" w14:textId="77777777" w:rsidR="004D1C23" w:rsidRPr="007E31B4" w:rsidRDefault="004D1C23" w:rsidP="00B0706E">
      <w:pPr>
        <w:pStyle w:val="4"/>
        <w:numPr>
          <w:ilvl w:val="1"/>
          <w:numId w:val="16"/>
        </w:numPr>
        <w:tabs>
          <w:tab w:val="left" w:pos="993"/>
        </w:tabs>
        <w:rPr>
          <w:rFonts w:eastAsia="SimSun" w:cs="Tahoma"/>
          <w:szCs w:val="22"/>
          <w:lang w:val="el-GR"/>
        </w:rPr>
      </w:pPr>
      <w:bookmarkStart w:id="477" w:name="_Toc97194336"/>
      <w:bookmarkStart w:id="478" w:name="_Toc202354723"/>
      <w:r w:rsidRPr="007E31B4">
        <w:rPr>
          <w:rFonts w:eastAsia="SimSun" w:cs="Tahoma"/>
          <w:szCs w:val="22"/>
          <w:lang w:val="el-GR"/>
        </w:rPr>
        <w:t>Εμπλεκόμενοι στην υλοποίηση της Σύμβασης</w:t>
      </w:r>
      <w:bookmarkEnd w:id="474"/>
      <w:bookmarkEnd w:id="475"/>
      <w:bookmarkEnd w:id="476"/>
      <w:bookmarkEnd w:id="477"/>
      <w:bookmarkEnd w:id="478"/>
    </w:p>
    <w:p w14:paraId="571592AC" w14:textId="77777777" w:rsidR="004D1C23" w:rsidRPr="007E31B4" w:rsidRDefault="004D1C23" w:rsidP="00EF2204">
      <w:pPr>
        <w:rPr>
          <w:lang w:val="el-GR"/>
        </w:rPr>
      </w:pPr>
      <w:r w:rsidRPr="007E31B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7E31B4" w14:paraId="2C819871" w14:textId="77777777" w:rsidTr="00AB1716">
        <w:tc>
          <w:tcPr>
            <w:tcW w:w="3397" w:type="dxa"/>
          </w:tcPr>
          <w:p w14:paraId="71A8A4ED" w14:textId="77777777" w:rsidR="004D1C23" w:rsidRPr="007E31B4" w:rsidRDefault="004D1C23" w:rsidP="00AB1716">
            <w:pPr>
              <w:widowControl w:val="0"/>
              <w:suppressAutoHyphens w:val="0"/>
              <w:spacing w:after="0"/>
              <w:rPr>
                <w:lang w:val="el-GR" w:eastAsia="en-US"/>
              </w:rPr>
            </w:pPr>
            <w:r w:rsidRPr="007E31B4">
              <w:rPr>
                <w:lang w:val="el-GR" w:eastAsia="en-US"/>
              </w:rPr>
              <w:t xml:space="preserve">Φορέας Διαχείρισης </w:t>
            </w:r>
          </w:p>
        </w:tc>
        <w:tc>
          <w:tcPr>
            <w:tcW w:w="2530" w:type="dxa"/>
            <w:vAlign w:val="center"/>
          </w:tcPr>
          <w:p w14:paraId="6DCC0D22" w14:textId="2D1920FE" w:rsidR="004D1C23" w:rsidRPr="007E31B4" w:rsidRDefault="006930B0" w:rsidP="00AB1716">
            <w:pPr>
              <w:widowControl w:val="0"/>
              <w:suppressAutoHyphens w:val="0"/>
              <w:spacing w:after="0"/>
              <w:rPr>
                <w:lang w:val="en-US" w:eastAsia="en-US"/>
              </w:rPr>
            </w:pPr>
            <w:r w:rsidRPr="007E31B4">
              <w:rPr>
                <w:lang w:val="el-GR" w:eastAsia="en-US"/>
              </w:rPr>
              <w:t>Διεύθυνση Δημοσίων Επενδύσεων ΥΠΑΙΘΑ</w:t>
            </w:r>
          </w:p>
        </w:tc>
        <w:tc>
          <w:tcPr>
            <w:tcW w:w="3928" w:type="dxa"/>
            <w:vAlign w:val="center"/>
          </w:tcPr>
          <w:p w14:paraId="4820C710" w14:textId="38138851" w:rsidR="004D1C23" w:rsidRPr="007E31B4" w:rsidRDefault="004D1C23" w:rsidP="00AB1716">
            <w:pPr>
              <w:widowControl w:val="0"/>
              <w:suppressAutoHyphens w:val="0"/>
              <w:spacing w:after="0"/>
              <w:rPr>
                <w:lang w:val="en-US" w:eastAsia="en-US"/>
              </w:rPr>
            </w:pPr>
            <w:r w:rsidRPr="007E31B4">
              <w:t>http</w:t>
            </w:r>
            <w:r w:rsidRPr="007E31B4">
              <w:rPr>
                <w:lang w:val="en-US"/>
              </w:rPr>
              <w:t>://</w:t>
            </w:r>
            <w:r w:rsidRPr="007E31B4">
              <w:t>www</w:t>
            </w:r>
            <w:r w:rsidRPr="007E31B4">
              <w:rPr>
                <w:lang w:val="en-US"/>
              </w:rPr>
              <w:t>.</w:t>
            </w:r>
            <w:r w:rsidR="006930B0" w:rsidRPr="007E31B4">
              <w:t>pde.minedu</w:t>
            </w:r>
            <w:r w:rsidRPr="007E31B4">
              <w:rPr>
                <w:lang w:val="en-US"/>
              </w:rPr>
              <w:t>.</w:t>
            </w:r>
            <w:r w:rsidRPr="007E31B4">
              <w:t>gov</w:t>
            </w:r>
            <w:r w:rsidRPr="007E31B4">
              <w:rPr>
                <w:lang w:val="en-US"/>
              </w:rPr>
              <w:t>.</w:t>
            </w:r>
            <w:r w:rsidRPr="007E31B4">
              <w:t>gr</w:t>
            </w:r>
            <w:r w:rsidRPr="007E31B4">
              <w:rPr>
                <w:lang w:val="en-US"/>
              </w:rPr>
              <w:t>/</w:t>
            </w:r>
          </w:p>
        </w:tc>
      </w:tr>
      <w:tr w:rsidR="004D1C23" w:rsidRPr="00096E40" w14:paraId="28DA94F0" w14:textId="77777777" w:rsidTr="00AB1716">
        <w:tc>
          <w:tcPr>
            <w:tcW w:w="3397" w:type="dxa"/>
            <w:vAlign w:val="center"/>
          </w:tcPr>
          <w:p w14:paraId="02C1E28C" w14:textId="77777777" w:rsidR="004D1C23" w:rsidRPr="007E31B4" w:rsidRDefault="004D1C23" w:rsidP="00AB1716">
            <w:pPr>
              <w:widowControl w:val="0"/>
              <w:suppressAutoHyphens w:val="0"/>
              <w:spacing w:after="0"/>
              <w:rPr>
                <w:lang w:val="el-GR" w:eastAsia="en-US"/>
              </w:rPr>
            </w:pPr>
            <w:r w:rsidRPr="007E31B4">
              <w:rPr>
                <w:lang w:val="el-GR" w:eastAsia="en-US"/>
              </w:rPr>
              <w:t>Φορέας Υλοποίησης</w:t>
            </w:r>
          </w:p>
        </w:tc>
        <w:tc>
          <w:tcPr>
            <w:tcW w:w="2530" w:type="dxa"/>
            <w:vAlign w:val="center"/>
          </w:tcPr>
          <w:p w14:paraId="631CD0E0" w14:textId="77777777" w:rsidR="004D1C23" w:rsidRPr="007E31B4" w:rsidRDefault="004D1C23" w:rsidP="00AB5802">
            <w:pPr>
              <w:widowControl w:val="0"/>
              <w:suppressAutoHyphens w:val="0"/>
              <w:spacing w:after="0"/>
              <w:jc w:val="left"/>
              <w:rPr>
                <w:lang w:val="el-GR" w:eastAsia="en-US"/>
              </w:rPr>
            </w:pPr>
            <w:r w:rsidRPr="007E31B4">
              <w:rPr>
                <w:lang w:val="el-GR" w:eastAsia="en-US"/>
              </w:rPr>
              <w:t xml:space="preserve">Κοινωνία της Πληροφορίας </w:t>
            </w:r>
            <w:r w:rsidR="00B8683B" w:rsidRPr="007E31B4">
              <w:rPr>
                <w:lang w:val="el-GR" w:eastAsia="en-US"/>
              </w:rPr>
              <w:t>Μ.</w:t>
            </w:r>
            <w:r w:rsidRPr="007E31B4">
              <w:rPr>
                <w:lang w:val="el-GR" w:eastAsia="en-US"/>
              </w:rPr>
              <w:t>Α.Ε</w:t>
            </w:r>
          </w:p>
        </w:tc>
        <w:tc>
          <w:tcPr>
            <w:tcW w:w="3928" w:type="dxa"/>
            <w:vAlign w:val="center"/>
          </w:tcPr>
          <w:p w14:paraId="370991B3" w14:textId="77777777" w:rsidR="00096E40" w:rsidRPr="007E31B4" w:rsidRDefault="004D1C23" w:rsidP="00CD2A7F">
            <w:pPr>
              <w:rPr>
                <w:rFonts w:eastAsia="SimSun"/>
                <w:lang w:val="el-GR"/>
              </w:rPr>
            </w:pPr>
            <w:r w:rsidRPr="007E31B4">
              <w:rPr>
                <w:lang w:val="el-GR" w:eastAsia="en-US"/>
              </w:rPr>
              <w:t xml:space="preserve">Βλ. Παρ. </w:t>
            </w:r>
            <w:r w:rsidR="00556A23" w:rsidRPr="007E31B4">
              <w:rPr>
                <w:lang w:val="el-GR" w:eastAsia="en-US"/>
              </w:rPr>
              <w:fldChar w:fldCharType="begin"/>
            </w:r>
            <w:r w:rsidR="00556A23" w:rsidRPr="007E31B4">
              <w:rPr>
                <w:lang w:val="el-GR" w:eastAsia="en-US"/>
              </w:rPr>
              <w:instrText xml:space="preserve"> REF _Ref51336725 \h </w:instrText>
            </w:r>
            <w:r w:rsidR="007E31B4">
              <w:rPr>
                <w:lang w:val="el-GR" w:eastAsia="en-US"/>
              </w:rPr>
              <w:instrText xml:space="preserve"> \* MERGEFORMAT </w:instrText>
            </w:r>
            <w:r w:rsidR="00556A23" w:rsidRPr="007E31B4">
              <w:rPr>
                <w:lang w:val="el-GR" w:eastAsia="en-US"/>
              </w:rPr>
            </w:r>
            <w:r w:rsidR="00556A23" w:rsidRPr="007E31B4">
              <w:rPr>
                <w:lang w:val="el-GR" w:eastAsia="en-US"/>
              </w:rPr>
              <w:fldChar w:fldCharType="separate"/>
            </w:r>
          </w:p>
          <w:p w14:paraId="63860E2C" w14:textId="6E043919" w:rsidR="004D1C23" w:rsidRPr="007E31B4" w:rsidRDefault="00096E40" w:rsidP="00AB1716">
            <w:pPr>
              <w:widowControl w:val="0"/>
              <w:suppressAutoHyphens w:val="0"/>
              <w:spacing w:after="0"/>
              <w:rPr>
                <w:lang w:val="el-GR" w:eastAsia="en-US"/>
              </w:rPr>
            </w:pPr>
            <w:r w:rsidRPr="00096E40">
              <w:rPr>
                <w:rFonts w:eastAsia="SimSun"/>
                <w:bCs/>
                <w:lang w:val="el-GR"/>
              </w:rPr>
              <w:t>Φορέας Υλοποίησης – Αναθέτουσα Αρχή</w:t>
            </w:r>
            <w:r w:rsidR="00556A23" w:rsidRPr="007E31B4">
              <w:rPr>
                <w:lang w:val="el-GR" w:eastAsia="en-US"/>
              </w:rPr>
              <w:fldChar w:fldCharType="end"/>
            </w:r>
            <w:r w:rsidR="00556A23" w:rsidRPr="007E31B4">
              <w:rPr>
                <w:lang w:val="el-GR" w:eastAsia="en-US"/>
              </w:rPr>
              <w:fldChar w:fldCharType="begin"/>
            </w:r>
            <w:r w:rsidR="00556A23" w:rsidRPr="007E31B4">
              <w:rPr>
                <w:lang w:val="el-GR" w:eastAsia="en-US"/>
              </w:rPr>
              <w:instrText xml:space="preserve"> REF _Ref51336725 \r \h </w:instrText>
            </w:r>
            <w:r w:rsidR="007E31B4">
              <w:rPr>
                <w:lang w:val="el-GR" w:eastAsia="en-US"/>
              </w:rPr>
              <w:instrText xml:space="preserve"> \* MERGEFORMAT </w:instrText>
            </w:r>
            <w:r w:rsidR="00556A23" w:rsidRPr="007E31B4">
              <w:rPr>
                <w:lang w:val="el-GR" w:eastAsia="en-US"/>
              </w:rPr>
            </w:r>
            <w:r w:rsidR="00556A23" w:rsidRPr="007E31B4">
              <w:rPr>
                <w:lang w:val="el-GR" w:eastAsia="en-US"/>
              </w:rPr>
              <w:fldChar w:fldCharType="separate"/>
            </w:r>
            <w:r>
              <w:rPr>
                <w:lang w:val="el-GR" w:eastAsia="en-US"/>
              </w:rPr>
              <w:t>0</w:t>
            </w:r>
            <w:r w:rsidR="00556A23" w:rsidRPr="007E31B4">
              <w:rPr>
                <w:lang w:val="el-GR" w:eastAsia="en-US"/>
              </w:rPr>
              <w:fldChar w:fldCharType="end"/>
            </w:r>
          </w:p>
        </w:tc>
      </w:tr>
      <w:tr w:rsidR="004D1C23" w:rsidRPr="007E31B4" w14:paraId="0DBC6420" w14:textId="77777777" w:rsidTr="00AB1716">
        <w:tc>
          <w:tcPr>
            <w:tcW w:w="3397" w:type="dxa"/>
            <w:vAlign w:val="center"/>
          </w:tcPr>
          <w:p w14:paraId="649084B1" w14:textId="77777777" w:rsidR="004D1C23" w:rsidRPr="007E31B4" w:rsidRDefault="004D1C23" w:rsidP="00AB1716">
            <w:pPr>
              <w:widowControl w:val="0"/>
              <w:suppressAutoHyphens w:val="0"/>
              <w:spacing w:after="0"/>
              <w:rPr>
                <w:lang w:val="el-GR" w:eastAsia="en-US"/>
              </w:rPr>
            </w:pPr>
            <w:r w:rsidRPr="007E31B4">
              <w:rPr>
                <w:lang w:val="el-GR" w:eastAsia="en-US"/>
              </w:rPr>
              <w:t>Φορέας Χρηματοδότησης</w:t>
            </w:r>
          </w:p>
        </w:tc>
        <w:tc>
          <w:tcPr>
            <w:tcW w:w="2530" w:type="dxa"/>
            <w:vAlign w:val="center"/>
          </w:tcPr>
          <w:p w14:paraId="173F5B69" w14:textId="09A6A171" w:rsidR="004D1C23" w:rsidRPr="007E31B4" w:rsidRDefault="000A12A8" w:rsidP="00AB5802">
            <w:pPr>
              <w:widowControl w:val="0"/>
              <w:suppressAutoHyphens w:val="0"/>
              <w:spacing w:after="0"/>
              <w:jc w:val="left"/>
              <w:rPr>
                <w:lang w:val="el-GR" w:eastAsia="en-US"/>
              </w:rPr>
            </w:pPr>
            <w:r w:rsidRPr="007E31B4">
              <w:rPr>
                <w:lang w:val="el-GR" w:eastAsia="en-US"/>
              </w:rPr>
              <w:t>Υπουργείο Παιδείας, Θρησκευμάτων και Αθλητισμού</w:t>
            </w:r>
          </w:p>
        </w:tc>
        <w:tc>
          <w:tcPr>
            <w:tcW w:w="3928" w:type="dxa"/>
            <w:vAlign w:val="center"/>
          </w:tcPr>
          <w:p w14:paraId="38BAE4D5" w14:textId="0DF927CA" w:rsidR="000A12A8" w:rsidRPr="007E31B4" w:rsidRDefault="000A12A8" w:rsidP="00AB1716">
            <w:pPr>
              <w:widowControl w:val="0"/>
              <w:suppressAutoHyphens w:val="0"/>
              <w:spacing w:after="0"/>
              <w:rPr>
                <w:lang w:val="el-GR"/>
              </w:rPr>
            </w:pPr>
            <w:hyperlink r:id="rId39" w:history="1">
              <w:r w:rsidRPr="007E31B4">
                <w:rPr>
                  <w:rStyle w:val="-"/>
                </w:rPr>
                <w:t>https</w:t>
              </w:r>
              <w:r w:rsidRPr="007E31B4">
                <w:rPr>
                  <w:rStyle w:val="-"/>
                  <w:lang w:val="el-GR"/>
                </w:rPr>
                <w:t>://</w:t>
              </w:r>
              <w:r w:rsidRPr="007E31B4">
                <w:rPr>
                  <w:rStyle w:val="-"/>
                </w:rPr>
                <w:t>www</w:t>
              </w:r>
              <w:r w:rsidRPr="007E31B4">
                <w:rPr>
                  <w:rStyle w:val="-"/>
                  <w:lang w:val="el-GR"/>
                </w:rPr>
                <w:t>.</w:t>
              </w:r>
              <w:r w:rsidRPr="007E31B4">
                <w:rPr>
                  <w:rStyle w:val="-"/>
                </w:rPr>
                <w:t>minedu</w:t>
              </w:r>
              <w:r w:rsidRPr="007E31B4">
                <w:rPr>
                  <w:rStyle w:val="-"/>
                  <w:lang w:val="el-GR"/>
                </w:rPr>
                <w:t>.</w:t>
              </w:r>
              <w:r w:rsidRPr="007E31B4">
                <w:rPr>
                  <w:rStyle w:val="-"/>
                </w:rPr>
                <w:t>gov</w:t>
              </w:r>
              <w:r w:rsidRPr="007E31B4">
                <w:rPr>
                  <w:rStyle w:val="-"/>
                  <w:lang w:val="el-GR"/>
                </w:rPr>
                <w:t>.</w:t>
              </w:r>
              <w:r w:rsidRPr="007E31B4">
                <w:rPr>
                  <w:rStyle w:val="-"/>
                </w:rPr>
                <w:t>gr</w:t>
              </w:r>
              <w:r w:rsidRPr="007E31B4">
                <w:rPr>
                  <w:rStyle w:val="-"/>
                  <w:lang w:val="el-GR"/>
                </w:rPr>
                <w:t>/</w:t>
              </w:r>
            </w:hyperlink>
            <w:r w:rsidRPr="007E31B4">
              <w:rPr>
                <w:lang w:val="el-GR"/>
              </w:rPr>
              <w:t xml:space="preserve"> </w:t>
            </w:r>
          </w:p>
          <w:p w14:paraId="1B365089" w14:textId="73A4DDFD" w:rsidR="004D1C23" w:rsidRPr="007E31B4" w:rsidRDefault="004D1C23" w:rsidP="00AB1716">
            <w:pPr>
              <w:widowControl w:val="0"/>
              <w:suppressAutoHyphens w:val="0"/>
              <w:spacing w:after="0"/>
              <w:rPr>
                <w:lang w:val="el-GR" w:eastAsia="en-US"/>
              </w:rPr>
            </w:pPr>
            <w:r w:rsidRPr="007E31B4">
              <w:rPr>
                <w:lang w:val="el-GR" w:eastAsia="en-US"/>
              </w:rPr>
              <w:t xml:space="preserve">Βλ. Παρ. </w:t>
            </w:r>
            <w:r w:rsidR="00DF6A45" w:rsidRPr="007E31B4">
              <w:rPr>
                <w:lang w:val="el-GR" w:eastAsia="en-US"/>
              </w:rPr>
              <w:fldChar w:fldCharType="begin"/>
            </w:r>
            <w:r w:rsidR="00DF6A45" w:rsidRPr="007E31B4">
              <w:rPr>
                <w:lang w:val="el-GR" w:eastAsia="en-US"/>
              </w:rPr>
              <w:instrText xml:space="preserve"> REF _Ref55370316 \r \h </w:instrText>
            </w:r>
            <w:r w:rsidR="007E31B4">
              <w:rPr>
                <w:lang w:val="el-GR" w:eastAsia="en-US"/>
              </w:rPr>
              <w:instrText xml:space="preserve"> \* MERGEFORMAT </w:instrText>
            </w:r>
            <w:r w:rsidR="00DF6A45" w:rsidRPr="007E31B4">
              <w:rPr>
                <w:lang w:val="el-GR" w:eastAsia="en-US"/>
              </w:rPr>
            </w:r>
            <w:r w:rsidR="00DF6A45" w:rsidRPr="007E31B4">
              <w:rPr>
                <w:lang w:val="el-GR" w:eastAsia="en-US"/>
              </w:rPr>
              <w:fldChar w:fldCharType="separate"/>
            </w:r>
            <w:r w:rsidR="00096E40">
              <w:rPr>
                <w:lang w:val="el-GR" w:eastAsia="en-US"/>
              </w:rPr>
              <w:t>1.1.2</w:t>
            </w:r>
            <w:r w:rsidR="00DF6A45" w:rsidRPr="007E31B4">
              <w:rPr>
                <w:lang w:val="el-GR" w:eastAsia="en-US"/>
              </w:rPr>
              <w:fldChar w:fldCharType="end"/>
            </w:r>
          </w:p>
        </w:tc>
      </w:tr>
      <w:tr w:rsidR="004D1C23" w:rsidRPr="007E31B4" w14:paraId="6460A757" w14:textId="77777777" w:rsidTr="00AB1716">
        <w:tc>
          <w:tcPr>
            <w:tcW w:w="3397" w:type="dxa"/>
            <w:vAlign w:val="center"/>
          </w:tcPr>
          <w:p w14:paraId="0F59D6A0" w14:textId="77777777" w:rsidR="004D1C23" w:rsidRPr="007E31B4" w:rsidRDefault="004D1C23" w:rsidP="00AB1716">
            <w:pPr>
              <w:widowControl w:val="0"/>
              <w:suppressAutoHyphens w:val="0"/>
              <w:spacing w:after="0"/>
              <w:rPr>
                <w:lang w:val="el-GR" w:eastAsia="en-US"/>
              </w:rPr>
            </w:pPr>
            <w:r w:rsidRPr="007E31B4">
              <w:rPr>
                <w:lang w:val="el-GR" w:eastAsia="en-US"/>
              </w:rPr>
              <w:t>Κύριος του Έργου</w:t>
            </w:r>
          </w:p>
        </w:tc>
        <w:tc>
          <w:tcPr>
            <w:tcW w:w="2530" w:type="dxa"/>
            <w:vAlign w:val="center"/>
          </w:tcPr>
          <w:p w14:paraId="048B780B" w14:textId="3A70D17E" w:rsidR="004D1C23" w:rsidRPr="007E31B4" w:rsidRDefault="000A12A8" w:rsidP="00AB1716">
            <w:pPr>
              <w:widowControl w:val="0"/>
              <w:suppressAutoHyphens w:val="0"/>
              <w:spacing w:after="0"/>
              <w:rPr>
                <w:lang w:val="el-GR" w:eastAsia="en-US"/>
              </w:rPr>
            </w:pPr>
            <w:r w:rsidRPr="007E31B4">
              <w:rPr>
                <w:lang w:val="el-GR" w:eastAsia="en-US"/>
              </w:rPr>
              <w:t>Ινστιτούτο Εκπαιδευτικής Πολιτικής</w:t>
            </w:r>
          </w:p>
        </w:tc>
        <w:tc>
          <w:tcPr>
            <w:tcW w:w="3928" w:type="dxa"/>
          </w:tcPr>
          <w:p w14:paraId="03C5E5DE" w14:textId="147ACB13" w:rsidR="000A12A8" w:rsidRPr="007E31B4" w:rsidRDefault="000A12A8" w:rsidP="00AB1716">
            <w:pPr>
              <w:widowControl w:val="0"/>
              <w:suppressAutoHyphens w:val="0"/>
              <w:spacing w:after="0"/>
              <w:rPr>
                <w:lang w:val="el-GR"/>
              </w:rPr>
            </w:pPr>
            <w:hyperlink r:id="rId40" w:history="1">
              <w:r w:rsidRPr="007E31B4">
                <w:rPr>
                  <w:rStyle w:val="-"/>
                </w:rPr>
                <w:t>https</w:t>
              </w:r>
              <w:r w:rsidRPr="007E31B4">
                <w:rPr>
                  <w:rStyle w:val="-"/>
                  <w:lang w:val="el-GR"/>
                </w:rPr>
                <w:t>://</w:t>
              </w:r>
              <w:r w:rsidRPr="007E31B4">
                <w:rPr>
                  <w:rStyle w:val="-"/>
                </w:rPr>
                <w:t>iep</w:t>
              </w:r>
              <w:r w:rsidRPr="007E31B4">
                <w:rPr>
                  <w:rStyle w:val="-"/>
                  <w:lang w:val="el-GR"/>
                </w:rPr>
                <w:t>.</w:t>
              </w:r>
              <w:r w:rsidRPr="007E31B4">
                <w:rPr>
                  <w:rStyle w:val="-"/>
                </w:rPr>
                <w:t>edu</w:t>
              </w:r>
              <w:r w:rsidRPr="007E31B4">
                <w:rPr>
                  <w:rStyle w:val="-"/>
                  <w:lang w:val="el-GR"/>
                </w:rPr>
                <w:t>.</w:t>
              </w:r>
              <w:r w:rsidRPr="007E31B4">
                <w:rPr>
                  <w:rStyle w:val="-"/>
                </w:rPr>
                <w:t>gr</w:t>
              </w:r>
              <w:r w:rsidRPr="007E31B4">
                <w:rPr>
                  <w:rStyle w:val="-"/>
                  <w:lang w:val="el-GR"/>
                </w:rPr>
                <w:t>/</w:t>
              </w:r>
              <w:r w:rsidRPr="007E31B4">
                <w:rPr>
                  <w:rStyle w:val="-"/>
                </w:rPr>
                <w:t>el</w:t>
              </w:r>
              <w:r w:rsidRPr="007E31B4">
                <w:rPr>
                  <w:rStyle w:val="-"/>
                  <w:lang w:val="el-GR"/>
                </w:rPr>
                <w:t>/</w:t>
              </w:r>
            </w:hyperlink>
          </w:p>
          <w:p w14:paraId="214B64A4" w14:textId="6DD9000B" w:rsidR="004D1C23" w:rsidRPr="007E31B4" w:rsidRDefault="004D1C23" w:rsidP="00AB1716">
            <w:pPr>
              <w:widowControl w:val="0"/>
              <w:suppressAutoHyphens w:val="0"/>
              <w:spacing w:after="0"/>
              <w:rPr>
                <w:lang w:val="el-GR" w:eastAsia="en-US"/>
              </w:rPr>
            </w:pPr>
            <w:r w:rsidRPr="007E31B4">
              <w:rPr>
                <w:lang w:val="el-GR" w:eastAsia="en-US"/>
              </w:rPr>
              <w:t xml:space="preserve">Βλ. Παρ. </w:t>
            </w:r>
            <w:r w:rsidR="00DF6A45" w:rsidRPr="007E31B4">
              <w:rPr>
                <w:lang w:val="el-GR" w:eastAsia="en-US"/>
              </w:rPr>
              <w:fldChar w:fldCharType="begin"/>
            </w:r>
            <w:r w:rsidR="00DF6A45" w:rsidRPr="007E31B4">
              <w:rPr>
                <w:lang w:val="el-GR" w:eastAsia="en-US"/>
              </w:rPr>
              <w:instrText xml:space="preserve"> REF _Ref55370267 \r \h </w:instrText>
            </w:r>
            <w:r w:rsidR="007E31B4">
              <w:rPr>
                <w:lang w:val="el-GR" w:eastAsia="en-US"/>
              </w:rPr>
              <w:instrText xml:space="preserve"> \* MERGEFORMAT </w:instrText>
            </w:r>
            <w:r w:rsidR="00DF6A45" w:rsidRPr="007E31B4">
              <w:rPr>
                <w:lang w:val="el-GR" w:eastAsia="en-US"/>
              </w:rPr>
            </w:r>
            <w:r w:rsidR="00DF6A45" w:rsidRPr="007E31B4">
              <w:rPr>
                <w:lang w:val="el-GR" w:eastAsia="en-US"/>
              </w:rPr>
              <w:fldChar w:fldCharType="separate"/>
            </w:r>
            <w:r w:rsidR="00096E40">
              <w:rPr>
                <w:lang w:val="el-GR" w:eastAsia="en-US"/>
              </w:rPr>
              <w:t>1.1.3</w:t>
            </w:r>
            <w:r w:rsidR="00DF6A45" w:rsidRPr="007E31B4">
              <w:rPr>
                <w:lang w:val="el-GR" w:eastAsia="en-US"/>
              </w:rPr>
              <w:fldChar w:fldCharType="end"/>
            </w:r>
          </w:p>
        </w:tc>
      </w:tr>
      <w:tr w:rsidR="004D1C23" w:rsidRPr="007E31B4" w14:paraId="7DF70F82" w14:textId="77777777" w:rsidTr="00AB1716">
        <w:tc>
          <w:tcPr>
            <w:tcW w:w="3397" w:type="dxa"/>
            <w:vAlign w:val="center"/>
          </w:tcPr>
          <w:p w14:paraId="6B00A48C" w14:textId="77777777" w:rsidR="004D1C23" w:rsidRPr="007E31B4" w:rsidRDefault="004D1C23" w:rsidP="00AB1716">
            <w:pPr>
              <w:widowControl w:val="0"/>
              <w:suppressAutoHyphens w:val="0"/>
              <w:spacing w:after="0"/>
              <w:rPr>
                <w:lang w:val="el-GR" w:eastAsia="en-US"/>
              </w:rPr>
            </w:pPr>
            <w:r w:rsidRPr="007E31B4">
              <w:rPr>
                <w:lang w:val="el-GR" w:eastAsia="en-US"/>
              </w:rPr>
              <w:t>Φορέας Λειτουργίας του Έργου</w:t>
            </w:r>
          </w:p>
        </w:tc>
        <w:tc>
          <w:tcPr>
            <w:tcW w:w="2530" w:type="dxa"/>
            <w:vAlign w:val="center"/>
          </w:tcPr>
          <w:p w14:paraId="12B576F0" w14:textId="0D9BBDA2" w:rsidR="004D1C23" w:rsidRPr="007E31B4" w:rsidRDefault="000A12A8" w:rsidP="00AB1716">
            <w:pPr>
              <w:widowControl w:val="0"/>
              <w:suppressAutoHyphens w:val="0"/>
              <w:spacing w:after="0"/>
              <w:rPr>
                <w:lang w:val="el-GR" w:eastAsia="en-US"/>
              </w:rPr>
            </w:pPr>
            <w:r w:rsidRPr="007E31B4">
              <w:rPr>
                <w:lang w:val="el-GR" w:eastAsia="en-US"/>
              </w:rPr>
              <w:t>Ινστιτούτο Εκπαιδευτικής Πολιτικής</w:t>
            </w:r>
            <w:r w:rsidR="004D1C23" w:rsidRPr="007E31B4">
              <w:rPr>
                <w:lang w:val="el-GR" w:eastAsia="en-US"/>
              </w:rPr>
              <w:t xml:space="preserve">  </w:t>
            </w:r>
          </w:p>
        </w:tc>
        <w:tc>
          <w:tcPr>
            <w:tcW w:w="3928" w:type="dxa"/>
          </w:tcPr>
          <w:p w14:paraId="56A09433" w14:textId="64068209" w:rsidR="004D1C23" w:rsidRPr="007E31B4" w:rsidRDefault="000A12A8" w:rsidP="004D1C23">
            <w:pPr>
              <w:widowControl w:val="0"/>
              <w:suppressAutoHyphens w:val="0"/>
              <w:spacing w:after="0"/>
              <w:rPr>
                <w:lang w:val="el-GR"/>
              </w:rPr>
            </w:pPr>
            <w:hyperlink r:id="rId41" w:history="1">
              <w:r w:rsidRPr="007E31B4">
                <w:rPr>
                  <w:rStyle w:val="-"/>
                </w:rPr>
                <w:t>https</w:t>
              </w:r>
              <w:r w:rsidRPr="007E31B4">
                <w:rPr>
                  <w:rStyle w:val="-"/>
                  <w:lang w:val="el-GR"/>
                </w:rPr>
                <w:t>://</w:t>
              </w:r>
              <w:r w:rsidRPr="007E31B4">
                <w:rPr>
                  <w:rStyle w:val="-"/>
                </w:rPr>
                <w:t>iep</w:t>
              </w:r>
              <w:r w:rsidRPr="007E31B4">
                <w:rPr>
                  <w:rStyle w:val="-"/>
                  <w:lang w:val="el-GR"/>
                </w:rPr>
                <w:t>.</w:t>
              </w:r>
              <w:r w:rsidRPr="007E31B4">
                <w:rPr>
                  <w:rStyle w:val="-"/>
                </w:rPr>
                <w:t>edu</w:t>
              </w:r>
              <w:r w:rsidRPr="007E31B4">
                <w:rPr>
                  <w:rStyle w:val="-"/>
                  <w:lang w:val="el-GR"/>
                </w:rPr>
                <w:t>.</w:t>
              </w:r>
              <w:r w:rsidRPr="007E31B4">
                <w:rPr>
                  <w:rStyle w:val="-"/>
                </w:rPr>
                <w:t>gr</w:t>
              </w:r>
              <w:r w:rsidRPr="007E31B4">
                <w:rPr>
                  <w:rStyle w:val="-"/>
                  <w:lang w:val="el-GR"/>
                </w:rPr>
                <w:t>/</w:t>
              </w:r>
              <w:r w:rsidRPr="007E31B4">
                <w:rPr>
                  <w:rStyle w:val="-"/>
                </w:rPr>
                <w:t>el</w:t>
              </w:r>
              <w:r w:rsidRPr="007E31B4">
                <w:rPr>
                  <w:rStyle w:val="-"/>
                  <w:lang w:val="el-GR"/>
                </w:rPr>
                <w:t>/</w:t>
              </w:r>
            </w:hyperlink>
          </w:p>
          <w:p w14:paraId="69625F83" w14:textId="0B6C9DE7" w:rsidR="004D1C23" w:rsidRPr="007E31B4" w:rsidRDefault="004D1C23" w:rsidP="004D1C23">
            <w:pPr>
              <w:widowControl w:val="0"/>
              <w:suppressAutoHyphens w:val="0"/>
              <w:spacing w:after="0"/>
              <w:rPr>
                <w:lang w:val="el-GR" w:eastAsia="en-US"/>
              </w:rPr>
            </w:pPr>
            <w:r w:rsidRPr="007E31B4">
              <w:rPr>
                <w:lang w:val="el-GR" w:eastAsia="en-US"/>
              </w:rPr>
              <w:t xml:space="preserve">Βλ. Παρ. </w:t>
            </w:r>
            <w:r w:rsidR="00DF6A45" w:rsidRPr="007E31B4">
              <w:rPr>
                <w:lang w:val="el-GR" w:eastAsia="en-US"/>
              </w:rPr>
              <w:fldChar w:fldCharType="begin"/>
            </w:r>
            <w:r w:rsidR="00DF6A45" w:rsidRPr="007E31B4">
              <w:rPr>
                <w:lang w:val="el-GR" w:eastAsia="en-US"/>
              </w:rPr>
              <w:instrText xml:space="preserve"> REF _Ref55370267 \r \h </w:instrText>
            </w:r>
            <w:r w:rsidR="007E31B4">
              <w:rPr>
                <w:lang w:val="el-GR" w:eastAsia="en-US"/>
              </w:rPr>
              <w:instrText xml:space="preserve"> \* MERGEFORMAT </w:instrText>
            </w:r>
            <w:r w:rsidR="00DF6A45" w:rsidRPr="007E31B4">
              <w:rPr>
                <w:lang w:val="el-GR" w:eastAsia="en-US"/>
              </w:rPr>
            </w:r>
            <w:r w:rsidR="00DF6A45" w:rsidRPr="007E31B4">
              <w:rPr>
                <w:lang w:val="el-GR" w:eastAsia="en-US"/>
              </w:rPr>
              <w:fldChar w:fldCharType="separate"/>
            </w:r>
            <w:r w:rsidR="00096E40">
              <w:rPr>
                <w:lang w:val="el-GR" w:eastAsia="en-US"/>
              </w:rPr>
              <w:t>1.1.3</w:t>
            </w:r>
            <w:r w:rsidR="00DF6A45" w:rsidRPr="007E31B4">
              <w:rPr>
                <w:lang w:val="el-GR" w:eastAsia="en-US"/>
              </w:rPr>
              <w:fldChar w:fldCharType="end"/>
            </w:r>
          </w:p>
        </w:tc>
      </w:tr>
      <w:tr w:rsidR="004D1C23" w:rsidRPr="00096E40" w:rsidDel="00DF55C4" w14:paraId="6FE4EC6A" w14:textId="77777777" w:rsidTr="00AB1716">
        <w:tc>
          <w:tcPr>
            <w:tcW w:w="3397" w:type="dxa"/>
            <w:vAlign w:val="center"/>
          </w:tcPr>
          <w:p w14:paraId="0A1AF626" w14:textId="77777777" w:rsidR="004D1C23" w:rsidRPr="007E31B4" w:rsidDel="00DF55C4" w:rsidRDefault="004D1C23" w:rsidP="00AB1716">
            <w:pPr>
              <w:widowControl w:val="0"/>
              <w:suppressAutoHyphens w:val="0"/>
              <w:spacing w:after="0"/>
              <w:rPr>
                <w:lang w:val="el-GR" w:eastAsia="en-US"/>
              </w:rPr>
            </w:pPr>
            <w:r w:rsidRPr="007E31B4">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7E31B4" w:rsidDel="00DF55C4" w:rsidRDefault="004D1C23" w:rsidP="00AB1716">
            <w:pPr>
              <w:widowControl w:val="0"/>
              <w:suppressAutoHyphens w:val="0"/>
              <w:spacing w:after="0"/>
              <w:rPr>
                <w:lang w:val="el-GR" w:eastAsia="en-US"/>
              </w:rPr>
            </w:pPr>
            <w:r w:rsidRPr="007E31B4">
              <w:rPr>
                <w:lang w:val="el-GR" w:eastAsia="en-US"/>
              </w:rPr>
              <w:t>-</w:t>
            </w:r>
          </w:p>
        </w:tc>
        <w:tc>
          <w:tcPr>
            <w:tcW w:w="3928" w:type="dxa"/>
            <w:vAlign w:val="center"/>
          </w:tcPr>
          <w:p w14:paraId="592B485E" w14:textId="77777777" w:rsidR="000E1562" w:rsidRPr="007E31B4" w:rsidRDefault="000E1562" w:rsidP="000E1562">
            <w:pPr>
              <w:widowControl w:val="0"/>
              <w:suppressAutoHyphens w:val="0"/>
              <w:spacing w:after="0"/>
              <w:rPr>
                <w:lang w:val="el-GR" w:eastAsia="en-US"/>
              </w:rPr>
            </w:pPr>
            <w:r w:rsidRPr="007E31B4">
              <w:rPr>
                <w:lang w:val="el-GR" w:eastAsia="en-US"/>
              </w:rPr>
              <w:t xml:space="preserve">Βλ. παρ. 1.1.4 Όργανα &amp; </w:t>
            </w:r>
          </w:p>
          <w:p w14:paraId="6C841E94" w14:textId="77777777" w:rsidR="000E1562" w:rsidRPr="007E31B4" w:rsidRDefault="000E1562" w:rsidP="000E1562">
            <w:pPr>
              <w:widowControl w:val="0"/>
              <w:suppressAutoHyphens w:val="0"/>
              <w:spacing w:after="0"/>
              <w:rPr>
                <w:lang w:val="el-GR" w:eastAsia="en-US"/>
              </w:rPr>
            </w:pPr>
            <w:r w:rsidRPr="007E31B4">
              <w:rPr>
                <w:lang w:val="el-GR" w:eastAsia="en-US"/>
              </w:rPr>
              <w:t xml:space="preserve">Επιτροπές Παρακολούθησης, </w:t>
            </w:r>
          </w:p>
          <w:p w14:paraId="23960B34" w14:textId="77777777" w:rsidR="000E1562" w:rsidRPr="007E31B4" w:rsidRDefault="000E1562" w:rsidP="000E1562">
            <w:pPr>
              <w:widowControl w:val="0"/>
              <w:suppressAutoHyphens w:val="0"/>
              <w:spacing w:after="0"/>
              <w:rPr>
                <w:lang w:val="el-GR" w:eastAsia="en-US"/>
              </w:rPr>
            </w:pPr>
            <w:r w:rsidRPr="007E31B4">
              <w:rPr>
                <w:lang w:val="el-GR" w:eastAsia="en-US"/>
              </w:rPr>
              <w:t xml:space="preserve">Διακυβέρνησης και Ελέγχου </w:t>
            </w:r>
          </w:p>
          <w:p w14:paraId="0F6D51B9" w14:textId="5912115F" w:rsidR="004D1C23" w:rsidRPr="007E31B4" w:rsidDel="00DF55C4" w:rsidRDefault="000E1562" w:rsidP="000E1562">
            <w:pPr>
              <w:widowControl w:val="0"/>
              <w:suppressAutoHyphens w:val="0"/>
              <w:spacing w:after="0"/>
              <w:rPr>
                <w:lang w:val="el-GR" w:eastAsia="en-US"/>
              </w:rPr>
            </w:pPr>
            <w:r w:rsidRPr="007E31B4">
              <w:rPr>
                <w:lang w:val="el-GR" w:eastAsia="en-US"/>
              </w:rPr>
              <w:t>του Έργου</w:t>
            </w:r>
          </w:p>
        </w:tc>
      </w:tr>
    </w:tbl>
    <w:p w14:paraId="3C4E7FEA" w14:textId="77777777" w:rsidR="00B42BA2" w:rsidRPr="007E31B4" w:rsidRDefault="00B42BA2" w:rsidP="00CD2A7F">
      <w:pPr>
        <w:rPr>
          <w:rFonts w:eastAsia="SimSun"/>
          <w:lang w:val="el-GR"/>
        </w:rPr>
      </w:pPr>
      <w:bookmarkStart w:id="479" w:name="_Ref51336725"/>
      <w:bookmarkStart w:id="480" w:name="_Toc53671308"/>
    </w:p>
    <w:p w14:paraId="2A8E12F2" w14:textId="100E6E9B" w:rsidR="00556A23" w:rsidRPr="007E31B4" w:rsidRDefault="00556A23" w:rsidP="00B0706E">
      <w:pPr>
        <w:pStyle w:val="5"/>
        <w:numPr>
          <w:ilvl w:val="2"/>
          <w:numId w:val="16"/>
        </w:numPr>
        <w:rPr>
          <w:rFonts w:eastAsia="SimSun" w:cs="Tahoma"/>
          <w:bCs/>
        </w:rPr>
      </w:pPr>
      <w:bookmarkStart w:id="481" w:name="_Toc202354724"/>
      <w:r w:rsidRPr="007E31B4">
        <w:rPr>
          <w:rFonts w:eastAsia="SimSun" w:cs="Tahoma"/>
          <w:bCs/>
        </w:rPr>
        <w:t xml:space="preserve">Φορέας Υλοποίησης – </w:t>
      </w:r>
      <w:r w:rsidR="00C04981" w:rsidRPr="007E31B4">
        <w:rPr>
          <w:rFonts w:eastAsia="SimSun" w:cs="Tahoma"/>
          <w:bCs/>
        </w:rPr>
        <w:t>Αναθέτουσα Αρχή</w:t>
      </w:r>
      <w:bookmarkEnd w:id="479"/>
      <w:bookmarkEnd w:id="480"/>
      <w:bookmarkEnd w:id="481"/>
      <w:r w:rsidRPr="007E31B4">
        <w:rPr>
          <w:rFonts w:eastAsia="SimSun" w:cs="Tahoma"/>
          <w:bCs/>
        </w:rPr>
        <w:t xml:space="preserve"> </w:t>
      </w:r>
    </w:p>
    <w:p w14:paraId="0523B5BA" w14:textId="77777777" w:rsidR="000A12A8" w:rsidRPr="007E31B4" w:rsidRDefault="000A12A8" w:rsidP="000A12A8">
      <w:pPr>
        <w:rPr>
          <w:rFonts w:eastAsia="SimSun"/>
          <w:lang w:val="el-GR"/>
        </w:rPr>
      </w:pPr>
      <w:r w:rsidRPr="007E31B4">
        <w:rPr>
          <w:rFonts w:eastAsia="SimSun"/>
          <w:lang w:val="el-GR"/>
        </w:rPr>
        <w:t xml:space="preserve">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w:t>
      </w:r>
      <w:r w:rsidRPr="007E31B4">
        <w:rPr>
          <w:rFonts w:eastAsia="SimSun"/>
          <w:lang w:val="en-US"/>
        </w:rPr>
        <w:t>N</w:t>
      </w:r>
      <w:r w:rsidRPr="007E31B4">
        <w:rPr>
          <w:rFonts w:eastAsia="SimSun"/>
          <w:lang w:val="el-GR"/>
        </w:rPr>
        <w:t xml:space="preserve">. 3429/2005 στο πλαίσιο των διατάξεων του </w:t>
      </w:r>
      <w:r w:rsidRPr="007E31B4">
        <w:rPr>
          <w:rFonts w:eastAsia="SimSun"/>
          <w:lang w:val="en-US"/>
        </w:rPr>
        <w:t>N</w:t>
      </w:r>
      <w:r w:rsidRPr="007E31B4">
        <w:rPr>
          <w:rFonts w:eastAsia="SimSun"/>
          <w:lang w:val="el-GR"/>
        </w:rPr>
        <w:t>.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5FF4429" w14:textId="77777777" w:rsidR="000A12A8" w:rsidRPr="007E31B4" w:rsidRDefault="000A12A8" w:rsidP="000A12A8">
      <w:pPr>
        <w:rPr>
          <w:rFonts w:eastAsia="SimSun"/>
          <w:lang w:val="el-GR"/>
        </w:rPr>
      </w:pPr>
      <w:r w:rsidRPr="007E31B4">
        <w:rPr>
          <w:rFonts w:eastAsia="SimSun"/>
          <w:lang w:val="el-GR"/>
        </w:rPr>
        <w:t>Βασικός σκοπός της Εταιρείας, όπως ορίζεται στην τελευταία τροποποίηση του καταστατικού αυτής (ΦΕΚ 343/Β/07-02-2020), είναι:</w:t>
      </w:r>
    </w:p>
    <w:p w14:paraId="6CE6BD72" w14:textId="77777777" w:rsidR="000A12A8" w:rsidRPr="007E31B4" w:rsidRDefault="000A12A8" w:rsidP="000A12A8">
      <w:pPr>
        <w:rPr>
          <w:rFonts w:eastAsia="SimSun"/>
          <w:lang w:val="el-GR"/>
        </w:rPr>
      </w:pPr>
      <w:r w:rsidRPr="007E31B4">
        <w:rPr>
          <w:rFonts w:eastAsia="SimSun"/>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AFEB579" w14:textId="77777777" w:rsidR="000A12A8" w:rsidRPr="007E31B4" w:rsidRDefault="000A12A8" w:rsidP="000A12A8">
      <w:pPr>
        <w:rPr>
          <w:rFonts w:eastAsia="SimSun"/>
          <w:lang w:val="el-GR"/>
        </w:rPr>
      </w:pPr>
      <w:r w:rsidRPr="007E31B4">
        <w:rPr>
          <w:rFonts w:eastAsia="SimSun"/>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w:t>
      </w:r>
      <w:r w:rsidRPr="007E31B4">
        <w:rPr>
          <w:rFonts w:eastAsia="SimSun"/>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4884D4EC" w14:textId="77777777" w:rsidR="000A12A8" w:rsidRPr="007E31B4" w:rsidRDefault="000A12A8" w:rsidP="000A12A8">
      <w:pPr>
        <w:rPr>
          <w:rFonts w:eastAsia="SimSun"/>
          <w:lang w:val="el-GR"/>
        </w:rPr>
      </w:pPr>
      <w:r w:rsidRPr="007E31B4">
        <w:rPr>
          <w:rFonts w:eastAsia="SimSun"/>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2AE94637" w14:textId="77777777" w:rsidR="000A12A8" w:rsidRPr="007E31B4" w:rsidRDefault="000A12A8" w:rsidP="000A12A8">
      <w:pPr>
        <w:rPr>
          <w:rFonts w:eastAsia="SimSun"/>
          <w:lang w:val="el-GR"/>
        </w:rPr>
      </w:pPr>
      <w:r w:rsidRPr="007E31B4">
        <w:rPr>
          <w:rFonts w:eastAsia="SimSun"/>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523775B6" w14:textId="77777777" w:rsidR="000A12A8" w:rsidRPr="007E31B4" w:rsidRDefault="000A12A8" w:rsidP="000A12A8">
      <w:pPr>
        <w:rPr>
          <w:rFonts w:eastAsia="SimSun"/>
          <w:lang w:val="el-GR"/>
        </w:rPr>
      </w:pPr>
      <w:r w:rsidRPr="007E31B4">
        <w:rPr>
          <w:rFonts w:eastAsia="SimSun"/>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34AB96C4" w14:textId="77777777" w:rsidR="000A12A8" w:rsidRPr="007E31B4" w:rsidRDefault="000A12A8" w:rsidP="000A12A8">
      <w:pPr>
        <w:rPr>
          <w:rFonts w:eastAsia="SimSun"/>
          <w:lang w:val="el-GR"/>
        </w:rPr>
      </w:pPr>
      <w:r w:rsidRPr="007E31B4">
        <w:rPr>
          <w:rFonts w:eastAsia="SimSun"/>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35C3BA44" w14:textId="77777777" w:rsidR="000A12A8" w:rsidRPr="007E31B4" w:rsidRDefault="000A12A8" w:rsidP="000A12A8">
      <w:pPr>
        <w:rPr>
          <w:rFonts w:eastAsia="SimSun"/>
          <w:lang w:val="el-GR"/>
        </w:rPr>
      </w:pPr>
      <w:r w:rsidRPr="007E31B4">
        <w:rPr>
          <w:rFonts w:eastAsia="SimSun"/>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30CD8D1C" w14:textId="77777777" w:rsidR="000A12A8" w:rsidRPr="007E31B4" w:rsidRDefault="000A12A8" w:rsidP="000A12A8">
      <w:pPr>
        <w:rPr>
          <w:rFonts w:eastAsia="SimSun"/>
          <w:lang w:val="el-GR"/>
        </w:rPr>
      </w:pPr>
      <w:r w:rsidRPr="007E31B4">
        <w:rPr>
          <w:rFonts w:eastAsia="SimSun"/>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58AB2CCF" w14:textId="77777777" w:rsidR="000A12A8" w:rsidRPr="007E31B4" w:rsidRDefault="000A12A8" w:rsidP="000A12A8">
      <w:pPr>
        <w:rPr>
          <w:rFonts w:eastAsia="SimSun"/>
          <w:lang w:val="el-GR"/>
        </w:rPr>
      </w:pPr>
      <w:r w:rsidRPr="007E31B4">
        <w:rPr>
          <w:rFonts w:eastAsia="SimSun"/>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9E2DF89" w14:textId="77777777" w:rsidR="000A12A8" w:rsidRPr="007E31B4" w:rsidRDefault="000A12A8" w:rsidP="000A12A8">
      <w:pPr>
        <w:rPr>
          <w:rFonts w:eastAsia="SimSun"/>
          <w:lang w:val="el-GR"/>
        </w:rPr>
      </w:pPr>
      <w:r w:rsidRPr="007E31B4">
        <w:rPr>
          <w:rFonts w:eastAsia="SimSun"/>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277986B6" w14:textId="4FA6588B" w:rsidR="00556A23" w:rsidRPr="007E31B4" w:rsidRDefault="000A12A8" w:rsidP="000A12A8">
      <w:pPr>
        <w:rPr>
          <w:rFonts w:eastAsia="SimSun"/>
          <w:lang w:val="el-GR"/>
        </w:rPr>
      </w:pPr>
      <w:r w:rsidRPr="007E31B4">
        <w:rPr>
          <w:rFonts w:eastAsia="SimSun"/>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AAED901" w14:textId="77777777" w:rsidR="002D0CFC" w:rsidRPr="007E31B4" w:rsidRDefault="002D0CFC" w:rsidP="000A12A8">
      <w:pPr>
        <w:rPr>
          <w:rFonts w:eastAsia="SimSun"/>
          <w:lang w:val="el-GR"/>
        </w:rPr>
      </w:pPr>
    </w:p>
    <w:p w14:paraId="7C31C1D1" w14:textId="77777777" w:rsidR="00556A23" w:rsidRPr="007E31B4" w:rsidRDefault="00556A23" w:rsidP="00B0706E">
      <w:pPr>
        <w:pStyle w:val="5"/>
        <w:numPr>
          <w:ilvl w:val="2"/>
          <w:numId w:val="16"/>
        </w:numPr>
        <w:rPr>
          <w:rFonts w:eastAsia="SimSun" w:cs="Tahoma"/>
          <w:bCs/>
        </w:rPr>
      </w:pPr>
      <w:bookmarkStart w:id="482" w:name="_Ref55370316"/>
      <w:bookmarkStart w:id="483" w:name="_Toc202354725"/>
      <w:r w:rsidRPr="007E31B4">
        <w:rPr>
          <w:rFonts w:eastAsia="SimSun" w:cs="Tahoma"/>
          <w:bCs/>
        </w:rPr>
        <w:t>Φορέας Χρηματοδότησης</w:t>
      </w:r>
      <w:bookmarkEnd w:id="482"/>
      <w:bookmarkEnd w:id="483"/>
      <w:r w:rsidRPr="007E31B4">
        <w:rPr>
          <w:rFonts w:eastAsia="SimSun" w:cs="Tahoma"/>
          <w:bCs/>
        </w:rPr>
        <w:t xml:space="preserve"> </w:t>
      </w:r>
    </w:p>
    <w:p w14:paraId="5247CF55" w14:textId="77777777" w:rsidR="00FE4203" w:rsidRPr="007E31B4" w:rsidRDefault="00FE4203" w:rsidP="00FE4203">
      <w:pPr>
        <w:rPr>
          <w:rFonts w:eastAsia="SimSun"/>
          <w:lang w:val="el-GR"/>
        </w:rPr>
      </w:pPr>
      <w:r w:rsidRPr="007E31B4">
        <w:rPr>
          <w:rFonts w:eastAsia="SimSun"/>
          <w:lang w:val="el-GR"/>
        </w:rPr>
        <w:t>Φορέας Χρηματοδότησης είναι το Υπουργείο Παιδείας Θρησκευμάτων και Αθλητισμού (Φορέας Κεντρικής Κυβέρνησης).</w:t>
      </w:r>
    </w:p>
    <w:p w14:paraId="27E9CAB2" w14:textId="21EC2ACA" w:rsidR="00FE4203" w:rsidRPr="007E31B4" w:rsidRDefault="00FE4203" w:rsidP="00FE4203">
      <w:pPr>
        <w:rPr>
          <w:rFonts w:eastAsia="SimSun"/>
          <w:lang w:val="el-GR"/>
        </w:rPr>
      </w:pPr>
      <w:r w:rsidRPr="007E31B4">
        <w:rPr>
          <w:rFonts w:eastAsia="SimSun"/>
          <w:lang w:val="el-GR"/>
        </w:rPr>
        <w:t xml:space="preserve">Το Υπουργείο </w:t>
      </w:r>
      <w:r w:rsidR="003D66B3" w:rsidRPr="007E31B4">
        <w:rPr>
          <w:rFonts w:eastAsia="SimSun"/>
          <w:lang w:val="el-GR"/>
        </w:rPr>
        <w:t>Παιδείας, Θρησκευμάτων και Αθλητισμού</w:t>
      </w:r>
      <w:r w:rsidRPr="007E31B4">
        <w:rPr>
          <w:rFonts w:eastAsia="SimSun"/>
          <w:lang w:val="el-GR"/>
        </w:rPr>
        <w:t xml:space="preserve">, το οποίο συστάθηκε με το Π.Δ. 81/2019 (ΦΕΚ 119/8-7-2019), αποτελεί μια,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w:t>
      </w:r>
      <w:r w:rsidRPr="007E31B4">
        <w:rPr>
          <w:rFonts w:eastAsia="SimSun"/>
          <w:lang w:val="el-GR"/>
        </w:rPr>
        <w:lastRenderedPageBreak/>
        <w:t>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4F11C7D5" w14:textId="77777777" w:rsidR="00FE4203" w:rsidRPr="007E31B4" w:rsidRDefault="00FE4203" w:rsidP="00FE4203">
      <w:pPr>
        <w:rPr>
          <w:rFonts w:eastAsia="SimSun"/>
          <w:lang w:val="el-GR"/>
        </w:rPr>
      </w:pPr>
      <w:r w:rsidRPr="007E31B4">
        <w:rPr>
          <w:rFonts w:eastAsia="SimSun"/>
          <w:lang w:val="el-GR"/>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782C26EB" w14:textId="77777777" w:rsidR="00FE4203" w:rsidRPr="007E31B4" w:rsidRDefault="00FE4203" w:rsidP="00FE4203">
      <w:pPr>
        <w:rPr>
          <w:rFonts w:eastAsia="SimSun"/>
          <w:lang w:val="el-GR"/>
        </w:rPr>
      </w:pPr>
      <w:r w:rsidRPr="007E31B4">
        <w:rPr>
          <w:rFonts w:eastAsia="SimSun"/>
          <w:lang w:val="el-GR"/>
        </w:rPr>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1BE556A1" w14:textId="50DDFED4" w:rsidR="00556A23" w:rsidRPr="007E31B4" w:rsidRDefault="00FE4203" w:rsidP="00FE4203">
      <w:pPr>
        <w:rPr>
          <w:rFonts w:eastAsia="SimSun"/>
          <w:lang w:val="el-GR"/>
        </w:rPr>
      </w:pPr>
      <w:r w:rsidRPr="007E31B4">
        <w:rPr>
          <w:rFonts w:eastAsia="SimSun"/>
          <w:lang w:val="el-GR"/>
        </w:rPr>
        <w:t>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w:t>
      </w:r>
    </w:p>
    <w:p w14:paraId="0F8423F6" w14:textId="77777777" w:rsidR="002D0CFC" w:rsidRPr="007E31B4" w:rsidRDefault="002D0CFC" w:rsidP="00FE4203">
      <w:pPr>
        <w:rPr>
          <w:rFonts w:eastAsia="SimSun"/>
          <w:lang w:val="el-GR"/>
        </w:rPr>
      </w:pPr>
    </w:p>
    <w:p w14:paraId="483920F3" w14:textId="77777777" w:rsidR="00556A23" w:rsidRPr="007E31B4" w:rsidRDefault="00556A23" w:rsidP="00B0706E">
      <w:pPr>
        <w:pStyle w:val="5"/>
        <w:numPr>
          <w:ilvl w:val="2"/>
          <w:numId w:val="16"/>
        </w:numPr>
        <w:rPr>
          <w:rFonts w:eastAsia="SimSun" w:cs="Tahoma"/>
          <w:bCs/>
        </w:rPr>
      </w:pPr>
      <w:bookmarkStart w:id="484" w:name="_Ref55370267"/>
      <w:bookmarkStart w:id="485" w:name="_Toc202354726"/>
      <w:r w:rsidRPr="007E31B4">
        <w:rPr>
          <w:rFonts w:eastAsia="SimSun" w:cs="Tahoma"/>
          <w:bCs/>
        </w:rPr>
        <w:t>Κύριος του Έργου – Φορέας Λειτουργίας</w:t>
      </w:r>
      <w:bookmarkEnd w:id="484"/>
      <w:bookmarkEnd w:id="485"/>
    </w:p>
    <w:p w14:paraId="3FF13211" w14:textId="7E607504" w:rsidR="00FE4203" w:rsidRPr="007E31B4" w:rsidRDefault="00FE4203" w:rsidP="00047C57">
      <w:pPr>
        <w:rPr>
          <w:rFonts w:eastAsia="SimSun"/>
          <w:lang w:val="el-GR"/>
        </w:rPr>
      </w:pPr>
      <w:bookmarkStart w:id="486" w:name="_Ref55370327"/>
      <w:r w:rsidRPr="007E31B4">
        <w:rPr>
          <w:rFonts w:eastAsia="SimSun"/>
          <w:lang w:val="el-GR"/>
        </w:rPr>
        <w:t>Το Νομικό Πρόσωπο Ιδιωτικού Δικαίου με την επωνυμία «Ινστιτούτο Εκπαιδευτικής Πολιτικής» (Ι.Ε.Π.) ιδρύθηκε με τον Νόμο 3966/2011 (Α΄ 118), όπως έχει τροποποιηθεί και ισχύει, ενώ με την υπ’ αριθ. πρωτ. 208017/Γ4/10-12-2018 Υπουργική Απόφαση (Β΄ 5527) καταρτίστηκε ο Κανονισμός Εσωτερικής του Λειτουργίας.</w:t>
      </w:r>
      <w:r w:rsidR="0036417F" w:rsidRPr="007E31B4">
        <w:rPr>
          <w:rFonts w:eastAsia="SimSun"/>
          <w:lang w:val="el-GR"/>
        </w:rPr>
        <w:t xml:space="preserve"> </w:t>
      </w:r>
      <w:r w:rsidRPr="007E31B4">
        <w:rPr>
          <w:rFonts w:eastAsia="SimSun"/>
          <w:lang w:val="en-US"/>
        </w:rPr>
        <w:t>E</w:t>
      </w:r>
      <w:r w:rsidRPr="007E31B4">
        <w:rPr>
          <w:rFonts w:eastAsia="SimSun"/>
          <w:lang w:val="el-GR"/>
        </w:rPr>
        <w:t>ίναι επιτελικός επιστημονικός και ερευνητικός φορέας που υποστηρίζει το Υπουργείο Παιδείας, Θρησκευμάτων και Αθλητισμού (ΥΠΑΙΘΑ) και τους εποπτευόμενους φορείς του σε θέματα που αφορούν στην πρωτοβάθμια και δευτεροβάθμια εκπαίδευση, την επιμόρφωση των εκπαιδευτικών, τη μετάβαση από τη δευτεροβάθμια στην τριτοβάθμια εκπαίδευση, τη μεταλυκειακή εκπαίδευση, την αντιμετώπιση των εκπαιδευτικών ανισοτήτων, της μαθητικής διαρροής και της πρόωρης εγκατάλειψης του σχολείου, με στόχο τη διασφάλιση του δικαιώματος όλων των παιδιών στην εκπαίδευση.</w:t>
      </w:r>
      <w:r w:rsidR="002D0CFC" w:rsidRPr="007E31B4">
        <w:rPr>
          <w:lang w:val="el-GR"/>
        </w:rPr>
        <w:t xml:space="preserve"> </w:t>
      </w:r>
      <w:r w:rsidR="002D0CFC" w:rsidRPr="007E31B4">
        <w:rPr>
          <w:rFonts w:eastAsia="SimSun"/>
          <w:lang w:val="el-GR"/>
        </w:rPr>
        <w:t>Σκοπός του Ι.Ε.Π. είναι η επιστημονική έρευνα και η μελέτη των θεμάτων που προαναφέρθηκαν, καθώς και η διαρκής επιστημονική και τεχνική υποστήριξη του σχεδιασμού και της εφαρμογής της εκπαιδευτικής πολιτικής στα θέματα αυτά.</w:t>
      </w:r>
    </w:p>
    <w:p w14:paraId="05C09B2A" w14:textId="77777777" w:rsidR="002D0CFC" w:rsidRPr="007E31B4" w:rsidRDefault="002D0CFC" w:rsidP="00047C57">
      <w:pPr>
        <w:contextualSpacing/>
        <w:rPr>
          <w:rFonts w:eastAsia="SimSun"/>
          <w:lang w:val="el-GR"/>
        </w:rPr>
      </w:pPr>
    </w:p>
    <w:p w14:paraId="0E32BCF2" w14:textId="77777777" w:rsidR="00556A23" w:rsidRPr="007E31B4" w:rsidRDefault="00556A23" w:rsidP="00B0706E">
      <w:pPr>
        <w:pStyle w:val="5"/>
        <w:numPr>
          <w:ilvl w:val="2"/>
          <w:numId w:val="16"/>
        </w:numPr>
        <w:contextualSpacing/>
        <w:rPr>
          <w:rFonts w:eastAsia="SimSun" w:cs="Tahoma"/>
          <w:bCs/>
          <w:lang w:val="el-GR"/>
        </w:rPr>
      </w:pPr>
      <w:bookmarkStart w:id="487" w:name="_Ref151372827"/>
      <w:bookmarkStart w:id="488" w:name="_Toc202354727"/>
      <w:r w:rsidRPr="007E31B4">
        <w:rPr>
          <w:rFonts w:eastAsia="SimSun" w:cs="Tahoma"/>
          <w:bCs/>
          <w:lang w:val="el-GR"/>
        </w:rPr>
        <w:t>Όργανα &amp; Επιτροπές Παρακολούθησης, Διακυβέρνησης και Ελέγχου του Έργου</w:t>
      </w:r>
      <w:bookmarkEnd w:id="486"/>
      <w:bookmarkEnd w:id="487"/>
      <w:bookmarkEnd w:id="488"/>
    </w:p>
    <w:p w14:paraId="4B8735FA" w14:textId="7C3245DF" w:rsidR="00E0686B" w:rsidRPr="007E31B4" w:rsidRDefault="00E0686B" w:rsidP="00E0686B">
      <w:pPr>
        <w:contextualSpacing/>
        <w:rPr>
          <w:lang w:val="el-GR"/>
        </w:rPr>
      </w:pPr>
      <w:r w:rsidRPr="007E31B4">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DA83D22" w14:textId="77777777" w:rsidR="00394AC0" w:rsidRPr="007E31B4" w:rsidRDefault="00394AC0" w:rsidP="00E0686B">
      <w:pPr>
        <w:contextualSpacing/>
        <w:rPr>
          <w:lang w:val="el-GR"/>
        </w:rPr>
      </w:pPr>
    </w:p>
    <w:p w14:paraId="1D2E9C27" w14:textId="77777777" w:rsidR="00E0686B" w:rsidRPr="007E31B4" w:rsidRDefault="00E0686B" w:rsidP="00B0706E">
      <w:pPr>
        <w:pStyle w:val="aff"/>
        <w:numPr>
          <w:ilvl w:val="0"/>
          <w:numId w:val="12"/>
        </w:numPr>
        <w:ind w:left="0" w:firstLine="6"/>
        <w:rPr>
          <w:b/>
          <w:bCs/>
          <w:lang w:val="el-GR"/>
        </w:rPr>
      </w:pPr>
      <w:r w:rsidRPr="007E31B4">
        <w:rPr>
          <w:b/>
          <w:bCs/>
          <w:lang w:val="el-GR"/>
        </w:rPr>
        <w:t>Επιτροπή Εποπτείας Προγραμματικής Συμφωνίας (ΕΕΠΣ)</w:t>
      </w:r>
    </w:p>
    <w:p w14:paraId="78127126" w14:textId="5BDB3F1A" w:rsidR="00035E7D" w:rsidRPr="007E31B4" w:rsidRDefault="00035E7D" w:rsidP="00035E7D">
      <w:pPr>
        <w:rPr>
          <w:lang w:val="el-GR"/>
        </w:rPr>
      </w:pPr>
      <w:r w:rsidRPr="007E31B4">
        <w:rPr>
          <w:lang w:val="el-GR"/>
        </w:rPr>
        <w:t xml:space="preserve">Η ΕΕΠΣ:  </w:t>
      </w:r>
    </w:p>
    <w:p w14:paraId="768BB8B6" w14:textId="77777777" w:rsidR="00035E7D" w:rsidRPr="007E31B4" w:rsidRDefault="00035E7D" w:rsidP="00F82EB9">
      <w:pPr>
        <w:numPr>
          <w:ilvl w:val="0"/>
          <w:numId w:val="60"/>
        </w:numPr>
        <w:shd w:val="clear" w:color="auto" w:fill="FFFFFF"/>
        <w:suppressAutoHyphens w:val="0"/>
        <w:spacing w:before="120"/>
        <w:ind w:left="714" w:hanging="357"/>
        <w:rPr>
          <w:rFonts w:ascii="Calibri" w:hAnsi="Calibri" w:cs="Calibri"/>
          <w:color w:val="333333"/>
          <w:lang w:val="el-GR" w:eastAsia="en-US"/>
        </w:rPr>
      </w:pPr>
      <w:r w:rsidRPr="007E31B4">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693A0C56" w14:textId="77777777" w:rsidR="00035E7D" w:rsidRPr="007E31B4" w:rsidRDefault="00035E7D" w:rsidP="00F82EB9">
      <w:pPr>
        <w:numPr>
          <w:ilvl w:val="0"/>
          <w:numId w:val="60"/>
        </w:numPr>
        <w:shd w:val="clear" w:color="auto" w:fill="FFFFFF"/>
        <w:suppressAutoHyphens w:val="0"/>
        <w:spacing w:before="120"/>
        <w:ind w:left="714" w:hanging="357"/>
        <w:rPr>
          <w:color w:val="333333"/>
          <w:lang w:val="el-GR"/>
        </w:rPr>
      </w:pPr>
      <w:r w:rsidRPr="007E31B4">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72F82092" w14:textId="77777777" w:rsidR="00035E7D" w:rsidRPr="007E31B4" w:rsidRDefault="00035E7D" w:rsidP="00F82EB9">
      <w:pPr>
        <w:numPr>
          <w:ilvl w:val="0"/>
          <w:numId w:val="60"/>
        </w:numPr>
        <w:shd w:val="clear" w:color="auto" w:fill="FFFFFF"/>
        <w:suppressAutoHyphens w:val="0"/>
        <w:spacing w:before="120"/>
        <w:ind w:left="714" w:hanging="357"/>
        <w:rPr>
          <w:color w:val="333333"/>
          <w:lang w:val="el-GR"/>
        </w:rPr>
      </w:pPr>
      <w:r w:rsidRPr="007E31B4">
        <w:rPr>
          <w:color w:val="333333"/>
          <w:lang w:val="el-GR"/>
        </w:rPr>
        <w:t xml:space="preserve">Εισηγείται την έγκριση για την έναρξη των διαδικασιών της επόμενης φάσης της Προγραμματικής Συμφωνίας. </w:t>
      </w:r>
    </w:p>
    <w:p w14:paraId="34067F5F" w14:textId="77777777" w:rsidR="00035E7D" w:rsidRPr="007E31B4" w:rsidRDefault="00035E7D" w:rsidP="00F82EB9">
      <w:pPr>
        <w:numPr>
          <w:ilvl w:val="0"/>
          <w:numId w:val="60"/>
        </w:numPr>
        <w:shd w:val="clear" w:color="auto" w:fill="FFFFFF"/>
        <w:suppressAutoHyphens w:val="0"/>
        <w:spacing w:before="120"/>
        <w:ind w:left="714" w:hanging="357"/>
        <w:rPr>
          <w:color w:val="333333"/>
          <w:lang w:val="el-GR"/>
        </w:rPr>
      </w:pPr>
      <w:r w:rsidRPr="007E31B4">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0FC7D882" w14:textId="77777777" w:rsidR="00E0686B" w:rsidRPr="007E31B4" w:rsidRDefault="00E0686B" w:rsidP="00E0686B">
      <w:pPr>
        <w:ind w:hanging="294"/>
        <w:rPr>
          <w:lang w:val="el-GR"/>
        </w:rPr>
      </w:pPr>
    </w:p>
    <w:p w14:paraId="00C9A369" w14:textId="77777777" w:rsidR="00E0686B" w:rsidRPr="007E31B4" w:rsidRDefault="00E0686B" w:rsidP="00B0706E">
      <w:pPr>
        <w:pStyle w:val="aff"/>
        <w:numPr>
          <w:ilvl w:val="0"/>
          <w:numId w:val="12"/>
        </w:numPr>
        <w:ind w:left="0" w:hanging="294"/>
        <w:rPr>
          <w:b/>
          <w:bCs/>
          <w:lang w:val="el-GR"/>
        </w:rPr>
      </w:pPr>
      <w:bookmarkStart w:id="489" w:name="_Hlk171615117"/>
      <w:r w:rsidRPr="007E31B4">
        <w:rPr>
          <w:b/>
          <w:bCs/>
          <w:lang w:val="el-GR"/>
        </w:rPr>
        <w:t>Ομάδα Διοίκησης Έργου (ΟΔΕ)</w:t>
      </w:r>
    </w:p>
    <w:p w14:paraId="12AB94D8" w14:textId="77777777" w:rsidR="009674D0" w:rsidRPr="007E31B4" w:rsidRDefault="009674D0" w:rsidP="009674D0">
      <w:pPr>
        <w:rPr>
          <w:lang w:val="el-GR"/>
        </w:rPr>
      </w:pPr>
      <w:bookmarkStart w:id="490" w:name="_Hlk171615109"/>
      <w:r w:rsidRPr="007E31B4">
        <w:rPr>
          <w:lang w:val="el-GR"/>
        </w:rPr>
        <w:t>Στο πλαίσιο της Προγραμματικής Συμφωνίας που έχει υπογραφεί μεταξύ του Κυρίου του Έργου και της ΚτΠ ΜΑΕ τα συμβαλλόμενα μέρη έχουν συστήσει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5B79CD54" w14:textId="77777777" w:rsidR="009674D0" w:rsidRPr="007E31B4" w:rsidRDefault="009674D0" w:rsidP="00AB5802">
      <w:pPr>
        <w:pStyle w:val="aff"/>
        <w:numPr>
          <w:ilvl w:val="1"/>
          <w:numId w:val="88"/>
        </w:numPr>
        <w:pBdr>
          <w:top w:val="nil"/>
          <w:left w:val="nil"/>
          <w:bottom w:val="nil"/>
          <w:right w:val="nil"/>
          <w:between w:val="nil"/>
          <w:bar w:val="nil"/>
        </w:pBdr>
        <w:contextualSpacing w:val="0"/>
        <w:rPr>
          <w:lang w:val="el-GR"/>
        </w:rPr>
      </w:pPr>
      <w:r w:rsidRPr="007E31B4">
        <w:rPr>
          <w:lang w:val="el-GR"/>
        </w:rPr>
        <w:t>Διοικητής Ψηφιακού Έργου (Project Manager)</w:t>
      </w:r>
      <w:r w:rsidRPr="007E31B4">
        <w:rPr>
          <w:rStyle w:val="Hyperlink13"/>
          <w:lang w:val="el-GR"/>
        </w:rPr>
        <w:t>.</w:t>
      </w:r>
      <w:r w:rsidRPr="007E31B4">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6AC6E575" w14:textId="77777777" w:rsidR="009674D0" w:rsidRPr="007E31B4" w:rsidRDefault="009674D0" w:rsidP="00AB5802">
      <w:pPr>
        <w:pStyle w:val="aff"/>
        <w:numPr>
          <w:ilvl w:val="1"/>
          <w:numId w:val="88"/>
        </w:numPr>
        <w:pBdr>
          <w:top w:val="nil"/>
          <w:left w:val="nil"/>
          <w:bottom w:val="nil"/>
          <w:right w:val="nil"/>
          <w:between w:val="nil"/>
          <w:bar w:val="nil"/>
        </w:pBdr>
        <w:contextualSpacing w:val="0"/>
        <w:rPr>
          <w:lang w:val="el-GR"/>
        </w:rPr>
      </w:pPr>
      <w:r w:rsidRPr="007E31B4">
        <w:rPr>
          <w:lang w:val="el-GR"/>
        </w:rPr>
        <w:t>Επιχειρησιακός Συντονιστής Ψηφιακής Δράσης (Project Owner).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6B5DA074" w14:textId="77777777" w:rsidR="009674D0" w:rsidRPr="007E31B4" w:rsidRDefault="009674D0" w:rsidP="00AB5802">
      <w:pPr>
        <w:pStyle w:val="aff"/>
        <w:numPr>
          <w:ilvl w:val="1"/>
          <w:numId w:val="88"/>
        </w:numPr>
        <w:pBdr>
          <w:top w:val="nil"/>
          <w:left w:val="nil"/>
          <w:bottom w:val="nil"/>
          <w:right w:val="nil"/>
          <w:between w:val="nil"/>
          <w:bar w:val="nil"/>
        </w:pBdr>
        <w:contextualSpacing w:val="0"/>
        <w:rPr>
          <w:lang w:val="el-GR"/>
        </w:rPr>
      </w:pPr>
      <w:r w:rsidRPr="007E31B4">
        <w:rPr>
          <w:lang w:val="el-GR"/>
        </w:rPr>
        <w:t>Υπεύθυνος Υλοποίησης Έργου (Implementation Owner): Είναι υπεύθυνος για την υλοποίηση της ψηφιακής υπηρεσίας και το συντονισμό όλης της ομάδας σχεδιασμού και ανάπτυξης. Ορίζεται από την ΚτΠ Μ.Α.Ε.</w:t>
      </w:r>
    </w:p>
    <w:bookmarkEnd w:id="489"/>
    <w:bookmarkEnd w:id="490"/>
    <w:p w14:paraId="6D218673" w14:textId="77777777" w:rsidR="009674D0" w:rsidRPr="007E31B4" w:rsidRDefault="009674D0" w:rsidP="00E0686B">
      <w:pPr>
        <w:rPr>
          <w:lang w:val="el-GR"/>
        </w:rPr>
      </w:pPr>
    </w:p>
    <w:p w14:paraId="2CBB16FF" w14:textId="77777777" w:rsidR="00E0686B" w:rsidRPr="007E31B4" w:rsidRDefault="00E0686B" w:rsidP="00B0706E">
      <w:pPr>
        <w:pStyle w:val="aff"/>
        <w:numPr>
          <w:ilvl w:val="0"/>
          <w:numId w:val="12"/>
        </w:numPr>
        <w:ind w:left="0" w:firstLine="6"/>
        <w:rPr>
          <w:b/>
          <w:bCs/>
        </w:rPr>
      </w:pPr>
      <w:r w:rsidRPr="007E31B4">
        <w:rPr>
          <w:b/>
          <w:bCs/>
        </w:rPr>
        <w:t>Επιτροπή Παρακολούθησης Έργου (ΕΠΕ)</w:t>
      </w:r>
    </w:p>
    <w:p w14:paraId="3836FB1D" w14:textId="08B0CBB9" w:rsidR="00E0686B" w:rsidRPr="007E31B4" w:rsidRDefault="0036417F" w:rsidP="00E0686B">
      <w:pPr>
        <w:rPr>
          <w:lang w:val="el-GR"/>
        </w:rPr>
      </w:pPr>
      <w:r w:rsidRPr="007E31B4">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w:t>
      </w:r>
    </w:p>
    <w:p w14:paraId="47DFDAFC" w14:textId="77777777" w:rsidR="0036417F" w:rsidRPr="007E31B4" w:rsidRDefault="0036417F" w:rsidP="00E0686B">
      <w:pPr>
        <w:rPr>
          <w:bCs/>
          <w:lang w:val="el-GR"/>
        </w:rPr>
      </w:pPr>
    </w:p>
    <w:p w14:paraId="304C6A11" w14:textId="77777777" w:rsidR="00E0686B" w:rsidRPr="007E31B4" w:rsidRDefault="00E0686B" w:rsidP="00B0706E">
      <w:pPr>
        <w:pStyle w:val="aff"/>
        <w:numPr>
          <w:ilvl w:val="0"/>
          <w:numId w:val="12"/>
        </w:numPr>
        <w:ind w:left="0" w:firstLine="6"/>
        <w:rPr>
          <w:b/>
          <w:bCs/>
          <w:lang w:val="el-GR"/>
        </w:rPr>
      </w:pPr>
      <w:r w:rsidRPr="007E31B4">
        <w:rPr>
          <w:b/>
          <w:bCs/>
          <w:lang w:val="el-GR"/>
        </w:rPr>
        <w:t>Επιτροπή Παραλαβής Έργου (ΕΠΕ)</w:t>
      </w:r>
    </w:p>
    <w:p w14:paraId="7E8DE28B" w14:textId="3ED459B6" w:rsidR="00E0686B" w:rsidRPr="007E31B4" w:rsidRDefault="00E0686B" w:rsidP="00E0686B">
      <w:pPr>
        <w:rPr>
          <w:lang w:val="el-GR"/>
        </w:rPr>
      </w:pPr>
      <w:r w:rsidRPr="007E31B4">
        <w:rPr>
          <w:lang w:val="el-GR"/>
        </w:rPr>
        <w:t>Για την παραλαβή των παρεχόμενων υπηρεσιών ή/και παραδοτέων του Έργου, θα οριστεί «Επιτροπή  Παραλαβής Έργου (ΕΠΕ)</w:t>
      </w:r>
      <w:r w:rsidR="004F5F72" w:rsidRPr="007E31B4">
        <w:rPr>
          <w:lang w:val="el-GR"/>
        </w:rPr>
        <w:t xml:space="preserve"> (τριμελής ή πενταμελής)</w:t>
      </w:r>
      <w:r w:rsidRPr="007E31B4">
        <w:rPr>
          <w:lang w:val="el-GR"/>
        </w:rPr>
        <w:t xml:space="preserve">», σύμφωνα με </w:t>
      </w:r>
      <w:r w:rsidR="004F5F72" w:rsidRPr="007E31B4">
        <w:rPr>
          <w:lang w:val="el-GR"/>
        </w:rPr>
        <w:t xml:space="preserve">το </w:t>
      </w:r>
      <w:r w:rsidRPr="007E31B4">
        <w:rPr>
          <w:lang w:val="el-GR"/>
        </w:rPr>
        <w:t>άρθρο 221 του ν. 4412/2016</w:t>
      </w:r>
      <w:r w:rsidR="00F82EB9" w:rsidRPr="007E31B4">
        <w:rPr>
          <w:lang w:val="el-GR"/>
        </w:rPr>
        <w:t xml:space="preserve"> και σύμφωνα με το άρθρο 6 «Σύσταση, συγκρότηση επιτροπών και διαχείριση Έργου» της από 08-02-2024 Προγραμματικής Συμφωνίας</w:t>
      </w:r>
      <w:r w:rsidRPr="007E31B4">
        <w:rPr>
          <w:lang w:val="el-GR"/>
        </w:rPr>
        <w:t xml:space="preserve">. </w:t>
      </w:r>
    </w:p>
    <w:p w14:paraId="2438DC91" w14:textId="77777777" w:rsidR="00E0686B" w:rsidRPr="007E31B4" w:rsidRDefault="00E0686B" w:rsidP="00E0686B">
      <w:pPr>
        <w:rPr>
          <w:lang w:val="el-GR"/>
        </w:rPr>
      </w:pPr>
    </w:p>
    <w:p w14:paraId="34727A12" w14:textId="77777777" w:rsidR="00E0686B" w:rsidRPr="007E31B4" w:rsidRDefault="00E0686B" w:rsidP="00E0686B">
      <w:pPr>
        <w:rPr>
          <w:b/>
          <w:bCs/>
          <w:lang w:val="el-GR"/>
        </w:rPr>
      </w:pPr>
      <w:bookmarkStart w:id="491" w:name="_Hlk171615167"/>
      <w:r w:rsidRPr="007E31B4">
        <w:rPr>
          <w:b/>
          <w:bCs/>
          <w:lang w:val="el-GR"/>
        </w:rPr>
        <w:t>-</w:t>
      </w:r>
      <w:r w:rsidRPr="007E31B4">
        <w:rPr>
          <w:b/>
          <w:bCs/>
          <w:lang w:val="el-GR"/>
        </w:rPr>
        <w:tab/>
        <w:t>Θεματικές Ομάδες Εργασίας</w:t>
      </w:r>
    </w:p>
    <w:p w14:paraId="26C1E4C0" w14:textId="258407B7" w:rsidR="00E0686B" w:rsidRPr="007E31B4" w:rsidRDefault="00E0686B" w:rsidP="00E0686B">
      <w:pPr>
        <w:rPr>
          <w:rFonts w:eastAsia="SimSun"/>
          <w:lang w:val="el-GR"/>
        </w:rPr>
      </w:pPr>
      <w:r w:rsidRPr="007E31B4">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bookmarkEnd w:id="491"/>
    <w:p w14:paraId="51F9ECBD" w14:textId="77777777" w:rsidR="00175FFA" w:rsidRPr="007E31B4" w:rsidRDefault="00175FFA" w:rsidP="003329FF">
      <w:pPr>
        <w:rPr>
          <w:rFonts w:eastAsia="SimSun"/>
          <w:lang w:val="el-GR"/>
        </w:rPr>
      </w:pPr>
    </w:p>
    <w:p w14:paraId="54F08285" w14:textId="63B265C9" w:rsidR="0036417F" w:rsidRPr="007E31B4" w:rsidRDefault="0036417F" w:rsidP="0036417F">
      <w:pPr>
        <w:pStyle w:val="aff"/>
        <w:numPr>
          <w:ilvl w:val="0"/>
          <w:numId w:val="12"/>
        </w:numPr>
        <w:rPr>
          <w:b/>
          <w:bCs/>
          <w:lang w:val="el-GR"/>
        </w:rPr>
      </w:pPr>
      <w:r w:rsidRPr="007E31B4">
        <w:rPr>
          <w:b/>
          <w:bCs/>
          <w:lang w:val="el-GR"/>
        </w:rPr>
        <w:t>Λοιποί Εμπλεκόμενοι Φορείς</w:t>
      </w:r>
    </w:p>
    <w:p w14:paraId="7BFBFCE0" w14:textId="53CB39B9" w:rsidR="002B7D7E" w:rsidRPr="007E31B4" w:rsidRDefault="0036417F" w:rsidP="0036417F">
      <w:pPr>
        <w:rPr>
          <w:rFonts w:eastAsia="SimSun"/>
          <w:lang w:val="el-GR"/>
        </w:rPr>
      </w:pPr>
      <w:r w:rsidRPr="007E31B4">
        <w:rPr>
          <w:rFonts w:eastAsia="SimSun"/>
          <w:lang w:val="el-GR"/>
        </w:rPr>
        <w:t xml:space="preserve">Πέρα των ανωτέρω φορέων, για την ορθή υλοποίηση και λειτουργία του Έργου </w:t>
      </w:r>
      <w:r w:rsidR="000E1562" w:rsidRPr="007E31B4">
        <w:rPr>
          <w:rFonts w:eastAsia="SimSun"/>
          <w:lang w:val="el-GR"/>
        </w:rPr>
        <w:t>πιθανόν να</w:t>
      </w:r>
      <w:r w:rsidRPr="007E31B4">
        <w:rPr>
          <w:rFonts w:eastAsia="SimSun"/>
          <w:lang w:val="el-GR"/>
        </w:rPr>
        <w:t xml:space="preserve"> απαιτηθεί η στενή και συστηματική συνεργασία και με άλλους φορείς του Δημοσίου Τομέα και του Υπουργείου Παιδείας, Θρησκευμάτων και Αθλητισμού. Ειδικότερα</w:t>
      </w:r>
      <w:r w:rsidR="00330283" w:rsidRPr="007E31B4">
        <w:rPr>
          <w:rFonts w:eastAsia="SimSun"/>
          <w:lang w:val="el-GR"/>
        </w:rPr>
        <w:t>,</w:t>
      </w:r>
      <w:r w:rsidRPr="007E31B4">
        <w:rPr>
          <w:rFonts w:eastAsia="SimSun"/>
          <w:lang w:val="el-GR"/>
        </w:rPr>
        <w:t xml:space="preserve"> ο Ανάδοχος του Έργου </w:t>
      </w:r>
      <w:r w:rsidR="005A47CE" w:rsidRPr="007E31B4">
        <w:rPr>
          <w:rFonts w:eastAsia="SimSun"/>
          <w:lang w:val="el-GR"/>
        </w:rPr>
        <w:t>δύναται</w:t>
      </w:r>
      <w:r w:rsidRPr="007E31B4">
        <w:rPr>
          <w:rFonts w:eastAsia="SimSun"/>
          <w:lang w:val="el-GR"/>
        </w:rPr>
        <w:t xml:space="preserve"> να συνεργαστεί και με τ</w:t>
      </w:r>
      <w:r w:rsidR="00BE0FFD" w:rsidRPr="007E31B4">
        <w:rPr>
          <w:rFonts w:eastAsia="SimSun"/>
          <w:lang w:val="el-GR"/>
        </w:rPr>
        <w:t>ην</w:t>
      </w:r>
      <w:r w:rsidRPr="007E31B4">
        <w:rPr>
          <w:rFonts w:eastAsia="SimSun"/>
          <w:lang w:val="el-GR"/>
        </w:rPr>
        <w:t xml:space="preserve"> Ε.Δ.Υ.Τ.Ε. (Εθνικό Δίκτυο Υποδομών Τεχνολογίας και Έρευνας Α.Ε.). Αντικείμενο της συνεργασίας με τ</w:t>
      </w:r>
      <w:r w:rsidR="00BE0FFD" w:rsidRPr="007E31B4">
        <w:rPr>
          <w:rFonts w:eastAsia="SimSun"/>
          <w:lang w:val="el-GR"/>
        </w:rPr>
        <w:t>ην</w:t>
      </w:r>
      <w:r w:rsidRPr="007E31B4">
        <w:rPr>
          <w:rFonts w:eastAsia="SimSun"/>
          <w:lang w:val="el-GR"/>
        </w:rPr>
        <w:t xml:space="preserve"> ΕΔΥΤΕ η οποία θα γίνει με την συμμετοχή και των Φορέων Λειτουργίας του Έργου θα έχει ως στόχο την επαναχρησιμοποίηση των architectural building blocks της διαλειτουργικότητας του Gov.gr Wallet καθώς και τ</w:t>
      </w:r>
      <w:r w:rsidR="000E1562" w:rsidRPr="007E31B4">
        <w:rPr>
          <w:rFonts w:eastAsia="SimSun"/>
          <w:lang w:val="el-GR"/>
        </w:rPr>
        <w:t>η</w:t>
      </w:r>
      <w:r w:rsidRPr="007E31B4">
        <w:rPr>
          <w:rFonts w:eastAsia="SimSun"/>
          <w:lang w:val="el-GR"/>
        </w:rPr>
        <w:t xml:space="preserve">ς εμπειρίας που έχει το Ε.Δ.Υ.Τ.Ε. στην </w:t>
      </w:r>
      <w:r w:rsidRPr="007E31B4">
        <w:rPr>
          <w:rFonts w:eastAsia="SimSun"/>
          <w:lang w:val="el-GR"/>
        </w:rPr>
        <w:lastRenderedPageBreak/>
        <w:t xml:space="preserve">υλοποίηση του Gov.gr Wallet. H συνεργασία αυτή </w:t>
      </w:r>
      <w:r w:rsidR="000E1562" w:rsidRPr="007E31B4">
        <w:rPr>
          <w:rFonts w:eastAsia="SimSun"/>
          <w:lang w:val="el-GR"/>
        </w:rPr>
        <w:t xml:space="preserve">δύναται </w:t>
      </w:r>
      <w:r w:rsidR="005A47CE" w:rsidRPr="007E31B4">
        <w:rPr>
          <w:rFonts w:eastAsia="SimSun"/>
          <w:lang w:val="el-GR"/>
        </w:rPr>
        <w:t xml:space="preserve">να </w:t>
      </w:r>
      <w:r w:rsidRPr="007E31B4">
        <w:rPr>
          <w:rFonts w:eastAsia="SimSun"/>
          <w:lang w:val="el-GR"/>
        </w:rPr>
        <w:t>γίνει μέσα από ειδική ομάδα εργασίας που θα συστήσει το Υπουργείο Ψηφιακής Διακυβέρνησης.</w:t>
      </w:r>
    </w:p>
    <w:p w14:paraId="1E63609B" w14:textId="77777777" w:rsidR="0036417F" w:rsidRPr="007E31B4" w:rsidRDefault="0036417F" w:rsidP="0036417F">
      <w:pPr>
        <w:rPr>
          <w:rFonts w:eastAsia="SimSun"/>
          <w:lang w:val="el-GR"/>
        </w:rPr>
      </w:pPr>
    </w:p>
    <w:p w14:paraId="0D212500" w14:textId="77777777" w:rsidR="002B7D7E" w:rsidRPr="007E31B4" w:rsidRDefault="002B7D7E" w:rsidP="00B0706E">
      <w:pPr>
        <w:pStyle w:val="4"/>
        <w:numPr>
          <w:ilvl w:val="1"/>
          <w:numId w:val="16"/>
        </w:numPr>
        <w:tabs>
          <w:tab w:val="left" w:pos="993"/>
        </w:tabs>
        <w:rPr>
          <w:rFonts w:eastAsia="SimSun" w:cs="Tahoma"/>
          <w:szCs w:val="22"/>
          <w:lang w:val="el-GR"/>
        </w:rPr>
      </w:pPr>
      <w:bookmarkStart w:id="492" w:name="_Toc97194337"/>
      <w:bookmarkStart w:id="493" w:name="_Toc202354728"/>
      <w:r w:rsidRPr="007E31B4">
        <w:rPr>
          <w:rFonts w:eastAsia="SimSun" w:cs="Tahoma"/>
          <w:szCs w:val="22"/>
          <w:lang w:val="el-GR"/>
        </w:rPr>
        <w:t>Υφιστάμενη Κατάσταση</w:t>
      </w:r>
      <w:bookmarkEnd w:id="492"/>
      <w:bookmarkEnd w:id="493"/>
      <w:r w:rsidRPr="007E31B4">
        <w:rPr>
          <w:rFonts w:eastAsia="SimSun" w:cs="Tahoma"/>
          <w:szCs w:val="22"/>
          <w:lang w:val="el-GR"/>
        </w:rPr>
        <w:t xml:space="preserve"> </w:t>
      </w:r>
    </w:p>
    <w:p w14:paraId="6AFA4758" w14:textId="77777777" w:rsidR="002604B4" w:rsidRPr="007E31B4" w:rsidRDefault="002604B4" w:rsidP="00CD2A7F">
      <w:pPr>
        <w:rPr>
          <w:rFonts w:eastAsia="SimSun"/>
          <w:lang w:val="el-GR"/>
        </w:rPr>
      </w:pPr>
    </w:p>
    <w:p w14:paraId="12229580" w14:textId="0E58AF1D" w:rsidR="00FC3085" w:rsidRPr="007E31B4" w:rsidRDefault="002B7D7E" w:rsidP="00AB5802">
      <w:pPr>
        <w:pStyle w:val="5"/>
        <w:numPr>
          <w:ilvl w:val="2"/>
          <w:numId w:val="16"/>
        </w:numPr>
        <w:ind w:left="1620" w:hanging="990"/>
        <w:rPr>
          <w:rFonts w:eastAsia="SimSun" w:cs="Tahoma"/>
          <w:bCs/>
          <w:lang w:val="el-GR"/>
        </w:rPr>
      </w:pPr>
      <w:bookmarkStart w:id="494" w:name="_Toc202354729"/>
      <w:r w:rsidRPr="007E31B4">
        <w:rPr>
          <w:rFonts w:eastAsia="SimSun" w:cs="Tahoma"/>
          <w:bCs/>
          <w:lang w:val="el-GR"/>
        </w:rPr>
        <w:t>Συνοπτική Περιγραφή των υπηρεσιών και της λειτουργίας του Φορέα Λειτουργία</w:t>
      </w:r>
      <w:r w:rsidR="00F01DCA" w:rsidRPr="007E31B4">
        <w:rPr>
          <w:rFonts w:eastAsia="SimSun" w:cs="Tahoma"/>
          <w:bCs/>
          <w:lang w:val="el-GR"/>
        </w:rPr>
        <w:t>ς</w:t>
      </w:r>
      <w:r w:rsidRPr="007E31B4">
        <w:rPr>
          <w:rFonts w:eastAsia="SimSun" w:cs="Tahoma"/>
          <w:bCs/>
          <w:lang w:val="el-GR"/>
        </w:rPr>
        <w:t xml:space="preserve"> </w:t>
      </w:r>
      <w:r w:rsidR="00C6427F" w:rsidRPr="007E31B4">
        <w:rPr>
          <w:rFonts w:eastAsia="SimSun" w:cs="Tahoma"/>
          <w:bCs/>
          <w:lang w:val="el-GR"/>
        </w:rPr>
        <w:t>(</w:t>
      </w:r>
      <w:r w:rsidRPr="007E31B4">
        <w:rPr>
          <w:rFonts w:eastAsia="SimSun" w:cs="Tahoma"/>
          <w:bCs/>
          <w:lang w:val="el-GR"/>
        </w:rPr>
        <w:t>σε σχέση με το αντικείμενο και τις απαιτήσεις του έργου</w:t>
      </w:r>
      <w:r w:rsidR="00C6427F" w:rsidRPr="007E31B4">
        <w:rPr>
          <w:rFonts w:eastAsia="SimSun" w:cs="Tahoma"/>
          <w:bCs/>
          <w:lang w:val="el-GR"/>
        </w:rPr>
        <w:t>)</w:t>
      </w:r>
      <w:bookmarkEnd w:id="494"/>
    </w:p>
    <w:p w14:paraId="146FAAB8" w14:textId="77777777" w:rsidR="00D92923" w:rsidRPr="007E31B4" w:rsidRDefault="00D92923" w:rsidP="00D92923">
      <w:pPr>
        <w:rPr>
          <w:rFonts w:eastAsia="SimSun"/>
          <w:lang w:val="el-GR"/>
        </w:rPr>
      </w:pPr>
      <w:r w:rsidRPr="007E31B4">
        <w:rPr>
          <w:rFonts w:eastAsia="SimSun"/>
          <w:lang w:val="el-GR"/>
        </w:rPr>
        <w:t>Φορέας λειτουργίας του έργου θα είναι το ΙΕΠ, κύρια δραστηριότητα του οποίου είναι η παροχή υπηρεσιών υποστηρικτικών προς την εκπαίδευση. Το Ι.Ε.Π. είναι επιτελικός επιστημονικός φορέας που υποστηρίζει το Υπουργείο Παιδείας, Θρησκευμάτων και Αθλητισμού στα θέματα που αφορούν την πρωτοβάθμια και δευτεροβάθμια εκπαίδευση, καθώς και τη μετάβαση από τη δευτεροβάθμια στην τριτοβάθμια εκπαίδευση.</w:t>
      </w:r>
    </w:p>
    <w:p w14:paraId="53CE00CD" w14:textId="1AF504CD" w:rsidR="000E0B6C" w:rsidRPr="007E31B4" w:rsidRDefault="00D92923" w:rsidP="00D92923">
      <w:pPr>
        <w:rPr>
          <w:rFonts w:eastAsia="SimSun"/>
          <w:lang w:val="el-GR"/>
        </w:rPr>
      </w:pPr>
      <w:r w:rsidRPr="007E31B4">
        <w:rPr>
          <w:rFonts w:eastAsia="SimSun"/>
          <w:lang w:val="el-GR"/>
        </w:rPr>
        <w:t>Ακολουθεί το Οργανόγραμμα του ΙΕΠ:</w:t>
      </w:r>
    </w:p>
    <w:p w14:paraId="6FB98F45" w14:textId="77777777" w:rsidR="00640D16" w:rsidRPr="007E31B4" w:rsidRDefault="00640D16" w:rsidP="00D92923">
      <w:pPr>
        <w:rPr>
          <w:rFonts w:eastAsia="SimSun"/>
          <w:lang w:val="el-GR"/>
        </w:rPr>
      </w:pPr>
    </w:p>
    <w:p w14:paraId="31B268B0" w14:textId="178184E8" w:rsidR="00640D16" w:rsidRPr="007E31B4" w:rsidRDefault="00640D16">
      <w:pPr>
        <w:jc w:val="center"/>
        <w:rPr>
          <w:rFonts w:eastAsia="SimSun"/>
          <w:lang w:val="el-GR"/>
        </w:rPr>
      </w:pPr>
      <w:r w:rsidRPr="007E31B4">
        <w:rPr>
          <w:rFonts w:eastAsia="SimSun"/>
          <w:noProof/>
          <w:lang w:val="el-GR" w:eastAsia="el-GR"/>
        </w:rPr>
        <w:drawing>
          <wp:inline distT="0" distB="0" distL="0" distR="0" wp14:anchorId="5ED47067" wp14:editId="42B2B4E9">
            <wp:extent cx="5019040" cy="4185040"/>
            <wp:effectExtent l="0" t="0" r="0" b="6350"/>
            <wp:docPr id="1886933282" name="Picture 1" descr="A diagram of a compan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933282" name="Picture 1" descr="A diagram of a company&#10;&#10;Description automatically generated with medium confidence"/>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077111" cy="4233462"/>
                    </a:xfrm>
                    <a:prstGeom prst="rect">
                      <a:avLst/>
                    </a:prstGeom>
                    <a:noFill/>
                  </pic:spPr>
                </pic:pic>
              </a:graphicData>
            </a:graphic>
          </wp:inline>
        </w:drawing>
      </w:r>
    </w:p>
    <w:p w14:paraId="3EA86524" w14:textId="77777777" w:rsidR="00BF4823" w:rsidRPr="007E31B4" w:rsidRDefault="00BF4823">
      <w:pPr>
        <w:jc w:val="center"/>
        <w:rPr>
          <w:rFonts w:eastAsia="SimSun"/>
          <w:lang w:val="el-GR"/>
        </w:rPr>
      </w:pPr>
    </w:p>
    <w:p w14:paraId="3E97DB3C" w14:textId="77777777" w:rsidR="00BF4823" w:rsidRPr="007E31B4" w:rsidRDefault="00BF4823" w:rsidP="00BF4823">
      <w:pPr>
        <w:spacing w:line="276" w:lineRule="auto"/>
        <w:rPr>
          <w:rFonts w:cs="Calibri"/>
          <w:szCs w:val="24"/>
          <w:lang w:val="el-GR"/>
        </w:rPr>
      </w:pPr>
      <w:r w:rsidRPr="007E31B4">
        <w:rPr>
          <w:lang w:val="el-GR"/>
        </w:rPr>
        <w:t>Η Τράπεζα Θεμάτων είναι ένας ηλεκτρονικός μηχανισμός που δημιουργήθηκε με σκοπό την οργάνωση, αποθήκευση και διαχείριση εκπαιδευτικού υλικού με τη μορφή ερωτήσεων και ασκήσεων για την αξιολόγηση των μαθητών στα διάφορα εκπαιδευτικά επίπεδα και μαθήματα. Αποτελεί ένα σημαντικό εργαλείο στη διαδικασία της τυποποιημένης αξιολόγησης και στηρίζει τη διαφάνεια και την αξιοκρατία στην εκπαίδευση.</w:t>
      </w:r>
    </w:p>
    <w:p w14:paraId="62C26E94" w14:textId="77777777" w:rsidR="00BF4823" w:rsidRPr="007E31B4" w:rsidRDefault="00BF4823" w:rsidP="00BF4823">
      <w:pPr>
        <w:spacing w:line="276" w:lineRule="auto"/>
        <w:rPr>
          <w:lang w:val="el-GR"/>
        </w:rPr>
      </w:pPr>
      <w:r w:rsidRPr="007E31B4">
        <w:rPr>
          <w:lang w:val="el-GR"/>
        </w:rPr>
        <w:lastRenderedPageBreak/>
        <w:t>Η δημιουργία και η χρήση της Τράπεζας Θεμάτων στοχεύει στην ανάπτυξη ενός συνεπούς και δίκαιου συστήματος αξιολόγησης, εξασφαλίζοντας την ενιαία εφαρμογή των εκπαιδευτικών προτύπων σε όλη τη χώρα. Οι ερωτήσεις και οι ασκήσεις που περιλαμβάνονται στην Τράπεζα Θεμάτων καλύπτουν ένα ευρύ φάσμα θεμάτων και είναι διαθέσιμες σε διάφορες μορφές, όπως πολλαπλής επιλογής, σύντομες απαντήσεις, συνδυαστικές ερωτήσεις, κλπ., προκειμένου να διασφαλίζεται η ευρύτερη κάλυψη των εκπαιδευτικών αναγκών και η διαφοροποίηση της αξιολόγησης.</w:t>
      </w:r>
    </w:p>
    <w:p w14:paraId="5818FF2D" w14:textId="736D222A" w:rsidR="00BF4823" w:rsidRPr="007E31B4" w:rsidRDefault="006B66DE" w:rsidP="00BF4823">
      <w:pPr>
        <w:spacing w:line="276" w:lineRule="auto"/>
        <w:rPr>
          <w:lang w:val="el-GR"/>
        </w:rPr>
      </w:pPr>
      <w:r w:rsidRPr="007E31B4">
        <w:rPr>
          <w:lang w:val="el-GR"/>
        </w:rPr>
        <w:t>Το Υπουργείο Παιδείας, Θρησκευμάτων και Αθλητισμού διαχειρίζεται την Τράπεζα Θεμάτων και την χρησιμοποιεί στο πλαίσιο διεξαγωγής των προαγωγικών και απολυτηρίων εξετάσεων.</w:t>
      </w:r>
      <w:r w:rsidR="00BF4823" w:rsidRPr="007E31B4">
        <w:rPr>
          <w:lang w:val="el-GR"/>
        </w:rPr>
        <w:t xml:space="preserve"> Η επιλογή των θεμάτων για κάθε εξέταση γίνεται με τρόπο που εξασφαλίζει την αντικειμενικότητα και την ισότητα ανάμεσα στους μαθητές, μειώνοντας την πιθανότητα διαρροών και ευνοϊκής μεταχείρισης.</w:t>
      </w:r>
    </w:p>
    <w:p w14:paraId="52025244" w14:textId="77777777" w:rsidR="00BF4823" w:rsidRPr="007E31B4" w:rsidRDefault="00BF4823" w:rsidP="00BF4823">
      <w:pPr>
        <w:spacing w:line="276" w:lineRule="auto"/>
        <w:rPr>
          <w:lang w:val="el-GR"/>
        </w:rPr>
      </w:pPr>
      <w:r w:rsidRPr="007E31B4">
        <w:rPr>
          <w:lang w:val="el-GR"/>
        </w:rPr>
        <w:t>Επιπλέον, η Τράπεζα Θεμάτων ενημερώνεται και εμπλουτίζεται συνεχώς με νέο υλικό, προκειμένου να παραμένει επίκαιρη και ανταποκρίνεται στις εξελισσόμενες εκπαιδευτικές απαιτήσεις και στα νέα δεδομένα της μάθηση.</w:t>
      </w:r>
    </w:p>
    <w:p w14:paraId="3E1ACA47" w14:textId="77777777" w:rsidR="00BF4823" w:rsidRPr="007E31B4" w:rsidRDefault="00BF4823" w:rsidP="00BF4823">
      <w:pPr>
        <w:spacing w:line="276" w:lineRule="auto"/>
        <w:rPr>
          <w:lang w:val="el-GR"/>
        </w:rPr>
      </w:pPr>
      <w:r w:rsidRPr="007E31B4">
        <w:rPr>
          <w:lang w:val="el-GR"/>
        </w:rPr>
        <w:t>Η Τράπεζα Θεμάτων έχει λειτουργήσει με σημαντική επιτυχία τα τελευταία χρόνια, και λόγω της σημαντικότητάς της απαιτεί μια ολοκληρωμένη αναβάθμιση τόσο σε λειτουργικές απαιτήσεις, αλλά πολύ περισσότερο σε μη λειτουργικές απαιτήσεις που περιλαμβάνουν την ασφάλεια και την απόδοση του συστήματος μέσω χρήσης σύγχρονων τεχνολογιών cloud.</w:t>
      </w:r>
    </w:p>
    <w:p w14:paraId="24CEDBE3" w14:textId="77777777" w:rsidR="00BF4823" w:rsidRPr="007E31B4" w:rsidRDefault="00BF4823" w:rsidP="00BF4823">
      <w:pPr>
        <w:spacing w:line="276" w:lineRule="auto"/>
        <w:rPr>
          <w:lang w:val="el-GR"/>
        </w:rPr>
      </w:pPr>
      <w:r w:rsidRPr="007E31B4">
        <w:rPr>
          <w:lang w:val="el-GR"/>
        </w:rPr>
        <w:t>Το σύστημα θα υποστηρίζει τόσο web όσο και mobile web εκδόσεις ώστε να είναι εύκολα προσβάσιμο και σε ιδιαίτερες συνθήκες (π.χ. σε περίπτωση που υπάρχει πρόβλημα συνδεσιμότητας στο internet της σχολικής μονάδας, την ίδια διαδικασία να μπορεί να εκτελέσει εύκολα ένας εξουσιοδοτημένος εκπαιδευτικός και από το κινητό του τηλέφωνο). Επίσης, θα μπορεί να υποστηρίζεται και αποστολή θεμάτων σε συγκεκριμένο email εφόσον αυτό είναι εφικτό και πληροί τους απαραίτητους κανόνες ασφαλείας.</w:t>
      </w:r>
    </w:p>
    <w:p w14:paraId="414FD5D6" w14:textId="77777777" w:rsidR="00BF4823" w:rsidRPr="007E31B4" w:rsidRDefault="00BF4823" w:rsidP="00AB5802">
      <w:pPr>
        <w:jc w:val="center"/>
        <w:rPr>
          <w:rFonts w:eastAsia="SimSun"/>
          <w:lang w:val="el-GR"/>
        </w:rPr>
      </w:pPr>
    </w:p>
    <w:p w14:paraId="58CE081B" w14:textId="58A6A2B9" w:rsidR="00640D16" w:rsidRPr="007E31B4" w:rsidRDefault="00BF4823" w:rsidP="00AB5802">
      <w:pPr>
        <w:pStyle w:val="5"/>
        <w:numPr>
          <w:ilvl w:val="2"/>
          <w:numId w:val="16"/>
        </w:numPr>
        <w:ind w:left="1620" w:hanging="990"/>
        <w:rPr>
          <w:rFonts w:eastAsia="SimSun"/>
          <w:bCs/>
          <w:lang w:val="el-GR"/>
        </w:rPr>
      </w:pPr>
      <w:bookmarkStart w:id="495" w:name="_Toc202354730"/>
      <w:r w:rsidRPr="007E31B4">
        <w:rPr>
          <w:rFonts w:eastAsia="SimSun" w:cs="Tahoma"/>
          <w:bCs/>
          <w:lang w:val="el-GR"/>
        </w:rPr>
        <w:t>Συνοπτική περιγραφή υφιστάμενων υποδομών</w:t>
      </w:r>
      <w:bookmarkEnd w:id="495"/>
    </w:p>
    <w:p w14:paraId="779D2E64" w14:textId="76FFA996" w:rsidR="00D92923" w:rsidRPr="007E31B4" w:rsidRDefault="0020197A" w:rsidP="00D92923">
      <w:pPr>
        <w:rPr>
          <w:rFonts w:eastAsia="SimSun"/>
          <w:lang w:val="el-GR"/>
        </w:rPr>
      </w:pPr>
      <w:r w:rsidRPr="007E31B4">
        <w:rPr>
          <w:rFonts w:ascii="Arial" w:hAnsi="Arial" w:cs="Arial"/>
          <w:noProof/>
          <w:color w:val="000000"/>
          <w:lang w:val="el-GR" w:eastAsia="el-GR"/>
        </w:rPr>
        <w:drawing>
          <wp:inline distT="0" distB="0" distL="0" distR="0" wp14:anchorId="4636DDEE" wp14:editId="2334B977">
            <wp:extent cx="6120130" cy="2217420"/>
            <wp:effectExtent l="0" t="0" r="0" b="0"/>
            <wp:docPr id="428618649" name="Εικόνα 1" descr="Εικόνα που περιέχει κείμενο, στιγμιότυπο οθόνης, αριθμός, γραμματοσειρ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618649" name="Εικόνα 1" descr="Εικόνα που περιέχει κείμενο, στιγμιότυπο οθόνης, αριθμός, γραμματοσειρά&#10;&#10;Περιγραφή που δημιουργήθηκε αυτόματα"/>
                    <pic:cNvPicPr>
                      <a:picLocks noChangeAspect="1" noChangeArrowheads="1"/>
                    </pic:cNvPicPr>
                  </pic:nvPicPr>
                  <pic:blipFill>
                    <a:blip r:embed="rId43" r:link="rId44">
                      <a:extLst>
                        <a:ext uri="{28A0092B-C50C-407E-A947-70E740481C1C}">
                          <a14:useLocalDpi xmlns:a14="http://schemas.microsoft.com/office/drawing/2010/main" val="0"/>
                        </a:ext>
                      </a:extLst>
                    </a:blip>
                    <a:srcRect/>
                    <a:stretch>
                      <a:fillRect/>
                    </a:stretch>
                  </pic:blipFill>
                  <pic:spPr bwMode="auto">
                    <a:xfrm>
                      <a:off x="0" y="0"/>
                      <a:ext cx="6120130" cy="2217420"/>
                    </a:xfrm>
                    <a:prstGeom prst="rect">
                      <a:avLst/>
                    </a:prstGeom>
                    <a:noFill/>
                    <a:ln>
                      <a:noFill/>
                    </a:ln>
                  </pic:spPr>
                </pic:pic>
              </a:graphicData>
            </a:graphic>
          </wp:inline>
        </w:drawing>
      </w:r>
    </w:p>
    <w:p w14:paraId="3D5E4AE7" w14:textId="68E92FD4" w:rsidR="00E62590" w:rsidRPr="007E31B4" w:rsidRDefault="00E62590" w:rsidP="00D92923">
      <w:pPr>
        <w:rPr>
          <w:rFonts w:eastAsia="SimSun"/>
          <w:lang w:val="el-GR"/>
        </w:rPr>
      </w:pPr>
      <w:r w:rsidRPr="007E31B4">
        <w:rPr>
          <w:rFonts w:eastAsia="SimSun"/>
          <w:lang w:val="el-GR"/>
        </w:rPr>
        <w:t>Η υφιστάμενη εφαρμογή είναι εγκατεστημένη στο Δημόσιο Υπολογιστικό Νέφος της ΕΔΥΤΕ (</w:t>
      </w:r>
      <w:r w:rsidRPr="007E31B4">
        <w:rPr>
          <w:rFonts w:eastAsia="SimSun"/>
          <w:lang w:val="en-US"/>
        </w:rPr>
        <w:t>Amazon</w:t>
      </w:r>
      <w:r w:rsidRPr="007E31B4">
        <w:rPr>
          <w:rFonts w:eastAsia="SimSun"/>
          <w:lang w:val="el-GR"/>
        </w:rPr>
        <w:t xml:space="preserve"> </w:t>
      </w:r>
      <w:r w:rsidRPr="007E31B4">
        <w:rPr>
          <w:rFonts w:eastAsia="SimSun"/>
          <w:lang w:val="en-US"/>
        </w:rPr>
        <w:t>Cloud</w:t>
      </w:r>
      <w:r w:rsidRPr="007E31B4">
        <w:rPr>
          <w:rFonts w:eastAsia="SimSun"/>
          <w:lang w:val="el-GR"/>
        </w:rPr>
        <w:t>).</w:t>
      </w:r>
    </w:p>
    <w:p w14:paraId="34D65037" w14:textId="77777777" w:rsidR="0020197A" w:rsidRPr="007E31B4" w:rsidRDefault="0020197A" w:rsidP="00AB5802">
      <w:pPr>
        <w:pStyle w:val="5"/>
        <w:numPr>
          <w:ilvl w:val="2"/>
          <w:numId w:val="16"/>
        </w:numPr>
        <w:ind w:left="1620" w:hanging="990"/>
        <w:rPr>
          <w:rFonts w:eastAsia="SimSun" w:cs="Tahoma"/>
          <w:bCs/>
          <w:lang w:val="el-GR"/>
        </w:rPr>
      </w:pPr>
      <w:bookmarkStart w:id="496" w:name="_Toc180156443"/>
      <w:bookmarkStart w:id="497" w:name="_Toc202354731"/>
      <w:r w:rsidRPr="007E31B4">
        <w:rPr>
          <w:rFonts w:eastAsia="SimSun" w:cs="Tahoma"/>
          <w:bCs/>
          <w:lang w:val="el-GR"/>
        </w:rPr>
        <w:t>Παρούσα Κατάσταση – Αναγκαιότητα Υλοποίησης</w:t>
      </w:r>
      <w:bookmarkEnd w:id="496"/>
      <w:bookmarkEnd w:id="497"/>
    </w:p>
    <w:p w14:paraId="1E0B4D10" w14:textId="7FB38950" w:rsidR="00CD2A7F" w:rsidRPr="007E31B4" w:rsidRDefault="0020197A" w:rsidP="00CD2A7F">
      <w:pPr>
        <w:rPr>
          <w:rFonts w:eastAsia="SimSun"/>
          <w:lang w:val="el-GR"/>
        </w:rPr>
      </w:pPr>
      <w:r w:rsidRPr="007E31B4">
        <w:rPr>
          <w:rFonts w:eastAsia="SimSun"/>
          <w:lang w:val="el-GR"/>
        </w:rPr>
        <w:t xml:space="preserve">Δεδομένων των αποτελεσμάτων της μέχρι τώρα λειτουργίας του συστήματος κρίνεται απαραίτητη η επέκταση του συστήματος ώστε να εκσυγχρονιστεί και να διασφαλιστεί η προστασία του από </w:t>
      </w:r>
      <w:r w:rsidRPr="007E31B4">
        <w:rPr>
          <w:rFonts w:eastAsia="SimSun"/>
          <w:lang w:val="el-GR"/>
        </w:rPr>
        <w:lastRenderedPageBreak/>
        <w:t>εξωτερικές επιθέσεις ανθεκτικότητας στη διακίνηση εξαιρετικά μεγάλου όγκου δεδομένων σε συγκεκριμένο χρονικό διάστημα.</w:t>
      </w:r>
    </w:p>
    <w:p w14:paraId="099ABA2B" w14:textId="36724B45" w:rsidR="002B7D7E" w:rsidRPr="007E31B4" w:rsidRDefault="00DF4927" w:rsidP="00AB5802">
      <w:pPr>
        <w:pStyle w:val="4"/>
        <w:numPr>
          <w:ilvl w:val="1"/>
          <w:numId w:val="16"/>
        </w:numPr>
        <w:tabs>
          <w:tab w:val="left" w:pos="993"/>
        </w:tabs>
        <w:rPr>
          <w:rFonts w:eastAsia="SimSun" w:cs="Tahoma"/>
          <w:szCs w:val="22"/>
          <w:lang w:val="el-GR"/>
        </w:rPr>
      </w:pPr>
      <w:bookmarkStart w:id="498" w:name="_Ref199838804"/>
      <w:bookmarkStart w:id="499" w:name="_Ref199838845"/>
      <w:bookmarkStart w:id="500" w:name="_Toc202354732"/>
      <w:r w:rsidRPr="007E31B4">
        <w:rPr>
          <w:rFonts w:eastAsia="SimSun" w:cs="Tahoma"/>
          <w:szCs w:val="22"/>
          <w:lang w:val="el-GR"/>
        </w:rPr>
        <w:t xml:space="preserve">Το </w:t>
      </w:r>
      <w:r w:rsidR="00365DBB" w:rsidRPr="007E31B4">
        <w:rPr>
          <w:rFonts w:cs="Tahoma"/>
          <w:color w:val="000000"/>
          <w:szCs w:val="22"/>
          <w:lang w:val="el-GR" w:eastAsia="el-GR"/>
        </w:rPr>
        <w:t>Δημόσιο Υπολογιστικό Νέφος της ΕΔΥΤΕ (</w:t>
      </w:r>
      <w:r w:rsidR="00365DBB" w:rsidRPr="007E31B4">
        <w:rPr>
          <w:rFonts w:cs="Tahoma"/>
          <w:color w:val="000000"/>
          <w:szCs w:val="22"/>
          <w:lang w:val="en-US" w:eastAsia="el-GR"/>
        </w:rPr>
        <w:t>Amazon</w:t>
      </w:r>
      <w:r w:rsidR="00365DBB" w:rsidRPr="007E31B4">
        <w:rPr>
          <w:rFonts w:cs="Tahoma"/>
          <w:color w:val="000000"/>
          <w:szCs w:val="22"/>
          <w:lang w:val="el-GR" w:eastAsia="el-GR"/>
        </w:rPr>
        <w:t xml:space="preserve"> </w:t>
      </w:r>
      <w:r w:rsidR="00365DBB" w:rsidRPr="007E31B4">
        <w:rPr>
          <w:rFonts w:cs="Tahoma"/>
          <w:color w:val="000000"/>
          <w:szCs w:val="22"/>
          <w:lang w:val="en-US" w:eastAsia="el-GR"/>
        </w:rPr>
        <w:t>Cloud</w:t>
      </w:r>
      <w:r w:rsidR="00365DBB" w:rsidRPr="007E31B4">
        <w:rPr>
          <w:rFonts w:cs="Tahoma"/>
          <w:color w:val="000000"/>
          <w:szCs w:val="22"/>
          <w:lang w:val="el-GR" w:eastAsia="el-GR"/>
        </w:rPr>
        <w:t>)</w:t>
      </w:r>
      <w:bookmarkEnd w:id="498"/>
      <w:bookmarkEnd w:id="499"/>
      <w:bookmarkEnd w:id="500"/>
    </w:p>
    <w:p w14:paraId="0FE4AE42" w14:textId="77777777" w:rsidR="006A7951" w:rsidRPr="007E31B4" w:rsidRDefault="006A7951" w:rsidP="00AB5802">
      <w:pPr>
        <w:pStyle w:val="4"/>
        <w:numPr>
          <w:ilvl w:val="2"/>
          <w:numId w:val="16"/>
        </w:numPr>
        <w:tabs>
          <w:tab w:val="left" w:pos="993"/>
        </w:tabs>
        <w:rPr>
          <w:rFonts w:eastAsia="SimSun" w:cs="Tahoma"/>
          <w:szCs w:val="22"/>
        </w:rPr>
      </w:pPr>
      <w:bookmarkStart w:id="501" w:name="_Toc202354733"/>
      <w:r w:rsidRPr="007E31B4">
        <w:rPr>
          <w:rFonts w:eastAsia="SimSun" w:cs="Tahoma"/>
          <w:szCs w:val="22"/>
          <w:lang w:val="el-GR"/>
        </w:rPr>
        <w:t>Περιγραφή</w:t>
      </w:r>
      <w:bookmarkEnd w:id="501"/>
      <w:r w:rsidRPr="007E31B4">
        <w:rPr>
          <w:rFonts w:eastAsia="SimSun" w:cs="Tahoma"/>
          <w:szCs w:val="22"/>
          <w:lang w:val="el-GR"/>
        </w:rPr>
        <w:t xml:space="preserve"> </w:t>
      </w:r>
    </w:p>
    <w:p w14:paraId="2408B100" w14:textId="0383872B" w:rsidR="00365DBB" w:rsidRPr="007E31B4" w:rsidRDefault="00365DBB" w:rsidP="00365DBB">
      <w:pPr>
        <w:spacing w:before="120"/>
        <w:rPr>
          <w:lang w:val="el-GR"/>
        </w:rPr>
      </w:pPr>
      <w:r w:rsidRPr="007E31B4">
        <w:rPr>
          <w:lang w:val="el-GR"/>
        </w:rPr>
        <w:t xml:space="preserve">Η ΕΔΥΤΕ έχει εξασφαλίσει τη δυνατότητα χρήσης υπηρεσιών υπολογιστικού νέφους </w:t>
      </w:r>
      <w:r w:rsidRPr="007E31B4">
        <w:rPr>
          <w:lang w:val="en-US"/>
        </w:rPr>
        <w:t>Amazon</w:t>
      </w:r>
      <w:r w:rsidRPr="007E31B4">
        <w:rPr>
          <w:lang w:val="el-GR"/>
        </w:rPr>
        <w:t xml:space="preserve"> για την κάλυψη των αναγκών των Δημόσιων Φορέων. Οι διαθέσιμες υπηρεσίες υπολογιστικού νέφους, οι οποίες μπορούν να χρησιμοποιηθούν στην υλοποίηση του έργου, περιγράφονται και αναλύονται ως εξής:</w:t>
      </w:r>
    </w:p>
    <w:p w14:paraId="7C7B1261" w14:textId="77777777" w:rsidR="00365DBB" w:rsidRPr="007E31B4" w:rsidRDefault="00365DBB" w:rsidP="00365DBB">
      <w:pPr>
        <w:spacing w:before="120"/>
        <w:rPr>
          <w:lang w:val="el-GR"/>
        </w:rPr>
      </w:pPr>
    </w:p>
    <w:p w14:paraId="187D1B16" w14:textId="77777777" w:rsidR="00365DBB" w:rsidRPr="007E31B4" w:rsidRDefault="00365DBB" w:rsidP="00365DBB">
      <w:pPr>
        <w:spacing w:before="120"/>
        <w:rPr>
          <w:b/>
          <w:u w:val="single"/>
          <w:lang w:val="en-US"/>
        </w:rPr>
      </w:pPr>
      <w:r w:rsidRPr="007E31B4">
        <w:rPr>
          <w:b/>
          <w:u w:val="single"/>
          <w:lang w:val="el-GR"/>
        </w:rPr>
        <w:t>Α</w:t>
      </w:r>
      <w:r w:rsidRPr="007E31B4">
        <w:rPr>
          <w:b/>
          <w:u w:val="single"/>
          <w:lang w:val="en-US"/>
        </w:rPr>
        <w:t xml:space="preserve">) </w:t>
      </w:r>
      <w:r w:rsidRPr="007E31B4">
        <w:rPr>
          <w:b/>
          <w:u w:val="single"/>
          <w:lang w:val="el-GR"/>
        </w:rPr>
        <w:t>Υποδομές</w:t>
      </w:r>
      <w:r w:rsidRPr="007E31B4">
        <w:rPr>
          <w:b/>
          <w:u w:val="single"/>
          <w:lang w:val="en-US"/>
        </w:rPr>
        <w:t xml:space="preserve"> </w:t>
      </w:r>
      <w:r w:rsidRPr="007E31B4">
        <w:rPr>
          <w:b/>
          <w:u w:val="single"/>
          <w:lang w:val="el-GR"/>
        </w:rPr>
        <w:t>και</w:t>
      </w:r>
      <w:r w:rsidRPr="007E31B4">
        <w:rPr>
          <w:b/>
          <w:u w:val="single"/>
          <w:lang w:val="en-US"/>
        </w:rPr>
        <w:t xml:space="preserve"> </w:t>
      </w:r>
      <w:r w:rsidRPr="007E31B4">
        <w:rPr>
          <w:b/>
          <w:u w:val="single"/>
          <w:lang w:val="el-GR"/>
        </w:rPr>
        <w:t>Υπηρεσίες</w:t>
      </w:r>
      <w:r w:rsidRPr="007E31B4">
        <w:rPr>
          <w:b/>
          <w:u w:val="single"/>
          <w:lang w:val="en-US"/>
        </w:rPr>
        <w:t xml:space="preserve"> </w:t>
      </w:r>
      <w:r w:rsidRPr="007E31B4">
        <w:rPr>
          <w:b/>
          <w:u w:val="single"/>
          <w:lang w:val="el-GR"/>
        </w:rPr>
        <w:t>Νέφους</w:t>
      </w:r>
      <w:r w:rsidRPr="007E31B4">
        <w:rPr>
          <w:b/>
          <w:u w:val="single"/>
          <w:lang w:val="en-US"/>
        </w:rPr>
        <w:t xml:space="preserve"> - Infrastructure as a Service (IaaS):</w:t>
      </w:r>
    </w:p>
    <w:p w14:paraId="1284DA9C" w14:textId="77777777" w:rsidR="00365DBB" w:rsidRPr="007E31B4" w:rsidRDefault="00365DBB" w:rsidP="00365DBB">
      <w:pPr>
        <w:numPr>
          <w:ilvl w:val="0"/>
          <w:numId w:val="179"/>
        </w:numPr>
        <w:spacing w:before="120"/>
        <w:rPr>
          <w:lang w:val="el-GR"/>
        </w:rPr>
      </w:pPr>
      <w:bookmarkStart w:id="502" w:name="_Hlk117508244"/>
      <w:r w:rsidRPr="007E31B4">
        <w:rPr>
          <w:b/>
          <w:lang w:val="el-GR"/>
        </w:rPr>
        <w:t xml:space="preserve">Υποδομές Εικονικών μηχανών (VMs) διαφόρων υπολογιστικών προφίλ, μεγεθών και επεξεργαστικών δυνατοτήτων. </w:t>
      </w:r>
      <w:bookmarkEnd w:id="502"/>
      <w:r w:rsidRPr="007E31B4">
        <w:rPr>
          <w:lang w:val="el-GR"/>
        </w:rPr>
        <w:t>Οι εικονικές μηχανές έχουν τη δυνατότητα επιλογής και χρήσης των λειτουργικών συστημάτων φιλοξενίας (</w:t>
      </w:r>
      <w:r w:rsidRPr="007E31B4">
        <w:rPr>
          <w:lang w:val="en-US"/>
        </w:rPr>
        <w:t>Windows</w:t>
      </w:r>
      <w:r w:rsidRPr="007E31B4">
        <w:rPr>
          <w:lang w:val="el-GR"/>
        </w:rPr>
        <w:t xml:space="preserve"> </w:t>
      </w:r>
      <w:r w:rsidRPr="007E31B4">
        <w:rPr>
          <w:lang w:val="en-US"/>
        </w:rPr>
        <w:t>Server</w:t>
      </w:r>
      <w:r w:rsidRPr="007E31B4">
        <w:rPr>
          <w:lang w:val="el-GR"/>
        </w:rPr>
        <w:t xml:space="preserve"> ή </w:t>
      </w:r>
      <w:r w:rsidRPr="007E31B4">
        <w:rPr>
          <w:lang w:val="en-US"/>
        </w:rPr>
        <w:t>Linux</w:t>
      </w:r>
      <w:r w:rsidRPr="007E31B4">
        <w:rPr>
          <w:lang w:val="el-GR"/>
        </w:rPr>
        <w:t xml:space="preserve">) και μεγάλη δυνατότητα παραμετροποίησής τους ως προς τις υπολογιστικές δυνατότητές τους και αφορούν  στοιχεία όπως τύπος CPU (Intel/AMD), cores, memory, disk, καθώς και στα αντίστοιχα εικονικά δίκτυα ώστε να υπάρχει ασφαλής και απρόσκοπτη πρόσβαση σε αυτά. Προσφέρεται η δυνατότητα αλλαγής μεγεθών των εικονικών μηχανών καθώς και επιλογή μοντέλων με πληρωμή βάση χρήσης (pay as you go) είτε δέσμευσης της χρήσης για μακροχρόνια και σταθερή χρήση φορτίων. Όσον αφορά τη χρήση λειτουργικών συστημάτων </w:t>
      </w:r>
      <w:r w:rsidRPr="007E31B4">
        <w:rPr>
          <w:lang w:val="en-US"/>
        </w:rPr>
        <w:t>Windows</w:t>
      </w:r>
      <w:r w:rsidRPr="007E31B4">
        <w:rPr>
          <w:lang w:val="el-GR"/>
        </w:rPr>
        <w:t xml:space="preserve"> αυτή παρέχεται εγγενώς και δεν απαιτείται η προμήθεια των αντίστοιχων αδειών στο πλαίσιο του έργου.</w:t>
      </w:r>
    </w:p>
    <w:p w14:paraId="0DC34E51" w14:textId="77777777" w:rsidR="00365DBB" w:rsidRPr="007E31B4" w:rsidRDefault="00365DBB" w:rsidP="00365DBB">
      <w:pPr>
        <w:numPr>
          <w:ilvl w:val="0"/>
          <w:numId w:val="179"/>
        </w:numPr>
        <w:spacing w:before="120"/>
        <w:rPr>
          <w:lang w:val="el-GR"/>
        </w:rPr>
      </w:pPr>
      <w:r w:rsidRPr="007E31B4">
        <w:rPr>
          <w:b/>
          <w:lang w:val="el-GR"/>
        </w:rPr>
        <w:t xml:space="preserve">Υποδομές Αποθηκευτικών Μέσων (Storage disks) διαφόρων χωρητικοτήτων. </w:t>
      </w:r>
      <w:r w:rsidRPr="007E31B4">
        <w:rPr>
          <w:lang w:val="el-GR"/>
        </w:rPr>
        <w:t>Δίνεται η δυνατότητα επιλογών μεταξύ διαφορετικού τύπου αποθηκευτικών μέσων όπως τυπικοί μηχανικοί δίσκοι, δίσκοι στερεάς κατάστασης, με επιλογή να μπορούν να διασυνδεθούν με εικονικές μηχανές για αποθήκευση δεδομένων.</w:t>
      </w:r>
    </w:p>
    <w:p w14:paraId="18A04362" w14:textId="228FAABE" w:rsidR="00365DBB" w:rsidRPr="007E31B4" w:rsidRDefault="00365DBB" w:rsidP="00365DBB">
      <w:pPr>
        <w:numPr>
          <w:ilvl w:val="0"/>
          <w:numId w:val="179"/>
        </w:numPr>
        <w:spacing w:before="120"/>
        <w:rPr>
          <w:lang w:val="el-GR"/>
        </w:rPr>
      </w:pPr>
      <w:r w:rsidRPr="007E31B4">
        <w:rPr>
          <w:b/>
          <w:lang w:val="el-GR"/>
        </w:rPr>
        <w:t xml:space="preserve">Υποδομές εικονικών δικτυακών πόρων (Virtual Network resources). </w:t>
      </w:r>
      <w:r w:rsidRPr="007E31B4">
        <w:rPr>
          <w:lang w:val="el-GR"/>
        </w:rPr>
        <w:t>Οι υποδομές αυτές περιέχουν τα απαραίτητα στοιχεία δικτύου τα οποία μπορούν να υλοποιηθούν  και συμπληρώνουν τη δικτυακή διασύνδεση των υπολογιστικών υποδομών Νέφους  όπως static IP addresses, Bandwidth, Firewalls, Application Gateways (L7), Load Balancers (L4), VPN Gateways. Δίνεται η δυνατότητα διαφόρων επιλογών από κάθε δικτυακό στοιχείο με βάση τις ανάγκες χρήσης του και τα χαρακτηριστικά του.</w:t>
      </w:r>
    </w:p>
    <w:p w14:paraId="5745C4CA" w14:textId="77777777" w:rsidR="00365DBB" w:rsidRPr="007E31B4" w:rsidRDefault="00365DBB" w:rsidP="00365DBB">
      <w:pPr>
        <w:spacing w:before="120"/>
        <w:rPr>
          <w:lang w:val="el-GR"/>
        </w:rPr>
      </w:pPr>
    </w:p>
    <w:p w14:paraId="2A9B7072" w14:textId="77777777" w:rsidR="00365DBB" w:rsidRPr="007E31B4" w:rsidRDefault="00365DBB" w:rsidP="00365DBB">
      <w:pPr>
        <w:spacing w:before="120"/>
        <w:rPr>
          <w:b/>
          <w:u w:val="single"/>
          <w:lang w:val="el-GR"/>
        </w:rPr>
      </w:pPr>
      <w:r w:rsidRPr="007E31B4">
        <w:rPr>
          <w:b/>
          <w:u w:val="single"/>
          <w:lang w:val="el-GR"/>
        </w:rPr>
        <w:t>Β) Υποδομές και Υπηρεσίες Νέφους - Platform as a Service (PaaS):</w:t>
      </w:r>
    </w:p>
    <w:p w14:paraId="283590F2" w14:textId="77777777" w:rsidR="00365DBB" w:rsidRPr="007E31B4" w:rsidRDefault="00365DBB" w:rsidP="00365DBB">
      <w:pPr>
        <w:numPr>
          <w:ilvl w:val="0"/>
          <w:numId w:val="180"/>
        </w:numPr>
        <w:spacing w:before="120"/>
        <w:rPr>
          <w:lang w:val="el-GR"/>
        </w:rPr>
      </w:pPr>
      <w:r w:rsidRPr="007E31B4">
        <w:rPr>
          <w:b/>
          <w:lang w:val="el-GR"/>
        </w:rPr>
        <w:t xml:space="preserve">Υπηρεσίες πλατφόρμας Ονοματολογίας Περιοχής </w:t>
      </w:r>
      <w:r w:rsidRPr="007E31B4">
        <w:rPr>
          <w:b/>
          <w:lang w:val="en-US"/>
        </w:rPr>
        <w:t>DNS</w:t>
      </w:r>
      <w:r w:rsidRPr="007E31B4">
        <w:rPr>
          <w:lang w:val="el-GR"/>
        </w:rPr>
        <w:t xml:space="preserve"> για φιλοξενία και εξυπηρέτηση </w:t>
      </w:r>
      <w:r w:rsidRPr="007E31B4">
        <w:rPr>
          <w:lang w:val="en-US"/>
        </w:rPr>
        <w:t>DNS</w:t>
      </w:r>
      <w:r w:rsidRPr="007E31B4">
        <w:rPr>
          <w:lang w:val="el-GR"/>
        </w:rPr>
        <w:t xml:space="preserve"> ζωνών (δημοσίων ή ιδιωτικών) με δυνατότητα διαβάθμισης της υπηρεσίας σε σχέση με τον αριθμό των ζωνών ή/και τον αριθμό των εξυπηρετούμενων αιτημάτων.</w:t>
      </w:r>
    </w:p>
    <w:p w14:paraId="2A064AFD" w14:textId="3D4B8444" w:rsidR="00365DBB" w:rsidRPr="007E31B4" w:rsidRDefault="00365DBB" w:rsidP="00365DBB">
      <w:pPr>
        <w:numPr>
          <w:ilvl w:val="0"/>
          <w:numId w:val="180"/>
        </w:numPr>
        <w:spacing w:before="120"/>
        <w:rPr>
          <w:lang w:val="el-GR"/>
        </w:rPr>
      </w:pPr>
      <w:r w:rsidRPr="007E31B4">
        <w:rPr>
          <w:b/>
          <w:lang w:val="el-GR"/>
        </w:rPr>
        <w:t>Υπηρεσίες πλατφόρμας Database as a Service (DBaaS)</w:t>
      </w:r>
      <w:r w:rsidR="00BE0FFD" w:rsidRPr="007E31B4">
        <w:rPr>
          <w:lang w:val="el-GR"/>
        </w:rPr>
        <w:t xml:space="preserve"> </w:t>
      </w:r>
      <w:r w:rsidR="00BE0FFD" w:rsidRPr="007E31B4">
        <w:rPr>
          <w:bCs/>
          <w:lang w:val="el-GR"/>
        </w:rPr>
        <w:t>Τεχνικά στοιχεία όπως χωρητικότητα cores, memory, disk, υψηλή διαθεσιμότητα θα διαμορφώνουν αντίστοιχες επιλογές υπολογιστικών προφίλ ώστε να καλύπτουν μια ευρεία κλίμακα από ανάγκες. Θα προσφέρεται ποικιλία τεχνολογιών βάσεων δεδομένων όπως π.χ. MySQL, PostgreSQL Θα προσφέρονται τεχνολογίες Change Data Capture για σύγχρονη αντιγραφή των αλλαγών των δεδομένω</w:t>
      </w:r>
      <w:r w:rsidRPr="007E31B4">
        <w:rPr>
          <w:lang w:val="el-GR"/>
        </w:rPr>
        <w:t>.</w:t>
      </w:r>
    </w:p>
    <w:p w14:paraId="4E7792CB" w14:textId="77777777" w:rsidR="00365DBB" w:rsidRPr="007E31B4" w:rsidRDefault="00365DBB" w:rsidP="00365DBB">
      <w:pPr>
        <w:numPr>
          <w:ilvl w:val="0"/>
          <w:numId w:val="180"/>
        </w:numPr>
        <w:spacing w:before="120"/>
        <w:rPr>
          <w:lang w:val="el-GR"/>
        </w:rPr>
      </w:pPr>
      <w:r w:rsidRPr="007E31B4">
        <w:rPr>
          <w:b/>
          <w:lang w:val="el-GR"/>
        </w:rPr>
        <w:t xml:space="preserve">Υπηρεσίες πλατφόρμας Application Services </w:t>
      </w:r>
      <w:r w:rsidRPr="007E31B4">
        <w:rPr>
          <w:lang w:val="el-GR"/>
        </w:rPr>
        <w:t xml:space="preserve">για τη φιλοξενία και εξυπηρέτηση διαδικτυακών εφαρμογών (Web Hosting as a Service) με δυνατότητα κλιμάκωσης και αυτόματης αυξομείωσης των τεχνικών πόρων cores, memory, disk ώστε να καλύπτουν μια ευρεία κλίμακα </w:t>
      </w:r>
      <w:r w:rsidRPr="007E31B4">
        <w:rPr>
          <w:lang w:val="el-GR"/>
        </w:rPr>
        <w:lastRenderedPageBreak/>
        <w:t>αναγκών φιλοξενίας διαδικτυακών εφαρμογών. Διατίθενται επιλογές ως προς το λειτουργικό σύστημα κάθε υπολογιστικού προφίλ (Windows / Linux).</w:t>
      </w:r>
    </w:p>
    <w:p w14:paraId="5C474924" w14:textId="77777777" w:rsidR="00365DBB" w:rsidRPr="007E31B4" w:rsidRDefault="00365DBB" w:rsidP="00365DBB">
      <w:pPr>
        <w:numPr>
          <w:ilvl w:val="0"/>
          <w:numId w:val="180"/>
        </w:numPr>
        <w:spacing w:before="120"/>
        <w:rPr>
          <w:lang w:val="el-GR"/>
        </w:rPr>
      </w:pPr>
      <w:r w:rsidRPr="007E31B4">
        <w:rPr>
          <w:b/>
          <w:lang w:val="el-GR"/>
        </w:rPr>
        <w:t xml:space="preserve">Πλατφόρμα εικονικοποίησης (virtualization) σε επίπεδο Λειτουργικού Συστήματος     </w:t>
      </w:r>
      <w:r w:rsidRPr="007E31B4">
        <w:rPr>
          <w:lang w:val="el-GR"/>
        </w:rPr>
        <w:t>για την παροχή υπολογιστικών υπηρεσιών και εφαρμογών (ενδεικτικά αναφέρεται η πλατφόρμα ανοικτού κώδικα Docker) και πλατφόρμα ενορχήστρωσης της φάρμας των εικονικών μηχανών (ενδεικτικά αναφέρεται η πλατφόρμα ανοικτού κώδικα  Kubernetes).</w:t>
      </w:r>
    </w:p>
    <w:p w14:paraId="35CDCA49" w14:textId="77777777" w:rsidR="00365DBB" w:rsidRPr="007E31B4" w:rsidRDefault="00365DBB" w:rsidP="00365DBB">
      <w:pPr>
        <w:numPr>
          <w:ilvl w:val="0"/>
          <w:numId w:val="180"/>
        </w:numPr>
        <w:spacing w:before="120"/>
        <w:rPr>
          <w:lang w:val="el-GR"/>
        </w:rPr>
      </w:pPr>
      <w:r w:rsidRPr="007E31B4">
        <w:rPr>
          <w:b/>
          <w:lang w:val="el-GR"/>
        </w:rPr>
        <w:t xml:space="preserve">Πλατφόρμα υπηρεσιών Serverless Computing </w:t>
      </w:r>
      <w:r w:rsidRPr="007E31B4">
        <w:rPr>
          <w:lang w:val="el-GR"/>
        </w:rPr>
        <w:t>για εκτέλεση υπολογιστικών φορτίων  με στόχο την ανάλυση μεγάλου όγκου δεδομένων και Επιχειρησιακής Ευφυίας. Δίνονται επιλογές ως προς τα υπολογιστικά προφίλ ώστε να καλύπτουν διαφορετικές  ανάγκες.</w:t>
      </w:r>
    </w:p>
    <w:p w14:paraId="32D6350D" w14:textId="77777777" w:rsidR="00365DBB" w:rsidRPr="007E31B4" w:rsidRDefault="00365DBB" w:rsidP="00365DBB">
      <w:pPr>
        <w:numPr>
          <w:ilvl w:val="0"/>
          <w:numId w:val="180"/>
        </w:numPr>
        <w:spacing w:before="120"/>
        <w:rPr>
          <w:lang w:val="el-GR"/>
        </w:rPr>
      </w:pPr>
      <w:r w:rsidRPr="007E31B4">
        <w:rPr>
          <w:b/>
          <w:lang w:val="el-GR"/>
        </w:rPr>
        <w:t xml:space="preserve">Υπηρεσίες πλατφόρμας διαχείρισης και κλιμάκωσης API </w:t>
      </w:r>
      <w:r w:rsidRPr="007E31B4">
        <w:rPr>
          <w:lang w:val="el-GR"/>
        </w:rPr>
        <w:t>με επιλογές ως προς διαφορετικά υπολογιστικά προφίλ με στοιχεία όπως cache, αριθμός αιτημάτων/sec, κ.ά.</w:t>
      </w:r>
    </w:p>
    <w:p w14:paraId="5EBE0817" w14:textId="77777777" w:rsidR="00365DBB" w:rsidRPr="007E31B4" w:rsidRDefault="00365DBB" w:rsidP="00365DBB">
      <w:pPr>
        <w:numPr>
          <w:ilvl w:val="0"/>
          <w:numId w:val="180"/>
        </w:numPr>
        <w:spacing w:before="120"/>
        <w:rPr>
          <w:lang w:val="el-GR"/>
        </w:rPr>
      </w:pPr>
      <w:r w:rsidRPr="007E31B4">
        <w:rPr>
          <w:b/>
          <w:lang w:val="el-GR"/>
        </w:rPr>
        <w:t xml:space="preserve">Υπηρεσίες πλατφόρμας παροχής αποθηκευτικού χώρου (Storage as a Service). </w:t>
      </w:r>
      <w:r w:rsidRPr="007E31B4">
        <w:rPr>
          <w:lang w:val="el-GR"/>
        </w:rPr>
        <w:t>Δίνεται επιλογή σε σχέση με τη διαθέσιμη χωρητικότητα, τον τύπο του αποθηκευτικού χώρου, το επίπεδο απόδοσης/πρόσβασης καθώς και τα επίπεδα διαθεσιμότητας.</w:t>
      </w:r>
    </w:p>
    <w:p w14:paraId="3B49486D" w14:textId="77777777" w:rsidR="00365DBB" w:rsidRPr="007E31B4" w:rsidRDefault="00365DBB" w:rsidP="00365DBB">
      <w:pPr>
        <w:numPr>
          <w:ilvl w:val="0"/>
          <w:numId w:val="180"/>
        </w:numPr>
        <w:spacing w:before="120"/>
        <w:rPr>
          <w:lang w:val="el-GR"/>
        </w:rPr>
      </w:pPr>
      <w:r w:rsidRPr="007E31B4">
        <w:rPr>
          <w:b/>
          <w:lang w:val="el-GR"/>
        </w:rPr>
        <w:t xml:space="preserve">Υπηρεσίες πλατφόρμας σχεδιασμού και υλοποίησης συστημάτων Data Warehouse      και  Data Analytics </w:t>
      </w:r>
      <w:r w:rsidRPr="007E31B4">
        <w:rPr>
          <w:lang w:val="el-GR"/>
        </w:rPr>
        <w:t>για υπολογιστικά φορτία σε σχέση με αλγόριθμους ανάλυσης και εξαγωγής επιχειρησιακών συμπερασμάτων.</w:t>
      </w:r>
    </w:p>
    <w:p w14:paraId="056C50EC" w14:textId="77777777" w:rsidR="00365DBB" w:rsidRPr="007E31B4" w:rsidRDefault="00365DBB" w:rsidP="00365DBB">
      <w:pPr>
        <w:numPr>
          <w:ilvl w:val="0"/>
          <w:numId w:val="180"/>
        </w:numPr>
        <w:spacing w:before="120"/>
        <w:rPr>
          <w:lang w:val="el-GR"/>
        </w:rPr>
      </w:pPr>
      <w:r w:rsidRPr="007E31B4">
        <w:rPr>
          <w:b/>
          <w:lang w:val="el-GR"/>
        </w:rPr>
        <w:t xml:space="preserve">Υπηρεσίες πλατφόρμας αυθεντικοποίησης/πιστοποίησης χρηστών η/και εφαρμογών. </w:t>
      </w:r>
      <w:r w:rsidRPr="007E31B4">
        <w:rPr>
          <w:lang w:val="el-GR"/>
        </w:rPr>
        <w:t>Δίνεται η δυνατότητα επιλογής με βάση στοιχεία όπως ο αριθμός των χρηστών/αντικειμένων που αυθεντικοποιούνται και αποκτούν πρόσβαση, οι πολιτικές ασφαλείας που μπορούν να εφαρμοστούν καθώς και η χρήση πολυ-παραγοντικών μηχανισμών πιστοποίησης (multi-factor authentication).</w:t>
      </w:r>
    </w:p>
    <w:p w14:paraId="2769209D" w14:textId="77777777" w:rsidR="00365DBB" w:rsidRPr="007E31B4" w:rsidRDefault="00365DBB" w:rsidP="00365DBB">
      <w:pPr>
        <w:numPr>
          <w:ilvl w:val="0"/>
          <w:numId w:val="180"/>
        </w:numPr>
        <w:spacing w:before="120"/>
        <w:rPr>
          <w:lang w:val="el-GR"/>
        </w:rPr>
      </w:pPr>
      <w:r w:rsidRPr="007E31B4">
        <w:rPr>
          <w:b/>
          <w:lang w:val="el-GR"/>
        </w:rPr>
        <w:t xml:space="preserve">Υπηρεσίες πλατφόρμας Αντιγράφων ασφαλείας (Backup) / Επαναφοράς (Recovery) </w:t>
      </w:r>
      <w:r w:rsidRPr="007E31B4">
        <w:rPr>
          <w:lang w:val="el-GR"/>
        </w:rPr>
        <w:t>ώστε να λαμβάνονται αντίγραφα ασφαλείας σε υπολογιστικούς πόρους που βρίσκονται εγκατεστημένοι είτε τοπικά (On-premises) είτε στο περιβάλλον υπολογιστικού νέφους. Ως προστατευόμενοι υπολογιστικοί πόροι δύναται να θεωρηθούν στοιχεία όπως VMs, DBs, Folders/Files. Υπάρχει η δυνατότητα επιλογής επαναφοράς των προστατευμένων υποδομών είτε τοπικά (On-premises) είτε στο περιβάλλον υπολογιστικού νέφους.</w:t>
      </w:r>
    </w:p>
    <w:p w14:paraId="0714E754" w14:textId="77777777" w:rsidR="00365DBB" w:rsidRPr="007E31B4" w:rsidRDefault="00365DBB" w:rsidP="00365DBB">
      <w:pPr>
        <w:numPr>
          <w:ilvl w:val="0"/>
          <w:numId w:val="180"/>
        </w:numPr>
        <w:spacing w:before="120"/>
        <w:rPr>
          <w:lang w:val="el-GR"/>
        </w:rPr>
      </w:pPr>
      <w:r w:rsidRPr="007E31B4">
        <w:rPr>
          <w:b/>
          <w:lang w:val="el-GR"/>
        </w:rPr>
        <w:t xml:space="preserve">Υπηρεσίες πλατφόρμας εικονικού περιβάλλοντος εργασίας χρήστη (Virtual Desktop Environment) </w:t>
      </w:r>
      <w:r w:rsidRPr="007E31B4">
        <w:rPr>
          <w:lang w:val="el-GR"/>
        </w:rPr>
        <w:t>με δυνατότητα επιλογής των υπολογιστικών πόρων cores, memory, storage, δημιουργώντας ένα εικονικό περιβάλλον εργασίας για κάθε χρήστη. Με βάση το είδος χρήσης, προσφέρονται επιλογές υπολογιστικών προφίλ (τυπική/αυξημένη/υψηλή χρήση) καθώς επίσης και η δυνατότητα ανάθεσης συγκεκριμένης εικονικής μηχανής σε χρήστες ή κοινόχρηστης χρήσης δεξαμενής εικονικών μηχανών για πολλαπλούς χρήστες (με παράλληλη ανεξαρτησία και απομόνωση των εικονικών περιβαλλόντων εργασίας των χρηστών μεταξύ τους).</w:t>
      </w:r>
    </w:p>
    <w:p w14:paraId="47FB2F26" w14:textId="77777777" w:rsidR="00365DBB" w:rsidRPr="007E31B4" w:rsidRDefault="00365DBB" w:rsidP="00365DBB">
      <w:pPr>
        <w:numPr>
          <w:ilvl w:val="0"/>
          <w:numId w:val="180"/>
        </w:numPr>
        <w:spacing w:before="120"/>
        <w:rPr>
          <w:lang w:val="el-GR"/>
        </w:rPr>
      </w:pPr>
      <w:r w:rsidRPr="007E31B4">
        <w:rPr>
          <w:b/>
          <w:lang w:val="el-GR"/>
        </w:rPr>
        <w:t xml:space="preserve">Υπηρεσίες πλατφόρμας ολοκλήρωσης συστημάτων </w:t>
      </w:r>
      <w:r w:rsidRPr="007E31B4">
        <w:rPr>
          <w:lang w:val="el-GR"/>
        </w:rPr>
        <w:t>με ανταλλαγή events και messages μεταξύ τους. Δίνεται η δυνατότητα επιλογών μεταξύ διαφορετικών προφίλ χρήσης με βάση στοιχεία όπως αριθμός operations/events/messages.</w:t>
      </w:r>
    </w:p>
    <w:p w14:paraId="0A4C9009" w14:textId="77777777" w:rsidR="00365DBB" w:rsidRPr="007E31B4" w:rsidRDefault="00365DBB" w:rsidP="00365DBB">
      <w:pPr>
        <w:numPr>
          <w:ilvl w:val="0"/>
          <w:numId w:val="180"/>
        </w:numPr>
        <w:spacing w:before="120"/>
        <w:rPr>
          <w:lang w:val="el-GR"/>
        </w:rPr>
      </w:pPr>
      <w:r w:rsidRPr="007E31B4">
        <w:rPr>
          <w:b/>
          <w:lang w:val="el-GR"/>
        </w:rPr>
        <w:t xml:space="preserve">Υπηρεσίες πλατφόρμας Προστασίας/Ασφάλειας έναντι επιθέσεων Άρνησης Υπηρεσίας (DDoS) </w:t>
      </w:r>
      <w:r w:rsidRPr="007E31B4">
        <w:rPr>
          <w:lang w:val="el-GR"/>
        </w:rPr>
        <w:t>για την προστασία συστημάτων και υπηρεσιών έναντι DDo</w:t>
      </w:r>
      <w:r w:rsidRPr="007E31B4">
        <w:rPr>
          <w:lang w:val="en-US"/>
        </w:rPr>
        <w:t>S</w:t>
      </w:r>
      <w:r w:rsidRPr="007E31B4">
        <w:rPr>
          <w:lang w:val="el-GR"/>
        </w:rPr>
        <w:t xml:space="preserve"> επιθέσεων.</w:t>
      </w:r>
    </w:p>
    <w:p w14:paraId="363E6AD5" w14:textId="77777777" w:rsidR="00365DBB" w:rsidRPr="007E31B4" w:rsidRDefault="00365DBB" w:rsidP="00365DBB">
      <w:pPr>
        <w:numPr>
          <w:ilvl w:val="0"/>
          <w:numId w:val="180"/>
        </w:numPr>
        <w:spacing w:before="120"/>
        <w:rPr>
          <w:lang w:val="el-GR"/>
        </w:rPr>
      </w:pPr>
      <w:r w:rsidRPr="007E31B4">
        <w:rPr>
          <w:b/>
          <w:lang w:val="el-GR"/>
        </w:rPr>
        <w:t xml:space="preserve">Υπηρεσίες πλατφόρμας Συστημάτων Ασφαλείας και Ανάλυσης Δεδομένων </w:t>
      </w:r>
      <w:r w:rsidRPr="007E31B4">
        <w:rPr>
          <w:lang w:val="el-GR"/>
        </w:rPr>
        <w:t>(ενδεικτικά αναφέρονται υπηρεσίες Security Information and Event Management), όπου δίνεται η δυνατότητα κλιμάκωσης και επιλογών με βάση στοιχεία όπως όγκος των αναλυόμενων δεδομένων/αρχείων καταγραφής.</w:t>
      </w:r>
    </w:p>
    <w:p w14:paraId="139544C0" w14:textId="77777777" w:rsidR="00365DBB" w:rsidRPr="007E31B4" w:rsidRDefault="00365DBB" w:rsidP="00365DBB">
      <w:pPr>
        <w:numPr>
          <w:ilvl w:val="0"/>
          <w:numId w:val="180"/>
        </w:numPr>
        <w:spacing w:before="120"/>
        <w:rPr>
          <w:lang w:val="el-GR"/>
        </w:rPr>
      </w:pPr>
      <w:r w:rsidRPr="007E31B4">
        <w:rPr>
          <w:b/>
          <w:lang w:val="el-GR"/>
        </w:rPr>
        <w:t xml:space="preserve">Υπηρεσίες πλατφόρμας φιλοξενίας διαχείρισης και υποστήριξης εφαρμογών Internet of Things (IoT) </w:t>
      </w:r>
      <w:r w:rsidRPr="007E31B4">
        <w:rPr>
          <w:lang w:val="el-GR"/>
        </w:rPr>
        <w:t>στις οποίες δίνεται δυνατότητα κλιμάκωσης και επιλογών με βάση το επίπεδο χρήσης, με στοιχεία όπως αριθμός συνδεόμενων συσκευών, αριθμός μηνυμάτων.</w:t>
      </w:r>
    </w:p>
    <w:p w14:paraId="607B2548" w14:textId="41EE68C3" w:rsidR="00365DBB" w:rsidRPr="007E31B4" w:rsidRDefault="00365DBB" w:rsidP="00365DBB">
      <w:pPr>
        <w:numPr>
          <w:ilvl w:val="0"/>
          <w:numId w:val="180"/>
        </w:numPr>
        <w:spacing w:before="120"/>
        <w:rPr>
          <w:lang w:val="el-GR"/>
        </w:rPr>
      </w:pPr>
      <w:r w:rsidRPr="007E31B4">
        <w:rPr>
          <w:b/>
          <w:lang w:val="el-GR"/>
        </w:rPr>
        <w:lastRenderedPageBreak/>
        <w:t xml:space="preserve">Υπηρεσίες πλατφόρμας παρακολούθησης του κόστους χρήσης όλων των ανωτέρω προσφερόμενων νεφοϋπολογιστικών υπηρεσιών </w:t>
      </w:r>
      <w:r w:rsidRPr="007E31B4">
        <w:rPr>
          <w:lang w:val="el-GR"/>
        </w:rPr>
        <w:t>με χρήση έτοιμων και εξειδικευμένων εργαλείων λογισμικού, με δυνατότητες διαβαθμισμένης πρόσβασης και ελέγχου δικαιωμάτων (role-based security) σε χρήστες ή/και ομάδες χρηστών, ώστε η ΕΔΥΤΕ να παρακολουθεί το κόστος χρήσης των υποδομών Νέφους που κατανέμονται στους Φορείς/Οργανισμούς του Δημοσίου Τομέα.</w:t>
      </w:r>
    </w:p>
    <w:p w14:paraId="6F522973" w14:textId="77777777" w:rsidR="00365DBB" w:rsidRPr="007E31B4" w:rsidRDefault="00365DBB" w:rsidP="00365DBB">
      <w:pPr>
        <w:spacing w:before="120"/>
        <w:rPr>
          <w:bCs/>
          <w:u w:val="single"/>
          <w:lang w:val="el-GR"/>
        </w:rPr>
      </w:pPr>
    </w:p>
    <w:p w14:paraId="3E0D0901" w14:textId="21A53449" w:rsidR="00365DBB" w:rsidRPr="007E31B4" w:rsidRDefault="00365DBB" w:rsidP="00365DBB">
      <w:pPr>
        <w:spacing w:before="120"/>
        <w:rPr>
          <w:b/>
          <w:u w:val="single"/>
          <w:lang w:val="el-GR"/>
        </w:rPr>
      </w:pPr>
      <w:r w:rsidRPr="007E31B4">
        <w:rPr>
          <w:b/>
          <w:u w:val="single"/>
          <w:lang w:val="el-GR"/>
        </w:rPr>
        <w:t>Γ) Αδειοδότηση Προϊόντων Λογισμικού και Υπηρεσιών</w:t>
      </w:r>
    </w:p>
    <w:p w14:paraId="151F3851" w14:textId="2B67EB3D" w:rsidR="00365DBB" w:rsidRPr="007E31B4" w:rsidRDefault="00365DBB" w:rsidP="00365DBB">
      <w:pPr>
        <w:spacing w:before="120"/>
        <w:rPr>
          <w:lang w:val="el-GR"/>
        </w:rPr>
      </w:pPr>
      <w:r w:rsidRPr="007E31B4">
        <w:rPr>
          <w:lang w:val="el-GR"/>
        </w:rPr>
        <w:t xml:space="preserve">Παρέχονται άδειες χρήσης και λειτουργίας προϊόντων και υπηρεσιών που περιλαμβάνονται στον κατάλογο τιμολόγησης (https://calculator.aws/) της </w:t>
      </w:r>
      <w:r w:rsidRPr="007E31B4">
        <w:rPr>
          <w:lang w:val="en-US"/>
        </w:rPr>
        <w:t>Amazon</w:t>
      </w:r>
      <w:r w:rsidRPr="007E31B4">
        <w:rPr>
          <w:lang w:val="el-GR"/>
        </w:rPr>
        <w:t xml:space="preserve"> οι οποίες ταξινομούνται στις ακόλουθες ενότητες:</w:t>
      </w:r>
    </w:p>
    <w:p w14:paraId="69C043CE" w14:textId="77777777" w:rsidR="00365DBB" w:rsidRPr="007E31B4" w:rsidRDefault="00365DBB" w:rsidP="00365DBB">
      <w:pPr>
        <w:numPr>
          <w:ilvl w:val="0"/>
          <w:numId w:val="182"/>
        </w:numPr>
        <w:spacing w:before="120"/>
        <w:rPr>
          <w:lang w:val="el-GR"/>
        </w:rPr>
      </w:pPr>
      <w:r w:rsidRPr="007E31B4">
        <w:rPr>
          <w:b/>
          <w:lang w:val="el-GR"/>
        </w:rPr>
        <w:t>Υποδομές διαφόρων υπολογιστικών προφίλ, μεγεθών και επεξεργαστικών δυνατοτήτων και δυνατότητα επιλογής λειτουργικών συστημάτων (</w:t>
      </w:r>
      <w:r w:rsidRPr="007E31B4">
        <w:rPr>
          <w:b/>
          <w:lang w:val="en-US"/>
        </w:rPr>
        <w:t>Compute</w:t>
      </w:r>
      <w:r w:rsidRPr="007E31B4">
        <w:rPr>
          <w:b/>
          <w:lang w:val="el-GR"/>
        </w:rPr>
        <w:t>).</w:t>
      </w:r>
    </w:p>
    <w:p w14:paraId="19F373F9" w14:textId="77777777" w:rsidR="002441E9" w:rsidRPr="007E31B4" w:rsidRDefault="002441E9" w:rsidP="002441E9">
      <w:pPr>
        <w:numPr>
          <w:ilvl w:val="1"/>
          <w:numId w:val="182"/>
        </w:numPr>
        <w:spacing w:before="120"/>
        <w:rPr>
          <w:lang w:val="en-US"/>
        </w:rPr>
      </w:pPr>
      <w:r w:rsidRPr="007E31B4">
        <w:rPr>
          <w:lang w:val="en-US"/>
        </w:rPr>
        <w:t>Amazon EC2 (Windows, Linux)</w:t>
      </w:r>
    </w:p>
    <w:p w14:paraId="2BB4C46A" w14:textId="77777777" w:rsidR="002441E9" w:rsidRPr="007E31B4" w:rsidRDefault="002441E9" w:rsidP="002441E9">
      <w:pPr>
        <w:numPr>
          <w:ilvl w:val="1"/>
          <w:numId w:val="182"/>
        </w:numPr>
        <w:spacing w:before="120"/>
        <w:rPr>
          <w:lang w:val="en-US"/>
        </w:rPr>
      </w:pPr>
      <w:r w:rsidRPr="007E31B4">
        <w:rPr>
          <w:lang w:val="en-US"/>
        </w:rPr>
        <w:t>AWS Lambda</w:t>
      </w:r>
    </w:p>
    <w:p w14:paraId="50DFEFBF" w14:textId="77777777" w:rsidR="002441E9" w:rsidRPr="007E31B4" w:rsidRDefault="002441E9" w:rsidP="002441E9">
      <w:pPr>
        <w:numPr>
          <w:ilvl w:val="1"/>
          <w:numId w:val="182"/>
        </w:numPr>
        <w:spacing w:before="120"/>
        <w:rPr>
          <w:lang w:val="en-US"/>
        </w:rPr>
      </w:pPr>
      <w:r w:rsidRPr="007E31B4">
        <w:rPr>
          <w:lang w:val="en-US"/>
        </w:rPr>
        <w:t>Amazon Lightsail</w:t>
      </w:r>
    </w:p>
    <w:p w14:paraId="39FD590A" w14:textId="77777777" w:rsidR="002441E9" w:rsidRPr="007E31B4" w:rsidRDefault="002441E9" w:rsidP="002441E9">
      <w:pPr>
        <w:numPr>
          <w:ilvl w:val="1"/>
          <w:numId w:val="182"/>
        </w:numPr>
        <w:spacing w:before="120"/>
        <w:rPr>
          <w:lang w:val="en-US"/>
        </w:rPr>
      </w:pPr>
      <w:r w:rsidRPr="007E31B4">
        <w:rPr>
          <w:lang w:val="en-US"/>
        </w:rPr>
        <w:t>AWS Elastic Beanstalk</w:t>
      </w:r>
    </w:p>
    <w:p w14:paraId="474DA8A1" w14:textId="77777777" w:rsidR="002441E9" w:rsidRPr="007E31B4" w:rsidRDefault="002441E9" w:rsidP="002441E9">
      <w:pPr>
        <w:numPr>
          <w:ilvl w:val="1"/>
          <w:numId w:val="182"/>
        </w:numPr>
        <w:spacing w:before="120"/>
        <w:rPr>
          <w:lang w:val="en-US"/>
        </w:rPr>
      </w:pPr>
      <w:r w:rsidRPr="007E31B4">
        <w:rPr>
          <w:lang w:val="en-US"/>
        </w:rPr>
        <w:t>AWS Outposts</w:t>
      </w:r>
    </w:p>
    <w:p w14:paraId="094AF3B8" w14:textId="77777777" w:rsidR="002441E9" w:rsidRPr="007E31B4" w:rsidRDefault="002441E9" w:rsidP="002441E9">
      <w:pPr>
        <w:numPr>
          <w:ilvl w:val="1"/>
          <w:numId w:val="182"/>
        </w:numPr>
        <w:spacing w:before="120"/>
        <w:rPr>
          <w:lang w:val="en-US"/>
        </w:rPr>
      </w:pPr>
      <w:r w:rsidRPr="007E31B4">
        <w:rPr>
          <w:lang w:val="en-US"/>
        </w:rPr>
        <w:t>Amazon EC2 Dedicated Hosts</w:t>
      </w:r>
    </w:p>
    <w:p w14:paraId="7AC4424F" w14:textId="52386F05" w:rsidR="00365DBB" w:rsidRPr="007E31B4" w:rsidRDefault="002441E9" w:rsidP="002441E9">
      <w:pPr>
        <w:numPr>
          <w:ilvl w:val="1"/>
          <w:numId w:val="182"/>
        </w:numPr>
        <w:spacing w:before="120"/>
        <w:rPr>
          <w:lang w:val="el-GR"/>
        </w:rPr>
      </w:pPr>
      <w:r w:rsidRPr="007E31B4">
        <w:rPr>
          <w:lang w:val="en-US"/>
        </w:rPr>
        <w:t>VMware Cloud on AWS</w:t>
      </w:r>
    </w:p>
    <w:p w14:paraId="5630CFA0" w14:textId="77777777" w:rsidR="00365DBB" w:rsidRPr="007E31B4" w:rsidRDefault="00365DBB" w:rsidP="00365DBB">
      <w:pPr>
        <w:numPr>
          <w:ilvl w:val="0"/>
          <w:numId w:val="182"/>
        </w:numPr>
        <w:spacing w:before="120"/>
        <w:rPr>
          <w:lang w:val="el-GR"/>
        </w:rPr>
      </w:pPr>
      <w:r w:rsidRPr="007E31B4">
        <w:rPr>
          <w:b/>
          <w:lang w:val="el-GR"/>
        </w:rPr>
        <w:t>Υποδομές εικονικών δικτυακών πόρων (Networking).</w:t>
      </w:r>
      <w:r w:rsidRPr="007E31B4">
        <w:rPr>
          <w:lang w:val="el-GR"/>
        </w:rPr>
        <w:t xml:space="preserve"> </w:t>
      </w:r>
    </w:p>
    <w:p w14:paraId="4B83857B" w14:textId="2D8D2161" w:rsidR="002441E9" w:rsidRPr="007E31B4" w:rsidRDefault="002441E9" w:rsidP="002441E9">
      <w:pPr>
        <w:numPr>
          <w:ilvl w:val="1"/>
          <w:numId w:val="182"/>
        </w:numPr>
        <w:spacing w:before="120"/>
        <w:rPr>
          <w:lang w:val="en-US"/>
        </w:rPr>
      </w:pPr>
      <w:r w:rsidRPr="007E31B4">
        <w:rPr>
          <w:lang w:val="en-US"/>
        </w:rPr>
        <w:t>Amazon VPC (Virtual Private Cloud), Elastic IPs, Bandwidth</w:t>
      </w:r>
    </w:p>
    <w:p w14:paraId="3AADA3D1" w14:textId="4452753E" w:rsidR="002441E9" w:rsidRPr="007E31B4" w:rsidRDefault="002441E9" w:rsidP="002441E9">
      <w:pPr>
        <w:numPr>
          <w:ilvl w:val="1"/>
          <w:numId w:val="182"/>
        </w:numPr>
        <w:spacing w:before="120"/>
        <w:rPr>
          <w:lang w:val="en-US"/>
        </w:rPr>
      </w:pPr>
      <w:r w:rsidRPr="007E31B4">
        <w:rPr>
          <w:lang w:val="en-US"/>
        </w:rPr>
        <w:t>Elastic Load Balancing (ELB) (Application, Network, Gateway Load Balancers)</w:t>
      </w:r>
    </w:p>
    <w:p w14:paraId="6607F01E" w14:textId="2ACFCC56" w:rsidR="002441E9" w:rsidRPr="007E31B4" w:rsidRDefault="002441E9" w:rsidP="002441E9">
      <w:pPr>
        <w:numPr>
          <w:ilvl w:val="1"/>
          <w:numId w:val="182"/>
        </w:numPr>
        <w:spacing w:before="120"/>
        <w:rPr>
          <w:lang w:val="en-US"/>
        </w:rPr>
      </w:pPr>
      <w:r w:rsidRPr="007E31B4">
        <w:rPr>
          <w:lang w:val="en-US"/>
        </w:rPr>
        <w:t>AWS Direct Connect</w:t>
      </w:r>
    </w:p>
    <w:p w14:paraId="11440F09" w14:textId="1F272E89" w:rsidR="002441E9" w:rsidRPr="007E31B4" w:rsidRDefault="002441E9" w:rsidP="002441E9">
      <w:pPr>
        <w:numPr>
          <w:ilvl w:val="1"/>
          <w:numId w:val="182"/>
        </w:numPr>
        <w:spacing w:before="120"/>
        <w:rPr>
          <w:lang w:val="en-US"/>
        </w:rPr>
      </w:pPr>
      <w:r w:rsidRPr="007E31B4">
        <w:rPr>
          <w:lang w:val="en-US"/>
        </w:rPr>
        <w:t>AWS VPN</w:t>
      </w:r>
    </w:p>
    <w:p w14:paraId="03F60F68" w14:textId="4D23E38C" w:rsidR="002441E9" w:rsidRPr="007E31B4" w:rsidRDefault="002441E9" w:rsidP="002441E9">
      <w:pPr>
        <w:numPr>
          <w:ilvl w:val="1"/>
          <w:numId w:val="182"/>
        </w:numPr>
        <w:spacing w:before="120"/>
        <w:rPr>
          <w:lang w:val="en-US"/>
        </w:rPr>
      </w:pPr>
      <w:r w:rsidRPr="007E31B4">
        <w:rPr>
          <w:lang w:val="en-US"/>
        </w:rPr>
        <w:t>Amazon Route 53</w:t>
      </w:r>
    </w:p>
    <w:p w14:paraId="1E2A39A2" w14:textId="3E19C4A3" w:rsidR="002441E9" w:rsidRPr="007E31B4" w:rsidRDefault="002441E9" w:rsidP="002441E9">
      <w:pPr>
        <w:numPr>
          <w:ilvl w:val="1"/>
          <w:numId w:val="182"/>
        </w:numPr>
        <w:spacing w:before="120"/>
        <w:rPr>
          <w:lang w:val="en-US"/>
        </w:rPr>
      </w:pPr>
      <w:r w:rsidRPr="007E31B4">
        <w:rPr>
          <w:lang w:val="en-US"/>
        </w:rPr>
        <w:t>AWS Global Accelerator</w:t>
      </w:r>
    </w:p>
    <w:p w14:paraId="58C2E576" w14:textId="513BC3AF" w:rsidR="002441E9" w:rsidRPr="007E31B4" w:rsidRDefault="002441E9" w:rsidP="002441E9">
      <w:pPr>
        <w:numPr>
          <w:ilvl w:val="1"/>
          <w:numId w:val="182"/>
        </w:numPr>
        <w:spacing w:before="120"/>
        <w:rPr>
          <w:lang w:val="en-US"/>
        </w:rPr>
      </w:pPr>
      <w:r w:rsidRPr="007E31B4">
        <w:rPr>
          <w:lang w:val="en-US"/>
        </w:rPr>
        <w:t>AWS Shield (DDoS Protection)</w:t>
      </w:r>
    </w:p>
    <w:p w14:paraId="6C2FEA4E" w14:textId="3B230E25" w:rsidR="002441E9" w:rsidRPr="007E31B4" w:rsidRDefault="002441E9" w:rsidP="002441E9">
      <w:pPr>
        <w:numPr>
          <w:ilvl w:val="1"/>
          <w:numId w:val="182"/>
        </w:numPr>
        <w:spacing w:before="120"/>
        <w:rPr>
          <w:lang w:val="en-US"/>
        </w:rPr>
      </w:pPr>
      <w:r w:rsidRPr="007E31B4">
        <w:rPr>
          <w:lang w:val="en-US"/>
        </w:rPr>
        <w:t>AWS Firewall Manager</w:t>
      </w:r>
    </w:p>
    <w:p w14:paraId="0010DE22" w14:textId="732239A9" w:rsidR="002441E9" w:rsidRPr="007E31B4" w:rsidRDefault="002441E9" w:rsidP="002441E9">
      <w:pPr>
        <w:numPr>
          <w:ilvl w:val="1"/>
          <w:numId w:val="182"/>
        </w:numPr>
        <w:spacing w:before="120"/>
        <w:rPr>
          <w:lang w:val="en-US"/>
        </w:rPr>
      </w:pPr>
      <w:r w:rsidRPr="007E31B4">
        <w:rPr>
          <w:lang w:val="en-US"/>
        </w:rPr>
        <w:t>AWS Network Firewall</w:t>
      </w:r>
    </w:p>
    <w:p w14:paraId="4E24CB23" w14:textId="35F94134" w:rsidR="00365DBB" w:rsidRPr="007E31B4" w:rsidRDefault="002441E9" w:rsidP="002441E9">
      <w:pPr>
        <w:numPr>
          <w:ilvl w:val="1"/>
          <w:numId w:val="182"/>
        </w:numPr>
        <w:spacing w:before="120"/>
        <w:rPr>
          <w:lang w:val="el-GR"/>
        </w:rPr>
      </w:pPr>
      <w:r w:rsidRPr="007E31B4">
        <w:rPr>
          <w:lang w:val="en-US"/>
        </w:rPr>
        <w:t>AWS Transit Gateway</w:t>
      </w:r>
    </w:p>
    <w:p w14:paraId="7491E962" w14:textId="77777777" w:rsidR="00365DBB" w:rsidRPr="007E31B4" w:rsidRDefault="00365DBB" w:rsidP="00365DBB">
      <w:pPr>
        <w:numPr>
          <w:ilvl w:val="0"/>
          <w:numId w:val="182"/>
        </w:numPr>
        <w:spacing w:before="120"/>
        <w:rPr>
          <w:lang w:val="el-GR"/>
        </w:rPr>
      </w:pPr>
      <w:r w:rsidRPr="007E31B4">
        <w:rPr>
          <w:b/>
          <w:lang w:val="el-GR"/>
        </w:rPr>
        <w:t>Υποδομές Αποθήκευσης δεδομένων (</w:t>
      </w:r>
      <w:r w:rsidRPr="007E31B4">
        <w:rPr>
          <w:b/>
          <w:lang w:val="en-US"/>
        </w:rPr>
        <w:t>Storage)</w:t>
      </w:r>
      <w:r w:rsidRPr="007E31B4">
        <w:rPr>
          <w:b/>
          <w:lang w:val="el-GR"/>
        </w:rPr>
        <w:t>.</w:t>
      </w:r>
      <w:r w:rsidRPr="007E31B4">
        <w:rPr>
          <w:lang w:val="el-GR"/>
        </w:rPr>
        <w:t xml:space="preserve"> </w:t>
      </w:r>
    </w:p>
    <w:p w14:paraId="46A0CEAB" w14:textId="5BA8AF8F" w:rsidR="002441E9" w:rsidRPr="007E31B4" w:rsidRDefault="002441E9" w:rsidP="002441E9">
      <w:pPr>
        <w:numPr>
          <w:ilvl w:val="1"/>
          <w:numId w:val="182"/>
        </w:numPr>
        <w:spacing w:before="120"/>
        <w:rPr>
          <w:lang w:val="en-US"/>
        </w:rPr>
      </w:pPr>
      <w:r w:rsidRPr="007E31B4">
        <w:rPr>
          <w:lang w:val="en-US"/>
        </w:rPr>
        <w:t>Amazon S3 (Simple Storage Service)</w:t>
      </w:r>
    </w:p>
    <w:p w14:paraId="0CBE5EF0" w14:textId="0B0DCD75" w:rsidR="002441E9" w:rsidRPr="007E31B4" w:rsidRDefault="002441E9" w:rsidP="002441E9">
      <w:pPr>
        <w:numPr>
          <w:ilvl w:val="1"/>
          <w:numId w:val="182"/>
        </w:numPr>
        <w:spacing w:before="120"/>
        <w:rPr>
          <w:lang w:val="en-US"/>
        </w:rPr>
      </w:pPr>
      <w:r w:rsidRPr="007E31B4">
        <w:rPr>
          <w:lang w:val="en-US"/>
        </w:rPr>
        <w:t>Amazon EBS (Elastic Block Store)</w:t>
      </w:r>
    </w:p>
    <w:p w14:paraId="66498045" w14:textId="3F1B6C38" w:rsidR="002441E9" w:rsidRPr="007E31B4" w:rsidRDefault="002441E9" w:rsidP="002441E9">
      <w:pPr>
        <w:numPr>
          <w:ilvl w:val="1"/>
          <w:numId w:val="182"/>
        </w:numPr>
        <w:spacing w:before="120"/>
        <w:rPr>
          <w:lang w:val="en-US"/>
        </w:rPr>
      </w:pPr>
      <w:r w:rsidRPr="007E31B4">
        <w:rPr>
          <w:lang w:val="en-US"/>
        </w:rPr>
        <w:t>Amazon EFS (Elastic File System)</w:t>
      </w:r>
    </w:p>
    <w:p w14:paraId="7969E980" w14:textId="7A0B78C6" w:rsidR="002441E9" w:rsidRPr="007E31B4" w:rsidRDefault="002441E9" w:rsidP="002441E9">
      <w:pPr>
        <w:numPr>
          <w:ilvl w:val="1"/>
          <w:numId w:val="182"/>
        </w:numPr>
        <w:spacing w:before="120"/>
        <w:rPr>
          <w:lang w:val="en-US"/>
        </w:rPr>
      </w:pPr>
      <w:r w:rsidRPr="007E31B4">
        <w:rPr>
          <w:lang w:val="en-US"/>
        </w:rPr>
        <w:t>Amazon FSx (for Windows, Lustre, NetApp ONTAP)</w:t>
      </w:r>
    </w:p>
    <w:p w14:paraId="1524DCD1" w14:textId="2FCD8B98" w:rsidR="002441E9" w:rsidRPr="007E31B4" w:rsidRDefault="002441E9" w:rsidP="002441E9">
      <w:pPr>
        <w:numPr>
          <w:ilvl w:val="1"/>
          <w:numId w:val="182"/>
        </w:numPr>
        <w:spacing w:before="120"/>
        <w:rPr>
          <w:lang w:val="en-US"/>
        </w:rPr>
      </w:pPr>
      <w:r w:rsidRPr="007E31B4">
        <w:rPr>
          <w:lang w:val="en-US"/>
        </w:rPr>
        <w:t>AWS Storage Gateway</w:t>
      </w:r>
    </w:p>
    <w:p w14:paraId="7AC6E4F6" w14:textId="2CD7444F" w:rsidR="002441E9" w:rsidRPr="007E31B4" w:rsidRDefault="002441E9" w:rsidP="002441E9">
      <w:pPr>
        <w:numPr>
          <w:ilvl w:val="1"/>
          <w:numId w:val="182"/>
        </w:numPr>
        <w:spacing w:before="120"/>
        <w:rPr>
          <w:lang w:val="en-US"/>
        </w:rPr>
      </w:pPr>
      <w:r w:rsidRPr="007E31B4">
        <w:rPr>
          <w:lang w:val="en-US"/>
        </w:rPr>
        <w:t>AWS Backup</w:t>
      </w:r>
    </w:p>
    <w:p w14:paraId="2B67A573" w14:textId="71E4ADDC" w:rsidR="00365DBB" w:rsidRPr="007E31B4" w:rsidRDefault="002441E9" w:rsidP="002441E9">
      <w:pPr>
        <w:numPr>
          <w:ilvl w:val="1"/>
          <w:numId w:val="182"/>
        </w:numPr>
        <w:spacing w:before="120"/>
        <w:rPr>
          <w:lang w:val="el-GR"/>
        </w:rPr>
      </w:pPr>
      <w:r w:rsidRPr="007E31B4">
        <w:rPr>
          <w:lang w:val="en-US"/>
        </w:rPr>
        <w:lastRenderedPageBreak/>
        <w:t>AWS Snowball / Snowmobile</w:t>
      </w:r>
    </w:p>
    <w:p w14:paraId="4242FF46" w14:textId="77777777" w:rsidR="00365DBB" w:rsidRPr="007E31B4" w:rsidRDefault="00365DBB" w:rsidP="00365DBB">
      <w:pPr>
        <w:numPr>
          <w:ilvl w:val="0"/>
          <w:numId w:val="182"/>
        </w:numPr>
        <w:spacing w:before="120"/>
        <w:rPr>
          <w:b/>
          <w:lang w:val="el-GR"/>
        </w:rPr>
      </w:pPr>
      <w:r w:rsidRPr="007E31B4">
        <w:rPr>
          <w:b/>
          <w:lang w:val="el-GR"/>
        </w:rPr>
        <w:t>Υπηρεσίες φιλοξενίας Διαδικτυακών και Mobile εφαρμογών</w:t>
      </w:r>
    </w:p>
    <w:p w14:paraId="61FA85B4" w14:textId="5A9EC65D" w:rsidR="002441E9" w:rsidRPr="007E31B4" w:rsidRDefault="002441E9" w:rsidP="002441E9">
      <w:pPr>
        <w:numPr>
          <w:ilvl w:val="1"/>
          <w:numId w:val="182"/>
        </w:numPr>
        <w:spacing w:before="120"/>
        <w:rPr>
          <w:lang w:val="en-US"/>
        </w:rPr>
      </w:pPr>
      <w:r w:rsidRPr="007E31B4">
        <w:rPr>
          <w:lang w:val="en-US"/>
        </w:rPr>
        <w:t>AWS Elastic Beanstalk</w:t>
      </w:r>
    </w:p>
    <w:p w14:paraId="02B68F96" w14:textId="20F3577E" w:rsidR="002441E9" w:rsidRPr="007E31B4" w:rsidRDefault="002441E9" w:rsidP="002441E9">
      <w:pPr>
        <w:numPr>
          <w:ilvl w:val="1"/>
          <w:numId w:val="182"/>
        </w:numPr>
        <w:spacing w:before="120"/>
        <w:rPr>
          <w:lang w:val="en-US"/>
        </w:rPr>
      </w:pPr>
      <w:r w:rsidRPr="007E31B4">
        <w:rPr>
          <w:lang w:val="en-US"/>
        </w:rPr>
        <w:t>AWS Amplify</w:t>
      </w:r>
    </w:p>
    <w:p w14:paraId="4A935021" w14:textId="642E95CE" w:rsidR="002441E9" w:rsidRPr="007E31B4" w:rsidRDefault="002441E9" w:rsidP="002441E9">
      <w:pPr>
        <w:numPr>
          <w:ilvl w:val="1"/>
          <w:numId w:val="182"/>
        </w:numPr>
        <w:spacing w:before="120"/>
        <w:rPr>
          <w:lang w:val="en-US"/>
        </w:rPr>
      </w:pPr>
      <w:r w:rsidRPr="007E31B4">
        <w:rPr>
          <w:lang w:val="en-US"/>
        </w:rPr>
        <w:t>AWS App Runner</w:t>
      </w:r>
    </w:p>
    <w:p w14:paraId="14094AFE" w14:textId="3C98E27D" w:rsidR="002441E9" w:rsidRPr="007E31B4" w:rsidRDefault="002441E9" w:rsidP="002441E9">
      <w:pPr>
        <w:numPr>
          <w:ilvl w:val="1"/>
          <w:numId w:val="182"/>
        </w:numPr>
        <w:spacing w:before="120"/>
        <w:rPr>
          <w:lang w:val="en-US"/>
        </w:rPr>
      </w:pPr>
      <w:r w:rsidRPr="007E31B4">
        <w:rPr>
          <w:lang w:val="en-US"/>
        </w:rPr>
        <w:t>AWS Lambda</w:t>
      </w:r>
    </w:p>
    <w:p w14:paraId="2744DBA5" w14:textId="3CFBC996" w:rsidR="00365DBB" w:rsidRPr="007E31B4" w:rsidRDefault="002441E9" w:rsidP="002441E9">
      <w:pPr>
        <w:numPr>
          <w:ilvl w:val="1"/>
          <w:numId w:val="182"/>
        </w:numPr>
        <w:spacing w:before="120"/>
        <w:rPr>
          <w:lang w:val="el-GR"/>
        </w:rPr>
      </w:pPr>
      <w:r w:rsidRPr="007E31B4">
        <w:rPr>
          <w:lang w:val="en-US"/>
        </w:rPr>
        <w:t>Amazon API Gateway</w:t>
      </w:r>
    </w:p>
    <w:p w14:paraId="17AB18D1" w14:textId="77777777" w:rsidR="00365DBB" w:rsidRPr="007E31B4" w:rsidRDefault="00365DBB" w:rsidP="00365DBB">
      <w:pPr>
        <w:numPr>
          <w:ilvl w:val="0"/>
          <w:numId w:val="182"/>
        </w:numPr>
        <w:spacing w:before="120"/>
        <w:rPr>
          <w:b/>
          <w:lang w:val="el-GR"/>
        </w:rPr>
      </w:pPr>
      <w:r w:rsidRPr="007E31B4">
        <w:rPr>
          <w:b/>
          <w:lang w:val="el-GR"/>
        </w:rPr>
        <w:t xml:space="preserve">Υπηρεσίες </w:t>
      </w:r>
      <w:r w:rsidRPr="007E31B4">
        <w:rPr>
          <w:b/>
          <w:lang w:val="en-US"/>
        </w:rPr>
        <w:t>Containers</w:t>
      </w:r>
    </w:p>
    <w:p w14:paraId="62A7C5BD" w14:textId="5A826BEA" w:rsidR="002441E9" w:rsidRPr="007E31B4" w:rsidRDefault="002441E9" w:rsidP="002441E9">
      <w:pPr>
        <w:numPr>
          <w:ilvl w:val="1"/>
          <w:numId w:val="182"/>
        </w:numPr>
        <w:spacing w:before="120"/>
        <w:rPr>
          <w:lang w:val="en-US"/>
        </w:rPr>
      </w:pPr>
      <w:r w:rsidRPr="007E31B4">
        <w:rPr>
          <w:lang w:val="en-US"/>
        </w:rPr>
        <w:t>Amazon ECS (Elastic Container Service)</w:t>
      </w:r>
    </w:p>
    <w:p w14:paraId="664E4090" w14:textId="5FCB6775" w:rsidR="002441E9" w:rsidRPr="007E31B4" w:rsidRDefault="002441E9" w:rsidP="002441E9">
      <w:pPr>
        <w:numPr>
          <w:ilvl w:val="1"/>
          <w:numId w:val="182"/>
        </w:numPr>
        <w:spacing w:before="120"/>
        <w:rPr>
          <w:lang w:val="en-US"/>
        </w:rPr>
      </w:pPr>
      <w:r w:rsidRPr="007E31B4">
        <w:rPr>
          <w:lang w:val="en-US"/>
        </w:rPr>
        <w:t>Amazon EKS (Elastic Kubernetes Service)</w:t>
      </w:r>
    </w:p>
    <w:p w14:paraId="6D144EC4" w14:textId="2772A5BA" w:rsidR="002441E9" w:rsidRPr="007E31B4" w:rsidRDefault="002441E9" w:rsidP="002441E9">
      <w:pPr>
        <w:numPr>
          <w:ilvl w:val="1"/>
          <w:numId w:val="182"/>
        </w:numPr>
        <w:spacing w:before="120"/>
        <w:rPr>
          <w:lang w:val="en-US"/>
        </w:rPr>
      </w:pPr>
      <w:r w:rsidRPr="007E31B4">
        <w:rPr>
          <w:lang w:val="en-US"/>
        </w:rPr>
        <w:t>AWS Fargate</w:t>
      </w:r>
    </w:p>
    <w:p w14:paraId="17087534" w14:textId="06E2C8B6" w:rsidR="002441E9" w:rsidRPr="007E31B4" w:rsidRDefault="002441E9" w:rsidP="002441E9">
      <w:pPr>
        <w:numPr>
          <w:ilvl w:val="1"/>
          <w:numId w:val="182"/>
        </w:numPr>
        <w:spacing w:before="120"/>
        <w:rPr>
          <w:lang w:val="en-US"/>
        </w:rPr>
      </w:pPr>
      <w:r w:rsidRPr="007E31B4">
        <w:rPr>
          <w:lang w:val="en-US"/>
        </w:rPr>
        <w:t>Amazon ECR (Elastic Container Registry)</w:t>
      </w:r>
    </w:p>
    <w:p w14:paraId="19E3D588" w14:textId="74C5AFA0" w:rsidR="00365DBB" w:rsidRPr="007E31B4" w:rsidRDefault="002441E9" w:rsidP="002441E9">
      <w:pPr>
        <w:numPr>
          <w:ilvl w:val="1"/>
          <w:numId w:val="182"/>
        </w:numPr>
        <w:spacing w:before="120"/>
        <w:rPr>
          <w:lang w:val="en-US"/>
        </w:rPr>
      </w:pPr>
      <w:r w:rsidRPr="007E31B4">
        <w:rPr>
          <w:lang w:val="en-US"/>
        </w:rPr>
        <w:t>AWS App Mesh</w:t>
      </w:r>
    </w:p>
    <w:p w14:paraId="07EC193D" w14:textId="77777777" w:rsidR="00365DBB" w:rsidRPr="007E31B4" w:rsidRDefault="00365DBB" w:rsidP="00365DBB">
      <w:pPr>
        <w:numPr>
          <w:ilvl w:val="0"/>
          <w:numId w:val="183"/>
        </w:numPr>
        <w:spacing w:before="120"/>
        <w:rPr>
          <w:lang w:val="en-US"/>
        </w:rPr>
      </w:pPr>
      <w:r w:rsidRPr="007E31B4">
        <w:rPr>
          <w:b/>
          <w:lang w:val="el-GR"/>
        </w:rPr>
        <w:t>Υπηρεσίες</w:t>
      </w:r>
      <w:r w:rsidRPr="007E31B4">
        <w:rPr>
          <w:b/>
          <w:lang w:val="en-US"/>
        </w:rPr>
        <w:t xml:space="preserve"> Database as a Service (DBaaS)</w:t>
      </w:r>
    </w:p>
    <w:p w14:paraId="0A8C2A2D" w14:textId="2CC351CC" w:rsidR="002441E9" w:rsidRPr="007E31B4" w:rsidRDefault="002441E9" w:rsidP="002441E9">
      <w:pPr>
        <w:numPr>
          <w:ilvl w:val="1"/>
          <w:numId w:val="183"/>
        </w:numPr>
        <w:spacing w:before="120"/>
        <w:rPr>
          <w:lang w:val="en-US"/>
        </w:rPr>
      </w:pPr>
      <w:r w:rsidRPr="007E31B4">
        <w:rPr>
          <w:lang w:val="en-US"/>
        </w:rPr>
        <w:t>Amazon RDS (for MySQL, PostgreSQL, SQL Server, MariaDB, Oracle)</w:t>
      </w:r>
    </w:p>
    <w:p w14:paraId="6FE016FD" w14:textId="291E8DD8" w:rsidR="002441E9" w:rsidRPr="007E31B4" w:rsidRDefault="002441E9" w:rsidP="002441E9">
      <w:pPr>
        <w:numPr>
          <w:ilvl w:val="1"/>
          <w:numId w:val="183"/>
        </w:numPr>
        <w:spacing w:before="120"/>
        <w:rPr>
          <w:lang w:val="en-US"/>
        </w:rPr>
      </w:pPr>
      <w:r w:rsidRPr="007E31B4">
        <w:rPr>
          <w:lang w:val="en-US"/>
        </w:rPr>
        <w:t>Amazon Aurora (MySQL &amp; PostgreSQL compatible)</w:t>
      </w:r>
    </w:p>
    <w:p w14:paraId="3D3EE97D" w14:textId="0F454C3E" w:rsidR="002441E9" w:rsidRPr="007E31B4" w:rsidRDefault="002441E9" w:rsidP="002441E9">
      <w:pPr>
        <w:numPr>
          <w:ilvl w:val="1"/>
          <w:numId w:val="183"/>
        </w:numPr>
        <w:spacing w:before="120"/>
        <w:rPr>
          <w:lang w:val="en-US"/>
        </w:rPr>
      </w:pPr>
      <w:r w:rsidRPr="007E31B4">
        <w:rPr>
          <w:lang w:val="en-US"/>
        </w:rPr>
        <w:t>Amazon DynamoDB</w:t>
      </w:r>
    </w:p>
    <w:p w14:paraId="04513ADA" w14:textId="42A73A54" w:rsidR="002441E9" w:rsidRPr="007E31B4" w:rsidRDefault="002441E9" w:rsidP="002441E9">
      <w:pPr>
        <w:numPr>
          <w:ilvl w:val="1"/>
          <w:numId w:val="183"/>
        </w:numPr>
        <w:spacing w:before="120"/>
        <w:rPr>
          <w:lang w:val="en-US"/>
        </w:rPr>
      </w:pPr>
      <w:r w:rsidRPr="007E31B4">
        <w:rPr>
          <w:lang w:val="en-US"/>
        </w:rPr>
        <w:t>Amazon ElastiCache (for Redis, Memcached)</w:t>
      </w:r>
    </w:p>
    <w:p w14:paraId="591FBD4B" w14:textId="079B665F" w:rsidR="002441E9" w:rsidRPr="007E31B4" w:rsidRDefault="002441E9" w:rsidP="002441E9">
      <w:pPr>
        <w:numPr>
          <w:ilvl w:val="1"/>
          <w:numId w:val="183"/>
        </w:numPr>
        <w:spacing w:before="120"/>
        <w:rPr>
          <w:lang w:val="en-US"/>
        </w:rPr>
      </w:pPr>
      <w:r w:rsidRPr="007E31B4">
        <w:rPr>
          <w:lang w:val="en-US"/>
        </w:rPr>
        <w:t>Amazon DocumentDB (MongoDB-compatible)</w:t>
      </w:r>
    </w:p>
    <w:p w14:paraId="717B1FFD" w14:textId="53F188D5" w:rsidR="002441E9" w:rsidRPr="007E31B4" w:rsidRDefault="002441E9" w:rsidP="002441E9">
      <w:pPr>
        <w:numPr>
          <w:ilvl w:val="1"/>
          <w:numId w:val="183"/>
        </w:numPr>
        <w:spacing w:before="120"/>
        <w:rPr>
          <w:lang w:val="en-US"/>
        </w:rPr>
      </w:pPr>
      <w:r w:rsidRPr="007E31B4">
        <w:rPr>
          <w:lang w:val="en-US"/>
        </w:rPr>
        <w:t>Amazon Keyspaces (for Apache Cassandra)</w:t>
      </w:r>
    </w:p>
    <w:p w14:paraId="2B678875" w14:textId="6C774361" w:rsidR="002441E9" w:rsidRPr="007E31B4" w:rsidRDefault="002441E9" w:rsidP="002441E9">
      <w:pPr>
        <w:numPr>
          <w:ilvl w:val="1"/>
          <w:numId w:val="183"/>
        </w:numPr>
        <w:spacing w:before="120"/>
        <w:rPr>
          <w:lang w:val="en-US"/>
        </w:rPr>
      </w:pPr>
      <w:r w:rsidRPr="007E31B4">
        <w:rPr>
          <w:lang w:val="en-US"/>
        </w:rPr>
        <w:t>Neptune (Graph Database)</w:t>
      </w:r>
    </w:p>
    <w:p w14:paraId="0790E90B" w14:textId="0F303D74" w:rsidR="00365DBB" w:rsidRPr="007E31B4" w:rsidRDefault="002441E9" w:rsidP="002441E9">
      <w:pPr>
        <w:numPr>
          <w:ilvl w:val="1"/>
          <w:numId w:val="183"/>
        </w:numPr>
        <w:spacing w:before="120"/>
        <w:rPr>
          <w:lang w:val="en-US"/>
        </w:rPr>
      </w:pPr>
      <w:r w:rsidRPr="007E31B4">
        <w:rPr>
          <w:lang w:val="en-US"/>
        </w:rPr>
        <w:t>Timestream (Time Series Database)</w:t>
      </w:r>
    </w:p>
    <w:p w14:paraId="6A098CBF" w14:textId="29B3ABA1" w:rsidR="00365DBB" w:rsidRPr="007E31B4" w:rsidRDefault="00365DBB" w:rsidP="007E31B4">
      <w:pPr>
        <w:spacing w:before="120"/>
        <w:rPr>
          <w:lang w:val="el-GR"/>
        </w:rPr>
      </w:pPr>
    </w:p>
    <w:p w14:paraId="0B69778C" w14:textId="77777777" w:rsidR="00365DBB" w:rsidRPr="007E31B4" w:rsidRDefault="00365DBB" w:rsidP="00365DBB">
      <w:pPr>
        <w:numPr>
          <w:ilvl w:val="0"/>
          <w:numId w:val="183"/>
        </w:numPr>
        <w:spacing w:before="120"/>
        <w:rPr>
          <w:lang w:val="el-GR"/>
        </w:rPr>
      </w:pPr>
      <w:r w:rsidRPr="007E31B4">
        <w:rPr>
          <w:b/>
          <w:lang w:val="el-GR"/>
        </w:rPr>
        <w:t xml:space="preserve">Υπηρεσίες </w:t>
      </w:r>
      <w:r w:rsidRPr="007E31B4">
        <w:rPr>
          <w:b/>
          <w:lang w:val="en-US"/>
        </w:rPr>
        <w:t>Analytics</w:t>
      </w:r>
      <w:r w:rsidRPr="007E31B4">
        <w:rPr>
          <w:lang w:val="el-GR"/>
        </w:rPr>
        <w:t xml:space="preserve"> </w:t>
      </w:r>
    </w:p>
    <w:p w14:paraId="0A4405DE" w14:textId="29D18938" w:rsidR="002441E9" w:rsidRPr="007E31B4" w:rsidRDefault="002441E9" w:rsidP="002441E9">
      <w:pPr>
        <w:numPr>
          <w:ilvl w:val="1"/>
          <w:numId w:val="183"/>
        </w:numPr>
        <w:spacing w:before="120"/>
        <w:rPr>
          <w:lang w:val="en-US"/>
        </w:rPr>
      </w:pPr>
      <w:r w:rsidRPr="007E31B4">
        <w:rPr>
          <w:lang w:val="en-US"/>
        </w:rPr>
        <w:t>Amazon Redshift</w:t>
      </w:r>
    </w:p>
    <w:p w14:paraId="525F8342" w14:textId="0AAEB268" w:rsidR="002441E9" w:rsidRPr="007E31B4" w:rsidRDefault="002441E9" w:rsidP="002441E9">
      <w:pPr>
        <w:numPr>
          <w:ilvl w:val="1"/>
          <w:numId w:val="183"/>
        </w:numPr>
        <w:spacing w:before="120"/>
        <w:rPr>
          <w:lang w:val="en-US"/>
        </w:rPr>
      </w:pPr>
      <w:r w:rsidRPr="007E31B4">
        <w:rPr>
          <w:lang w:val="en-US"/>
        </w:rPr>
        <w:t>Amazon EMR (Elastic MapReduce)</w:t>
      </w:r>
    </w:p>
    <w:p w14:paraId="416259E4" w14:textId="4DA02129" w:rsidR="002441E9" w:rsidRPr="007E31B4" w:rsidRDefault="002441E9" w:rsidP="002441E9">
      <w:pPr>
        <w:numPr>
          <w:ilvl w:val="1"/>
          <w:numId w:val="183"/>
        </w:numPr>
        <w:spacing w:before="120"/>
        <w:rPr>
          <w:lang w:val="en-US"/>
        </w:rPr>
      </w:pPr>
      <w:r w:rsidRPr="007E31B4">
        <w:rPr>
          <w:lang w:val="en-US"/>
        </w:rPr>
        <w:t>Amazon Athena</w:t>
      </w:r>
    </w:p>
    <w:p w14:paraId="4C75612D" w14:textId="2FE86ADA" w:rsidR="002441E9" w:rsidRPr="007E31B4" w:rsidRDefault="002441E9" w:rsidP="002441E9">
      <w:pPr>
        <w:numPr>
          <w:ilvl w:val="1"/>
          <w:numId w:val="183"/>
        </w:numPr>
        <w:spacing w:before="120"/>
        <w:rPr>
          <w:lang w:val="en-US"/>
        </w:rPr>
      </w:pPr>
      <w:r w:rsidRPr="007E31B4">
        <w:rPr>
          <w:lang w:val="en-US"/>
        </w:rPr>
        <w:t>AWS Glue</w:t>
      </w:r>
    </w:p>
    <w:p w14:paraId="68F8AA93" w14:textId="548F6F24" w:rsidR="002441E9" w:rsidRPr="007E31B4" w:rsidRDefault="002441E9" w:rsidP="002441E9">
      <w:pPr>
        <w:numPr>
          <w:ilvl w:val="1"/>
          <w:numId w:val="183"/>
        </w:numPr>
        <w:spacing w:before="120"/>
        <w:rPr>
          <w:lang w:val="en-US"/>
        </w:rPr>
      </w:pPr>
      <w:r w:rsidRPr="007E31B4">
        <w:rPr>
          <w:lang w:val="en-US"/>
        </w:rPr>
        <w:t>Amazon Kinesis (Data Streams, Firehose, Analytics)</w:t>
      </w:r>
    </w:p>
    <w:p w14:paraId="7CF83B65" w14:textId="332D99AE" w:rsidR="002441E9" w:rsidRPr="007E31B4" w:rsidRDefault="002441E9" w:rsidP="002441E9">
      <w:pPr>
        <w:numPr>
          <w:ilvl w:val="1"/>
          <w:numId w:val="183"/>
        </w:numPr>
        <w:spacing w:before="120"/>
        <w:rPr>
          <w:lang w:val="en-US"/>
        </w:rPr>
      </w:pPr>
      <w:r w:rsidRPr="007E31B4">
        <w:rPr>
          <w:lang w:val="en-US"/>
        </w:rPr>
        <w:t>Amazon QuickSight</w:t>
      </w:r>
    </w:p>
    <w:p w14:paraId="0A308133" w14:textId="63B122D9" w:rsidR="002441E9" w:rsidRPr="007E31B4" w:rsidRDefault="002441E9" w:rsidP="002441E9">
      <w:pPr>
        <w:numPr>
          <w:ilvl w:val="1"/>
          <w:numId w:val="183"/>
        </w:numPr>
        <w:spacing w:before="120"/>
        <w:rPr>
          <w:lang w:val="en-US"/>
        </w:rPr>
      </w:pPr>
      <w:r w:rsidRPr="007E31B4">
        <w:rPr>
          <w:lang w:val="en-US"/>
        </w:rPr>
        <w:t>AWS Data Pipeline</w:t>
      </w:r>
    </w:p>
    <w:p w14:paraId="04631E15" w14:textId="6E9E1699" w:rsidR="002441E9" w:rsidRPr="007E31B4" w:rsidRDefault="002441E9" w:rsidP="002441E9">
      <w:pPr>
        <w:numPr>
          <w:ilvl w:val="1"/>
          <w:numId w:val="183"/>
        </w:numPr>
        <w:spacing w:before="120"/>
        <w:rPr>
          <w:lang w:val="en-US"/>
        </w:rPr>
      </w:pPr>
      <w:r w:rsidRPr="007E31B4">
        <w:rPr>
          <w:lang w:val="en-US"/>
        </w:rPr>
        <w:t>AWS Lake Formation</w:t>
      </w:r>
    </w:p>
    <w:p w14:paraId="466696DB" w14:textId="77777777" w:rsidR="002441E9" w:rsidRPr="007E31B4" w:rsidRDefault="002441E9" w:rsidP="002441E9">
      <w:pPr>
        <w:numPr>
          <w:ilvl w:val="1"/>
          <w:numId w:val="183"/>
        </w:numPr>
        <w:spacing w:before="120"/>
        <w:rPr>
          <w:lang w:val="en-US"/>
        </w:rPr>
      </w:pPr>
      <w:r w:rsidRPr="007E31B4">
        <w:rPr>
          <w:lang w:val="en-US"/>
        </w:rPr>
        <w:t>Amazon OpenSearch Service (πρώην Elasticsearch)</w:t>
      </w:r>
    </w:p>
    <w:p w14:paraId="3C56DAA4" w14:textId="77777777" w:rsidR="00365DBB" w:rsidRPr="007E31B4" w:rsidRDefault="00365DBB" w:rsidP="00365DBB">
      <w:pPr>
        <w:numPr>
          <w:ilvl w:val="0"/>
          <w:numId w:val="183"/>
        </w:numPr>
        <w:spacing w:before="120"/>
        <w:rPr>
          <w:lang w:val="el-GR"/>
        </w:rPr>
      </w:pPr>
      <w:r w:rsidRPr="007E31B4">
        <w:rPr>
          <w:b/>
          <w:lang w:val="el-GR"/>
        </w:rPr>
        <w:t xml:space="preserve">Υπηρεσίες </w:t>
      </w:r>
      <w:r w:rsidRPr="007E31B4">
        <w:rPr>
          <w:b/>
          <w:lang w:val="en-US"/>
        </w:rPr>
        <w:t>AI &amp; Machine Learning</w:t>
      </w:r>
    </w:p>
    <w:p w14:paraId="4A2724C2" w14:textId="49DB8CE2" w:rsidR="002441E9" w:rsidRPr="007E31B4" w:rsidRDefault="002441E9" w:rsidP="002441E9">
      <w:pPr>
        <w:numPr>
          <w:ilvl w:val="1"/>
          <w:numId w:val="183"/>
        </w:numPr>
        <w:spacing w:before="120"/>
        <w:rPr>
          <w:bCs/>
          <w:lang w:val="en-US"/>
        </w:rPr>
      </w:pPr>
      <w:r w:rsidRPr="007E31B4">
        <w:rPr>
          <w:bCs/>
          <w:lang w:val="en-US"/>
        </w:rPr>
        <w:t>Amazon SageMaker</w:t>
      </w:r>
    </w:p>
    <w:p w14:paraId="2EC75CC9" w14:textId="5FD6B8F0" w:rsidR="002441E9" w:rsidRPr="007E31B4" w:rsidRDefault="002441E9" w:rsidP="002441E9">
      <w:pPr>
        <w:numPr>
          <w:ilvl w:val="1"/>
          <w:numId w:val="183"/>
        </w:numPr>
        <w:spacing w:before="120"/>
        <w:rPr>
          <w:bCs/>
          <w:lang w:val="en-US"/>
        </w:rPr>
      </w:pPr>
      <w:r w:rsidRPr="007E31B4">
        <w:rPr>
          <w:bCs/>
          <w:lang w:val="en-US"/>
        </w:rPr>
        <w:t>AWS Deep Learning AMIs</w:t>
      </w:r>
    </w:p>
    <w:p w14:paraId="66DC6B4D" w14:textId="4D842EB5" w:rsidR="002441E9" w:rsidRPr="007E31B4" w:rsidRDefault="002441E9" w:rsidP="002441E9">
      <w:pPr>
        <w:numPr>
          <w:ilvl w:val="1"/>
          <w:numId w:val="183"/>
        </w:numPr>
        <w:spacing w:before="120"/>
        <w:rPr>
          <w:bCs/>
          <w:lang w:val="en-US"/>
        </w:rPr>
      </w:pPr>
      <w:r w:rsidRPr="007E31B4">
        <w:rPr>
          <w:bCs/>
          <w:lang w:val="en-US"/>
        </w:rPr>
        <w:lastRenderedPageBreak/>
        <w:t>AWS Lex (Chatbots)</w:t>
      </w:r>
    </w:p>
    <w:p w14:paraId="66F0DE67" w14:textId="3409950B" w:rsidR="002441E9" w:rsidRPr="007E31B4" w:rsidRDefault="002441E9" w:rsidP="002441E9">
      <w:pPr>
        <w:numPr>
          <w:ilvl w:val="1"/>
          <w:numId w:val="183"/>
        </w:numPr>
        <w:spacing w:before="120"/>
        <w:rPr>
          <w:bCs/>
          <w:lang w:val="en-US"/>
        </w:rPr>
      </w:pPr>
      <w:r w:rsidRPr="007E31B4">
        <w:rPr>
          <w:bCs/>
          <w:lang w:val="en-US"/>
        </w:rPr>
        <w:t>AWS Polly (Text-to-Speech)</w:t>
      </w:r>
    </w:p>
    <w:p w14:paraId="724E3097" w14:textId="62F5E3FD" w:rsidR="002441E9" w:rsidRPr="007E31B4" w:rsidRDefault="002441E9" w:rsidP="002441E9">
      <w:pPr>
        <w:numPr>
          <w:ilvl w:val="1"/>
          <w:numId w:val="183"/>
        </w:numPr>
        <w:spacing w:before="120"/>
        <w:rPr>
          <w:bCs/>
          <w:lang w:val="en-US"/>
        </w:rPr>
      </w:pPr>
      <w:r w:rsidRPr="007E31B4">
        <w:rPr>
          <w:bCs/>
          <w:lang w:val="en-US"/>
        </w:rPr>
        <w:t>AWS Rekognition (Image/Video Analysis)</w:t>
      </w:r>
    </w:p>
    <w:p w14:paraId="09C5BDAF" w14:textId="30F1C1EE" w:rsidR="002441E9" w:rsidRPr="007E31B4" w:rsidRDefault="002441E9" w:rsidP="002441E9">
      <w:pPr>
        <w:numPr>
          <w:ilvl w:val="1"/>
          <w:numId w:val="183"/>
        </w:numPr>
        <w:spacing w:before="120"/>
        <w:rPr>
          <w:bCs/>
          <w:lang w:val="en-US"/>
        </w:rPr>
      </w:pPr>
      <w:r w:rsidRPr="007E31B4">
        <w:rPr>
          <w:bCs/>
          <w:lang w:val="en-US"/>
        </w:rPr>
        <w:t>Amazon Comprehend (NLP)</w:t>
      </w:r>
    </w:p>
    <w:p w14:paraId="69ACF398" w14:textId="78179E98" w:rsidR="002441E9" w:rsidRPr="007E31B4" w:rsidRDefault="002441E9" w:rsidP="002441E9">
      <w:pPr>
        <w:numPr>
          <w:ilvl w:val="1"/>
          <w:numId w:val="183"/>
        </w:numPr>
        <w:spacing w:before="120"/>
        <w:rPr>
          <w:bCs/>
          <w:lang w:val="en-US"/>
        </w:rPr>
      </w:pPr>
      <w:r w:rsidRPr="007E31B4">
        <w:rPr>
          <w:bCs/>
          <w:lang w:val="en-US"/>
        </w:rPr>
        <w:t>Amazon Translate</w:t>
      </w:r>
    </w:p>
    <w:p w14:paraId="37ADBDE4" w14:textId="54BBA089" w:rsidR="002441E9" w:rsidRPr="007E31B4" w:rsidRDefault="002441E9" w:rsidP="002441E9">
      <w:pPr>
        <w:numPr>
          <w:ilvl w:val="1"/>
          <w:numId w:val="183"/>
        </w:numPr>
        <w:spacing w:before="120"/>
        <w:rPr>
          <w:bCs/>
          <w:lang w:val="en-US"/>
        </w:rPr>
      </w:pPr>
      <w:r w:rsidRPr="007E31B4">
        <w:rPr>
          <w:bCs/>
          <w:lang w:val="en-US"/>
        </w:rPr>
        <w:t>Amazon Textract</w:t>
      </w:r>
    </w:p>
    <w:p w14:paraId="4B0C00E9" w14:textId="39FD4E79" w:rsidR="00365DBB" w:rsidRPr="007E31B4" w:rsidRDefault="002441E9" w:rsidP="002441E9">
      <w:pPr>
        <w:numPr>
          <w:ilvl w:val="1"/>
          <w:numId w:val="183"/>
        </w:numPr>
        <w:spacing w:before="120"/>
        <w:rPr>
          <w:bCs/>
          <w:lang w:val="en-US"/>
        </w:rPr>
      </w:pPr>
      <w:r w:rsidRPr="007E31B4">
        <w:rPr>
          <w:bCs/>
          <w:lang w:val="en-US"/>
        </w:rPr>
        <w:t>Amazon Bedrock (Generative AI, foundation models including Anthropic, AI21, Stability AI, etc.)</w:t>
      </w:r>
    </w:p>
    <w:p w14:paraId="268BCF93" w14:textId="77777777" w:rsidR="00365DBB" w:rsidRPr="007E31B4" w:rsidRDefault="00365DBB" w:rsidP="00365DBB">
      <w:pPr>
        <w:numPr>
          <w:ilvl w:val="0"/>
          <w:numId w:val="183"/>
        </w:numPr>
        <w:spacing w:before="120"/>
        <w:rPr>
          <w:lang w:val="el-GR"/>
        </w:rPr>
      </w:pPr>
      <w:r w:rsidRPr="007E31B4">
        <w:rPr>
          <w:b/>
          <w:lang w:val="el-GR"/>
        </w:rPr>
        <w:t xml:space="preserve">Υπηρεσίες </w:t>
      </w:r>
      <w:r w:rsidRPr="007E31B4">
        <w:rPr>
          <w:b/>
          <w:lang w:val="en-US"/>
        </w:rPr>
        <w:t>Internet of Things</w:t>
      </w:r>
    </w:p>
    <w:p w14:paraId="27ADFF83" w14:textId="17C59F16" w:rsidR="002441E9" w:rsidRPr="007E31B4" w:rsidRDefault="002441E9" w:rsidP="002441E9">
      <w:pPr>
        <w:numPr>
          <w:ilvl w:val="1"/>
          <w:numId w:val="183"/>
        </w:numPr>
        <w:spacing w:before="120"/>
        <w:rPr>
          <w:bCs/>
          <w:lang w:val="en-US"/>
        </w:rPr>
      </w:pPr>
      <w:r w:rsidRPr="007E31B4">
        <w:rPr>
          <w:bCs/>
          <w:lang w:val="en-US"/>
        </w:rPr>
        <w:t>AWS IoT Core</w:t>
      </w:r>
    </w:p>
    <w:p w14:paraId="20803386" w14:textId="7E8F95F0" w:rsidR="002441E9" w:rsidRPr="007E31B4" w:rsidRDefault="002441E9" w:rsidP="002441E9">
      <w:pPr>
        <w:numPr>
          <w:ilvl w:val="1"/>
          <w:numId w:val="183"/>
        </w:numPr>
        <w:spacing w:before="120"/>
        <w:rPr>
          <w:bCs/>
          <w:lang w:val="en-US"/>
        </w:rPr>
      </w:pPr>
      <w:r w:rsidRPr="007E31B4">
        <w:rPr>
          <w:bCs/>
          <w:lang w:val="en-US"/>
        </w:rPr>
        <w:t>AWS IoT Greengrass</w:t>
      </w:r>
    </w:p>
    <w:p w14:paraId="0B4AFF96" w14:textId="099FB78C" w:rsidR="002441E9" w:rsidRPr="007E31B4" w:rsidRDefault="002441E9" w:rsidP="002441E9">
      <w:pPr>
        <w:numPr>
          <w:ilvl w:val="1"/>
          <w:numId w:val="183"/>
        </w:numPr>
        <w:spacing w:before="120"/>
        <w:rPr>
          <w:bCs/>
          <w:lang w:val="en-US"/>
        </w:rPr>
      </w:pPr>
      <w:r w:rsidRPr="007E31B4">
        <w:rPr>
          <w:bCs/>
          <w:lang w:val="en-US"/>
        </w:rPr>
        <w:t>AWS IoT Analytics</w:t>
      </w:r>
    </w:p>
    <w:p w14:paraId="2CAFCD0F" w14:textId="69651CE9" w:rsidR="002441E9" w:rsidRPr="007E31B4" w:rsidRDefault="002441E9" w:rsidP="002441E9">
      <w:pPr>
        <w:numPr>
          <w:ilvl w:val="1"/>
          <w:numId w:val="183"/>
        </w:numPr>
        <w:spacing w:before="120"/>
        <w:rPr>
          <w:bCs/>
          <w:lang w:val="en-US"/>
        </w:rPr>
      </w:pPr>
      <w:r w:rsidRPr="007E31B4">
        <w:rPr>
          <w:bCs/>
          <w:lang w:val="en-US"/>
        </w:rPr>
        <w:t>AWS IoT Device Defender</w:t>
      </w:r>
    </w:p>
    <w:p w14:paraId="0106EE6C" w14:textId="5E81981A" w:rsidR="002441E9" w:rsidRPr="007E31B4" w:rsidRDefault="002441E9" w:rsidP="002441E9">
      <w:pPr>
        <w:numPr>
          <w:ilvl w:val="1"/>
          <w:numId w:val="183"/>
        </w:numPr>
        <w:spacing w:before="120"/>
        <w:rPr>
          <w:bCs/>
          <w:lang w:val="en-US"/>
        </w:rPr>
      </w:pPr>
      <w:r w:rsidRPr="007E31B4">
        <w:rPr>
          <w:bCs/>
          <w:lang w:val="en-US"/>
        </w:rPr>
        <w:t>AWS IoT SiteWise</w:t>
      </w:r>
    </w:p>
    <w:p w14:paraId="72BB5007" w14:textId="2C1E8A08" w:rsidR="00365DBB" w:rsidRPr="007E31B4" w:rsidRDefault="002441E9" w:rsidP="002441E9">
      <w:pPr>
        <w:numPr>
          <w:ilvl w:val="1"/>
          <w:numId w:val="183"/>
        </w:numPr>
        <w:spacing w:before="120"/>
        <w:rPr>
          <w:lang w:val="el-GR"/>
        </w:rPr>
      </w:pPr>
      <w:r w:rsidRPr="007E31B4">
        <w:rPr>
          <w:bCs/>
          <w:lang w:val="en-US"/>
        </w:rPr>
        <w:t>AWS IoT TwinMaker</w:t>
      </w:r>
    </w:p>
    <w:p w14:paraId="16FA1E8C" w14:textId="77777777" w:rsidR="00365DBB" w:rsidRPr="007E31B4" w:rsidRDefault="00365DBB" w:rsidP="00365DBB">
      <w:pPr>
        <w:numPr>
          <w:ilvl w:val="0"/>
          <w:numId w:val="183"/>
        </w:numPr>
        <w:spacing w:before="120"/>
        <w:rPr>
          <w:b/>
          <w:bCs/>
          <w:lang w:val="el-GR"/>
        </w:rPr>
      </w:pPr>
      <w:r w:rsidRPr="007E31B4">
        <w:rPr>
          <w:b/>
          <w:bCs/>
          <w:lang w:val="el-GR"/>
        </w:rPr>
        <w:t xml:space="preserve">Υπηρεσίες </w:t>
      </w:r>
      <w:r w:rsidRPr="007E31B4">
        <w:rPr>
          <w:b/>
          <w:bCs/>
          <w:lang w:val="en-US"/>
        </w:rPr>
        <w:t>Integration</w:t>
      </w:r>
    </w:p>
    <w:p w14:paraId="3D01E6DD" w14:textId="093CDA83" w:rsidR="002441E9" w:rsidRPr="007E31B4" w:rsidRDefault="002441E9" w:rsidP="002441E9">
      <w:pPr>
        <w:numPr>
          <w:ilvl w:val="1"/>
          <w:numId w:val="183"/>
        </w:numPr>
        <w:spacing w:before="120"/>
        <w:rPr>
          <w:lang w:val="en-US"/>
        </w:rPr>
      </w:pPr>
      <w:r w:rsidRPr="007E31B4">
        <w:rPr>
          <w:lang w:val="en-US"/>
        </w:rPr>
        <w:t>Amazon API Gateway</w:t>
      </w:r>
    </w:p>
    <w:p w14:paraId="350E493B" w14:textId="401BE469" w:rsidR="002441E9" w:rsidRPr="007E31B4" w:rsidRDefault="002441E9" w:rsidP="002441E9">
      <w:pPr>
        <w:numPr>
          <w:ilvl w:val="1"/>
          <w:numId w:val="183"/>
        </w:numPr>
        <w:spacing w:before="120"/>
        <w:rPr>
          <w:lang w:val="en-US"/>
        </w:rPr>
      </w:pPr>
      <w:r w:rsidRPr="007E31B4">
        <w:rPr>
          <w:lang w:val="en-US"/>
        </w:rPr>
        <w:t>Amazon EventBridge (πρώην CloudWatch Events)</w:t>
      </w:r>
    </w:p>
    <w:p w14:paraId="5127DD78" w14:textId="3FDA643F" w:rsidR="002441E9" w:rsidRPr="007E31B4" w:rsidRDefault="002441E9" w:rsidP="002441E9">
      <w:pPr>
        <w:numPr>
          <w:ilvl w:val="1"/>
          <w:numId w:val="183"/>
        </w:numPr>
        <w:spacing w:before="120"/>
        <w:rPr>
          <w:lang w:val="en-US"/>
        </w:rPr>
      </w:pPr>
      <w:r w:rsidRPr="007E31B4">
        <w:rPr>
          <w:lang w:val="en-US"/>
        </w:rPr>
        <w:t>Amazon Simple Queue Service (SQS)</w:t>
      </w:r>
    </w:p>
    <w:p w14:paraId="1355DD86" w14:textId="3EBC090D" w:rsidR="002441E9" w:rsidRPr="007E31B4" w:rsidRDefault="002441E9" w:rsidP="002441E9">
      <w:pPr>
        <w:numPr>
          <w:ilvl w:val="1"/>
          <w:numId w:val="183"/>
        </w:numPr>
        <w:spacing w:before="120"/>
        <w:rPr>
          <w:lang w:val="en-US"/>
        </w:rPr>
      </w:pPr>
      <w:r w:rsidRPr="007E31B4">
        <w:rPr>
          <w:lang w:val="en-US"/>
        </w:rPr>
        <w:t>Amazon Simple Notification Service (SNS)</w:t>
      </w:r>
    </w:p>
    <w:p w14:paraId="4853534F" w14:textId="7A4AB368" w:rsidR="002441E9" w:rsidRPr="007E31B4" w:rsidRDefault="002441E9" w:rsidP="002441E9">
      <w:pPr>
        <w:numPr>
          <w:ilvl w:val="1"/>
          <w:numId w:val="183"/>
        </w:numPr>
        <w:spacing w:before="120"/>
        <w:rPr>
          <w:lang w:val="en-US"/>
        </w:rPr>
      </w:pPr>
      <w:r w:rsidRPr="007E31B4">
        <w:rPr>
          <w:lang w:val="en-US"/>
        </w:rPr>
        <w:t>AWS Step Functions</w:t>
      </w:r>
    </w:p>
    <w:p w14:paraId="290DF2F4" w14:textId="1DE54ADD" w:rsidR="00365DBB" w:rsidRPr="007E31B4" w:rsidRDefault="002441E9" w:rsidP="002441E9">
      <w:pPr>
        <w:numPr>
          <w:ilvl w:val="1"/>
          <w:numId w:val="183"/>
        </w:numPr>
        <w:spacing w:before="120"/>
        <w:rPr>
          <w:b/>
          <w:bCs/>
          <w:lang w:val="el-GR"/>
        </w:rPr>
      </w:pPr>
      <w:r w:rsidRPr="007E31B4">
        <w:rPr>
          <w:lang w:val="en-US"/>
        </w:rPr>
        <w:t>AWS AppSync</w:t>
      </w:r>
    </w:p>
    <w:p w14:paraId="172E4D84" w14:textId="77777777" w:rsidR="00365DBB" w:rsidRPr="007E31B4" w:rsidRDefault="00365DBB" w:rsidP="00365DBB">
      <w:pPr>
        <w:numPr>
          <w:ilvl w:val="0"/>
          <w:numId w:val="183"/>
        </w:numPr>
        <w:spacing w:before="120"/>
        <w:rPr>
          <w:b/>
          <w:bCs/>
          <w:lang w:val="el-GR"/>
        </w:rPr>
      </w:pPr>
      <w:r w:rsidRPr="007E31B4">
        <w:rPr>
          <w:b/>
          <w:bCs/>
          <w:lang w:val="el-GR"/>
        </w:rPr>
        <w:t xml:space="preserve">Υπηρεσίες </w:t>
      </w:r>
      <w:r w:rsidRPr="007E31B4">
        <w:rPr>
          <w:b/>
          <w:bCs/>
          <w:lang w:val="en-US"/>
        </w:rPr>
        <w:t>Identity</w:t>
      </w:r>
    </w:p>
    <w:p w14:paraId="46485747" w14:textId="22CB6660" w:rsidR="002441E9" w:rsidRPr="007E31B4" w:rsidRDefault="002441E9" w:rsidP="002441E9">
      <w:pPr>
        <w:numPr>
          <w:ilvl w:val="1"/>
          <w:numId w:val="183"/>
        </w:numPr>
        <w:spacing w:before="120"/>
        <w:rPr>
          <w:lang w:val="en-US"/>
        </w:rPr>
      </w:pPr>
      <w:r w:rsidRPr="007E31B4">
        <w:rPr>
          <w:lang w:val="en-US"/>
        </w:rPr>
        <w:t>AWS Identity and Access Management (IAM)</w:t>
      </w:r>
    </w:p>
    <w:p w14:paraId="6EC73615" w14:textId="30A251E0" w:rsidR="002441E9" w:rsidRPr="007E31B4" w:rsidRDefault="002441E9" w:rsidP="002441E9">
      <w:pPr>
        <w:numPr>
          <w:ilvl w:val="1"/>
          <w:numId w:val="183"/>
        </w:numPr>
        <w:spacing w:before="120"/>
        <w:rPr>
          <w:lang w:val="en-US"/>
        </w:rPr>
      </w:pPr>
      <w:r w:rsidRPr="007E31B4">
        <w:rPr>
          <w:lang w:val="en-US"/>
        </w:rPr>
        <w:t>AWS Single Sign-On (SSO)</w:t>
      </w:r>
    </w:p>
    <w:p w14:paraId="2A8DCE0C" w14:textId="03270BE1" w:rsidR="002441E9" w:rsidRPr="007E31B4" w:rsidRDefault="002441E9" w:rsidP="002441E9">
      <w:pPr>
        <w:numPr>
          <w:ilvl w:val="1"/>
          <w:numId w:val="183"/>
        </w:numPr>
        <w:spacing w:before="120"/>
        <w:rPr>
          <w:lang w:val="en-US"/>
        </w:rPr>
      </w:pPr>
      <w:r w:rsidRPr="007E31B4">
        <w:rPr>
          <w:lang w:val="en-US"/>
        </w:rPr>
        <w:t>AWS Directory Service</w:t>
      </w:r>
    </w:p>
    <w:p w14:paraId="1CC4389E" w14:textId="37C67203" w:rsidR="00365DBB" w:rsidRPr="007E31B4" w:rsidRDefault="002441E9" w:rsidP="002441E9">
      <w:pPr>
        <w:numPr>
          <w:ilvl w:val="1"/>
          <w:numId w:val="183"/>
        </w:numPr>
        <w:spacing w:before="120"/>
        <w:rPr>
          <w:b/>
          <w:bCs/>
          <w:lang w:val="en-US"/>
        </w:rPr>
      </w:pPr>
      <w:r w:rsidRPr="007E31B4">
        <w:rPr>
          <w:lang w:val="en-US"/>
        </w:rPr>
        <w:t>AWS Cognito (User Pools, Identity Pools)</w:t>
      </w:r>
    </w:p>
    <w:p w14:paraId="2EBCD726" w14:textId="77777777" w:rsidR="00365DBB" w:rsidRPr="007E31B4" w:rsidRDefault="00365DBB" w:rsidP="00365DBB">
      <w:pPr>
        <w:numPr>
          <w:ilvl w:val="0"/>
          <w:numId w:val="183"/>
        </w:numPr>
        <w:spacing w:before="120"/>
        <w:rPr>
          <w:b/>
          <w:bCs/>
          <w:lang w:val="el-GR"/>
        </w:rPr>
      </w:pPr>
      <w:r w:rsidRPr="007E31B4">
        <w:rPr>
          <w:b/>
          <w:bCs/>
          <w:lang w:val="el-GR"/>
        </w:rPr>
        <w:t xml:space="preserve">Υπηρεσίες </w:t>
      </w:r>
      <w:r w:rsidRPr="007E31B4">
        <w:rPr>
          <w:b/>
          <w:bCs/>
          <w:lang w:val="en-US"/>
        </w:rPr>
        <w:t>Security</w:t>
      </w:r>
    </w:p>
    <w:p w14:paraId="299DFAD4" w14:textId="2781FD5B" w:rsidR="002441E9" w:rsidRPr="007E31B4" w:rsidRDefault="002441E9" w:rsidP="002441E9">
      <w:pPr>
        <w:numPr>
          <w:ilvl w:val="1"/>
          <w:numId w:val="183"/>
        </w:numPr>
        <w:spacing w:before="120"/>
        <w:rPr>
          <w:lang w:val="en-US"/>
        </w:rPr>
      </w:pPr>
      <w:r w:rsidRPr="007E31B4">
        <w:rPr>
          <w:lang w:val="en-US"/>
        </w:rPr>
        <w:t>AWS Security Hub</w:t>
      </w:r>
    </w:p>
    <w:p w14:paraId="6A47E335" w14:textId="1B6D071A" w:rsidR="002441E9" w:rsidRPr="007E31B4" w:rsidRDefault="002441E9" w:rsidP="002441E9">
      <w:pPr>
        <w:numPr>
          <w:ilvl w:val="1"/>
          <w:numId w:val="183"/>
        </w:numPr>
        <w:spacing w:before="120"/>
        <w:rPr>
          <w:lang w:val="en-US"/>
        </w:rPr>
      </w:pPr>
      <w:r w:rsidRPr="007E31B4">
        <w:rPr>
          <w:lang w:val="en-US"/>
        </w:rPr>
        <w:t>AWS GuardDuty</w:t>
      </w:r>
    </w:p>
    <w:p w14:paraId="6E9F4CA6" w14:textId="3F9029EB" w:rsidR="002441E9" w:rsidRPr="007E31B4" w:rsidRDefault="002441E9" w:rsidP="002441E9">
      <w:pPr>
        <w:numPr>
          <w:ilvl w:val="1"/>
          <w:numId w:val="183"/>
        </w:numPr>
        <w:spacing w:before="120"/>
        <w:rPr>
          <w:lang w:val="en-US"/>
        </w:rPr>
      </w:pPr>
      <w:r w:rsidRPr="007E31B4">
        <w:rPr>
          <w:lang w:val="en-US"/>
        </w:rPr>
        <w:t>AWS Inspector</w:t>
      </w:r>
    </w:p>
    <w:p w14:paraId="3F884D76" w14:textId="20FCB89A" w:rsidR="002441E9" w:rsidRPr="007E31B4" w:rsidRDefault="002441E9" w:rsidP="002441E9">
      <w:pPr>
        <w:numPr>
          <w:ilvl w:val="1"/>
          <w:numId w:val="183"/>
        </w:numPr>
        <w:spacing w:before="120"/>
        <w:rPr>
          <w:lang w:val="en-US"/>
        </w:rPr>
      </w:pPr>
      <w:r w:rsidRPr="007E31B4">
        <w:rPr>
          <w:lang w:val="en-US"/>
        </w:rPr>
        <w:t>AWS WAF (Web Application Firewall)</w:t>
      </w:r>
    </w:p>
    <w:p w14:paraId="73B449C4" w14:textId="5AB028F9" w:rsidR="002441E9" w:rsidRPr="007E31B4" w:rsidRDefault="002441E9" w:rsidP="002441E9">
      <w:pPr>
        <w:numPr>
          <w:ilvl w:val="1"/>
          <w:numId w:val="183"/>
        </w:numPr>
        <w:spacing w:before="120"/>
        <w:rPr>
          <w:lang w:val="en-US"/>
        </w:rPr>
      </w:pPr>
      <w:r w:rsidRPr="007E31B4">
        <w:rPr>
          <w:lang w:val="en-US"/>
        </w:rPr>
        <w:t>AWS Shield (Standard &amp; Advanced)</w:t>
      </w:r>
    </w:p>
    <w:p w14:paraId="2DBF7383" w14:textId="61AE6B29" w:rsidR="002441E9" w:rsidRPr="007E31B4" w:rsidRDefault="002441E9" w:rsidP="002441E9">
      <w:pPr>
        <w:numPr>
          <w:ilvl w:val="1"/>
          <w:numId w:val="183"/>
        </w:numPr>
        <w:spacing w:before="120"/>
        <w:rPr>
          <w:lang w:val="en-US"/>
        </w:rPr>
      </w:pPr>
      <w:r w:rsidRPr="007E31B4">
        <w:rPr>
          <w:lang w:val="en-US"/>
        </w:rPr>
        <w:t>AWS Key Management Service (KMS)</w:t>
      </w:r>
    </w:p>
    <w:p w14:paraId="5592C818" w14:textId="6825A526" w:rsidR="002441E9" w:rsidRPr="007E31B4" w:rsidRDefault="002441E9" w:rsidP="002441E9">
      <w:pPr>
        <w:numPr>
          <w:ilvl w:val="1"/>
          <w:numId w:val="183"/>
        </w:numPr>
        <w:spacing w:before="120"/>
        <w:rPr>
          <w:lang w:val="en-US"/>
        </w:rPr>
      </w:pPr>
      <w:r w:rsidRPr="007E31B4">
        <w:rPr>
          <w:lang w:val="en-US"/>
        </w:rPr>
        <w:t>AWS Secrets Manager</w:t>
      </w:r>
    </w:p>
    <w:p w14:paraId="455A69E5" w14:textId="5B05A73D" w:rsidR="00365DBB" w:rsidRPr="007E31B4" w:rsidRDefault="002441E9" w:rsidP="002441E9">
      <w:pPr>
        <w:numPr>
          <w:ilvl w:val="1"/>
          <w:numId w:val="183"/>
        </w:numPr>
        <w:spacing w:before="120"/>
        <w:rPr>
          <w:b/>
          <w:bCs/>
          <w:lang w:val="en-US"/>
        </w:rPr>
      </w:pPr>
      <w:r w:rsidRPr="007E31B4">
        <w:rPr>
          <w:lang w:val="en-US"/>
        </w:rPr>
        <w:t>AWS Certificate Manager</w:t>
      </w:r>
    </w:p>
    <w:p w14:paraId="389D3EA6" w14:textId="77777777" w:rsidR="00365DBB" w:rsidRPr="007E31B4" w:rsidRDefault="00365DBB" w:rsidP="00365DBB">
      <w:pPr>
        <w:numPr>
          <w:ilvl w:val="0"/>
          <w:numId w:val="183"/>
        </w:numPr>
        <w:spacing w:before="120"/>
        <w:rPr>
          <w:b/>
          <w:bCs/>
          <w:lang w:val="el-GR"/>
        </w:rPr>
      </w:pPr>
      <w:r w:rsidRPr="007E31B4">
        <w:rPr>
          <w:b/>
          <w:bCs/>
          <w:lang w:val="el-GR"/>
        </w:rPr>
        <w:lastRenderedPageBreak/>
        <w:t xml:space="preserve">Υπηρεσίες </w:t>
      </w:r>
      <w:r w:rsidRPr="007E31B4">
        <w:rPr>
          <w:b/>
          <w:bCs/>
          <w:lang w:val="en-US"/>
        </w:rPr>
        <w:t xml:space="preserve">Developer tools </w:t>
      </w:r>
      <w:r w:rsidRPr="007E31B4">
        <w:rPr>
          <w:b/>
          <w:bCs/>
          <w:lang w:val="el-GR"/>
        </w:rPr>
        <w:t xml:space="preserve">&amp; </w:t>
      </w:r>
      <w:r w:rsidRPr="007E31B4">
        <w:rPr>
          <w:b/>
          <w:bCs/>
          <w:lang w:val="en-US"/>
        </w:rPr>
        <w:t>DevOps</w:t>
      </w:r>
    </w:p>
    <w:p w14:paraId="164806D3" w14:textId="2D4B4AE7" w:rsidR="002441E9" w:rsidRPr="007E31B4" w:rsidRDefault="002441E9" w:rsidP="002441E9">
      <w:pPr>
        <w:numPr>
          <w:ilvl w:val="1"/>
          <w:numId w:val="183"/>
        </w:numPr>
        <w:spacing w:before="120"/>
        <w:rPr>
          <w:lang w:val="en-US"/>
        </w:rPr>
      </w:pPr>
      <w:r w:rsidRPr="007E31B4">
        <w:rPr>
          <w:lang w:val="en-US"/>
        </w:rPr>
        <w:t>AWS CodeCommit (Git repositories)</w:t>
      </w:r>
    </w:p>
    <w:p w14:paraId="34B9937F" w14:textId="0FCCCBA1" w:rsidR="002441E9" w:rsidRPr="007E31B4" w:rsidRDefault="002441E9" w:rsidP="002441E9">
      <w:pPr>
        <w:numPr>
          <w:ilvl w:val="1"/>
          <w:numId w:val="183"/>
        </w:numPr>
        <w:spacing w:before="120"/>
        <w:rPr>
          <w:lang w:val="en-US"/>
        </w:rPr>
      </w:pPr>
      <w:r w:rsidRPr="007E31B4">
        <w:rPr>
          <w:lang w:val="en-US"/>
        </w:rPr>
        <w:t>AWS CodeBuild</w:t>
      </w:r>
    </w:p>
    <w:p w14:paraId="42E1AD97" w14:textId="07753402" w:rsidR="002441E9" w:rsidRPr="007E31B4" w:rsidRDefault="002441E9" w:rsidP="002441E9">
      <w:pPr>
        <w:numPr>
          <w:ilvl w:val="1"/>
          <w:numId w:val="183"/>
        </w:numPr>
        <w:spacing w:before="120"/>
        <w:rPr>
          <w:lang w:val="en-US"/>
        </w:rPr>
      </w:pPr>
      <w:r w:rsidRPr="007E31B4">
        <w:rPr>
          <w:lang w:val="en-US"/>
        </w:rPr>
        <w:t>AWS CodeDeploy</w:t>
      </w:r>
    </w:p>
    <w:p w14:paraId="6EF97ADC" w14:textId="66015A71" w:rsidR="002441E9" w:rsidRPr="007E31B4" w:rsidRDefault="002441E9" w:rsidP="002441E9">
      <w:pPr>
        <w:numPr>
          <w:ilvl w:val="1"/>
          <w:numId w:val="183"/>
        </w:numPr>
        <w:spacing w:before="120"/>
        <w:rPr>
          <w:lang w:val="en-US"/>
        </w:rPr>
      </w:pPr>
      <w:r w:rsidRPr="007E31B4">
        <w:rPr>
          <w:lang w:val="en-US"/>
        </w:rPr>
        <w:t>AWS CodePipeline</w:t>
      </w:r>
    </w:p>
    <w:p w14:paraId="206E4E81" w14:textId="22E7423C" w:rsidR="002441E9" w:rsidRPr="007E31B4" w:rsidRDefault="002441E9" w:rsidP="002441E9">
      <w:pPr>
        <w:numPr>
          <w:ilvl w:val="1"/>
          <w:numId w:val="183"/>
        </w:numPr>
        <w:spacing w:before="120"/>
        <w:rPr>
          <w:lang w:val="en-US"/>
        </w:rPr>
      </w:pPr>
      <w:r w:rsidRPr="007E31B4">
        <w:rPr>
          <w:lang w:val="en-US"/>
        </w:rPr>
        <w:t>AWS Cloud9</w:t>
      </w:r>
    </w:p>
    <w:p w14:paraId="50433416" w14:textId="764E5A5E" w:rsidR="002441E9" w:rsidRPr="007E31B4" w:rsidRDefault="002441E9" w:rsidP="002441E9">
      <w:pPr>
        <w:numPr>
          <w:ilvl w:val="1"/>
          <w:numId w:val="183"/>
        </w:numPr>
        <w:spacing w:before="120"/>
        <w:rPr>
          <w:lang w:val="en-US"/>
        </w:rPr>
      </w:pPr>
      <w:r w:rsidRPr="007E31B4">
        <w:rPr>
          <w:lang w:val="en-US"/>
        </w:rPr>
        <w:t>AWS X-Ray</w:t>
      </w:r>
    </w:p>
    <w:p w14:paraId="31355CB7" w14:textId="3297FF5C" w:rsidR="00365DBB" w:rsidRPr="007E31B4" w:rsidRDefault="002441E9" w:rsidP="002441E9">
      <w:pPr>
        <w:numPr>
          <w:ilvl w:val="1"/>
          <w:numId w:val="183"/>
        </w:numPr>
        <w:spacing w:before="120"/>
        <w:rPr>
          <w:b/>
          <w:bCs/>
          <w:lang w:val="el-GR"/>
        </w:rPr>
      </w:pPr>
      <w:r w:rsidRPr="007E31B4">
        <w:rPr>
          <w:lang w:val="en-US"/>
        </w:rPr>
        <w:t>AWS Fault Injection Simulator</w:t>
      </w:r>
    </w:p>
    <w:p w14:paraId="6732AF9F" w14:textId="77777777" w:rsidR="00365DBB" w:rsidRPr="007E31B4" w:rsidRDefault="00365DBB" w:rsidP="00365DBB">
      <w:pPr>
        <w:numPr>
          <w:ilvl w:val="0"/>
          <w:numId w:val="183"/>
        </w:numPr>
        <w:spacing w:before="120"/>
        <w:rPr>
          <w:b/>
          <w:bCs/>
          <w:lang w:val="el-GR"/>
        </w:rPr>
      </w:pPr>
      <w:r w:rsidRPr="007E31B4">
        <w:rPr>
          <w:b/>
          <w:bCs/>
          <w:lang w:val="el-GR"/>
        </w:rPr>
        <w:t xml:space="preserve">Υπηρεσίες </w:t>
      </w:r>
      <w:r w:rsidRPr="007E31B4">
        <w:rPr>
          <w:b/>
          <w:bCs/>
          <w:lang w:val="en-US"/>
        </w:rPr>
        <w:t>Management &amp; Governance</w:t>
      </w:r>
    </w:p>
    <w:p w14:paraId="091EEC9F" w14:textId="32CFB65A" w:rsidR="002441E9" w:rsidRPr="007E31B4" w:rsidRDefault="002441E9" w:rsidP="002441E9">
      <w:pPr>
        <w:numPr>
          <w:ilvl w:val="1"/>
          <w:numId w:val="183"/>
        </w:numPr>
        <w:spacing w:before="120"/>
        <w:rPr>
          <w:lang w:val="en-US"/>
        </w:rPr>
      </w:pPr>
      <w:r w:rsidRPr="007E31B4">
        <w:rPr>
          <w:lang w:val="en-US"/>
        </w:rPr>
        <w:t>AWS CloudWatch</w:t>
      </w:r>
    </w:p>
    <w:p w14:paraId="75AEA3E8" w14:textId="7B1D9801" w:rsidR="002441E9" w:rsidRPr="007E31B4" w:rsidRDefault="002441E9" w:rsidP="002441E9">
      <w:pPr>
        <w:numPr>
          <w:ilvl w:val="1"/>
          <w:numId w:val="183"/>
        </w:numPr>
        <w:spacing w:before="120"/>
        <w:rPr>
          <w:lang w:val="en-US"/>
        </w:rPr>
      </w:pPr>
      <w:r w:rsidRPr="007E31B4">
        <w:rPr>
          <w:lang w:val="en-US"/>
        </w:rPr>
        <w:t>AWS CloudTrail</w:t>
      </w:r>
    </w:p>
    <w:p w14:paraId="0196E8B7" w14:textId="6226DF4A" w:rsidR="002441E9" w:rsidRPr="007E31B4" w:rsidRDefault="002441E9" w:rsidP="002441E9">
      <w:pPr>
        <w:numPr>
          <w:ilvl w:val="1"/>
          <w:numId w:val="183"/>
        </w:numPr>
        <w:spacing w:before="120"/>
        <w:rPr>
          <w:lang w:val="en-US"/>
        </w:rPr>
      </w:pPr>
      <w:r w:rsidRPr="007E31B4">
        <w:rPr>
          <w:lang w:val="en-US"/>
        </w:rPr>
        <w:t>AWS Config</w:t>
      </w:r>
    </w:p>
    <w:p w14:paraId="2D739B91" w14:textId="7C2B57DD" w:rsidR="002441E9" w:rsidRPr="007E31B4" w:rsidRDefault="002441E9" w:rsidP="002441E9">
      <w:pPr>
        <w:numPr>
          <w:ilvl w:val="1"/>
          <w:numId w:val="183"/>
        </w:numPr>
        <w:spacing w:before="120"/>
        <w:rPr>
          <w:lang w:val="en-US"/>
        </w:rPr>
      </w:pPr>
      <w:r w:rsidRPr="007E31B4">
        <w:rPr>
          <w:lang w:val="en-US"/>
        </w:rPr>
        <w:t>AWS Systems Manager</w:t>
      </w:r>
    </w:p>
    <w:p w14:paraId="45F1CB2A" w14:textId="317AE5B0" w:rsidR="002441E9" w:rsidRPr="007E31B4" w:rsidRDefault="002441E9" w:rsidP="002441E9">
      <w:pPr>
        <w:numPr>
          <w:ilvl w:val="1"/>
          <w:numId w:val="183"/>
        </w:numPr>
        <w:spacing w:before="120"/>
        <w:rPr>
          <w:lang w:val="en-US"/>
        </w:rPr>
      </w:pPr>
      <w:r w:rsidRPr="007E31B4">
        <w:rPr>
          <w:lang w:val="en-US"/>
        </w:rPr>
        <w:t>AWS Trusted Advisor</w:t>
      </w:r>
    </w:p>
    <w:p w14:paraId="2CA1B497" w14:textId="464B3F0F" w:rsidR="002441E9" w:rsidRPr="007E31B4" w:rsidRDefault="002441E9" w:rsidP="002441E9">
      <w:pPr>
        <w:numPr>
          <w:ilvl w:val="1"/>
          <w:numId w:val="183"/>
        </w:numPr>
        <w:spacing w:before="120"/>
        <w:rPr>
          <w:lang w:val="en-US"/>
        </w:rPr>
      </w:pPr>
      <w:r w:rsidRPr="007E31B4">
        <w:rPr>
          <w:lang w:val="en-US"/>
        </w:rPr>
        <w:t>AWS Control Tower</w:t>
      </w:r>
    </w:p>
    <w:p w14:paraId="717A616E" w14:textId="198E608B" w:rsidR="002441E9" w:rsidRPr="007E31B4" w:rsidRDefault="002441E9" w:rsidP="002441E9">
      <w:pPr>
        <w:numPr>
          <w:ilvl w:val="1"/>
          <w:numId w:val="183"/>
        </w:numPr>
        <w:spacing w:before="120"/>
        <w:rPr>
          <w:lang w:val="en-US"/>
        </w:rPr>
      </w:pPr>
      <w:r w:rsidRPr="007E31B4">
        <w:rPr>
          <w:lang w:val="en-US"/>
        </w:rPr>
        <w:t>AWS License Manager</w:t>
      </w:r>
    </w:p>
    <w:p w14:paraId="27CD2775" w14:textId="0D5CAC3C" w:rsidR="002441E9" w:rsidRPr="007E31B4" w:rsidRDefault="002441E9" w:rsidP="002441E9">
      <w:pPr>
        <w:numPr>
          <w:ilvl w:val="1"/>
          <w:numId w:val="183"/>
        </w:numPr>
        <w:spacing w:before="120"/>
        <w:rPr>
          <w:lang w:val="en-US"/>
        </w:rPr>
      </w:pPr>
      <w:r w:rsidRPr="007E31B4">
        <w:rPr>
          <w:lang w:val="en-US"/>
        </w:rPr>
        <w:t>AWS Organizations</w:t>
      </w:r>
    </w:p>
    <w:p w14:paraId="4277E9B7" w14:textId="38845175" w:rsidR="002441E9" w:rsidRPr="007E31B4" w:rsidRDefault="002441E9" w:rsidP="002441E9">
      <w:pPr>
        <w:numPr>
          <w:ilvl w:val="1"/>
          <w:numId w:val="183"/>
        </w:numPr>
        <w:spacing w:before="120"/>
        <w:rPr>
          <w:lang w:val="en-US"/>
        </w:rPr>
      </w:pPr>
      <w:r w:rsidRPr="007E31B4">
        <w:rPr>
          <w:lang w:val="en-US"/>
        </w:rPr>
        <w:t>AWS Budgets</w:t>
      </w:r>
    </w:p>
    <w:p w14:paraId="7B18985B" w14:textId="3C09884B" w:rsidR="00365DBB" w:rsidRPr="007E31B4" w:rsidRDefault="002441E9" w:rsidP="002441E9">
      <w:pPr>
        <w:numPr>
          <w:ilvl w:val="1"/>
          <w:numId w:val="183"/>
        </w:numPr>
        <w:spacing w:before="120"/>
        <w:rPr>
          <w:b/>
          <w:bCs/>
          <w:lang w:val="el-GR"/>
        </w:rPr>
      </w:pPr>
      <w:r w:rsidRPr="007E31B4">
        <w:rPr>
          <w:lang w:val="en-US"/>
        </w:rPr>
        <w:t>AWS Cost Explorer</w:t>
      </w:r>
    </w:p>
    <w:p w14:paraId="7999DA49" w14:textId="77777777" w:rsidR="00365DBB" w:rsidRPr="007E31B4" w:rsidRDefault="00365DBB" w:rsidP="00365DBB">
      <w:pPr>
        <w:numPr>
          <w:ilvl w:val="0"/>
          <w:numId w:val="183"/>
        </w:numPr>
        <w:spacing w:before="120"/>
        <w:rPr>
          <w:b/>
          <w:bCs/>
          <w:lang w:val="el-GR"/>
        </w:rPr>
      </w:pPr>
      <w:r w:rsidRPr="007E31B4">
        <w:rPr>
          <w:b/>
          <w:bCs/>
          <w:lang w:val="el-GR"/>
        </w:rPr>
        <w:t xml:space="preserve">Υπηρεσίες </w:t>
      </w:r>
      <w:r w:rsidRPr="007E31B4">
        <w:rPr>
          <w:b/>
          <w:bCs/>
          <w:lang w:val="en-US"/>
        </w:rPr>
        <w:t>Media</w:t>
      </w:r>
    </w:p>
    <w:p w14:paraId="35AE1CA2" w14:textId="5B9C48B1" w:rsidR="002441E9" w:rsidRPr="007E31B4" w:rsidRDefault="002441E9" w:rsidP="002441E9">
      <w:pPr>
        <w:numPr>
          <w:ilvl w:val="1"/>
          <w:numId w:val="183"/>
        </w:numPr>
        <w:spacing w:before="120"/>
        <w:rPr>
          <w:lang w:val="en-US"/>
        </w:rPr>
      </w:pPr>
      <w:r w:rsidRPr="007E31B4">
        <w:rPr>
          <w:lang w:val="en-US"/>
        </w:rPr>
        <w:t>AWS Elemental MediaConvert</w:t>
      </w:r>
    </w:p>
    <w:p w14:paraId="0AF29FF2" w14:textId="13CC6A32" w:rsidR="002441E9" w:rsidRPr="007E31B4" w:rsidRDefault="002441E9" w:rsidP="002441E9">
      <w:pPr>
        <w:numPr>
          <w:ilvl w:val="1"/>
          <w:numId w:val="183"/>
        </w:numPr>
        <w:spacing w:before="120"/>
        <w:rPr>
          <w:lang w:val="en-US"/>
        </w:rPr>
      </w:pPr>
      <w:r w:rsidRPr="007E31B4">
        <w:rPr>
          <w:lang w:val="en-US"/>
        </w:rPr>
        <w:t>AWS Elemental MediaLive</w:t>
      </w:r>
    </w:p>
    <w:p w14:paraId="1C627E1E" w14:textId="38B282F3" w:rsidR="002441E9" w:rsidRPr="007E31B4" w:rsidRDefault="002441E9" w:rsidP="002441E9">
      <w:pPr>
        <w:numPr>
          <w:ilvl w:val="1"/>
          <w:numId w:val="183"/>
        </w:numPr>
        <w:spacing w:before="120"/>
        <w:rPr>
          <w:lang w:val="en-US"/>
        </w:rPr>
      </w:pPr>
      <w:r w:rsidRPr="007E31B4">
        <w:rPr>
          <w:lang w:val="en-US"/>
        </w:rPr>
        <w:t>AWS Elemental MediaPackage</w:t>
      </w:r>
    </w:p>
    <w:p w14:paraId="04FB14AF" w14:textId="01459DA5" w:rsidR="002441E9" w:rsidRPr="007E31B4" w:rsidRDefault="002441E9" w:rsidP="002441E9">
      <w:pPr>
        <w:numPr>
          <w:ilvl w:val="1"/>
          <w:numId w:val="183"/>
        </w:numPr>
        <w:spacing w:before="120"/>
        <w:rPr>
          <w:lang w:val="en-US"/>
        </w:rPr>
      </w:pPr>
      <w:r w:rsidRPr="007E31B4">
        <w:rPr>
          <w:lang w:val="en-US"/>
        </w:rPr>
        <w:t>AWS Elemental MediaStore</w:t>
      </w:r>
    </w:p>
    <w:p w14:paraId="32EBCAFA" w14:textId="10D0CDB3" w:rsidR="00365DBB" w:rsidRPr="007E31B4" w:rsidRDefault="002441E9" w:rsidP="002441E9">
      <w:pPr>
        <w:numPr>
          <w:ilvl w:val="1"/>
          <w:numId w:val="183"/>
        </w:numPr>
        <w:spacing w:before="120"/>
        <w:rPr>
          <w:b/>
          <w:bCs/>
          <w:lang w:val="el-GR"/>
        </w:rPr>
      </w:pPr>
      <w:r w:rsidRPr="007E31B4">
        <w:rPr>
          <w:lang w:val="en-US"/>
        </w:rPr>
        <w:t>Amazon CloudFront (CDN)</w:t>
      </w:r>
    </w:p>
    <w:p w14:paraId="1AD6A925" w14:textId="77777777" w:rsidR="00365DBB" w:rsidRPr="007E31B4" w:rsidRDefault="00365DBB" w:rsidP="00365DBB">
      <w:pPr>
        <w:numPr>
          <w:ilvl w:val="0"/>
          <w:numId w:val="183"/>
        </w:numPr>
        <w:spacing w:before="120"/>
        <w:rPr>
          <w:b/>
          <w:bCs/>
          <w:lang w:val="el-GR"/>
        </w:rPr>
      </w:pPr>
      <w:r w:rsidRPr="007E31B4">
        <w:rPr>
          <w:b/>
          <w:bCs/>
          <w:lang w:val="el-GR"/>
        </w:rPr>
        <w:t xml:space="preserve">Υπηρεσίες </w:t>
      </w:r>
      <w:r w:rsidRPr="007E31B4">
        <w:rPr>
          <w:b/>
          <w:bCs/>
          <w:lang w:val="en-US"/>
        </w:rPr>
        <w:t>Migration</w:t>
      </w:r>
    </w:p>
    <w:p w14:paraId="6BACD6D2" w14:textId="3D29AC23" w:rsidR="002441E9" w:rsidRPr="007E31B4" w:rsidRDefault="002441E9" w:rsidP="002441E9">
      <w:pPr>
        <w:numPr>
          <w:ilvl w:val="1"/>
          <w:numId w:val="183"/>
        </w:numPr>
        <w:spacing w:before="120"/>
        <w:rPr>
          <w:lang w:val="en-US"/>
        </w:rPr>
      </w:pPr>
      <w:r w:rsidRPr="007E31B4">
        <w:rPr>
          <w:lang w:val="en-US"/>
        </w:rPr>
        <w:t>AWS Migration Hub</w:t>
      </w:r>
    </w:p>
    <w:p w14:paraId="630E4E6A" w14:textId="23F2CE8F" w:rsidR="002441E9" w:rsidRPr="007E31B4" w:rsidRDefault="002441E9" w:rsidP="002441E9">
      <w:pPr>
        <w:numPr>
          <w:ilvl w:val="1"/>
          <w:numId w:val="183"/>
        </w:numPr>
        <w:spacing w:before="120"/>
        <w:rPr>
          <w:lang w:val="en-US"/>
        </w:rPr>
      </w:pPr>
      <w:r w:rsidRPr="007E31B4">
        <w:rPr>
          <w:lang w:val="en-US"/>
        </w:rPr>
        <w:t>AWS Application Migration Service</w:t>
      </w:r>
    </w:p>
    <w:p w14:paraId="43AAAAD1" w14:textId="59477B9F" w:rsidR="002441E9" w:rsidRPr="007E31B4" w:rsidRDefault="002441E9" w:rsidP="002441E9">
      <w:pPr>
        <w:numPr>
          <w:ilvl w:val="1"/>
          <w:numId w:val="183"/>
        </w:numPr>
        <w:spacing w:before="120"/>
        <w:rPr>
          <w:lang w:val="en-US"/>
        </w:rPr>
      </w:pPr>
      <w:r w:rsidRPr="007E31B4">
        <w:rPr>
          <w:lang w:val="en-US"/>
        </w:rPr>
        <w:t>AWS Database Migration Service (DMS)</w:t>
      </w:r>
    </w:p>
    <w:p w14:paraId="01A00CC8" w14:textId="14F11638" w:rsidR="002441E9" w:rsidRPr="007E31B4" w:rsidRDefault="002441E9" w:rsidP="002441E9">
      <w:pPr>
        <w:numPr>
          <w:ilvl w:val="1"/>
          <w:numId w:val="183"/>
        </w:numPr>
        <w:spacing w:before="120"/>
        <w:rPr>
          <w:lang w:val="en-US"/>
        </w:rPr>
      </w:pPr>
      <w:r w:rsidRPr="007E31B4">
        <w:rPr>
          <w:lang w:val="en-US"/>
        </w:rPr>
        <w:t>AWS Snowball / Snowmobile</w:t>
      </w:r>
    </w:p>
    <w:p w14:paraId="2261F727" w14:textId="06AD243D" w:rsidR="00365DBB" w:rsidRPr="007E31B4" w:rsidRDefault="002441E9" w:rsidP="002441E9">
      <w:pPr>
        <w:numPr>
          <w:ilvl w:val="1"/>
          <w:numId w:val="183"/>
        </w:numPr>
        <w:spacing w:before="120"/>
        <w:rPr>
          <w:b/>
          <w:bCs/>
          <w:lang w:val="el-GR"/>
        </w:rPr>
      </w:pPr>
      <w:r w:rsidRPr="007E31B4">
        <w:rPr>
          <w:lang w:val="en-US"/>
        </w:rPr>
        <w:t>AWS DataSync</w:t>
      </w:r>
    </w:p>
    <w:p w14:paraId="4A2F4E45" w14:textId="77777777" w:rsidR="00BD0298" w:rsidRPr="007E31B4" w:rsidRDefault="00BD0298" w:rsidP="00EF2204">
      <w:pPr>
        <w:rPr>
          <w:rFonts w:eastAsia="SimSun"/>
          <w:lang w:val="el-GR"/>
        </w:rPr>
      </w:pPr>
    </w:p>
    <w:p w14:paraId="13DA97C4" w14:textId="77777777" w:rsidR="00556A23" w:rsidRPr="007E31B4" w:rsidRDefault="00556A23" w:rsidP="00B0706E">
      <w:pPr>
        <w:pStyle w:val="3"/>
        <w:numPr>
          <w:ilvl w:val="0"/>
          <w:numId w:val="24"/>
        </w:numPr>
        <w:rPr>
          <w:lang w:val="el-GR"/>
        </w:rPr>
      </w:pPr>
      <w:bookmarkStart w:id="503" w:name="_Ref40953149"/>
      <w:bookmarkStart w:id="504" w:name="_Toc97194338"/>
      <w:bookmarkStart w:id="505" w:name="_Toc97194472"/>
      <w:bookmarkStart w:id="506" w:name="_Toc202354734"/>
      <w:r w:rsidRPr="007E31B4">
        <w:rPr>
          <w:lang w:val="el-GR"/>
        </w:rPr>
        <w:t>Π</w:t>
      </w:r>
      <w:r w:rsidR="00A22261" w:rsidRPr="007E31B4">
        <w:rPr>
          <w:lang w:val="el-GR"/>
        </w:rPr>
        <w:t xml:space="preserve">εριγραφή </w:t>
      </w:r>
      <w:r w:rsidRPr="007E31B4">
        <w:rPr>
          <w:lang w:val="el-GR"/>
        </w:rPr>
        <w:t>Φ</w:t>
      </w:r>
      <w:r w:rsidR="00A22261" w:rsidRPr="007E31B4">
        <w:rPr>
          <w:lang w:val="el-GR"/>
        </w:rPr>
        <w:t xml:space="preserve">υσικού Αντικειμένου της </w:t>
      </w:r>
      <w:r w:rsidRPr="007E31B4">
        <w:rPr>
          <w:lang w:val="el-GR"/>
        </w:rPr>
        <w:t>Σ</w:t>
      </w:r>
      <w:bookmarkEnd w:id="503"/>
      <w:r w:rsidR="00A22261" w:rsidRPr="007E31B4">
        <w:rPr>
          <w:lang w:val="el-GR"/>
        </w:rPr>
        <w:t>ύμβασης</w:t>
      </w:r>
      <w:bookmarkEnd w:id="504"/>
      <w:bookmarkEnd w:id="505"/>
      <w:bookmarkEnd w:id="506"/>
    </w:p>
    <w:p w14:paraId="5CFCD26E" w14:textId="77777777" w:rsidR="00BD0298" w:rsidRPr="007E31B4" w:rsidRDefault="00BD0298" w:rsidP="00370D99">
      <w:pPr>
        <w:rPr>
          <w:lang w:val="el-GR"/>
        </w:rPr>
      </w:pPr>
      <w:bookmarkStart w:id="507" w:name="_Toc97195373"/>
      <w:bookmarkStart w:id="508" w:name="_Toc97195542"/>
      <w:bookmarkStart w:id="509" w:name="_Toc97195374"/>
      <w:bookmarkStart w:id="510" w:name="_Toc97195543"/>
      <w:bookmarkEnd w:id="507"/>
      <w:bookmarkEnd w:id="508"/>
      <w:bookmarkEnd w:id="509"/>
      <w:bookmarkEnd w:id="510"/>
    </w:p>
    <w:p w14:paraId="6A219BC0" w14:textId="5F300B07" w:rsidR="00BD0298" w:rsidRPr="007E31B4" w:rsidRDefault="00BD0298" w:rsidP="00B0706E">
      <w:pPr>
        <w:pStyle w:val="4"/>
        <w:numPr>
          <w:ilvl w:val="1"/>
          <w:numId w:val="24"/>
        </w:numPr>
        <w:ind w:hanging="306"/>
        <w:rPr>
          <w:rFonts w:cs="Tahoma"/>
          <w:szCs w:val="22"/>
          <w:lang w:val="el-GR"/>
        </w:rPr>
      </w:pPr>
      <w:bookmarkStart w:id="511" w:name="_Toc97194339"/>
      <w:bookmarkStart w:id="512" w:name="_Ref97199271"/>
      <w:bookmarkStart w:id="513" w:name="_Toc202354735"/>
      <w:r w:rsidRPr="007E31B4">
        <w:rPr>
          <w:rFonts w:cs="Tahoma"/>
          <w:szCs w:val="22"/>
          <w:lang w:val="el-GR"/>
        </w:rPr>
        <w:lastRenderedPageBreak/>
        <w:t>Α</w:t>
      </w:r>
      <w:r w:rsidR="00B256BC" w:rsidRPr="007E31B4">
        <w:rPr>
          <w:rFonts w:cs="Tahoma"/>
          <w:szCs w:val="22"/>
          <w:lang w:val="el-GR"/>
        </w:rPr>
        <w:t xml:space="preserve">ντικείμενο της </w:t>
      </w:r>
      <w:r w:rsidRPr="007E31B4">
        <w:rPr>
          <w:rFonts w:cs="Tahoma"/>
          <w:szCs w:val="22"/>
          <w:lang w:val="el-GR"/>
        </w:rPr>
        <w:t>Σ</w:t>
      </w:r>
      <w:r w:rsidR="00B256BC" w:rsidRPr="007E31B4">
        <w:rPr>
          <w:rFonts w:cs="Tahoma"/>
          <w:szCs w:val="22"/>
          <w:lang w:val="el-GR"/>
        </w:rPr>
        <w:t>ύμβασης</w:t>
      </w:r>
      <w:bookmarkEnd w:id="511"/>
      <w:bookmarkEnd w:id="512"/>
      <w:bookmarkEnd w:id="513"/>
      <w:r w:rsidR="00B256BC" w:rsidRPr="007E31B4">
        <w:rPr>
          <w:rFonts w:cs="Tahoma"/>
          <w:szCs w:val="22"/>
          <w:lang w:val="el-GR"/>
        </w:rPr>
        <w:t xml:space="preserve"> </w:t>
      </w:r>
    </w:p>
    <w:p w14:paraId="0AB8960B" w14:textId="77777777" w:rsidR="00AD1A8D" w:rsidRPr="007E31B4" w:rsidRDefault="00AD1A8D" w:rsidP="00AD1A8D">
      <w:pPr>
        <w:spacing w:after="0" w:line="276" w:lineRule="auto"/>
        <w:rPr>
          <w:rFonts w:cstheme="minorHAnsi"/>
          <w:lang w:val="el-GR"/>
        </w:rPr>
      </w:pPr>
      <w:r w:rsidRPr="007E31B4">
        <w:rPr>
          <w:rFonts w:cstheme="minorHAnsi"/>
          <w:lang w:val="el-GR"/>
        </w:rPr>
        <w:t xml:space="preserve">Έργο του Αναδόχου θα είναι ο σχεδιασμός και η υλοποίηση ολοκληρωμένου πληροφοριακού συστήματος το οποίο θα υποστηρίξει την αναβάθμιση του συστήματος κλήρωσης, διανομής και διαχείρισης θεμάτων της Τράπεζας Θεμάτων Διαβαθμισμένης Δυσκολίας (Τ.Θ.Δ.Δ.) του Υπουργείου Παιδείας, Θρησκευμάτων και Αθλητισμού. </w:t>
      </w:r>
    </w:p>
    <w:p w14:paraId="308F4840" w14:textId="77777777" w:rsidR="003D439A" w:rsidRPr="007E31B4" w:rsidRDefault="003D439A" w:rsidP="00AD1A8D">
      <w:pPr>
        <w:spacing w:after="0" w:line="276" w:lineRule="auto"/>
        <w:rPr>
          <w:rFonts w:cstheme="minorHAnsi"/>
          <w:lang w:val="el-GR"/>
        </w:rPr>
      </w:pPr>
    </w:p>
    <w:p w14:paraId="6660ECC0" w14:textId="1221EC41" w:rsidR="00AD1A8D" w:rsidRPr="007E31B4" w:rsidRDefault="00AD1A8D" w:rsidP="00AD1A8D">
      <w:pPr>
        <w:spacing w:after="0" w:line="276" w:lineRule="auto"/>
        <w:rPr>
          <w:rFonts w:cstheme="minorHAnsi"/>
          <w:lang w:val="el-GR"/>
        </w:rPr>
      </w:pPr>
      <w:r w:rsidRPr="007E31B4">
        <w:rPr>
          <w:rFonts w:cstheme="minorHAnsi"/>
          <w:lang w:val="el-GR"/>
        </w:rPr>
        <w:t xml:space="preserve">Ιδιαίτερη έμφαση θα δοθεί στην ασφάλεια του συστήματος με σκοπό το αδιάβλητο των εξετάσεων, αλλά και στην απόδοση του συστήματος ώστε </w:t>
      </w:r>
      <w:r w:rsidR="00627FCD" w:rsidRPr="007E31B4">
        <w:rPr>
          <w:rFonts w:cstheme="minorHAnsi"/>
          <w:lang w:val="el-GR"/>
        </w:rPr>
        <w:t xml:space="preserve">αυτό </w:t>
      </w:r>
      <w:r w:rsidRPr="007E31B4">
        <w:rPr>
          <w:rFonts w:cstheme="minorHAnsi"/>
          <w:lang w:val="el-GR"/>
        </w:rPr>
        <w:t>να μπορεί να ανταποκριθεί στον υψηλό φόρτο κατά την διεξαγωγή των εξετάσεων που γίνονται ταυτόχρονα σε πολλές σχολικές μονάδες της χώρας αλλά και του εξωτερικού.</w:t>
      </w:r>
    </w:p>
    <w:p w14:paraId="2CB33644" w14:textId="77777777" w:rsidR="003D439A" w:rsidRPr="007E31B4" w:rsidRDefault="003D439A" w:rsidP="00AD1A8D">
      <w:pPr>
        <w:spacing w:after="0" w:line="276" w:lineRule="auto"/>
        <w:rPr>
          <w:rFonts w:cstheme="minorHAnsi"/>
          <w:lang w:val="el-GR"/>
        </w:rPr>
      </w:pPr>
    </w:p>
    <w:p w14:paraId="07B951F3" w14:textId="77777777" w:rsidR="003D439A" w:rsidRPr="007E31B4" w:rsidRDefault="003D439A" w:rsidP="003D439A">
      <w:pPr>
        <w:rPr>
          <w:rFonts w:eastAsia="SimSun"/>
          <w:lang w:val="el-GR"/>
        </w:rPr>
      </w:pPr>
      <w:r w:rsidRPr="007E31B4">
        <w:rPr>
          <w:rFonts w:eastAsia="SimSun"/>
          <w:lang w:val="el-GR"/>
        </w:rPr>
        <w:t>Το Ολοκληρωμένο Πληροφοριακό Σύστημα που θα δημιουργηθεί προκειμένου να υποστηρίξει την αναβάθμιση του υφιστάμενου συστήματος κλήρωσης, διανομής και διαχείρισης θεμάτων της Τράπεζας Θεμάτων Διαβαθμισμένης Δυσκολίας, περιλαμβάνει τα ακόλουθα υποσυστήματα όπως περιγράφονται με βάση συγκεκριμένες λειτουργικές απαιτήσεις:</w:t>
      </w:r>
    </w:p>
    <w:p w14:paraId="1557D546" w14:textId="77777777" w:rsidR="003D439A" w:rsidRPr="007E31B4" w:rsidRDefault="003D439A" w:rsidP="003D439A">
      <w:pPr>
        <w:pStyle w:val="aff"/>
        <w:rPr>
          <w:rFonts w:eastAsia="SimSun"/>
          <w:lang w:val="el-GR"/>
        </w:rPr>
      </w:pPr>
    </w:p>
    <w:p w14:paraId="659DA04A" w14:textId="77777777" w:rsidR="003D439A" w:rsidRPr="007E31B4" w:rsidRDefault="003D439A" w:rsidP="003D439A">
      <w:pPr>
        <w:pStyle w:val="aff"/>
        <w:numPr>
          <w:ilvl w:val="0"/>
          <w:numId w:val="78"/>
        </w:numPr>
        <w:rPr>
          <w:rFonts w:eastAsia="SimSun"/>
          <w:lang w:val="el-GR"/>
        </w:rPr>
      </w:pPr>
      <w:r w:rsidRPr="007E31B4">
        <w:rPr>
          <w:rFonts w:eastAsia="SimSun"/>
          <w:b/>
          <w:bCs/>
          <w:lang w:val="el-GR"/>
        </w:rPr>
        <w:t>Κλήρωση Θεμάτων (Front office)</w:t>
      </w:r>
      <w:r w:rsidRPr="007E31B4">
        <w:rPr>
          <w:rFonts w:eastAsia="SimSun"/>
          <w:lang w:val="el-GR"/>
        </w:rPr>
        <w:t>, μέσω του οποίου οι σχολικές μονάδες κληρώνουν θέματα κατά τη διάρκεια των προαγωγικές και απολυτήριες εξετάσεων. Η διαδικασία της κλήρωσης ακολουθεί την 48803/ΓΔ4 Υ.Α. 30/04/2022 και λαμβάνεται ειδική μέριμνα για ειδικούς τύπους σχολείων σε μεμονωμένα μαθήματα με διαφορετική ύλη. Σε περίπτωση λανθασμένης κλήρωσης ή άλλου λόγου ακύρωσης η σχολική μονάδα επικοινωνεί μέσω της πλατφόρμας  με την αρμόδια ΔΔΕ η οποία και επιλύει το πρόβλημα.</w:t>
      </w:r>
    </w:p>
    <w:p w14:paraId="6B1B2A1F" w14:textId="77777777" w:rsidR="003D439A" w:rsidRPr="007E31B4" w:rsidRDefault="003D439A" w:rsidP="003D439A">
      <w:pPr>
        <w:pStyle w:val="aff"/>
        <w:rPr>
          <w:rFonts w:eastAsia="SimSun"/>
          <w:lang w:val="el-GR"/>
        </w:rPr>
      </w:pPr>
      <w:r w:rsidRPr="007E31B4">
        <w:rPr>
          <w:rFonts w:eastAsia="SimSun"/>
          <w:lang w:val="el-GR"/>
        </w:rPr>
        <w:t>Ανάλογα με τον εκάστοτε προγραμματισμό ανά Μάθημα, από την Τράπεζα Θεμάτων θα κληρώνεται συγκεκριμένος αριθμός Προτεινόμενων Θεμάτων προς επιλογή από το διδακτικό προσωπικό (π.χ. 6 θέματα), από τα οποία επιλέγονται ένας κατ’ ελάχιστον αριθμός Επιλεγμένων Θεμάτων (π.χ. 2 επιλεγμένα θέματα από τα 6 προτεινόμενα θέματα). Οι εκπαιδευτικοί μπορούν να προσθέσουν τα υπόλοιπα θέματα κατά την κρίση τους. Οι παραπάνω αριθμοί θα πρέπει να είναι παραμετρικοί στο σύστημα ανά Μάθημα και Τάξη.</w:t>
      </w:r>
    </w:p>
    <w:p w14:paraId="0C2BCF0A" w14:textId="77777777" w:rsidR="003D439A" w:rsidRPr="007E31B4" w:rsidRDefault="003D439A" w:rsidP="003D439A">
      <w:pPr>
        <w:pStyle w:val="aff"/>
        <w:rPr>
          <w:rFonts w:eastAsia="SimSun"/>
          <w:lang w:val="el-GR"/>
        </w:rPr>
      </w:pPr>
      <w:r w:rsidRPr="007E31B4">
        <w:rPr>
          <w:rFonts w:eastAsia="SimSun"/>
          <w:lang w:val="el-GR"/>
        </w:rPr>
        <w:t>Η διαδικασία θα περιλαμβάνει τουλάχιστον τα εξής βήματα:</w:t>
      </w:r>
    </w:p>
    <w:p w14:paraId="07B27C24" w14:textId="77777777" w:rsidR="003D439A" w:rsidRPr="007E31B4" w:rsidRDefault="003D439A" w:rsidP="003D439A">
      <w:pPr>
        <w:pStyle w:val="aff"/>
        <w:rPr>
          <w:rFonts w:eastAsia="SimSun"/>
          <w:lang w:val="el-GR"/>
        </w:rPr>
      </w:pPr>
      <w:r w:rsidRPr="007E31B4">
        <w:rPr>
          <w:rFonts w:eastAsia="SimSun"/>
          <w:lang w:val="el-GR"/>
        </w:rPr>
        <w:t>1)</w:t>
      </w:r>
      <w:r w:rsidRPr="007E31B4">
        <w:rPr>
          <w:rFonts w:eastAsia="SimSun"/>
          <w:lang w:val="el-GR"/>
        </w:rPr>
        <w:tab/>
        <w:t xml:space="preserve">Ο Υπεύθυνος της κάθε Σχολικής Μονάδας εισέρχεται στο σύστημα με τους κωδικούς (username/password) της μονάδας στο Πανελλήνιο Σχολικό Δίκτυο. O Διευθυντής της μονάδας είναι υπεύθυνος για το ποιος έχει πρόσβαση σε αυτούς τους κωδικούς. </w:t>
      </w:r>
    </w:p>
    <w:p w14:paraId="65512BD2" w14:textId="77777777" w:rsidR="003D439A" w:rsidRPr="007E31B4" w:rsidRDefault="003D439A" w:rsidP="003D439A">
      <w:pPr>
        <w:pStyle w:val="aff"/>
        <w:rPr>
          <w:rFonts w:eastAsia="SimSun"/>
          <w:lang w:val="el-GR"/>
        </w:rPr>
      </w:pPr>
      <w:r w:rsidRPr="007E31B4">
        <w:rPr>
          <w:rFonts w:eastAsia="SimSun"/>
          <w:lang w:val="el-GR"/>
        </w:rPr>
        <w:t>2)</w:t>
      </w:r>
      <w:r w:rsidRPr="007E31B4">
        <w:rPr>
          <w:rFonts w:eastAsia="SimSun"/>
          <w:lang w:val="el-GR"/>
        </w:rPr>
        <w:tab/>
        <w:t>Ο Διευθυντής της μονάδας θα έχει επιπλέον την δυνατότητα χρήσης διαπιστευτηρίων Taxis για την είσοδό του στο σύστημα. Προϋπόθεση να ανατεθεί ο κάθε εκπαιδευτικός στην αντίστοιχη σχολική μονάδα. Επίσης, θα υπάρχουν εκπαιδευτικοί οι οποίοι θα μπορούν να ενεργήσουν για λογαριασμό πλέον της μιας σχολικής μονάδας (περιφερειακοί διευθυντές, κεντρικές υπηρεσίες κ.λπ.).</w:t>
      </w:r>
    </w:p>
    <w:p w14:paraId="760B00B6" w14:textId="77777777" w:rsidR="003D439A" w:rsidRPr="007E31B4" w:rsidRDefault="003D439A" w:rsidP="003D439A">
      <w:pPr>
        <w:pStyle w:val="aff"/>
        <w:rPr>
          <w:rFonts w:eastAsia="SimSun"/>
          <w:lang w:val="el-GR"/>
        </w:rPr>
      </w:pPr>
      <w:r w:rsidRPr="007E31B4">
        <w:rPr>
          <w:rFonts w:eastAsia="SimSun"/>
          <w:lang w:val="el-GR"/>
        </w:rPr>
        <w:t>3)</w:t>
      </w:r>
      <w:r w:rsidRPr="007E31B4">
        <w:rPr>
          <w:rFonts w:eastAsia="SimSun"/>
          <w:lang w:val="el-GR"/>
        </w:rPr>
        <w:tab/>
        <w:t>Ο χρήστης ζητά κλήρωση για συγκεκριμένο μάθημα και το σύστημα δίνει τον απαιτούμενο αριθμό θεμάτων καθώς και links στα αντίστοιχα αρχεία θεμάτων. Ανάλογα με το μάθημα ενδέχεται να μην επιστρέφονται μεμονωμένα θέματα αλλά και μια ενότητα θεμάτων.</w:t>
      </w:r>
    </w:p>
    <w:p w14:paraId="1F2735C3" w14:textId="77777777" w:rsidR="003D439A" w:rsidRPr="007E31B4" w:rsidRDefault="003D439A" w:rsidP="003D439A">
      <w:pPr>
        <w:pStyle w:val="aff"/>
        <w:rPr>
          <w:rFonts w:eastAsia="SimSun"/>
          <w:lang w:val="el-GR"/>
        </w:rPr>
      </w:pPr>
      <w:r w:rsidRPr="007E31B4">
        <w:rPr>
          <w:rFonts w:eastAsia="SimSun"/>
          <w:lang w:val="el-GR"/>
        </w:rPr>
        <w:t>4)</w:t>
      </w:r>
      <w:r w:rsidRPr="007E31B4">
        <w:rPr>
          <w:rFonts w:eastAsia="SimSun"/>
          <w:lang w:val="el-GR"/>
        </w:rPr>
        <w:tab/>
        <w:t xml:space="preserve">Οι εκπαιδευτικοί κατεβάζουν τα επιμέρους αρχεία και συμπληρώνουν και με δικά τους θέματα το σύνολο των εξεταζόμενων θεμάτων. </w:t>
      </w:r>
    </w:p>
    <w:p w14:paraId="3E464631" w14:textId="77777777" w:rsidR="003D439A" w:rsidRPr="007E31B4" w:rsidRDefault="003D439A" w:rsidP="003D439A">
      <w:pPr>
        <w:pStyle w:val="aff"/>
        <w:rPr>
          <w:rFonts w:eastAsia="SimSun"/>
          <w:lang w:val="el-GR"/>
        </w:rPr>
      </w:pPr>
      <w:r w:rsidRPr="007E31B4">
        <w:rPr>
          <w:rFonts w:eastAsia="SimSun"/>
          <w:lang w:val="el-GR"/>
        </w:rPr>
        <w:t>5)</w:t>
      </w:r>
      <w:r w:rsidRPr="007E31B4">
        <w:rPr>
          <w:rFonts w:eastAsia="SimSun"/>
          <w:lang w:val="el-GR"/>
        </w:rPr>
        <w:tab/>
        <w:t>Εφόσον εκτελεστεί η κλήρωση, ο χρήστης δεν επιτρέπεται να ξανακάνει κλήρωση για την συγκεκριμένη σχολική μονάδα και μάθημα. Εφόσον αυτό απαιτηθεί, θα πρέπει να γίνει η απαιτούμενη διαδικασία έγκρισης επανακλήρωσης, και ο Υπεύθυνος Εξετάσεων θα μπορεί είτε να “ξεκλειδώσει” την συγκεκριμένη σχολική μονάδα, είτε να εκτελέσει την κλήρωση μόνος του και να αποστείλει τα κληρωθέντα θέματα με τον πιο πρόσφορο τρόπο.</w:t>
      </w:r>
    </w:p>
    <w:p w14:paraId="28FFA32A" w14:textId="77777777" w:rsidR="003D439A" w:rsidRPr="007E31B4" w:rsidRDefault="003D439A" w:rsidP="003D439A">
      <w:pPr>
        <w:pStyle w:val="aff"/>
        <w:rPr>
          <w:rFonts w:eastAsia="SimSun"/>
          <w:lang w:val="el-GR"/>
        </w:rPr>
      </w:pPr>
      <w:r w:rsidRPr="007E31B4">
        <w:rPr>
          <w:rFonts w:eastAsia="SimSun"/>
          <w:lang w:val="el-GR"/>
        </w:rPr>
        <w:lastRenderedPageBreak/>
        <w:t>6)</w:t>
      </w:r>
      <w:r w:rsidRPr="007E31B4">
        <w:rPr>
          <w:rFonts w:eastAsia="SimSun"/>
          <w:lang w:val="el-GR"/>
        </w:rPr>
        <w:tab/>
        <w:t>Ο Υπεύθυνος Σχ.Μον. καταχωρεί στο σύστημα τα θέματα που επιλέχθηκαν από την Τράπεζα Θεμάτων. Δεν υπάρχει χρονικός περιορισμός για το πότε γίνεται αυτό, μπορεί να γίνει κατά την διάρκεια της ημέρας ή μετά το τέλος της εξέτασης στο τέλος της ημέρας.</w:t>
      </w:r>
    </w:p>
    <w:p w14:paraId="7223422B" w14:textId="77777777" w:rsidR="003D439A" w:rsidRPr="007E31B4" w:rsidRDefault="003D439A" w:rsidP="003D439A">
      <w:pPr>
        <w:pStyle w:val="aff"/>
        <w:rPr>
          <w:rFonts w:eastAsia="SimSun"/>
          <w:lang w:val="el-GR"/>
        </w:rPr>
      </w:pPr>
      <w:r w:rsidRPr="007E31B4">
        <w:rPr>
          <w:rFonts w:eastAsia="SimSun"/>
          <w:lang w:val="el-GR"/>
        </w:rPr>
        <w:t>Η εφαρμογή θα πρέπει να υποστηρίζει όλους τους σύγχρονους φυλλομετρητές (web browsers) αλλά να προσφέρει και εύκολη και λειτουργική πρόσβαση μέσω φυλλομετρητή κινητού (mobile web browser). Δεν απαιτείται η ανάπτυξη mobile native εφαρμογής.</w:t>
      </w:r>
    </w:p>
    <w:p w14:paraId="4DAE6980" w14:textId="77777777" w:rsidR="003D439A" w:rsidRPr="007E31B4" w:rsidRDefault="003D439A" w:rsidP="003D439A">
      <w:pPr>
        <w:pStyle w:val="aff"/>
        <w:rPr>
          <w:rFonts w:eastAsia="SimSun"/>
          <w:lang w:val="el-GR"/>
        </w:rPr>
      </w:pPr>
      <w:r w:rsidRPr="007E31B4">
        <w:rPr>
          <w:rFonts w:eastAsia="SimSun"/>
          <w:lang w:val="el-GR"/>
        </w:rPr>
        <w:t>Η κλήρωση των θεμάτων θα πρέπει να επανεξεταστεί ώστε να δημιουργεί προϋποθέσεις ασφαλείας. Συγκεκριμένα θα πρέπει να εξεταστούν οι περιπτώσεις να:</w:t>
      </w:r>
    </w:p>
    <w:p w14:paraId="37123356" w14:textId="77777777" w:rsidR="003D439A" w:rsidRPr="007E31B4" w:rsidRDefault="003D439A" w:rsidP="003D439A">
      <w:pPr>
        <w:pStyle w:val="aff"/>
        <w:rPr>
          <w:rFonts w:eastAsia="SimSun"/>
          <w:lang w:val="el-GR"/>
        </w:rPr>
      </w:pPr>
      <w:r w:rsidRPr="007E31B4">
        <w:rPr>
          <w:rFonts w:eastAsia="SimSun"/>
          <w:lang w:val="el-GR"/>
        </w:rPr>
        <w:t>•</w:t>
      </w:r>
      <w:r w:rsidRPr="007E31B4">
        <w:rPr>
          <w:rFonts w:eastAsia="SimSun"/>
          <w:lang w:val="el-GR"/>
        </w:rPr>
        <w:tab/>
        <w:t>Επιλέγεται ως seed τυχαίος αριθμός από τον δ/ντή του κάθε σχολείου</w:t>
      </w:r>
    </w:p>
    <w:p w14:paraId="504829EE" w14:textId="77777777" w:rsidR="003D439A" w:rsidRPr="007E31B4" w:rsidRDefault="003D439A" w:rsidP="003D439A">
      <w:pPr>
        <w:pStyle w:val="aff"/>
        <w:rPr>
          <w:rFonts w:eastAsia="SimSun"/>
          <w:lang w:val="el-GR"/>
        </w:rPr>
      </w:pPr>
      <w:r w:rsidRPr="007E31B4">
        <w:rPr>
          <w:rFonts w:eastAsia="SimSun"/>
          <w:lang w:val="el-GR"/>
        </w:rPr>
        <w:t>•</w:t>
      </w:r>
      <w:r w:rsidRPr="007E31B4">
        <w:rPr>
          <w:rFonts w:eastAsia="SimSun"/>
          <w:lang w:val="el-GR"/>
        </w:rPr>
        <w:tab/>
        <w:t>Να χρησιμοποιείται η τρέχουσα ώρα σε επίπεδο server σε επίπεδο millisecond</w:t>
      </w:r>
    </w:p>
    <w:p w14:paraId="7B7D786F" w14:textId="77777777" w:rsidR="003D439A" w:rsidRPr="007E31B4" w:rsidRDefault="003D439A" w:rsidP="003D439A">
      <w:pPr>
        <w:pStyle w:val="aff"/>
        <w:rPr>
          <w:rFonts w:eastAsia="SimSun"/>
          <w:lang w:val="el-GR"/>
        </w:rPr>
      </w:pPr>
      <w:r w:rsidRPr="007E31B4">
        <w:rPr>
          <w:rFonts w:eastAsia="SimSun"/>
          <w:lang w:val="el-GR"/>
        </w:rPr>
        <w:t>•</w:t>
      </w:r>
      <w:r w:rsidRPr="007E31B4">
        <w:rPr>
          <w:rFonts w:eastAsia="SimSun"/>
          <w:lang w:val="el-GR"/>
        </w:rPr>
        <w:tab/>
        <w:t>Να χρησιμοποιούνται hash αλγόριθμοι ώστε να μην είναι δυνατό να προβλεφθεί το αποτέλεσμα κ.λπ. κ.λπ.</w:t>
      </w:r>
    </w:p>
    <w:p w14:paraId="17822686" w14:textId="77777777" w:rsidR="003D439A" w:rsidRPr="007E31B4" w:rsidRDefault="003D439A" w:rsidP="003D439A">
      <w:pPr>
        <w:pStyle w:val="aff"/>
        <w:rPr>
          <w:rFonts w:eastAsia="SimSun"/>
          <w:lang w:val="el-GR"/>
        </w:rPr>
      </w:pPr>
    </w:p>
    <w:p w14:paraId="770CA13E" w14:textId="77777777" w:rsidR="003D439A" w:rsidRPr="007E31B4" w:rsidRDefault="003D439A" w:rsidP="003D439A">
      <w:pPr>
        <w:pStyle w:val="aff"/>
        <w:numPr>
          <w:ilvl w:val="0"/>
          <w:numId w:val="78"/>
        </w:numPr>
        <w:rPr>
          <w:rFonts w:eastAsia="SimSun"/>
          <w:lang w:val="el-GR"/>
        </w:rPr>
      </w:pPr>
      <w:r w:rsidRPr="007E31B4">
        <w:rPr>
          <w:rFonts w:eastAsia="SimSun"/>
          <w:b/>
          <w:bCs/>
          <w:lang w:val="el-GR"/>
        </w:rPr>
        <w:t>Διαχείριση Θεμάτων (Back office),</w:t>
      </w:r>
      <w:r w:rsidRPr="007E31B4">
        <w:rPr>
          <w:rFonts w:eastAsia="SimSun"/>
          <w:lang w:val="el-GR"/>
        </w:rPr>
        <w:t xml:space="preserve"> το οποίο θα περιλαμβάνει τις ακόλουθες διαδικασίες, οι οποίες θα υποστηρίζουν την καθημερινή λειτουργία της Τράπεζας Θεμάτων:</w:t>
      </w:r>
    </w:p>
    <w:p w14:paraId="3A92BB10" w14:textId="77777777" w:rsidR="003D439A" w:rsidRPr="007E31B4" w:rsidRDefault="003D439A" w:rsidP="003D439A">
      <w:pPr>
        <w:pStyle w:val="aff"/>
        <w:numPr>
          <w:ilvl w:val="0"/>
          <w:numId w:val="79"/>
        </w:numPr>
        <w:rPr>
          <w:rFonts w:eastAsia="SimSun"/>
          <w:lang w:val="el-GR"/>
        </w:rPr>
      </w:pPr>
      <w:r w:rsidRPr="007E31B4">
        <w:rPr>
          <w:rFonts w:eastAsia="SimSun"/>
          <w:lang w:val="el-GR"/>
        </w:rPr>
        <w:t>Προσθήκη Θέματος: Η διαδικασία περιλαμβάνει την υποβολή πρότασης για εισαγωγή ενός θέματος (το σύνολο των προβλεπόμενων αρχείων και μεταδεδομένων) στην Τράπεζα Θεμάτων, από πιστοποιημένους χρήστες ή σχολικές μονάδες. Ακολουθείται διαδικασία ελέγχου και έγκρισης του περιεχομένου του θέματος (η οποία ενδέχεται να περιλαμβάνει και σχολιασμό και προτάσεις για αλλαγές από όλους τους χρήστες). Εφόσον ολοκληρωθεί η αντίστοιχη διαβούλευση, το θέμα θα εισάγεται στην Τράπεζα Θεμάτων προς χρήση.</w:t>
      </w:r>
    </w:p>
    <w:p w14:paraId="2A1F3240" w14:textId="77777777" w:rsidR="003D439A" w:rsidRPr="007E31B4" w:rsidRDefault="003D439A" w:rsidP="003D439A">
      <w:pPr>
        <w:pStyle w:val="aff"/>
        <w:numPr>
          <w:ilvl w:val="0"/>
          <w:numId w:val="79"/>
        </w:numPr>
        <w:rPr>
          <w:rFonts w:eastAsia="SimSun"/>
          <w:lang w:val="el-GR"/>
        </w:rPr>
      </w:pPr>
      <w:r w:rsidRPr="007E31B4">
        <w:rPr>
          <w:rFonts w:eastAsia="SimSun"/>
          <w:lang w:val="el-GR"/>
        </w:rPr>
        <w:t>Αξιολόγηση  Θέματος: Το θέμα αξιολογείται και προωθείται προς δημοσίευση. Εφόσον εντοπίζονται λάθη/βελτιώσεις σε συγκεκριμένα θέματα, θα δίνεται η δυνατότητα επιστροφής του θέματος στο θεματοδότη με το κατάλληλο σχολιασμό.</w:t>
      </w:r>
    </w:p>
    <w:p w14:paraId="09D78823" w14:textId="77777777" w:rsidR="003D439A" w:rsidRPr="007E31B4" w:rsidRDefault="003D439A" w:rsidP="003D439A">
      <w:pPr>
        <w:pStyle w:val="aff"/>
        <w:numPr>
          <w:ilvl w:val="0"/>
          <w:numId w:val="79"/>
        </w:numPr>
        <w:rPr>
          <w:rFonts w:eastAsia="SimSun"/>
          <w:lang w:val="el-GR"/>
        </w:rPr>
      </w:pPr>
      <w:r w:rsidRPr="007E31B4">
        <w:rPr>
          <w:rFonts w:eastAsia="SimSun"/>
          <w:lang w:val="el-GR"/>
        </w:rPr>
        <w:t>Δημοσίευση Θέματος: Εφόσον το θέμα έχει αξιολογηθεί θετικά δημοσιεύεται από τον συντονιστή.</w:t>
      </w:r>
    </w:p>
    <w:p w14:paraId="2C8E53C0" w14:textId="77777777" w:rsidR="003D439A" w:rsidRPr="007E31B4" w:rsidRDefault="003D439A" w:rsidP="003D439A">
      <w:pPr>
        <w:pStyle w:val="aff"/>
        <w:numPr>
          <w:ilvl w:val="0"/>
          <w:numId w:val="79"/>
        </w:numPr>
        <w:rPr>
          <w:rFonts w:eastAsia="SimSun"/>
          <w:lang w:val="el-GR"/>
        </w:rPr>
      </w:pPr>
      <w:r w:rsidRPr="007E31B4">
        <w:rPr>
          <w:rFonts w:eastAsia="SimSun"/>
          <w:lang w:val="el-GR"/>
        </w:rPr>
        <w:t xml:space="preserve">Σχολιασμός θέματος: Όλοι οι χρήστες (πιστοποιημένοι) μπορούν να γράψουν παρατηρήσεις για συγκεκριμένο δημοσιευμένο θέμα. Η ομάδα συγγραφής/αξιολόγησης του θέματος υποχρεούται να απαντήσει. </w:t>
      </w:r>
    </w:p>
    <w:p w14:paraId="6B2FA698" w14:textId="77777777" w:rsidR="003D439A" w:rsidRPr="007E31B4" w:rsidRDefault="003D439A" w:rsidP="003D439A">
      <w:pPr>
        <w:pStyle w:val="aff"/>
        <w:numPr>
          <w:ilvl w:val="0"/>
          <w:numId w:val="79"/>
        </w:numPr>
        <w:rPr>
          <w:rFonts w:eastAsia="SimSun"/>
          <w:lang w:val="el-GR"/>
        </w:rPr>
      </w:pPr>
      <w:r w:rsidRPr="007E31B4">
        <w:rPr>
          <w:rFonts w:eastAsia="SimSun"/>
          <w:lang w:val="el-GR"/>
        </w:rPr>
        <w:t>Διόρθωση θέματος : Σε περίπτωση που δημοσιευθεί θέμα και κριθεί εκ των υστέρων μη κατάλληλο δύναται να αποσυρθεί ή να διορθωθεί.</w:t>
      </w:r>
    </w:p>
    <w:p w14:paraId="1E16F7C0" w14:textId="77777777" w:rsidR="003D439A" w:rsidRPr="007E31B4" w:rsidRDefault="003D439A" w:rsidP="003D439A">
      <w:pPr>
        <w:rPr>
          <w:rFonts w:eastAsia="SimSun"/>
          <w:lang w:val="el-GR"/>
        </w:rPr>
      </w:pPr>
      <w:r w:rsidRPr="007E31B4">
        <w:rPr>
          <w:rFonts w:eastAsia="SimSun"/>
          <w:lang w:val="el-GR"/>
        </w:rPr>
        <w:t>Επιπλέον από το back office θα πρέπει να υποστηρίζονται και άλλες διαδικασίες όπως ενδεικτικά:</w:t>
      </w:r>
    </w:p>
    <w:p w14:paraId="722B5531" w14:textId="77777777" w:rsidR="003D439A" w:rsidRPr="007E31B4" w:rsidRDefault="003D439A" w:rsidP="003D439A">
      <w:pPr>
        <w:pStyle w:val="aff"/>
        <w:numPr>
          <w:ilvl w:val="0"/>
          <w:numId w:val="82"/>
        </w:numPr>
        <w:rPr>
          <w:rFonts w:eastAsia="SimSun"/>
          <w:lang w:val="el-GR"/>
        </w:rPr>
      </w:pPr>
      <w:r w:rsidRPr="007E31B4">
        <w:rPr>
          <w:rFonts w:eastAsia="SimSun"/>
          <w:lang w:val="el-GR"/>
        </w:rPr>
        <w:t>Αίτηση επανακλήρωσης για συγκεκριμένη μονάδα</w:t>
      </w:r>
    </w:p>
    <w:p w14:paraId="1CB13D8D" w14:textId="77777777" w:rsidR="003D439A" w:rsidRPr="007E31B4" w:rsidRDefault="003D439A" w:rsidP="003D439A">
      <w:pPr>
        <w:pStyle w:val="aff"/>
        <w:numPr>
          <w:ilvl w:val="0"/>
          <w:numId w:val="82"/>
        </w:numPr>
        <w:rPr>
          <w:rFonts w:eastAsia="SimSun"/>
          <w:lang w:val="el-GR"/>
        </w:rPr>
      </w:pPr>
      <w:r w:rsidRPr="007E31B4">
        <w:rPr>
          <w:rFonts w:eastAsia="SimSun"/>
          <w:lang w:val="el-GR"/>
        </w:rPr>
        <w:t>Υποβολή προγράμματος Εξετάσεων (και τυχόν αλλαγές αυτού). Η καταχώρηση γίνεται με upload αρχείου γιατί υπάρχουν πολλές αλλαγές ακόμα και την τελευταία στιγμή. Αφορά κυρίως τον Υπεύθυνο Εξετάσεων ώστε να παρακολουθεί την εξέλιξη και να εγκρίνει τυχόν επανακληρώσεις σε μαθήματα</w:t>
      </w:r>
    </w:p>
    <w:p w14:paraId="019B6075" w14:textId="5AD42178" w:rsidR="003D439A" w:rsidRPr="007E31B4" w:rsidRDefault="003D439A" w:rsidP="00AB5802">
      <w:pPr>
        <w:pStyle w:val="aff"/>
        <w:numPr>
          <w:ilvl w:val="0"/>
          <w:numId w:val="82"/>
        </w:numPr>
        <w:rPr>
          <w:rFonts w:eastAsia="SimSun"/>
          <w:lang w:val="el-GR"/>
        </w:rPr>
      </w:pPr>
      <w:r w:rsidRPr="007E31B4">
        <w:rPr>
          <w:rFonts w:eastAsia="SimSun"/>
          <w:lang w:val="el-GR"/>
        </w:rPr>
        <w:t>Λοιπές διαδικασίες που θα καθοριστούν κατά την ανάλυση του συστήματος.</w:t>
      </w:r>
    </w:p>
    <w:p w14:paraId="6F9F5EC7" w14:textId="77777777" w:rsidR="003D439A" w:rsidRPr="007E31B4" w:rsidRDefault="003D439A" w:rsidP="00AD1A8D">
      <w:pPr>
        <w:spacing w:after="0" w:line="276" w:lineRule="auto"/>
        <w:rPr>
          <w:rFonts w:cstheme="minorHAnsi"/>
          <w:lang w:val="el-GR"/>
        </w:rPr>
      </w:pPr>
    </w:p>
    <w:p w14:paraId="6DB8A990" w14:textId="06A1289A" w:rsidR="003D439A" w:rsidRPr="007E31B4" w:rsidRDefault="003D439A" w:rsidP="00AD1A8D">
      <w:pPr>
        <w:spacing w:after="0" w:line="276" w:lineRule="auto"/>
        <w:rPr>
          <w:rFonts w:cstheme="minorHAnsi"/>
          <w:lang w:val="el-GR"/>
        </w:rPr>
      </w:pPr>
      <w:r w:rsidRPr="007E31B4">
        <w:rPr>
          <w:rFonts w:cstheme="minorHAnsi"/>
          <w:lang w:val="el-GR"/>
        </w:rPr>
        <w:t>Το έργο θα περιλαμβάνει τις ακόλουθες ενότητες εργασιών:</w:t>
      </w:r>
    </w:p>
    <w:p w14:paraId="2F6769E7" w14:textId="77777777" w:rsidR="00AD1A8D" w:rsidRPr="007E31B4" w:rsidRDefault="00AD1A8D" w:rsidP="00AD1A8D">
      <w:pPr>
        <w:spacing w:after="0" w:line="276" w:lineRule="auto"/>
        <w:rPr>
          <w:rFonts w:cstheme="minorHAnsi"/>
          <w:lang w:val="el-GR"/>
        </w:rPr>
      </w:pPr>
    </w:p>
    <w:p w14:paraId="2D5688D4" w14:textId="77777777" w:rsidR="00AD1A8D" w:rsidRPr="007E31B4" w:rsidRDefault="00AD1A8D" w:rsidP="00AD1A8D">
      <w:pPr>
        <w:spacing w:after="0" w:line="276" w:lineRule="auto"/>
        <w:rPr>
          <w:rFonts w:cstheme="minorHAnsi"/>
          <w:b/>
          <w:bCs/>
          <w:u w:val="single"/>
          <w:lang w:val="el-GR"/>
        </w:rPr>
      </w:pPr>
      <w:r w:rsidRPr="007E31B4">
        <w:rPr>
          <w:rFonts w:cstheme="minorHAnsi"/>
          <w:b/>
          <w:bCs/>
          <w:u w:val="single"/>
          <w:lang w:val="el-GR"/>
        </w:rPr>
        <w:t>Ενότητα Εργασιών Α:</w:t>
      </w:r>
      <w:r w:rsidRPr="007E31B4">
        <w:rPr>
          <w:b/>
          <w:bCs/>
          <w:u w:val="single"/>
          <w:lang w:val="el-GR"/>
        </w:rPr>
        <w:t xml:space="preserve"> </w:t>
      </w:r>
      <w:r w:rsidRPr="007E31B4">
        <w:rPr>
          <w:rFonts w:cstheme="minorHAnsi"/>
          <w:b/>
          <w:bCs/>
          <w:u w:val="single"/>
          <w:lang w:val="el-GR"/>
        </w:rPr>
        <w:t>Μελέτη εφαρμογής και Ανάλυση απαιτήσεων</w:t>
      </w:r>
    </w:p>
    <w:p w14:paraId="6BCBF28C" w14:textId="77777777" w:rsidR="00AD1A8D" w:rsidRPr="007E31B4" w:rsidRDefault="00AD1A8D" w:rsidP="00AD1A8D">
      <w:pPr>
        <w:spacing w:after="0" w:line="276" w:lineRule="auto"/>
        <w:rPr>
          <w:rFonts w:cstheme="minorHAnsi"/>
          <w:lang w:val="el-GR"/>
        </w:rPr>
      </w:pPr>
      <w:r w:rsidRPr="007E31B4">
        <w:rPr>
          <w:rFonts w:cstheme="minorHAnsi"/>
          <w:lang w:val="el-GR"/>
        </w:rPr>
        <w:t xml:space="preserve">Στο πλαίσιο της Ενότητας Εργασιών Α, ο Ανάδοχος οφείλει να εκπονήσει Μελέτη Εφαρμογής και να αναλύσει τις απαιτήσεις του ολοκληρωμένου πληροφοριακού συστήματος που θα υποστηρίξει τη διαδικασία αναβάθμισης του συστήματος κλήρωσης, διανομής και διαχείρισης θεμάτων της Τράπεζας Θεμάτων Διαβαθμισμένης Δυσκολίας (Τ.Θ.Δ.Δ.) του Υπουργείου Παιδείας, Θρησκευμάτων και Αθλητισμού, με σκοπό  τον βέλτιστο σχεδιασμό υλοποίησης όλων των επιμέρους δραστηριοτήτων που απαιτούνται. </w:t>
      </w:r>
    </w:p>
    <w:p w14:paraId="0A24D448" w14:textId="77777777" w:rsidR="00AD1A8D" w:rsidRPr="007E31B4" w:rsidRDefault="00AD1A8D" w:rsidP="00AD1A8D">
      <w:pPr>
        <w:spacing w:after="0" w:line="276" w:lineRule="auto"/>
        <w:rPr>
          <w:rFonts w:cstheme="minorHAnsi"/>
          <w:lang w:val="el-GR"/>
        </w:rPr>
      </w:pPr>
      <w:r w:rsidRPr="007E31B4">
        <w:rPr>
          <w:rFonts w:cstheme="minorHAnsi"/>
          <w:lang w:val="el-GR"/>
        </w:rPr>
        <w:lastRenderedPageBreak/>
        <w:t>Στην Ενότητα Εργασιών Α περιλαμβάνονται σειρά συναντήσεων εργασίας και συνεντεύξεων που θα  πραγματοποιηθούν σε συνεργασία με την ΚτΠ Μ.Α.Ε. και το σύνολο των εμπλεκόμενων μερών.</w:t>
      </w:r>
    </w:p>
    <w:p w14:paraId="41F08587" w14:textId="77777777" w:rsidR="00AD1A8D" w:rsidRPr="007E31B4" w:rsidRDefault="00AD1A8D" w:rsidP="00AD1A8D">
      <w:pPr>
        <w:spacing w:after="0" w:line="276" w:lineRule="auto"/>
        <w:rPr>
          <w:rFonts w:cstheme="minorHAnsi"/>
          <w:lang w:val="el-GR"/>
        </w:rPr>
      </w:pPr>
      <w:r w:rsidRPr="007E31B4">
        <w:rPr>
          <w:rFonts w:cstheme="minorHAnsi"/>
          <w:lang w:val="el-GR"/>
        </w:rPr>
        <w:t>Η Ενότητα Εργασιών Α αποτελεί το βασικό οδηγό υλοποίησης του έργου και περιλαμβάνει κατ’ ελάχιστον τα εξής:</w:t>
      </w:r>
    </w:p>
    <w:p w14:paraId="433F6ECC" w14:textId="77777777" w:rsidR="00AD1A8D" w:rsidRPr="007E31B4" w:rsidRDefault="00AD1A8D" w:rsidP="00AD1A8D">
      <w:pPr>
        <w:spacing w:after="0" w:line="276" w:lineRule="auto"/>
        <w:rPr>
          <w:rFonts w:cstheme="minorHAnsi"/>
        </w:rPr>
      </w:pPr>
      <w:r w:rsidRPr="007E31B4">
        <w:rPr>
          <w:rFonts w:cstheme="minorHAnsi"/>
        </w:rPr>
        <w:t>Μελέτη Εφαρμογής</w:t>
      </w:r>
      <w:r w:rsidRPr="007E31B4">
        <w:rPr>
          <w:rFonts w:cstheme="minorHAnsi"/>
        </w:rPr>
        <w:tab/>
      </w:r>
    </w:p>
    <w:p w14:paraId="738A7161" w14:textId="77777777" w:rsidR="00AD1A8D" w:rsidRPr="007E31B4" w:rsidRDefault="00AD1A8D" w:rsidP="00AD1A8D">
      <w:pPr>
        <w:pStyle w:val="aff"/>
        <w:numPr>
          <w:ilvl w:val="0"/>
          <w:numId w:val="97"/>
        </w:numPr>
        <w:suppressAutoHyphens w:val="0"/>
        <w:spacing w:after="0" w:line="276" w:lineRule="auto"/>
        <w:ind w:left="284" w:hanging="284"/>
        <w:rPr>
          <w:rFonts w:cstheme="minorHAnsi"/>
          <w:lang w:val="el-GR"/>
        </w:rPr>
      </w:pPr>
      <w:r w:rsidRPr="007E31B4">
        <w:rPr>
          <w:rFonts w:cstheme="minorHAnsi"/>
          <w:lang w:val="el-GR"/>
        </w:rPr>
        <w:t>Οριστικοποιημένο τεύχος ανάλυσης απαιτήσεων χρηστών, λογισμικού υποδομής και ψηφιακών υπηρεσιών</w:t>
      </w:r>
    </w:p>
    <w:p w14:paraId="212C9E4F" w14:textId="77777777" w:rsidR="00AD1A8D" w:rsidRPr="007E31B4" w:rsidRDefault="00AD1A8D" w:rsidP="00AD1A8D">
      <w:pPr>
        <w:pStyle w:val="aff"/>
        <w:numPr>
          <w:ilvl w:val="0"/>
          <w:numId w:val="97"/>
        </w:numPr>
        <w:suppressAutoHyphens w:val="0"/>
        <w:spacing w:after="0" w:line="276" w:lineRule="auto"/>
        <w:ind w:left="284" w:hanging="284"/>
        <w:rPr>
          <w:rFonts w:cstheme="minorHAnsi"/>
          <w:lang w:val="el-GR"/>
        </w:rPr>
      </w:pPr>
      <w:r w:rsidRPr="007E31B4">
        <w:rPr>
          <w:rFonts w:cstheme="minorHAnsi"/>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47C21125" w14:textId="77777777" w:rsidR="00AD1A8D" w:rsidRPr="007E31B4" w:rsidRDefault="00AD1A8D" w:rsidP="00AD1A8D">
      <w:pPr>
        <w:pStyle w:val="aff"/>
        <w:numPr>
          <w:ilvl w:val="0"/>
          <w:numId w:val="97"/>
        </w:numPr>
        <w:suppressAutoHyphens w:val="0"/>
        <w:spacing w:after="0" w:line="276" w:lineRule="auto"/>
        <w:ind w:left="284" w:hanging="284"/>
        <w:rPr>
          <w:rFonts w:cstheme="minorHAnsi"/>
          <w:lang w:val="el-GR"/>
        </w:rPr>
      </w:pPr>
      <w:r w:rsidRPr="007E31B4">
        <w:rPr>
          <w:rFonts w:cstheme="minorHAnsi"/>
          <w:lang w:val="el-GR"/>
        </w:rPr>
        <w:t xml:space="preserve">Σχηματική αποτύπωση και τεκμηρίωση της προτεινόμενης αρχιτεκτονικής προσέγγισης, σύμφωνα με τις απαιτήσεις του Έργου και τις βέλτιστες διεθνείς πρακτικές και τυποποιήσεις </w:t>
      </w:r>
    </w:p>
    <w:p w14:paraId="7B18871D" w14:textId="77777777" w:rsidR="00AD1A8D" w:rsidRPr="007E31B4" w:rsidRDefault="00AD1A8D" w:rsidP="00AD1A8D">
      <w:pPr>
        <w:pStyle w:val="aff"/>
        <w:numPr>
          <w:ilvl w:val="0"/>
          <w:numId w:val="97"/>
        </w:numPr>
        <w:suppressAutoHyphens w:val="0"/>
        <w:spacing w:after="0" w:line="276" w:lineRule="auto"/>
        <w:ind w:left="284" w:hanging="284"/>
        <w:rPr>
          <w:rFonts w:cstheme="minorHAnsi"/>
          <w:lang w:val="el-GR"/>
        </w:rPr>
      </w:pPr>
      <w:r w:rsidRPr="007E31B4">
        <w:rPr>
          <w:rFonts w:cstheme="minorHAnsi"/>
          <w:lang w:val="el-GR"/>
        </w:rPr>
        <w:t>Λειτουργικός Σχεδιασμός εφαρμογής κινητών συσκευών και ψηφιακής υποδομής – Προτεινόμενες οθόνες διεπαφής της εφαρμογής κινητής συσκευής</w:t>
      </w:r>
    </w:p>
    <w:p w14:paraId="77045918" w14:textId="77777777" w:rsidR="00AD1A8D" w:rsidRPr="007E31B4" w:rsidRDefault="00AD1A8D" w:rsidP="00AD1A8D">
      <w:pPr>
        <w:pStyle w:val="aff"/>
        <w:numPr>
          <w:ilvl w:val="0"/>
          <w:numId w:val="97"/>
        </w:numPr>
        <w:suppressAutoHyphens w:val="0"/>
        <w:spacing w:after="0" w:line="276" w:lineRule="auto"/>
        <w:ind w:left="284" w:hanging="284"/>
        <w:rPr>
          <w:rFonts w:cstheme="minorHAnsi"/>
          <w:lang w:val="el-GR"/>
        </w:rPr>
      </w:pPr>
      <w:r w:rsidRPr="007E31B4">
        <w:rPr>
          <w:rFonts w:cstheme="minorHAnsi"/>
          <w:lang w:val="el-GR"/>
        </w:rPr>
        <w:t>Οδηγός ανάλυσης απαιτήσεων διαλειτουργικότητας τόσο σε επιχειρησιακό επίπεδο, όσο και σε τεχνολογικό  επίπεδο.</w:t>
      </w:r>
    </w:p>
    <w:p w14:paraId="7CDAEDC5" w14:textId="77777777" w:rsidR="00AD1A8D" w:rsidRPr="007E31B4" w:rsidRDefault="00AD1A8D" w:rsidP="00AD1A8D">
      <w:pPr>
        <w:spacing w:after="0" w:line="276" w:lineRule="auto"/>
        <w:rPr>
          <w:rFonts w:cstheme="minorHAnsi"/>
        </w:rPr>
      </w:pPr>
      <w:r w:rsidRPr="007E31B4">
        <w:rPr>
          <w:rFonts w:cstheme="minorHAnsi"/>
        </w:rPr>
        <w:t>Ανάλυση Απαιτήσεων</w:t>
      </w:r>
    </w:p>
    <w:p w14:paraId="75E088BD" w14:textId="77777777" w:rsidR="00AD1A8D" w:rsidRPr="007E31B4" w:rsidRDefault="00AD1A8D" w:rsidP="00AD1A8D">
      <w:pPr>
        <w:pStyle w:val="aff"/>
        <w:numPr>
          <w:ilvl w:val="0"/>
          <w:numId w:val="98"/>
        </w:numPr>
        <w:suppressAutoHyphens w:val="0"/>
        <w:spacing w:after="0" w:line="276" w:lineRule="auto"/>
        <w:ind w:left="284" w:hanging="284"/>
        <w:rPr>
          <w:rFonts w:cstheme="minorHAnsi"/>
          <w:lang w:val="el-GR"/>
        </w:rPr>
      </w:pPr>
      <w:r w:rsidRPr="007E31B4">
        <w:rPr>
          <w:rFonts w:cstheme="minorHAnsi"/>
          <w:lang w:val="el-GR"/>
        </w:rPr>
        <w:t>Απαιτήσεις διεπαφής χρήστη στην εφαρμογή κινητής συσκευής</w:t>
      </w:r>
    </w:p>
    <w:p w14:paraId="41EAA356" w14:textId="77777777" w:rsidR="00AD1A8D" w:rsidRPr="007E31B4" w:rsidRDefault="00AD1A8D" w:rsidP="00AD1A8D">
      <w:pPr>
        <w:pStyle w:val="aff"/>
        <w:numPr>
          <w:ilvl w:val="0"/>
          <w:numId w:val="98"/>
        </w:numPr>
        <w:suppressAutoHyphens w:val="0"/>
        <w:spacing w:after="0" w:line="276" w:lineRule="auto"/>
        <w:ind w:left="284" w:hanging="284"/>
        <w:rPr>
          <w:rFonts w:cstheme="minorHAnsi"/>
        </w:rPr>
      </w:pPr>
      <w:r w:rsidRPr="007E31B4">
        <w:rPr>
          <w:rFonts w:cstheme="minorHAnsi"/>
        </w:rPr>
        <w:t>Απαιτήσεις διαλειτουργικότητας</w:t>
      </w:r>
    </w:p>
    <w:p w14:paraId="6188EAA3" w14:textId="77777777" w:rsidR="00AD1A8D" w:rsidRPr="007E31B4" w:rsidRDefault="00AD1A8D" w:rsidP="00AD1A8D">
      <w:pPr>
        <w:pStyle w:val="aff"/>
        <w:numPr>
          <w:ilvl w:val="0"/>
          <w:numId w:val="98"/>
        </w:numPr>
        <w:suppressAutoHyphens w:val="0"/>
        <w:spacing w:after="0" w:line="276" w:lineRule="auto"/>
        <w:ind w:left="284" w:hanging="284"/>
        <w:rPr>
          <w:rFonts w:cstheme="minorHAnsi"/>
          <w:lang w:val="el-GR"/>
        </w:rPr>
      </w:pPr>
      <w:r w:rsidRPr="007E31B4">
        <w:rPr>
          <w:rFonts w:cstheme="minorHAnsi"/>
          <w:lang w:val="el-GR"/>
        </w:rPr>
        <w:t>Σχεδιασμός Αρχιτεκτονικής Λύσης – Προτεινόμενες οθόνες κινητής εφαρμογής.</w:t>
      </w:r>
    </w:p>
    <w:p w14:paraId="5C9E6B98" w14:textId="77777777" w:rsidR="00AD1A8D" w:rsidRPr="007E31B4" w:rsidRDefault="00AD1A8D" w:rsidP="00AD1A8D">
      <w:pPr>
        <w:pStyle w:val="aff"/>
        <w:numPr>
          <w:ilvl w:val="0"/>
          <w:numId w:val="98"/>
        </w:numPr>
        <w:suppressAutoHyphens w:val="0"/>
        <w:spacing w:after="0" w:line="276" w:lineRule="auto"/>
        <w:ind w:left="284" w:hanging="284"/>
        <w:rPr>
          <w:rFonts w:cstheme="minorHAnsi"/>
          <w:lang w:val="el-GR"/>
        </w:rPr>
      </w:pPr>
      <w:r w:rsidRPr="007E31B4">
        <w:rPr>
          <w:rFonts w:cstheme="minorHAnsi"/>
          <w:lang w:val="el-GR"/>
        </w:rPr>
        <w:t>Μεθοδολογία και Αρχικά Σενάρια Ελέγχου Αποδοχής</w:t>
      </w:r>
    </w:p>
    <w:p w14:paraId="44929423" w14:textId="77777777" w:rsidR="00AD1A8D" w:rsidRPr="007E31B4" w:rsidRDefault="00AD1A8D" w:rsidP="00AD1A8D">
      <w:pPr>
        <w:spacing w:after="0" w:line="276" w:lineRule="auto"/>
        <w:rPr>
          <w:rFonts w:cstheme="minorHAnsi"/>
          <w:lang w:val="el-GR"/>
        </w:rPr>
      </w:pPr>
    </w:p>
    <w:p w14:paraId="4649EE76" w14:textId="77777777" w:rsidR="00AD1A8D" w:rsidRPr="007E31B4" w:rsidRDefault="00AD1A8D" w:rsidP="00AD1A8D">
      <w:pPr>
        <w:spacing w:after="0" w:line="276" w:lineRule="auto"/>
        <w:rPr>
          <w:rFonts w:cstheme="minorHAnsi"/>
          <w:b/>
          <w:bCs/>
          <w:u w:val="single"/>
          <w:lang w:val="el-GR"/>
        </w:rPr>
      </w:pPr>
      <w:r w:rsidRPr="007E31B4">
        <w:rPr>
          <w:rFonts w:cstheme="minorHAnsi"/>
          <w:b/>
          <w:bCs/>
          <w:u w:val="single"/>
          <w:lang w:val="el-GR"/>
        </w:rPr>
        <w:t>Ενότητα Εργασιών Β: Ανάπτυξη Εφαρμογών</w:t>
      </w:r>
    </w:p>
    <w:p w14:paraId="1D4E065A" w14:textId="77777777" w:rsidR="00AD1A8D" w:rsidRPr="007E31B4" w:rsidRDefault="00AD1A8D" w:rsidP="00AD1A8D">
      <w:pPr>
        <w:spacing w:after="0" w:line="276" w:lineRule="auto"/>
        <w:rPr>
          <w:rFonts w:cstheme="minorHAnsi"/>
          <w:lang w:val="el-GR"/>
        </w:rPr>
      </w:pPr>
      <w:r w:rsidRPr="007E31B4">
        <w:rPr>
          <w:rFonts w:cstheme="minorHAnsi"/>
          <w:lang w:val="el-GR"/>
        </w:rPr>
        <w:t xml:space="preserve">Στο πλαίσιο της Ενότητας Εργασιών Β, ο Ανάδοχος οφείλει να αναπτύξει όλα τα Υποσυστήματα υλοποιημένα ως προς το 100% της λειτουργικότητάς τους.  </w:t>
      </w:r>
    </w:p>
    <w:p w14:paraId="55566A3C" w14:textId="77777777" w:rsidR="00AD1A8D" w:rsidRPr="007E31B4" w:rsidRDefault="00AD1A8D" w:rsidP="00AD1A8D">
      <w:pPr>
        <w:spacing w:after="0" w:line="276" w:lineRule="auto"/>
        <w:rPr>
          <w:rFonts w:cstheme="minorHAnsi"/>
          <w:lang w:val="el-GR"/>
        </w:rPr>
      </w:pPr>
      <w:r w:rsidRPr="007E31B4">
        <w:rPr>
          <w:rFonts w:cstheme="minorHAnsi"/>
          <w:lang w:val="el-GR"/>
        </w:rPr>
        <w:t>Η Ενότητα Εργασιών Β περιλαμβάνει κατ’ ελάχιστον την εγκατάσταση και την παραμετροποίηση όλων των Υποσυστημάτων για την κάλυψη των αναγκών του έργου.</w:t>
      </w:r>
    </w:p>
    <w:p w14:paraId="6F365AD5" w14:textId="77777777" w:rsidR="00AD1A8D" w:rsidRPr="007E31B4" w:rsidRDefault="00AD1A8D" w:rsidP="00AD1A8D">
      <w:pPr>
        <w:spacing w:after="0" w:line="276" w:lineRule="auto"/>
        <w:rPr>
          <w:rFonts w:cstheme="minorHAnsi"/>
          <w:lang w:val="el-GR"/>
        </w:rPr>
      </w:pPr>
    </w:p>
    <w:p w14:paraId="134791D2" w14:textId="77777777" w:rsidR="00AD1A8D" w:rsidRPr="007E31B4" w:rsidRDefault="00AD1A8D" w:rsidP="00AD1A8D">
      <w:pPr>
        <w:spacing w:after="0" w:line="276" w:lineRule="auto"/>
        <w:rPr>
          <w:rFonts w:cstheme="minorHAnsi"/>
          <w:b/>
          <w:bCs/>
          <w:u w:val="single"/>
          <w:lang w:val="el-GR"/>
        </w:rPr>
      </w:pPr>
      <w:r w:rsidRPr="007E31B4">
        <w:rPr>
          <w:rFonts w:cstheme="minorHAnsi"/>
          <w:b/>
          <w:bCs/>
          <w:u w:val="single"/>
          <w:lang w:val="el-GR"/>
        </w:rPr>
        <w:t>Ενότητα Εργασιών Γ: Δοκιμαστική Λειτουργία, Έλεγχος Ποιότητας και Εκπαίδευση Χρηστών</w:t>
      </w:r>
    </w:p>
    <w:p w14:paraId="3BB1E341" w14:textId="77777777" w:rsidR="00AD1A8D" w:rsidRPr="007E31B4" w:rsidRDefault="00AD1A8D" w:rsidP="00AD1A8D">
      <w:pPr>
        <w:spacing w:after="0" w:line="276" w:lineRule="auto"/>
        <w:rPr>
          <w:rFonts w:cstheme="minorHAnsi"/>
          <w:lang w:val="el-GR"/>
        </w:rPr>
      </w:pPr>
      <w:r w:rsidRPr="007E31B4">
        <w:rPr>
          <w:rFonts w:cstheme="minorHAnsi"/>
          <w:lang w:val="el-GR"/>
        </w:rPr>
        <w:t xml:space="preserve">Στο πλαίσιο της Ενότητας Εργασιών Γ, ο Ανάδοχος οφείλει να θέσει σε δοκιμαστική λειτουργία το ολοκληρωμένο πληροφοριακό σύστημα και να εκπαιδεύσει τους χρήστες που θα υποδείξει η ΚτΠ Μ.Α.Ε. ή ο Φορέας Λειτουργίας με σκοπό να ελεγχθεί η ποιότητα του ΟΠΣ και να επιβεβαιωθεί η ορθή χρήση και λειτουργία του. </w:t>
      </w:r>
    </w:p>
    <w:p w14:paraId="326816C5" w14:textId="77777777" w:rsidR="00AD1A8D" w:rsidRPr="007E31B4" w:rsidRDefault="00AD1A8D" w:rsidP="00AD1A8D">
      <w:pPr>
        <w:spacing w:after="0" w:line="276" w:lineRule="auto"/>
        <w:rPr>
          <w:rFonts w:cstheme="minorHAnsi"/>
          <w:lang w:val="el-GR"/>
        </w:rPr>
      </w:pPr>
    </w:p>
    <w:p w14:paraId="5E3E5B75" w14:textId="77777777" w:rsidR="00AD1A8D" w:rsidRPr="007E31B4" w:rsidRDefault="00AD1A8D" w:rsidP="00AD1A8D">
      <w:pPr>
        <w:spacing w:after="0" w:line="276" w:lineRule="auto"/>
        <w:rPr>
          <w:rFonts w:cstheme="minorHAnsi"/>
          <w:b/>
          <w:bCs/>
          <w:u w:val="single"/>
          <w:lang w:val="el-GR"/>
        </w:rPr>
      </w:pPr>
      <w:r w:rsidRPr="007E31B4">
        <w:rPr>
          <w:rFonts w:cstheme="minorHAnsi"/>
          <w:b/>
          <w:bCs/>
          <w:u w:val="single"/>
          <w:lang w:val="el-GR"/>
        </w:rPr>
        <w:t>Ενότητα Εργασιών Δ: Εγκατάσταση του ΟΠΣ σε Παραγωγική λειτουργία</w:t>
      </w:r>
    </w:p>
    <w:p w14:paraId="194773D1" w14:textId="77777777" w:rsidR="00AD1A8D" w:rsidRPr="007E31B4" w:rsidRDefault="00AD1A8D" w:rsidP="00AD1A8D">
      <w:pPr>
        <w:spacing w:after="0" w:line="276" w:lineRule="auto"/>
        <w:rPr>
          <w:rFonts w:cstheme="minorHAnsi"/>
          <w:lang w:val="el-GR"/>
        </w:rPr>
      </w:pPr>
      <w:r w:rsidRPr="007E31B4">
        <w:rPr>
          <w:rFonts w:cstheme="minorHAnsi"/>
          <w:lang w:val="el-GR"/>
        </w:rPr>
        <w:t xml:space="preserve">Στο πλαίσιο της Ενότητας Εργασιών Δ, ο Ανάδοχος οφείλει εγκαταστήσει όλα τα Υποσυστήματα του ολοκληρωμένου πληροφοριακού συστήματος, υλοποιημένα ως προς το 100% της λειτουργικότητάς τους και εφόσον τα έχει διορθώσει σύμφωνα με τα αποτελέσματα της δοκιμαστικής λειτουργίας, σε παραγωγική λειτουργία. </w:t>
      </w:r>
    </w:p>
    <w:p w14:paraId="6532EA5F" w14:textId="77777777" w:rsidR="00AD1A8D" w:rsidRPr="007E31B4" w:rsidRDefault="00AD1A8D" w:rsidP="00AD1A8D">
      <w:pPr>
        <w:spacing w:after="0" w:line="276" w:lineRule="auto"/>
        <w:rPr>
          <w:rFonts w:cstheme="minorHAnsi"/>
          <w:lang w:val="el-GR"/>
        </w:rPr>
      </w:pPr>
    </w:p>
    <w:p w14:paraId="6D56295B" w14:textId="77777777" w:rsidR="00AD1A8D" w:rsidRPr="007E31B4" w:rsidRDefault="00AD1A8D" w:rsidP="00AD1A8D">
      <w:pPr>
        <w:spacing w:after="0" w:line="276" w:lineRule="auto"/>
        <w:rPr>
          <w:rFonts w:cstheme="minorHAnsi"/>
          <w:b/>
          <w:bCs/>
          <w:u w:val="single"/>
          <w:lang w:val="el-GR"/>
        </w:rPr>
      </w:pPr>
      <w:r w:rsidRPr="007E31B4">
        <w:rPr>
          <w:rFonts w:cstheme="minorHAnsi"/>
          <w:b/>
          <w:bCs/>
          <w:u w:val="single"/>
          <w:lang w:val="el-GR"/>
        </w:rPr>
        <w:t>Ενότητα Εργασιών Ε: Ασφάλεια και Απόδοση Συστήματος</w:t>
      </w:r>
    </w:p>
    <w:p w14:paraId="1D7D8903" w14:textId="77777777" w:rsidR="00AD1A8D" w:rsidRPr="007E31B4" w:rsidRDefault="00AD1A8D" w:rsidP="00AD1A8D">
      <w:pPr>
        <w:spacing w:after="0" w:line="276" w:lineRule="auto"/>
        <w:rPr>
          <w:rFonts w:cstheme="minorHAnsi"/>
          <w:lang w:val="el-GR"/>
        </w:rPr>
      </w:pPr>
      <w:r w:rsidRPr="007E31B4">
        <w:rPr>
          <w:rFonts w:cstheme="minorHAnsi"/>
          <w:lang w:val="el-GR"/>
        </w:rPr>
        <w:t>Στο πλαίσιο της Ενότητας Εργασιών Ε, ο Ανάδοχος οφείλει να εφαρμόσει μελέτη ασφαλείας (</w:t>
      </w:r>
      <w:r w:rsidRPr="007E31B4">
        <w:rPr>
          <w:rFonts w:cstheme="minorHAnsi"/>
        </w:rPr>
        <w:t>penetration</w:t>
      </w:r>
      <w:r w:rsidRPr="007E31B4">
        <w:rPr>
          <w:rFonts w:cstheme="minorHAnsi"/>
          <w:lang w:val="el-GR"/>
        </w:rPr>
        <w:t xml:space="preserve"> </w:t>
      </w:r>
      <w:r w:rsidRPr="007E31B4">
        <w:rPr>
          <w:rFonts w:cstheme="minorHAnsi"/>
        </w:rPr>
        <w:t>tests</w:t>
      </w:r>
      <w:r w:rsidRPr="007E31B4">
        <w:rPr>
          <w:rFonts w:cstheme="minorHAnsi"/>
          <w:lang w:val="el-GR"/>
        </w:rPr>
        <w:t>) καθώς και μέτρηση απόδοσης (</w:t>
      </w:r>
      <w:r w:rsidRPr="007E31B4">
        <w:rPr>
          <w:rFonts w:cstheme="minorHAnsi"/>
        </w:rPr>
        <w:t>stress</w:t>
      </w:r>
      <w:r w:rsidRPr="007E31B4">
        <w:rPr>
          <w:rFonts w:cstheme="minorHAnsi"/>
          <w:lang w:val="el-GR"/>
        </w:rPr>
        <w:t xml:space="preserve"> </w:t>
      </w:r>
      <w:r w:rsidRPr="007E31B4">
        <w:rPr>
          <w:rFonts w:cstheme="minorHAnsi"/>
        </w:rPr>
        <w:t>tests</w:t>
      </w:r>
      <w:r w:rsidRPr="007E31B4">
        <w:rPr>
          <w:rFonts w:cstheme="minorHAnsi"/>
          <w:lang w:val="el-GR"/>
        </w:rPr>
        <w:t xml:space="preserve">) του ολοκληρωμένου πληροφοριακού συστήματος σε παραγωγική λειτουργία. </w:t>
      </w:r>
    </w:p>
    <w:p w14:paraId="73FE02CA" w14:textId="77777777" w:rsidR="00AD1A8D" w:rsidRPr="007E31B4" w:rsidRDefault="00AD1A8D" w:rsidP="00AD1A8D">
      <w:pPr>
        <w:rPr>
          <w:rFonts w:eastAsia="SimSun"/>
          <w:lang w:val="el-GR"/>
        </w:rPr>
      </w:pPr>
    </w:p>
    <w:p w14:paraId="7F45D248" w14:textId="77777777" w:rsidR="008338F0" w:rsidRPr="007E31B4" w:rsidRDefault="00B256BC" w:rsidP="00B0706E">
      <w:pPr>
        <w:pStyle w:val="4"/>
        <w:numPr>
          <w:ilvl w:val="1"/>
          <w:numId w:val="24"/>
        </w:numPr>
        <w:ind w:hanging="306"/>
        <w:rPr>
          <w:rFonts w:cs="Tahoma"/>
          <w:szCs w:val="22"/>
          <w:lang w:val="el-GR"/>
        </w:rPr>
      </w:pPr>
      <w:bookmarkStart w:id="514" w:name="_Toc97194340"/>
      <w:bookmarkStart w:id="515" w:name="_Toc202354736"/>
      <w:r w:rsidRPr="007E31B4">
        <w:rPr>
          <w:rFonts w:cs="Tahoma"/>
          <w:szCs w:val="22"/>
          <w:lang w:val="el-GR"/>
        </w:rPr>
        <w:t>Σκοπός και Στόχοι της Σύμβασης</w:t>
      </w:r>
      <w:bookmarkEnd w:id="514"/>
      <w:bookmarkEnd w:id="515"/>
    </w:p>
    <w:p w14:paraId="7D6B55E5" w14:textId="77777777" w:rsidR="00AD1A8D" w:rsidRPr="007E31B4" w:rsidRDefault="00AD1A8D" w:rsidP="00AD1A8D">
      <w:pPr>
        <w:rPr>
          <w:rFonts w:eastAsia="SimSun"/>
          <w:lang w:val="el-GR"/>
        </w:rPr>
      </w:pPr>
    </w:p>
    <w:p w14:paraId="2AB1C993" w14:textId="55497070" w:rsidR="00AD1A8D" w:rsidRPr="007E31B4" w:rsidRDefault="00AD1A8D" w:rsidP="00AB5802">
      <w:pPr>
        <w:rPr>
          <w:rFonts w:eastAsia="SimSun"/>
          <w:lang w:val="el-GR"/>
        </w:rPr>
      </w:pPr>
      <w:r w:rsidRPr="007E31B4">
        <w:rPr>
          <w:rFonts w:eastAsia="SimSun"/>
          <w:lang w:val="el-GR"/>
        </w:rPr>
        <w:t>Απώτερος στόχος του εν λόγω έργου είναι η αναβάθμιση του Συστήματος Κλήρωσης, Διανομής και Διαχείρισης Θεμάτων από την Τράπεζα Θεμάτων Διαβαθμισμένης Δυσκολίας (Τ.Θ.Δ.Δ.) για τις ανάγκες του Ινστιτούτου Εκπαιδευτικής Πολιτικής.</w:t>
      </w:r>
    </w:p>
    <w:p w14:paraId="018EE1F9" w14:textId="77777777" w:rsidR="00AD1A8D" w:rsidRPr="007E31B4" w:rsidRDefault="00AD1A8D" w:rsidP="00AB5802">
      <w:pPr>
        <w:rPr>
          <w:rFonts w:eastAsia="SimSun"/>
          <w:lang w:val="el-GR"/>
        </w:rPr>
      </w:pPr>
      <w:r w:rsidRPr="007E31B4">
        <w:rPr>
          <w:rFonts w:eastAsia="SimSun"/>
          <w:lang w:val="el-GR"/>
        </w:rPr>
        <w:t>Το σύστημα θα υποστηρίζει τόσο web όσο και mobile web εκδόσεις ώστε να είναι εύκολα προσβάσιμο και σε ιδιαίτερες συνθήκες (π.χ. σε περίπτωση που υπάρχει πρόβλημα συνδεσιμότητας στο internet της σχολικής μονάδας, την ίδια διαδικασία να μπορεί να εκτελέσει εύκολα ένας εκπαιδευτικός και από το κινητό του τηλέφωνο). Επίσης, το σύστημα θα μπορεί να υποστηρίζει και αποστολή θεμάτων σε συγκεκριμένο email εφόσον αυτό είναι εφικτό και πληροί τους απαραίτητους κανόνες ασφαλείας.</w:t>
      </w:r>
    </w:p>
    <w:p w14:paraId="2A980F65" w14:textId="77777777" w:rsidR="003D439A" w:rsidRPr="007E31B4" w:rsidRDefault="003D439A" w:rsidP="003D439A">
      <w:pPr>
        <w:suppressAutoHyphens w:val="0"/>
        <w:spacing w:after="0" w:line="276" w:lineRule="auto"/>
        <w:rPr>
          <w:rFonts w:eastAsia="Calibri"/>
          <w:kern w:val="2"/>
          <w:lang w:val="el-GR" w:eastAsia="en-US"/>
          <w14:ligatures w14:val="standardContextual"/>
        </w:rPr>
      </w:pPr>
      <w:r w:rsidRPr="007E31B4">
        <w:rPr>
          <w:rFonts w:eastAsia="Calibri"/>
          <w:kern w:val="2"/>
          <w:lang w:val="el-GR" w:eastAsia="en-US"/>
          <w14:ligatures w14:val="standardContextual"/>
        </w:rPr>
        <w:t xml:space="preserve">Σκοπός του έργου αναφορικά με την αναβάθμιση του συστήματος κλήρωσης, διανομής και διαχείρισης θεμάτων της Τράπεζας Θεμάτων Διαβαθμισμένης Δυσκολίας (Τ.Θ.Δ.Δ.)  είναι ο εξής: </w:t>
      </w:r>
    </w:p>
    <w:p w14:paraId="2693674A" w14:textId="77777777" w:rsidR="003D439A" w:rsidRPr="007E31B4" w:rsidRDefault="003D439A" w:rsidP="003D439A">
      <w:pPr>
        <w:suppressAutoHyphens w:val="0"/>
        <w:spacing w:after="0" w:line="276" w:lineRule="auto"/>
        <w:rPr>
          <w:rFonts w:eastAsia="Calibri"/>
          <w:kern w:val="2"/>
          <w:lang w:val="el-GR" w:eastAsia="en-US"/>
          <w14:ligatures w14:val="standardContextual"/>
        </w:rPr>
      </w:pPr>
      <w:r w:rsidRPr="007E31B4">
        <w:rPr>
          <w:rFonts w:eastAsia="Calibri"/>
          <w:kern w:val="2"/>
          <w:lang w:val="el-GR" w:eastAsia="en-US"/>
          <w14:ligatures w14:val="standardContextual"/>
        </w:rPr>
        <w:t>Ως προς τη χρήση της Τ.Θ.Δ.Δ. από εκπαιδευτικούς:</w:t>
      </w:r>
    </w:p>
    <w:p w14:paraId="7FEE544D" w14:textId="77777777" w:rsidR="003D439A" w:rsidRPr="007E31B4" w:rsidRDefault="003D439A" w:rsidP="00AB5802">
      <w:pPr>
        <w:numPr>
          <w:ilvl w:val="0"/>
          <w:numId w:val="139"/>
        </w:numPr>
        <w:suppressAutoHyphens w:val="0"/>
        <w:spacing w:after="0" w:line="276" w:lineRule="auto"/>
        <w:contextualSpacing/>
        <w:rPr>
          <w:rFonts w:eastAsia="Calibri"/>
          <w:kern w:val="2"/>
          <w:lang w:val="el-GR" w:eastAsia="en-US"/>
          <w14:ligatures w14:val="standardContextual"/>
        </w:rPr>
      </w:pPr>
      <w:r w:rsidRPr="007E31B4">
        <w:rPr>
          <w:rFonts w:eastAsia="Calibri"/>
          <w:kern w:val="2"/>
          <w:lang w:val="el-GR" w:eastAsia="en-US"/>
          <w14:ligatures w14:val="standardContextual"/>
        </w:rPr>
        <w:t xml:space="preserve">Εύκολη αναζήτηση θεμάτων προς διδασκαλία </w:t>
      </w:r>
    </w:p>
    <w:p w14:paraId="752506AE" w14:textId="77777777" w:rsidR="003D439A" w:rsidRPr="007E31B4" w:rsidRDefault="003D439A" w:rsidP="00AB5802">
      <w:pPr>
        <w:numPr>
          <w:ilvl w:val="0"/>
          <w:numId w:val="139"/>
        </w:numPr>
        <w:suppressAutoHyphens w:val="0"/>
        <w:spacing w:after="0" w:line="276" w:lineRule="auto"/>
        <w:contextualSpacing/>
        <w:rPr>
          <w:rFonts w:eastAsia="Calibri"/>
          <w:kern w:val="2"/>
          <w:lang w:val="el-GR" w:eastAsia="en-US"/>
          <w14:ligatures w14:val="standardContextual"/>
        </w:rPr>
      </w:pPr>
      <w:r w:rsidRPr="007E31B4">
        <w:rPr>
          <w:rFonts w:eastAsia="Calibri"/>
          <w:kern w:val="2"/>
          <w:lang w:val="el-GR" w:eastAsia="en-US"/>
          <w14:ligatures w14:val="standardContextual"/>
        </w:rPr>
        <w:t>Εύκολη και πληρέστερη διαχείριση και ενημέρωση των θεμάτων της Τ.Θ.Δ.Δ. και παροχή εργαλείων συνεργασίας και σχολιασμού των θεμάτων</w:t>
      </w:r>
    </w:p>
    <w:p w14:paraId="287E3307" w14:textId="77777777" w:rsidR="003D439A" w:rsidRPr="007E31B4" w:rsidRDefault="003D439A" w:rsidP="00AB5802">
      <w:pPr>
        <w:numPr>
          <w:ilvl w:val="0"/>
          <w:numId w:val="139"/>
        </w:numPr>
        <w:suppressAutoHyphens w:val="0"/>
        <w:spacing w:after="0" w:line="276" w:lineRule="auto"/>
        <w:contextualSpacing/>
        <w:rPr>
          <w:rFonts w:eastAsia="Calibri"/>
          <w:kern w:val="2"/>
          <w:lang w:val="el-GR" w:eastAsia="en-US"/>
          <w14:ligatures w14:val="standardContextual"/>
        </w:rPr>
      </w:pPr>
      <w:r w:rsidRPr="007E31B4">
        <w:rPr>
          <w:rFonts w:eastAsia="Calibri"/>
          <w:kern w:val="2"/>
          <w:lang w:val="el-GR" w:eastAsia="en-US"/>
          <w14:ligatures w14:val="standardContextual"/>
        </w:rPr>
        <w:t>Εύκολη κλήρωση των θεμάτων κατά τις ημέρες εξετάσεων χωρίς καθυστερήσεις</w:t>
      </w:r>
    </w:p>
    <w:p w14:paraId="0C786A17" w14:textId="77777777" w:rsidR="003D439A" w:rsidRPr="007E31B4" w:rsidRDefault="003D439A" w:rsidP="00AB5802">
      <w:pPr>
        <w:numPr>
          <w:ilvl w:val="0"/>
          <w:numId w:val="139"/>
        </w:numPr>
        <w:suppressAutoHyphens w:val="0"/>
        <w:spacing w:after="0" w:line="276" w:lineRule="auto"/>
        <w:contextualSpacing/>
        <w:rPr>
          <w:rFonts w:eastAsia="Calibri"/>
          <w:kern w:val="2"/>
          <w:lang w:val="el-GR" w:eastAsia="en-US"/>
          <w14:ligatures w14:val="standardContextual"/>
        </w:rPr>
      </w:pPr>
      <w:r w:rsidRPr="007E31B4">
        <w:rPr>
          <w:rFonts w:eastAsia="Calibri"/>
          <w:kern w:val="2"/>
          <w:lang w:val="el-GR" w:eastAsia="en-US"/>
          <w14:ligatures w14:val="standardContextual"/>
        </w:rPr>
        <w:t>Ασφάλεια στην επιλογή θεμάτων και αποφυγή διαρροών πληροφορίας</w:t>
      </w:r>
    </w:p>
    <w:p w14:paraId="028A9FF8" w14:textId="77777777" w:rsidR="003D439A" w:rsidRPr="007E31B4" w:rsidRDefault="003D439A" w:rsidP="00AB5802">
      <w:pPr>
        <w:numPr>
          <w:ilvl w:val="0"/>
          <w:numId w:val="139"/>
        </w:numPr>
        <w:suppressAutoHyphens w:val="0"/>
        <w:spacing w:after="0" w:line="276" w:lineRule="auto"/>
        <w:contextualSpacing/>
        <w:rPr>
          <w:rFonts w:eastAsia="Calibri"/>
          <w:kern w:val="2"/>
          <w:lang w:val="el-GR" w:eastAsia="en-US"/>
          <w14:ligatures w14:val="standardContextual"/>
        </w:rPr>
      </w:pPr>
      <w:r w:rsidRPr="007E31B4">
        <w:rPr>
          <w:rFonts w:eastAsia="Calibri"/>
          <w:kern w:val="2"/>
          <w:lang w:val="el-GR" w:eastAsia="en-US"/>
          <w14:ligatures w14:val="standardContextual"/>
        </w:rPr>
        <w:t>Αναλυτική παρακολούθηση ιστορικού ενεργειών για τυχόν περαιτέρω διερεύνηση αν αυτή απαιτηθεί</w:t>
      </w:r>
    </w:p>
    <w:p w14:paraId="1B2795A2" w14:textId="77777777" w:rsidR="003D439A" w:rsidRPr="007E31B4" w:rsidRDefault="003D439A" w:rsidP="003D439A">
      <w:pPr>
        <w:suppressAutoHyphens w:val="0"/>
        <w:spacing w:after="0" w:line="276" w:lineRule="auto"/>
        <w:rPr>
          <w:rFonts w:eastAsia="Calibri"/>
          <w:kern w:val="2"/>
          <w:lang w:val="el-GR" w:eastAsia="en-US"/>
          <w14:ligatures w14:val="standardContextual"/>
        </w:rPr>
      </w:pPr>
      <w:r w:rsidRPr="007E31B4">
        <w:rPr>
          <w:rFonts w:eastAsia="Calibri"/>
          <w:kern w:val="2"/>
          <w:lang w:val="el-GR" w:eastAsia="en-US"/>
          <w14:ligatures w14:val="standardContextual"/>
        </w:rPr>
        <w:t xml:space="preserve">Ως προς της χρήση της Τ.Θ.Δ.Δ. από μαθητές/μαθήτριες:  </w:t>
      </w:r>
    </w:p>
    <w:p w14:paraId="58A42598" w14:textId="77777777" w:rsidR="003D439A" w:rsidRPr="007E31B4" w:rsidRDefault="003D439A" w:rsidP="00AB5802">
      <w:pPr>
        <w:numPr>
          <w:ilvl w:val="0"/>
          <w:numId w:val="140"/>
        </w:numPr>
        <w:suppressAutoHyphens w:val="0"/>
        <w:spacing w:after="0" w:line="276" w:lineRule="auto"/>
        <w:contextualSpacing/>
        <w:rPr>
          <w:rFonts w:eastAsia="Calibri"/>
          <w:kern w:val="2"/>
          <w:lang w:val="el-GR" w:eastAsia="en-US"/>
          <w14:ligatures w14:val="standardContextual"/>
        </w:rPr>
      </w:pPr>
      <w:r w:rsidRPr="007E31B4">
        <w:rPr>
          <w:rFonts w:eastAsia="Calibri"/>
          <w:kern w:val="2"/>
          <w:lang w:val="el-GR" w:eastAsia="en-US"/>
          <w14:ligatures w14:val="standardContextual"/>
        </w:rPr>
        <w:t xml:space="preserve">Εύκολη αναζήτηση θεμάτων </w:t>
      </w:r>
    </w:p>
    <w:p w14:paraId="2C431C79" w14:textId="77777777" w:rsidR="003D439A" w:rsidRPr="007E31B4" w:rsidRDefault="003D439A" w:rsidP="00AB5802">
      <w:pPr>
        <w:numPr>
          <w:ilvl w:val="0"/>
          <w:numId w:val="140"/>
        </w:numPr>
        <w:suppressAutoHyphens w:val="0"/>
        <w:spacing w:after="0" w:line="276" w:lineRule="auto"/>
        <w:contextualSpacing/>
        <w:rPr>
          <w:rFonts w:eastAsia="Calibri"/>
          <w:kern w:val="2"/>
          <w:lang w:val="el-GR" w:eastAsia="en-US"/>
          <w14:ligatures w14:val="standardContextual"/>
        </w:rPr>
      </w:pPr>
      <w:r w:rsidRPr="007E31B4">
        <w:rPr>
          <w:rFonts w:eastAsia="Calibri"/>
          <w:kern w:val="2"/>
          <w:lang w:val="el-GR" w:eastAsia="en-US"/>
          <w14:ligatures w14:val="standardContextual"/>
        </w:rPr>
        <w:t>Γρήγορη διεξαγωγή των εξετάσεων</w:t>
      </w:r>
    </w:p>
    <w:p w14:paraId="25A82926" w14:textId="77777777" w:rsidR="003D439A" w:rsidRPr="007E31B4" w:rsidRDefault="003D439A" w:rsidP="00AB5802">
      <w:pPr>
        <w:numPr>
          <w:ilvl w:val="0"/>
          <w:numId w:val="140"/>
        </w:numPr>
        <w:suppressAutoHyphens w:val="0"/>
        <w:spacing w:after="0" w:line="276" w:lineRule="auto"/>
        <w:contextualSpacing/>
        <w:rPr>
          <w:rFonts w:eastAsia="Calibri"/>
          <w:kern w:val="2"/>
          <w:lang w:val="el-GR" w:eastAsia="en-US"/>
          <w14:ligatures w14:val="standardContextual"/>
        </w:rPr>
      </w:pPr>
      <w:r w:rsidRPr="007E31B4">
        <w:rPr>
          <w:rFonts w:eastAsia="Calibri"/>
          <w:kern w:val="2"/>
          <w:lang w:val="el-GR" w:eastAsia="en-US"/>
          <w14:ligatures w14:val="standardContextual"/>
        </w:rPr>
        <w:t>Ασφαλής κλήρωση και διανομή θεμάτων ώστε να διασφαλίζεται η δικαιοσύνη κατά τη διεξαγωγή των εξετάσεων και η παροχή ίσων ευκαιριών σε όλους/ες τους/ις μαθητές/τριες</w:t>
      </w:r>
    </w:p>
    <w:p w14:paraId="3F3F4C74" w14:textId="77777777" w:rsidR="003D439A" w:rsidRPr="007E31B4" w:rsidRDefault="003D439A" w:rsidP="003D439A">
      <w:pPr>
        <w:suppressAutoHyphens w:val="0"/>
        <w:spacing w:after="0" w:line="276" w:lineRule="auto"/>
        <w:rPr>
          <w:rFonts w:eastAsia="Calibri"/>
          <w:kern w:val="2"/>
          <w:lang w:val="el-GR" w:eastAsia="en-US"/>
          <w14:ligatures w14:val="standardContextual"/>
        </w:rPr>
      </w:pPr>
      <w:r w:rsidRPr="007E31B4">
        <w:rPr>
          <w:rFonts w:eastAsia="Calibri"/>
          <w:kern w:val="2"/>
          <w:lang w:val="el-GR" w:eastAsia="en-US"/>
          <w14:ligatures w14:val="standardContextual"/>
        </w:rPr>
        <w:t>Τεχνολογικοί στόχοι</w:t>
      </w:r>
    </w:p>
    <w:p w14:paraId="7A64DA13" w14:textId="77777777" w:rsidR="003D439A" w:rsidRPr="007E31B4" w:rsidRDefault="003D439A" w:rsidP="00AB5802">
      <w:pPr>
        <w:numPr>
          <w:ilvl w:val="0"/>
          <w:numId w:val="141"/>
        </w:numPr>
        <w:suppressAutoHyphens w:val="0"/>
        <w:spacing w:after="0" w:line="276" w:lineRule="auto"/>
        <w:contextualSpacing/>
        <w:rPr>
          <w:rFonts w:eastAsia="Calibri"/>
          <w:kern w:val="2"/>
          <w:lang w:val="el-GR" w:eastAsia="en-US"/>
          <w14:ligatures w14:val="standardContextual"/>
        </w:rPr>
      </w:pPr>
      <w:r w:rsidRPr="007E31B4">
        <w:rPr>
          <w:rFonts w:eastAsia="Calibri"/>
          <w:kern w:val="2"/>
          <w:lang w:val="el-GR" w:eastAsia="en-US"/>
          <w14:ligatures w14:val="standardContextual"/>
        </w:rPr>
        <w:t>Αναβάθμιση των υποδομών σε μοντέρνα cloud αρχιτεκτονική η οποία θα μπορεί να υποστηρίζει υψηλούς φόρτους</w:t>
      </w:r>
    </w:p>
    <w:p w14:paraId="0A0F063D" w14:textId="77777777" w:rsidR="003D439A" w:rsidRPr="007E31B4" w:rsidRDefault="003D439A" w:rsidP="00AB5802">
      <w:pPr>
        <w:numPr>
          <w:ilvl w:val="0"/>
          <w:numId w:val="141"/>
        </w:numPr>
        <w:suppressAutoHyphens w:val="0"/>
        <w:spacing w:after="0" w:line="276" w:lineRule="auto"/>
        <w:contextualSpacing/>
        <w:rPr>
          <w:rFonts w:eastAsia="Calibri"/>
          <w:kern w:val="2"/>
          <w:lang w:val="el-GR" w:eastAsia="en-US"/>
          <w14:ligatures w14:val="standardContextual"/>
        </w:rPr>
      </w:pPr>
      <w:r w:rsidRPr="007E31B4">
        <w:rPr>
          <w:rFonts w:eastAsia="Calibri"/>
          <w:kern w:val="2"/>
          <w:lang w:val="el-GR" w:eastAsia="en-US"/>
          <w14:ligatures w14:val="standardContextual"/>
        </w:rPr>
        <w:t>Επιπλέον δικλείδες ασφαλείας σε περίπτωση κακόβουλων επιθέσεων κατά την διεξαγωγή των εξετάσεων</w:t>
      </w:r>
    </w:p>
    <w:p w14:paraId="7D6F0508" w14:textId="77777777" w:rsidR="003D439A" w:rsidRPr="007E31B4" w:rsidRDefault="003D439A" w:rsidP="00AB5802">
      <w:pPr>
        <w:numPr>
          <w:ilvl w:val="0"/>
          <w:numId w:val="141"/>
        </w:numPr>
        <w:suppressAutoHyphens w:val="0"/>
        <w:spacing w:after="0" w:line="276" w:lineRule="auto"/>
        <w:contextualSpacing/>
        <w:rPr>
          <w:rFonts w:eastAsia="Calibri"/>
          <w:kern w:val="2"/>
          <w:lang w:val="el-GR" w:eastAsia="en-US"/>
          <w14:ligatures w14:val="standardContextual"/>
        </w:rPr>
      </w:pPr>
      <w:r w:rsidRPr="007E31B4">
        <w:rPr>
          <w:rFonts w:eastAsia="Calibri"/>
          <w:kern w:val="2"/>
          <w:lang w:val="el-GR" w:eastAsia="en-US"/>
          <w14:ligatures w14:val="standardContextual"/>
        </w:rPr>
        <w:t>Μείωση του χρόνου ανάπτυξης, συμπεριλαμβανομένου του χρόνου παράδοσης και του χρόνου ενσωμάτωσης νέων πεδίων σε υφιστάμενες φόρμες</w:t>
      </w:r>
    </w:p>
    <w:p w14:paraId="272110EC" w14:textId="77777777" w:rsidR="003D439A" w:rsidRPr="007E31B4" w:rsidRDefault="003D439A" w:rsidP="00AB5802">
      <w:pPr>
        <w:numPr>
          <w:ilvl w:val="0"/>
          <w:numId w:val="141"/>
        </w:numPr>
        <w:suppressAutoHyphens w:val="0"/>
        <w:spacing w:after="0" w:line="276" w:lineRule="auto"/>
        <w:contextualSpacing/>
        <w:rPr>
          <w:rFonts w:eastAsia="Calibri"/>
          <w:kern w:val="2"/>
          <w:lang w:val="el-GR" w:eastAsia="en-US"/>
          <w14:ligatures w14:val="standardContextual"/>
        </w:rPr>
      </w:pPr>
      <w:r w:rsidRPr="007E31B4">
        <w:rPr>
          <w:rFonts w:eastAsia="Calibri"/>
          <w:kern w:val="2"/>
          <w:lang w:val="el-GR" w:eastAsia="en-US"/>
          <w14:ligatures w14:val="standardContextual"/>
        </w:rPr>
        <w:t>Μείωση του κόστους συντήρησης και αναβάθμισης των εφαρμογών</w:t>
      </w:r>
    </w:p>
    <w:p w14:paraId="3A9301E1" w14:textId="77777777" w:rsidR="003D439A" w:rsidRPr="007E31B4" w:rsidRDefault="003D439A" w:rsidP="00AB5802">
      <w:pPr>
        <w:numPr>
          <w:ilvl w:val="0"/>
          <w:numId w:val="141"/>
        </w:numPr>
        <w:suppressAutoHyphens w:val="0"/>
        <w:spacing w:after="0" w:line="276" w:lineRule="auto"/>
        <w:contextualSpacing/>
        <w:rPr>
          <w:rFonts w:eastAsia="Calibri"/>
          <w:kern w:val="2"/>
          <w:lang w:val="el-GR" w:eastAsia="en-US"/>
          <w14:ligatures w14:val="standardContextual"/>
        </w:rPr>
      </w:pPr>
      <w:r w:rsidRPr="007E31B4">
        <w:rPr>
          <w:rFonts w:eastAsia="Calibri"/>
          <w:kern w:val="2"/>
          <w:lang w:val="el-GR" w:eastAsia="en-US"/>
          <w14:ligatures w14:val="standardContextual"/>
        </w:rPr>
        <w:t>Αυτοματοποίηση διαδικασίας αντιγράφων ασφαλείας και γρήγορης επαναφοράς σε περιπτώσεις αστοχίας ή κακόβουλης επίθεσης</w:t>
      </w:r>
    </w:p>
    <w:p w14:paraId="34BBEDE7" w14:textId="77777777" w:rsidR="003D439A" w:rsidRPr="007E31B4" w:rsidRDefault="003D439A" w:rsidP="00AB5802">
      <w:pPr>
        <w:numPr>
          <w:ilvl w:val="0"/>
          <w:numId w:val="141"/>
        </w:numPr>
        <w:suppressAutoHyphens w:val="0"/>
        <w:spacing w:after="0" w:line="276" w:lineRule="auto"/>
        <w:contextualSpacing/>
        <w:rPr>
          <w:rFonts w:eastAsia="Calibri"/>
          <w:kern w:val="2"/>
          <w:lang w:val="el-GR" w:eastAsia="en-US"/>
          <w14:ligatures w14:val="standardContextual"/>
        </w:rPr>
      </w:pPr>
      <w:r w:rsidRPr="007E31B4">
        <w:rPr>
          <w:rFonts w:eastAsia="Calibri"/>
          <w:kern w:val="2"/>
          <w:lang w:val="el-GR" w:eastAsia="en-US"/>
          <w14:ligatures w14:val="standardContextual"/>
        </w:rPr>
        <w:t>Παροχή σύγχρονων εργαλείων χρήσης και συντήρησης των εφαρμογών</w:t>
      </w:r>
    </w:p>
    <w:p w14:paraId="2804F60C" w14:textId="77777777" w:rsidR="00F01DCA" w:rsidRPr="007E31B4" w:rsidRDefault="00F01DCA" w:rsidP="00F01DCA">
      <w:pPr>
        <w:rPr>
          <w:lang w:val="el-GR"/>
        </w:rPr>
      </w:pPr>
    </w:p>
    <w:p w14:paraId="15EF8B82" w14:textId="31C25CD8" w:rsidR="00A22261" w:rsidRPr="007E31B4" w:rsidRDefault="00380969" w:rsidP="00B0706E">
      <w:pPr>
        <w:pStyle w:val="3"/>
        <w:numPr>
          <w:ilvl w:val="0"/>
          <w:numId w:val="24"/>
        </w:numPr>
        <w:rPr>
          <w:lang w:val="el-GR"/>
        </w:rPr>
      </w:pPr>
      <w:bookmarkStart w:id="516" w:name="_Toc202354737"/>
      <w:r w:rsidRPr="007E31B4">
        <w:rPr>
          <w:lang w:val="el-GR"/>
        </w:rPr>
        <w:t>Αρχιτεκτονική</w:t>
      </w:r>
      <w:bookmarkEnd w:id="516"/>
    </w:p>
    <w:p w14:paraId="5F2C5FD7" w14:textId="77777777" w:rsidR="00C27579" w:rsidRPr="007E31B4" w:rsidRDefault="00C27579" w:rsidP="001C3062">
      <w:pPr>
        <w:rPr>
          <w:lang w:val="el-GR"/>
        </w:rPr>
      </w:pPr>
      <w:bookmarkStart w:id="517" w:name="_Toc97195379"/>
      <w:bookmarkStart w:id="518" w:name="_Toc97195548"/>
      <w:bookmarkEnd w:id="517"/>
      <w:bookmarkEnd w:id="518"/>
    </w:p>
    <w:p w14:paraId="7B4D6E87" w14:textId="40A37603" w:rsidR="00403F5C" w:rsidRPr="007E31B4" w:rsidRDefault="00403F5C" w:rsidP="001C3062">
      <w:pPr>
        <w:rPr>
          <w:lang w:val="el-GR"/>
        </w:rPr>
      </w:pPr>
      <w:r w:rsidRPr="007E31B4">
        <w:rPr>
          <w:lang w:val="el-GR"/>
        </w:rPr>
        <w:t>Οι τεχνικές απαιτήσεις του Ολοκληρωμένου Πληροφοριακού Συστήματος που θα δημιουργηθεί προκειμένου να υποστηρίξει την αναβάθμιση του υφιστάμενου συστήματος κλήρωσης, διανομής και διαχείρισης θεμάτων της Τράπεζας Θεμάτων Διαβαθμισμένης Δυσκολίας, περιγράφονται αναλυτικά παρακάτω:</w:t>
      </w:r>
    </w:p>
    <w:p w14:paraId="1A3EDEE5" w14:textId="77777777" w:rsidR="00403F5C" w:rsidRPr="007E31B4" w:rsidRDefault="00403F5C" w:rsidP="001C3062">
      <w:pPr>
        <w:rPr>
          <w:lang w:val="el-GR"/>
        </w:rPr>
      </w:pPr>
    </w:p>
    <w:p w14:paraId="092298F4" w14:textId="77777777" w:rsidR="00C27579" w:rsidRPr="007E31B4" w:rsidRDefault="00C27579" w:rsidP="00C27579">
      <w:pPr>
        <w:rPr>
          <w:b/>
          <w:bCs/>
          <w:lang w:val="el-GR"/>
        </w:rPr>
      </w:pPr>
      <w:r w:rsidRPr="007E31B4">
        <w:rPr>
          <w:b/>
          <w:bCs/>
          <w:lang w:val="el-GR"/>
        </w:rPr>
        <w:t>Αρχιτεκτονική Λύσης</w:t>
      </w:r>
    </w:p>
    <w:p w14:paraId="3BCEC8A4" w14:textId="3F34945C" w:rsidR="001C3062" w:rsidRPr="007E31B4" w:rsidRDefault="001C3062" w:rsidP="001C3062">
      <w:pPr>
        <w:rPr>
          <w:lang w:val="el-GR"/>
        </w:rPr>
      </w:pPr>
      <w:r w:rsidRPr="007E31B4">
        <w:rPr>
          <w:lang w:val="el-GR"/>
        </w:rPr>
        <w:t>Η βασική φιλοσοφία της προτεινόμενης αρχιτεκτονικής στηρίζεται στην υιοθέτηση μιας ευέλικτης, κλιμακούμενης και ασφαλούς πλατφόρμας μέσω της χρήσης τεχνολογιών cloud. Οι τεχνολογίες αυτές επιτρέπουν την ταχεία ανάπτυξη και παράδοση εφαρμογών και υπηρεσιών, εξασφαλίζοντας ταυτόχρονα υψηλά επίπεδα διαθεσιμότητας και ασφάλειας.</w:t>
      </w:r>
    </w:p>
    <w:p w14:paraId="390C6CB7" w14:textId="77777777" w:rsidR="00403F5C" w:rsidRPr="007E31B4" w:rsidRDefault="00403F5C" w:rsidP="001C3062">
      <w:pPr>
        <w:rPr>
          <w:lang w:val="el-GR"/>
        </w:rPr>
      </w:pPr>
    </w:p>
    <w:p w14:paraId="06F40443" w14:textId="77777777" w:rsidR="001C3062" w:rsidRPr="007E31B4" w:rsidRDefault="001C3062" w:rsidP="001C3062">
      <w:pPr>
        <w:rPr>
          <w:b/>
          <w:bCs/>
          <w:lang w:val="el-GR"/>
        </w:rPr>
      </w:pPr>
      <w:r w:rsidRPr="007E31B4">
        <w:rPr>
          <w:b/>
          <w:bCs/>
          <w:lang w:val="el-GR"/>
        </w:rPr>
        <w:t>Κλιμακωσιμότητα και Ευελιξία</w:t>
      </w:r>
    </w:p>
    <w:p w14:paraId="5A543928" w14:textId="77777777" w:rsidR="001C3062" w:rsidRPr="007E31B4" w:rsidRDefault="001C3062" w:rsidP="001C3062">
      <w:pPr>
        <w:rPr>
          <w:lang w:val="el-GR"/>
        </w:rPr>
      </w:pPr>
      <w:r w:rsidRPr="007E31B4">
        <w:rPr>
          <w:lang w:val="el-GR"/>
        </w:rPr>
        <w:t>Η χρήση cloud υποδομών επιτρέπει την εύκολη κλιμάκωση των πόρων ανάλογα με τις ανάγκες του έργου, εξασφαλίζοντας έτσι ότι η απόδοση παραμένει ομαλή ακόμα και κατά τις περιόδους αιχμής. Η ευελιξία του cloud επιτρέπει την γρήγορη προσαρμογή σε νέες απαιτήσεις ή αλλαγές στο περιβάλλον εργασίας χωρίς την ανάγκη για επενδύσεις σε φυσική υποδομή.</w:t>
      </w:r>
    </w:p>
    <w:p w14:paraId="4B960746" w14:textId="77777777" w:rsidR="00403F5C" w:rsidRPr="007E31B4" w:rsidRDefault="00403F5C" w:rsidP="001C3062">
      <w:pPr>
        <w:rPr>
          <w:lang w:val="el-GR"/>
        </w:rPr>
      </w:pPr>
    </w:p>
    <w:p w14:paraId="6C21A3EC" w14:textId="77777777" w:rsidR="001C3062" w:rsidRPr="007E31B4" w:rsidRDefault="001C3062" w:rsidP="001C3062">
      <w:pPr>
        <w:rPr>
          <w:b/>
          <w:bCs/>
          <w:lang w:val="el-GR"/>
        </w:rPr>
      </w:pPr>
      <w:r w:rsidRPr="007E31B4">
        <w:rPr>
          <w:b/>
          <w:bCs/>
          <w:lang w:val="el-GR"/>
        </w:rPr>
        <w:t>Ασφάλεια</w:t>
      </w:r>
    </w:p>
    <w:p w14:paraId="619A8041" w14:textId="77777777" w:rsidR="001C3062" w:rsidRPr="007E31B4" w:rsidRDefault="001C3062" w:rsidP="001C3062">
      <w:pPr>
        <w:rPr>
          <w:lang w:val="el-GR"/>
        </w:rPr>
      </w:pPr>
      <w:r w:rsidRPr="007E31B4">
        <w:rPr>
          <w:lang w:val="el-GR"/>
        </w:rPr>
        <w:t>Η ασφάλεια αποτελεί προτεραιότητα στην προτεινόμενη αρχιτεκτονική. Οι πλατφόρμες cloud προσφέρουν προηγμένα εργαλεία και τεχνικές ασφαλείας, που περιλαμβάνουν κρυπτογράφηση δεδομένων, διαχείριση ταυτότητας και πρόσβασης, καθώς και συνεχείς ενημερώσεις ασφαλείας, εξασφαλίζοντας την προστασία των δεδομένων και των εφαρμογών.</w:t>
      </w:r>
    </w:p>
    <w:p w14:paraId="6BC3583E" w14:textId="77777777" w:rsidR="00403F5C" w:rsidRPr="007E31B4" w:rsidRDefault="00403F5C" w:rsidP="001C3062">
      <w:pPr>
        <w:rPr>
          <w:lang w:val="el-GR"/>
        </w:rPr>
      </w:pPr>
    </w:p>
    <w:p w14:paraId="7F3730A0" w14:textId="77777777" w:rsidR="001C3062" w:rsidRPr="007E31B4" w:rsidRDefault="001C3062" w:rsidP="001C3062">
      <w:pPr>
        <w:rPr>
          <w:b/>
          <w:bCs/>
          <w:lang w:val="el-GR"/>
        </w:rPr>
      </w:pPr>
      <w:r w:rsidRPr="007E31B4">
        <w:rPr>
          <w:b/>
          <w:bCs/>
          <w:lang w:val="el-GR"/>
        </w:rPr>
        <w:t>CDN (Content Delivery Network)</w:t>
      </w:r>
    </w:p>
    <w:p w14:paraId="0351635D" w14:textId="77777777" w:rsidR="001C3062" w:rsidRPr="007E31B4" w:rsidRDefault="001C3062" w:rsidP="001C3062">
      <w:pPr>
        <w:rPr>
          <w:lang w:val="el-GR"/>
        </w:rPr>
      </w:pPr>
      <w:r w:rsidRPr="007E31B4">
        <w:rPr>
          <w:lang w:val="el-GR"/>
        </w:rPr>
        <w:t>Η ενσωμάτωση ενός CDN στην αρχιτεκτονική είναι κρίσιμη για την αποδοτική παράδοση περιεχομένου στους χρήστες. Το CDN εξασφαλίζει χαμηλότερους χρόνους φόρτωσης και βελτιωμένη εμπειρία χρήστη, μειώνοντας την απόσταση μεταξύ των διακομιστών και των τελικών χρηστών. Αυτό είναι ιδιαίτερα σημαντικό για εφαρμογές με βαρύ περιεχόμενο, όπως βίντεο, εικόνες και μεγάλα αρχεία, όπου οι επιδόσεις μπορούν να επηρεαστούν από τη γεωγραφική τοποθεσία.</w:t>
      </w:r>
    </w:p>
    <w:p w14:paraId="21C7C42F" w14:textId="645D965D" w:rsidR="004B162A" w:rsidRPr="007E31B4" w:rsidRDefault="001C3062" w:rsidP="001C3062">
      <w:pPr>
        <w:rPr>
          <w:lang w:val="el-GR"/>
        </w:rPr>
      </w:pPr>
      <w:r w:rsidRPr="007E31B4">
        <w:rPr>
          <w:lang w:val="el-GR"/>
        </w:rPr>
        <w:t>Η πλατφόρμα cloud θα επιλεγεί κατά την φάση της ανάλυσης απαιτήσεων.</w:t>
      </w:r>
    </w:p>
    <w:p w14:paraId="0BBD85D2" w14:textId="77777777" w:rsidR="00C27579" w:rsidRPr="007E31B4" w:rsidRDefault="00C27579" w:rsidP="001C3062">
      <w:pPr>
        <w:rPr>
          <w:lang w:val="el-GR"/>
        </w:rPr>
      </w:pPr>
    </w:p>
    <w:p w14:paraId="07BDFD45" w14:textId="57FDCE57" w:rsidR="00B50C47" w:rsidRPr="007E31B4" w:rsidRDefault="004B162A" w:rsidP="00B0706E">
      <w:pPr>
        <w:pStyle w:val="4"/>
        <w:numPr>
          <w:ilvl w:val="1"/>
          <w:numId w:val="24"/>
        </w:numPr>
        <w:ind w:hanging="306"/>
        <w:rPr>
          <w:rFonts w:cs="Tahoma"/>
          <w:szCs w:val="22"/>
          <w:lang w:val="el-GR"/>
        </w:rPr>
      </w:pPr>
      <w:bookmarkStart w:id="519" w:name="_Hlk181104928"/>
      <w:r w:rsidRPr="007E31B4">
        <w:rPr>
          <w:rFonts w:cs="Tahoma"/>
          <w:szCs w:val="22"/>
          <w:lang w:val="el-GR"/>
        </w:rPr>
        <w:t xml:space="preserve"> </w:t>
      </w:r>
      <w:bookmarkStart w:id="520" w:name="_Toc97194343"/>
      <w:bookmarkStart w:id="521" w:name="_Toc202354738"/>
      <w:r w:rsidRPr="007E31B4">
        <w:rPr>
          <w:rFonts w:cs="Tahoma"/>
          <w:szCs w:val="22"/>
          <w:lang w:val="el-GR"/>
        </w:rPr>
        <w:t xml:space="preserve">Γενικές Αρχές Σχεδιασμού </w:t>
      </w:r>
      <w:r w:rsidR="00403F5C" w:rsidRPr="007E31B4">
        <w:rPr>
          <w:rFonts w:cs="Tahoma"/>
          <w:szCs w:val="22"/>
          <w:lang w:val="el-GR"/>
        </w:rPr>
        <w:t>Ολοκληρωμένου</w:t>
      </w:r>
      <w:r w:rsidR="00FE6638" w:rsidRPr="007E31B4">
        <w:rPr>
          <w:rFonts w:cs="Tahoma"/>
          <w:szCs w:val="22"/>
          <w:lang w:val="el-GR"/>
        </w:rPr>
        <w:t xml:space="preserve"> </w:t>
      </w:r>
      <w:r w:rsidR="00403F5C" w:rsidRPr="007E31B4">
        <w:rPr>
          <w:rFonts w:cs="Tahoma"/>
          <w:szCs w:val="22"/>
          <w:lang w:val="el-GR"/>
        </w:rPr>
        <w:t xml:space="preserve">Πληροφοριακού </w:t>
      </w:r>
      <w:r w:rsidRPr="007E31B4">
        <w:rPr>
          <w:rFonts w:cs="Tahoma"/>
          <w:szCs w:val="22"/>
          <w:lang w:val="el-GR"/>
        </w:rPr>
        <w:t>Συστήματος</w:t>
      </w:r>
      <w:bookmarkEnd w:id="520"/>
      <w:bookmarkEnd w:id="521"/>
    </w:p>
    <w:bookmarkEnd w:id="519"/>
    <w:p w14:paraId="0039794C" w14:textId="77777777" w:rsidR="001C3062" w:rsidRPr="007E31B4" w:rsidRDefault="001C3062" w:rsidP="001C3062">
      <w:pPr>
        <w:spacing w:before="120" w:line="276" w:lineRule="auto"/>
        <w:rPr>
          <w:rFonts w:cs="Calibri"/>
          <w:szCs w:val="24"/>
          <w:lang w:val="el-GR"/>
        </w:rPr>
      </w:pPr>
      <w:r w:rsidRPr="007E31B4">
        <w:rPr>
          <w:rFonts w:cs="Calibri"/>
          <w:szCs w:val="24"/>
          <w:lang w:val="el-GR"/>
        </w:rPr>
        <w:t>Η Ηλεκτρονική Διακυβέρνηση αφορά στον εκσυγχρονισμό του Κράτους και της Δημόσιας Διοίκησης, με όχημα τις Τεχνολογίες Πληροφοριών και Επικοινωνιών (ΤΠΕ), με στόχο το ριζικό μετασχηματισμό των υφιστάμενων διαδικασιών και την αναβάθμιση των παρεχόμενων υπηρεσιών, σε υπηρεσίες προστιθέμενης αξίας, προκειμένου η Διοίκηση να καταστεί αποτελεσματικότερη και αποδοτικότερη, εξασφαλίζοντας την ικανοποίηση των αναγκών του κοινωνικού συνόλου και προάγοντας την ενεργή συμμετοχή των πολιτών.</w:t>
      </w:r>
    </w:p>
    <w:p w14:paraId="37EF1946" w14:textId="77777777" w:rsidR="001C3062" w:rsidRPr="007E31B4" w:rsidRDefault="001C3062" w:rsidP="001C3062">
      <w:pPr>
        <w:spacing w:before="120" w:line="276" w:lineRule="auto"/>
        <w:rPr>
          <w:rFonts w:cs="Calibri"/>
          <w:szCs w:val="24"/>
          <w:lang w:val="el-GR"/>
        </w:rPr>
      </w:pPr>
      <w:r w:rsidRPr="007E31B4">
        <w:rPr>
          <w:rFonts w:cs="Calibri"/>
          <w:szCs w:val="24"/>
          <w:lang w:val="el-GR"/>
        </w:rPr>
        <w:t xml:space="preserve">Κατά την τελευταία εικοσαετία, η σταδιακή πορεία και εξέλιξη της Ηλεκτρονικής Διακυβέρνησης καταγράφεται στη διεθνή βιβλιογραφία ως </w:t>
      </w:r>
      <w:r w:rsidRPr="007E31B4">
        <w:rPr>
          <w:rFonts w:cs="Calibri"/>
          <w:szCs w:val="24"/>
          <w:lang w:val="en-US"/>
        </w:rPr>
        <w:t>Government</w:t>
      </w:r>
      <w:r w:rsidRPr="007E31B4">
        <w:rPr>
          <w:rFonts w:cs="Calibri"/>
          <w:szCs w:val="24"/>
          <w:lang w:val="el-GR"/>
        </w:rPr>
        <w:t xml:space="preserve"> 1.0, </w:t>
      </w:r>
      <w:r w:rsidRPr="007E31B4">
        <w:rPr>
          <w:rFonts w:cs="Calibri"/>
          <w:szCs w:val="24"/>
          <w:lang w:val="en-US"/>
        </w:rPr>
        <w:t>Government</w:t>
      </w:r>
      <w:r w:rsidRPr="007E31B4">
        <w:rPr>
          <w:rFonts w:cs="Calibri"/>
          <w:szCs w:val="24"/>
          <w:lang w:val="el-GR"/>
        </w:rPr>
        <w:t xml:space="preserve"> 2.0, </w:t>
      </w:r>
      <w:r w:rsidRPr="007E31B4">
        <w:rPr>
          <w:rFonts w:cs="Calibri"/>
          <w:szCs w:val="24"/>
          <w:lang w:val="en-US"/>
        </w:rPr>
        <w:t>Government</w:t>
      </w:r>
      <w:r w:rsidRPr="007E31B4">
        <w:rPr>
          <w:rFonts w:cs="Calibri"/>
          <w:szCs w:val="24"/>
          <w:lang w:val="el-GR"/>
        </w:rPr>
        <w:t xml:space="preserve"> 3.0 κλπ.  Σημαντικός αριθμός των Δημόσιων Διοικήσεων των Κρατών - Μελών της ΕΕ και του ΟΟΣΑ βρίσκονται σήμερα στο </w:t>
      </w:r>
      <w:r w:rsidRPr="007E31B4">
        <w:rPr>
          <w:rFonts w:cs="Calibri"/>
          <w:szCs w:val="24"/>
          <w:lang w:val="en-US"/>
        </w:rPr>
        <w:t>Government</w:t>
      </w:r>
      <w:r w:rsidRPr="007E31B4">
        <w:rPr>
          <w:rFonts w:cs="Calibri"/>
          <w:szCs w:val="24"/>
          <w:lang w:val="el-GR"/>
        </w:rPr>
        <w:t xml:space="preserve"> 2.0. Στην πρώτη περίοδο (</w:t>
      </w:r>
      <w:r w:rsidRPr="007E31B4">
        <w:rPr>
          <w:rFonts w:cs="Calibri"/>
          <w:szCs w:val="24"/>
          <w:lang w:val="en-US"/>
        </w:rPr>
        <w:t>Gov</w:t>
      </w:r>
      <w:r w:rsidRPr="007E31B4">
        <w:rPr>
          <w:rFonts w:cs="Calibri"/>
          <w:szCs w:val="24"/>
          <w:lang w:val="el-GR"/>
        </w:rPr>
        <w:t xml:space="preserve"> 1.0) δεσπόζει η παθητική χρήση του Διαδικτύου και η χρήση του για ενημέρωση ενώ στην επόμενη (</w:t>
      </w:r>
      <w:r w:rsidRPr="007E31B4">
        <w:rPr>
          <w:rFonts w:cs="Calibri"/>
          <w:szCs w:val="24"/>
          <w:lang w:val="en-US"/>
        </w:rPr>
        <w:t>Gov</w:t>
      </w:r>
      <w:r w:rsidRPr="007E31B4">
        <w:rPr>
          <w:rFonts w:cs="Calibri"/>
          <w:szCs w:val="24"/>
          <w:lang w:val="el-GR"/>
        </w:rPr>
        <w:t xml:space="preserve"> 2.0), καθοριστικό στοιχείο αποτελεί η αναδραστικότητα και η συνεργασία με τους χρήστες. Στην περίοδο 3.0 προτάσσονται η </w:t>
      </w:r>
      <w:r w:rsidRPr="007E31B4">
        <w:rPr>
          <w:rFonts w:cs="Calibri"/>
          <w:szCs w:val="24"/>
          <w:lang w:val="el-GR"/>
        </w:rPr>
        <w:lastRenderedPageBreak/>
        <w:t>πολιτοκεντρική καινοτομία, η σύγκλιση των επιχειρησιακών εφαρμογών με πλατφόρμες κοινωνικών δικτύων, ο σημασιολογικός ιστός και η προσωποποίηση.</w:t>
      </w:r>
    </w:p>
    <w:p w14:paraId="6AA962E7" w14:textId="77777777" w:rsidR="001C3062" w:rsidRPr="007E31B4" w:rsidRDefault="001C3062" w:rsidP="001C3062">
      <w:pPr>
        <w:spacing w:before="120" w:line="276" w:lineRule="auto"/>
        <w:rPr>
          <w:rFonts w:cs="Calibri"/>
          <w:szCs w:val="24"/>
          <w:lang w:val="el-GR"/>
        </w:rPr>
      </w:pPr>
      <w:r w:rsidRPr="007E31B4">
        <w:rPr>
          <w:rFonts w:cs="Calibri"/>
          <w:szCs w:val="24"/>
          <w:lang w:val="el-GR"/>
        </w:rPr>
        <w:t xml:space="preserve">Η κινητή επικοινωνία, το υπολογιστικό νέφος, τα κοινωνικά δίκτυα μετασχηματίζουν ριζικά τον τρόπο χρήσης και πρόσληψης των ΤΠΕ και μετατρέπουν άρδην την ψηφιακή συμπεριφορά και τις προσδοκίες των πολιτών. Επιπλέον μια νέα γενιά χρηστών (Υ, </w:t>
      </w:r>
      <w:r w:rsidRPr="007E31B4">
        <w:rPr>
          <w:rFonts w:cs="Calibri"/>
          <w:szCs w:val="24"/>
        </w:rPr>
        <w:t>native</w:t>
      </w:r>
      <w:r w:rsidRPr="007E31B4">
        <w:rPr>
          <w:rFonts w:cs="Calibri"/>
          <w:szCs w:val="24"/>
          <w:lang w:val="el-GR"/>
        </w:rPr>
        <w:t xml:space="preserve"> </w:t>
      </w:r>
      <w:r w:rsidRPr="007E31B4">
        <w:rPr>
          <w:rFonts w:cs="Calibri"/>
          <w:szCs w:val="24"/>
        </w:rPr>
        <w:t>digitals</w:t>
      </w:r>
      <w:r w:rsidRPr="007E31B4">
        <w:rPr>
          <w:rFonts w:cs="Calibri"/>
          <w:szCs w:val="24"/>
          <w:lang w:val="el-GR"/>
        </w:rPr>
        <w:t>), με εντελώς διαφορετική ψηφιακή φυσιογνωμία και απαιτήσεις έχει εισέλθει ήδη στην αγορά εργασίας, συνιστά κρίσιμη μάζα στο χώρο εργασίας και την κοινωνία, και οι ανάγκες της δεν μπορούν να αγνοηθούν.</w:t>
      </w:r>
    </w:p>
    <w:p w14:paraId="7F442349" w14:textId="397C6C7F" w:rsidR="001C3062" w:rsidRPr="007E31B4" w:rsidRDefault="001C3062" w:rsidP="001C3062">
      <w:pPr>
        <w:spacing w:before="120" w:line="276" w:lineRule="auto"/>
        <w:rPr>
          <w:rFonts w:cs="Calibri"/>
          <w:szCs w:val="24"/>
          <w:lang w:val="el-GR"/>
        </w:rPr>
      </w:pPr>
      <w:r w:rsidRPr="007E31B4">
        <w:rPr>
          <w:rFonts w:cs="Calibri"/>
          <w:szCs w:val="24"/>
          <w:lang w:val="el-GR"/>
        </w:rPr>
        <w:t>Όλα τα παραπάνω καθιστούν αναγκαίο τον ψηφιακό μετασχηματισμό της Δημόσιας Διοίκησης και των Υπηρεσιών που παρέχονται στον πολίτη. Το κράτος πρέπει να ανακτήσει την εμπιστοσύνη των πολιτών παρέχοντας αξιόπιστες και ποιοτικές υπηρεσίες που σαν στόχο θα έχουν τη βελτίωση της εμπειρίας και της ποιότητας εξυπηρέτησης του πολίτη</w:t>
      </w:r>
      <w:r w:rsidR="007A465E" w:rsidRPr="007E31B4">
        <w:rPr>
          <w:rFonts w:cs="Calibri"/>
          <w:szCs w:val="24"/>
          <w:lang w:val="el-GR"/>
        </w:rPr>
        <w:t>.</w:t>
      </w:r>
    </w:p>
    <w:p w14:paraId="740AB2E2" w14:textId="77777777" w:rsidR="001C3062" w:rsidRPr="007E31B4" w:rsidRDefault="001C3062" w:rsidP="001C3062">
      <w:pPr>
        <w:spacing w:before="120" w:line="276" w:lineRule="auto"/>
        <w:rPr>
          <w:rFonts w:cs="Calibri"/>
          <w:szCs w:val="24"/>
          <w:lang w:val="el-GR"/>
        </w:rPr>
      </w:pPr>
      <w:r w:rsidRPr="007E31B4">
        <w:rPr>
          <w:rFonts w:cs="Calibri"/>
          <w:szCs w:val="24"/>
          <w:lang w:val="el-GR"/>
        </w:rPr>
        <w:t>Οι υπηρεσίες αυτές θα πρέπει να δίνουν τη δυνατότητα στον Πολίτη να τις εκτελέσει από παντού (</w:t>
      </w:r>
      <w:r w:rsidRPr="007E31B4">
        <w:rPr>
          <w:rFonts w:cs="Calibri"/>
          <w:szCs w:val="24"/>
        </w:rPr>
        <w:t>anywhere</w:t>
      </w:r>
      <w:r w:rsidRPr="007E31B4">
        <w:rPr>
          <w:rFonts w:cs="Calibri"/>
          <w:szCs w:val="24"/>
          <w:lang w:val="el-GR"/>
        </w:rPr>
        <w:t>), οποτεδήποτε (</w:t>
      </w:r>
      <w:r w:rsidRPr="007E31B4">
        <w:rPr>
          <w:rFonts w:cs="Calibri"/>
          <w:szCs w:val="24"/>
        </w:rPr>
        <w:t>anytime</w:t>
      </w:r>
      <w:r w:rsidRPr="007E31B4">
        <w:rPr>
          <w:rFonts w:cs="Calibri"/>
          <w:szCs w:val="24"/>
          <w:lang w:val="el-GR"/>
        </w:rPr>
        <w:t>) και να κάνει οτιδήποτε σε σχέση με την Πολιτεία (</w:t>
      </w:r>
      <w:r w:rsidRPr="007E31B4">
        <w:rPr>
          <w:rFonts w:cs="Calibri"/>
          <w:szCs w:val="24"/>
        </w:rPr>
        <w:t>anything</w:t>
      </w:r>
      <w:r w:rsidRPr="007E31B4">
        <w:rPr>
          <w:rFonts w:cs="Calibri"/>
          <w:szCs w:val="24"/>
          <w:lang w:val="el-GR"/>
        </w:rPr>
        <w:t>). Πιο συγκεκριμένα, οι υπηρεσίες θα πρέπει να έχουν τα εξής χαρακτηριστικά:</w:t>
      </w:r>
    </w:p>
    <w:p w14:paraId="597D829C" w14:textId="293136CA" w:rsidR="001C3062" w:rsidRPr="007E31B4" w:rsidRDefault="001C3062" w:rsidP="00AB5802">
      <w:pPr>
        <w:pStyle w:val="aff"/>
        <w:numPr>
          <w:ilvl w:val="0"/>
          <w:numId w:val="91"/>
        </w:numPr>
        <w:spacing w:before="120" w:line="276" w:lineRule="auto"/>
        <w:rPr>
          <w:rFonts w:cs="Calibri"/>
          <w:szCs w:val="24"/>
          <w:lang w:val="el-GR"/>
        </w:rPr>
      </w:pPr>
      <w:r w:rsidRPr="007E31B4">
        <w:rPr>
          <w:rFonts w:cs="Calibri"/>
          <w:szCs w:val="24"/>
          <w:lang w:val="el-GR"/>
        </w:rPr>
        <w:t>Διαθεσιμότητα από οποιοδήποτε κανάλι εξυπηρέτησης και δυνατότητα του πολίτη να τις εκκινεί από ένα κανάλι και να τις συνεχίζει από άλλο (</w:t>
      </w:r>
      <w:r w:rsidRPr="007E31B4">
        <w:rPr>
          <w:rFonts w:cs="Calibri"/>
          <w:szCs w:val="24"/>
        </w:rPr>
        <w:t>Omni</w:t>
      </w:r>
      <w:r w:rsidRPr="007E31B4">
        <w:rPr>
          <w:rFonts w:cs="Calibri"/>
          <w:szCs w:val="24"/>
          <w:lang w:val="el-GR"/>
        </w:rPr>
        <w:t xml:space="preserve"> δυνατότητα).</w:t>
      </w:r>
    </w:p>
    <w:p w14:paraId="3F0873E9" w14:textId="600FA3AB" w:rsidR="001C3062" w:rsidRPr="007E31B4" w:rsidRDefault="001C3062" w:rsidP="00AB5802">
      <w:pPr>
        <w:pStyle w:val="aff"/>
        <w:numPr>
          <w:ilvl w:val="0"/>
          <w:numId w:val="91"/>
        </w:numPr>
        <w:spacing w:before="120" w:line="276" w:lineRule="auto"/>
        <w:rPr>
          <w:rFonts w:cs="Calibri"/>
          <w:szCs w:val="24"/>
          <w:lang w:val="el-GR"/>
        </w:rPr>
      </w:pPr>
      <w:r w:rsidRPr="007E31B4">
        <w:rPr>
          <w:rFonts w:cs="Calibri"/>
          <w:szCs w:val="24"/>
          <w:lang w:val="el-GR"/>
        </w:rPr>
        <w:t>Ευκολία και ελάχιστη προσπάθεια από την πλευρά του πολίτη που προέρχεται από οποιοδήποτε ηλικιακό και μορφωτικό υπόβαθρο.</w:t>
      </w:r>
    </w:p>
    <w:p w14:paraId="4253984C" w14:textId="5306D17A" w:rsidR="001C3062" w:rsidRPr="007E31B4" w:rsidRDefault="001C3062" w:rsidP="00AB5802">
      <w:pPr>
        <w:pStyle w:val="aff"/>
        <w:numPr>
          <w:ilvl w:val="0"/>
          <w:numId w:val="91"/>
        </w:numPr>
        <w:spacing w:before="120" w:line="276" w:lineRule="auto"/>
        <w:rPr>
          <w:rFonts w:cs="Calibri"/>
          <w:szCs w:val="24"/>
          <w:lang w:val="el-GR"/>
        </w:rPr>
      </w:pPr>
      <w:r w:rsidRPr="007E31B4">
        <w:rPr>
          <w:rFonts w:cs="Calibri"/>
          <w:szCs w:val="24"/>
          <w:lang w:val="el-GR"/>
        </w:rPr>
        <w:t>Ασφάλεια και διαφάνεια, ώστε να παρέχουν τη δυνατότητα παρακολούθησης και ενημέρωσης του πολίτη για την εξέλιξή τους.</w:t>
      </w:r>
    </w:p>
    <w:p w14:paraId="1C066F9B" w14:textId="479F26E9" w:rsidR="001C3062" w:rsidRPr="007E31B4" w:rsidRDefault="001C3062">
      <w:pPr>
        <w:pStyle w:val="aff"/>
        <w:numPr>
          <w:ilvl w:val="0"/>
          <w:numId w:val="91"/>
        </w:numPr>
        <w:spacing w:before="120" w:line="276" w:lineRule="auto"/>
        <w:rPr>
          <w:rFonts w:cs="Calibri"/>
          <w:szCs w:val="24"/>
          <w:lang w:val="el-GR"/>
        </w:rPr>
      </w:pPr>
      <w:r w:rsidRPr="007E31B4">
        <w:rPr>
          <w:rFonts w:cs="Calibri"/>
          <w:szCs w:val="24"/>
          <w:lang w:val="el-GR"/>
        </w:rPr>
        <w:t>Ταχεία ολοκλήρωση, στον συντομότερο δυνατό χρόνο.</w:t>
      </w:r>
    </w:p>
    <w:p w14:paraId="4FEDB974" w14:textId="77777777" w:rsidR="00A2427C" w:rsidRPr="007E31B4" w:rsidRDefault="00A2427C" w:rsidP="00AB5802">
      <w:pPr>
        <w:pStyle w:val="aff"/>
        <w:spacing w:before="120" w:line="276" w:lineRule="auto"/>
        <w:rPr>
          <w:rFonts w:cs="Calibri"/>
          <w:szCs w:val="24"/>
          <w:lang w:val="el-GR"/>
        </w:rPr>
      </w:pPr>
    </w:p>
    <w:p w14:paraId="3DF45889" w14:textId="77777777" w:rsidR="001C3062" w:rsidRPr="007E31B4" w:rsidRDefault="001C3062" w:rsidP="001C3062">
      <w:pPr>
        <w:spacing w:before="120" w:line="276" w:lineRule="auto"/>
        <w:rPr>
          <w:rFonts w:cs="Calibri"/>
          <w:szCs w:val="24"/>
          <w:lang w:val="el-GR"/>
        </w:rPr>
      </w:pPr>
      <w:r w:rsidRPr="007E31B4">
        <w:rPr>
          <w:rFonts w:cs="Calibri"/>
          <w:szCs w:val="24"/>
          <w:lang w:val="el-GR"/>
        </w:rPr>
        <w:t>Εκτός των ανωτέρω, που αφορούν στην εμπειρία του πολίτη και καθορίζουν σε μεγάλο βαθμό την Αρχιτεκτονική προσέγγιση μίας τέτοιας λύσης υπάρχουν και κάποια βασικά ποιοτικά χαρακτηριστικά μιας τέτοιας Αρχιτεκτονικής προσέγγισης όπως:</w:t>
      </w:r>
    </w:p>
    <w:p w14:paraId="61F567B1" w14:textId="77777777" w:rsidR="001C3062" w:rsidRPr="007E31B4" w:rsidRDefault="001C3062" w:rsidP="001C3062">
      <w:pPr>
        <w:numPr>
          <w:ilvl w:val="0"/>
          <w:numId w:val="75"/>
        </w:numPr>
        <w:spacing w:before="120" w:line="276" w:lineRule="auto"/>
        <w:rPr>
          <w:b/>
          <w:szCs w:val="24"/>
          <w:u w:val="single"/>
          <w:lang w:val="el-GR"/>
        </w:rPr>
      </w:pPr>
      <w:r w:rsidRPr="007E31B4">
        <w:rPr>
          <w:b/>
          <w:szCs w:val="24"/>
          <w:u w:val="single"/>
          <w:lang w:val="el-GR"/>
        </w:rPr>
        <w:t>Ψηφιακή εξυπηρέτηση</w:t>
      </w:r>
    </w:p>
    <w:p w14:paraId="1E97EF08" w14:textId="77777777" w:rsidR="001C3062" w:rsidRPr="007E31B4" w:rsidRDefault="001C3062" w:rsidP="001C3062">
      <w:pPr>
        <w:spacing w:before="120" w:line="276" w:lineRule="auto"/>
        <w:rPr>
          <w:rFonts w:cs="Calibri"/>
          <w:szCs w:val="24"/>
          <w:lang w:val="el-GR"/>
        </w:rPr>
      </w:pPr>
      <w:r w:rsidRPr="007E31B4">
        <w:rPr>
          <w:rFonts w:cs="Calibri"/>
          <w:szCs w:val="24"/>
          <w:lang w:val="el-GR"/>
        </w:rPr>
        <w:t>Ο πολίτης σταματά να προσκομίζει έγγραφα που τον αφορούν, τα οποία μπορεί να παραχθούν μέσω Πληροφοριακών Συστημάτων του Δημοσίου</w:t>
      </w:r>
    </w:p>
    <w:p w14:paraId="45B9D7CE" w14:textId="77777777" w:rsidR="001C3062" w:rsidRPr="007E31B4" w:rsidRDefault="001C3062" w:rsidP="001C3062">
      <w:pPr>
        <w:numPr>
          <w:ilvl w:val="0"/>
          <w:numId w:val="75"/>
        </w:numPr>
        <w:spacing w:before="120" w:line="276" w:lineRule="auto"/>
        <w:rPr>
          <w:b/>
          <w:szCs w:val="24"/>
          <w:u w:val="single"/>
          <w:lang w:val="el-GR"/>
        </w:rPr>
      </w:pPr>
      <w:bookmarkStart w:id="522" w:name="_Toc44525721"/>
      <w:r w:rsidRPr="007E31B4">
        <w:rPr>
          <w:b/>
          <w:szCs w:val="24"/>
          <w:u w:val="single"/>
          <w:lang w:val="el-GR"/>
        </w:rPr>
        <w:t>Ευελιξία (Agility)</w:t>
      </w:r>
      <w:bookmarkEnd w:id="522"/>
    </w:p>
    <w:p w14:paraId="0598C1C5" w14:textId="77777777" w:rsidR="001C3062" w:rsidRPr="007E31B4" w:rsidRDefault="001C3062" w:rsidP="001C3062">
      <w:pPr>
        <w:spacing w:before="120" w:line="276" w:lineRule="auto"/>
        <w:rPr>
          <w:rFonts w:cs="Calibri"/>
          <w:szCs w:val="24"/>
          <w:lang w:val="el-GR"/>
        </w:rPr>
      </w:pPr>
      <w:r w:rsidRPr="007E31B4">
        <w:rPr>
          <w:rFonts w:cs="Calibri"/>
          <w:szCs w:val="24"/>
          <w:lang w:val="el-GR"/>
        </w:rPr>
        <w:t xml:space="preserve">Βασικό ποιοτικό χαρακτηριστικό μιας λύσης Ηλεκτρονικής Διακυβέρνησης είναι το να παρέχει το απαιτούμενο </w:t>
      </w:r>
      <w:r w:rsidRPr="007E31B4">
        <w:rPr>
          <w:rFonts w:cs="Calibri"/>
          <w:szCs w:val="24"/>
        </w:rPr>
        <w:t>agility</w:t>
      </w:r>
      <w:r w:rsidRPr="007E31B4">
        <w:rPr>
          <w:rFonts w:cs="Calibri"/>
          <w:szCs w:val="24"/>
          <w:lang w:val="el-GR"/>
        </w:rPr>
        <w:t xml:space="preserve"> (ευελιξία) ώστε να μπορεί να βελτιώνεται και να εξελίσσεται συνεχώς, χωρίς να απαιτείται η εκτέλεση «μεγάλων έργων» αλλά με την αξιοποίηση υπαρχουσών δυνατοτήτων και υποδομών για την ταχύτερη επίτευξη αποτελέσματος και παροχή νέων υπηρεσιών. Με τον τρόπο αυτό, οι υποκείμενες υποδομές μπορούν να βελτιώνονται σε βάθος χρόνου δίχως να μπαίνουν στο </w:t>
      </w:r>
      <w:r w:rsidRPr="007E31B4">
        <w:rPr>
          <w:rFonts w:cs="Calibri"/>
          <w:szCs w:val="24"/>
        </w:rPr>
        <w:t>critical</w:t>
      </w:r>
      <w:r w:rsidRPr="007E31B4">
        <w:rPr>
          <w:rFonts w:cs="Calibri"/>
          <w:szCs w:val="24"/>
          <w:lang w:val="el-GR"/>
        </w:rPr>
        <w:t xml:space="preserve"> </w:t>
      </w:r>
      <w:r w:rsidRPr="007E31B4">
        <w:rPr>
          <w:rFonts w:cs="Calibri"/>
          <w:szCs w:val="24"/>
        </w:rPr>
        <w:t>path</w:t>
      </w:r>
      <w:r w:rsidRPr="007E31B4">
        <w:rPr>
          <w:rFonts w:cs="Calibri"/>
          <w:szCs w:val="24"/>
          <w:lang w:val="el-GR"/>
        </w:rPr>
        <w:t xml:space="preserve"> της προσφοράς νέων υπηρεσιών</w:t>
      </w:r>
    </w:p>
    <w:p w14:paraId="504E646D" w14:textId="77777777" w:rsidR="001C3062" w:rsidRPr="007E31B4" w:rsidRDefault="001C3062" w:rsidP="001C3062">
      <w:pPr>
        <w:numPr>
          <w:ilvl w:val="0"/>
          <w:numId w:val="75"/>
        </w:numPr>
        <w:spacing w:before="120" w:line="276" w:lineRule="auto"/>
        <w:rPr>
          <w:b/>
          <w:szCs w:val="24"/>
          <w:u w:val="single"/>
          <w:lang w:val="el-GR"/>
        </w:rPr>
      </w:pPr>
      <w:bookmarkStart w:id="523" w:name="_Toc44525722"/>
      <w:r w:rsidRPr="007E31B4">
        <w:rPr>
          <w:b/>
          <w:szCs w:val="24"/>
          <w:u w:val="single"/>
          <w:lang w:val="el-GR"/>
        </w:rPr>
        <w:t>Διαλειτουργικότητα</w:t>
      </w:r>
      <w:bookmarkEnd w:id="523"/>
    </w:p>
    <w:p w14:paraId="6A6F9CD6" w14:textId="77777777" w:rsidR="001C3062" w:rsidRPr="007E31B4" w:rsidRDefault="001C3062" w:rsidP="001C3062">
      <w:pPr>
        <w:spacing w:before="120" w:line="276" w:lineRule="auto"/>
        <w:rPr>
          <w:rFonts w:cs="Calibri"/>
          <w:szCs w:val="24"/>
          <w:lang w:val="el-GR"/>
        </w:rPr>
      </w:pPr>
      <w:r w:rsidRPr="007E31B4">
        <w:rPr>
          <w:rFonts w:cs="Calibri"/>
          <w:szCs w:val="24"/>
          <w:lang w:val="el-GR"/>
        </w:rPr>
        <w:t xml:space="preserve">Μία λύση </w:t>
      </w:r>
      <w:r w:rsidRPr="007E31B4">
        <w:rPr>
          <w:rFonts w:cs="Calibri"/>
          <w:szCs w:val="24"/>
          <w:lang w:val="en-US"/>
        </w:rPr>
        <w:t>e</w:t>
      </w:r>
      <w:r w:rsidRPr="007E31B4">
        <w:rPr>
          <w:rFonts w:cs="Calibri"/>
          <w:szCs w:val="24"/>
          <w:lang w:val="el-GR"/>
        </w:rPr>
        <w:t>-</w:t>
      </w:r>
      <w:r w:rsidRPr="007E31B4">
        <w:rPr>
          <w:rFonts w:cs="Calibri"/>
          <w:szCs w:val="24"/>
          <w:lang w:val="en-US"/>
        </w:rPr>
        <w:t>Government</w:t>
      </w:r>
      <w:r w:rsidRPr="007E31B4">
        <w:rPr>
          <w:rFonts w:cs="Calibri"/>
          <w:szCs w:val="24"/>
          <w:lang w:val="el-GR"/>
        </w:rPr>
        <w:t xml:space="preserve"> θα πρέπει να επιτρέπει  στα πληροφοριακά συστήματα του δημόσιου τομέα να διαλειτουργούν μεταξύ τους, ανταλλάσσοντας αυτοματοποιημένα δεδομένα και πληροφορία έτσι ώστε να επιτρέπεται η ολοκλήρωση διαδικασιών που αφορούν και στις 4 διαστάσεις του </w:t>
      </w:r>
      <w:r w:rsidRPr="007E31B4">
        <w:rPr>
          <w:rFonts w:cs="Calibri"/>
          <w:szCs w:val="24"/>
          <w:lang w:val="en-US"/>
        </w:rPr>
        <w:t>e</w:t>
      </w:r>
      <w:r w:rsidRPr="007E31B4">
        <w:rPr>
          <w:rFonts w:cs="Calibri"/>
          <w:szCs w:val="24"/>
          <w:lang w:val="el-GR"/>
        </w:rPr>
        <w:t>-</w:t>
      </w:r>
      <w:r w:rsidRPr="007E31B4">
        <w:rPr>
          <w:rFonts w:cs="Calibri"/>
          <w:szCs w:val="24"/>
          <w:lang w:val="en-US"/>
        </w:rPr>
        <w:t>Government</w:t>
      </w:r>
      <w:r w:rsidRPr="007E31B4">
        <w:rPr>
          <w:rFonts w:cs="Calibri"/>
          <w:szCs w:val="24"/>
          <w:lang w:val="el-GR"/>
        </w:rPr>
        <w:t xml:space="preserve"> </w:t>
      </w:r>
      <w:r w:rsidRPr="007E31B4">
        <w:rPr>
          <w:rFonts w:cs="Calibri"/>
          <w:szCs w:val="24"/>
          <w:lang w:val="en-US"/>
        </w:rPr>
        <w:t>G</w:t>
      </w:r>
      <w:r w:rsidRPr="007E31B4">
        <w:rPr>
          <w:rFonts w:cs="Calibri"/>
          <w:szCs w:val="24"/>
          <w:lang w:val="el-GR"/>
        </w:rPr>
        <w:t>2</w:t>
      </w:r>
      <w:r w:rsidRPr="007E31B4">
        <w:rPr>
          <w:rFonts w:cs="Calibri"/>
          <w:szCs w:val="24"/>
          <w:lang w:val="en-US"/>
        </w:rPr>
        <w:t>C</w:t>
      </w:r>
      <w:r w:rsidRPr="007E31B4">
        <w:rPr>
          <w:rFonts w:cs="Calibri"/>
          <w:szCs w:val="24"/>
          <w:lang w:val="el-GR"/>
        </w:rPr>
        <w:t xml:space="preserve"> (</w:t>
      </w:r>
      <w:r w:rsidRPr="007E31B4">
        <w:rPr>
          <w:rFonts w:cs="Calibri"/>
          <w:szCs w:val="24"/>
          <w:lang w:val="en-US"/>
        </w:rPr>
        <w:t>Government</w:t>
      </w:r>
      <w:r w:rsidRPr="007E31B4">
        <w:rPr>
          <w:rFonts w:cs="Calibri"/>
          <w:szCs w:val="24"/>
          <w:lang w:val="el-GR"/>
        </w:rPr>
        <w:t xml:space="preserve"> </w:t>
      </w:r>
      <w:r w:rsidRPr="007E31B4">
        <w:rPr>
          <w:rFonts w:cs="Calibri"/>
          <w:szCs w:val="24"/>
          <w:lang w:val="en-US"/>
        </w:rPr>
        <w:t>to</w:t>
      </w:r>
      <w:r w:rsidRPr="007E31B4">
        <w:rPr>
          <w:rFonts w:cs="Calibri"/>
          <w:szCs w:val="24"/>
          <w:lang w:val="el-GR"/>
        </w:rPr>
        <w:t xml:space="preserve"> </w:t>
      </w:r>
      <w:r w:rsidRPr="007E31B4">
        <w:rPr>
          <w:rFonts w:cs="Calibri"/>
          <w:szCs w:val="24"/>
          <w:lang w:val="en-US"/>
        </w:rPr>
        <w:t>Citizen</w:t>
      </w:r>
      <w:r w:rsidRPr="007E31B4">
        <w:rPr>
          <w:rFonts w:cs="Calibri"/>
          <w:szCs w:val="24"/>
          <w:lang w:val="el-GR"/>
        </w:rPr>
        <w:t xml:space="preserve">) , </w:t>
      </w:r>
      <w:r w:rsidRPr="007E31B4">
        <w:rPr>
          <w:rFonts w:cs="Calibri"/>
          <w:szCs w:val="24"/>
          <w:lang w:val="en-US"/>
        </w:rPr>
        <w:t>G</w:t>
      </w:r>
      <w:r w:rsidRPr="007E31B4">
        <w:rPr>
          <w:rFonts w:cs="Calibri"/>
          <w:szCs w:val="24"/>
          <w:lang w:val="el-GR"/>
        </w:rPr>
        <w:t>2</w:t>
      </w:r>
      <w:r w:rsidRPr="007E31B4">
        <w:rPr>
          <w:rFonts w:cs="Calibri"/>
          <w:szCs w:val="24"/>
          <w:lang w:val="en-US"/>
        </w:rPr>
        <w:t>B</w:t>
      </w:r>
      <w:r w:rsidRPr="007E31B4">
        <w:rPr>
          <w:rFonts w:cs="Calibri"/>
          <w:szCs w:val="24"/>
          <w:lang w:val="el-GR"/>
        </w:rPr>
        <w:t xml:space="preserve"> (</w:t>
      </w:r>
      <w:r w:rsidRPr="007E31B4">
        <w:rPr>
          <w:rFonts w:cs="Calibri"/>
          <w:szCs w:val="24"/>
          <w:lang w:val="en-US"/>
        </w:rPr>
        <w:t>Government</w:t>
      </w:r>
      <w:r w:rsidRPr="007E31B4">
        <w:rPr>
          <w:rFonts w:cs="Calibri"/>
          <w:szCs w:val="24"/>
          <w:lang w:val="el-GR"/>
        </w:rPr>
        <w:t xml:space="preserve"> </w:t>
      </w:r>
      <w:r w:rsidRPr="007E31B4">
        <w:rPr>
          <w:rFonts w:cs="Calibri"/>
          <w:szCs w:val="24"/>
          <w:lang w:val="en-US"/>
        </w:rPr>
        <w:t>to</w:t>
      </w:r>
      <w:r w:rsidRPr="007E31B4">
        <w:rPr>
          <w:rFonts w:cs="Calibri"/>
          <w:szCs w:val="24"/>
          <w:lang w:val="el-GR"/>
        </w:rPr>
        <w:t xml:space="preserve"> </w:t>
      </w:r>
      <w:r w:rsidRPr="007E31B4">
        <w:rPr>
          <w:rFonts w:cs="Calibri"/>
          <w:szCs w:val="24"/>
          <w:lang w:val="en-US"/>
        </w:rPr>
        <w:t>Business</w:t>
      </w:r>
      <w:r w:rsidRPr="007E31B4">
        <w:rPr>
          <w:rFonts w:cs="Calibri"/>
          <w:szCs w:val="24"/>
          <w:lang w:val="el-GR"/>
        </w:rPr>
        <w:t xml:space="preserve">), </w:t>
      </w:r>
      <w:r w:rsidRPr="007E31B4">
        <w:rPr>
          <w:rFonts w:cs="Calibri"/>
          <w:szCs w:val="24"/>
          <w:lang w:val="en-US"/>
        </w:rPr>
        <w:t>G</w:t>
      </w:r>
      <w:r w:rsidRPr="007E31B4">
        <w:rPr>
          <w:rFonts w:cs="Calibri"/>
          <w:szCs w:val="24"/>
          <w:lang w:val="el-GR"/>
        </w:rPr>
        <w:t>2</w:t>
      </w:r>
      <w:r w:rsidRPr="007E31B4">
        <w:rPr>
          <w:rFonts w:cs="Calibri"/>
          <w:szCs w:val="24"/>
          <w:lang w:val="en-US"/>
        </w:rPr>
        <w:t>G</w:t>
      </w:r>
      <w:r w:rsidRPr="007E31B4">
        <w:rPr>
          <w:rFonts w:cs="Calibri"/>
          <w:szCs w:val="24"/>
          <w:lang w:val="el-GR"/>
        </w:rPr>
        <w:t xml:space="preserve"> (</w:t>
      </w:r>
      <w:r w:rsidRPr="007E31B4">
        <w:rPr>
          <w:rFonts w:cs="Calibri"/>
          <w:szCs w:val="24"/>
          <w:lang w:val="en-US"/>
        </w:rPr>
        <w:t>Government</w:t>
      </w:r>
      <w:r w:rsidRPr="007E31B4">
        <w:rPr>
          <w:rFonts w:cs="Calibri"/>
          <w:szCs w:val="24"/>
          <w:lang w:val="el-GR"/>
        </w:rPr>
        <w:t xml:space="preserve"> </w:t>
      </w:r>
      <w:r w:rsidRPr="007E31B4">
        <w:rPr>
          <w:rFonts w:cs="Calibri"/>
          <w:szCs w:val="24"/>
          <w:lang w:val="en-US"/>
        </w:rPr>
        <w:t>to</w:t>
      </w:r>
      <w:r w:rsidRPr="007E31B4">
        <w:rPr>
          <w:rFonts w:cs="Calibri"/>
          <w:szCs w:val="24"/>
          <w:lang w:val="el-GR"/>
        </w:rPr>
        <w:t xml:space="preserve"> </w:t>
      </w:r>
      <w:r w:rsidRPr="007E31B4">
        <w:rPr>
          <w:rFonts w:cs="Calibri"/>
          <w:szCs w:val="24"/>
          <w:lang w:val="en-US"/>
        </w:rPr>
        <w:t>Government</w:t>
      </w:r>
      <w:r w:rsidRPr="007E31B4">
        <w:rPr>
          <w:rFonts w:cs="Calibri"/>
          <w:szCs w:val="24"/>
          <w:lang w:val="el-GR"/>
        </w:rPr>
        <w:t xml:space="preserve">) και </w:t>
      </w:r>
      <w:r w:rsidRPr="007E31B4">
        <w:rPr>
          <w:rFonts w:cs="Calibri"/>
          <w:szCs w:val="24"/>
          <w:lang w:val="en-US"/>
        </w:rPr>
        <w:t>G</w:t>
      </w:r>
      <w:r w:rsidRPr="007E31B4">
        <w:rPr>
          <w:rFonts w:cs="Calibri"/>
          <w:szCs w:val="24"/>
          <w:lang w:val="el-GR"/>
        </w:rPr>
        <w:t>2</w:t>
      </w:r>
      <w:r w:rsidRPr="007E31B4">
        <w:rPr>
          <w:rFonts w:cs="Calibri"/>
          <w:szCs w:val="24"/>
          <w:lang w:val="en-US"/>
        </w:rPr>
        <w:t>E</w:t>
      </w:r>
      <w:r w:rsidRPr="007E31B4">
        <w:rPr>
          <w:rFonts w:cs="Calibri"/>
          <w:szCs w:val="24"/>
          <w:lang w:val="el-GR"/>
        </w:rPr>
        <w:t xml:space="preserve"> (</w:t>
      </w:r>
      <w:r w:rsidRPr="007E31B4">
        <w:rPr>
          <w:rFonts w:cs="Calibri"/>
          <w:szCs w:val="24"/>
          <w:lang w:val="en-US"/>
        </w:rPr>
        <w:t>Government</w:t>
      </w:r>
      <w:r w:rsidRPr="007E31B4">
        <w:rPr>
          <w:rFonts w:cs="Calibri"/>
          <w:szCs w:val="24"/>
          <w:lang w:val="el-GR"/>
        </w:rPr>
        <w:t xml:space="preserve"> </w:t>
      </w:r>
      <w:r w:rsidRPr="007E31B4">
        <w:rPr>
          <w:rFonts w:cs="Calibri"/>
          <w:szCs w:val="24"/>
          <w:lang w:val="en-US"/>
        </w:rPr>
        <w:t>to</w:t>
      </w:r>
      <w:r w:rsidRPr="007E31B4">
        <w:rPr>
          <w:rFonts w:cs="Calibri"/>
          <w:szCs w:val="24"/>
          <w:lang w:val="el-GR"/>
        </w:rPr>
        <w:t xml:space="preserve"> </w:t>
      </w:r>
      <w:r w:rsidRPr="007E31B4">
        <w:rPr>
          <w:rFonts w:cs="Calibri"/>
          <w:szCs w:val="24"/>
          <w:lang w:val="en-US"/>
        </w:rPr>
        <w:t>Employee</w:t>
      </w:r>
      <w:r w:rsidRPr="007E31B4">
        <w:rPr>
          <w:rFonts w:cs="Calibri"/>
          <w:szCs w:val="24"/>
          <w:lang w:val="el-GR"/>
        </w:rPr>
        <w:t>)</w:t>
      </w:r>
    </w:p>
    <w:p w14:paraId="56E0A584" w14:textId="77777777" w:rsidR="001C3062" w:rsidRPr="007E31B4" w:rsidRDefault="001C3062" w:rsidP="001C3062">
      <w:pPr>
        <w:numPr>
          <w:ilvl w:val="0"/>
          <w:numId w:val="75"/>
        </w:numPr>
        <w:spacing w:before="120" w:line="276" w:lineRule="auto"/>
        <w:rPr>
          <w:b/>
          <w:szCs w:val="24"/>
          <w:u w:val="single"/>
          <w:lang w:val="el-GR"/>
        </w:rPr>
      </w:pPr>
      <w:bookmarkStart w:id="524" w:name="_Toc44525723"/>
      <w:r w:rsidRPr="007E31B4">
        <w:rPr>
          <w:b/>
          <w:szCs w:val="24"/>
          <w:u w:val="single"/>
          <w:lang w:val="el-GR"/>
        </w:rPr>
        <w:lastRenderedPageBreak/>
        <w:t>Μοναδική καταχώριση δεδομένων (The Only Once Principle)</w:t>
      </w:r>
      <w:bookmarkEnd w:id="524"/>
    </w:p>
    <w:p w14:paraId="033AA8C0" w14:textId="77777777" w:rsidR="001C3062" w:rsidRPr="007E31B4" w:rsidRDefault="001C3062" w:rsidP="001C3062">
      <w:pPr>
        <w:spacing w:before="120" w:line="276" w:lineRule="auto"/>
        <w:rPr>
          <w:rFonts w:cs="Calibri"/>
          <w:szCs w:val="24"/>
          <w:lang w:val="el-GR"/>
        </w:rPr>
      </w:pPr>
      <w:r w:rsidRPr="007E31B4">
        <w:rPr>
          <w:rFonts w:cs="Calibri"/>
          <w:szCs w:val="24"/>
          <w:lang w:val="el-GR"/>
        </w:rPr>
        <w:t>Κάθε πληροφορία τηρείται από έναν μοναδικό εξουσιοδοτημένο φορέα, υπεύθυνο για την εγκυρότητα της πληροφορίας και για τη διάθεσή της στους φορείς που έχουν αρμοδιότητα και στους ιδιώτες που έχουν έννομο συμφέρον.</w:t>
      </w:r>
    </w:p>
    <w:p w14:paraId="7C688186" w14:textId="77777777" w:rsidR="001C3062" w:rsidRPr="007E31B4" w:rsidRDefault="001C3062" w:rsidP="001C3062">
      <w:pPr>
        <w:spacing w:before="120" w:line="276" w:lineRule="auto"/>
        <w:rPr>
          <w:rFonts w:cs="Calibri"/>
          <w:szCs w:val="24"/>
          <w:lang w:val="el-GR"/>
        </w:rPr>
      </w:pPr>
      <w:r w:rsidRPr="007E31B4">
        <w:rPr>
          <w:rFonts w:cs="Calibri"/>
          <w:szCs w:val="24"/>
          <w:lang w:val="el-GR"/>
        </w:rPr>
        <w:t>Η Δημόσια Διοίκηση δε θα έπρεπε να  ξαναζητά από τον πολίτη μία πληροφορία που ήδη τηρείται σε ένα από τα μητρώα και συστήματά της.</w:t>
      </w:r>
    </w:p>
    <w:p w14:paraId="503DDF3A" w14:textId="77777777" w:rsidR="001C3062" w:rsidRPr="007E31B4" w:rsidRDefault="001C3062" w:rsidP="001C3062">
      <w:pPr>
        <w:numPr>
          <w:ilvl w:val="0"/>
          <w:numId w:val="75"/>
        </w:numPr>
        <w:spacing w:before="120" w:line="276" w:lineRule="auto"/>
        <w:rPr>
          <w:b/>
          <w:szCs w:val="24"/>
          <w:u w:val="single"/>
          <w:lang w:val="el-GR"/>
        </w:rPr>
      </w:pPr>
      <w:bookmarkStart w:id="525" w:name="_Toc44321437"/>
      <w:bookmarkStart w:id="526" w:name="_Toc44525724"/>
      <w:bookmarkEnd w:id="525"/>
      <w:r w:rsidRPr="007E31B4">
        <w:rPr>
          <w:b/>
          <w:szCs w:val="24"/>
          <w:u w:val="single"/>
          <w:lang w:val="el-GR"/>
        </w:rPr>
        <w:t>Απλούστευση Διαδικασιών</w:t>
      </w:r>
      <w:bookmarkEnd w:id="526"/>
    </w:p>
    <w:p w14:paraId="70A9940D" w14:textId="77777777" w:rsidR="001C3062" w:rsidRPr="007E31B4" w:rsidRDefault="001C3062" w:rsidP="001C3062">
      <w:pPr>
        <w:spacing w:before="120" w:line="276" w:lineRule="auto"/>
        <w:rPr>
          <w:rFonts w:cs="Calibri"/>
          <w:szCs w:val="24"/>
          <w:lang w:val="el-GR"/>
        </w:rPr>
      </w:pPr>
      <w:r w:rsidRPr="007E31B4">
        <w:rPr>
          <w:rFonts w:cs="Calibri"/>
          <w:szCs w:val="24"/>
          <w:lang w:val="el-GR"/>
        </w:rPr>
        <w:t>Μία λύση Ηλεκτρονικής διακυβέρνησης θα πρέπει να παρέχει τα απαραίτητα δομικά στοιχεία που θα επιτρέπουν την Απλούστευση των διαδικασιών, τη γρηγορότερη εκτέλεσή τους και την παρακολούθησή τους για τη μέτρηση της απόδοσής τους</w:t>
      </w:r>
    </w:p>
    <w:p w14:paraId="34A1AAB6" w14:textId="77777777" w:rsidR="001C3062" w:rsidRPr="007E31B4" w:rsidRDefault="001C3062" w:rsidP="001C3062">
      <w:pPr>
        <w:numPr>
          <w:ilvl w:val="0"/>
          <w:numId w:val="75"/>
        </w:numPr>
        <w:spacing w:before="120" w:line="276" w:lineRule="auto"/>
        <w:rPr>
          <w:b/>
          <w:szCs w:val="24"/>
          <w:u w:val="single"/>
          <w:lang w:val="el-GR"/>
        </w:rPr>
      </w:pPr>
      <w:bookmarkStart w:id="527" w:name="_Toc44525725"/>
      <w:r w:rsidRPr="007E31B4">
        <w:rPr>
          <w:b/>
          <w:szCs w:val="24"/>
          <w:u w:val="single"/>
          <w:lang w:val="el-GR"/>
        </w:rPr>
        <w:t>Ενιαία Διαχείριση Σχέσεων κράτους με τους πολίτες</w:t>
      </w:r>
      <w:bookmarkEnd w:id="527"/>
    </w:p>
    <w:p w14:paraId="391EE8DA" w14:textId="77777777" w:rsidR="001C3062" w:rsidRPr="007E31B4" w:rsidRDefault="001C3062" w:rsidP="001C3062">
      <w:pPr>
        <w:spacing w:before="120" w:line="276" w:lineRule="auto"/>
        <w:rPr>
          <w:rFonts w:cs="Calibri"/>
          <w:szCs w:val="24"/>
          <w:lang w:val="el-GR"/>
        </w:rPr>
      </w:pPr>
      <w:r w:rsidRPr="007E31B4">
        <w:rPr>
          <w:rFonts w:cs="Calibri"/>
          <w:szCs w:val="24"/>
          <w:lang w:val="el-GR"/>
        </w:rPr>
        <w:t>Η διαχείριση των σχέσεων του κράτους με τους πολίτες θα πρέπει να γίνεται με τρόπο ενιαίο, ολοκληρωμένο ομοιογενή και όσο πιο διάφανο προς τον πολίτη γίνεται. Δε θα πρέπει να υπάρχει κατακερματισμός των διαδικασιών και της πρόσβασης σε αυτές. Μία λύση Ηλεκτρονικής Διακυβέρνησης θα πρέπει να επιτρέπει στον πολίτη ανεξάρτητα από τον τρόπο πρόσβασής του ολοκληρωμένες υπηρεσίες καθώς και τη δυνατότητα ενημέρωσής του για την τρέχουσα κατάσταση των υποθέσεών του που βρίσκονται σε εξέλιξη</w:t>
      </w:r>
    </w:p>
    <w:p w14:paraId="71D7B9C6" w14:textId="77777777" w:rsidR="001C3062" w:rsidRPr="007E31B4" w:rsidRDefault="001C3062" w:rsidP="001C3062">
      <w:pPr>
        <w:numPr>
          <w:ilvl w:val="0"/>
          <w:numId w:val="75"/>
        </w:numPr>
        <w:spacing w:before="120" w:line="276" w:lineRule="auto"/>
        <w:rPr>
          <w:b/>
          <w:szCs w:val="24"/>
          <w:u w:val="single"/>
          <w:lang w:val="el-GR"/>
        </w:rPr>
      </w:pPr>
      <w:bookmarkStart w:id="528" w:name="_Toc44525726"/>
      <w:r w:rsidRPr="007E31B4">
        <w:rPr>
          <w:b/>
          <w:szCs w:val="24"/>
          <w:u w:val="single"/>
          <w:lang w:val="el-GR"/>
        </w:rPr>
        <w:t>Κεντρικός κατάλογος παρεχομένων υπηρεσιών προς τους πολίτες</w:t>
      </w:r>
      <w:bookmarkEnd w:id="528"/>
    </w:p>
    <w:p w14:paraId="7BFEE52D" w14:textId="77777777" w:rsidR="001C3062" w:rsidRPr="007E31B4" w:rsidRDefault="001C3062" w:rsidP="001C3062">
      <w:pPr>
        <w:spacing w:before="120" w:line="276" w:lineRule="auto"/>
        <w:rPr>
          <w:rFonts w:cs="Calibri"/>
          <w:szCs w:val="24"/>
          <w:lang w:val="el-GR"/>
        </w:rPr>
      </w:pPr>
      <w:r w:rsidRPr="007E31B4">
        <w:rPr>
          <w:rFonts w:cs="Calibri"/>
          <w:szCs w:val="24"/>
          <w:lang w:val="el-GR"/>
        </w:rPr>
        <w:t>Σε μία λύση Ηλεκτρονικής Διακυβέρνησης ο πολίτης θα πρέπει να έχει πρόσβαση με εύκολο τρόπο σε όλες τις παρεχόμενες προς αυτόν υπηρεσίες από όλα τα διαθέσιμα ψηφιακά κανάλια.</w:t>
      </w:r>
    </w:p>
    <w:p w14:paraId="7CAAE01D" w14:textId="77777777" w:rsidR="001C3062" w:rsidRPr="007E31B4" w:rsidRDefault="001C3062" w:rsidP="001C3062">
      <w:pPr>
        <w:numPr>
          <w:ilvl w:val="0"/>
          <w:numId w:val="75"/>
        </w:numPr>
        <w:spacing w:before="120" w:line="276" w:lineRule="auto"/>
        <w:rPr>
          <w:b/>
          <w:szCs w:val="24"/>
          <w:u w:val="single"/>
          <w:lang w:val="el-GR"/>
        </w:rPr>
      </w:pPr>
      <w:bookmarkStart w:id="529" w:name="_Toc44525727"/>
      <w:r w:rsidRPr="007E31B4">
        <w:rPr>
          <w:b/>
          <w:szCs w:val="24"/>
          <w:u w:val="single"/>
          <w:lang w:val="el-GR"/>
        </w:rPr>
        <w:t>Ενιαία Αυθεντικοποίηση Πολιτών</w:t>
      </w:r>
      <w:bookmarkEnd w:id="529"/>
    </w:p>
    <w:p w14:paraId="4264A09C" w14:textId="77777777" w:rsidR="001C3062" w:rsidRPr="007E31B4" w:rsidRDefault="001C3062" w:rsidP="001C3062">
      <w:pPr>
        <w:spacing w:before="120" w:line="276" w:lineRule="auto"/>
        <w:rPr>
          <w:rFonts w:cs="Calibri"/>
          <w:szCs w:val="24"/>
          <w:lang w:val="el-GR"/>
        </w:rPr>
      </w:pPr>
      <w:r w:rsidRPr="007E31B4">
        <w:rPr>
          <w:rFonts w:cs="Calibri"/>
          <w:szCs w:val="24"/>
          <w:lang w:val="el-GR"/>
        </w:rPr>
        <w:t>Μία λύση Ηλεκτρονικής Διακυβέρνησης θα πρέπει να παρέχει μοναδικό και ενιαίο τρόπο ταυτοποίησης του πολίτη ανεξάρτητα από την υπηρεσία που επιθυμεί να χρησιμοποιήσει</w:t>
      </w:r>
    </w:p>
    <w:p w14:paraId="2972660D" w14:textId="77777777" w:rsidR="001C3062" w:rsidRPr="007E31B4" w:rsidRDefault="001C3062" w:rsidP="001C3062">
      <w:pPr>
        <w:numPr>
          <w:ilvl w:val="0"/>
          <w:numId w:val="75"/>
        </w:numPr>
        <w:spacing w:before="120" w:line="276" w:lineRule="auto"/>
        <w:rPr>
          <w:b/>
          <w:szCs w:val="24"/>
          <w:u w:val="single"/>
          <w:lang w:val="el-GR"/>
        </w:rPr>
      </w:pPr>
      <w:r w:rsidRPr="007E31B4">
        <w:rPr>
          <w:b/>
          <w:szCs w:val="24"/>
          <w:u w:val="single"/>
          <w:lang w:val="el-GR"/>
        </w:rPr>
        <w:t>Ασφάλεια</w:t>
      </w:r>
    </w:p>
    <w:p w14:paraId="24C1D159" w14:textId="77777777" w:rsidR="001C3062" w:rsidRPr="007E31B4" w:rsidRDefault="001C3062" w:rsidP="001C3062">
      <w:pPr>
        <w:spacing w:before="120" w:line="276" w:lineRule="auto"/>
        <w:rPr>
          <w:rFonts w:cs="Calibri"/>
          <w:szCs w:val="24"/>
          <w:lang w:val="el-GR"/>
        </w:rPr>
      </w:pPr>
      <w:r w:rsidRPr="007E31B4">
        <w:rPr>
          <w:rFonts w:cs="Calibri"/>
          <w:szCs w:val="24"/>
          <w:lang w:val="el-GR"/>
        </w:rPr>
        <w:t xml:space="preserve">Η προστασία του απορρήτου και του ακέραιου των διαβαθμισμένων δεδομένων που βρίσκονται ή διακινούνται στις υποδομές του παρόντος αποτελεί ύψιστη προτεραιότητα και ως εκ τούτου ο σχεδιασμός των επιμέρους υποσυστημάτων και διαδικασιών που συνθέτουν λύση του υποψήφιου αναδόχου θα πρέπει να υιοθετεί αυτή την προτεραιότητα στο έπακρο. Ως εκ τούτου, ο σχεδιασμός θα πρέπει να συμπεριλαμβάνει επαρκείς μηχανισμούς απομόνωσης των επιμέρους δεδομένων των συνεργαζόμενων Φορέων και κατάλληλων περιβαλλόντων αποθήκευσης των δεδομένων τους έτσι ώστε να επιτυγχάνεται η ζητούμενη ιδιωτικότητα και ακεραιότητα. Επιπλέον, θα πρέπει να παρέχονται και πλήρεις μηχανισμοί </w:t>
      </w:r>
      <w:r w:rsidRPr="007E31B4">
        <w:rPr>
          <w:rFonts w:cs="Calibri"/>
          <w:szCs w:val="24"/>
        </w:rPr>
        <w:t>auditing</w:t>
      </w:r>
      <w:r w:rsidRPr="007E31B4">
        <w:rPr>
          <w:rFonts w:cs="Calibri"/>
          <w:szCs w:val="24"/>
          <w:lang w:val="el-GR"/>
        </w:rPr>
        <w:t xml:space="preserve"> σε επίπεδο χρήστη, ενέργειας, εφαρμογής, συστήματος κλπ έτσι ώστε να υπάρχει </w:t>
      </w:r>
      <w:r w:rsidRPr="007E31B4">
        <w:rPr>
          <w:rFonts w:cs="Calibri"/>
          <w:szCs w:val="24"/>
        </w:rPr>
        <w:t>traceability</w:t>
      </w:r>
      <w:r w:rsidRPr="007E31B4">
        <w:rPr>
          <w:rFonts w:cs="Calibri"/>
          <w:szCs w:val="24"/>
          <w:lang w:val="el-GR"/>
        </w:rPr>
        <w:t xml:space="preserve"> στο βαθμό που είναι αναγκαία. Τέλος, θα πρέπει να ληφθεί υπόψη ότι στην περίπτωση κατά την οποία ο συνεργαζόμενος Φορέας είναι υποχρεωμένος να λειτουργεί σε κάποιο ιδιαίτερο καθεστώς συμμόρφωσης σε συγκεκριμένους όρους και απαιτήσεις ασφάλειας και ιδιωτικότητας, θα πρέπει η προσφερόμενη λύση να μπορεί να εγγυηθεί την πλήρη συμμόρφωση με τα επιθυμητά κανονιστικά πλαίσια και τα πρότυπα λειτουργίας του οργανισμού αυτού.</w:t>
      </w:r>
    </w:p>
    <w:p w14:paraId="3A8907E4" w14:textId="2EAFA771" w:rsidR="001C3062" w:rsidRPr="007E31B4" w:rsidRDefault="00A2427C" w:rsidP="00AB5802">
      <w:pPr>
        <w:pStyle w:val="aff"/>
        <w:numPr>
          <w:ilvl w:val="0"/>
          <w:numId w:val="75"/>
        </w:numPr>
        <w:spacing w:before="120" w:line="276" w:lineRule="auto"/>
        <w:rPr>
          <w:b/>
          <w:szCs w:val="24"/>
          <w:u w:val="single"/>
          <w:lang w:val="el-GR"/>
        </w:rPr>
      </w:pPr>
      <w:r w:rsidRPr="007E31B4">
        <w:rPr>
          <w:b/>
          <w:szCs w:val="24"/>
          <w:u w:val="single"/>
          <w:lang w:val="el-GR"/>
        </w:rPr>
        <w:t xml:space="preserve"> </w:t>
      </w:r>
      <w:r w:rsidR="001C3062" w:rsidRPr="007E31B4">
        <w:rPr>
          <w:b/>
          <w:szCs w:val="24"/>
          <w:u w:val="single"/>
          <w:lang w:val="el-GR"/>
        </w:rPr>
        <w:t>Διοικητική πληροφόρηση</w:t>
      </w:r>
    </w:p>
    <w:p w14:paraId="36009763" w14:textId="77777777" w:rsidR="001C3062" w:rsidRPr="007E31B4" w:rsidRDefault="001C3062" w:rsidP="001C3062">
      <w:pPr>
        <w:spacing w:before="120" w:line="276" w:lineRule="auto"/>
        <w:rPr>
          <w:rFonts w:cs="Calibri"/>
          <w:szCs w:val="24"/>
          <w:lang w:val="el-GR"/>
        </w:rPr>
      </w:pPr>
      <w:r w:rsidRPr="007E31B4">
        <w:rPr>
          <w:rFonts w:cs="Calibri"/>
          <w:szCs w:val="24"/>
          <w:lang w:val="el-GR"/>
        </w:rPr>
        <w:lastRenderedPageBreak/>
        <w:t>Όλες οι πληροφορίες διοικητικού ενδιαφέροντος (</w:t>
      </w:r>
      <w:r w:rsidRPr="007E31B4">
        <w:rPr>
          <w:rFonts w:cs="Calibri"/>
          <w:szCs w:val="24"/>
        </w:rPr>
        <w:t>management</w:t>
      </w:r>
      <w:r w:rsidRPr="007E31B4">
        <w:rPr>
          <w:rFonts w:cs="Calibri"/>
          <w:szCs w:val="24"/>
          <w:lang w:val="el-GR"/>
        </w:rPr>
        <w:t xml:space="preserve"> </w:t>
      </w:r>
      <w:r w:rsidRPr="007E31B4">
        <w:rPr>
          <w:rFonts w:cs="Calibri"/>
          <w:szCs w:val="24"/>
        </w:rPr>
        <w:t>information</w:t>
      </w:r>
      <w:r w:rsidRPr="007E31B4">
        <w:rPr>
          <w:rFonts w:cs="Calibri"/>
          <w:szCs w:val="24"/>
          <w:lang w:val="el-GR"/>
        </w:rPr>
        <w:t>) και επιχειρηματικής ευφυΐας (</w:t>
      </w:r>
      <w:r w:rsidRPr="007E31B4">
        <w:rPr>
          <w:rFonts w:cs="Calibri"/>
          <w:szCs w:val="24"/>
        </w:rPr>
        <w:t>business</w:t>
      </w:r>
      <w:r w:rsidRPr="007E31B4">
        <w:rPr>
          <w:rFonts w:cs="Calibri"/>
          <w:szCs w:val="24"/>
          <w:lang w:val="el-GR"/>
        </w:rPr>
        <w:t xml:space="preserve"> </w:t>
      </w:r>
      <w:r w:rsidRPr="007E31B4">
        <w:rPr>
          <w:rFonts w:cs="Calibri"/>
          <w:szCs w:val="24"/>
        </w:rPr>
        <w:t>intelligence</w:t>
      </w:r>
      <w:r w:rsidRPr="007E31B4">
        <w:rPr>
          <w:rFonts w:cs="Calibri"/>
          <w:szCs w:val="24"/>
          <w:lang w:val="el-GR"/>
        </w:rPr>
        <w:t>), θα πρέπει να είναι διαθέσιμες μέσω μίας και μόνης (</w:t>
      </w:r>
      <w:r w:rsidRPr="007E31B4">
        <w:rPr>
          <w:rFonts w:cs="Calibri"/>
          <w:szCs w:val="24"/>
        </w:rPr>
        <w:t>consolidated</w:t>
      </w:r>
      <w:r w:rsidRPr="007E31B4">
        <w:rPr>
          <w:rFonts w:cs="Calibri"/>
          <w:szCs w:val="24"/>
          <w:lang w:val="el-GR"/>
        </w:rPr>
        <w:t xml:space="preserve">) πηγής, η οποία θα παρέχει ένα ευρύ φάσμα ανάλυσης και αναφορών επιτρέποντας την άντληση δεδομένων είτε με την μορφή στατικών ή δυναμικών αναφορών ή </w:t>
      </w:r>
      <w:r w:rsidRPr="007E31B4">
        <w:rPr>
          <w:rFonts w:cs="Calibri"/>
          <w:szCs w:val="24"/>
        </w:rPr>
        <w:t>interactive</w:t>
      </w:r>
      <w:r w:rsidRPr="007E31B4">
        <w:rPr>
          <w:rFonts w:cs="Calibri"/>
          <w:szCs w:val="24"/>
          <w:lang w:val="el-GR"/>
        </w:rPr>
        <w:t xml:space="preserve"> </w:t>
      </w:r>
      <w:r w:rsidRPr="007E31B4">
        <w:rPr>
          <w:rFonts w:cs="Calibri"/>
          <w:szCs w:val="24"/>
        </w:rPr>
        <w:t>dashboards</w:t>
      </w:r>
      <w:r w:rsidRPr="007E31B4">
        <w:rPr>
          <w:rFonts w:cs="Calibri"/>
          <w:szCs w:val="24"/>
          <w:lang w:val="el-GR"/>
        </w:rPr>
        <w:t>, τα οποία αφορούν την λειτουργία (απόδοση και αποτελεσματικότητα) του νέου Συστήματος</w:t>
      </w:r>
    </w:p>
    <w:p w14:paraId="4FBC7779" w14:textId="34947FD0" w:rsidR="001C3062" w:rsidRPr="007E31B4" w:rsidRDefault="00A2427C" w:rsidP="00AB5802">
      <w:pPr>
        <w:pStyle w:val="aff"/>
        <w:numPr>
          <w:ilvl w:val="0"/>
          <w:numId w:val="75"/>
        </w:numPr>
        <w:spacing w:before="120" w:line="276" w:lineRule="auto"/>
        <w:rPr>
          <w:b/>
          <w:szCs w:val="24"/>
          <w:u w:val="single"/>
          <w:lang w:val="el-GR"/>
        </w:rPr>
      </w:pPr>
      <w:r w:rsidRPr="007E31B4">
        <w:rPr>
          <w:b/>
          <w:szCs w:val="24"/>
          <w:u w:val="single"/>
          <w:lang w:val="el-GR"/>
        </w:rPr>
        <w:t xml:space="preserve"> </w:t>
      </w:r>
      <w:r w:rsidR="001C3062" w:rsidRPr="007E31B4">
        <w:rPr>
          <w:b/>
          <w:szCs w:val="24"/>
          <w:u w:val="single"/>
          <w:lang w:val="el-GR"/>
        </w:rPr>
        <w:t>Ανοικτή Αρχιτεκτονική</w:t>
      </w:r>
    </w:p>
    <w:p w14:paraId="0C4033E1" w14:textId="1B7326C5" w:rsidR="001C3062" w:rsidRPr="007E31B4" w:rsidRDefault="001C3062" w:rsidP="001C3062">
      <w:pPr>
        <w:suppressAutoHyphens w:val="0"/>
        <w:spacing w:before="120" w:after="153" w:line="276" w:lineRule="auto"/>
        <w:rPr>
          <w:rFonts w:cs="Calibri"/>
          <w:szCs w:val="24"/>
          <w:lang w:val="el-GR"/>
        </w:rPr>
      </w:pPr>
      <w:r w:rsidRPr="007E31B4">
        <w:rPr>
          <w:rFonts w:cs="Calibri"/>
          <w:szCs w:val="24"/>
          <w:lang w:val="en-US"/>
        </w:rPr>
        <w:t>X</w:t>
      </w:r>
      <w:r w:rsidRPr="007E31B4">
        <w:rPr>
          <w:rFonts w:cs="Calibri"/>
          <w:szCs w:val="24"/>
          <w:lang w:val="el-GR"/>
        </w:rPr>
        <w:t>ρήση ανοικτών προτύπων που θα διασφαλίζουν</w:t>
      </w:r>
      <w:r w:rsidR="00F61DC3" w:rsidRPr="007E31B4">
        <w:rPr>
          <w:rFonts w:cs="Calibri"/>
          <w:szCs w:val="24"/>
          <w:lang w:val="el-GR"/>
        </w:rPr>
        <w:t>:</w:t>
      </w:r>
      <w:r w:rsidRPr="007E31B4">
        <w:rPr>
          <w:rFonts w:cs="Calibri"/>
          <w:szCs w:val="24"/>
          <w:lang w:val="el-GR"/>
        </w:rPr>
        <w:t xml:space="preserve"> </w:t>
      </w:r>
    </w:p>
    <w:p w14:paraId="1612E6D4" w14:textId="77777777" w:rsidR="001C3062" w:rsidRPr="007E31B4" w:rsidRDefault="001C3062" w:rsidP="00AB5802">
      <w:pPr>
        <w:numPr>
          <w:ilvl w:val="1"/>
          <w:numId w:val="92"/>
        </w:numPr>
        <w:suppressAutoHyphens w:val="0"/>
        <w:spacing w:before="120" w:after="149" w:line="276" w:lineRule="auto"/>
        <w:rPr>
          <w:rFonts w:cs="Calibri"/>
          <w:szCs w:val="24"/>
          <w:lang w:val="el-GR"/>
        </w:rPr>
      </w:pPr>
      <w:r w:rsidRPr="007E31B4">
        <w:rPr>
          <w:rFonts w:cs="Calibri"/>
          <w:szCs w:val="24"/>
          <w:lang w:val="el-GR"/>
        </w:rPr>
        <w:t xml:space="preserve">Ομαλή συνεργασία και λειτουργία μεταξύ των επιμέρους λειτουργικών εφαρμογών και υποσυστημάτων του πληροφοριακού συστήματος </w:t>
      </w:r>
    </w:p>
    <w:p w14:paraId="6E2E0D4F" w14:textId="77777777" w:rsidR="001C3062" w:rsidRPr="007E31B4" w:rsidRDefault="001C3062" w:rsidP="00AB5802">
      <w:pPr>
        <w:numPr>
          <w:ilvl w:val="1"/>
          <w:numId w:val="92"/>
        </w:numPr>
        <w:suppressAutoHyphens w:val="0"/>
        <w:spacing w:before="120" w:after="149" w:line="276" w:lineRule="auto"/>
        <w:rPr>
          <w:rFonts w:cs="Calibri"/>
          <w:szCs w:val="24"/>
          <w:lang w:val="el-GR"/>
        </w:rPr>
      </w:pPr>
      <w:r w:rsidRPr="007E31B4">
        <w:rPr>
          <w:rFonts w:cs="Calibri"/>
          <w:szCs w:val="24"/>
          <w:lang w:val="el-GR"/>
        </w:rPr>
        <w:t xml:space="preserve">Τη δικτυακή συνεργασία μεταξύ εφαρμογών ή/και συστημάτων τα οποία βρίσκονται σε διαφορετικά υπολογιστικά συστήματα </w:t>
      </w:r>
    </w:p>
    <w:p w14:paraId="77C175AC" w14:textId="77777777" w:rsidR="001C3062" w:rsidRPr="007E31B4" w:rsidRDefault="001C3062" w:rsidP="00AB5802">
      <w:pPr>
        <w:pStyle w:val="aff"/>
        <w:numPr>
          <w:ilvl w:val="1"/>
          <w:numId w:val="92"/>
        </w:numPr>
        <w:spacing w:before="120" w:line="276" w:lineRule="auto"/>
        <w:rPr>
          <w:rFonts w:cs="Calibri"/>
          <w:szCs w:val="24"/>
          <w:lang w:val="el-GR"/>
        </w:rPr>
      </w:pPr>
      <w:r w:rsidRPr="007E31B4">
        <w:rPr>
          <w:rFonts w:cs="Calibri"/>
          <w:szCs w:val="24"/>
          <w:lang w:val="el-GR"/>
        </w:rPr>
        <w:t>Την επεκτασιμότητα των μηχανογραφικών συστημάτων και εφαρμογών χωρίς αλλαγές στη δομή και αρχιτεκτονική τους</w:t>
      </w:r>
    </w:p>
    <w:p w14:paraId="77923CF1" w14:textId="1FDEAC0F" w:rsidR="004B162A" w:rsidRPr="007E31B4" w:rsidRDefault="00380969" w:rsidP="00B0706E">
      <w:pPr>
        <w:pStyle w:val="4"/>
        <w:numPr>
          <w:ilvl w:val="1"/>
          <w:numId w:val="24"/>
        </w:numPr>
        <w:ind w:hanging="306"/>
        <w:rPr>
          <w:rFonts w:cs="Tahoma"/>
          <w:szCs w:val="22"/>
          <w:lang w:val="el-GR"/>
        </w:rPr>
      </w:pPr>
      <w:bookmarkStart w:id="530" w:name="_Toc97194344"/>
      <w:bookmarkStart w:id="531" w:name="_Toc202354739"/>
      <w:r w:rsidRPr="007E31B4">
        <w:rPr>
          <w:rFonts w:cs="Tahoma"/>
          <w:szCs w:val="22"/>
          <w:lang w:val="el-GR"/>
        </w:rPr>
        <w:t>Λογική Αρχιτεκτονική</w:t>
      </w:r>
      <w:bookmarkEnd w:id="530"/>
      <w:bookmarkEnd w:id="531"/>
    </w:p>
    <w:p w14:paraId="1953CF60" w14:textId="77777777" w:rsidR="00380969" w:rsidRPr="007E31B4" w:rsidRDefault="00380969" w:rsidP="00AB5802">
      <w:pPr>
        <w:pStyle w:val="aff"/>
        <w:ind w:left="360"/>
        <w:rPr>
          <w:lang w:val="el-GR"/>
        </w:rPr>
      </w:pPr>
      <w:r w:rsidRPr="007E31B4">
        <w:rPr>
          <w:lang w:val="en-US"/>
        </w:rPr>
        <w:t>H</w:t>
      </w:r>
      <w:r w:rsidRPr="007E31B4">
        <w:rPr>
          <w:lang w:val="el-GR"/>
        </w:rPr>
        <w:t xml:space="preserve"> λογική αρχιτεκτονική του συστήματος πρέπει να περιλαμβάνει τουλάχιστον τα ακόλουθα στοιχεία:</w:t>
      </w:r>
    </w:p>
    <w:p w14:paraId="5E6F7FBC" w14:textId="72C74B3F" w:rsidR="00380969" w:rsidRPr="007E31B4" w:rsidRDefault="00380969" w:rsidP="00380969">
      <w:pPr>
        <w:pStyle w:val="aff"/>
        <w:numPr>
          <w:ilvl w:val="0"/>
          <w:numId w:val="154"/>
        </w:numPr>
        <w:rPr>
          <w:lang w:val="el-GR"/>
        </w:rPr>
      </w:pPr>
      <w:r w:rsidRPr="007E31B4">
        <w:rPr>
          <w:lang w:val="el-GR"/>
        </w:rPr>
        <w:t>Εφαρμογή Χρηστών</w:t>
      </w:r>
    </w:p>
    <w:p w14:paraId="7684348A" w14:textId="6C4357E0" w:rsidR="00380969" w:rsidRPr="007E31B4" w:rsidRDefault="00380969" w:rsidP="00380969">
      <w:pPr>
        <w:pStyle w:val="aff"/>
        <w:numPr>
          <w:ilvl w:val="0"/>
          <w:numId w:val="154"/>
        </w:numPr>
        <w:rPr>
          <w:lang w:val="el-GR"/>
        </w:rPr>
      </w:pPr>
      <w:r w:rsidRPr="007E31B4">
        <w:rPr>
          <w:lang w:val="el-GR"/>
        </w:rPr>
        <w:t>Εφαρμογή Δημιουργίας Αναφορών και Διαχείρισης Χρηστών</w:t>
      </w:r>
    </w:p>
    <w:p w14:paraId="48E099AE" w14:textId="77777777" w:rsidR="00380969" w:rsidRPr="007E31B4" w:rsidRDefault="00380969" w:rsidP="00380969">
      <w:pPr>
        <w:pStyle w:val="aff"/>
        <w:numPr>
          <w:ilvl w:val="0"/>
          <w:numId w:val="154"/>
        </w:numPr>
        <w:rPr>
          <w:lang w:val="el-GR"/>
        </w:rPr>
      </w:pPr>
      <w:r w:rsidRPr="007E31B4">
        <w:rPr>
          <w:lang w:val="el-GR"/>
        </w:rPr>
        <w:t>Εφαρμογή Διαχειριστών</w:t>
      </w:r>
    </w:p>
    <w:p w14:paraId="6B747250" w14:textId="6DDCC806" w:rsidR="00380969" w:rsidRPr="007E31B4" w:rsidRDefault="00380969" w:rsidP="00380969">
      <w:pPr>
        <w:pStyle w:val="aff"/>
        <w:numPr>
          <w:ilvl w:val="0"/>
          <w:numId w:val="154"/>
        </w:numPr>
        <w:rPr>
          <w:lang w:val="el-GR"/>
        </w:rPr>
      </w:pPr>
      <w:r w:rsidRPr="007E31B4">
        <w:rPr>
          <w:lang w:val="en-US"/>
        </w:rPr>
        <w:t>API</w:t>
      </w:r>
      <w:r w:rsidRPr="007E31B4">
        <w:rPr>
          <w:lang w:val="el-GR"/>
        </w:rPr>
        <w:t xml:space="preserve"> </w:t>
      </w:r>
      <w:r w:rsidRPr="007E31B4">
        <w:rPr>
          <w:lang w:val="en-US"/>
        </w:rPr>
        <w:t>Gateway</w:t>
      </w:r>
      <w:r w:rsidRPr="007E31B4">
        <w:rPr>
          <w:lang w:val="el-GR"/>
        </w:rPr>
        <w:t xml:space="preserve"> για την διασύνδεση με εξωτερικά συστήματα</w:t>
      </w:r>
    </w:p>
    <w:p w14:paraId="6D52598D" w14:textId="77777777" w:rsidR="00380969" w:rsidRPr="007E31B4" w:rsidRDefault="00380969" w:rsidP="00380969">
      <w:pPr>
        <w:pStyle w:val="aff"/>
        <w:numPr>
          <w:ilvl w:val="0"/>
          <w:numId w:val="154"/>
        </w:numPr>
        <w:rPr>
          <w:lang w:val="el-GR"/>
        </w:rPr>
      </w:pPr>
      <w:r w:rsidRPr="007E31B4">
        <w:rPr>
          <w:lang w:val="el-GR"/>
        </w:rPr>
        <w:t>Κεντρική βάση δεδομένων</w:t>
      </w:r>
    </w:p>
    <w:p w14:paraId="0BFD2A5D" w14:textId="77777777" w:rsidR="00380969" w:rsidRPr="007E31B4" w:rsidRDefault="00380969" w:rsidP="00380969">
      <w:pPr>
        <w:pStyle w:val="4"/>
        <w:numPr>
          <w:ilvl w:val="1"/>
          <w:numId w:val="24"/>
        </w:numPr>
        <w:ind w:hanging="306"/>
        <w:rPr>
          <w:rFonts w:cs="Tahoma"/>
          <w:szCs w:val="22"/>
          <w:lang w:val="el-GR"/>
        </w:rPr>
      </w:pPr>
      <w:bookmarkStart w:id="532" w:name="_Toc202354740"/>
      <w:r w:rsidRPr="007E31B4">
        <w:rPr>
          <w:rFonts w:cs="Tahoma"/>
          <w:szCs w:val="22"/>
          <w:lang w:val="el-GR"/>
        </w:rPr>
        <w:t>Χρήστες και Ρόλοι Συστήματος</w:t>
      </w:r>
      <w:bookmarkEnd w:id="532"/>
    </w:p>
    <w:p w14:paraId="0F0543FF" w14:textId="77777777" w:rsidR="005B748C" w:rsidRPr="007E31B4" w:rsidRDefault="005B748C" w:rsidP="005B748C">
      <w:pPr>
        <w:spacing w:after="0" w:line="276" w:lineRule="auto"/>
        <w:rPr>
          <w:rFonts w:cstheme="minorHAnsi"/>
          <w:lang w:val="el-GR"/>
        </w:rPr>
      </w:pPr>
      <w:bookmarkStart w:id="533" w:name="_Hlk181104746"/>
      <w:r w:rsidRPr="007E31B4">
        <w:rPr>
          <w:rFonts w:cstheme="minorHAnsi"/>
          <w:lang w:val="el-GR"/>
        </w:rPr>
        <w:t>Η στρατηγική για την ασφάλεια του συστήματος θα λάβει υπόψη της τις εξής διαστάσεις:</w:t>
      </w:r>
    </w:p>
    <w:p w14:paraId="580E4C20" w14:textId="77777777" w:rsidR="005B748C" w:rsidRPr="007E31B4" w:rsidRDefault="005B748C" w:rsidP="00AB5802">
      <w:pPr>
        <w:pStyle w:val="aff"/>
        <w:numPr>
          <w:ilvl w:val="0"/>
          <w:numId w:val="115"/>
        </w:numPr>
        <w:spacing w:after="0" w:line="276" w:lineRule="auto"/>
        <w:rPr>
          <w:rFonts w:cstheme="minorHAnsi"/>
          <w:lang w:val="el-GR"/>
        </w:rPr>
      </w:pPr>
      <w:r w:rsidRPr="007E31B4">
        <w:rPr>
          <w:rFonts w:cstheme="minorHAnsi"/>
          <w:lang w:val="el-GR"/>
        </w:rPr>
        <w:t>Αυθεντικοποίηση: Οι χρήστες του συστήματος θα πρέπει να αυθεντικοποιούνται.</w:t>
      </w:r>
    </w:p>
    <w:p w14:paraId="378B5432" w14:textId="77777777" w:rsidR="005B748C" w:rsidRPr="007E31B4" w:rsidRDefault="005B748C" w:rsidP="00AB5802">
      <w:pPr>
        <w:pStyle w:val="aff"/>
        <w:numPr>
          <w:ilvl w:val="0"/>
          <w:numId w:val="115"/>
        </w:numPr>
        <w:spacing w:after="0" w:line="276" w:lineRule="auto"/>
        <w:rPr>
          <w:rFonts w:cstheme="minorHAnsi"/>
          <w:lang w:val="el-GR"/>
        </w:rPr>
      </w:pPr>
      <w:r w:rsidRPr="007E31B4">
        <w:rPr>
          <w:rFonts w:cstheme="minorHAnsi"/>
          <w:lang w:val="el-GR"/>
        </w:rPr>
        <w:t>Εξουσιοδότηση: Οι εξουσιοδοτημένοι χρήστες, θα ελέγχονται ως προς τα δικαιώματα που έχουν με βάση το ρόλο τους για την πρόσβαση τους σε δεδομένα και την εκτέλεση συγκεκριμένων ενεργειών.</w:t>
      </w:r>
    </w:p>
    <w:p w14:paraId="7729E391" w14:textId="77777777" w:rsidR="005B748C" w:rsidRPr="007E31B4" w:rsidRDefault="005B748C" w:rsidP="00AB5802">
      <w:pPr>
        <w:pStyle w:val="aff"/>
        <w:numPr>
          <w:ilvl w:val="0"/>
          <w:numId w:val="115"/>
        </w:numPr>
        <w:spacing w:after="0" w:line="276" w:lineRule="auto"/>
        <w:rPr>
          <w:rFonts w:cstheme="minorHAnsi"/>
        </w:rPr>
      </w:pPr>
      <w:r w:rsidRPr="007E31B4">
        <w:rPr>
          <w:rFonts w:cstheme="minorHAnsi"/>
        </w:rPr>
        <w:t>Audit</w:t>
      </w:r>
      <w:r w:rsidRPr="007E31B4">
        <w:rPr>
          <w:rFonts w:cstheme="minorHAnsi"/>
          <w:lang w:val="el-GR"/>
        </w:rPr>
        <w:t xml:space="preserve">: Όλες οι ενέργειες για πρόσβαση σε δεδομένα θα καταγράφονται και ελέγχονται για εξουσιοδοτημένους και μη χρήστες. </w:t>
      </w:r>
      <w:r w:rsidRPr="007E31B4">
        <w:rPr>
          <w:rFonts w:cstheme="minorHAnsi"/>
        </w:rPr>
        <w:t>Θα προσδιοριστούν διαφορετικά επίπεδα ελέγχων (logical ή physical).</w:t>
      </w:r>
    </w:p>
    <w:p w14:paraId="2C9FDAAA" w14:textId="77777777" w:rsidR="005B748C" w:rsidRPr="007E31B4" w:rsidRDefault="005B748C" w:rsidP="005B748C">
      <w:pPr>
        <w:spacing w:after="0" w:line="276" w:lineRule="auto"/>
        <w:rPr>
          <w:rFonts w:cstheme="minorHAnsi"/>
          <w:lang w:val="el-GR"/>
        </w:rPr>
      </w:pPr>
    </w:p>
    <w:p w14:paraId="1D0C36FA" w14:textId="41747B02" w:rsidR="005B748C" w:rsidRPr="007E31B4" w:rsidRDefault="005B748C" w:rsidP="005B748C">
      <w:pPr>
        <w:spacing w:after="0" w:line="276" w:lineRule="auto"/>
        <w:rPr>
          <w:rFonts w:cstheme="minorHAnsi"/>
          <w:lang w:val="el-GR"/>
        </w:rPr>
      </w:pPr>
      <w:r w:rsidRPr="007E31B4">
        <w:rPr>
          <w:rFonts w:cstheme="minorHAnsi"/>
          <w:lang w:val="el-GR"/>
        </w:rPr>
        <w:t>Οι ρόλοι του συστήματος θα περιλαμβάνουν:</w:t>
      </w:r>
    </w:p>
    <w:p w14:paraId="78A5CDB0" w14:textId="77777777" w:rsidR="005B748C" w:rsidRPr="007E31B4" w:rsidRDefault="005B748C" w:rsidP="00AB5802">
      <w:pPr>
        <w:pStyle w:val="aff"/>
        <w:numPr>
          <w:ilvl w:val="0"/>
          <w:numId w:val="116"/>
        </w:numPr>
        <w:spacing w:after="0" w:line="276" w:lineRule="auto"/>
        <w:rPr>
          <w:rFonts w:cstheme="minorHAnsi"/>
          <w:lang w:val="el-GR"/>
        </w:rPr>
      </w:pPr>
      <w:r w:rsidRPr="007E31B4">
        <w:rPr>
          <w:rFonts w:cstheme="minorHAnsi"/>
          <w:lang w:val="el-GR"/>
        </w:rPr>
        <w:t>Εκπαιδευτικός Σχολικής Μονάδας (περιλαμβανομένου και του Δ/ντη της μονάδας) ο οποίος κάνει την κλήρωση των θεμάτων</w:t>
      </w:r>
    </w:p>
    <w:p w14:paraId="0BD0D3F9" w14:textId="77777777" w:rsidR="005B748C" w:rsidRPr="007E31B4" w:rsidRDefault="005B748C" w:rsidP="00AB5802">
      <w:pPr>
        <w:pStyle w:val="aff"/>
        <w:numPr>
          <w:ilvl w:val="0"/>
          <w:numId w:val="116"/>
        </w:numPr>
        <w:spacing w:after="0" w:line="276" w:lineRule="auto"/>
        <w:rPr>
          <w:rFonts w:cstheme="minorHAnsi"/>
          <w:lang w:val="el-GR"/>
        </w:rPr>
      </w:pPr>
      <w:r w:rsidRPr="007E31B4">
        <w:rPr>
          <w:rFonts w:cstheme="minorHAnsi"/>
          <w:lang w:val="el-GR"/>
        </w:rPr>
        <w:t>Υπεύθυνος Εξετάσεων, παρακολουθεί παραπάνω από μια σχολικές μονάδες και μπορεί να κάνει και επανακληρώσει αντ’ αυτών</w:t>
      </w:r>
    </w:p>
    <w:p w14:paraId="6560B4D2" w14:textId="77777777" w:rsidR="005B748C" w:rsidRPr="007E31B4" w:rsidRDefault="005B748C" w:rsidP="00AB5802">
      <w:pPr>
        <w:pStyle w:val="aff"/>
        <w:numPr>
          <w:ilvl w:val="0"/>
          <w:numId w:val="116"/>
        </w:numPr>
        <w:spacing w:after="0" w:line="276" w:lineRule="auto"/>
        <w:rPr>
          <w:rFonts w:cstheme="minorHAnsi"/>
          <w:lang w:val="el-GR"/>
        </w:rPr>
      </w:pPr>
      <w:r w:rsidRPr="007E31B4">
        <w:rPr>
          <w:rFonts w:cstheme="minorHAnsi"/>
          <w:lang w:val="el-GR"/>
        </w:rPr>
        <w:t>Περιφερειακή Διεύθυνση</w:t>
      </w:r>
    </w:p>
    <w:p w14:paraId="4A05D36D" w14:textId="77777777" w:rsidR="005B748C" w:rsidRPr="007E31B4" w:rsidRDefault="005B748C" w:rsidP="00AB5802">
      <w:pPr>
        <w:pStyle w:val="aff"/>
        <w:numPr>
          <w:ilvl w:val="0"/>
          <w:numId w:val="116"/>
        </w:numPr>
        <w:spacing w:after="0" w:line="276" w:lineRule="auto"/>
        <w:rPr>
          <w:rFonts w:cstheme="minorHAnsi"/>
          <w:lang w:val="el-GR"/>
        </w:rPr>
      </w:pPr>
      <w:r w:rsidRPr="007E31B4">
        <w:rPr>
          <w:rFonts w:cstheme="minorHAnsi"/>
          <w:lang w:val="el-GR"/>
        </w:rPr>
        <w:t>Διοίκηση/ΙΕΠ</w:t>
      </w:r>
    </w:p>
    <w:p w14:paraId="5C8CCF18" w14:textId="77777777" w:rsidR="005B748C" w:rsidRPr="007E31B4" w:rsidRDefault="005B748C" w:rsidP="00AB5802">
      <w:pPr>
        <w:pStyle w:val="aff"/>
        <w:numPr>
          <w:ilvl w:val="0"/>
          <w:numId w:val="116"/>
        </w:numPr>
        <w:spacing w:after="0" w:line="276" w:lineRule="auto"/>
        <w:rPr>
          <w:rFonts w:cstheme="minorHAnsi"/>
          <w:lang w:val="el-GR"/>
        </w:rPr>
      </w:pPr>
      <w:r w:rsidRPr="007E31B4">
        <w:rPr>
          <w:rFonts w:cstheme="minorHAnsi"/>
          <w:lang w:val="el-GR"/>
        </w:rPr>
        <w:t>Διαχειριστές συστήματος</w:t>
      </w:r>
    </w:p>
    <w:p w14:paraId="20F1A509" w14:textId="77777777" w:rsidR="005B748C" w:rsidRPr="007E31B4" w:rsidRDefault="005B748C" w:rsidP="00AB5802">
      <w:pPr>
        <w:pStyle w:val="aff"/>
        <w:numPr>
          <w:ilvl w:val="0"/>
          <w:numId w:val="116"/>
        </w:numPr>
        <w:spacing w:after="0" w:line="276" w:lineRule="auto"/>
        <w:rPr>
          <w:rFonts w:cstheme="minorHAnsi"/>
          <w:lang w:val="el-GR"/>
        </w:rPr>
      </w:pPr>
      <w:r w:rsidRPr="007E31B4">
        <w:rPr>
          <w:rFonts w:cstheme="minorHAnsi"/>
          <w:lang w:val="el-GR"/>
        </w:rPr>
        <w:t>Αξιολογητές, αξιολογούν νέα θέματα που υποβάλλονται από τους εκπαιδευτικούς (</w:t>
      </w:r>
      <w:r w:rsidRPr="007E31B4">
        <w:rPr>
          <w:rFonts w:cstheme="minorHAnsi"/>
        </w:rPr>
        <w:t>back</w:t>
      </w:r>
      <w:r w:rsidRPr="007E31B4">
        <w:rPr>
          <w:rFonts w:cstheme="minorHAnsi"/>
          <w:lang w:val="el-GR"/>
        </w:rPr>
        <w:t xml:space="preserve"> </w:t>
      </w:r>
      <w:r w:rsidRPr="007E31B4">
        <w:rPr>
          <w:rFonts w:cstheme="minorHAnsi"/>
        </w:rPr>
        <w:t>office</w:t>
      </w:r>
      <w:r w:rsidRPr="007E31B4">
        <w:rPr>
          <w:rFonts w:cstheme="minorHAnsi"/>
          <w:lang w:val="el-GR"/>
        </w:rPr>
        <w:t xml:space="preserve"> διαδικασίες)</w:t>
      </w:r>
    </w:p>
    <w:p w14:paraId="71551186" w14:textId="77777777" w:rsidR="005B748C" w:rsidRPr="007E31B4" w:rsidRDefault="005B748C" w:rsidP="005B748C">
      <w:pPr>
        <w:pStyle w:val="aff"/>
        <w:numPr>
          <w:ilvl w:val="0"/>
          <w:numId w:val="116"/>
        </w:numPr>
        <w:spacing w:after="0" w:line="276" w:lineRule="auto"/>
        <w:rPr>
          <w:rFonts w:cstheme="minorHAnsi"/>
          <w:lang w:val="el-GR"/>
        </w:rPr>
      </w:pPr>
      <w:r w:rsidRPr="007E31B4">
        <w:rPr>
          <w:rFonts w:cstheme="minorHAnsi"/>
          <w:lang w:val="el-GR"/>
        </w:rPr>
        <w:lastRenderedPageBreak/>
        <w:t>Συντονιστές, εγκρίνουν νέα θέματα ώστε να μπουν στην Τράπεζα Θεμάτων (</w:t>
      </w:r>
      <w:r w:rsidRPr="007E31B4">
        <w:rPr>
          <w:rFonts w:cstheme="minorHAnsi"/>
        </w:rPr>
        <w:t>back</w:t>
      </w:r>
      <w:r w:rsidRPr="007E31B4">
        <w:rPr>
          <w:rFonts w:cstheme="minorHAnsi"/>
          <w:lang w:val="el-GR"/>
        </w:rPr>
        <w:t xml:space="preserve"> </w:t>
      </w:r>
      <w:r w:rsidRPr="007E31B4">
        <w:rPr>
          <w:rFonts w:cstheme="minorHAnsi"/>
        </w:rPr>
        <w:t>office</w:t>
      </w:r>
      <w:r w:rsidRPr="007E31B4">
        <w:rPr>
          <w:rFonts w:cstheme="minorHAnsi"/>
          <w:lang w:val="el-GR"/>
        </w:rPr>
        <w:t xml:space="preserve"> διαδικασίες)</w:t>
      </w:r>
    </w:p>
    <w:p w14:paraId="25810C7D" w14:textId="77777777" w:rsidR="005B748C" w:rsidRPr="007E31B4" w:rsidRDefault="005B748C" w:rsidP="00AB5802">
      <w:pPr>
        <w:pStyle w:val="aff"/>
        <w:spacing w:after="0" w:line="276" w:lineRule="auto"/>
        <w:rPr>
          <w:rFonts w:cstheme="minorHAnsi"/>
          <w:lang w:val="el-GR"/>
        </w:rPr>
      </w:pPr>
    </w:p>
    <w:p w14:paraId="678E37EA" w14:textId="77777777" w:rsidR="005B748C" w:rsidRPr="007E31B4" w:rsidRDefault="005B748C" w:rsidP="005B748C">
      <w:pPr>
        <w:spacing w:after="0" w:line="276" w:lineRule="auto"/>
        <w:rPr>
          <w:rFonts w:cstheme="minorHAnsi"/>
          <w:lang w:val="el-GR"/>
        </w:rPr>
      </w:pPr>
      <w:r w:rsidRPr="007E31B4">
        <w:rPr>
          <w:rFonts w:cstheme="minorHAnsi"/>
          <w:lang w:val="el-GR"/>
        </w:rPr>
        <w:t>Ειδικά για την σύνδεση των χρηστών θα παρέχονται εναλλακτικοί τρόποι σύνδεσης των χρηστών (Διευθυντές και Υπεύθυνοι σχολείων)</w:t>
      </w:r>
    </w:p>
    <w:p w14:paraId="5603FE1F" w14:textId="77777777" w:rsidR="005B748C" w:rsidRPr="007E31B4" w:rsidRDefault="005B748C" w:rsidP="00AB5802">
      <w:pPr>
        <w:pStyle w:val="aff"/>
        <w:numPr>
          <w:ilvl w:val="0"/>
          <w:numId w:val="117"/>
        </w:numPr>
        <w:spacing w:after="0" w:line="276" w:lineRule="auto"/>
        <w:rPr>
          <w:rFonts w:cstheme="minorHAnsi"/>
          <w:lang w:val="el-GR"/>
        </w:rPr>
      </w:pPr>
      <w:r w:rsidRPr="007E31B4">
        <w:rPr>
          <w:rFonts w:cstheme="minorHAnsi"/>
          <w:lang w:val="el-GR"/>
        </w:rPr>
        <w:t xml:space="preserve">Με χρήση </w:t>
      </w:r>
      <w:r w:rsidRPr="007E31B4">
        <w:rPr>
          <w:rFonts w:cstheme="minorHAnsi"/>
        </w:rPr>
        <w:t>login</w:t>
      </w:r>
      <w:r w:rsidRPr="007E31B4">
        <w:rPr>
          <w:rFonts w:cstheme="minorHAnsi"/>
          <w:lang w:val="el-GR"/>
        </w:rPr>
        <w:t xml:space="preserve"> </w:t>
      </w:r>
      <w:r w:rsidRPr="007E31B4">
        <w:rPr>
          <w:rFonts w:cstheme="minorHAnsi"/>
        </w:rPr>
        <w:t>TAXIS</w:t>
      </w:r>
      <w:r w:rsidRPr="007E31B4">
        <w:rPr>
          <w:rFonts w:cstheme="minorHAnsi"/>
          <w:lang w:val="el-GR"/>
        </w:rPr>
        <w:t xml:space="preserve">, όπου θα παρασχεθούν τα ΑΦΜ των δυνητικών χρηστών </w:t>
      </w:r>
    </w:p>
    <w:p w14:paraId="7238DD99" w14:textId="77777777" w:rsidR="005B748C" w:rsidRPr="007E31B4" w:rsidRDefault="005B748C" w:rsidP="005B748C">
      <w:pPr>
        <w:pStyle w:val="aff"/>
        <w:numPr>
          <w:ilvl w:val="0"/>
          <w:numId w:val="117"/>
        </w:numPr>
        <w:spacing w:after="0" w:line="276" w:lineRule="auto"/>
        <w:rPr>
          <w:rFonts w:cstheme="minorHAnsi"/>
          <w:lang w:val="el-GR"/>
        </w:rPr>
      </w:pPr>
      <w:r w:rsidRPr="007E31B4">
        <w:rPr>
          <w:rFonts w:cstheme="minorHAnsi"/>
          <w:lang w:val="el-GR"/>
        </w:rPr>
        <w:t xml:space="preserve">Με χρήση </w:t>
      </w:r>
      <w:r w:rsidRPr="007E31B4">
        <w:rPr>
          <w:rFonts w:cstheme="minorHAnsi"/>
        </w:rPr>
        <w:t>login</w:t>
      </w:r>
      <w:r w:rsidRPr="007E31B4">
        <w:rPr>
          <w:rFonts w:cstheme="minorHAnsi"/>
          <w:lang w:val="el-GR"/>
        </w:rPr>
        <w:t xml:space="preserve"> από χρήστες του Πανελλήνιου Σχ.Δικτύου (το </w:t>
      </w:r>
      <w:r w:rsidRPr="007E31B4">
        <w:rPr>
          <w:rFonts w:cstheme="minorHAnsi"/>
        </w:rPr>
        <w:t>user</w:t>
      </w:r>
      <w:r w:rsidRPr="007E31B4">
        <w:rPr>
          <w:rFonts w:cstheme="minorHAnsi"/>
          <w:lang w:val="el-GR"/>
        </w:rPr>
        <w:t xml:space="preserve"> </w:t>
      </w:r>
      <w:r w:rsidRPr="007E31B4">
        <w:rPr>
          <w:rFonts w:cstheme="minorHAnsi"/>
        </w:rPr>
        <w:t>base</w:t>
      </w:r>
      <w:r w:rsidRPr="007E31B4">
        <w:rPr>
          <w:rFonts w:cstheme="minorHAnsi"/>
          <w:lang w:val="el-GR"/>
        </w:rPr>
        <w:t xml:space="preserve"> που χρησιμοποιείται σήμερα)</w:t>
      </w:r>
    </w:p>
    <w:p w14:paraId="24DAAE6E" w14:textId="77777777" w:rsidR="005B748C" w:rsidRPr="007E31B4" w:rsidRDefault="005B748C" w:rsidP="00AB5802">
      <w:pPr>
        <w:pStyle w:val="aff"/>
        <w:spacing w:after="0" w:line="276" w:lineRule="auto"/>
        <w:rPr>
          <w:rFonts w:cstheme="minorHAnsi"/>
          <w:lang w:val="el-GR"/>
        </w:rPr>
      </w:pPr>
    </w:p>
    <w:p w14:paraId="0A9A3DD5" w14:textId="77777777" w:rsidR="005B748C" w:rsidRPr="007E31B4" w:rsidRDefault="005B748C" w:rsidP="005B748C">
      <w:pPr>
        <w:spacing w:after="0" w:line="276" w:lineRule="auto"/>
        <w:rPr>
          <w:rFonts w:cstheme="minorHAnsi"/>
          <w:lang w:val="el-GR"/>
        </w:rPr>
      </w:pPr>
      <w:r w:rsidRPr="007E31B4">
        <w:rPr>
          <w:rFonts w:cstheme="minorHAnsi"/>
          <w:lang w:val="el-GR"/>
        </w:rPr>
        <w:t xml:space="preserve">Επίσης θα εξεταστεί κατά την φάση της ανάλυσης κατά πόσο είναι εφικτό να υποστηριχθεί </w:t>
      </w:r>
      <w:r w:rsidRPr="007E31B4">
        <w:rPr>
          <w:rFonts w:cstheme="minorHAnsi"/>
        </w:rPr>
        <w:t>second</w:t>
      </w:r>
      <w:r w:rsidRPr="007E31B4">
        <w:rPr>
          <w:rFonts w:cstheme="minorHAnsi"/>
          <w:lang w:val="el-GR"/>
        </w:rPr>
        <w:t xml:space="preserve"> </w:t>
      </w:r>
      <w:r w:rsidRPr="007E31B4">
        <w:rPr>
          <w:rFonts w:cstheme="minorHAnsi"/>
        </w:rPr>
        <w:t>factor</w:t>
      </w:r>
      <w:r w:rsidRPr="007E31B4">
        <w:rPr>
          <w:rFonts w:cstheme="minorHAnsi"/>
          <w:lang w:val="el-GR"/>
        </w:rPr>
        <w:t xml:space="preserve"> </w:t>
      </w:r>
      <w:r w:rsidRPr="007E31B4">
        <w:rPr>
          <w:rFonts w:cstheme="minorHAnsi"/>
        </w:rPr>
        <w:t>authentication</w:t>
      </w:r>
      <w:r w:rsidRPr="007E31B4">
        <w:rPr>
          <w:rFonts w:cstheme="minorHAnsi"/>
          <w:lang w:val="el-GR"/>
        </w:rPr>
        <w:t xml:space="preserve"> μέσω αποστολής 6-ψήφιο κωδικού σε </w:t>
      </w:r>
      <w:r w:rsidRPr="007E31B4">
        <w:rPr>
          <w:rFonts w:cstheme="minorHAnsi"/>
        </w:rPr>
        <w:t>email</w:t>
      </w:r>
      <w:r w:rsidRPr="007E31B4">
        <w:rPr>
          <w:rFonts w:cstheme="minorHAnsi"/>
          <w:lang w:val="el-GR"/>
        </w:rPr>
        <w:t xml:space="preserve"> ή/και κινητό τηλέφωνο.</w:t>
      </w:r>
    </w:p>
    <w:p w14:paraId="5A42C29C" w14:textId="77777777" w:rsidR="005B748C" w:rsidRPr="007E31B4" w:rsidRDefault="005B748C" w:rsidP="005B748C">
      <w:pPr>
        <w:spacing w:after="0" w:line="276" w:lineRule="auto"/>
        <w:rPr>
          <w:rFonts w:cstheme="minorHAnsi"/>
          <w:lang w:val="el-GR"/>
        </w:rPr>
      </w:pPr>
      <w:r w:rsidRPr="007E31B4">
        <w:rPr>
          <w:rFonts w:cstheme="minorHAnsi"/>
          <w:lang w:val="el-GR"/>
        </w:rPr>
        <w:t xml:space="preserve">Λόγω της σημαντικότητας και της έκθεσης του συστήματος σε πληθώρα πολιτών, το σύστημα θα πρέπει να τηρεί όλες τις συνήθεις πρακτικές ασφαλείας, ενδεικτικά και όχι περιοριστικά, αντιμετώπισης </w:t>
      </w:r>
      <w:r w:rsidRPr="007E31B4">
        <w:rPr>
          <w:rFonts w:cstheme="minorHAnsi"/>
        </w:rPr>
        <w:t>DDoS</w:t>
      </w:r>
      <w:r w:rsidRPr="007E31B4">
        <w:rPr>
          <w:rFonts w:cstheme="minorHAnsi"/>
          <w:lang w:val="el-GR"/>
        </w:rPr>
        <w:t xml:space="preserve"> </w:t>
      </w:r>
      <w:r w:rsidRPr="007E31B4">
        <w:rPr>
          <w:rFonts w:cstheme="minorHAnsi"/>
        </w:rPr>
        <w:t>attacks</w:t>
      </w:r>
      <w:r w:rsidRPr="007E31B4">
        <w:rPr>
          <w:rFonts w:cstheme="minorHAnsi"/>
          <w:lang w:val="el-GR"/>
        </w:rPr>
        <w:t xml:space="preserve">, βέλτιστες πρακτικές προστασίας δεδομένων, προστασίας από κακόβουλο λογισμικό κ.λπ. </w:t>
      </w:r>
    </w:p>
    <w:p w14:paraId="4E30B748" w14:textId="77777777" w:rsidR="005B748C" w:rsidRPr="007E31B4" w:rsidRDefault="005B748C" w:rsidP="005B748C">
      <w:pPr>
        <w:spacing w:after="0" w:line="276" w:lineRule="auto"/>
        <w:rPr>
          <w:rFonts w:cstheme="minorHAnsi"/>
          <w:lang w:val="el-GR"/>
        </w:rPr>
      </w:pPr>
      <w:r w:rsidRPr="007E31B4">
        <w:rPr>
          <w:rFonts w:cstheme="minorHAnsi"/>
          <w:lang w:val="el-GR"/>
        </w:rPr>
        <w:t xml:space="preserve">Ειδικά στην περίπτωση του περιεχομένου, θα πρέπει να ληφθούν μέτρα προστασίας από κακόβουλη παρέμβαση στο περιεχόμενο των θεμάτων, με δικλείδες ασφαλείας πολλαπλών σημείων (π.χ. </w:t>
      </w:r>
      <w:r w:rsidRPr="007E31B4">
        <w:rPr>
          <w:rFonts w:cstheme="minorHAnsi"/>
        </w:rPr>
        <w:t>hash</w:t>
      </w:r>
      <w:r w:rsidRPr="007E31B4">
        <w:rPr>
          <w:rFonts w:cstheme="minorHAnsi"/>
          <w:lang w:val="el-GR"/>
        </w:rPr>
        <w:t xml:space="preserve"> του περιεχομένου σε διαφορετικά σημεία). Για τον σκοπό αυτό, θα πρέπει να έχουν προϋπολογιστεί τα </w:t>
      </w:r>
      <w:r w:rsidRPr="007E31B4">
        <w:rPr>
          <w:rFonts w:cstheme="minorHAnsi"/>
        </w:rPr>
        <w:t>hash</w:t>
      </w:r>
      <w:r w:rsidRPr="007E31B4">
        <w:rPr>
          <w:rFonts w:cstheme="minorHAnsi"/>
          <w:lang w:val="el-GR"/>
        </w:rPr>
        <w:t xml:space="preserve"> των θεμάτων σε άλλο </w:t>
      </w:r>
      <w:r w:rsidRPr="007E31B4">
        <w:rPr>
          <w:rFonts w:cstheme="minorHAnsi"/>
        </w:rPr>
        <w:t>site</w:t>
      </w:r>
      <w:r w:rsidRPr="007E31B4">
        <w:rPr>
          <w:rFonts w:cstheme="minorHAnsi"/>
          <w:lang w:val="el-GR"/>
        </w:rPr>
        <w:t xml:space="preserve"> (εκτός του </w:t>
      </w:r>
      <w:r w:rsidRPr="007E31B4">
        <w:rPr>
          <w:rFonts w:cstheme="minorHAnsi"/>
        </w:rPr>
        <w:t>CDN</w:t>
      </w:r>
      <w:r w:rsidRPr="007E31B4">
        <w:rPr>
          <w:rFonts w:cstheme="minorHAnsi"/>
          <w:lang w:val="el-GR"/>
        </w:rPr>
        <w:t xml:space="preserve">) ώστε να μπορεί να γίνει επιβεβαίωση ότι έχουν δοθεί τα σωστά θέματα (και δεν έχει παρεμβληθεί κάποιος κακόβουλα στο </w:t>
      </w:r>
      <w:r w:rsidRPr="007E31B4">
        <w:rPr>
          <w:rFonts w:cstheme="minorHAnsi"/>
        </w:rPr>
        <w:t>CDN</w:t>
      </w:r>
      <w:r w:rsidRPr="007E31B4">
        <w:rPr>
          <w:rFonts w:cstheme="minorHAnsi"/>
          <w:lang w:val="el-GR"/>
        </w:rPr>
        <w:t xml:space="preserve"> διανομής των θεμάτων).</w:t>
      </w:r>
    </w:p>
    <w:p w14:paraId="3DF4327A" w14:textId="77777777" w:rsidR="005B748C" w:rsidRPr="007E31B4" w:rsidRDefault="005B748C" w:rsidP="005B748C">
      <w:pPr>
        <w:spacing w:after="0" w:line="276" w:lineRule="auto"/>
        <w:rPr>
          <w:rFonts w:cstheme="minorHAnsi"/>
          <w:lang w:val="el-GR"/>
        </w:rPr>
      </w:pPr>
      <w:r w:rsidRPr="007E31B4">
        <w:rPr>
          <w:rFonts w:cstheme="minorHAnsi"/>
          <w:lang w:val="el-GR"/>
        </w:rPr>
        <w:t>Τέλος, θα πρέπει να ληφθεί υπόψη ότι θα πρέπει να υπάρχει πρόσβαση και από ελληνικά σχολεία του εξωτερικού.</w:t>
      </w:r>
    </w:p>
    <w:p w14:paraId="5C414CAF" w14:textId="77777777" w:rsidR="005B748C" w:rsidRPr="007E31B4" w:rsidRDefault="005B748C" w:rsidP="005B748C">
      <w:pPr>
        <w:spacing w:after="0" w:line="276" w:lineRule="auto"/>
        <w:rPr>
          <w:rFonts w:cstheme="minorHAnsi"/>
          <w:lang w:val="el-GR"/>
        </w:rPr>
      </w:pPr>
    </w:p>
    <w:p w14:paraId="62F65CA7" w14:textId="77777777" w:rsidR="00A22261" w:rsidRPr="007E31B4" w:rsidRDefault="00A22261" w:rsidP="00B0706E">
      <w:pPr>
        <w:pStyle w:val="3"/>
        <w:numPr>
          <w:ilvl w:val="0"/>
          <w:numId w:val="24"/>
        </w:numPr>
        <w:rPr>
          <w:lang w:val="el-GR"/>
        </w:rPr>
      </w:pPr>
      <w:bookmarkStart w:id="534" w:name="_Οριζόντιες_Απαιτήσεις_1"/>
      <w:bookmarkStart w:id="535" w:name="_Οριζόντιες_Απαιτήσεις"/>
      <w:bookmarkStart w:id="536" w:name="_Toc97194345"/>
      <w:bookmarkStart w:id="537" w:name="_Toc97194474"/>
      <w:bookmarkStart w:id="538" w:name="_Toc202354741"/>
      <w:bookmarkEnd w:id="533"/>
      <w:bookmarkEnd w:id="534"/>
      <w:bookmarkEnd w:id="535"/>
      <w:r w:rsidRPr="007E31B4">
        <w:rPr>
          <w:lang w:val="el-GR"/>
        </w:rPr>
        <w:t>Λειτουργικές Απαιτήσεις</w:t>
      </w:r>
      <w:bookmarkEnd w:id="536"/>
      <w:bookmarkEnd w:id="537"/>
      <w:bookmarkEnd w:id="538"/>
      <w:r w:rsidRPr="007E31B4">
        <w:rPr>
          <w:lang w:val="el-GR"/>
        </w:rPr>
        <w:t xml:space="preserve">  </w:t>
      </w:r>
    </w:p>
    <w:p w14:paraId="509107FE" w14:textId="4FEC0899" w:rsidR="00EA3400" w:rsidRPr="007E31B4" w:rsidRDefault="00EA3400" w:rsidP="00B0706E">
      <w:pPr>
        <w:pStyle w:val="4"/>
        <w:numPr>
          <w:ilvl w:val="1"/>
          <w:numId w:val="24"/>
        </w:numPr>
        <w:ind w:hanging="306"/>
        <w:rPr>
          <w:rFonts w:cs="Tahoma"/>
          <w:szCs w:val="22"/>
          <w:lang w:val="el-GR"/>
        </w:rPr>
      </w:pPr>
      <w:bookmarkStart w:id="539" w:name="_Toc97195383"/>
      <w:bookmarkStart w:id="540" w:name="_Toc97195552"/>
      <w:bookmarkStart w:id="541" w:name="_Toc202354742"/>
      <w:bookmarkStart w:id="542" w:name="_Toc97194346"/>
      <w:bookmarkStart w:id="543" w:name="_Ref97199299"/>
      <w:bookmarkEnd w:id="539"/>
      <w:bookmarkEnd w:id="540"/>
      <w:r w:rsidRPr="007E31B4">
        <w:rPr>
          <w:rFonts w:cs="Tahoma"/>
          <w:szCs w:val="22"/>
          <w:lang w:val="el-GR"/>
        </w:rPr>
        <w:t>Υποσ</w:t>
      </w:r>
      <w:r w:rsidR="00B42684" w:rsidRPr="007E31B4">
        <w:rPr>
          <w:rFonts w:cs="Tahoma"/>
          <w:szCs w:val="22"/>
          <w:lang w:val="el-GR"/>
        </w:rPr>
        <w:t>υ</w:t>
      </w:r>
      <w:r w:rsidRPr="007E31B4">
        <w:rPr>
          <w:rFonts w:cs="Tahoma"/>
          <w:szCs w:val="22"/>
          <w:lang w:val="el-GR"/>
        </w:rPr>
        <w:t>στ</w:t>
      </w:r>
      <w:r w:rsidR="00B42684" w:rsidRPr="007E31B4">
        <w:rPr>
          <w:rFonts w:cs="Tahoma"/>
          <w:szCs w:val="22"/>
          <w:lang w:val="el-GR"/>
        </w:rPr>
        <w:t>ή</w:t>
      </w:r>
      <w:r w:rsidRPr="007E31B4">
        <w:rPr>
          <w:rFonts w:cs="Tahoma"/>
          <w:szCs w:val="22"/>
          <w:lang w:val="el-GR"/>
        </w:rPr>
        <w:t>μα</w:t>
      </w:r>
      <w:r w:rsidR="00B42684" w:rsidRPr="007E31B4">
        <w:rPr>
          <w:rFonts w:cs="Tahoma"/>
          <w:szCs w:val="22"/>
          <w:lang w:val="el-GR"/>
        </w:rPr>
        <w:t>τα</w:t>
      </w:r>
      <w:bookmarkEnd w:id="541"/>
      <w:r w:rsidRPr="007E31B4">
        <w:rPr>
          <w:rFonts w:cs="Tahoma"/>
          <w:szCs w:val="22"/>
          <w:lang w:val="el-GR"/>
        </w:rPr>
        <w:t xml:space="preserve"> </w:t>
      </w:r>
      <w:bookmarkEnd w:id="542"/>
      <w:bookmarkEnd w:id="543"/>
    </w:p>
    <w:p w14:paraId="32F121A6" w14:textId="77777777" w:rsidR="001C3062" w:rsidRPr="007E31B4" w:rsidRDefault="001C3062" w:rsidP="001C3062">
      <w:pPr>
        <w:spacing w:line="276" w:lineRule="auto"/>
        <w:rPr>
          <w:szCs w:val="24"/>
          <w:lang w:val="el-GR"/>
        </w:rPr>
      </w:pPr>
      <w:r w:rsidRPr="007E31B4">
        <w:rPr>
          <w:lang w:val="el-GR"/>
        </w:rPr>
        <w:t>Το έργο περιλαμβάνει τα ακόλουθα υποσυστήματα:</w:t>
      </w:r>
    </w:p>
    <w:p w14:paraId="67A4AF33" w14:textId="77777777" w:rsidR="001C3062" w:rsidRPr="007E31B4" w:rsidRDefault="001C3062" w:rsidP="00AB5802">
      <w:pPr>
        <w:pStyle w:val="aff"/>
        <w:numPr>
          <w:ilvl w:val="0"/>
          <w:numId w:val="108"/>
        </w:numPr>
        <w:spacing w:before="120" w:line="276" w:lineRule="auto"/>
        <w:rPr>
          <w:lang w:val="el-GR"/>
        </w:rPr>
      </w:pPr>
      <w:r w:rsidRPr="007E31B4">
        <w:rPr>
          <w:b/>
          <w:bCs/>
          <w:lang w:val="el-GR"/>
        </w:rPr>
        <w:t>Περιεχόμενο-Θέματα (Content)</w:t>
      </w:r>
      <w:r w:rsidRPr="007E31B4">
        <w:rPr>
          <w:lang w:val="el-GR"/>
        </w:rPr>
        <w:t>, μέσω του οποίου διανέμεται το περιεχόμενο της Τράπεζας Θεμάτων προς όλους τους ενδιαφερόμενους (το περιεχόμενο είναι ανοιχτό και διαθέσιμο προς όλους τους πολίτες).</w:t>
      </w:r>
    </w:p>
    <w:p w14:paraId="48AE8C65" w14:textId="77777777" w:rsidR="00F629A8" w:rsidRPr="007E31B4" w:rsidRDefault="00F629A8" w:rsidP="00F629A8">
      <w:pPr>
        <w:pStyle w:val="aff"/>
        <w:spacing w:before="120" w:line="276" w:lineRule="auto"/>
        <w:rPr>
          <w:lang w:val="el-GR"/>
        </w:rPr>
      </w:pPr>
      <w:r w:rsidRPr="007E31B4">
        <w:rPr>
          <w:lang w:val="el-GR"/>
        </w:rPr>
        <w:t>Tα θέματα της Τ.Θ.Δ.Δ. θα είναι οργανωμένα ανά Μάθημα και σε Ενότητες ανάλογα με τον Βαθμό Δυσκολίας κ.λπ. Στην περίοδο της ανάλυσης θα αποφασιστεί αν απαιτούνται επιπλέον ιδιότητες ή metadata που πρέπει να καταχωρούνται ανά Θέμα.</w:t>
      </w:r>
    </w:p>
    <w:p w14:paraId="6B4CE125" w14:textId="77777777" w:rsidR="00F629A8" w:rsidRPr="007E31B4" w:rsidRDefault="00F629A8" w:rsidP="00F629A8">
      <w:pPr>
        <w:pStyle w:val="aff"/>
        <w:spacing w:before="120" w:line="276" w:lineRule="auto"/>
        <w:rPr>
          <w:lang w:val="el-GR"/>
        </w:rPr>
      </w:pPr>
      <w:r w:rsidRPr="007E31B4">
        <w:rPr>
          <w:lang w:val="el-GR"/>
        </w:rPr>
        <w:t>Το κάθε Θέμα αποτελείται από ένα σύνολο 4 αρχείων: ένα pdf με την εκφώνηση του θέματος, ένα pdf με την απάντηση και άλλα δύο αρχεία με το ίδιο περιεχόμενο σε word μορφή, ώστε να μπορεί οποιοσδήποτε ανακτήσει (download) το Θέμα να κάνει τυχόν απαιτούμενες αλλαγές. Λόγω του ότι η εκφώνηση και η λύση των θεμάτων ενδέχεται να περιέχει γραφήματα, ειδικές μαθηματικές εξισώσεις κ.λπ., η διανομή μέσω αρχείου (pdf/word) είναι ο μοναδικός λειτουργικός τρόπος. Τα αρχεία θα έχουν συγκεκριμένη ονοματολογία (ώστε να μπορούν να εντοπιστούν εύκολα με αριθμό μετά την κλήρωση).</w:t>
      </w:r>
    </w:p>
    <w:p w14:paraId="7F664A97" w14:textId="77777777" w:rsidR="00F629A8" w:rsidRPr="007E31B4" w:rsidRDefault="00F629A8" w:rsidP="00F629A8">
      <w:pPr>
        <w:pStyle w:val="aff"/>
        <w:spacing w:before="120" w:line="276" w:lineRule="auto"/>
        <w:rPr>
          <w:lang w:val="el-GR"/>
        </w:rPr>
      </w:pPr>
      <w:r w:rsidRPr="007E31B4">
        <w:rPr>
          <w:lang w:val="el-GR"/>
        </w:rPr>
        <w:t xml:space="preserve">Το περιεχόμενο, μιας και είναι ανοιχτό προς όλους, θα μπορεί, εφόσον είναι εφικτό, να διανέμεται χωριστά από τα υπόλοιπα υποσυστήματα, ως link σε διαχωρισμένο Content </w:t>
      </w:r>
      <w:r w:rsidRPr="007E31B4">
        <w:rPr>
          <w:lang w:val="el-GR"/>
        </w:rPr>
        <w:lastRenderedPageBreak/>
        <w:t>Delivery Network, το οποίο θα είναι προστατευμένο και θα λειτουργεί αυτόνομα από τα υπόλοιπα υποσυστήματα.</w:t>
      </w:r>
    </w:p>
    <w:p w14:paraId="12487054" w14:textId="77777777" w:rsidR="00F629A8" w:rsidRPr="007E31B4" w:rsidRDefault="00F629A8" w:rsidP="00F629A8">
      <w:pPr>
        <w:pStyle w:val="aff"/>
        <w:spacing w:before="120" w:line="276" w:lineRule="auto"/>
        <w:rPr>
          <w:lang w:val="el-GR"/>
        </w:rPr>
      </w:pPr>
      <w:r w:rsidRPr="007E31B4">
        <w:rPr>
          <w:lang w:val="el-GR"/>
        </w:rPr>
        <w:t>Εφόσον, γίνονται ενημερώσεις στα θέματα, θα πρέπει αυτόματα να ενημερώνονται τα κατάλληλα αρχεία στο Περιεχόμενο (και το Content Delivery Network) της Τράπεζας Θεμάτων. Επίσης, θα πρέπει να δημιουργούνται αυτόματα .zip αρχεία ανά κατηγορία θεμάτων ώστε να μπορούν να κατεβάζουν μαζικά μεγάλες ενότητες μαθημάτων εύκολα και γρήγορα οι ενδιαφερόμενοι.</w:t>
      </w:r>
    </w:p>
    <w:p w14:paraId="3AAAF778" w14:textId="000A0888" w:rsidR="00F629A8" w:rsidRPr="007E31B4" w:rsidRDefault="00F629A8" w:rsidP="00F629A8">
      <w:pPr>
        <w:pStyle w:val="aff"/>
        <w:spacing w:before="120" w:line="276" w:lineRule="auto"/>
        <w:rPr>
          <w:lang w:val="el-GR"/>
        </w:rPr>
      </w:pPr>
      <w:r w:rsidRPr="007E31B4">
        <w:rPr>
          <w:lang w:val="el-GR"/>
        </w:rPr>
        <w:t>Στα πλαίσια του έργου θα παραδοθεί το υφιστάμενο περιεχόμενο της Τράπεζας Θεμάτων, σε μορφή που θα συμφωνηθεί με τον Ανάδοχο κατά την ανάλυση, και ο Ανάδοχος θα είναι υπεύθυνος για την μετάπτωσή του στο νέο σύστημα.</w:t>
      </w:r>
    </w:p>
    <w:p w14:paraId="2F3E4F68" w14:textId="77777777" w:rsidR="001926E8" w:rsidRPr="007E31B4" w:rsidRDefault="001926E8" w:rsidP="00AB5802">
      <w:pPr>
        <w:pStyle w:val="aff"/>
        <w:spacing w:before="120" w:line="276" w:lineRule="auto"/>
        <w:rPr>
          <w:lang w:val="el-GR"/>
        </w:rPr>
      </w:pPr>
    </w:p>
    <w:p w14:paraId="33E225D3" w14:textId="181DB7AF" w:rsidR="001C3062" w:rsidRPr="007E31B4" w:rsidRDefault="001C3062" w:rsidP="00852C29">
      <w:pPr>
        <w:pStyle w:val="aff"/>
        <w:numPr>
          <w:ilvl w:val="0"/>
          <w:numId w:val="77"/>
        </w:numPr>
        <w:spacing w:before="120" w:line="276" w:lineRule="auto"/>
        <w:rPr>
          <w:lang w:val="el-GR"/>
        </w:rPr>
      </w:pPr>
      <w:r w:rsidRPr="007E31B4">
        <w:rPr>
          <w:b/>
          <w:bCs/>
          <w:lang w:val="el-GR"/>
        </w:rPr>
        <w:t>Κλήρωση Θεμάτων (Front office)</w:t>
      </w:r>
      <w:r w:rsidRPr="007E31B4">
        <w:rPr>
          <w:lang w:val="el-GR"/>
        </w:rPr>
        <w:t>, μέσω του οποίου οι υπεύθυνοι των σχολικών μονάδων κληρώνουν θέματα για την μονάδα τους.</w:t>
      </w:r>
    </w:p>
    <w:p w14:paraId="784DA34B" w14:textId="77777777" w:rsidR="00F629A8" w:rsidRPr="007E31B4" w:rsidRDefault="00F629A8" w:rsidP="00F629A8">
      <w:pPr>
        <w:pStyle w:val="aff"/>
        <w:spacing w:before="120" w:line="276" w:lineRule="auto"/>
        <w:rPr>
          <w:lang w:val="el-GR"/>
        </w:rPr>
      </w:pPr>
      <w:r w:rsidRPr="007E31B4">
        <w:rPr>
          <w:lang w:val="el-GR"/>
        </w:rPr>
        <w:t>Ανάλογα με τον εκάστοτε προγραμματισμό ανά Μάθημα, από την Τράπεζα Θεμάτων θα κληρώνεται συγκεκριμένος αριθμός Προτεινόμενων Θεμάτων προς επιλογή από το διδακτικό προσωπικό (π.χ. 6 θέματα), από τα οποία επιλέγονται ένας κατ’ ελάχιστον αριθμός Επιλεγμένων Θεμάτων (π.χ. 2 επιλεγμένα θέματα από τα 6 προτεινόμενα θέματα). Οι εκπαιδευτικοί μπορούν να προσθέσουν τα υπόλοιπα θέματα κατά την κρίση τους. Οι παραπάνω αριθμοί θα πρέπει να είναι παραμετρικοί στο σύστημα ανά Μάθημα και Τάξη.</w:t>
      </w:r>
    </w:p>
    <w:p w14:paraId="557E6B3B" w14:textId="77777777" w:rsidR="00F629A8" w:rsidRPr="007E31B4" w:rsidRDefault="00F629A8" w:rsidP="00F629A8">
      <w:pPr>
        <w:pStyle w:val="aff"/>
        <w:spacing w:before="120" w:line="276" w:lineRule="auto"/>
        <w:rPr>
          <w:lang w:val="el-GR"/>
        </w:rPr>
      </w:pPr>
      <w:r w:rsidRPr="007E31B4">
        <w:rPr>
          <w:lang w:val="el-GR"/>
        </w:rPr>
        <w:t>Η διαδικασία θα περιλαμβάνει τουλάχιστον τα εξής βήματα:</w:t>
      </w:r>
    </w:p>
    <w:p w14:paraId="6DE4A15B" w14:textId="77777777" w:rsidR="00F629A8" w:rsidRPr="007E31B4" w:rsidRDefault="00F629A8" w:rsidP="00AB5802">
      <w:pPr>
        <w:pStyle w:val="aff"/>
        <w:numPr>
          <w:ilvl w:val="0"/>
          <w:numId w:val="105"/>
        </w:numPr>
        <w:spacing w:before="120" w:line="276" w:lineRule="auto"/>
        <w:rPr>
          <w:lang w:val="el-GR"/>
        </w:rPr>
      </w:pPr>
      <w:r w:rsidRPr="007E31B4">
        <w:rPr>
          <w:lang w:val="el-GR"/>
        </w:rPr>
        <w:t xml:space="preserve">Ο Υπεύθυνος της κάθε Σχολικής Μονάδας εισέρχεται στο σύστημα με τους κωδικούς (username/password) της μονάδας στο Πανελλήνιο Σχολικό Δίκτυο. O Διευθυντής της μονάδας είναι υπεύθυνος για το ποιος έχει πρόσβαση σε αυτούς τους κωδικούς. </w:t>
      </w:r>
    </w:p>
    <w:p w14:paraId="770F019D" w14:textId="77777777" w:rsidR="00F629A8" w:rsidRPr="007E31B4" w:rsidRDefault="00F629A8" w:rsidP="00AB5802">
      <w:pPr>
        <w:pStyle w:val="aff"/>
        <w:numPr>
          <w:ilvl w:val="0"/>
          <w:numId w:val="105"/>
        </w:numPr>
        <w:spacing w:before="120" w:line="276" w:lineRule="auto"/>
        <w:rPr>
          <w:lang w:val="el-GR"/>
        </w:rPr>
      </w:pPr>
      <w:r w:rsidRPr="007E31B4">
        <w:rPr>
          <w:lang w:val="el-GR"/>
        </w:rPr>
        <w:t>Ο Διευθυντής της μονάδας θα έχει επιπλέον την δυνατότητα χρήσης διαπιστευτηρίων Taxis για την είσοδό του στο σύστημα. Προϋπόθεση να ανατεθεί ο κάθε εκπαιδευτικός στην αντίστοιχη σχολική μονάδα. Επίσης, θα υπάρχουν εκπαιδευτικοί οι οποίοι θα μπορούν να ενεργήσουν για λογαριασμό πλέον της μιας σχολικής μονάδας (περιφερειακοί διευθυντές, κεντρικές υπηρεσίες κ.λπ.).</w:t>
      </w:r>
    </w:p>
    <w:p w14:paraId="69730387" w14:textId="15BDD10F" w:rsidR="00F629A8" w:rsidRPr="007E31B4" w:rsidRDefault="00F629A8" w:rsidP="00AB5802">
      <w:pPr>
        <w:pStyle w:val="aff"/>
        <w:numPr>
          <w:ilvl w:val="0"/>
          <w:numId w:val="105"/>
        </w:numPr>
        <w:spacing w:before="120" w:line="276" w:lineRule="auto"/>
        <w:rPr>
          <w:lang w:val="el-GR"/>
        </w:rPr>
      </w:pPr>
      <w:r w:rsidRPr="007E31B4">
        <w:rPr>
          <w:lang w:val="el-GR"/>
        </w:rPr>
        <w:t>Ο χρήστης ζητά κλήρωση για συγκεκριμένο μάθημα και το σύστημα δίνει τον απαιτούμενο αριθμό θεμάτων καθώς και links στα αντίστοιχα αρχεία θεμάτων. Ανάλογα με το μάθημα ενδέχεται να μην επιστρέφονται μεμονωμένα θέματα αλλά και μια ενότητα θεμάτων.</w:t>
      </w:r>
    </w:p>
    <w:p w14:paraId="771D0C89" w14:textId="77777777" w:rsidR="00F629A8" w:rsidRPr="007E31B4" w:rsidRDefault="00F629A8" w:rsidP="00AB5802">
      <w:pPr>
        <w:pStyle w:val="aff"/>
        <w:numPr>
          <w:ilvl w:val="0"/>
          <w:numId w:val="105"/>
        </w:numPr>
        <w:spacing w:before="120" w:line="276" w:lineRule="auto"/>
        <w:rPr>
          <w:lang w:val="el-GR"/>
        </w:rPr>
      </w:pPr>
      <w:r w:rsidRPr="007E31B4">
        <w:rPr>
          <w:lang w:val="el-GR"/>
        </w:rPr>
        <w:t xml:space="preserve">Οι εκπαιδευτικοί κατεβάζουν τα επιμέρους αρχεία και συμπληρώνουν και με δικά τους θέματα το σύνολο των εξεταζόμενων θεμάτων. </w:t>
      </w:r>
    </w:p>
    <w:p w14:paraId="3076CD45" w14:textId="77777777" w:rsidR="00F629A8" w:rsidRPr="007E31B4" w:rsidRDefault="00F629A8" w:rsidP="00AB5802">
      <w:pPr>
        <w:pStyle w:val="aff"/>
        <w:numPr>
          <w:ilvl w:val="0"/>
          <w:numId w:val="105"/>
        </w:numPr>
        <w:spacing w:before="120" w:line="276" w:lineRule="auto"/>
        <w:rPr>
          <w:lang w:val="el-GR"/>
        </w:rPr>
      </w:pPr>
      <w:r w:rsidRPr="007E31B4">
        <w:rPr>
          <w:lang w:val="el-GR"/>
        </w:rPr>
        <w:t>Εφόσον εκτελεστεί η κλήρωση, ο χρήστης δεν επιτρέπεται να ξανακάνει κλήρωση για την συγκεκριμένη σχολική μονάδα και μάθημα. Εφόσον αυτό απαιτηθεί, θα πρέπει να γίνει η απαιτούμενη διαδικασία έγκρισης επανακλήρωσης, και ο Υπεύθυνος Εξετάσεων θα μπορεί είτε να “ξεκλειδώσει” την συγκεκριμένη σχολική μονάδα, είτε να εκτελέσει την κλήρωση μόνος του και να αποστείλει τα κληρωθέντα θέματα με τον πιο πρόσφορο τρόπο.</w:t>
      </w:r>
    </w:p>
    <w:p w14:paraId="58ADA050" w14:textId="77777777" w:rsidR="00F629A8" w:rsidRPr="007E31B4" w:rsidRDefault="00F629A8" w:rsidP="00AB5802">
      <w:pPr>
        <w:pStyle w:val="aff"/>
        <w:numPr>
          <w:ilvl w:val="0"/>
          <w:numId w:val="105"/>
        </w:numPr>
        <w:spacing w:before="120" w:line="276" w:lineRule="auto"/>
        <w:rPr>
          <w:lang w:val="el-GR"/>
        </w:rPr>
      </w:pPr>
      <w:r w:rsidRPr="007E31B4">
        <w:rPr>
          <w:lang w:val="el-GR"/>
        </w:rPr>
        <w:t>Ο Υπεύθυνος Σχολικής Μονάδας καταχωρεί στο σύστημα τα θέματα που επιλέχθηκαν από την Τράπεζα Θεμάτων. Δεν υπάρχει χρονικός περιορισμός για το πότε γίνεται αυτό, μπορεί να γίνει κατά την διάρκεια της ημέρας ή μετά το τέλος της εξέτασης στο τέλος της ημέρας.</w:t>
      </w:r>
    </w:p>
    <w:p w14:paraId="17EC0B82" w14:textId="77777777" w:rsidR="00F629A8" w:rsidRPr="007E31B4" w:rsidRDefault="00F629A8" w:rsidP="00AB5802">
      <w:pPr>
        <w:pStyle w:val="aff"/>
        <w:numPr>
          <w:ilvl w:val="0"/>
          <w:numId w:val="105"/>
        </w:numPr>
        <w:spacing w:before="120" w:line="276" w:lineRule="auto"/>
        <w:rPr>
          <w:lang w:val="el-GR"/>
        </w:rPr>
      </w:pPr>
      <w:r w:rsidRPr="007E31B4">
        <w:rPr>
          <w:lang w:val="el-GR"/>
        </w:rPr>
        <w:lastRenderedPageBreak/>
        <w:t>Η εφαρμογή θα πρέπει να υποστηρίζει όλους τους σύγχρονους φυλλομετρητές (</w:t>
      </w:r>
      <w:r w:rsidRPr="007E31B4">
        <w:rPr>
          <w:lang w:val="en-US"/>
        </w:rPr>
        <w:t>web</w:t>
      </w:r>
      <w:r w:rsidRPr="007E31B4">
        <w:rPr>
          <w:lang w:val="el-GR"/>
        </w:rPr>
        <w:t xml:space="preserve"> </w:t>
      </w:r>
      <w:r w:rsidRPr="007E31B4">
        <w:rPr>
          <w:lang w:val="en-US"/>
        </w:rPr>
        <w:t>browsers</w:t>
      </w:r>
      <w:r w:rsidRPr="007E31B4">
        <w:rPr>
          <w:lang w:val="el-GR"/>
        </w:rPr>
        <w:t>) αλλά να προσφέρει και εύκολη και λειτουργική πρόσβαση μέσω φυλλομετρητή κινητού (</w:t>
      </w:r>
      <w:r w:rsidRPr="007E31B4">
        <w:rPr>
          <w:lang w:val="en-US"/>
        </w:rPr>
        <w:t>mobile</w:t>
      </w:r>
      <w:r w:rsidRPr="007E31B4">
        <w:rPr>
          <w:lang w:val="el-GR"/>
        </w:rPr>
        <w:t xml:space="preserve"> </w:t>
      </w:r>
      <w:r w:rsidRPr="007E31B4">
        <w:rPr>
          <w:lang w:val="en-US"/>
        </w:rPr>
        <w:t>web</w:t>
      </w:r>
      <w:r w:rsidRPr="007E31B4">
        <w:rPr>
          <w:lang w:val="el-GR"/>
        </w:rPr>
        <w:t xml:space="preserve"> </w:t>
      </w:r>
      <w:r w:rsidRPr="007E31B4">
        <w:rPr>
          <w:lang w:val="en-US"/>
        </w:rPr>
        <w:t>browser</w:t>
      </w:r>
      <w:r w:rsidRPr="007E31B4">
        <w:rPr>
          <w:lang w:val="el-GR"/>
        </w:rPr>
        <w:t xml:space="preserve">). Δεν απαιτείται η ανάπτυξη </w:t>
      </w:r>
      <w:r w:rsidRPr="007E31B4">
        <w:rPr>
          <w:lang w:val="en-US"/>
        </w:rPr>
        <w:t>mobile</w:t>
      </w:r>
      <w:r w:rsidRPr="007E31B4">
        <w:rPr>
          <w:lang w:val="el-GR"/>
        </w:rPr>
        <w:t xml:space="preserve"> </w:t>
      </w:r>
      <w:r w:rsidRPr="007E31B4">
        <w:rPr>
          <w:lang w:val="en-US"/>
        </w:rPr>
        <w:t>native</w:t>
      </w:r>
      <w:r w:rsidRPr="007E31B4">
        <w:rPr>
          <w:lang w:val="el-GR"/>
        </w:rPr>
        <w:t xml:space="preserve"> εφαρμογής.</w:t>
      </w:r>
    </w:p>
    <w:p w14:paraId="55824A06" w14:textId="77777777" w:rsidR="00F629A8" w:rsidRPr="007E31B4" w:rsidRDefault="00F629A8" w:rsidP="00AB5802">
      <w:pPr>
        <w:pStyle w:val="aff"/>
        <w:numPr>
          <w:ilvl w:val="0"/>
          <w:numId w:val="105"/>
        </w:numPr>
        <w:spacing w:before="120" w:line="276" w:lineRule="auto"/>
        <w:rPr>
          <w:lang w:val="el-GR"/>
        </w:rPr>
      </w:pPr>
      <w:r w:rsidRPr="007E31B4">
        <w:rPr>
          <w:lang w:val="el-GR"/>
        </w:rPr>
        <w:t>Η κλήρωση των θεμάτων θα πρέπει να επανεξεταστεί ώστε να δημιουργεί προϋποθέσεις ασφαλείας. Συγκεκριμένα θα πρέπει να εξεταστούν οι περιπτώσεις να:</w:t>
      </w:r>
    </w:p>
    <w:p w14:paraId="025EB32E" w14:textId="77777777" w:rsidR="00F629A8" w:rsidRPr="007E31B4" w:rsidRDefault="00F629A8" w:rsidP="00AB5802">
      <w:pPr>
        <w:pStyle w:val="aff"/>
        <w:numPr>
          <w:ilvl w:val="0"/>
          <w:numId w:val="105"/>
        </w:numPr>
        <w:spacing w:before="120" w:line="276" w:lineRule="auto"/>
        <w:rPr>
          <w:lang w:val="el-GR"/>
        </w:rPr>
      </w:pPr>
      <w:r w:rsidRPr="007E31B4">
        <w:rPr>
          <w:lang w:val="el-GR"/>
        </w:rPr>
        <w:t xml:space="preserve">Επιλέγεται ως </w:t>
      </w:r>
      <w:r w:rsidRPr="007E31B4">
        <w:rPr>
          <w:lang w:val="en-US"/>
        </w:rPr>
        <w:t>seed</w:t>
      </w:r>
      <w:r w:rsidRPr="007E31B4">
        <w:rPr>
          <w:lang w:val="el-GR"/>
        </w:rPr>
        <w:t xml:space="preserve"> τυχαίος αριθμός από τον δ/ντή του κάθε σχολείου</w:t>
      </w:r>
    </w:p>
    <w:p w14:paraId="060CADE0" w14:textId="77777777" w:rsidR="00F629A8" w:rsidRPr="007E31B4" w:rsidRDefault="00F629A8" w:rsidP="00AB5802">
      <w:pPr>
        <w:pStyle w:val="aff"/>
        <w:numPr>
          <w:ilvl w:val="0"/>
          <w:numId w:val="105"/>
        </w:numPr>
        <w:spacing w:before="120" w:line="276" w:lineRule="auto"/>
        <w:rPr>
          <w:lang w:val="el-GR"/>
        </w:rPr>
      </w:pPr>
      <w:r w:rsidRPr="007E31B4">
        <w:rPr>
          <w:lang w:val="el-GR"/>
        </w:rPr>
        <w:t xml:space="preserve">Να χρησιμοποιείται η τρέχουσα ώρα σε επίπεδο </w:t>
      </w:r>
      <w:r w:rsidRPr="007E31B4">
        <w:rPr>
          <w:lang w:val="en-US"/>
        </w:rPr>
        <w:t>server</w:t>
      </w:r>
      <w:r w:rsidRPr="007E31B4">
        <w:rPr>
          <w:lang w:val="el-GR"/>
        </w:rPr>
        <w:t xml:space="preserve"> σε επίπεδο </w:t>
      </w:r>
      <w:r w:rsidRPr="007E31B4">
        <w:rPr>
          <w:lang w:val="en-US"/>
        </w:rPr>
        <w:t>millisecond</w:t>
      </w:r>
    </w:p>
    <w:p w14:paraId="2535FBDE" w14:textId="2F772CC4" w:rsidR="00F629A8" w:rsidRPr="007E31B4" w:rsidRDefault="00F629A8" w:rsidP="00F629A8">
      <w:pPr>
        <w:pStyle w:val="aff"/>
        <w:numPr>
          <w:ilvl w:val="0"/>
          <w:numId w:val="105"/>
        </w:numPr>
        <w:spacing w:before="120" w:line="276" w:lineRule="auto"/>
        <w:rPr>
          <w:lang w:val="el-GR"/>
        </w:rPr>
      </w:pPr>
      <w:r w:rsidRPr="007E31B4">
        <w:rPr>
          <w:lang w:val="el-GR"/>
        </w:rPr>
        <w:t xml:space="preserve">Να χρησιμοποιούνται </w:t>
      </w:r>
      <w:r w:rsidRPr="007E31B4">
        <w:rPr>
          <w:lang w:val="en-US"/>
        </w:rPr>
        <w:t>hash</w:t>
      </w:r>
      <w:r w:rsidRPr="007E31B4">
        <w:rPr>
          <w:lang w:val="el-GR"/>
        </w:rPr>
        <w:t xml:space="preserve"> αλγόριθμοι ώστε να μην είναι δυνατό να προβλεφθεί το αποτέλεσμα κ.λπ. κ.λπ.</w:t>
      </w:r>
    </w:p>
    <w:p w14:paraId="58BB9290" w14:textId="77777777" w:rsidR="001926E8" w:rsidRPr="007E31B4" w:rsidRDefault="001926E8" w:rsidP="00AB5802">
      <w:pPr>
        <w:pStyle w:val="aff"/>
        <w:spacing w:before="120" w:line="276" w:lineRule="auto"/>
        <w:ind w:left="1440"/>
        <w:rPr>
          <w:lang w:val="el-GR"/>
        </w:rPr>
      </w:pPr>
    </w:p>
    <w:p w14:paraId="05D1D185" w14:textId="77777777" w:rsidR="001C3062" w:rsidRPr="007E31B4" w:rsidRDefault="001C3062" w:rsidP="001C3062">
      <w:pPr>
        <w:pStyle w:val="aff"/>
        <w:numPr>
          <w:ilvl w:val="0"/>
          <w:numId w:val="77"/>
        </w:numPr>
        <w:spacing w:before="120" w:line="276" w:lineRule="auto"/>
        <w:rPr>
          <w:lang w:val="el-GR"/>
        </w:rPr>
      </w:pPr>
      <w:r w:rsidRPr="007E31B4">
        <w:rPr>
          <w:b/>
          <w:bCs/>
          <w:lang w:val="el-GR"/>
        </w:rPr>
        <w:t>Διαχείριση Θεμάτων (Back office)</w:t>
      </w:r>
      <w:r w:rsidRPr="007E31B4">
        <w:rPr>
          <w:lang w:val="el-GR"/>
        </w:rPr>
        <w:t>, μέσω του οποίου, σύμφωνα με τις εγκριτικές διαδικασίες που απαιτούνται, θα γίνεται προσθήκη/ενημέρωση/διαγραφή ενός θέματος από την Τράπεζα Θεμάτων.</w:t>
      </w:r>
    </w:p>
    <w:p w14:paraId="7E58BA78" w14:textId="77777777" w:rsidR="00F629A8" w:rsidRPr="007E31B4" w:rsidRDefault="00F629A8" w:rsidP="00F629A8">
      <w:pPr>
        <w:pStyle w:val="aff"/>
        <w:spacing w:before="120" w:line="276" w:lineRule="auto"/>
        <w:rPr>
          <w:lang w:val="el-GR"/>
        </w:rPr>
      </w:pPr>
      <w:r w:rsidRPr="007E31B4">
        <w:rPr>
          <w:lang w:val="el-GR"/>
        </w:rPr>
        <w:t>Το υποσύστημα διαχείρισης θεμάτων θα περιλαμβάνει τις ακόλουθες διαδικασίες, οι οποίες θα υποστηρίζουν την καθημερινή λειτουργία της Τράπεζας Θεμάτων:</w:t>
      </w:r>
    </w:p>
    <w:p w14:paraId="2CF67AC4" w14:textId="77777777" w:rsidR="00F629A8" w:rsidRPr="007E31B4" w:rsidRDefault="00F629A8" w:rsidP="00AB5802">
      <w:pPr>
        <w:pStyle w:val="aff"/>
        <w:numPr>
          <w:ilvl w:val="0"/>
          <w:numId w:val="109"/>
        </w:numPr>
        <w:spacing w:before="120" w:line="276" w:lineRule="auto"/>
        <w:rPr>
          <w:lang w:val="el-GR"/>
        </w:rPr>
      </w:pPr>
      <w:r w:rsidRPr="007E31B4">
        <w:rPr>
          <w:lang w:val="el-GR"/>
        </w:rPr>
        <w:t>Προσθήκη Θέματος. Η διαδικασία περιλαμβάνει την υποβολή πρότασης για εισαγωγή ενός θέματος στην Τράπεζα Θεμάτων, συνήθως από εκπαιδευτικούς. Ακολουθείται διαδικασία ελέγχου και έγκρισης του περιεχομένου του θέματος (η οποία ενδέχεται να περιλαμβάνει και σχολιασμό και προτάσεις για αλλαγές από όλους τους χρήστες). Εφόσον ολοκληρωθεί η αντίστοιχη διαβούλευση, το θέμα θα εισάγεται στην Τράπεζα Θεμάτων προς χρήση.</w:t>
      </w:r>
    </w:p>
    <w:p w14:paraId="06D07DB5" w14:textId="77777777" w:rsidR="00F629A8" w:rsidRPr="007E31B4" w:rsidRDefault="00F629A8" w:rsidP="00AB5802">
      <w:pPr>
        <w:pStyle w:val="aff"/>
        <w:numPr>
          <w:ilvl w:val="0"/>
          <w:numId w:val="109"/>
        </w:numPr>
        <w:spacing w:before="120" w:line="276" w:lineRule="auto"/>
        <w:rPr>
          <w:lang w:val="el-GR"/>
        </w:rPr>
      </w:pPr>
      <w:r w:rsidRPr="007E31B4">
        <w:rPr>
          <w:lang w:val="el-GR"/>
        </w:rPr>
        <w:t>Ενημέρωση Θέματος. Εφόσον εντοπίζονται λάθη/βελτιώσεις σε συγκεκριμένα θέματα, θα δίνεται η δυνατότητα σχολιασμού και ενημέρωσης/διόρθωσης του θέματος και επανεισαγωγή του στην Τράπεζα Θεμάτων μετά την αντίστοιχη εγκριτική διαδικασία.</w:t>
      </w:r>
    </w:p>
    <w:p w14:paraId="07734DB1" w14:textId="77777777" w:rsidR="00F629A8" w:rsidRPr="007E31B4" w:rsidRDefault="00F629A8" w:rsidP="00AB5802">
      <w:pPr>
        <w:pStyle w:val="aff"/>
        <w:numPr>
          <w:ilvl w:val="0"/>
          <w:numId w:val="109"/>
        </w:numPr>
        <w:spacing w:before="120" w:line="276" w:lineRule="auto"/>
        <w:rPr>
          <w:lang w:val="el-GR"/>
        </w:rPr>
      </w:pPr>
      <w:r w:rsidRPr="007E31B4">
        <w:rPr>
          <w:lang w:val="el-GR"/>
        </w:rPr>
        <w:t>Διαγραφή Θέματος. Σύμφωνα με την απαιτούμενη εγκριτική διαδικασία θα μπορεί να αφαιρείται προσωρινά ή οριστικά ένα θέμα από την Τράπεζα Θεμάτων</w:t>
      </w:r>
    </w:p>
    <w:p w14:paraId="48072C8E" w14:textId="77777777" w:rsidR="005D2DE5" w:rsidRPr="007E31B4" w:rsidRDefault="00F629A8" w:rsidP="00AB5802">
      <w:pPr>
        <w:pStyle w:val="aff"/>
        <w:numPr>
          <w:ilvl w:val="0"/>
          <w:numId w:val="109"/>
        </w:numPr>
        <w:spacing w:before="120" w:line="276" w:lineRule="auto"/>
        <w:rPr>
          <w:lang w:val="el-GR"/>
        </w:rPr>
      </w:pPr>
      <w:r w:rsidRPr="007E31B4">
        <w:rPr>
          <w:lang w:val="el-GR"/>
        </w:rPr>
        <w:t>Έγκριση για επανάληψη κλήρωσης. Σύμφωνα με την απαιτούμενη εγκριτική διαδικασία να δίνεται η δυνατότητα σε υπεύθυνο να ξαναεκτελεί κλήρωση (λόγω λάθους ή άλλων ειδικών συνθηκών).</w:t>
      </w:r>
    </w:p>
    <w:p w14:paraId="7DD9926A" w14:textId="77777777" w:rsidR="005D2DE5" w:rsidRPr="007E31B4" w:rsidRDefault="005D2DE5" w:rsidP="005D2DE5">
      <w:pPr>
        <w:pStyle w:val="aff"/>
        <w:spacing w:before="120" w:line="276" w:lineRule="auto"/>
        <w:rPr>
          <w:lang w:val="el-GR"/>
        </w:rPr>
      </w:pPr>
    </w:p>
    <w:p w14:paraId="37E1C6B9" w14:textId="538058C0" w:rsidR="00F629A8" w:rsidRPr="007E31B4" w:rsidRDefault="00F629A8" w:rsidP="005D2DE5">
      <w:pPr>
        <w:pStyle w:val="aff"/>
        <w:spacing w:before="120" w:line="276" w:lineRule="auto"/>
        <w:rPr>
          <w:lang w:val="el-GR"/>
        </w:rPr>
      </w:pPr>
      <w:r w:rsidRPr="007E31B4">
        <w:rPr>
          <w:lang w:val="el-GR"/>
        </w:rPr>
        <w:t>Επιπλέον από το back office θα πρέπει να υποστηρίζονται και άλλες διαδικασίες όπως ενδεικτικά:</w:t>
      </w:r>
    </w:p>
    <w:p w14:paraId="6B918025" w14:textId="77777777" w:rsidR="00F629A8" w:rsidRPr="007E31B4" w:rsidRDefault="00F629A8" w:rsidP="00AB5802">
      <w:pPr>
        <w:pStyle w:val="aff"/>
        <w:numPr>
          <w:ilvl w:val="0"/>
          <w:numId w:val="109"/>
        </w:numPr>
        <w:spacing w:before="120" w:line="276" w:lineRule="auto"/>
        <w:rPr>
          <w:lang w:val="el-GR"/>
        </w:rPr>
      </w:pPr>
      <w:r w:rsidRPr="007E31B4">
        <w:rPr>
          <w:lang w:val="el-GR"/>
        </w:rPr>
        <w:t>Αίτηση επανακλήρωσης για συγκεκριμένη μονάδα</w:t>
      </w:r>
    </w:p>
    <w:p w14:paraId="47EDFC95" w14:textId="77777777" w:rsidR="00F629A8" w:rsidRPr="007E31B4" w:rsidRDefault="00F629A8" w:rsidP="00AB5802">
      <w:pPr>
        <w:pStyle w:val="aff"/>
        <w:numPr>
          <w:ilvl w:val="0"/>
          <w:numId w:val="109"/>
        </w:numPr>
        <w:spacing w:before="120" w:line="276" w:lineRule="auto"/>
        <w:rPr>
          <w:lang w:val="el-GR"/>
        </w:rPr>
      </w:pPr>
      <w:r w:rsidRPr="007E31B4">
        <w:rPr>
          <w:lang w:val="el-GR"/>
        </w:rPr>
        <w:t>Υποβολή προγράμματος Εξετάσεων (και τυχόν αλλαγές αυτού). Η καταχώρηση γίνεται με upload αρχείου γιατί υπάρχουν πολλές αλλαγές ακόμα και την τελευταία στιγμή. Αφορά κυρίως τον Υπεύθυνο Εξετάσεων ώστε να παρακολουθεί την εξέλιξη και να εγκρίνει τυχόν επανακληρώσεις σε μαθήματα</w:t>
      </w:r>
    </w:p>
    <w:p w14:paraId="1BE919AF" w14:textId="77777777" w:rsidR="007A6FE1" w:rsidRPr="007E31B4" w:rsidRDefault="00F629A8" w:rsidP="007A6FE1">
      <w:pPr>
        <w:pStyle w:val="aff"/>
        <w:numPr>
          <w:ilvl w:val="0"/>
          <w:numId w:val="109"/>
        </w:numPr>
        <w:spacing w:before="120" w:line="276" w:lineRule="auto"/>
        <w:rPr>
          <w:lang w:val="el-GR"/>
        </w:rPr>
      </w:pPr>
      <w:r w:rsidRPr="007E31B4">
        <w:rPr>
          <w:lang w:val="el-GR"/>
        </w:rPr>
        <w:t>Καθώς και λοιπές διαδικασίες που θα καθοριστούν κατά την ανάλυση του συστήματος.</w:t>
      </w:r>
      <w:bookmarkStart w:id="544" w:name="_Toc170819022"/>
    </w:p>
    <w:p w14:paraId="25850E84" w14:textId="77777777" w:rsidR="007A6FE1" w:rsidRPr="007E31B4" w:rsidRDefault="007A6FE1" w:rsidP="00AB5802">
      <w:pPr>
        <w:pStyle w:val="aff"/>
        <w:spacing w:before="120" w:line="276" w:lineRule="auto"/>
        <w:rPr>
          <w:lang w:val="el-GR"/>
        </w:rPr>
      </w:pPr>
    </w:p>
    <w:p w14:paraId="34241667" w14:textId="1CED517D" w:rsidR="00F629A8" w:rsidRPr="007E31B4" w:rsidRDefault="00F629A8" w:rsidP="00AB5802">
      <w:pPr>
        <w:pStyle w:val="aff"/>
        <w:numPr>
          <w:ilvl w:val="0"/>
          <w:numId w:val="113"/>
        </w:numPr>
        <w:spacing w:before="120" w:line="276" w:lineRule="auto"/>
        <w:rPr>
          <w:lang w:val="el-GR"/>
        </w:rPr>
      </w:pPr>
      <w:r w:rsidRPr="007E31B4">
        <w:rPr>
          <w:rFonts w:cstheme="minorHAnsi"/>
          <w:b/>
          <w:bCs/>
          <w:u w:val="single"/>
          <w:lang w:val="el-GR"/>
        </w:rPr>
        <w:t>Υποσύστημα Διαχείρισης Εξετάσεων Προτύπων - Πειραματικών</w:t>
      </w:r>
      <w:bookmarkEnd w:id="544"/>
    </w:p>
    <w:p w14:paraId="677C380B" w14:textId="77777777" w:rsidR="00F629A8" w:rsidRPr="007E31B4" w:rsidRDefault="00F629A8" w:rsidP="00F629A8">
      <w:pPr>
        <w:spacing w:after="0" w:line="276" w:lineRule="auto"/>
        <w:rPr>
          <w:rFonts w:cstheme="minorHAnsi"/>
          <w:lang w:val="el-GR"/>
        </w:rPr>
      </w:pPr>
      <w:r w:rsidRPr="007E31B4">
        <w:rPr>
          <w:rFonts w:cstheme="minorHAnsi"/>
          <w:lang w:val="el-GR"/>
        </w:rPr>
        <w:t>Οι εξετάσεις για την εισαγωγή στα Πρότυπα σχολεία που πρέπει να υποστηρίζεται από την Τράπεζα Θεμάτων Διαβαθμισμένης Δυσκολίας περιλαμβάνει τρία διαφορετικά στάδια:</w:t>
      </w:r>
    </w:p>
    <w:p w14:paraId="237EFAE7" w14:textId="77777777" w:rsidR="00F629A8" w:rsidRPr="007E31B4" w:rsidRDefault="00F629A8" w:rsidP="00F629A8">
      <w:pPr>
        <w:spacing w:after="0" w:line="276" w:lineRule="auto"/>
        <w:rPr>
          <w:rFonts w:cstheme="minorHAnsi"/>
          <w:lang w:val="el-GR"/>
        </w:rPr>
      </w:pPr>
      <w:r w:rsidRPr="007E31B4">
        <w:rPr>
          <w:rFonts w:cstheme="minorHAnsi"/>
          <w:lang w:val="el-GR"/>
        </w:rPr>
        <w:t xml:space="preserve">Μέσω του συστήματος κληρώσεων της τράπεζας θεμάτων και με την συνδρομή της αντίστοιχης επιτροπής εξετάσεων για τα πρότυπα σχολεία, την ημέρα των εξετάσεων, διανέμονται τα θέματα προς εξέταση στα κατά τόπους εξεταστικά κέντρα. Το σύστημα θα πρέπει να υποστηρίζει και την </w:t>
      </w:r>
      <w:r w:rsidRPr="007E31B4">
        <w:rPr>
          <w:rFonts w:cstheme="minorHAnsi"/>
          <w:lang w:val="el-GR"/>
        </w:rPr>
        <w:lastRenderedPageBreak/>
        <w:t>διαδικασία επιλογής και φορτώματος (</w:t>
      </w:r>
      <w:r w:rsidRPr="007E31B4">
        <w:rPr>
          <w:rFonts w:cstheme="minorHAnsi"/>
        </w:rPr>
        <w:t>upload</w:t>
      </w:r>
      <w:r w:rsidRPr="007E31B4">
        <w:rPr>
          <w:rFonts w:cstheme="minorHAnsi"/>
          <w:lang w:val="el-GR"/>
        </w:rPr>
        <w:t>) των σχετικών θεμάτων, μαζί με τυχόν απαραίτητα σχόλια, προς τα εξεταστικά κέντρα.</w:t>
      </w:r>
    </w:p>
    <w:p w14:paraId="596C41E3" w14:textId="77777777" w:rsidR="00F629A8" w:rsidRPr="007E31B4" w:rsidRDefault="00F629A8" w:rsidP="00F629A8">
      <w:pPr>
        <w:spacing w:after="0" w:line="276" w:lineRule="auto"/>
        <w:rPr>
          <w:rFonts w:cstheme="minorHAnsi"/>
          <w:lang w:val="el-GR"/>
        </w:rPr>
      </w:pPr>
    </w:p>
    <w:p w14:paraId="292896BB" w14:textId="77777777" w:rsidR="00F629A8" w:rsidRPr="007E31B4" w:rsidRDefault="00F629A8" w:rsidP="00AB5802">
      <w:pPr>
        <w:pStyle w:val="aff"/>
        <w:numPr>
          <w:ilvl w:val="0"/>
          <w:numId w:val="113"/>
        </w:numPr>
        <w:spacing w:after="0" w:line="276" w:lineRule="auto"/>
        <w:rPr>
          <w:rFonts w:cstheme="minorHAnsi"/>
          <w:b/>
          <w:bCs/>
          <w:u w:val="single"/>
          <w:lang w:val="el-GR"/>
        </w:rPr>
      </w:pPr>
      <w:bookmarkStart w:id="545" w:name="_Toc170819023"/>
      <w:r w:rsidRPr="007E31B4">
        <w:rPr>
          <w:rFonts w:cstheme="minorHAnsi"/>
          <w:b/>
          <w:bCs/>
          <w:u w:val="single"/>
          <w:lang w:val="el-GR"/>
        </w:rPr>
        <w:t>Υποσύστημα Διαχείρισης Διαγνωστικών Εξετάσεων</w:t>
      </w:r>
      <w:bookmarkEnd w:id="545"/>
    </w:p>
    <w:p w14:paraId="152B41AD" w14:textId="77777777" w:rsidR="00F629A8" w:rsidRPr="007E31B4" w:rsidRDefault="00F629A8" w:rsidP="00F629A8">
      <w:pPr>
        <w:spacing w:after="0" w:line="276" w:lineRule="auto"/>
        <w:rPr>
          <w:rFonts w:cstheme="minorHAnsi"/>
          <w:lang w:val="el-GR"/>
        </w:rPr>
      </w:pPr>
      <w:r w:rsidRPr="007E31B4">
        <w:rPr>
          <w:rFonts w:cstheme="minorHAnsi"/>
          <w:lang w:val="el-GR"/>
        </w:rPr>
        <w:t>Το υποσύστημα Διαχείρισης Διαγνωστικών εξετάσεων θα πρέπει να υποστηρίζει την παρακάτω λειτουργικότητα:</w:t>
      </w:r>
    </w:p>
    <w:p w14:paraId="37835719" w14:textId="77777777" w:rsidR="00F629A8" w:rsidRPr="007E31B4" w:rsidRDefault="00F629A8" w:rsidP="00AB5802">
      <w:pPr>
        <w:pStyle w:val="aff"/>
        <w:numPr>
          <w:ilvl w:val="0"/>
          <w:numId w:val="107"/>
        </w:numPr>
        <w:spacing w:after="0" w:line="276" w:lineRule="auto"/>
        <w:rPr>
          <w:rFonts w:cstheme="minorHAnsi"/>
          <w:lang w:val="el-GR"/>
        </w:rPr>
      </w:pPr>
      <w:r w:rsidRPr="007E31B4">
        <w:rPr>
          <w:rFonts w:cstheme="minorHAnsi"/>
          <w:lang w:val="el-GR"/>
        </w:rPr>
        <w:t>Υποβολή θεμάτων από την οργανωτική επιτροπή με ασφαλή τρόπο για την μη γνωστοποίηση των θεμάτων πριν την προδιαγεγραμμένη ώρα των εξετάσεων.</w:t>
      </w:r>
    </w:p>
    <w:p w14:paraId="44B13E56" w14:textId="77777777" w:rsidR="00F629A8" w:rsidRPr="007E31B4" w:rsidRDefault="00F629A8" w:rsidP="00AB5802">
      <w:pPr>
        <w:pStyle w:val="aff"/>
        <w:numPr>
          <w:ilvl w:val="0"/>
          <w:numId w:val="107"/>
        </w:numPr>
        <w:spacing w:after="0" w:line="276" w:lineRule="auto"/>
        <w:rPr>
          <w:rFonts w:cstheme="minorHAnsi"/>
          <w:lang w:val="el-GR"/>
        </w:rPr>
      </w:pPr>
      <w:r w:rsidRPr="007E31B4">
        <w:rPr>
          <w:rFonts w:cstheme="minorHAnsi"/>
          <w:lang w:val="el-GR"/>
        </w:rPr>
        <w:t>Διανομή των θεμάτων στις μονάδες οι οποίες έχουν τον ρόλο εξεταστικών κέντρων, ασχέτως αν αυτές εκτελούν και κανονικές εξετάσεις της σχολικής περιόδου.</w:t>
      </w:r>
    </w:p>
    <w:p w14:paraId="3923E3D0" w14:textId="4AF325F1" w:rsidR="00F629A8" w:rsidRPr="007E31B4" w:rsidRDefault="00F629A8" w:rsidP="00AB5802">
      <w:pPr>
        <w:pStyle w:val="aff"/>
        <w:numPr>
          <w:ilvl w:val="0"/>
          <w:numId w:val="107"/>
        </w:numPr>
        <w:spacing w:after="0" w:line="276" w:lineRule="auto"/>
        <w:rPr>
          <w:rFonts w:cstheme="minorHAnsi"/>
          <w:lang w:val="el-GR"/>
        </w:rPr>
      </w:pPr>
      <w:r w:rsidRPr="007E31B4">
        <w:rPr>
          <w:rFonts w:cstheme="minorHAnsi"/>
          <w:lang w:val="el-GR"/>
        </w:rPr>
        <w:t>Δημιουργία αναφορών αποτελεσμάτων οι οποίες θα καθοριστούν στην φάση της ανάλυσης,</w:t>
      </w:r>
    </w:p>
    <w:p w14:paraId="6CB15E97" w14:textId="77777777" w:rsidR="005B748C" w:rsidRPr="007E31B4" w:rsidRDefault="005B748C" w:rsidP="001C3062">
      <w:pPr>
        <w:spacing w:line="276" w:lineRule="auto"/>
        <w:rPr>
          <w:lang w:val="el-GR"/>
        </w:rPr>
      </w:pPr>
    </w:p>
    <w:p w14:paraId="5D5F81D4" w14:textId="13FD04E4" w:rsidR="001C3062" w:rsidRPr="007E31B4" w:rsidRDefault="001C3062" w:rsidP="001C3062">
      <w:pPr>
        <w:spacing w:line="276" w:lineRule="auto"/>
        <w:rPr>
          <w:lang w:val="el-GR"/>
        </w:rPr>
      </w:pPr>
      <w:r w:rsidRPr="007E31B4">
        <w:rPr>
          <w:lang w:val="el-GR"/>
        </w:rPr>
        <w:t>Το περιεχόμενο της Τράπεζας Θεμάτων, όπως υφίσταται σήμερα στην υφιστάμενη υποδομή θα πρέπει να μεταπτωθεί κατάλληλα στο νέο σύστημα ώστε να πληρούνται οι απαραίτητοι κανόνες ασφαλείας και απόκρισης του συστήματος σε υψηλό φόρτο.</w:t>
      </w:r>
    </w:p>
    <w:p w14:paraId="340489CB" w14:textId="2D12AB87" w:rsidR="001C3062" w:rsidRPr="007E31B4" w:rsidRDefault="001C3062" w:rsidP="001C3062">
      <w:pPr>
        <w:spacing w:line="276" w:lineRule="auto"/>
        <w:rPr>
          <w:lang w:val="el-GR"/>
        </w:rPr>
      </w:pPr>
      <w:r w:rsidRPr="007E31B4">
        <w:rPr>
          <w:lang w:val="el-GR"/>
        </w:rPr>
        <w:t xml:space="preserve">Στα πλαίσια του έργου θα πρέπει να εκτελεστεί αναβάθμιση του υφιστάμενου συστήματος, λεπτομέρειες της οποίας θα καθοριστούν στην φάση ανάλυσης και σύνταξης των προδιαγραφών. </w:t>
      </w:r>
    </w:p>
    <w:p w14:paraId="5CE3970C" w14:textId="77777777" w:rsidR="005B748C" w:rsidRPr="007E31B4" w:rsidRDefault="005B748C" w:rsidP="005B748C">
      <w:pPr>
        <w:spacing w:after="0" w:line="276" w:lineRule="auto"/>
        <w:rPr>
          <w:rFonts w:cstheme="minorHAnsi"/>
          <w:lang w:val="el-GR"/>
        </w:rPr>
      </w:pPr>
      <w:r w:rsidRPr="007E31B4">
        <w:rPr>
          <w:rFonts w:cstheme="minorHAnsi"/>
          <w:lang w:val="el-GR"/>
        </w:rPr>
        <w:t>Στο πλαίσιο υλοποίησης του παρόντος Έργου, θα επαναχρησιμοποιηθούν και θα επεκταθούν οι υπηρεσίες που παρέχει η υφιστάμενη ψηφιακή υποδομή.</w:t>
      </w:r>
    </w:p>
    <w:p w14:paraId="22268566" w14:textId="0EAF5A6E" w:rsidR="005B748C" w:rsidRPr="007E31B4" w:rsidRDefault="005B748C" w:rsidP="005B748C">
      <w:pPr>
        <w:spacing w:after="0" w:line="276" w:lineRule="auto"/>
        <w:rPr>
          <w:rFonts w:cstheme="minorHAnsi"/>
          <w:lang w:val="el-GR"/>
        </w:rPr>
      </w:pPr>
      <w:r w:rsidRPr="007E31B4">
        <w:rPr>
          <w:rFonts w:cstheme="minorHAnsi"/>
          <w:lang w:val="el-GR"/>
        </w:rPr>
        <w:t>Ο Ανάδοχος στο πλαίσιο του έργου θα κληθεί να υλοποιήσει τη διαλειτουργικότητα μεταξύ των απαραίτητων διεπαφών με την ΓΓΠΣ, τ</w:t>
      </w:r>
      <w:r w:rsidR="00BE0FFD" w:rsidRPr="007E31B4">
        <w:rPr>
          <w:rFonts w:cstheme="minorHAnsi"/>
          <w:lang w:val="el-GR"/>
        </w:rPr>
        <w:t>ην</w:t>
      </w:r>
      <w:r w:rsidRPr="007E31B4">
        <w:rPr>
          <w:rFonts w:cstheme="minorHAnsi"/>
          <w:lang w:val="el-GR"/>
        </w:rPr>
        <w:t xml:space="preserve"> ΕΔΥΤΕ αλλά τις απαιτούμενες διεπαφές μέσω του ΚΕΔ.</w:t>
      </w:r>
    </w:p>
    <w:p w14:paraId="3AD84BF5" w14:textId="77777777" w:rsidR="005B748C" w:rsidRPr="007E31B4" w:rsidRDefault="005B748C" w:rsidP="005B748C">
      <w:pPr>
        <w:spacing w:after="0" w:line="276" w:lineRule="auto"/>
        <w:rPr>
          <w:rFonts w:cstheme="minorHAnsi"/>
          <w:lang w:val="el-GR"/>
        </w:rPr>
      </w:pPr>
      <w:r w:rsidRPr="007E31B4">
        <w:rPr>
          <w:rFonts w:cstheme="minorHAnsi"/>
          <w:lang w:val="el-GR"/>
        </w:rPr>
        <w:t>Στο κεφάλαιο «Μελέτη Διαλειτουργικότητας και Διασύνδεσης του Συστήματος με Τρίτα Συστήματα» που θα ενταχθεί στην Μελέτη Εφαρμογής στο πλαίσιο της «Μελέτη Εφαρμογής - Ανάλυση Απαιτήσεων» του Έργου, θα καθοριστούν επίσης θέματα όπως το είδος της πληροφορίας ή των υπηρεσιών που θα αντλούνται ή θα παρέχονται σε καθένα από τα παραπάνω συστήματα, καθώς και ο τρόπος ανταλλαγής της πληροφορίας/υπηρεσιών.</w:t>
      </w:r>
    </w:p>
    <w:p w14:paraId="4065594C" w14:textId="77777777" w:rsidR="005B748C" w:rsidRPr="007E31B4" w:rsidRDefault="005B748C" w:rsidP="001C3062">
      <w:pPr>
        <w:spacing w:line="276" w:lineRule="auto"/>
        <w:rPr>
          <w:lang w:val="el-GR"/>
        </w:rPr>
      </w:pPr>
    </w:p>
    <w:p w14:paraId="51A692E7" w14:textId="77777777" w:rsidR="005B748C" w:rsidRPr="007E31B4" w:rsidRDefault="005B748C" w:rsidP="001C3062">
      <w:pPr>
        <w:spacing w:line="276" w:lineRule="auto"/>
        <w:rPr>
          <w:strike/>
          <w:lang w:val="el-GR"/>
        </w:rPr>
      </w:pPr>
    </w:p>
    <w:p w14:paraId="66EC7E2D" w14:textId="77777777" w:rsidR="00EA3400" w:rsidRPr="007E31B4" w:rsidRDefault="00EA3400" w:rsidP="00EA3400">
      <w:pPr>
        <w:rPr>
          <w:lang w:val="el-GR"/>
        </w:rPr>
      </w:pPr>
    </w:p>
    <w:p w14:paraId="19B17B90" w14:textId="77777777" w:rsidR="00A22261" w:rsidRPr="007E31B4" w:rsidRDefault="00A22261" w:rsidP="00B0706E">
      <w:pPr>
        <w:pStyle w:val="3"/>
        <w:numPr>
          <w:ilvl w:val="0"/>
          <w:numId w:val="24"/>
        </w:numPr>
        <w:rPr>
          <w:lang w:val="el-GR"/>
        </w:rPr>
      </w:pPr>
      <w:bookmarkStart w:id="546" w:name="_Toc97194347"/>
      <w:bookmarkStart w:id="547" w:name="_Toc97194475"/>
      <w:bookmarkStart w:id="548" w:name="_Toc202354743"/>
      <w:r w:rsidRPr="007E31B4">
        <w:rPr>
          <w:lang w:val="el-GR"/>
        </w:rPr>
        <w:t>Οριζόντιες Απαιτήσεις</w:t>
      </w:r>
      <w:bookmarkEnd w:id="546"/>
      <w:bookmarkEnd w:id="547"/>
      <w:bookmarkEnd w:id="548"/>
      <w:r w:rsidRPr="007E31B4">
        <w:rPr>
          <w:lang w:val="el-GR"/>
        </w:rPr>
        <w:t xml:space="preserve"> </w:t>
      </w:r>
    </w:p>
    <w:p w14:paraId="064315B5" w14:textId="77777777" w:rsidR="00947DDB" w:rsidRPr="007E31B4" w:rsidRDefault="00947DDB" w:rsidP="00370D99">
      <w:pPr>
        <w:rPr>
          <w:lang w:val="el-GR"/>
        </w:rPr>
      </w:pPr>
      <w:bookmarkStart w:id="549" w:name="_Toc97195386"/>
      <w:bookmarkStart w:id="550" w:name="_Toc97195555"/>
      <w:bookmarkEnd w:id="549"/>
      <w:bookmarkEnd w:id="550"/>
    </w:p>
    <w:p w14:paraId="387FD991" w14:textId="77777777" w:rsidR="00D11FEE" w:rsidRPr="007E31B4" w:rsidRDefault="00D11FEE" w:rsidP="00AB5802">
      <w:pPr>
        <w:pStyle w:val="4"/>
        <w:numPr>
          <w:ilvl w:val="1"/>
          <w:numId w:val="24"/>
        </w:numPr>
        <w:ind w:hanging="306"/>
        <w:rPr>
          <w:lang w:val="el-GR"/>
        </w:rPr>
      </w:pPr>
      <w:bookmarkStart w:id="551" w:name="_Toc202354744"/>
      <w:bookmarkStart w:id="552" w:name="_Toc97194348"/>
      <w:r w:rsidRPr="007E31B4">
        <w:rPr>
          <w:rFonts w:cs="Tahoma"/>
          <w:szCs w:val="22"/>
          <w:lang w:val="el-GR"/>
        </w:rPr>
        <w:t>Δοκιμές ασφαλείας</w:t>
      </w:r>
      <w:bookmarkEnd w:id="551"/>
    </w:p>
    <w:p w14:paraId="1BCA653F" w14:textId="77777777" w:rsidR="00D11FEE" w:rsidRPr="007E31B4" w:rsidRDefault="00D11FEE" w:rsidP="00D11FEE">
      <w:pPr>
        <w:spacing w:after="0" w:line="276" w:lineRule="auto"/>
        <w:rPr>
          <w:rFonts w:cstheme="minorHAnsi"/>
          <w:lang w:val="el-GR"/>
        </w:rPr>
      </w:pPr>
      <w:r w:rsidRPr="007E31B4">
        <w:rPr>
          <w:rFonts w:cstheme="minorHAnsi"/>
          <w:lang w:val="el-GR"/>
        </w:rPr>
        <w:t>Στα πλαίσια του έργου θα πρέπει να γίνουν οι απαραίτητες δοκιμές ελέγχου ασφαλείας του συστήματος (</w:t>
      </w:r>
      <w:r w:rsidRPr="007E31B4">
        <w:rPr>
          <w:rFonts w:cstheme="minorHAnsi"/>
        </w:rPr>
        <w:t>penetration</w:t>
      </w:r>
      <w:r w:rsidRPr="007E31B4">
        <w:rPr>
          <w:rFonts w:cstheme="minorHAnsi"/>
          <w:lang w:val="el-GR"/>
        </w:rPr>
        <w:t xml:space="preserve"> </w:t>
      </w:r>
      <w:r w:rsidRPr="007E31B4">
        <w:rPr>
          <w:rFonts w:cstheme="minorHAnsi"/>
        </w:rPr>
        <w:t>testing</w:t>
      </w:r>
      <w:r w:rsidRPr="007E31B4">
        <w:rPr>
          <w:rFonts w:cstheme="minorHAnsi"/>
          <w:lang w:val="el-GR"/>
        </w:rPr>
        <w:t>), να παραδοθούν οι αντίστοιχες αναφορές με τα αποτελέσματα ελέγχου και ο Ανάδοχος να προχωρήσει στις απαραίτητες προσαρμογές και διορθώσεις.</w:t>
      </w:r>
    </w:p>
    <w:p w14:paraId="3E9AE5FF" w14:textId="77777777" w:rsidR="00D11FEE" w:rsidRPr="007E31B4" w:rsidRDefault="00D11FEE" w:rsidP="00D11FEE">
      <w:pPr>
        <w:spacing w:after="0" w:line="276" w:lineRule="auto"/>
        <w:rPr>
          <w:rFonts w:cstheme="minorHAnsi"/>
          <w:lang w:val="el-GR"/>
        </w:rPr>
      </w:pPr>
    </w:p>
    <w:p w14:paraId="577645BF" w14:textId="77777777" w:rsidR="00D11FEE" w:rsidRPr="007E31B4" w:rsidRDefault="00D11FEE" w:rsidP="00AB5802">
      <w:pPr>
        <w:pStyle w:val="4"/>
        <w:numPr>
          <w:ilvl w:val="1"/>
          <w:numId w:val="24"/>
        </w:numPr>
        <w:ind w:hanging="306"/>
        <w:rPr>
          <w:lang w:val="el-GR"/>
        </w:rPr>
      </w:pPr>
      <w:bookmarkStart w:id="553" w:name="_Toc202354745"/>
      <w:r w:rsidRPr="007E31B4">
        <w:rPr>
          <w:rFonts w:cs="Tahoma"/>
          <w:szCs w:val="22"/>
          <w:lang w:val="el-GR"/>
        </w:rPr>
        <w:t>Λειτουργικές Απαιτήσεις Διαλειτουργικότητας</w:t>
      </w:r>
      <w:bookmarkEnd w:id="553"/>
    </w:p>
    <w:p w14:paraId="6F5E8F9E" w14:textId="77777777" w:rsidR="00D11FEE" w:rsidRPr="007E31B4" w:rsidRDefault="00D11FEE" w:rsidP="00D11FEE">
      <w:pPr>
        <w:spacing w:after="0" w:line="276" w:lineRule="auto"/>
        <w:rPr>
          <w:rFonts w:cstheme="minorHAnsi"/>
          <w:lang w:val="el-GR"/>
        </w:rPr>
      </w:pPr>
      <w:r w:rsidRPr="007E31B4">
        <w:rPr>
          <w:rFonts w:cstheme="minorHAnsi"/>
          <w:lang w:val="el-GR"/>
        </w:rPr>
        <w:t>Στο πλαίσιο υλοποίησης του παρόντος Έργου, θα επαναχρησιμοποιηθούν και θα επεκταθούν οι υπηρεσίες που παρέχει η υφιστάμενη ψηφιακή υποδομή.</w:t>
      </w:r>
    </w:p>
    <w:p w14:paraId="19B89B6F" w14:textId="782CDB70" w:rsidR="00D11FEE" w:rsidRPr="007E31B4" w:rsidRDefault="00D11FEE" w:rsidP="00D11FEE">
      <w:pPr>
        <w:spacing w:after="0" w:line="276" w:lineRule="auto"/>
        <w:rPr>
          <w:rFonts w:cstheme="minorHAnsi"/>
          <w:lang w:val="el-GR"/>
        </w:rPr>
      </w:pPr>
      <w:r w:rsidRPr="007E31B4">
        <w:rPr>
          <w:rFonts w:cstheme="minorHAnsi"/>
          <w:lang w:val="el-GR"/>
        </w:rPr>
        <w:t>Ο Ανάδοχος στο πλαίσιο του έργου θα κληθεί να υλοποιήσει τη διαλειτουργικότητα μεταξύ των απαραίτητων διεπαφών με την ΓΓΠΣ, τ</w:t>
      </w:r>
      <w:r w:rsidR="00BE0FFD" w:rsidRPr="007E31B4">
        <w:rPr>
          <w:rFonts w:cstheme="minorHAnsi"/>
          <w:lang w:val="el-GR"/>
        </w:rPr>
        <w:t>ην</w:t>
      </w:r>
      <w:r w:rsidRPr="007E31B4">
        <w:rPr>
          <w:rFonts w:cstheme="minorHAnsi"/>
          <w:lang w:val="el-GR"/>
        </w:rPr>
        <w:t xml:space="preserve"> ΕΔΥΤΕ αλλά τις απαιτούμενες διεπαφές μέσω του ΚΕΔ.</w:t>
      </w:r>
    </w:p>
    <w:p w14:paraId="5A2FAEB0" w14:textId="77777777" w:rsidR="00D11FEE" w:rsidRPr="007E31B4" w:rsidRDefault="00D11FEE" w:rsidP="00D11FEE">
      <w:pPr>
        <w:spacing w:after="0" w:line="276" w:lineRule="auto"/>
        <w:rPr>
          <w:rFonts w:cstheme="minorHAnsi"/>
          <w:lang w:val="el-GR"/>
        </w:rPr>
      </w:pPr>
      <w:r w:rsidRPr="007E31B4">
        <w:rPr>
          <w:rFonts w:cstheme="minorHAnsi"/>
          <w:lang w:val="el-GR"/>
        </w:rPr>
        <w:lastRenderedPageBreak/>
        <w:t>Στο κεφάλαιο «Μελέτη Διαλειτουργικότητας και Διασύνδεσης του Συστήματος με Τρίτα Συστήματα» που θα ενταχθεί στην Μελέτη Εφαρμογής στο πλαίσιο της «Μελέτη Εφαρμογής - Ανάλυση Απαιτήσεων» του Έργου, θα καθοριστούν επίσης θέματα όπως το είδος της πληροφορίας ή των υπηρεσιών που θα αντλούνται ή θα παρέχονται σε καθένα από τα παραπάνω συστήματα, καθώς και ο τρόπος ανταλλαγής της πληροφορίας/υπηρεσιών.</w:t>
      </w:r>
    </w:p>
    <w:bookmarkEnd w:id="552"/>
    <w:p w14:paraId="0D0A99C2" w14:textId="77777777" w:rsidR="004C231A" w:rsidRPr="007E31B4" w:rsidRDefault="004C231A" w:rsidP="00AB5802">
      <w:pPr>
        <w:spacing w:after="0" w:line="276" w:lineRule="auto"/>
        <w:rPr>
          <w:rFonts w:cstheme="minorHAnsi"/>
          <w:lang w:val="el-GR"/>
        </w:rPr>
      </w:pPr>
    </w:p>
    <w:p w14:paraId="78F1DAC4" w14:textId="171443D5" w:rsidR="00947DDB" w:rsidRPr="007E31B4" w:rsidRDefault="00947DDB" w:rsidP="00B0706E">
      <w:pPr>
        <w:pStyle w:val="4"/>
        <w:numPr>
          <w:ilvl w:val="1"/>
          <w:numId w:val="24"/>
        </w:numPr>
        <w:ind w:hanging="306"/>
        <w:rPr>
          <w:rFonts w:cs="Tahoma"/>
          <w:szCs w:val="22"/>
          <w:lang w:val="el-GR"/>
        </w:rPr>
      </w:pPr>
      <w:bookmarkStart w:id="554" w:name="_Ref74565236"/>
      <w:bookmarkStart w:id="555" w:name="_Toc97194350"/>
      <w:bookmarkStart w:id="556" w:name="_Toc202354746"/>
      <w:r w:rsidRPr="007E31B4">
        <w:rPr>
          <w:rFonts w:cs="Tahoma"/>
          <w:szCs w:val="22"/>
          <w:lang w:val="el-GR"/>
        </w:rPr>
        <w:t>Ασφάλεια Συστήματος  και Προστασία Ιδιωτικότητας</w:t>
      </w:r>
      <w:bookmarkEnd w:id="554"/>
      <w:bookmarkEnd w:id="555"/>
      <w:bookmarkEnd w:id="556"/>
    </w:p>
    <w:p w14:paraId="33D1276B" w14:textId="77777777" w:rsidR="009D6D33" w:rsidRPr="007E31B4" w:rsidRDefault="009D6D33" w:rsidP="009D6D33">
      <w:pPr>
        <w:rPr>
          <w:lang w:val="el-GR"/>
        </w:rPr>
      </w:pPr>
      <w:r w:rsidRPr="007E31B4">
        <w:rPr>
          <w:lang w:val="el-GR"/>
        </w:rPr>
        <w:t>Κατά το σχεδιασμό του Έργου, ο Ανάδοχος θα πρέπει να λάβει ειδική μέριμνα και να δρομολογήσει τις κατάλληλες δράσεις για:</w:t>
      </w:r>
    </w:p>
    <w:p w14:paraId="79E1FD39" w14:textId="77777777" w:rsidR="009D6D33" w:rsidRPr="007E31B4" w:rsidRDefault="009D6D33" w:rsidP="00AB5802">
      <w:pPr>
        <w:pStyle w:val="aff"/>
        <w:numPr>
          <w:ilvl w:val="0"/>
          <w:numId w:val="122"/>
        </w:numPr>
        <w:rPr>
          <w:lang w:val="el-GR"/>
        </w:rPr>
      </w:pPr>
      <w:r w:rsidRPr="007E31B4">
        <w:rPr>
          <w:lang w:val="el-GR"/>
        </w:rPr>
        <w:t>την ασφάλεια του πληροφοριακού συστήματος (έτοιμου λογισμικού, εφαρμογών, μέσων και υποδομών στις οποίες  θα λειτουργεί)</w:t>
      </w:r>
    </w:p>
    <w:p w14:paraId="6DBC6D3D" w14:textId="77777777" w:rsidR="009D6D33" w:rsidRPr="007E31B4" w:rsidRDefault="009D6D33" w:rsidP="00AB5802">
      <w:pPr>
        <w:pStyle w:val="aff"/>
        <w:numPr>
          <w:ilvl w:val="0"/>
          <w:numId w:val="122"/>
        </w:numPr>
        <w:rPr>
          <w:lang w:val="el-GR"/>
        </w:rPr>
      </w:pPr>
      <w:r w:rsidRPr="007E31B4">
        <w:rPr>
          <w:lang w:val="el-GR"/>
        </w:rPr>
        <w:t>την διασφάλιση της ακεραιότητας και της διαθεσιμότητας των υποκείμενων πληροφοριών,</w:t>
      </w:r>
    </w:p>
    <w:p w14:paraId="70B7AEF9" w14:textId="77777777" w:rsidR="009D6D33" w:rsidRPr="007E31B4" w:rsidRDefault="009D6D33" w:rsidP="00AB5802">
      <w:pPr>
        <w:pStyle w:val="aff"/>
        <w:numPr>
          <w:ilvl w:val="0"/>
          <w:numId w:val="122"/>
        </w:numPr>
        <w:rPr>
          <w:lang w:val="el-GR"/>
        </w:rPr>
      </w:pPr>
      <w:r w:rsidRPr="007E31B4">
        <w:rPr>
          <w:lang w:val="el-GR"/>
        </w:rPr>
        <w:t>την προστασία των προς επεξεργασία και αποθηκευμένων προσωπικών δεδομένων, αναζητώντας, εντοπίζοντας και εφαρμόζοντας με μεθοδικό τρόπο τα τεχνικά μέτρα και τις οργανωτικο-διοικητικές διαδικασίες, οι οποίες θα προκύψουν από τη Μελέτη Ασφάλειας Συστήματος που θα καταρτιστεί στο πλαίσιο της «Μελέτη Εφαρμογής - Ανάλυση Απαιτήσεων» του Έργου.</w:t>
      </w:r>
    </w:p>
    <w:p w14:paraId="617C58D4" w14:textId="77777777" w:rsidR="009D6D33" w:rsidRPr="007E31B4" w:rsidRDefault="009D6D33" w:rsidP="009D6D33">
      <w:pPr>
        <w:rPr>
          <w:lang w:val="el-GR"/>
        </w:rPr>
      </w:pPr>
      <w:r w:rsidRPr="007E31B4">
        <w:rPr>
          <w:lang w:val="el-GR"/>
        </w:rPr>
        <w:t>Για το σχεδιασμό και την υλοποίηση των τεχνικών μέτρων ασφαλείας του Έργου, ο Ανάδοχος πρέπει να λάβει υπόψη του και να συμμορφωθεί με:</w:t>
      </w:r>
    </w:p>
    <w:p w14:paraId="7A68B93E" w14:textId="24B1678F" w:rsidR="009D6D33" w:rsidRPr="007E31B4" w:rsidRDefault="009D6D33" w:rsidP="00AB5802">
      <w:pPr>
        <w:pStyle w:val="aff"/>
        <w:numPr>
          <w:ilvl w:val="0"/>
          <w:numId w:val="121"/>
        </w:numPr>
        <w:rPr>
          <w:lang w:val="el-GR"/>
        </w:rPr>
      </w:pPr>
      <w:r w:rsidRPr="007E31B4">
        <w:rPr>
          <w:lang w:val="el-GR"/>
        </w:rPr>
        <w:t>το συναφές θεσμικό και κανονιστικό πλαίσιο που ισχύει (πχ. για το απόρρητο των επικοινωνιών – Ν. 4411/2016, Ν. 4070/2012, Ν. 3917/2011, Ν. 3674/2008, κλπ, για την προστασία των προσωπικών δεδομένων - Γενικός Κανονισμός Προστασίας Προσωπικών Δεδομένων ΕΕ GDPR 2016, κλπ.)</w:t>
      </w:r>
    </w:p>
    <w:p w14:paraId="1E9785DF" w14:textId="5BD5FC3C" w:rsidR="009D6D33" w:rsidRPr="007E31B4" w:rsidRDefault="009D6D33" w:rsidP="00AB5802">
      <w:pPr>
        <w:pStyle w:val="aff"/>
        <w:numPr>
          <w:ilvl w:val="0"/>
          <w:numId w:val="121"/>
        </w:numPr>
        <w:rPr>
          <w:lang w:val="el-GR"/>
        </w:rPr>
      </w:pPr>
      <w:r w:rsidRPr="007E31B4">
        <w:rPr>
          <w:lang w:val="el-GR"/>
        </w:rPr>
        <w:t>τις βέλτιστες πρακτικές στο χώρο της Ασφάλειας στις ΤΠΕ (best practices)</w:t>
      </w:r>
    </w:p>
    <w:p w14:paraId="35F789B7" w14:textId="1407B89C" w:rsidR="009D6D33" w:rsidRPr="007E31B4" w:rsidRDefault="009D6D33" w:rsidP="00AB5802">
      <w:pPr>
        <w:pStyle w:val="aff"/>
        <w:numPr>
          <w:ilvl w:val="0"/>
          <w:numId w:val="121"/>
        </w:numPr>
        <w:rPr>
          <w:lang w:val="el-GR"/>
        </w:rPr>
      </w:pPr>
      <w:r w:rsidRPr="007E31B4">
        <w:rPr>
          <w:lang w:val="el-GR"/>
        </w:rPr>
        <w:t>τυχόν διεθνή de facto ή de jure σχετικά πρότυπα (π.χ. ISO/IEC 27001)</w:t>
      </w:r>
    </w:p>
    <w:p w14:paraId="746AF2D1" w14:textId="0C7F7BBF" w:rsidR="009D6D33" w:rsidRPr="007E31B4" w:rsidRDefault="009D6D33" w:rsidP="00AB5802">
      <w:pPr>
        <w:pStyle w:val="aff"/>
        <w:numPr>
          <w:ilvl w:val="0"/>
          <w:numId w:val="121"/>
        </w:numPr>
        <w:rPr>
          <w:lang w:val="el-GR"/>
        </w:rPr>
      </w:pPr>
      <w:r w:rsidRPr="007E31B4">
        <w:rPr>
          <w:lang w:val="el-GR"/>
        </w:rPr>
        <w:t>την πολιτική ασφάλειας (και τις υποκείμενες προδιαγραφές και περιορισμούς) του G-Cloud και του δικτύου «ΣΥΖΕΥΞΙΣ».</w:t>
      </w:r>
    </w:p>
    <w:p w14:paraId="7F7AF0D5" w14:textId="45F224C0" w:rsidR="00045DCF" w:rsidRPr="007E31B4" w:rsidRDefault="009D6D33" w:rsidP="009D6D33">
      <w:pPr>
        <w:rPr>
          <w:lang w:val="el-GR"/>
        </w:rPr>
      </w:pPr>
      <w:r w:rsidRPr="007E31B4">
        <w:rPr>
          <w:lang w:val="el-GR"/>
        </w:rPr>
        <w:t>Τα τεχνικά μέτρα ασφάλειας θα υλοποιηθούν από τον Ανάδοχο στο πλαίσιο των προϊόντων και υπηρεσιών που θα προσφέρει.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Ασφάλειας του συστήματος που θα αναπτυχθεί από τον Ανάδοχο, θα προσδιοριστεί αρχικώς με μεθοδικό και συστηματικό τρόπο, στο πλαίσιο της Φάσης Μελέτης Εφαρμογής του Έργου και θα επικαιροποιείται σύμφωνα με την παρούσα ή όποτε κρίνεται απαραίτητο από την ΕΠΠΕ του Έργου, καθ’ όλη τη διάρκεια υλοποίησής του. Η πολιτική ασφάλειας θα περιλαμβάνει τα τεχνικά μέτρα και τις οργανωτικο-διοικητικές διαδικασίες, οι οποίες είναι αναγκαίες για την επαρκή ασφάλεια των πληροφοριών και εφαρμογών της σύμβασης.</w:t>
      </w:r>
    </w:p>
    <w:p w14:paraId="6F327E1D" w14:textId="77777777" w:rsidR="00A2427C" w:rsidRPr="007E31B4" w:rsidRDefault="00A2427C" w:rsidP="009D6D33">
      <w:pPr>
        <w:rPr>
          <w:lang w:val="el-GR"/>
        </w:rPr>
      </w:pPr>
    </w:p>
    <w:p w14:paraId="7147EF78" w14:textId="21D85406" w:rsidR="00A2427C" w:rsidRPr="007E31B4" w:rsidRDefault="00A2427C" w:rsidP="007E31B4">
      <w:pPr>
        <w:pStyle w:val="4"/>
        <w:numPr>
          <w:ilvl w:val="1"/>
          <w:numId w:val="24"/>
        </w:numPr>
        <w:ind w:hanging="306"/>
        <w:rPr>
          <w:rFonts w:cs="Tahoma"/>
          <w:szCs w:val="22"/>
          <w:lang w:val="el-GR"/>
        </w:rPr>
      </w:pPr>
      <w:bookmarkStart w:id="557" w:name="_Toc202354747"/>
      <w:r w:rsidRPr="007E31B4">
        <w:rPr>
          <w:rFonts w:cs="Tahoma"/>
          <w:szCs w:val="22"/>
          <w:lang w:val="el-GR"/>
        </w:rPr>
        <w:t>Διαστασιολόγηση Συστήματος</w:t>
      </w:r>
      <w:bookmarkEnd w:id="557"/>
    </w:p>
    <w:p w14:paraId="6FBAC19B" w14:textId="77777777" w:rsidR="00A2427C" w:rsidRPr="007E31B4" w:rsidRDefault="00A2427C" w:rsidP="00A2427C">
      <w:pPr>
        <w:rPr>
          <w:lang w:val="el-GR"/>
        </w:rPr>
      </w:pPr>
      <w:r w:rsidRPr="007E31B4">
        <w:rPr>
          <w:lang w:val="el-GR"/>
        </w:rPr>
        <w:t>Λόγω της σημαντικότητας και της έκθεσης του συστήματος θα πρέπει να ληφθούν ειδικά μέτρα για την ομαλή λειτουργία και την γρήγορη απόκριση του συστήματος. Λόγω της φύσης των εξετάσεων, θα πρέπει να ληφθεί υπόψη ότι συγκεκριμένες ημέρες του έτους (κατά την διάρκεια των εξετάσεων) θα υπάρχει εξαιρετικά υψηλός φόρτος, ιδίως τις ώρες διεξαγωγής των εξετάσεων.</w:t>
      </w:r>
    </w:p>
    <w:p w14:paraId="6AA2509D" w14:textId="77777777" w:rsidR="00A2427C" w:rsidRPr="007E31B4" w:rsidRDefault="00A2427C" w:rsidP="00A2427C">
      <w:pPr>
        <w:rPr>
          <w:lang w:val="el-GR"/>
        </w:rPr>
      </w:pPr>
      <w:r w:rsidRPr="007E31B4">
        <w:rPr>
          <w:lang w:val="el-GR"/>
        </w:rPr>
        <w:t xml:space="preserve">Συνολικά υπάρχουν περίπου 1.000 σχολικές μονάδες που έχουν το δικαίωμα να ζητήσουν θέματα - το σύστημα θα πρέπει να υποστηρίζει τουλάχιστον 2.000 concurrent sessions κατά την αρχή της ημέρας εξέτασης (π.χ. ~7:00 π.μ., ανάλογα με το πρόγραμμα εξετάσεων της κάθε σχολικής </w:t>
      </w:r>
      <w:r w:rsidRPr="007E31B4">
        <w:rPr>
          <w:lang w:val="el-GR"/>
        </w:rPr>
        <w:lastRenderedPageBreak/>
        <w:t>μονάδας). Συνεπώς θέματα μπορούν να ζητηθούν οποιαδήποτε στιγμή του 24ωρου (απόγευμα ή άλλες ειδικές ώρες/περιπτώσεις λόγω διαφοράς ώρας με το εξωτερικό).</w:t>
      </w:r>
    </w:p>
    <w:p w14:paraId="6FFB9A3B" w14:textId="77777777" w:rsidR="00A2427C" w:rsidRPr="007E31B4" w:rsidRDefault="00A2427C" w:rsidP="00A2427C">
      <w:pPr>
        <w:rPr>
          <w:lang w:val="el-GR"/>
        </w:rPr>
      </w:pPr>
      <w:r w:rsidRPr="007E31B4">
        <w:rPr>
          <w:lang w:val="el-GR"/>
        </w:rPr>
        <w:t>Ενδεικτικά (λεπτομέρειες θα καθοριστούν κατά την ανάλυση του συστήματος), κατά το μέγιστο θα μπορούν να ζητηθούν 6 θέματα ανά μάθημα σε κάθε σχολική μονάδα, κάθε μονάδα να τρέχει 2 μαθήματα ταυτόχρονα, συνεπώς 6 θέματα x 3 μαθήματα x 1.000 σχ μονάδες x 4 αρχεία = 72.000 αρχεία (με μέγιστο 500 Kbytes το καθένα)</w:t>
      </w:r>
    </w:p>
    <w:p w14:paraId="2258CBA9" w14:textId="77777777" w:rsidR="00A2427C" w:rsidRPr="007E31B4" w:rsidRDefault="00A2427C" w:rsidP="00A2427C">
      <w:pPr>
        <w:rPr>
          <w:lang w:val="el-GR"/>
        </w:rPr>
      </w:pPr>
      <w:r w:rsidRPr="007E31B4">
        <w:rPr>
          <w:lang w:val="el-GR"/>
        </w:rPr>
        <w:t xml:space="preserve">Η Τράπεζα Θεμάτων περιέχει περίπου 20.000 Θέματα x 4 αρχεία ανά θέμα = 80.000 αρχεία (pdf/word) x max 500 Kbytes = ~40 GB storage. </w:t>
      </w:r>
    </w:p>
    <w:p w14:paraId="4389E08B" w14:textId="77777777" w:rsidR="00A2427C" w:rsidRPr="007E31B4" w:rsidRDefault="00A2427C" w:rsidP="00A2427C">
      <w:pPr>
        <w:rPr>
          <w:lang w:val="el-GR"/>
        </w:rPr>
      </w:pPr>
      <w:r w:rsidRPr="007E31B4">
        <w:rPr>
          <w:lang w:val="el-GR"/>
        </w:rPr>
        <w:t>Οι σχολικές μονάδες βρίσκονται και στην Ελλάδα και στο Εξωτερικό (ελληνικά σχολεία σε ξένες χώρες). Επίσης ενδέχεται να υπάρχουν και ιδιωτικά σχολεία στην Ελλάδα που έχουν πρόσβαση στο internet από VPN εξωτερικού. Το σύστημα δεν μπορεί να έχει geoblocking.</w:t>
      </w:r>
    </w:p>
    <w:p w14:paraId="6B806C6A" w14:textId="23940293" w:rsidR="00A2427C" w:rsidRPr="007E31B4" w:rsidRDefault="00A2427C" w:rsidP="00A2427C">
      <w:pPr>
        <w:rPr>
          <w:lang w:val="el-GR"/>
        </w:rPr>
      </w:pPr>
      <w:r w:rsidRPr="007E31B4">
        <w:rPr>
          <w:lang w:val="el-GR"/>
        </w:rPr>
        <w:t>Η προτεινόμενη λύση θα πρέπει να είναι συμβατή με τις cloud AWS. Το έργο δεν περιλαμβάνει τα κόστη της υποδομής cloud, αλλά ο Ανάδοχος είναι υποχρεωμένος να παράσχει ενδεικτικό προϋπολογισμό του κόστους κατά την διάρκεια της ανάλυσης.</w:t>
      </w:r>
    </w:p>
    <w:p w14:paraId="050B6F13" w14:textId="77777777" w:rsidR="009D6D33" w:rsidRPr="007E31B4" w:rsidRDefault="009D6D33" w:rsidP="009D6D33">
      <w:pPr>
        <w:rPr>
          <w:lang w:val="el-GR"/>
        </w:rPr>
      </w:pPr>
    </w:p>
    <w:p w14:paraId="69944104" w14:textId="7E3468B2" w:rsidR="00947DDB" w:rsidRPr="007E31B4" w:rsidRDefault="00947DDB" w:rsidP="00B0706E">
      <w:pPr>
        <w:pStyle w:val="4"/>
        <w:numPr>
          <w:ilvl w:val="1"/>
          <w:numId w:val="24"/>
        </w:numPr>
        <w:ind w:hanging="306"/>
        <w:rPr>
          <w:rFonts w:cs="Tahoma"/>
          <w:szCs w:val="22"/>
          <w:lang w:val="el-GR"/>
        </w:rPr>
      </w:pPr>
      <w:bookmarkStart w:id="558" w:name="_Toc97194352"/>
      <w:bookmarkStart w:id="559" w:name="_Toc202354748"/>
      <w:r w:rsidRPr="007E31B4">
        <w:rPr>
          <w:rFonts w:cs="Tahoma"/>
          <w:szCs w:val="22"/>
          <w:lang w:val="el-GR"/>
        </w:rPr>
        <w:t>Προσβασιμότητα – Ευχρηστία</w:t>
      </w:r>
      <w:bookmarkEnd w:id="558"/>
      <w:bookmarkEnd w:id="559"/>
    </w:p>
    <w:p w14:paraId="53919F7B" w14:textId="77777777" w:rsidR="0080736B" w:rsidRPr="007E31B4" w:rsidRDefault="0080736B" w:rsidP="0080736B">
      <w:pPr>
        <w:rPr>
          <w:lang w:val="el-GR" w:eastAsia="el-GR"/>
        </w:rPr>
      </w:pPr>
      <w:r w:rsidRPr="007E31B4">
        <w:rPr>
          <w:u w:val="single"/>
          <w:lang w:val="el-GR"/>
        </w:rPr>
        <w:t>Προσβασιμότητα</w:t>
      </w:r>
    </w:p>
    <w:p w14:paraId="14A021EE" w14:textId="77777777" w:rsidR="0080736B" w:rsidRPr="007E31B4" w:rsidRDefault="0080736B" w:rsidP="0080736B">
      <w:pPr>
        <w:rPr>
          <w:iCs/>
          <w:lang w:val="el-GR" w:eastAsia="el-GR"/>
        </w:rPr>
      </w:pPr>
      <w:r w:rsidRPr="007E31B4">
        <w:rPr>
          <w:lang w:val="el-GR"/>
        </w:rPr>
        <w:t xml:space="preserve">Το Υποσύστημα Διαδικτυακής Πύλης και οι εφαρμογές αυτού, που θα αναπτυχθούν στα πλαίσια του έργου θα πρέπει να υιοθετούν την αρχή του «Σχεδιάζοντας για Όλους» εντάσσοντας προϋποθέσεις και όρους προσβασιμότητας σε ΤΠΕ για άτομα με αναπηρία βασιζόμενες σε διεθνώς αναγνωρισμένους κανόνες, τις οδηγίες </w:t>
      </w:r>
      <w:r w:rsidRPr="007E31B4">
        <w:rPr>
          <w:iCs/>
          <w:lang w:val="el-GR" w:eastAsia="el-GR"/>
        </w:rPr>
        <w:t xml:space="preserve">προσβασιμότητας </w:t>
      </w:r>
      <w:r w:rsidRPr="007E31B4">
        <w:rPr>
          <w:iCs/>
          <w:lang w:eastAsia="el-GR"/>
        </w:rPr>
        <w:t>W</w:t>
      </w:r>
      <w:r w:rsidRPr="007E31B4">
        <w:rPr>
          <w:iCs/>
          <w:lang w:val="el-GR" w:eastAsia="el-GR"/>
        </w:rPr>
        <w:t>3</w:t>
      </w:r>
      <w:r w:rsidRPr="007E31B4">
        <w:rPr>
          <w:iCs/>
          <w:lang w:eastAsia="el-GR"/>
        </w:rPr>
        <w:t>C</w:t>
      </w:r>
      <w:r w:rsidRPr="007E31B4">
        <w:rPr>
          <w:iCs/>
          <w:lang w:val="el-GR" w:eastAsia="el-GR"/>
        </w:rPr>
        <w:t>.</w:t>
      </w:r>
    </w:p>
    <w:p w14:paraId="5E425EAE" w14:textId="77777777" w:rsidR="0080736B" w:rsidRPr="007E31B4" w:rsidRDefault="0080736B" w:rsidP="0080736B">
      <w:pPr>
        <w:rPr>
          <w:iCs/>
          <w:lang w:val="el-GR" w:eastAsia="el-GR"/>
        </w:rPr>
      </w:pPr>
      <w:r w:rsidRPr="007E31B4">
        <w:rPr>
          <w:iCs/>
          <w:lang w:val="el-GR" w:eastAsia="el-GR"/>
        </w:rPr>
        <w:t>Προκειμένου να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και των εφαρμογών της, η κατασκευή της πύλης και οι διαδικτυακές υπηρεσίες της, θα πρέπει να συμμορφώνονται πλήρως με τις ελέγξιμες Οδηγίες για την Προσβασιμότητα του Περιεχομένου του Ιστού έκδοση 2.0 σε επίπεδο τουλάχιστον «Α</w:t>
      </w:r>
      <w:r w:rsidRPr="007E31B4">
        <w:rPr>
          <w:iCs/>
          <w:lang w:eastAsia="el-GR"/>
        </w:rPr>
        <w:t>A</w:t>
      </w:r>
      <w:r w:rsidRPr="007E31B4">
        <w:rPr>
          <w:iCs/>
          <w:lang w:val="el-GR" w:eastAsia="el-GR"/>
        </w:rPr>
        <w:t>» (</w:t>
      </w:r>
      <w:r w:rsidRPr="007E31B4">
        <w:rPr>
          <w:iCs/>
          <w:lang w:eastAsia="el-GR"/>
        </w:rPr>
        <w:t>WCAG</w:t>
      </w:r>
      <w:r w:rsidRPr="007E31B4">
        <w:rPr>
          <w:iCs/>
          <w:lang w:val="el-GR" w:eastAsia="el-GR"/>
        </w:rPr>
        <w:t xml:space="preserve"> 2.0 </w:t>
      </w:r>
      <w:r w:rsidRPr="007E31B4">
        <w:rPr>
          <w:iCs/>
          <w:lang w:eastAsia="el-GR"/>
        </w:rPr>
        <w:t>level</w:t>
      </w:r>
      <w:r w:rsidRPr="007E31B4">
        <w:rPr>
          <w:iCs/>
          <w:lang w:val="el-GR" w:eastAsia="el-GR"/>
        </w:rPr>
        <w:t xml:space="preserve"> </w:t>
      </w:r>
      <w:r w:rsidRPr="007E31B4">
        <w:rPr>
          <w:iCs/>
          <w:lang w:eastAsia="el-GR"/>
        </w:rPr>
        <w:t>AA</w:t>
      </w:r>
      <w:r w:rsidRPr="007E31B4">
        <w:rPr>
          <w:iCs/>
          <w:lang w:val="el-GR" w:eastAsia="el-GR"/>
        </w:rPr>
        <w:t xml:space="preserve">). </w:t>
      </w:r>
    </w:p>
    <w:p w14:paraId="33373465" w14:textId="77777777" w:rsidR="0080736B" w:rsidRPr="007E31B4" w:rsidRDefault="0080736B" w:rsidP="0080736B">
      <w:pPr>
        <w:rPr>
          <w:iCs/>
          <w:lang w:val="el-GR" w:eastAsia="el-GR"/>
        </w:rPr>
      </w:pPr>
      <w:r w:rsidRPr="007E31B4">
        <w:rPr>
          <w:iCs/>
          <w:lang w:val="el-GR" w:eastAsia="el-GR"/>
        </w:rPr>
        <w:t xml:space="preserve">Στις υπόλοιπες περιπτώσεις εφαρμογών που δεν εμπίπτουν στην κατηγορία διαδικτυακών υπηρεσιών της Πύλης, είναι απαραίτητη η αναλυτική τεκμηρίωση από τον Ανάδοχο της εξασφάλισης της προσβασιμότητας βάσει διεθνών προτύπων και οδηγιών προσβασιμότητας και ευχρηστίας εφαρμογών πληροφορικής. </w:t>
      </w:r>
    </w:p>
    <w:p w14:paraId="67E1D1D8" w14:textId="77777777" w:rsidR="0080736B" w:rsidRPr="007E31B4" w:rsidRDefault="0080736B" w:rsidP="0080736B">
      <w:pPr>
        <w:rPr>
          <w:iCs/>
          <w:lang w:val="el-GR" w:eastAsia="el-GR"/>
        </w:rPr>
      </w:pPr>
      <w:r w:rsidRPr="007E31B4">
        <w:rPr>
          <w:iCs/>
          <w:lang w:val="el-GR" w:eastAsia="el-GR"/>
        </w:rPr>
        <w:t>Οι εφαρμογές θα περάσουν έλεγχο προσβασιμότητας από αυτόματο ελεγκτή (</w:t>
      </w:r>
      <w:r w:rsidRPr="007E31B4">
        <w:rPr>
          <w:iCs/>
          <w:lang w:eastAsia="el-GR"/>
        </w:rPr>
        <w:t>accessibility</w:t>
      </w:r>
      <w:r w:rsidRPr="007E31B4">
        <w:rPr>
          <w:iCs/>
          <w:lang w:val="el-GR" w:eastAsia="el-GR"/>
        </w:rPr>
        <w:t xml:space="preserve"> </w:t>
      </w:r>
      <w:r w:rsidRPr="007E31B4">
        <w:rPr>
          <w:iCs/>
          <w:lang w:eastAsia="el-GR"/>
        </w:rPr>
        <w:t>evaluation</w:t>
      </w:r>
      <w:r w:rsidRPr="007E31B4">
        <w:rPr>
          <w:iCs/>
          <w:lang w:val="el-GR" w:eastAsia="el-GR"/>
        </w:rPr>
        <w:t xml:space="preserve"> </w:t>
      </w:r>
      <w:r w:rsidRPr="007E31B4">
        <w:rPr>
          <w:iCs/>
          <w:lang w:eastAsia="el-GR"/>
        </w:rPr>
        <w:t>tools</w:t>
      </w:r>
      <w:r w:rsidRPr="007E31B4">
        <w:rPr>
          <w:iCs/>
          <w:lang w:val="el-GR" w:eastAsia="el-GR"/>
        </w:rPr>
        <w:t>) με ευθύνη του Αναδόχου. Τα αποτελέσματα του ελέγχου θα χρησιμοποιηθούν για την βελτίωση της προσβασιμότητας  των εφαρμογών.</w:t>
      </w:r>
    </w:p>
    <w:p w14:paraId="5D3C2C6D" w14:textId="77777777" w:rsidR="0080736B" w:rsidRPr="007E31B4" w:rsidRDefault="0080736B" w:rsidP="0080736B">
      <w:pPr>
        <w:rPr>
          <w:iCs/>
          <w:strike/>
          <w:lang w:val="el-GR" w:eastAsia="el-GR"/>
        </w:rPr>
      </w:pPr>
      <w:r w:rsidRPr="007E31B4">
        <w:rPr>
          <w:iCs/>
          <w:lang w:val="el-GR" w:eastAsia="el-GR"/>
        </w:rPr>
        <w:t xml:space="preserve">Σημειώνεται ότι η συμμόρφωση με τις παραπάνω τεχνικές προδιαγραφές ανά περίπτωση θα πρέπει να ελεγχθεί με συστηματικό τρόπο με ευθύνη του Αναδόχου, ο οποίος υποχρεούται να παραδώσει σχετικό παραδοτέο στο οποίο να αναφέρονται επακριβώς οι πρόνοιες που ακολουθήθηκαν για την τήρηση των προδιαγραφών προσβασιμότητας και ευχρηστίας και τα αποτελέσματα των ελέγχων. </w:t>
      </w:r>
    </w:p>
    <w:p w14:paraId="68812D15" w14:textId="77777777" w:rsidR="0080736B" w:rsidRPr="007E31B4" w:rsidRDefault="0080736B" w:rsidP="0080736B">
      <w:pPr>
        <w:rPr>
          <w:u w:val="single"/>
          <w:lang w:val="el-GR" w:eastAsia="el-GR"/>
        </w:rPr>
      </w:pPr>
      <w:r w:rsidRPr="007E31B4">
        <w:rPr>
          <w:u w:val="single"/>
          <w:lang w:val="el-GR" w:eastAsia="el-GR"/>
        </w:rPr>
        <w:t>Ευχρηστία</w:t>
      </w:r>
    </w:p>
    <w:p w14:paraId="3EAB7684" w14:textId="77777777" w:rsidR="0080736B" w:rsidRPr="007E31B4" w:rsidRDefault="0080736B" w:rsidP="0080736B">
      <w:pPr>
        <w:rPr>
          <w:lang w:val="el-GR" w:eastAsia="el-GR"/>
        </w:rPr>
      </w:pPr>
      <w:r w:rsidRPr="007E31B4">
        <w:rPr>
          <w:lang w:val="el-GR" w:eastAsia="el-GR"/>
        </w:rPr>
        <w:t>Το σχεδιαζόμενο σύστημα (όλων των υποσυστημάτων) θα πρέπει να διακρίνεται από υψηλό επίπεδο χρηστικότητας – ευχρηστίας στην οργάνωση και παρουσίαση των ψηφιακών υπηρεσιών που θα παρέχει.</w:t>
      </w:r>
    </w:p>
    <w:p w14:paraId="52EE7168" w14:textId="77777777" w:rsidR="0080736B" w:rsidRPr="007E31B4" w:rsidRDefault="0080736B" w:rsidP="0080736B">
      <w:pPr>
        <w:rPr>
          <w:lang w:val="el-GR" w:eastAsia="el-GR"/>
        </w:rPr>
      </w:pPr>
      <w:r w:rsidRPr="007E31B4">
        <w:rPr>
          <w:lang w:val="el-GR" w:eastAsia="el-GR"/>
        </w:rPr>
        <w:t xml:space="preserve">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w:t>
      </w:r>
      <w:r w:rsidRPr="007E31B4">
        <w:rPr>
          <w:lang w:val="el-GR" w:eastAsia="el-GR"/>
        </w:rPr>
        <w:lastRenderedPageBreak/>
        <w:t>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 να διεκπεραιώσουν τις συναλλαγές τους με ευκολία.</w:t>
      </w:r>
    </w:p>
    <w:p w14:paraId="20817940" w14:textId="77777777" w:rsidR="0080736B" w:rsidRPr="007E31B4" w:rsidRDefault="0080736B" w:rsidP="0080736B">
      <w:pPr>
        <w:rPr>
          <w:lang w:val="el-GR" w:eastAsia="el-GR"/>
        </w:rPr>
      </w:pPr>
      <w:r w:rsidRPr="007E31B4">
        <w:rPr>
          <w:lang w:val="el-GR" w:eastAsia="el-GR"/>
        </w:rPr>
        <w:t xml:space="preserve">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22155741" w14:textId="77777777" w:rsidR="0080736B" w:rsidRPr="007E31B4" w:rsidRDefault="0080736B" w:rsidP="0080736B">
      <w:pPr>
        <w:rPr>
          <w:lang w:val="el-GR"/>
        </w:rPr>
      </w:pPr>
      <w:r w:rsidRPr="007E31B4">
        <w:rPr>
          <w:lang w:val="el-GR"/>
        </w:rPr>
        <w:t>Οι κυριότερες αρχές προς την κατεύθυνση της ευχρηστίας περιλαμβάνουν:</w:t>
      </w:r>
    </w:p>
    <w:p w14:paraId="27C12BA3" w14:textId="77777777" w:rsidR="0080736B" w:rsidRPr="007E31B4" w:rsidRDefault="0080736B" w:rsidP="00B0706E">
      <w:pPr>
        <w:numPr>
          <w:ilvl w:val="0"/>
          <w:numId w:val="58"/>
        </w:numPr>
        <w:tabs>
          <w:tab w:val="clear" w:pos="720"/>
          <w:tab w:val="num" w:pos="426"/>
        </w:tabs>
        <w:ind w:left="426" w:hanging="284"/>
        <w:rPr>
          <w:lang w:val="el-GR"/>
        </w:rPr>
      </w:pPr>
      <w:r w:rsidRPr="007E31B4">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38B3C995" w14:textId="77777777" w:rsidR="0080736B" w:rsidRPr="007E31B4" w:rsidRDefault="0080736B" w:rsidP="00B0706E">
      <w:pPr>
        <w:numPr>
          <w:ilvl w:val="0"/>
          <w:numId w:val="58"/>
        </w:numPr>
        <w:tabs>
          <w:tab w:val="clear" w:pos="720"/>
          <w:tab w:val="num" w:pos="426"/>
        </w:tabs>
        <w:ind w:left="426" w:hanging="284"/>
        <w:rPr>
          <w:lang w:val="el-GR"/>
        </w:rPr>
      </w:pPr>
      <w:r w:rsidRPr="007E31B4">
        <w:rPr>
          <w:i/>
          <w:lang w:val="el-GR"/>
        </w:rPr>
        <w:t>Μοναδική σύνδεση (</w:t>
      </w:r>
      <w:r w:rsidRPr="007E31B4">
        <w:rPr>
          <w:i/>
          <w:lang w:val="en-US"/>
        </w:rPr>
        <w:t>Single</w:t>
      </w:r>
      <w:r w:rsidRPr="007E31B4">
        <w:rPr>
          <w:i/>
          <w:lang w:val="el-GR"/>
        </w:rPr>
        <w:t xml:space="preserve"> </w:t>
      </w:r>
      <w:r w:rsidRPr="007E31B4">
        <w:rPr>
          <w:i/>
          <w:lang w:val="en-US"/>
        </w:rPr>
        <w:t>Sign</w:t>
      </w:r>
      <w:r w:rsidRPr="007E31B4">
        <w:rPr>
          <w:i/>
          <w:lang w:val="el-GR"/>
        </w:rPr>
        <w:t>-</w:t>
      </w:r>
      <w:r w:rsidRPr="007E31B4">
        <w:rPr>
          <w:i/>
          <w:lang w:val="en-US"/>
        </w:rPr>
        <w:t>on</w:t>
      </w:r>
      <w:r w:rsidRPr="007E31B4">
        <w:rPr>
          <w:i/>
          <w:lang w:val="el-GR"/>
        </w:rPr>
        <w:t>):</w:t>
      </w:r>
      <w:r w:rsidRPr="007E31B4">
        <w:rPr>
          <w:lang w:val="el-GR"/>
        </w:rPr>
        <w:t xml:space="preserve"> Η σύνδεση στο ΟΠΣ-ΑΔΕ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 Με την πιστοποίηση της ταυτότητας του χρήστη θα επιτρέπεται πλέον η πρόσβαση στο σύνολο των εφαρμογών (</w:t>
      </w:r>
      <w:r w:rsidRPr="007E31B4">
        <w:rPr>
          <w:lang w:val="en-US"/>
        </w:rPr>
        <w:t>single</w:t>
      </w:r>
      <w:r w:rsidRPr="007E31B4">
        <w:rPr>
          <w:lang w:val="el-GR"/>
        </w:rPr>
        <w:t xml:space="preserve"> </w:t>
      </w:r>
      <w:r w:rsidRPr="007E31B4">
        <w:rPr>
          <w:lang w:val="en-US"/>
        </w:rPr>
        <w:t>sign</w:t>
      </w:r>
      <w:r w:rsidRPr="007E31B4">
        <w:rPr>
          <w:lang w:val="el-GR"/>
        </w:rPr>
        <w:t>-</w:t>
      </w:r>
      <w:r w:rsidRPr="007E31B4">
        <w:rPr>
          <w:lang w:val="en-US"/>
        </w:rPr>
        <w:t>on</w:t>
      </w:r>
      <w:r w:rsidRPr="007E31B4">
        <w:rPr>
          <w:lang w:val="el-GR"/>
        </w:rPr>
        <w:t>) χωρίς να απαιτείται η πιστοποίηση του χρήστη για κάθε εφαρμογή χωριστά.</w:t>
      </w:r>
    </w:p>
    <w:p w14:paraId="644929E6" w14:textId="77777777" w:rsidR="0080736B" w:rsidRPr="007E31B4" w:rsidRDefault="0080736B" w:rsidP="00B0706E">
      <w:pPr>
        <w:pStyle w:val="aff"/>
        <w:numPr>
          <w:ilvl w:val="0"/>
          <w:numId w:val="55"/>
        </w:numPr>
        <w:spacing w:before="120"/>
        <w:ind w:left="357" w:hanging="357"/>
        <w:contextualSpacing w:val="0"/>
        <w:rPr>
          <w:lang w:val="el-GR"/>
        </w:rPr>
      </w:pPr>
      <w:r w:rsidRPr="007E31B4">
        <w:rPr>
          <w:i/>
          <w:lang w:val="el-GR" w:eastAsia="el-GR"/>
        </w:rPr>
        <w:t>Συμβατότητα:</w:t>
      </w:r>
      <w:r w:rsidRPr="007E31B4">
        <w:rPr>
          <w:lang w:val="el-GR" w:eastAsia="el-GR"/>
        </w:rPr>
        <w:t xml:space="preserve"> Οι </w:t>
      </w:r>
      <w:r w:rsidRPr="007E31B4">
        <w:rPr>
          <w:lang w:eastAsia="el-GR"/>
        </w:rPr>
        <w:t>web</w:t>
      </w:r>
      <w:r w:rsidRPr="007E31B4">
        <w:rPr>
          <w:lang w:val="el-GR" w:eastAsia="el-GR"/>
        </w:rPr>
        <w:t>-εφαρμογές που θα υλοποιηθούν θα πρέπει να είναι προσβάσιμες με τρεις (3) τουλάχιστον, από τους πιο διαδεδομένους φυλλομετρητές (</w:t>
      </w:r>
      <w:r w:rsidRPr="007E31B4">
        <w:rPr>
          <w:lang w:eastAsia="el-GR"/>
        </w:rPr>
        <w:t>web</w:t>
      </w:r>
      <w:r w:rsidRPr="007E31B4">
        <w:rPr>
          <w:lang w:val="el-GR" w:eastAsia="el-GR"/>
        </w:rPr>
        <w:t xml:space="preserve"> </w:t>
      </w:r>
      <w:r w:rsidRPr="007E31B4">
        <w:rPr>
          <w:lang w:eastAsia="el-GR"/>
        </w:rPr>
        <w:t>browsers</w:t>
      </w:r>
      <w:r w:rsidRPr="007E31B4">
        <w:rPr>
          <w:lang w:val="el-GR" w:eastAsia="el-GR"/>
        </w:rPr>
        <w:t xml:space="preserve">), καθώς και </w:t>
      </w:r>
      <w:r w:rsidRPr="007E31B4">
        <w:rPr>
          <w:lang w:val="el-GR"/>
        </w:rPr>
        <w:t>μέσω διαφόρων τερματικών συσκευών, συμπεριλαμβανομένων και των φορητών (</w:t>
      </w:r>
      <w:r w:rsidRPr="007E31B4">
        <w:rPr>
          <w:lang w:val="en-US"/>
        </w:rPr>
        <w:t>tablets</w:t>
      </w:r>
      <w:r w:rsidRPr="007E31B4">
        <w:rPr>
          <w:lang w:val="el-GR"/>
        </w:rPr>
        <w:t xml:space="preserve">, </w:t>
      </w:r>
      <w:r w:rsidRPr="007E31B4">
        <w:rPr>
          <w:lang w:val="en-US"/>
        </w:rPr>
        <w:t>smartphones</w:t>
      </w:r>
      <w:r w:rsidRPr="007E31B4">
        <w:rPr>
          <w:lang w:val="el-GR"/>
        </w:rPr>
        <w:t>), επομένως η διεπαφή με το χρήστη θα πρέπει να δημιουργηθεί έτσι ώστε να ανταποκρίνεται σε οποιοδήποτε μέγεθος ή τύπο / Λειτουργικό Σύστημα συσκευής (</w:t>
      </w:r>
      <w:r w:rsidRPr="007E31B4">
        <w:rPr>
          <w:lang w:val="en-US"/>
        </w:rPr>
        <w:t>responsive</w:t>
      </w:r>
      <w:r w:rsidRPr="007E31B4">
        <w:rPr>
          <w:lang w:val="el-GR"/>
        </w:rPr>
        <w:t xml:space="preserve"> </w:t>
      </w:r>
      <w:r w:rsidRPr="007E31B4">
        <w:rPr>
          <w:lang w:val="en-US"/>
        </w:rPr>
        <w:t>design</w:t>
      </w:r>
      <w:r w:rsidRPr="007E31B4">
        <w:rPr>
          <w:lang w:val="el-GR"/>
        </w:rPr>
        <w:t xml:space="preserve"> </w:t>
      </w:r>
      <w:r w:rsidRPr="007E31B4">
        <w:rPr>
          <w:lang w:val="en-US"/>
        </w:rPr>
        <w:t>techniques</w:t>
      </w:r>
      <w:r w:rsidRPr="007E31B4">
        <w:rPr>
          <w:lang w:val="el-GR"/>
        </w:rPr>
        <w:t>).</w:t>
      </w:r>
    </w:p>
    <w:p w14:paraId="65D95569" w14:textId="77777777" w:rsidR="0080736B" w:rsidRPr="007E31B4" w:rsidRDefault="0080736B" w:rsidP="00B0706E">
      <w:pPr>
        <w:pStyle w:val="aff"/>
        <w:numPr>
          <w:ilvl w:val="0"/>
          <w:numId w:val="55"/>
        </w:numPr>
        <w:spacing w:before="120"/>
        <w:ind w:left="357" w:hanging="357"/>
        <w:contextualSpacing w:val="0"/>
        <w:rPr>
          <w:lang w:val="el-GR"/>
        </w:rPr>
      </w:pPr>
      <w:r w:rsidRPr="007E31B4">
        <w:rPr>
          <w:i/>
          <w:lang w:val="el-GR"/>
        </w:rPr>
        <w:t>Συνέπεια</w:t>
      </w:r>
      <w:r w:rsidRPr="007E31B4">
        <w:rPr>
          <w:lang w:val="el-GR"/>
        </w:rPr>
        <w:t>: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διαδραστικών λειτουργιών, παρόμοιες λεκτικές και λειτουργικές απεικονίσεις πρέπει να αντιστοιχούν σε ανάλογα αποτελέσματα.</w:t>
      </w:r>
    </w:p>
    <w:p w14:paraId="5DAE9CD2" w14:textId="77777777" w:rsidR="0080736B" w:rsidRPr="007E31B4" w:rsidRDefault="0080736B" w:rsidP="00B0706E">
      <w:pPr>
        <w:pStyle w:val="aff"/>
        <w:numPr>
          <w:ilvl w:val="0"/>
          <w:numId w:val="55"/>
        </w:numPr>
        <w:spacing w:before="120"/>
        <w:ind w:left="357" w:hanging="357"/>
        <w:contextualSpacing w:val="0"/>
        <w:rPr>
          <w:lang w:val="el-GR"/>
        </w:rPr>
      </w:pPr>
      <w:r w:rsidRPr="007E31B4">
        <w:rPr>
          <w:i/>
          <w:lang w:val="el-GR"/>
        </w:rPr>
        <w:t>Αξιοπιστία</w:t>
      </w:r>
      <w:r w:rsidRPr="007E31B4">
        <w:rPr>
          <w:lang w:val="el-GR"/>
        </w:rPr>
        <w:t>: Ο χρήστης πρέπει να έχει σαφείς διαβεβαιώσεις δια μέσου της εμφάνισης και συμπεριφοράς του συστήματος ότι:</w:t>
      </w:r>
    </w:p>
    <w:p w14:paraId="0EC311EA" w14:textId="77777777" w:rsidR="0080736B" w:rsidRPr="007E31B4" w:rsidRDefault="0080736B" w:rsidP="00B0706E">
      <w:pPr>
        <w:numPr>
          <w:ilvl w:val="1"/>
          <w:numId w:val="57"/>
        </w:numPr>
        <w:ind w:hanging="257"/>
        <w:rPr>
          <w:color w:val="000000"/>
          <w:lang w:val="el-GR"/>
        </w:rPr>
      </w:pPr>
      <w:r w:rsidRPr="007E31B4">
        <w:rPr>
          <w:color w:val="000000"/>
          <w:lang w:val="el-GR"/>
        </w:rPr>
        <w:t>οι συναλλαγές του διεκπεραιώνονται με ασφάλεια,</w:t>
      </w:r>
    </w:p>
    <w:p w14:paraId="6C92E784" w14:textId="77777777" w:rsidR="0080736B" w:rsidRPr="007E31B4" w:rsidRDefault="0080736B" w:rsidP="00B0706E">
      <w:pPr>
        <w:numPr>
          <w:ilvl w:val="1"/>
          <w:numId w:val="57"/>
        </w:numPr>
        <w:ind w:hanging="257"/>
        <w:rPr>
          <w:color w:val="000000"/>
          <w:lang w:val="el-GR"/>
        </w:rPr>
      </w:pPr>
      <w:r w:rsidRPr="007E31B4">
        <w:rPr>
          <w:color w:val="000000"/>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5AC8A4EB" w14:textId="77777777" w:rsidR="0080736B" w:rsidRPr="007E31B4" w:rsidRDefault="0080736B" w:rsidP="00B0706E">
      <w:pPr>
        <w:numPr>
          <w:ilvl w:val="1"/>
          <w:numId w:val="57"/>
        </w:numPr>
        <w:ind w:hanging="257"/>
        <w:rPr>
          <w:color w:val="000000"/>
          <w:lang w:val="el-GR"/>
        </w:rPr>
      </w:pPr>
      <w:r w:rsidRPr="007E31B4">
        <w:rPr>
          <w:color w:val="000000"/>
          <w:lang w:val="el-GR"/>
        </w:rPr>
        <w:t>οι πληροφορίες που λαμβάνει από το σύστημα είναι ακριβείς και επικαιροποιημένες,</w:t>
      </w:r>
    </w:p>
    <w:p w14:paraId="5E6BAFD9" w14:textId="77777777" w:rsidR="0080736B" w:rsidRPr="007E31B4" w:rsidRDefault="0080736B" w:rsidP="00B0706E">
      <w:pPr>
        <w:numPr>
          <w:ilvl w:val="1"/>
          <w:numId w:val="57"/>
        </w:numPr>
        <w:ind w:hanging="257"/>
        <w:rPr>
          <w:color w:val="000000"/>
          <w:lang w:val="el-GR"/>
        </w:rPr>
      </w:pPr>
      <w:r w:rsidRPr="007E31B4">
        <w:rPr>
          <w:color w:val="000000"/>
          <w:lang w:val="el-GR"/>
        </w:rPr>
        <w:t>η συμπεριφορά του συστήματος είναι προβλέψιμη,</w:t>
      </w:r>
    </w:p>
    <w:p w14:paraId="644607EC" w14:textId="77777777" w:rsidR="0080736B" w:rsidRPr="007E31B4" w:rsidRDefault="0080736B" w:rsidP="00B0706E">
      <w:pPr>
        <w:numPr>
          <w:ilvl w:val="1"/>
          <w:numId w:val="57"/>
        </w:numPr>
        <w:ind w:hanging="257"/>
        <w:rPr>
          <w:color w:val="000000"/>
          <w:lang w:val="el-GR"/>
        </w:rPr>
      </w:pPr>
      <w:r w:rsidRPr="007E31B4">
        <w:rPr>
          <w:color w:val="000000"/>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rsidRPr="007E31B4">
        <w:rPr>
          <w:color w:val="000000"/>
        </w:rPr>
        <w:t>on</w:t>
      </w:r>
      <w:r w:rsidRPr="007E31B4">
        <w:rPr>
          <w:color w:val="000000"/>
          <w:lang w:val="el-GR"/>
        </w:rPr>
        <w:t>-</w:t>
      </w:r>
      <w:r w:rsidRPr="007E31B4">
        <w:rPr>
          <w:color w:val="000000"/>
        </w:rPr>
        <w:t>line</w:t>
      </w:r>
      <w:r w:rsidRPr="007E31B4">
        <w:rPr>
          <w:color w:val="000000"/>
          <w:lang w:val="el-GR"/>
        </w:rPr>
        <w:t xml:space="preserve"> και </w:t>
      </w:r>
      <w:r w:rsidRPr="007E31B4">
        <w:rPr>
          <w:color w:val="000000"/>
        </w:rPr>
        <w:t>off</w:t>
      </w:r>
      <w:r w:rsidRPr="007E31B4">
        <w:rPr>
          <w:color w:val="000000"/>
          <w:lang w:val="el-GR"/>
        </w:rPr>
        <w:t>-</w:t>
      </w:r>
      <w:r w:rsidRPr="007E31B4">
        <w:rPr>
          <w:color w:val="000000"/>
        </w:rPr>
        <w:t>line</w:t>
      </w:r>
      <w:r w:rsidRPr="007E31B4">
        <w:rPr>
          <w:color w:val="000000"/>
          <w:lang w:val="el-GR"/>
        </w:rPr>
        <w:t>).</w:t>
      </w:r>
    </w:p>
    <w:p w14:paraId="6DAADEBE" w14:textId="77777777" w:rsidR="0080736B" w:rsidRPr="007E31B4" w:rsidRDefault="0080736B" w:rsidP="00B0706E">
      <w:pPr>
        <w:numPr>
          <w:ilvl w:val="0"/>
          <w:numId w:val="58"/>
        </w:numPr>
        <w:tabs>
          <w:tab w:val="clear" w:pos="720"/>
          <w:tab w:val="num" w:pos="284"/>
        </w:tabs>
        <w:ind w:left="284" w:hanging="284"/>
        <w:rPr>
          <w:lang w:val="el-GR"/>
        </w:rPr>
      </w:pPr>
      <w:r w:rsidRPr="007E31B4">
        <w:rPr>
          <w:i/>
          <w:iCs/>
          <w:lang w:val="el-GR"/>
        </w:rPr>
        <w:t>Προσανατολισμός:</w:t>
      </w:r>
      <w:r w:rsidRPr="007E31B4">
        <w:rPr>
          <w:lang w:val="el-GR"/>
        </w:rPr>
        <w:t xml:space="preserve"> Σε κάθε σημείο της περιήγησής του στην εσωτερική ή εξωτερική δικτυακή Πύλη ή στις </w:t>
      </w:r>
      <w:r w:rsidRPr="007E31B4">
        <w:t>web</w:t>
      </w:r>
      <w:r w:rsidRPr="007E31B4">
        <w:rPr>
          <w:lang w:val="el-GR"/>
        </w:rPr>
        <w:t xml:space="preserve"> εφαρμογές, ο χρήστης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w:t>
      </w:r>
    </w:p>
    <w:p w14:paraId="4F302272" w14:textId="77777777" w:rsidR="0080736B" w:rsidRPr="007E31B4" w:rsidRDefault="0080736B" w:rsidP="00B0706E">
      <w:pPr>
        <w:numPr>
          <w:ilvl w:val="0"/>
          <w:numId w:val="58"/>
        </w:numPr>
        <w:tabs>
          <w:tab w:val="clear" w:pos="720"/>
          <w:tab w:val="num" w:pos="284"/>
        </w:tabs>
        <w:ind w:left="284" w:hanging="284"/>
        <w:rPr>
          <w:iCs/>
          <w:lang w:val="el-GR"/>
        </w:rPr>
      </w:pPr>
      <w:r w:rsidRPr="007E31B4">
        <w:rPr>
          <w:i/>
          <w:iCs/>
          <w:lang w:val="el-GR"/>
        </w:rPr>
        <w:t xml:space="preserve">Ελαχιστοποίηση λαθών: </w:t>
      </w:r>
      <w:r w:rsidRPr="007E31B4">
        <w:rPr>
          <w:iCs/>
          <w:lang w:val="el-GR"/>
        </w:rPr>
        <w:t>Θα πρέπει να αποφεύγονται, στο μέτρο του δυνατού, τα πεδία ελεύθερου κειμένου εφόσον η ίδια λειτουργία μπορεί να γίνει με χρήση checkboxes, radio buttons, drop-down lists κλπ.</w:t>
      </w:r>
    </w:p>
    <w:p w14:paraId="04A66056" w14:textId="77777777" w:rsidR="0080736B" w:rsidRPr="007E31B4" w:rsidRDefault="0080736B" w:rsidP="00B0706E">
      <w:pPr>
        <w:numPr>
          <w:ilvl w:val="0"/>
          <w:numId w:val="58"/>
        </w:numPr>
        <w:tabs>
          <w:tab w:val="clear" w:pos="720"/>
          <w:tab w:val="num" w:pos="284"/>
        </w:tabs>
        <w:ind w:left="284" w:hanging="284"/>
        <w:rPr>
          <w:lang w:val="el-GR"/>
        </w:rPr>
      </w:pPr>
      <w:r w:rsidRPr="007E31B4">
        <w:rPr>
          <w:i/>
          <w:iCs/>
          <w:lang w:val="el-GR"/>
        </w:rPr>
        <w:lastRenderedPageBreak/>
        <w:t>Υποστήριξη Χρηστών:</w:t>
      </w:r>
      <w:r w:rsidRPr="007E31B4">
        <w:rPr>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w:t>
      </w:r>
    </w:p>
    <w:p w14:paraId="7DCA6C73" w14:textId="77777777" w:rsidR="0080736B" w:rsidRPr="007E31B4" w:rsidRDefault="0080736B" w:rsidP="00B0706E">
      <w:pPr>
        <w:numPr>
          <w:ilvl w:val="1"/>
          <w:numId w:val="56"/>
        </w:numPr>
        <w:rPr>
          <w:color w:val="000000"/>
          <w:lang w:val="el-GR"/>
        </w:rPr>
      </w:pPr>
      <w:r w:rsidRPr="007E31B4">
        <w:rPr>
          <w:color w:val="000000"/>
          <w:lang w:val="el-GR"/>
        </w:rPr>
        <w:t>Παροχή βοήθειας βάσει περιεχομένου (</w:t>
      </w:r>
      <w:r w:rsidRPr="007E31B4">
        <w:rPr>
          <w:color w:val="000000"/>
        </w:rPr>
        <w:t>Context</w:t>
      </w:r>
      <w:r w:rsidRPr="007E31B4">
        <w:rPr>
          <w:color w:val="000000"/>
          <w:lang w:val="el-GR"/>
        </w:rPr>
        <w:t xml:space="preserve"> </w:t>
      </w:r>
      <w:r w:rsidRPr="007E31B4">
        <w:rPr>
          <w:color w:val="000000"/>
        </w:rPr>
        <w:t>Sensitive</w:t>
      </w:r>
      <w:r w:rsidRPr="007E31B4">
        <w:rPr>
          <w:color w:val="000000"/>
          <w:lang w:val="el-GR"/>
        </w:rPr>
        <w:t xml:space="preserve"> </w:t>
      </w:r>
      <w:r w:rsidRPr="007E31B4">
        <w:rPr>
          <w:color w:val="000000"/>
        </w:rPr>
        <w:t>On</w:t>
      </w:r>
      <w:r w:rsidRPr="007E31B4">
        <w:rPr>
          <w:color w:val="000000"/>
          <w:lang w:val="el-GR"/>
        </w:rPr>
        <w:t>-</w:t>
      </w:r>
      <w:r w:rsidRPr="007E31B4">
        <w:rPr>
          <w:color w:val="000000"/>
        </w:rPr>
        <w:t>Line</w:t>
      </w:r>
      <w:r w:rsidRPr="007E31B4">
        <w:rPr>
          <w:color w:val="000000"/>
          <w:lang w:val="el-GR"/>
        </w:rPr>
        <w:t xml:space="preserve"> </w:t>
      </w:r>
      <w:r w:rsidRPr="007E31B4">
        <w:rPr>
          <w:color w:val="000000"/>
        </w:rPr>
        <w:t>Help</w:t>
      </w:r>
      <w:r w:rsidRPr="007E31B4">
        <w:rPr>
          <w:color w:val="000000"/>
          <w:lang w:val="el-GR"/>
        </w:rPr>
        <w:t>), έτσι ώστε να παρέχεται πρόσβαση στην κατάλληλη πληροφορία ανάλογα με τις λειτουργίες και το ρόλο του εκάστοτε χρήστη.</w:t>
      </w:r>
    </w:p>
    <w:p w14:paraId="59AF743B" w14:textId="77777777" w:rsidR="0080736B" w:rsidRPr="007E31B4" w:rsidRDefault="0080736B" w:rsidP="00B0706E">
      <w:pPr>
        <w:numPr>
          <w:ilvl w:val="1"/>
          <w:numId w:val="56"/>
        </w:numPr>
        <w:ind w:hanging="257"/>
        <w:rPr>
          <w:color w:val="000000"/>
          <w:lang w:val="el-GR"/>
        </w:rPr>
      </w:pPr>
      <w:r w:rsidRPr="007E31B4">
        <w:rPr>
          <w:color w:val="000000"/>
          <w:lang w:val="el-GR"/>
        </w:rPr>
        <w:t xml:space="preserve">Παροχή βοήθειας με </w:t>
      </w:r>
      <w:r w:rsidRPr="007E31B4">
        <w:rPr>
          <w:color w:val="000000"/>
        </w:rPr>
        <w:t>tutorials</w:t>
      </w:r>
      <w:r w:rsidRPr="007E31B4">
        <w:rPr>
          <w:color w:val="000000"/>
          <w:lang w:val="el-GR"/>
        </w:rPr>
        <w:t xml:space="preserve"> και </w:t>
      </w:r>
      <w:r w:rsidRPr="007E31B4">
        <w:rPr>
          <w:color w:val="000000"/>
        </w:rPr>
        <w:t>user</w:t>
      </w:r>
      <w:r w:rsidRPr="007E31B4">
        <w:rPr>
          <w:color w:val="000000"/>
          <w:lang w:val="el-GR"/>
        </w:rPr>
        <w:t xml:space="preserve"> </w:t>
      </w:r>
      <w:r w:rsidRPr="007E31B4">
        <w:rPr>
          <w:color w:val="000000"/>
        </w:rPr>
        <w:t>guides</w:t>
      </w:r>
      <w:r w:rsidRPr="007E31B4">
        <w:rPr>
          <w:color w:val="000000"/>
          <w:lang w:val="el-GR"/>
        </w:rPr>
        <w:t xml:space="preserve"> όπου κριθεί απαραίτητο από τη Φάση Ανάλυσης Απαιτήσεων.</w:t>
      </w:r>
    </w:p>
    <w:p w14:paraId="3B0AF066" w14:textId="77777777" w:rsidR="0080736B" w:rsidRPr="007E31B4" w:rsidRDefault="0080736B" w:rsidP="00B0706E">
      <w:pPr>
        <w:numPr>
          <w:ilvl w:val="1"/>
          <w:numId w:val="56"/>
        </w:numPr>
        <w:ind w:hanging="257"/>
        <w:rPr>
          <w:color w:val="000000"/>
          <w:lang w:val="el-GR"/>
        </w:rPr>
      </w:pPr>
      <w:r w:rsidRPr="007E31B4">
        <w:rPr>
          <w:color w:val="000000"/>
          <w:lang w:val="el-GR"/>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2DB54149" w14:textId="77777777" w:rsidR="0080736B" w:rsidRPr="007E31B4" w:rsidRDefault="0080736B" w:rsidP="00B0706E">
      <w:pPr>
        <w:numPr>
          <w:ilvl w:val="1"/>
          <w:numId w:val="56"/>
        </w:numPr>
        <w:ind w:hanging="257"/>
        <w:rPr>
          <w:color w:val="000000"/>
          <w:lang w:val="el-GR"/>
        </w:rPr>
      </w:pPr>
      <w:r w:rsidRPr="007E31B4">
        <w:rPr>
          <w:color w:val="000000"/>
          <w:lang w:val="el-GR"/>
        </w:rPr>
        <w:t>Όλο το περιβάλλον χρήστη (</w:t>
      </w:r>
      <w:r w:rsidRPr="007E31B4">
        <w:rPr>
          <w:color w:val="000000"/>
        </w:rPr>
        <w:t>user</w:t>
      </w:r>
      <w:r w:rsidRPr="007E31B4">
        <w:rPr>
          <w:color w:val="000000"/>
          <w:lang w:val="el-GR"/>
        </w:rPr>
        <w:t xml:space="preserve"> </w:t>
      </w:r>
      <w:r w:rsidRPr="007E31B4">
        <w:rPr>
          <w:color w:val="000000"/>
        </w:rPr>
        <w:t>interface</w:t>
      </w:r>
      <w:r w:rsidRPr="007E31B4">
        <w:rPr>
          <w:color w:val="000000"/>
          <w:lang w:val="el-GR"/>
        </w:rPr>
        <w:t xml:space="preserve">, </w:t>
      </w:r>
      <w:r w:rsidRPr="007E31B4">
        <w:rPr>
          <w:color w:val="000000"/>
        </w:rPr>
        <w:t>on</w:t>
      </w:r>
      <w:r w:rsidRPr="007E31B4">
        <w:rPr>
          <w:color w:val="000000"/>
          <w:lang w:val="el-GR"/>
        </w:rPr>
        <w:t>-</w:t>
      </w:r>
      <w:r w:rsidRPr="007E31B4">
        <w:rPr>
          <w:color w:val="000000"/>
        </w:rPr>
        <w:t>line</w:t>
      </w:r>
      <w:r w:rsidRPr="007E31B4">
        <w:rPr>
          <w:color w:val="000000"/>
          <w:lang w:val="el-GR"/>
        </w:rPr>
        <w:t xml:space="preserve"> </w:t>
      </w:r>
      <w:r w:rsidRPr="007E31B4">
        <w:rPr>
          <w:color w:val="000000"/>
        </w:rPr>
        <w:t>help</w:t>
      </w:r>
      <w:r w:rsidRPr="007E31B4">
        <w:rPr>
          <w:color w:val="000000"/>
          <w:lang w:val="el-GR"/>
        </w:rPr>
        <w:t>, μηνύματα, κλπ.) και τα αναλυτικά εγχειρίδια χρήσης θα πρέπει να είναι γραμμένα στην ελληνική γλώσσα.</w:t>
      </w:r>
    </w:p>
    <w:p w14:paraId="1D966B42" w14:textId="77777777" w:rsidR="0080736B" w:rsidRPr="007E31B4" w:rsidRDefault="0080736B" w:rsidP="00B0706E">
      <w:pPr>
        <w:numPr>
          <w:ilvl w:val="1"/>
          <w:numId w:val="56"/>
        </w:numPr>
        <w:ind w:hanging="257"/>
        <w:rPr>
          <w:color w:val="000000"/>
          <w:lang w:val="el-GR"/>
        </w:rPr>
      </w:pPr>
      <w:r w:rsidRPr="007E31B4">
        <w:rPr>
          <w:color w:val="000000"/>
          <w:lang w:val="el-GR"/>
        </w:rPr>
        <w:t>Το σύστημα θα πρέπει να προσφέρει όμοιο περιβάλλον σε όλα τα υποσυστήματα του, όπως: Λίστες λειτουργιών (</w:t>
      </w:r>
      <w:r w:rsidRPr="007E31B4">
        <w:rPr>
          <w:color w:val="000000"/>
        </w:rPr>
        <w:t>Menu</w:t>
      </w:r>
      <w:r w:rsidRPr="007E31B4">
        <w:rPr>
          <w:color w:val="000000"/>
          <w:lang w:val="el-GR"/>
        </w:rPr>
        <w:t>), Εργαλειοθήκες (</w:t>
      </w:r>
      <w:r w:rsidRPr="007E31B4">
        <w:rPr>
          <w:color w:val="000000"/>
        </w:rPr>
        <w:t>Toolbar</w:t>
      </w:r>
      <w:r w:rsidRPr="007E31B4">
        <w:rPr>
          <w:color w:val="000000"/>
          <w:lang w:val="el-GR"/>
        </w:rPr>
        <w:t>), συντομεύσεις λειτουργιών (</w:t>
      </w:r>
      <w:r w:rsidRPr="007E31B4">
        <w:rPr>
          <w:color w:val="000000"/>
        </w:rPr>
        <w:t>keyboard</w:t>
      </w:r>
      <w:r w:rsidRPr="007E31B4">
        <w:rPr>
          <w:color w:val="000000"/>
          <w:lang w:val="el-GR"/>
        </w:rPr>
        <w:t xml:space="preserve"> </w:t>
      </w:r>
      <w:r w:rsidRPr="007E31B4">
        <w:rPr>
          <w:color w:val="000000"/>
        </w:rPr>
        <w:t>shortcuts</w:t>
      </w:r>
      <w:r w:rsidRPr="007E31B4">
        <w:rPr>
          <w:color w:val="000000"/>
          <w:lang w:val="el-GR"/>
        </w:rPr>
        <w:t>).</w:t>
      </w:r>
    </w:p>
    <w:p w14:paraId="2E9D7F5F" w14:textId="77777777" w:rsidR="0080736B" w:rsidRPr="007E31B4" w:rsidRDefault="0080736B" w:rsidP="00B0706E">
      <w:pPr>
        <w:numPr>
          <w:ilvl w:val="0"/>
          <w:numId w:val="56"/>
        </w:numPr>
        <w:tabs>
          <w:tab w:val="clear" w:pos="720"/>
          <w:tab w:val="num" w:pos="284"/>
        </w:tabs>
        <w:ind w:left="284" w:hanging="284"/>
        <w:rPr>
          <w:lang w:val="el-GR"/>
        </w:rPr>
      </w:pPr>
      <w:r w:rsidRPr="007E31B4">
        <w:rPr>
          <w:i/>
          <w:iCs/>
          <w:lang w:val="el-GR"/>
        </w:rPr>
        <w:t>Διαφάνεια:</w:t>
      </w:r>
      <w:r w:rsidRPr="007E31B4">
        <w:rPr>
          <w:lang w:val="el-GR"/>
        </w:rPr>
        <w:t xml:space="preserve"> </w:t>
      </w:r>
      <w:r w:rsidRPr="007E31B4">
        <w:rPr>
          <w:color w:val="000000"/>
          <w:lang w:val="el-GR"/>
        </w:rPr>
        <w:t>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6B2C226C" w14:textId="77777777" w:rsidR="0080736B" w:rsidRPr="007E31B4" w:rsidRDefault="0080736B" w:rsidP="00B0706E">
      <w:pPr>
        <w:numPr>
          <w:ilvl w:val="0"/>
          <w:numId w:val="56"/>
        </w:numPr>
        <w:tabs>
          <w:tab w:val="clear" w:pos="720"/>
          <w:tab w:val="num" w:pos="284"/>
        </w:tabs>
        <w:ind w:left="284" w:hanging="284"/>
        <w:rPr>
          <w:lang w:val="el-GR"/>
        </w:rPr>
      </w:pPr>
      <w:r w:rsidRPr="007E31B4">
        <w:rPr>
          <w:i/>
          <w:iCs/>
          <w:lang w:val="el-GR"/>
        </w:rPr>
        <w:t>Πελατοκεντρική Αντίληψη:</w:t>
      </w:r>
      <w:r w:rsidRPr="007E31B4">
        <w:rPr>
          <w:lang w:val="el-GR"/>
        </w:rPr>
        <w:t xml:space="preserve"> </w:t>
      </w:r>
      <w:r w:rsidRPr="007E31B4">
        <w:rPr>
          <w:color w:val="000000"/>
          <w:lang w:val="el-GR"/>
        </w:rPr>
        <w:t>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17316AF2" w14:textId="77777777" w:rsidR="0080736B" w:rsidRPr="007E31B4" w:rsidRDefault="0080736B" w:rsidP="00B0706E">
      <w:pPr>
        <w:numPr>
          <w:ilvl w:val="0"/>
          <w:numId w:val="56"/>
        </w:numPr>
        <w:tabs>
          <w:tab w:val="clear" w:pos="720"/>
          <w:tab w:val="num" w:pos="284"/>
        </w:tabs>
        <w:suppressAutoHyphens w:val="0"/>
        <w:ind w:left="284" w:hanging="284"/>
        <w:rPr>
          <w:iCs/>
          <w:lang w:val="el-GR" w:eastAsia="el-GR"/>
        </w:rPr>
      </w:pPr>
      <w:r w:rsidRPr="007E31B4">
        <w:rPr>
          <w:i/>
          <w:iCs/>
          <w:lang w:val="el-GR" w:eastAsia="el-GR"/>
        </w:rPr>
        <w:t xml:space="preserve">Έλεγχος Χρηστικότητας: </w:t>
      </w:r>
      <w:r w:rsidRPr="007E31B4">
        <w:rPr>
          <w:iCs/>
          <w:lang w:val="el-GR" w:eastAsia="el-GR"/>
        </w:rPr>
        <w:t>Οι εφαρμογές θα πρέπει να περάσουν έλεγχο χρηστικότητας (</w:t>
      </w:r>
      <w:r w:rsidRPr="007E31B4">
        <w:rPr>
          <w:iCs/>
          <w:lang w:eastAsia="el-GR"/>
        </w:rPr>
        <w:t>usability</w:t>
      </w:r>
      <w:r w:rsidRPr="007E31B4">
        <w:rPr>
          <w:iCs/>
          <w:lang w:val="el-GR" w:eastAsia="el-GR"/>
        </w:rPr>
        <w:t xml:space="preserve"> </w:t>
      </w:r>
      <w:r w:rsidRPr="007E31B4">
        <w:rPr>
          <w:iCs/>
          <w:lang w:eastAsia="el-GR"/>
        </w:rPr>
        <w:t>test</w:t>
      </w:r>
      <w:r w:rsidRPr="007E31B4">
        <w:rPr>
          <w:iCs/>
          <w:lang w:val="el-GR" w:eastAsia="el-GR"/>
        </w:rPr>
        <w:t>) κατά την διάρκεια της Πιλοτικής Λειτουργίας και τα αποτελέσματα να χρησιμοποιηθούν για την βελτίωση της χρηστικότητας των εφαρμογών.</w:t>
      </w:r>
    </w:p>
    <w:p w14:paraId="5DE073FE" w14:textId="77777777" w:rsidR="0080736B" w:rsidRPr="007E31B4" w:rsidRDefault="0080736B" w:rsidP="0080736B">
      <w:pPr>
        <w:rPr>
          <w:lang w:val="el-GR"/>
        </w:rPr>
      </w:pPr>
      <w:r w:rsidRPr="007E31B4">
        <w:rPr>
          <w:lang w:val="el-GR"/>
        </w:rPr>
        <w:t>Ο υποψήφιος Ανάδοχος θα πρέπει στην προσφορά του να περιγράψει αναλυτικά τη μεθοδολογία που θα ακολουθήσει για το σχεδιασμό και την ανάπτυξη/αναβάθμιση Υποσυστημάτων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rsidRPr="007E31B4">
        <w:t>acceptance</w:t>
      </w:r>
      <w:r w:rsidRPr="007E31B4">
        <w:rPr>
          <w:lang w:val="el-GR"/>
        </w:rPr>
        <w:t xml:space="preserve"> </w:t>
      </w:r>
      <w:r w:rsidRPr="007E31B4">
        <w:t>tests</w:t>
      </w:r>
      <w:r w:rsidRPr="007E31B4">
        <w:rPr>
          <w:lang w:val="el-GR"/>
        </w:rPr>
        <w:t>).</w:t>
      </w:r>
    </w:p>
    <w:p w14:paraId="3BA169DA" w14:textId="77777777" w:rsidR="00045DCF" w:rsidRPr="007E31B4" w:rsidRDefault="00045DCF" w:rsidP="00045DCF">
      <w:pPr>
        <w:rPr>
          <w:lang w:val="el-GR"/>
        </w:rPr>
      </w:pPr>
    </w:p>
    <w:p w14:paraId="778F1516" w14:textId="4DD7615F" w:rsidR="00947DDB" w:rsidRPr="007E31B4" w:rsidRDefault="00947DDB" w:rsidP="00B0706E">
      <w:pPr>
        <w:pStyle w:val="4"/>
        <w:numPr>
          <w:ilvl w:val="1"/>
          <w:numId w:val="24"/>
        </w:numPr>
        <w:ind w:hanging="306"/>
        <w:rPr>
          <w:rFonts w:cs="Tahoma"/>
          <w:szCs w:val="22"/>
          <w:lang w:val="el-GR"/>
        </w:rPr>
      </w:pPr>
      <w:bookmarkStart w:id="560" w:name="_Toc97194353"/>
      <w:bookmarkStart w:id="561" w:name="_Toc202354749"/>
      <w:bookmarkStart w:id="562" w:name="_Hlk181105865"/>
      <w:r w:rsidRPr="007E31B4">
        <w:rPr>
          <w:rFonts w:cs="Tahoma"/>
          <w:szCs w:val="22"/>
          <w:lang w:val="el-GR"/>
        </w:rPr>
        <w:t>Ανοικτά Πρότυπα και Δεδομένα</w:t>
      </w:r>
      <w:bookmarkEnd w:id="560"/>
      <w:bookmarkEnd w:id="561"/>
    </w:p>
    <w:bookmarkEnd w:id="562"/>
    <w:p w14:paraId="18E690C9" w14:textId="77777777" w:rsidR="004C231A" w:rsidRPr="007E31B4" w:rsidRDefault="004C231A" w:rsidP="004C231A">
      <w:pPr>
        <w:rPr>
          <w:lang w:val="el-GR"/>
        </w:rPr>
      </w:pPr>
      <w:r w:rsidRPr="007E31B4">
        <w:rPr>
          <w:lang w:val="el-GR"/>
        </w:rPr>
        <w:t>Η γενική φιλοσοφία της υλοποίησης των συστημάτων (υλικού και λογισμικού) του παρόντος έργου πρέπει να ακολουθεί τις σύγχρονες τάσεις για ανοικτή αρχιτεκτονική (open architecture) και ανοικτά συστήματα (open systems). Ο όρος «ανοικτό» υποδηλώνει κατά βάση την ανεξαρτησία από συγκεκριμένο προμηθευτή και την υποχρεωτική χρήση προτύπων (standards), τα οποία διασφαλίζουν:</w:t>
      </w:r>
    </w:p>
    <w:p w14:paraId="604D2D5C" w14:textId="77777777" w:rsidR="004C231A" w:rsidRPr="007E31B4" w:rsidRDefault="004C231A" w:rsidP="00AB5802">
      <w:pPr>
        <w:pStyle w:val="aff"/>
        <w:numPr>
          <w:ilvl w:val="0"/>
          <w:numId w:val="123"/>
        </w:numPr>
        <w:rPr>
          <w:lang w:val="el-GR"/>
        </w:rPr>
      </w:pPr>
      <w:r w:rsidRPr="007E31B4">
        <w:rPr>
          <w:lang w:val="el-GR"/>
        </w:rPr>
        <w:t>την αρμονική συνεργασία και λειτουργία μεταξύ συστημάτων και λειτουργικών εφαρμογών διαφορετικών προμηθευτών</w:t>
      </w:r>
    </w:p>
    <w:p w14:paraId="0BD2010F" w14:textId="77777777" w:rsidR="004C231A" w:rsidRPr="007E31B4" w:rsidRDefault="004C231A" w:rsidP="00AB5802">
      <w:pPr>
        <w:pStyle w:val="aff"/>
        <w:numPr>
          <w:ilvl w:val="0"/>
          <w:numId w:val="123"/>
        </w:numPr>
        <w:rPr>
          <w:lang w:val="el-GR"/>
        </w:rPr>
      </w:pPr>
      <w:r w:rsidRPr="007E31B4">
        <w:rPr>
          <w:lang w:val="el-GR"/>
        </w:rPr>
        <w:t>τη διαδικτυακή ή άλλη συνεργασία εφαρμογών που βρίσκονται σε διαφορετικά υπολογιστικά συστήματα</w:t>
      </w:r>
    </w:p>
    <w:p w14:paraId="127F5FBD" w14:textId="77777777" w:rsidR="004C231A" w:rsidRPr="007E31B4" w:rsidRDefault="004C231A" w:rsidP="00AB5802">
      <w:pPr>
        <w:pStyle w:val="aff"/>
        <w:numPr>
          <w:ilvl w:val="0"/>
          <w:numId w:val="123"/>
        </w:numPr>
        <w:rPr>
          <w:lang w:val="el-GR"/>
        </w:rPr>
      </w:pPr>
      <w:r w:rsidRPr="007E31B4">
        <w:rPr>
          <w:lang w:val="el-GR"/>
        </w:rPr>
        <w:t>την φορητότητα (portability) των εφαρμογών</w:t>
      </w:r>
    </w:p>
    <w:p w14:paraId="3B888D7B" w14:textId="77777777" w:rsidR="004C231A" w:rsidRPr="007E31B4" w:rsidRDefault="004C231A" w:rsidP="00AB5802">
      <w:pPr>
        <w:pStyle w:val="aff"/>
        <w:numPr>
          <w:ilvl w:val="0"/>
          <w:numId w:val="123"/>
        </w:numPr>
        <w:rPr>
          <w:lang w:val="el-GR"/>
        </w:rPr>
      </w:pPr>
      <w:r w:rsidRPr="007E31B4">
        <w:rPr>
          <w:lang w:val="el-GR"/>
        </w:rPr>
        <w:t>την δυνατότητα αύξησης του μεγέθους των μηχανογραφικών συστημάτων χωρίς αλλαγές στη δομή και τη φιλοσοφία</w:t>
      </w:r>
    </w:p>
    <w:p w14:paraId="00A88DE4" w14:textId="77777777" w:rsidR="004C231A" w:rsidRPr="007E31B4" w:rsidRDefault="004C231A" w:rsidP="00AB5802">
      <w:pPr>
        <w:pStyle w:val="aff"/>
        <w:numPr>
          <w:ilvl w:val="0"/>
          <w:numId w:val="123"/>
        </w:numPr>
        <w:rPr>
          <w:lang w:val="el-GR"/>
        </w:rPr>
      </w:pPr>
      <w:r w:rsidRPr="007E31B4">
        <w:rPr>
          <w:lang w:val="el-GR"/>
        </w:rPr>
        <w:t>την εύκολη επέμβαση στη λειτουργικότητα των εφαρμογών</w:t>
      </w:r>
    </w:p>
    <w:p w14:paraId="5D580E03" w14:textId="77777777" w:rsidR="004C231A" w:rsidRPr="007E31B4" w:rsidRDefault="004C231A" w:rsidP="004C231A">
      <w:pPr>
        <w:rPr>
          <w:lang w:val="el-GR"/>
        </w:rPr>
      </w:pPr>
      <w:r w:rsidRPr="007E31B4">
        <w:rPr>
          <w:lang w:val="el-GR"/>
        </w:rPr>
        <w:lastRenderedPageBreak/>
        <w:t>Σύμφωνα με τα παραπάνω, και όσον αφορά την ανάπτυξη της mobile εφαρμογής και του Wallet Backend, ο Ανάδοχος θα πρέπει να εφαρμόσει:</w:t>
      </w:r>
    </w:p>
    <w:p w14:paraId="161E6D0C" w14:textId="77777777" w:rsidR="004C231A" w:rsidRPr="007E31B4" w:rsidRDefault="004C231A" w:rsidP="00AB5802">
      <w:pPr>
        <w:pStyle w:val="aff"/>
        <w:numPr>
          <w:ilvl w:val="0"/>
          <w:numId w:val="124"/>
        </w:numPr>
        <w:rPr>
          <w:lang w:val="el-GR"/>
        </w:rPr>
      </w:pPr>
      <w:r w:rsidRPr="007E31B4">
        <w:rPr>
          <w:lang w:val="el-GR"/>
        </w:rPr>
        <w:t>Αρθρωτή ανάπτυξη και υλοποίηση των υποσυστημάτων λογισμικού,</w:t>
      </w:r>
    </w:p>
    <w:p w14:paraId="284A3024" w14:textId="77777777" w:rsidR="004C231A" w:rsidRPr="007E31B4" w:rsidRDefault="004C231A" w:rsidP="00AB5802">
      <w:pPr>
        <w:pStyle w:val="aff"/>
        <w:numPr>
          <w:ilvl w:val="0"/>
          <w:numId w:val="124"/>
        </w:numPr>
        <w:rPr>
          <w:lang w:val="el-GR"/>
        </w:rPr>
      </w:pPr>
      <w:r w:rsidRPr="007E31B4">
        <w:rPr>
          <w:lang w:val="el-GR"/>
        </w:rPr>
        <w:t>Χρήση διεθνών και εμπορικώς αποδεκτών προτύπων διαλειτουργικότητας, όπως για παράδειγμα οι διαδικτυακές υπηρεσίες (web services) για την τυποποιημένη επικοινωνία μεταξύ της εφαρμογής και του backend</w:t>
      </w:r>
    </w:p>
    <w:p w14:paraId="5ABF4650" w14:textId="41259332" w:rsidR="00045DCF" w:rsidRPr="007E31B4" w:rsidRDefault="004C231A" w:rsidP="004C231A">
      <w:pPr>
        <w:pStyle w:val="aff"/>
        <w:numPr>
          <w:ilvl w:val="0"/>
          <w:numId w:val="124"/>
        </w:numPr>
        <w:rPr>
          <w:lang w:val="el-GR"/>
        </w:rPr>
      </w:pPr>
      <w:r w:rsidRPr="007E31B4">
        <w:rPr>
          <w:lang w:val="el-GR"/>
        </w:rPr>
        <w:t>Το είδος των δεδομένων που θα ανταλλάσονται καθώς και των προτύπων που θα εφαρμοσθούν θα εξειδικευτεί περαιτέρω και θα οριστικοποιηθεί στο της «Μελέτης Εφαρμογής – Ανάλυση Απαιτήσεων», λαμβάνοντας υπόψη και το ισχύον θεσμικό πλαίσιο.</w:t>
      </w:r>
    </w:p>
    <w:p w14:paraId="760C2419" w14:textId="77777777" w:rsidR="004C231A" w:rsidRPr="007E31B4" w:rsidRDefault="004C231A" w:rsidP="004C231A">
      <w:pPr>
        <w:pStyle w:val="aff"/>
        <w:rPr>
          <w:lang w:val="el-GR"/>
        </w:rPr>
      </w:pPr>
    </w:p>
    <w:p w14:paraId="0A6974AC" w14:textId="129A8792" w:rsidR="004833A1" w:rsidRPr="007E31B4" w:rsidRDefault="004833A1" w:rsidP="007E31B4">
      <w:pPr>
        <w:pStyle w:val="4"/>
        <w:numPr>
          <w:ilvl w:val="1"/>
          <w:numId w:val="24"/>
        </w:numPr>
        <w:ind w:hanging="306"/>
        <w:rPr>
          <w:rFonts w:cs="Tahoma"/>
          <w:szCs w:val="22"/>
          <w:lang w:val="el-GR"/>
        </w:rPr>
      </w:pPr>
      <w:bookmarkStart w:id="563" w:name="_Toc202354750"/>
      <w:r w:rsidRPr="007E31B4">
        <w:rPr>
          <w:rFonts w:cs="Tahoma"/>
          <w:szCs w:val="22"/>
          <w:lang w:val="el-GR"/>
        </w:rPr>
        <w:t xml:space="preserve">Συμβατότητα με </w:t>
      </w:r>
      <w:r w:rsidRPr="007E31B4">
        <w:rPr>
          <w:rFonts w:cs="Tahoma"/>
          <w:szCs w:val="22"/>
          <w:lang w:val="en-US"/>
        </w:rPr>
        <w:t xml:space="preserve">Cloud </w:t>
      </w:r>
      <w:r w:rsidRPr="007E31B4">
        <w:rPr>
          <w:rFonts w:cs="Tahoma"/>
          <w:szCs w:val="22"/>
          <w:lang w:val="el-GR"/>
        </w:rPr>
        <w:t>υποδομές</w:t>
      </w:r>
      <w:bookmarkEnd w:id="563"/>
    </w:p>
    <w:p w14:paraId="0AD5548A" w14:textId="3D7A20F7" w:rsidR="004833A1" w:rsidRPr="007E31B4" w:rsidRDefault="004833A1" w:rsidP="007E31B4">
      <w:pPr>
        <w:pStyle w:val="4"/>
        <w:numPr>
          <w:ilvl w:val="2"/>
          <w:numId w:val="191"/>
        </w:numPr>
        <w:rPr>
          <w:rFonts w:cs="Tahoma"/>
          <w:szCs w:val="22"/>
          <w:lang w:val="el-GR"/>
        </w:rPr>
      </w:pPr>
      <w:bookmarkStart w:id="564" w:name="_Ref68183834"/>
      <w:bookmarkStart w:id="565" w:name="_Toc71708215"/>
      <w:bookmarkStart w:id="566" w:name="_Toc76724143"/>
      <w:bookmarkStart w:id="567" w:name="_Toc89441280"/>
      <w:bookmarkStart w:id="568" w:name="_Toc117243923"/>
      <w:bookmarkStart w:id="569" w:name="_Toc171931365"/>
      <w:bookmarkStart w:id="570" w:name="_Toc202354751"/>
      <w:r w:rsidRPr="007E31B4">
        <w:rPr>
          <w:rFonts w:cs="Tahoma"/>
          <w:szCs w:val="22"/>
          <w:lang w:val="el-GR"/>
        </w:rPr>
        <w:t xml:space="preserve">Συμβατότητα με </w:t>
      </w:r>
      <w:r w:rsidR="00247C79" w:rsidRPr="007E31B4">
        <w:rPr>
          <w:rFonts w:cs="Tahoma"/>
          <w:szCs w:val="22"/>
          <w:lang w:val="en-US"/>
        </w:rPr>
        <w:t xml:space="preserve">Amazon </w:t>
      </w:r>
      <w:r w:rsidRPr="007E31B4">
        <w:rPr>
          <w:rFonts w:cs="Tahoma"/>
          <w:szCs w:val="22"/>
          <w:lang w:val="el-GR"/>
        </w:rPr>
        <w:t>Cloud</w:t>
      </w:r>
      <w:bookmarkEnd w:id="564"/>
      <w:bookmarkEnd w:id="565"/>
      <w:bookmarkEnd w:id="566"/>
      <w:bookmarkEnd w:id="567"/>
      <w:bookmarkEnd w:id="568"/>
      <w:bookmarkEnd w:id="569"/>
      <w:bookmarkEnd w:id="570"/>
    </w:p>
    <w:p w14:paraId="3518ED41" w14:textId="34C8E623" w:rsidR="004833A1" w:rsidRPr="007E31B4" w:rsidRDefault="004833A1" w:rsidP="004833A1">
      <w:pPr>
        <w:spacing w:before="120"/>
        <w:rPr>
          <w:lang w:val="el-GR"/>
        </w:rPr>
      </w:pPr>
      <w:r w:rsidRPr="007E31B4">
        <w:rPr>
          <w:lang w:val="el-GR"/>
        </w:rPr>
        <w:t xml:space="preserve">Η προτεινόμενη λύση του αναδόχου, θα πρέπει να είναι κατάλληλα προσαρμοσμένη στις υποδομές και στο περιβάλλον λειτουργίας του </w:t>
      </w:r>
      <w:r w:rsidR="00247C79" w:rsidRPr="007E31B4">
        <w:rPr>
          <w:lang w:val="en-US"/>
        </w:rPr>
        <w:t>Amazon</w:t>
      </w:r>
      <w:r w:rsidRPr="007E31B4">
        <w:rPr>
          <w:lang w:val="el-GR"/>
        </w:rPr>
        <w:t xml:space="preserve"> </w:t>
      </w:r>
      <w:r w:rsidRPr="007E31B4">
        <w:rPr>
          <w:lang w:val="en-US"/>
        </w:rPr>
        <w:t>Cloud</w:t>
      </w:r>
      <w:r w:rsidRPr="007E31B4">
        <w:rPr>
          <w:lang w:val="el-GR"/>
        </w:rPr>
        <w:t xml:space="preserve"> και να συμμορφώνεται με τις τεχνικο-επιχειρησιακές προδιαγραφές που διέπουν τη λειτουργία του. Η λύση θα πρέπει:</w:t>
      </w:r>
    </w:p>
    <w:p w14:paraId="18529628" w14:textId="77777777" w:rsidR="004833A1" w:rsidRPr="007E31B4" w:rsidRDefault="004833A1" w:rsidP="004833A1">
      <w:pPr>
        <w:numPr>
          <w:ilvl w:val="0"/>
          <w:numId w:val="188"/>
        </w:numPr>
        <w:spacing w:before="120"/>
        <w:rPr>
          <w:lang w:val="el-GR"/>
        </w:rPr>
      </w:pPr>
      <w:r w:rsidRPr="007E31B4">
        <w:rPr>
          <w:lang w:val="el-GR"/>
        </w:rPr>
        <w:t xml:space="preserve">να είναι </w:t>
      </w:r>
      <w:r w:rsidRPr="007E31B4">
        <w:rPr>
          <w:lang w:val="en-US"/>
        </w:rPr>
        <w:t>Cloud</w:t>
      </w:r>
      <w:r w:rsidRPr="007E31B4">
        <w:rPr>
          <w:lang w:val="el-GR"/>
        </w:rPr>
        <w:t xml:space="preserve"> </w:t>
      </w:r>
      <w:r w:rsidRPr="007E31B4">
        <w:rPr>
          <w:lang w:val="en-US"/>
        </w:rPr>
        <w:t>Enabled</w:t>
      </w:r>
      <w:r w:rsidRPr="007E31B4">
        <w:rPr>
          <w:lang w:val="el-GR"/>
        </w:rPr>
        <w:t>, δηλαδή να λειτουργεί ή να σχεδιάζεται να λειτουργήσει σε περιβάλλον υπολογιστικού νέφους</w:t>
      </w:r>
    </w:p>
    <w:p w14:paraId="33573135" w14:textId="024936CC" w:rsidR="004833A1" w:rsidRPr="007E31B4" w:rsidRDefault="004833A1" w:rsidP="004833A1">
      <w:pPr>
        <w:numPr>
          <w:ilvl w:val="0"/>
          <w:numId w:val="188"/>
        </w:numPr>
        <w:spacing w:before="120"/>
        <w:rPr>
          <w:lang w:val="el-GR"/>
        </w:rPr>
      </w:pPr>
      <w:r w:rsidRPr="007E31B4">
        <w:rPr>
          <w:lang w:val="el-GR"/>
        </w:rPr>
        <w:t xml:space="preserve">να έχει σχεδιαστεί με βάση τις βέλτιστες αρχιτεκτονικές πρακτικές </w:t>
      </w:r>
      <w:r w:rsidR="00247C79" w:rsidRPr="007E31B4">
        <w:rPr>
          <w:lang w:val="el-GR"/>
        </w:rPr>
        <w:t>Υποδομών</w:t>
      </w:r>
      <w:r w:rsidRPr="007E31B4">
        <w:rPr>
          <w:lang w:val="el-GR"/>
        </w:rPr>
        <w:t xml:space="preserve"> Υπολογιστικού Νέφους, στους τομείς της Αξιοπιστίας (υψηλή διαθεσιμότητα, ανάκαμψη από βλάβες κ.λπ.), Ασφάλειας (hardening, encryption, classification κ.λπ.), Βελτιστοποίησης κόστους (δυναμικό </w:t>
      </w:r>
      <w:r w:rsidRPr="007E31B4">
        <w:rPr>
          <w:lang w:val="en-US"/>
        </w:rPr>
        <w:t>scaling</w:t>
      </w:r>
      <w:r w:rsidRPr="007E31B4">
        <w:rPr>
          <w:lang w:val="el-GR"/>
        </w:rPr>
        <w:t xml:space="preserve"> </w:t>
      </w:r>
      <w:r w:rsidRPr="007E31B4">
        <w:rPr>
          <w:lang w:val="en-US"/>
        </w:rPr>
        <w:t>in</w:t>
      </w:r>
      <w:r w:rsidRPr="007E31B4">
        <w:rPr>
          <w:lang w:val="el-GR"/>
        </w:rPr>
        <w:t xml:space="preserve"> &amp; </w:t>
      </w:r>
      <w:r w:rsidRPr="007E31B4">
        <w:rPr>
          <w:lang w:val="en-US"/>
        </w:rPr>
        <w:t>out</w:t>
      </w:r>
      <w:r w:rsidRPr="007E31B4">
        <w:rPr>
          <w:lang w:val="el-GR"/>
        </w:rPr>
        <w:t>, τεχνικές εξοικονόμησης κόστους κ.λπ.), Λειτουργικής αρτιότητας (</w:t>
      </w:r>
      <w:r w:rsidRPr="007E31B4">
        <w:rPr>
          <w:lang w:val="en-US"/>
        </w:rPr>
        <w:t>monitoring</w:t>
      </w:r>
      <w:r w:rsidRPr="007E31B4">
        <w:rPr>
          <w:lang w:val="el-GR"/>
        </w:rPr>
        <w:t xml:space="preserve">, </w:t>
      </w:r>
      <w:r w:rsidRPr="007E31B4">
        <w:rPr>
          <w:lang w:val="en-US"/>
        </w:rPr>
        <w:t>CI</w:t>
      </w:r>
      <w:r w:rsidRPr="007E31B4">
        <w:rPr>
          <w:lang w:val="el-GR"/>
        </w:rPr>
        <w:t>/</w:t>
      </w:r>
      <w:r w:rsidRPr="007E31B4">
        <w:rPr>
          <w:lang w:val="en-US"/>
        </w:rPr>
        <w:t>CD</w:t>
      </w:r>
      <w:r w:rsidRPr="007E31B4">
        <w:rPr>
          <w:lang w:val="el-GR"/>
        </w:rPr>
        <w:t xml:space="preserve">, </w:t>
      </w:r>
      <w:r w:rsidRPr="007E31B4">
        <w:rPr>
          <w:lang w:val="en-US"/>
        </w:rPr>
        <w:t>load</w:t>
      </w:r>
      <w:r w:rsidRPr="007E31B4">
        <w:rPr>
          <w:lang w:val="el-GR"/>
        </w:rPr>
        <w:t xml:space="preserve"> </w:t>
      </w:r>
      <w:r w:rsidRPr="007E31B4">
        <w:rPr>
          <w:lang w:val="en-US"/>
        </w:rPr>
        <w:t>testing</w:t>
      </w:r>
      <w:r w:rsidRPr="007E31B4">
        <w:rPr>
          <w:lang w:val="el-GR"/>
        </w:rPr>
        <w:t xml:space="preserve"> κ.λπ.)  και  Αποτελεσματικής απόδοσης (</w:t>
      </w:r>
      <w:r w:rsidRPr="007E31B4">
        <w:rPr>
          <w:lang w:val="en-US"/>
        </w:rPr>
        <w:t>elasticity</w:t>
      </w:r>
      <w:r w:rsidRPr="007E31B4">
        <w:rPr>
          <w:lang w:val="el-GR"/>
        </w:rPr>
        <w:t xml:space="preserve">, </w:t>
      </w:r>
      <w:r w:rsidRPr="007E31B4">
        <w:rPr>
          <w:lang w:val="en-US"/>
        </w:rPr>
        <w:t>scalability</w:t>
      </w:r>
      <w:r w:rsidRPr="007E31B4">
        <w:rPr>
          <w:lang w:val="el-GR"/>
        </w:rPr>
        <w:t xml:space="preserve">, αποδοτικότητα εφαρμογής κ.λπ.) </w:t>
      </w:r>
    </w:p>
    <w:p w14:paraId="33078C55" w14:textId="0283CC96" w:rsidR="004833A1" w:rsidRPr="007E31B4" w:rsidRDefault="004833A1" w:rsidP="004833A1">
      <w:pPr>
        <w:numPr>
          <w:ilvl w:val="0"/>
          <w:numId w:val="188"/>
        </w:numPr>
        <w:spacing w:before="120"/>
        <w:rPr>
          <w:lang w:val="el-GR"/>
        </w:rPr>
      </w:pPr>
      <w:r w:rsidRPr="007E31B4">
        <w:rPr>
          <w:lang w:val="el-GR"/>
        </w:rPr>
        <w:t xml:space="preserve">να έχει ρυθμισμένα τα θέματα αδειοδότησης των εφαρμογών και των δομικών της στοιχείων ((π.χ. λειτουργικά συστήματα και antivirus για όλα τα VMs, άδειες για database cluster, αντίστοιχες άδειες για τα υπόλοιπα συστημικά λογισμικά), ώστε να είναι δυνατή η νόμιμη λειτουργία της. Σε περίπτωση που η λύση του υποψηφίου Αναδόχου περιλαμβάνει άδειες χρήσης επιπρόσθετου έτοιμου εμπορικού λογισμικού, ο υποψήφιος Ανάδοχος θα πρέπει να προμηθεύσει, στο πλαίσιο του έργου, άδειες συμβατές με το περιβάλλον του Υπολογιστικού Νέφους </w:t>
      </w:r>
      <w:r w:rsidR="00247C79" w:rsidRPr="007E31B4">
        <w:rPr>
          <w:lang w:val="en-US"/>
        </w:rPr>
        <w:t>Amazon</w:t>
      </w:r>
      <w:r w:rsidRPr="007E31B4">
        <w:rPr>
          <w:lang w:val="el-GR"/>
        </w:rPr>
        <w:t xml:space="preserve">. </w:t>
      </w:r>
    </w:p>
    <w:p w14:paraId="439F56B2" w14:textId="77777777" w:rsidR="004833A1" w:rsidRPr="007E31B4" w:rsidRDefault="004833A1" w:rsidP="004833A1">
      <w:pPr>
        <w:numPr>
          <w:ilvl w:val="0"/>
          <w:numId w:val="188"/>
        </w:numPr>
        <w:spacing w:before="120"/>
        <w:rPr>
          <w:lang w:val="el-GR"/>
        </w:rPr>
      </w:pPr>
      <w:r w:rsidRPr="007E31B4">
        <w:rPr>
          <w:lang w:val="el-GR"/>
        </w:rPr>
        <w:t xml:space="preserve">Σε περίπτωση που απαιτούνται πιστοποιητικά SSL για την λειτουργία του Συστήματος ή την επικοινωνία με τρίτα, θα πρέπει να προσφερθούν από τον υποψήφιο Ανάδοχο. </w:t>
      </w:r>
    </w:p>
    <w:p w14:paraId="52CDBEE2" w14:textId="34361251" w:rsidR="004833A1" w:rsidRPr="007E31B4" w:rsidRDefault="004833A1" w:rsidP="004833A1">
      <w:pPr>
        <w:spacing w:before="120"/>
        <w:rPr>
          <w:lang w:val="el-GR"/>
        </w:rPr>
      </w:pPr>
      <w:r w:rsidRPr="007E31B4">
        <w:rPr>
          <w:lang w:val="el-GR"/>
        </w:rPr>
        <w:t xml:space="preserve">Ο υποψήφιος Ανάδοχος στην Τεχνική προσφορά του θα πρέπει να περιγράψει και να τεκμηριώσει την προτεινόμενη από αυτόν Αρχιτεκτονική, όσον αφορά </w:t>
      </w:r>
      <w:r w:rsidRPr="007E31B4">
        <w:rPr>
          <w:szCs w:val="20"/>
          <w:lang w:val="el-GR" w:eastAsia="en-US"/>
        </w:rPr>
        <w:t xml:space="preserve">τα δομικά στοιχεία και τις υπηρεσίες του </w:t>
      </w:r>
      <w:r w:rsidRPr="007E31B4">
        <w:rPr>
          <w:lang w:val="el-GR"/>
        </w:rPr>
        <w:t xml:space="preserve">Υπολογιστικού Νέφους </w:t>
      </w:r>
      <w:r w:rsidR="00247C79" w:rsidRPr="007E31B4">
        <w:rPr>
          <w:lang w:val="en-US"/>
        </w:rPr>
        <w:t>Amazon</w:t>
      </w:r>
      <w:r w:rsidRPr="007E31B4">
        <w:rPr>
          <w:szCs w:val="20"/>
          <w:lang w:val="el-GR" w:eastAsia="en-US"/>
        </w:rPr>
        <w:t xml:space="preserve"> που θα απαιτηθούν για την εγκατάσταση του Συστήματος και τα ιδιαίτερα χαρακτηριστικά της προτεινόμενης λύσης και να </w:t>
      </w:r>
      <w:r w:rsidRPr="007E31B4">
        <w:rPr>
          <w:lang w:val="el-GR"/>
        </w:rPr>
        <w:t>παρουσιάσει ολοκληρωμένη τεχνοοικονομική πρόταση ως προς το τεχνικό σχεδιασμό φιλοξενίας με τη βέλτιστη όσον αφορά τη χρήση υπηρεσιών, πόρων και κόστους για το Υπολογιστικό Νέφος.</w:t>
      </w:r>
    </w:p>
    <w:p w14:paraId="3A20C43C" w14:textId="77777777" w:rsidR="004833A1" w:rsidRPr="007E31B4" w:rsidRDefault="004833A1" w:rsidP="004833A1">
      <w:pPr>
        <w:spacing w:before="120"/>
        <w:rPr>
          <w:lang w:val="el-GR"/>
        </w:rPr>
      </w:pPr>
    </w:p>
    <w:p w14:paraId="16150D5D" w14:textId="77777777" w:rsidR="004833A1" w:rsidRPr="007E31B4" w:rsidRDefault="004833A1" w:rsidP="007E31B4">
      <w:pPr>
        <w:pStyle w:val="4"/>
        <w:numPr>
          <w:ilvl w:val="3"/>
          <w:numId w:val="193"/>
        </w:numPr>
        <w:rPr>
          <w:rFonts w:cs="Tahoma"/>
          <w:szCs w:val="22"/>
          <w:lang w:val="el-GR"/>
        </w:rPr>
      </w:pPr>
      <w:bookmarkStart w:id="571" w:name="_Toc202354752"/>
      <w:r w:rsidRPr="007E31B4">
        <w:rPr>
          <w:rFonts w:cs="Tahoma"/>
          <w:szCs w:val="22"/>
          <w:lang w:val="el-GR"/>
        </w:rPr>
        <w:t>Απαιτήσεις φιλοξενίας έργου</w:t>
      </w:r>
      <w:bookmarkEnd w:id="571"/>
    </w:p>
    <w:p w14:paraId="40AE5AEA" w14:textId="0550761F" w:rsidR="004833A1" w:rsidRPr="007E31B4" w:rsidRDefault="004833A1" w:rsidP="004833A1">
      <w:pPr>
        <w:spacing w:before="120"/>
        <w:rPr>
          <w:lang w:val="el-GR"/>
        </w:rPr>
      </w:pPr>
      <w:r w:rsidRPr="007E31B4">
        <w:rPr>
          <w:lang w:val="el-GR"/>
        </w:rPr>
        <w:t xml:space="preserve">Ο υποψήφιος Ανάδοχος  στην προσφορά του θα πρέπει να λάβει υπόψη του την περιγραφόμενη αρχιτεκτονική, με τα συγκεκριμένα ποιοτικά και ποσοτικά χαρακτηριστικά που αναφέρονται στο κεφάλαιο </w:t>
      </w:r>
      <w:r w:rsidR="001019A3" w:rsidRPr="007E31B4">
        <w:rPr>
          <w:lang w:val="el-GR"/>
        </w:rPr>
        <w:fldChar w:fldCharType="begin"/>
      </w:r>
      <w:r w:rsidR="001019A3" w:rsidRPr="007E31B4">
        <w:rPr>
          <w:lang w:val="el-GR"/>
        </w:rPr>
        <w:instrText xml:space="preserve"> REF _Ref199838804 \r \h </w:instrText>
      </w:r>
      <w:r w:rsidR="007E31B4">
        <w:rPr>
          <w:lang w:val="el-GR"/>
        </w:rPr>
        <w:instrText xml:space="preserve"> \* MERGEFORMAT </w:instrText>
      </w:r>
      <w:r w:rsidR="001019A3" w:rsidRPr="007E31B4">
        <w:rPr>
          <w:lang w:val="el-GR"/>
        </w:rPr>
      </w:r>
      <w:r w:rsidR="001019A3" w:rsidRPr="007E31B4">
        <w:rPr>
          <w:lang w:val="el-GR"/>
        </w:rPr>
        <w:fldChar w:fldCharType="separate"/>
      </w:r>
      <w:r w:rsidR="00096E40">
        <w:rPr>
          <w:lang w:val="el-GR"/>
        </w:rPr>
        <w:t>1.3</w:t>
      </w:r>
      <w:r w:rsidR="001019A3" w:rsidRPr="007E31B4">
        <w:rPr>
          <w:lang w:val="el-GR"/>
        </w:rPr>
        <w:fldChar w:fldCharType="end"/>
      </w:r>
      <w:r w:rsidRPr="007E31B4" w:rsidDel="00354BC2">
        <w:rPr>
          <w:lang w:val="el-GR"/>
        </w:rPr>
        <w:t xml:space="preserve"> </w:t>
      </w:r>
      <w:r w:rsidR="001019A3" w:rsidRPr="007E31B4">
        <w:rPr>
          <w:lang w:val="el-GR"/>
        </w:rPr>
        <w:fldChar w:fldCharType="begin"/>
      </w:r>
      <w:r w:rsidR="001019A3" w:rsidRPr="007E31B4">
        <w:rPr>
          <w:lang w:val="el-GR"/>
        </w:rPr>
        <w:instrText xml:space="preserve"> REF _Ref199838845 \h </w:instrText>
      </w:r>
      <w:r w:rsidR="007E31B4">
        <w:rPr>
          <w:lang w:val="el-GR"/>
        </w:rPr>
        <w:instrText xml:space="preserve"> \* MERGEFORMAT </w:instrText>
      </w:r>
      <w:r w:rsidR="001019A3" w:rsidRPr="007E31B4">
        <w:rPr>
          <w:lang w:val="el-GR"/>
        </w:rPr>
      </w:r>
      <w:r w:rsidR="001019A3" w:rsidRPr="007E31B4">
        <w:rPr>
          <w:lang w:val="el-GR"/>
        </w:rPr>
        <w:fldChar w:fldCharType="separate"/>
      </w:r>
      <w:r w:rsidR="00096E40" w:rsidRPr="007E31B4">
        <w:rPr>
          <w:rFonts w:eastAsia="SimSun"/>
          <w:lang w:val="el-GR"/>
        </w:rPr>
        <w:t xml:space="preserve">Το </w:t>
      </w:r>
      <w:r w:rsidR="00096E40" w:rsidRPr="007E31B4">
        <w:rPr>
          <w:color w:val="000000"/>
          <w:lang w:val="el-GR" w:eastAsia="el-GR"/>
        </w:rPr>
        <w:t>Δημόσιο Υπολογιστικό Νέφος της ΕΔΥΤΕ (</w:t>
      </w:r>
      <w:r w:rsidR="00096E40" w:rsidRPr="007E31B4">
        <w:rPr>
          <w:color w:val="000000"/>
          <w:lang w:val="en-US" w:eastAsia="el-GR"/>
        </w:rPr>
        <w:t>Amazon</w:t>
      </w:r>
      <w:r w:rsidR="00096E40" w:rsidRPr="007E31B4">
        <w:rPr>
          <w:color w:val="000000"/>
          <w:lang w:val="el-GR" w:eastAsia="el-GR"/>
        </w:rPr>
        <w:t xml:space="preserve"> </w:t>
      </w:r>
      <w:r w:rsidR="00096E40" w:rsidRPr="007E31B4">
        <w:rPr>
          <w:color w:val="000000"/>
          <w:lang w:val="en-US" w:eastAsia="el-GR"/>
        </w:rPr>
        <w:t>Cloud</w:t>
      </w:r>
      <w:r w:rsidR="00096E40" w:rsidRPr="007E31B4">
        <w:rPr>
          <w:color w:val="000000"/>
          <w:lang w:val="el-GR" w:eastAsia="el-GR"/>
        </w:rPr>
        <w:t>)</w:t>
      </w:r>
      <w:r w:rsidR="001019A3" w:rsidRPr="007E31B4">
        <w:rPr>
          <w:lang w:val="el-GR"/>
        </w:rPr>
        <w:fldChar w:fldCharType="end"/>
      </w:r>
      <w:r w:rsidR="001019A3" w:rsidRPr="007E31B4">
        <w:rPr>
          <w:lang w:val="el-GR"/>
        </w:rPr>
        <w:t xml:space="preserve"> </w:t>
      </w:r>
      <w:r w:rsidRPr="007E31B4">
        <w:rPr>
          <w:lang w:val="el-GR"/>
        </w:rPr>
        <w:t xml:space="preserve">όπου περιγράφεται η υποδομή που διαθέτει η </w:t>
      </w:r>
      <w:r w:rsidR="001019A3" w:rsidRPr="007E31B4">
        <w:rPr>
          <w:lang w:val="el-GR"/>
        </w:rPr>
        <w:t>ΕΔΥΤΕ</w:t>
      </w:r>
      <w:r w:rsidRPr="007E31B4">
        <w:rPr>
          <w:lang w:val="el-GR"/>
        </w:rPr>
        <w:t xml:space="preserve"> στο υπολογιστικό νέφος </w:t>
      </w:r>
      <w:r w:rsidR="001019A3" w:rsidRPr="007E31B4">
        <w:rPr>
          <w:lang w:val="en-US"/>
        </w:rPr>
        <w:t>Amazon</w:t>
      </w:r>
      <w:r w:rsidRPr="007E31B4">
        <w:rPr>
          <w:lang w:val="el-GR"/>
        </w:rPr>
        <w:t xml:space="preserve"> </w:t>
      </w:r>
      <w:r w:rsidRPr="007E31B4">
        <w:rPr>
          <w:lang w:val="en-US"/>
        </w:rPr>
        <w:t>Cloud</w:t>
      </w:r>
      <w:r w:rsidRPr="007E31B4">
        <w:rPr>
          <w:lang w:val="el-GR"/>
        </w:rPr>
        <w:t xml:space="preserve">. </w:t>
      </w:r>
    </w:p>
    <w:p w14:paraId="7BE28A56" w14:textId="77777777" w:rsidR="004833A1" w:rsidRPr="007E31B4" w:rsidRDefault="004833A1" w:rsidP="004833A1">
      <w:pPr>
        <w:spacing w:before="120"/>
        <w:rPr>
          <w:lang w:val="el-GR"/>
        </w:rPr>
      </w:pPr>
      <w:r w:rsidRPr="007E31B4">
        <w:rPr>
          <w:lang w:val="el-GR"/>
        </w:rPr>
        <w:lastRenderedPageBreak/>
        <w:t xml:space="preserve">Με σκοπό την κατά το δυνατόν καλύτερη οργάνωση και χρονοπρογραμματισμό για την  διάθεση της απαιτούμενης υποδομής, ο υποψήφιος Ανάδοχος θα πρέπει στην προσφορά του να διαστασιολογήσει τις απαιτήσεις τόσο σε επίπεδο υλικού όσο και σε επίπεδο αδειοδότησης. </w:t>
      </w:r>
    </w:p>
    <w:p w14:paraId="3CE20273" w14:textId="77777777" w:rsidR="004833A1" w:rsidRPr="007E31B4" w:rsidRDefault="004833A1" w:rsidP="004833A1">
      <w:pPr>
        <w:spacing w:before="120"/>
        <w:rPr>
          <w:lang w:val="el-GR"/>
        </w:rPr>
      </w:pPr>
      <w:r w:rsidRPr="007E31B4">
        <w:rPr>
          <w:lang w:val="el-GR"/>
        </w:rPr>
        <w:t xml:space="preserve">Για το σκοπό αυτό, θα πρέπει να συμπληρωθεί ο ακόλουθος πίνακας για κάθε προβλεπόμενο περιβάλλον σε </w:t>
      </w:r>
      <w:r w:rsidRPr="007E31B4">
        <w:rPr>
          <w:b/>
          <w:lang w:val="el-GR"/>
        </w:rPr>
        <w:t>Virtual Machines</w:t>
      </w:r>
      <w:r w:rsidRPr="007E31B4">
        <w:rPr>
          <w:lang w:val="el-GR"/>
        </w:rPr>
        <w:t xml:space="preserve"> (αριθμός VMs και χαρακτηριστικά τους όσον αφορά τους πυρήνες (CPU cores), </w:t>
      </w:r>
      <w:r w:rsidRPr="007E31B4">
        <w:rPr>
          <w:b/>
          <w:lang w:val="el-GR"/>
        </w:rPr>
        <w:t>Storage</w:t>
      </w:r>
      <w:r w:rsidRPr="007E31B4">
        <w:rPr>
          <w:lang w:val="el-GR"/>
        </w:rPr>
        <w:t xml:space="preserve"> (αρχική εκτίμηση για την έναρξη του έργου και ποσοστό επ’ αυτού ετήσιας αύξησης), </w:t>
      </w:r>
      <w:r w:rsidRPr="007E31B4">
        <w:rPr>
          <w:b/>
          <w:lang w:val="el-GR"/>
        </w:rPr>
        <w:t xml:space="preserve">απαιτούμενη συνολική μνήμη σε GB ή TB και απαιτούμενες άδειες λογισμικού (προϊόν, ποσότητες) </w:t>
      </w:r>
      <w:r w:rsidRPr="007E31B4">
        <w:rPr>
          <w:lang w:val="el-GR"/>
        </w:rPr>
        <w:t xml:space="preserve">έως και το επίπεδο του PaaS (λειτουργικά συστήματα, συστήματα διαχείρισης ΒΔ, middleware και Web layer). </w:t>
      </w:r>
    </w:p>
    <w:p w14:paraId="4584BD55" w14:textId="77777777" w:rsidR="004833A1" w:rsidRPr="007E31B4" w:rsidRDefault="004833A1" w:rsidP="004833A1">
      <w:pPr>
        <w:spacing w:before="120"/>
        <w:rPr>
          <w:lang w:val="el-GR"/>
        </w:rPr>
      </w:pPr>
    </w:p>
    <w:tbl>
      <w:tblPr>
        <w:tblW w:w="964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57"/>
        <w:gridCol w:w="850"/>
        <w:gridCol w:w="2333"/>
      </w:tblGrid>
      <w:tr w:rsidR="004833A1" w:rsidRPr="00096E40" w14:paraId="12BD1AA8" w14:textId="77777777" w:rsidTr="00B018CB">
        <w:trPr>
          <w:trHeight w:val="676"/>
        </w:trPr>
        <w:tc>
          <w:tcPr>
            <w:tcW w:w="9640" w:type="dxa"/>
            <w:gridSpan w:val="3"/>
            <w:shd w:val="clear" w:color="auto" w:fill="BEBEBE"/>
          </w:tcPr>
          <w:p w14:paraId="106051A1" w14:textId="77777777" w:rsidR="004833A1" w:rsidRPr="007E31B4" w:rsidRDefault="004833A1" w:rsidP="00B018CB">
            <w:pPr>
              <w:spacing w:before="120"/>
              <w:rPr>
                <w:b/>
                <w:lang w:val="el-GR"/>
              </w:rPr>
            </w:pPr>
            <w:r w:rsidRPr="007E31B4">
              <w:rPr>
                <w:b/>
                <w:lang w:val="el-GR"/>
              </w:rPr>
              <w:t>ΠΕΡΙΓΡΑΦΗ ΑΠΑΙΤΟΥΜΕΝΗΣ ΥΠΟΔΟΜΗΣ</w:t>
            </w:r>
          </w:p>
          <w:p w14:paraId="5A28489B" w14:textId="77777777" w:rsidR="004833A1" w:rsidRPr="007E31B4" w:rsidRDefault="004833A1" w:rsidP="00B018CB">
            <w:pPr>
              <w:spacing w:before="120"/>
              <w:rPr>
                <w:i/>
                <w:lang w:val="el-GR"/>
              </w:rPr>
            </w:pPr>
            <w:r w:rsidRPr="007E31B4">
              <w:rPr>
                <w:i/>
                <w:lang w:val="el-GR"/>
              </w:rPr>
              <w:t xml:space="preserve">(αφορά το περιβάλλον …*) </w:t>
            </w:r>
          </w:p>
          <w:p w14:paraId="56764836" w14:textId="77777777" w:rsidR="004833A1" w:rsidRPr="007E31B4" w:rsidRDefault="004833A1" w:rsidP="00B018CB">
            <w:pPr>
              <w:spacing w:before="120"/>
              <w:rPr>
                <w:i/>
                <w:lang w:val="el-GR"/>
              </w:rPr>
            </w:pPr>
            <w:r w:rsidRPr="007E31B4">
              <w:rPr>
                <w:i/>
                <w:lang w:val="el-GR"/>
              </w:rPr>
              <w:t>*ο πίνακας συμπληρώνεται για κάθε ένα από τα προβλεπόμενα περιβάλλοντα του έργου (π.χ ανάπτυξης – δοκιμαστικής λειτουργίας- παραγωγικής λειτουργίας)</w:t>
            </w:r>
          </w:p>
        </w:tc>
      </w:tr>
      <w:tr w:rsidR="004833A1" w:rsidRPr="00096E40" w14:paraId="1BF62635" w14:textId="77777777" w:rsidTr="00B018CB">
        <w:trPr>
          <w:trHeight w:val="575"/>
        </w:trPr>
        <w:tc>
          <w:tcPr>
            <w:tcW w:w="9640" w:type="dxa"/>
            <w:gridSpan w:val="3"/>
            <w:shd w:val="clear" w:color="auto" w:fill="D9D9D9"/>
          </w:tcPr>
          <w:p w14:paraId="7BB46D1A" w14:textId="77777777" w:rsidR="004833A1" w:rsidRPr="007E31B4" w:rsidRDefault="004833A1" w:rsidP="00B018CB">
            <w:pPr>
              <w:spacing w:before="120"/>
              <w:rPr>
                <w:b/>
                <w:lang w:val="el-GR"/>
              </w:rPr>
            </w:pPr>
            <w:r w:rsidRPr="007E31B4">
              <w:rPr>
                <w:b/>
                <w:lang w:val="el-GR"/>
              </w:rPr>
              <w:t>Πληροφοριακή Υποδομή</w:t>
            </w:r>
          </w:p>
          <w:p w14:paraId="53CA88FD" w14:textId="71959647" w:rsidR="004833A1" w:rsidRPr="007E31B4" w:rsidRDefault="004833A1" w:rsidP="00B018CB">
            <w:pPr>
              <w:spacing w:before="120"/>
              <w:rPr>
                <w:i/>
                <w:lang w:val="el-GR"/>
              </w:rPr>
            </w:pPr>
            <w:r w:rsidRPr="007E31B4">
              <w:rPr>
                <w:i/>
                <w:lang w:val="el-GR"/>
              </w:rPr>
              <w:t>(η οποία διατίθεται από τη</w:t>
            </w:r>
            <w:r w:rsidR="001019A3" w:rsidRPr="007E31B4">
              <w:rPr>
                <w:i/>
                <w:lang w:val="el-GR"/>
              </w:rPr>
              <w:t>ν</w:t>
            </w:r>
            <w:r w:rsidRPr="007E31B4">
              <w:rPr>
                <w:i/>
                <w:lang w:val="el-GR"/>
              </w:rPr>
              <w:t xml:space="preserve"> </w:t>
            </w:r>
            <w:r w:rsidR="001019A3" w:rsidRPr="007E31B4">
              <w:rPr>
                <w:i/>
                <w:lang w:val="el-GR"/>
              </w:rPr>
              <w:t>ΕΔΥΤΕ</w:t>
            </w:r>
            <w:r w:rsidRPr="007E31B4">
              <w:rPr>
                <w:i/>
                <w:lang w:val="el-GR"/>
              </w:rPr>
              <w:t xml:space="preserve">) </w:t>
            </w:r>
          </w:p>
        </w:tc>
      </w:tr>
      <w:tr w:rsidR="004833A1" w:rsidRPr="007E31B4" w14:paraId="4F5AE758" w14:textId="77777777" w:rsidTr="00B018CB">
        <w:trPr>
          <w:trHeight w:val="287"/>
        </w:trPr>
        <w:tc>
          <w:tcPr>
            <w:tcW w:w="7307" w:type="dxa"/>
            <w:gridSpan w:val="2"/>
          </w:tcPr>
          <w:p w14:paraId="4D247FFE" w14:textId="77777777" w:rsidR="004833A1" w:rsidRPr="007E31B4" w:rsidRDefault="004833A1" w:rsidP="00B018CB">
            <w:pPr>
              <w:spacing w:before="120"/>
              <w:rPr>
                <w:lang w:val="en-US"/>
              </w:rPr>
            </w:pPr>
            <w:r w:rsidRPr="007E31B4">
              <w:rPr>
                <w:lang w:val="en-US"/>
              </w:rPr>
              <w:t>Αριθμός Virtual Machines (VMs)</w:t>
            </w:r>
          </w:p>
        </w:tc>
        <w:tc>
          <w:tcPr>
            <w:tcW w:w="2333" w:type="dxa"/>
          </w:tcPr>
          <w:p w14:paraId="0C4F0AB8" w14:textId="77777777" w:rsidR="004833A1" w:rsidRPr="007E31B4" w:rsidRDefault="004833A1" w:rsidP="00B018CB">
            <w:pPr>
              <w:spacing w:before="120"/>
              <w:rPr>
                <w:lang w:val="en-US"/>
              </w:rPr>
            </w:pPr>
          </w:p>
        </w:tc>
      </w:tr>
      <w:tr w:rsidR="004833A1" w:rsidRPr="00096E40" w14:paraId="1129C292" w14:textId="77777777" w:rsidTr="00B018CB">
        <w:trPr>
          <w:trHeight w:val="287"/>
        </w:trPr>
        <w:tc>
          <w:tcPr>
            <w:tcW w:w="7307" w:type="dxa"/>
            <w:gridSpan w:val="2"/>
          </w:tcPr>
          <w:p w14:paraId="6D6A0524" w14:textId="77777777" w:rsidR="004833A1" w:rsidRPr="007E31B4" w:rsidRDefault="004833A1" w:rsidP="00B018CB">
            <w:pPr>
              <w:spacing w:before="120"/>
              <w:rPr>
                <w:lang w:val="el-GR"/>
              </w:rPr>
            </w:pPr>
            <w:r w:rsidRPr="007E31B4">
              <w:rPr>
                <w:lang w:val="el-GR"/>
              </w:rPr>
              <w:t xml:space="preserve">Συνολικά </w:t>
            </w:r>
            <w:r w:rsidRPr="007E31B4">
              <w:rPr>
                <w:lang w:val="en-US"/>
              </w:rPr>
              <w:t>v</w:t>
            </w:r>
            <w:r w:rsidRPr="007E31B4">
              <w:rPr>
                <w:lang w:val="el-GR"/>
              </w:rPr>
              <w:t>-</w:t>
            </w:r>
            <w:r w:rsidRPr="007E31B4">
              <w:rPr>
                <w:lang w:val="en-US"/>
              </w:rPr>
              <w:t>Cores</w:t>
            </w:r>
            <w:r w:rsidRPr="007E31B4">
              <w:rPr>
                <w:lang w:val="el-GR"/>
              </w:rPr>
              <w:t xml:space="preserve"> απαιτούμενων </w:t>
            </w:r>
            <w:r w:rsidRPr="007E31B4">
              <w:rPr>
                <w:lang w:val="en-US"/>
              </w:rPr>
              <w:t>VMs</w:t>
            </w:r>
          </w:p>
        </w:tc>
        <w:tc>
          <w:tcPr>
            <w:tcW w:w="2333" w:type="dxa"/>
          </w:tcPr>
          <w:p w14:paraId="17541EAE" w14:textId="77777777" w:rsidR="004833A1" w:rsidRPr="007E31B4" w:rsidRDefault="004833A1" w:rsidP="00B018CB">
            <w:pPr>
              <w:spacing w:before="120"/>
              <w:rPr>
                <w:lang w:val="el-GR"/>
              </w:rPr>
            </w:pPr>
          </w:p>
        </w:tc>
      </w:tr>
      <w:tr w:rsidR="004833A1" w:rsidRPr="007E31B4" w14:paraId="13029640" w14:textId="77777777" w:rsidTr="00B018CB">
        <w:trPr>
          <w:trHeight w:val="287"/>
        </w:trPr>
        <w:tc>
          <w:tcPr>
            <w:tcW w:w="7307" w:type="dxa"/>
            <w:gridSpan w:val="2"/>
          </w:tcPr>
          <w:p w14:paraId="0A1A07DA" w14:textId="77777777" w:rsidR="004833A1" w:rsidRPr="007E31B4" w:rsidRDefault="004833A1" w:rsidP="00B018CB">
            <w:pPr>
              <w:spacing w:before="120"/>
              <w:rPr>
                <w:lang w:val="en-US"/>
              </w:rPr>
            </w:pPr>
            <w:r w:rsidRPr="007E31B4">
              <w:rPr>
                <w:lang w:val="en-US"/>
              </w:rPr>
              <w:t>Συνολική Μνήμη (GB)</w:t>
            </w:r>
          </w:p>
        </w:tc>
        <w:tc>
          <w:tcPr>
            <w:tcW w:w="2333" w:type="dxa"/>
          </w:tcPr>
          <w:p w14:paraId="23ABDB23" w14:textId="77777777" w:rsidR="004833A1" w:rsidRPr="007E31B4" w:rsidRDefault="004833A1" w:rsidP="00B018CB">
            <w:pPr>
              <w:spacing w:before="120"/>
              <w:rPr>
                <w:lang w:val="en-US"/>
              </w:rPr>
            </w:pPr>
          </w:p>
        </w:tc>
      </w:tr>
      <w:tr w:rsidR="004833A1" w:rsidRPr="007E31B4" w14:paraId="104F128A" w14:textId="77777777" w:rsidTr="00B018CB">
        <w:trPr>
          <w:trHeight w:val="287"/>
        </w:trPr>
        <w:tc>
          <w:tcPr>
            <w:tcW w:w="7307" w:type="dxa"/>
            <w:gridSpan w:val="2"/>
          </w:tcPr>
          <w:p w14:paraId="654AC221" w14:textId="77777777" w:rsidR="004833A1" w:rsidRPr="007E31B4" w:rsidRDefault="004833A1" w:rsidP="00B018CB">
            <w:pPr>
              <w:spacing w:before="120"/>
              <w:rPr>
                <w:lang w:val="en-US"/>
              </w:rPr>
            </w:pPr>
            <w:r w:rsidRPr="007E31B4">
              <w:rPr>
                <w:lang w:val="en-US"/>
              </w:rPr>
              <w:t>Συνολικό Storage (ΤΒ)</w:t>
            </w:r>
          </w:p>
        </w:tc>
        <w:tc>
          <w:tcPr>
            <w:tcW w:w="2333" w:type="dxa"/>
          </w:tcPr>
          <w:p w14:paraId="000664A1" w14:textId="77777777" w:rsidR="004833A1" w:rsidRPr="007E31B4" w:rsidRDefault="004833A1" w:rsidP="00B018CB">
            <w:pPr>
              <w:spacing w:before="120"/>
              <w:rPr>
                <w:lang w:val="en-US"/>
              </w:rPr>
            </w:pPr>
          </w:p>
        </w:tc>
      </w:tr>
      <w:tr w:rsidR="004833A1" w:rsidRPr="00096E40" w14:paraId="565141D8" w14:textId="77777777" w:rsidTr="00B018CB">
        <w:trPr>
          <w:trHeight w:val="575"/>
        </w:trPr>
        <w:tc>
          <w:tcPr>
            <w:tcW w:w="9640" w:type="dxa"/>
            <w:gridSpan w:val="3"/>
            <w:shd w:val="clear" w:color="auto" w:fill="D9D9D9"/>
          </w:tcPr>
          <w:p w14:paraId="4486E564" w14:textId="77777777" w:rsidR="004833A1" w:rsidRPr="007E31B4" w:rsidRDefault="004833A1" w:rsidP="00B018CB">
            <w:pPr>
              <w:spacing w:before="120"/>
              <w:rPr>
                <w:b/>
                <w:lang w:val="el-GR"/>
              </w:rPr>
            </w:pPr>
            <w:r w:rsidRPr="007E31B4">
              <w:rPr>
                <w:b/>
                <w:lang w:val="el-GR"/>
              </w:rPr>
              <w:t>Απαιτούμενες άδειες λογισμικού</w:t>
            </w:r>
          </w:p>
          <w:p w14:paraId="061B09BD" w14:textId="0C670242" w:rsidR="004833A1" w:rsidRPr="007E31B4" w:rsidRDefault="004833A1" w:rsidP="00B018CB">
            <w:pPr>
              <w:spacing w:before="120"/>
              <w:rPr>
                <w:b/>
                <w:i/>
                <w:lang w:val="el-GR"/>
              </w:rPr>
            </w:pPr>
            <w:r w:rsidRPr="007E31B4">
              <w:rPr>
                <w:i/>
                <w:lang w:val="el-GR"/>
              </w:rPr>
              <w:t>(οι οποίες διατίθενται από τη</w:t>
            </w:r>
            <w:r w:rsidR="001019A3" w:rsidRPr="007E31B4">
              <w:rPr>
                <w:i/>
                <w:lang w:val="el-GR"/>
              </w:rPr>
              <w:t>ν</w:t>
            </w:r>
            <w:r w:rsidRPr="007E31B4">
              <w:rPr>
                <w:i/>
                <w:lang w:val="el-GR"/>
              </w:rPr>
              <w:t xml:space="preserve"> </w:t>
            </w:r>
            <w:r w:rsidR="001019A3" w:rsidRPr="007E31B4">
              <w:rPr>
                <w:i/>
                <w:lang w:val="el-GR"/>
              </w:rPr>
              <w:t>ΕΔΥΤΕ</w:t>
            </w:r>
            <w:r w:rsidRPr="007E31B4">
              <w:rPr>
                <w:i/>
                <w:lang w:val="el-GR"/>
              </w:rPr>
              <w:t>)</w:t>
            </w:r>
          </w:p>
        </w:tc>
      </w:tr>
      <w:tr w:rsidR="004833A1" w:rsidRPr="007E31B4" w14:paraId="01593225" w14:textId="77777777" w:rsidTr="00B018CB">
        <w:trPr>
          <w:trHeight w:val="285"/>
        </w:trPr>
        <w:tc>
          <w:tcPr>
            <w:tcW w:w="6457" w:type="dxa"/>
          </w:tcPr>
          <w:p w14:paraId="0657DF6D" w14:textId="77777777" w:rsidR="004833A1" w:rsidRPr="007E31B4" w:rsidRDefault="004833A1" w:rsidP="00B018CB">
            <w:pPr>
              <w:spacing w:before="120"/>
              <w:rPr>
                <w:b/>
                <w:lang w:val="en-US"/>
              </w:rPr>
            </w:pPr>
            <w:r w:rsidRPr="007E31B4">
              <w:rPr>
                <w:b/>
                <w:lang w:val="en-US"/>
              </w:rPr>
              <w:t>Κατασκευαστής και όνομα προϊόντος</w:t>
            </w:r>
          </w:p>
        </w:tc>
        <w:tc>
          <w:tcPr>
            <w:tcW w:w="3183" w:type="dxa"/>
            <w:gridSpan w:val="2"/>
          </w:tcPr>
          <w:p w14:paraId="742317E9" w14:textId="77777777" w:rsidR="004833A1" w:rsidRPr="007E31B4" w:rsidRDefault="004833A1" w:rsidP="00B018CB">
            <w:pPr>
              <w:spacing w:before="120"/>
              <w:rPr>
                <w:b/>
                <w:lang w:val="en-US"/>
              </w:rPr>
            </w:pPr>
            <w:r w:rsidRPr="007E31B4">
              <w:rPr>
                <w:b/>
                <w:lang w:val="en-US"/>
              </w:rPr>
              <w:t>Αριθμός αδειών</w:t>
            </w:r>
          </w:p>
        </w:tc>
      </w:tr>
      <w:tr w:rsidR="004833A1" w:rsidRPr="007E31B4" w14:paraId="75F1C6F9" w14:textId="77777777" w:rsidTr="00B018CB">
        <w:trPr>
          <w:trHeight w:val="317"/>
        </w:trPr>
        <w:tc>
          <w:tcPr>
            <w:tcW w:w="6457" w:type="dxa"/>
          </w:tcPr>
          <w:p w14:paraId="55E56984" w14:textId="77777777" w:rsidR="004833A1" w:rsidRPr="007E31B4" w:rsidRDefault="004833A1" w:rsidP="00B018CB">
            <w:pPr>
              <w:spacing w:before="120"/>
              <w:rPr>
                <w:lang w:val="en-US"/>
              </w:rPr>
            </w:pPr>
          </w:p>
        </w:tc>
        <w:tc>
          <w:tcPr>
            <w:tcW w:w="3183" w:type="dxa"/>
            <w:gridSpan w:val="2"/>
          </w:tcPr>
          <w:p w14:paraId="5D0DD002" w14:textId="77777777" w:rsidR="004833A1" w:rsidRPr="007E31B4" w:rsidRDefault="004833A1" w:rsidP="00B018CB">
            <w:pPr>
              <w:spacing w:before="120"/>
              <w:rPr>
                <w:lang w:val="en-US"/>
              </w:rPr>
            </w:pPr>
          </w:p>
        </w:tc>
      </w:tr>
      <w:tr w:rsidR="004833A1" w:rsidRPr="007E31B4" w14:paraId="125590B6" w14:textId="77777777" w:rsidTr="00B018CB">
        <w:trPr>
          <w:trHeight w:val="285"/>
        </w:trPr>
        <w:tc>
          <w:tcPr>
            <w:tcW w:w="6457" w:type="dxa"/>
          </w:tcPr>
          <w:p w14:paraId="576B2E06" w14:textId="77777777" w:rsidR="004833A1" w:rsidRPr="007E31B4" w:rsidRDefault="004833A1" w:rsidP="00B018CB">
            <w:pPr>
              <w:spacing w:before="120"/>
              <w:rPr>
                <w:lang w:val="en-US"/>
              </w:rPr>
            </w:pPr>
          </w:p>
        </w:tc>
        <w:tc>
          <w:tcPr>
            <w:tcW w:w="3183" w:type="dxa"/>
            <w:gridSpan w:val="2"/>
          </w:tcPr>
          <w:p w14:paraId="45D187DA" w14:textId="77777777" w:rsidR="004833A1" w:rsidRPr="007E31B4" w:rsidRDefault="004833A1" w:rsidP="00B018CB">
            <w:pPr>
              <w:spacing w:before="120"/>
              <w:rPr>
                <w:lang w:val="en-US"/>
              </w:rPr>
            </w:pPr>
          </w:p>
        </w:tc>
      </w:tr>
      <w:tr w:rsidR="004833A1" w:rsidRPr="007E31B4" w14:paraId="4B79E5C0" w14:textId="77777777" w:rsidTr="00B018CB">
        <w:trPr>
          <w:trHeight w:val="288"/>
        </w:trPr>
        <w:tc>
          <w:tcPr>
            <w:tcW w:w="6457" w:type="dxa"/>
          </w:tcPr>
          <w:p w14:paraId="779D59C6" w14:textId="77777777" w:rsidR="004833A1" w:rsidRPr="007E31B4" w:rsidRDefault="004833A1" w:rsidP="00B018CB">
            <w:pPr>
              <w:spacing w:before="120"/>
              <w:rPr>
                <w:lang w:val="en-US"/>
              </w:rPr>
            </w:pPr>
          </w:p>
        </w:tc>
        <w:tc>
          <w:tcPr>
            <w:tcW w:w="3183" w:type="dxa"/>
            <w:gridSpan w:val="2"/>
          </w:tcPr>
          <w:p w14:paraId="6A8A01F4" w14:textId="77777777" w:rsidR="004833A1" w:rsidRPr="007E31B4" w:rsidRDefault="004833A1" w:rsidP="00B018CB">
            <w:pPr>
              <w:spacing w:before="120"/>
              <w:rPr>
                <w:lang w:val="en-US"/>
              </w:rPr>
            </w:pPr>
          </w:p>
        </w:tc>
      </w:tr>
      <w:tr w:rsidR="004833A1" w:rsidRPr="00096E40" w14:paraId="5635CAEB" w14:textId="77777777" w:rsidTr="00B018CB">
        <w:trPr>
          <w:trHeight w:val="416"/>
        </w:trPr>
        <w:tc>
          <w:tcPr>
            <w:tcW w:w="9640" w:type="dxa"/>
            <w:gridSpan w:val="3"/>
            <w:shd w:val="clear" w:color="auto" w:fill="D9D9D9"/>
          </w:tcPr>
          <w:p w14:paraId="1E6FD71C" w14:textId="77777777" w:rsidR="004833A1" w:rsidRPr="007E31B4" w:rsidRDefault="004833A1" w:rsidP="00B018CB">
            <w:pPr>
              <w:spacing w:before="120"/>
              <w:rPr>
                <w:b/>
                <w:lang w:val="el-GR"/>
              </w:rPr>
            </w:pPr>
            <w:r w:rsidRPr="007E31B4">
              <w:rPr>
                <w:b/>
                <w:lang w:val="el-GR"/>
              </w:rPr>
              <w:t>Άλλες απαιτήσεις υποδομής</w:t>
            </w:r>
          </w:p>
          <w:p w14:paraId="439C1747" w14:textId="77777777" w:rsidR="004833A1" w:rsidRPr="007E31B4" w:rsidRDefault="004833A1" w:rsidP="00B018CB">
            <w:pPr>
              <w:spacing w:before="120"/>
              <w:rPr>
                <w:b/>
                <w:i/>
                <w:lang w:val="el-GR"/>
              </w:rPr>
            </w:pPr>
            <w:r w:rsidRPr="007E31B4">
              <w:rPr>
                <w:i/>
                <w:lang w:val="el-GR"/>
              </w:rPr>
              <w:t>(δεν διατίθενται και δεν αναφέρονται στο παρόν αλλά απαιτούνται για τη λειτουργία του συστήματος)</w:t>
            </w:r>
          </w:p>
        </w:tc>
      </w:tr>
      <w:tr w:rsidR="004833A1" w:rsidRPr="00096E40" w14:paraId="6071B1A8" w14:textId="77777777" w:rsidTr="00B018CB">
        <w:trPr>
          <w:trHeight w:val="488"/>
        </w:trPr>
        <w:tc>
          <w:tcPr>
            <w:tcW w:w="9640" w:type="dxa"/>
            <w:gridSpan w:val="3"/>
          </w:tcPr>
          <w:p w14:paraId="68B68830" w14:textId="77777777" w:rsidR="004833A1" w:rsidRPr="007E31B4" w:rsidRDefault="004833A1" w:rsidP="00B018CB">
            <w:pPr>
              <w:spacing w:before="120"/>
              <w:rPr>
                <w:b/>
                <w:lang w:val="el-GR"/>
              </w:rPr>
            </w:pPr>
          </w:p>
          <w:p w14:paraId="3D938C14" w14:textId="77777777" w:rsidR="004833A1" w:rsidRPr="007E31B4" w:rsidRDefault="004833A1" w:rsidP="00B018CB">
            <w:pPr>
              <w:spacing w:before="120"/>
              <w:rPr>
                <w:b/>
                <w:lang w:val="el-GR"/>
              </w:rPr>
            </w:pPr>
          </w:p>
        </w:tc>
      </w:tr>
      <w:tr w:rsidR="004833A1" w:rsidRPr="00096E40" w14:paraId="250053C5" w14:textId="77777777" w:rsidTr="00B018CB">
        <w:trPr>
          <w:trHeight w:val="1144"/>
        </w:trPr>
        <w:tc>
          <w:tcPr>
            <w:tcW w:w="9640" w:type="dxa"/>
            <w:gridSpan w:val="3"/>
            <w:shd w:val="clear" w:color="auto" w:fill="D9D9D9"/>
          </w:tcPr>
          <w:p w14:paraId="04B9646F" w14:textId="77777777" w:rsidR="004833A1" w:rsidRPr="007E31B4" w:rsidRDefault="004833A1" w:rsidP="00B018CB">
            <w:pPr>
              <w:spacing w:before="120"/>
              <w:rPr>
                <w:b/>
                <w:lang w:val="el-GR"/>
              </w:rPr>
            </w:pPr>
            <w:r w:rsidRPr="007E31B4">
              <w:rPr>
                <w:b/>
                <w:lang w:val="el-GR"/>
              </w:rPr>
              <w:t>Δικτυακές απαιτήσεις λειτουργίας</w:t>
            </w:r>
          </w:p>
          <w:p w14:paraId="574EA71A" w14:textId="77777777" w:rsidR="004833A1" w:rsidRPr="007E31B4" w:rsidRDefault="004833A1" w:rsidP="00B018CB">
            <w:pPr>
              <w:spacing w:before="120"/>
              <w:rPr>
                <w:i/>
                <w:lang w:val="el-GR"/>
              </w:rPr>
            </w:pPr>
            <w:r w:rsidRPr="007E31B4">
              <w:rPr>
                <w:b/>
                <w:i/>
                <w:lang w:val="el-GR"/>
              </w:rPr>
              <w:t>(διαστασιολόγηση ως προ</w:t>
            </w:r>
            <w:r w:rsidRPr="007E31B4">
              <w:rPr>
                <w:i/>
                <w:lang w:val="el-GR"/>
              </w:rPr>
              <w:t xml:space="preserve">ς τις δικτυακές απαιτήσεις των συστημάτων και ειδικότερα σε επίπεδο </w:t>
            </w:r>
            <w:r w:rsidRPr="007E31B4">
              <w:rPr>
                <w:i/>
                <w:lang w:val="en-US"/>
              </w:rPr>
              <w:t>bandwidth</w:t>
            </w:r>
            <w:r w:rsidRPr="007E31B4">
              <w:rPr>
                <w:i/>
                <w:lang w:val="el-GR"/>
              </w:rPr>
              <w:t xml:space="preserve"> και </w:t>
            </w:r>
            <w:r w:rsidRPr="007E31B4">
              <w:rPr>
                <w:i/>
                <w:lang w:val="en-US"/>
              </w:rPr>
              <w:t>QoS</w:t>
            </w:r>
            <w:r w:rsidRPr="007E31B4">
              <w:rPr>
                <w:i/>
                <w:lang w:val="el-GR"/>
              </w:rPr>
              <w:t>. Ενδεικτικά: εκτιμώμενος ημερήσιος όγκος</w:t>
            </w:r>
          </w:p>
          <w:p w14:paraId="7F6D73CC" w14:textId="77777777" w:rsidR="004833A1" w:rsidRPr="007E31B4" w:rsidRDefault="004833A1" w:rsidP="00B018CB">
            <w:pPr>
              <w:spacing w:before="120"/>
              <w:rPr>
                <w:i/>
                <w:lang w:val="el-GR"/>
              </w:rPr>
            </w:pPr>
            <w:r w:rsidRPr="007E31B4">
              <w:rPr>
                <w:i/>
                <w:lang w:val="el-GR"/>
              </w:rPr>
              <w:lastRenderedPageBreak/>
              <w:t>διακινούμενων δεδομένων ή αναφορά άλλης παραμέτρου που κρίνετε αναγκαία)</w:t>
            </w:r>
          </w:p>
        </w:tc>
      </w:tr>
      <w:tr w:rsidR="004833A1" w:rsidRPr="00096E40" w14:paraId="7DB9C43A" w14:textId="77777777" w:rsidTr="00B018CB">
        <w:trPr>
          <w:trHeight w:val="344"/>
        </w:trPr>
        <w:tc>
          <w:tcPr>
            <w:tcW w:w="9640" w:type="dxa"/>
            <w:gridSpan w:val="3"/>
          </w:tcPr>
          <w:p w14:paraId="189A6D62" w14:textId="77777777" w:rsidR="004833A1" w:rsidRPr="007E31B4" w:rsidRDefault="004833A1" w:rsidP="00B018CB">
            <w:pPr>
              <w:spacing w:before="120"/>
              <w:rPr>
                <w:lang w:val="el-GR"/>
              </w:rPr>
            </w:pPr>
          </w:p>
          <w:p w14:paraId="776300A5" w14:textId="77777777" w:rsidR="004833A1" w:rsidRPr="007E31B4" w:rsidRDefault="004833A1" w:rsidP="00B018CB">
            <w:pPr>
              <w:spacing w:before="120"/>
              <w:rPr>
                <w:lang w:val="el-GR"/>
              </w:rPr>
            </w:pPr>
          </w:p>
          <w:p w14:paraId="2C1CB50D" w14:textId="77777777" w:rsidR="004833A1" w:rsidRPr="007E31B4" w:rsidRDefault="004833A1" w:rsidP="00B018CB">
            <w:pPr>
              <w:spacing w:before="120"/>
              <w:rPr>
                <w:lang w:val="el-GR"/>
              </w:rPr>
            </w:pPr>
          </w:p>
          <w:p w14:paraId="645A77FB" w14:textId="77777777" w:rsidR="004833A1" w:rsidRPr="007E31B4" w:rsidRDefault="004833A1" w:rsidP="00B018CB">
            <w:pPr>
              <w:spacing w:before="120"/>
              <w:rPr>
                <w:lang w:val="el-GR"/>
              </w:rPr>
            </w:pPr>
          </w:p>
        </w:tc>
      </w:tr>
      <w:tr w:rsidR="004833A1" w:rsidRPr="00096E40" w14:paraId="42604517" w14:textId="77777777" w:rsidTr="00B018CB">
        <w:trPr>
          <w:trHeight w:val="1146"/>
        </w:trPr>
        <w:tc>
          <w:tcPr>
            <w:tcW w:w="9640" w:type="dxa"/>
            <w:gridSpan w:val="3"/>
          </w:tcPr>
          <w:p w14:paraId="5AA9E26D" w14:textId="77777777" w:rsidR="004833A1" w:rsidRPr="007E31B4" w:rsidRDefault="004833A1" w:rsidP="00B018CB">
            <w:pPr>
              <w:spacing w:before="120"/>
              <w:rPr>
                <w:i/>
                <w:lang w:val="el-GR"/>
              </w:rPr>
            </w:pPr>
            <w:r w:rsidRPr="007E31B4">
              <w:rPr>
                <w:b/>
                <w:i/>
                <w:u w:val="single"/>
                <w:lang w:val="el-GR"/>
              </w:rPr>
              <w:t>Σημείωση:</w:t>
            </w:r>
            <w:r w:rsidRPr="007E31B4">
              <w:rPr>
                <w:b/>
                <w:i/>
                <w:lang w:val="el-GR"/>
              </w:rPr>
              <w:t xml:space="preserve"> </w:t>
            </w:r>
            <w:r w:rsidRPr="007E31B4">
              <w:rPr>
                <w:i/>
                <w:lang w:val="el-GR"/>
              </w:rPr>
              <w:t xml:space="preserve">Οι ανωτέρω απαιτήσεις αφορούν την αρχική παραγωγική λειτουργία του συστήματος. Εάν απαιτείται αύξηση αυτής (για παράδειγμα αύξηση </w:t>
            </w:r>
            <w:r w:rsidRPr="007E31B4">
              <w:rPr>
                <w:i/>
                <w:lang w:val="en-US"/>
              </w:rPr>
              <w:t>Storage</w:t>
            </w:r>
            <w:r w:rsidRPr="007E31B4">
              <w:rPr>
                <w:i/>
                <w:lang w:val="el-GR"/>
              </w:rPr>
              <w:t>) θα πρέπει  οπωσδήποτε να αναφερθεί το ποσοστό ετήσιας αύξησης (%) σε σχέση με την αρχική υποδομή.</w:t>
            </w:r>
          </w:p>
        </w:tc>
      </w:tr>
    </w:tbl>
    <w:p w14:paraId="024766DD" w14:textId="77777777" w:rsidR="004833A1" w:rsidRPr="007E31B4" w:rsidRDefault="004833A1" w:rsidP="004833A1">
      <w:pPr>
        <w:spacing w:before="120"/>
        <w:rPr>
          <w:lang w:val="el-GR"/>
        </w:rPr>
      </w:pPr>
    </w:p>
    <w:p w14:paraId="0841E828" w14:textId="194705A3" w:rsidR="004833A1" w:rsidRPr="007E31B4" w:rsidRDefault="004833A1" w:rsidP="007E31B4">
      <w:pPr>
        <w:pStyle w:val="4"/>
        <w:numPr>
          <w:ilvl w:val="3"/>
          <w:numId w:val="193"/>
        </w:numPr>
        <w:rPr>
          <w:rFonts w:cs="Tahoma"/>
          <w:szCs w:val="22"/>
          <w:lang w:val="el-GR"/>
        </w:rPr>
      </w:pPr>
      <w:bookmarkStart w:id="572" w:name="_Toc202354753"/>
      <w:r w:rsidRPr="007E31B4">
        <w:rPr>
          <w:rFonts w:cs="Tahoma"/>
          <w:szCs w:val="22"/>
          <w:lang w:val="el-GR"/>
        </w:rPr>
        <w:t>Πρόβλεψη και Διαχείριση κόστους στο Υπολογιστικό Νέφος</w:t>
      </w:r>
      <w:bookmarkEnd w:id="572"/>
    </w:p>
    <w:p w14:paraId="6373FF07" w14:textId="77777777" w:rsidR="004833A1" w:rsidRPr="007E31B4" w:rsidRDefault="004833A1" w:rsidP="004833A1">
      <w:pPr>
        <w:spacing w:before="120"/>
        <w:rPr>
          <w:lang w:val="el-GR"/>
        </w:rPr>
      </w:pPr>
    </w:p>
    <w:p w14:paraId="740B9EB9" w14:textId="57591120" w:rsidR="004833A1" w:rsidRPr="007E31B4" w:rsidRDefault="004833A1" w:rsidP="004833A1">
      <w:pPr>
        <w:spacing w:before="120" w:line="276" w:lineRule="auto"/>
        <w:rPr>
          <w:lang w:val="el-GR"/>
        </w:rPr>
      </w:pPr>
      <w:r w:rsidRPr="007E31B4">
        <w:rPr>
          <w:lang w:val="el-GR"/>
        </w:rPr>
        <w:t xml:space="preserve">Ο υποψήφιος Ανάδοχος στην Τεχνική προσφορά του θα πρέπει να παρουσιάσει ολοκληρωμένη τεχνοοικονομική πρόταση ως προς το τεχνικό σχεδιασμό φιλοξενίας με τη βέλτιστη όσον αφορά τη χρήση υπηρεσιών, πόρων και κόστους για το </w:t>
      </w:r>
      <w:bookmarkStart w:id="573" w:name="_Hlk141192154"/>
      <w:r w:rsidRPr="007E31B4">
        <w:rPr>
          <w:lang w:val="el-GR"/>
        </w:rPr>
        <w:t xml:space="preserve">Υπολογιστικό Νέφος </w:t>
      </w:r>
      <w:r w:rsidR="001019A3" w:rsidRPr="007E31B4">
        <w:rPr>
          <w:lang w:val="en-US"/>
        </w:rPr>
        <w:t>Amazon</w:t>
      </w:r>
      <w:r w:rsidRPr="007E31B4">
        <w:rPr>
          <w:lang w:val="el-GR"/>
        </w:rPr>
        <w:t xml:space="preserve"> Cloud. </w:t>
      </w:r>
    </w:p>
    <w:p w14:paraId="7CD52566" w14:textId="218E3C07" w:rsidR="004833A1" w:rsidRPr="007E31B4" w:rsidRDefault="004833A1" w:rsidP="004833A1">
      <w:pPr>
        <w:spacing w:before="120" w:line="276" w:lineRule="auto"/>
        <w:rPr>
          <w:lang w:val="el-GR"/>
        </w:rPr>
      </w:pPr>
      <w:r w:rsidRPr="007E31B4">
        <w:rPr>
          <w:lang w:val="el-GR"/>
        </w:rPr>
        <w:t xml:space="preserve">Ο Ανάδοχος υποχρεούται με βάση την προτεινόμενη αρχιτεκτονική της πρότασης του, να υποβάλει με την προσφορά του την εκτίμηση του κόστους της πρότασης του για το ενδεικτικό κόστος φιλοξενίας του έργου. </w:t>
      </w:r>
    </w:p>
    <w:p w14:paraId="1808C68C" w14:textId="6B0720BC" w:rsidR="004833A1" w:rsidRPr="007E31B4" w:rsidRDefault="004833A1" w:rsidP="004833A1">
      <w:pPr>
        <w:spacing w:before="120" w:line="276" w:lineRule="auto"/>
        <w:rPr>
          <w:lang w:val="el-GR"/>
        </w:rPr>
      </w:pPr>
      <w:r w:rsidRPr="007E31B4">
        <w:rPr>
          <w:lang w:val="el-GR"/>
        </w:rPr>
        <w:t xml:space="preserve">Η πρόταση του Αναδόχου θα ελέγχεται με τη χρήση εργαλείων </w:t>
      </w:r>
      <w:r w:rsidR="001019A3" w:rsidRPr="007E31B4">
        <w:rPr>
          <w:lang w:val="el-GR"/>
        </w:rPr>
        <w:t xml:space="preserve">του </w:t>
      </w:r>
      <w:r w:rsidR="001019A3" w:rsidRPr="007E31B4">
        <w:rPr>
          <w:lang w:val="en-US"/>
        </w:rPr>
        <w:t>Amazon</w:t>
      </w:r>
      <w:r w:rsidR="001019A3" w:rsidRPr="007E31B4">
        <w:rPr>
          <w:lang w:val="el-GR"/>
        </w:rPr>
        <w:t xml:space="preserve"> </w:t>
      </w:r>
      <w:r w:rsidRPr="007E31B4">
        <w:rPr>
          <w:lang w:val="el-GR"/>
        </w:rPr>
        <w:t xml:space="preserve">στη φάση της τεχνικής αξιολόγησης των προσφορών και κατά την διάρκεια υλοποίησης, ώστε να διαπιστώνεται  ότι πληρούνται οι παραπάνω προϋποθέσεις. </w:t>
      </w:r>
    </w:p>
    <w:p w14:paraId="23B5B284" w14:textId="77777777" w:rsidR="004833A1" w:rsidRPr="007E31B4" w:rsidRDefault="004833A1" w:rsidP="004833A1">
      <w:pPr>
        <w:spacing w:before="120" w:line="276" w:lineRule="auto"/>
        <w:rPr>
          <w:lang w:val="el-GR"/>
        </w:rPr>
      </w:pPr>
      <w:r w:rsidRPr="007E31B4">
        <w:rPr>
          <w:lang w:val="el-GR"/>
        </w:rPr>
        <w:t>Επισημαίνεται, ότι στην περίπτωση που διαπιστωθεί μη συμμόρφωση κατά έλεγχο:</w:t>
      </w:r>
    </w:p>
    <w:p w14:paraId="0C8E3AA3" w14:textId="77777777" w:rsidR="004833A1" w:rsidRPr="007E31B4" w:rsidRDefault="004833A1" w:rsidP="004833A1">
      <w:pPr>
        <w:numPr>
          <w:ilvl w:val="0"/>
          <w:numId w:val="189"/>
        </w:numPr>
        <w:suppressAutoHyphens w:val="0"/>
        <w:spacing w:before="120" w:after="0" w:line="276" w:lineRule="auto"/>
        <w:rPr>
          <w:lang w:val="el-GR"/>
        </w:rPr>
      </w:pPr>
      <w:r w:rsidRPr="007E31B4">
        <w:rPr>
          <w:lang w:val="el-GR"/>
        </w:rPr>
        <w:t xml:space="preserve">κατά την αξιολόγηση των τεχνικών προσφορών, η προσφορά του υποψηφίου αναδόχου θα απορρίπτεται λόγω μη συμμόρφωσης με υποχρεωτική απαίτηση. </w:t>
      </w:r>
    </w:p>
    <w:p w14:paraId="476C3A09" w14:textId="77777777" w:rsidR="004833A1" w:rsidRPr="007E31B4" w:rsidRDefault="004833A1" w:rsidP="004833A1">
      <w:pPr>
        <w:numPr>
          <w:ilvl w:val="0"/>
          <w:numId w:val="189"/>
        </w:numPr>
        <w:suppressAutoHyphens w:val="0"/>
        <w:spacing w:before="120" w:after="0" w:line="276" w:lineRule="auto"/>
        <w:rPr>
          <w:lang w:val="el-GR"/>
        </w:rPr>
      </w:pPr>
      <w:r w:rsidRPr="007E31B4">
        <w:rPr>
          <w:lang w:val="el-GR"/>
        </w:rPr>
        <w:t xml:space="preserve">κατά τη φάση υλοποίησης, ο Ανάδοχος υποχρεούνται να αναλάβει οποιοδήποτε πρόσθετο κόστος απαιτείται προκειμένου να συμμορφωθεί με τις παραπάνω απαιτήσεις. </w:t>
      </w:r>
    </w:p>
    <w:p w14:paraId="1DFB354D" w14:textId="643E3552" w:rsidR="004833A1" w:rsidRPr="007E31B4" w:rsidRDefault="004833A1" w:rsidP="004833A1">
      <w:pPr>
        <w:spacing w:before="100" w:beforeAutospacing="1" w:after="100" w:afterAutospacing="1"/>
        <w:rPr>
          <w:szCs w:val="20"/>
          <w:lang w:val="el-GR" w:eastAsia="en-US"/>
        </w:rPr>
      </w:pPr>
      <w:r w:rsidRPr="007E31B4">
        <w:rPr>
          <w:szCs w:val="20"/>
          <w:lang w:val="en-US" w:eastAsia="en-US"/>
        </w:rPr>
        <w:t>H</w:t>
      </w:r>
      <w:r w:rsidRPr="007E31B4">
        <w:rPr>
          <w:szCs w:val="20"/>
          <w:lang w:val="el-GR" w:eastAsia="en-US"/>
        </w:rPr>
        <w:t xml:space="preserve"> </w:t>
      </w:r>
      <w:r w:rsidR="001019A3" w:rsidRPr="007E31B4">
        <w:rPr>
          <w:szCs w:val="20"/>
          <w:lang w:val="el-GR" w:eastAsia="en-US"/>
        </w:rPr>
        <w:t>ΕΔΥΤΕ</w:t>
      </w:r>
      <w:r w:rsidRPr="007E31B4">
        <w:rPr>
          <w:szCs w:val="20"/>
          <w:lang w:val="el-GR" w:eastAsia="en-US"/>
        </w:rPr>
        <w:t xml:space="preserve"> έχει τη δυνατότητα με την χρήση εγγενών εργαλείων του </w:t>
      </w:r>
      <w:r w:rsidR="001019A3" w:rsidRPr="007E31B4">
        <w:rPr>
          <w:szCs w:val="20"/>
          <w:lang w:val="en-US" w:eastAsia="en-US"/>
        </w:rPr>
        <w:t>Amazon</w:t>
      </w:r>
      <w:r w:rsidRPr="007E31B4">
        <w:rPr>
          <w:szCs w:val="20"/>
          <w:lang w:val="el-GR" w:eastAsia="en-US"/>
        </w:rPr>
        <w:t>, να αξιολογεί τις προτάσεις των Αναδόχων ώστε να είναι σύμφωνες με τις παραπάνω προϋποθέσεις.</w:t>
      </w:r>
    </w:p>
    <w:p w14:paraId="49389022" w14:textId="51403628" w:rsidR="004833A1" w:rsidRPr="007E31B4" w:rsidRDefault="004833A1" w:rsidP="004833A1">
      <w:pPr>
        <w:spacing w:before="100" w:beforeAutospacing="1" w:after="100" w:afterAutospacing="1"/>
        <w:rPr>
          <w:szCs w:val="20"/>
          <w:lang w:val="el-GR" w:eastAsia="en-US"/>
        </w:rPr>
      </w:pPr>
      <w:r w:rsidRPr="007E31B4">
        <w:rPr>
          <w:szCs w:val="20"/>
          <w:lang w:val="el-GR" w:eastAsia="en-US"/>
        </w:rPr>
        <w:t xml:space="preserve">Η </w:t>
      </w:r>
      <w:r w:rsidR="001019A3" w:rsidRPr="007E31B4">
        <w:rPr>
          <w:szCs w:val="20"/>
          <w:lang w:val="el-GR" w:eastAsia="en-US"/>
        </w:rPr>
        <w:t>ΕΔΥΤΕ</w:t>
      </w:r>
      <w:r w:rsidRPr="007E31B4">
        <w:rPr>
          <w:szCs w:val="20"/>
          <w:lang w:val="el-GR" w:eastAsia="en-US"/>
        </w:rPr>
        <w:t xml:space="preserve"> μπορεί επίσης κατά τη διάρκεια παραγωγικής λειτουργίας του έργου, να έχει σε πραγματικό χρόνο την παρακολούθηση του κόστος, την μείωση των δαπανών καθώς και την μεγιστοποίηση δείκτη οικονομίας απόδοσης κάνοντας χρήση των εξειδικευμένων προτάσεων. </w:t>
      </w:r>
    </w:p>
    <w:p w14:paraId="19FE34EE" w14:textId="77777777" w:rsidR="004833A1" w:rsidRPr="007E31B4" w:rsidRDefault="004833A1" w:rsidP="004833A1">
      <w:pPr>
        <w:spacing w:before="100" w:beforeAutospacing="1" w:after="100" w:afterAutospacing="1"/>
        <w:rPr>
          <w:color w:val="FF0000"/>
          <w:szCs w:val="20"/>
          <w:lang w:val="el-GR" w:eastAsia="en-US"/>
        </w:rPr>
      </w:pPr>
      <w:r w:rsidRPr="007E31B4">
        <w:rPr>
          <w:szCs w:val="20"/>
          <w:lang w:val="el-GR" w:eastAsia="en-US"/>
        </w:rPr>
        <w:t>Η διαχείριση κόστους στοχεύει στην παρακολούθηση των προτύπων κατανομής του κόστους και στην εφαρμογή ελέγχων για τη βελτίωση της συμπεριφοράς των δαπανών στο cloud. Η διαχείριση κόστους, βασίζεται στην ορθή διαχείριση πόρων καθώς και στη μείωση του κόστους μη παραγωγικών λειτουργειών. Παράλληλα υπάρχουν διαθέσιμοι δείκτες πρόβλεψης κόστους για μελλοντική χρήση που κάνει εύκολη τη διαχείριση του οικονομικού προϋπολογισμού.</w:t>
      </w:r>
    </w:p>
    <w:p w14:paraId="48415A5D" w14:textId="6B599689" w:rsidR="004833A1" w:rsidRPr="007E31B4" w:rsidRDefault="004833A1" w:rsidP="004833A1">
      <w:pPr>
        <w:spacing w:before="120" w:line="276" w:lineRule="auto"/>
        <w:rPr>
          <w:lang w:val="el-GR"/>
        </w:rPr>
      </w:pPr>
      <w:r w:rsidRPr="007E31B4">
        <w:rPr>
          <w:lang w:val="el-GR"/>
        </w:rPr>
        <w:lastRenderedPageBreak/>
        <w:t xml:space="preserve">Σημειώνεται, ότι η </w:t>
      </w:r>
      <w:r w:rsidR="001019A3" w:rsidRPr="007E31B4">
        <w:rPr>
          <w:lang w:val="el-GR"/>
        </w:rPr>
        <w:t>ΕΔΥΤΕ</w:t>
      </w:r>
      <w:r w:rsidRPr="007E31B4">
        <w:rPr>
          <w:lang w:val="el-GR"/>
        </w:rPr>
        <w:t xml:space="preserve"> δύναται κατά τη διάρκεια της παραγωγικής λειτουργίας του έργου στο πλαίσιο παρακολούθησης του κόστους φιλοξενίας, να προβεί στη μείωση της δαπάνης φιλοξενίας του έργου και στη μεγιστοποίηση του δείκτη οικονομίας απόδοσης κάνοντας χρήση εξειδικευμένων προτάσεων για το σκοπό αυτό. Στην περίπτωση της μείωσης της δαπάνης φιλοξενίας, θα πρέπει αναλόγως να τροποποιηθεί και το </w:t>
      </w:r>
      <w:r w:rsidRPr="007E31B4">
        <w:rPr>
          <w:lang w:val="en-US"/>
        </w:rPr>
        <w:t>SLA</w:t>
      </w:r>
      <w:r w:rsidRPr="007E31B4">
        <w:rPr>
          <w:lang w:val="el-GR"/>
        </w:rPr>
        <w:t xml:space="preserve"> (Εγγυημένο Επίπεδο Υπηρεσιών) της σύμβασης εγγύησης και συντήρησης</w:t>
      </w:r>
      <w:r w:rsidRPr="007E31B4">
        <w:rPr>
          <w:b/>
          <w:lang w:val="el-GR"/>
        </w:rPr>
        <w:t xml:space="preserve"> </w:t>
      </w:r>
      <w:r w:rsidRPr="007E31B4">
        <w:rPr>
          <w:lang w:val="el-GR"/>
        </w:rPr>
        <w:t>ώστε να προσαρμοστεί αναλόγως.</w:t>
      </w:r>
    </w:p>
    <w:bookmarkEnd w:id="573"/>
    <w:p w14:paraId="0E347BB4" w14:textId="77777777" w:rsidR="004833A1" w:rsidRPr="007E31B4" w:rsidRDefault="004833A1" w:rsidP="004833A1">
      <w:pPr>
        <w:spacing w:before="120"/>
        <w:rPr>
          <w:lang w:val="el-GR"/>
        </w:rPr>
      </w:pPr>
    </w:p>
    <w:p w14:paraId="0E7A5AAC" w14:textId="77777777" w:rsidR="004833A1" w:rsidRPr="007E31B4" w:rsidRDefault="004833A1" w:rsidP="007E31B4">
      <w:pPr>
        <w:pStyle w:val="4"/>
        <w:numPr>
          <w:ilvl w:val="3"/>
          <w:numId w:val="193"/>
        </w:numPr>
        <w:rPr>
          <w:rFonts w:cs="Tahoma"/>
          <w:szCs w:val="22"/>
          <w:lang w:val="el-GR"/>
        </w:rPr>
      </w:pPr>
      <w:bookmarkStart w:id="574" w:name="_Toc202354754"/>
      <w:bookmarkStart w:id="575" w:name="_Hlk172376159"/>
      <w:r w:rsidRPr="007E31B4">
        <w:rPr>
          <w:rFonts w:cs="Tahoma"/>
          <w:szCs w:val="22"/>
          <w:lang w:val="el-GR"/>
        </w:rPr>
        <w:t>Αίτημα φιλοξενίας στο G-Cloud</w:t>
      </w:r>
      <w:bookmarkEnd w:id="574"/>
    </w:p>
    <w:bookmarkEnd w:id="575"/>
    <w:p w14:paraId="06F52765" w14:textId="0DB504F8" w:rsidR="004833A1" w:rsidRPr="007E31B4" w:rsidRDefault="004833A1" w:rsidP="004833A1">
      <w:pPr>
        <w:spacing w:before="120" w:line="276" w:lineRule="auto"/>
        <w:rPr>
          <w:lang w:val="el-GR"/>
        </w:rPr>
      </w:pPr>
      <w:r w:rsidRPr="007E31B4">
        <w:rPr>
          <w:lang w:val="el-GR"/>
        </w:rPr>
        <w:t xml:space="preserve">Κατά την περίοδο υλοποίησης της Σύμβασης του έργου, για τη διάθεση της υποδομής </w:t>
      </w:r>
      <w:r w:rsidR="001019A3" w:rsidRPr="007E31B4">
        <w:rPr>
          <w:lang w:val="en-US"/>
        </w:rPr>
        <w:t>Amazon</w:t>
      </w:r>
      <w:r w:rsidR="001019A3" w:rsidRPr="007E31B4">
        <w:rPr>
          <w:lang w:val="el-GR"/>
        </w:rPr>
        <w:t xml:space="preserve"> </w:t>
      </w:r>
      <w:r w:rsidRPr="007E31B4">
        <w:rPr>
          <w:lang w:val="en-US"/>
        </w:rPr>
        <w:t>Cloud</w:t>
      </w:r>
      <w:r w:rsidRPr="007E31B4">
        <w:rPr>
          <w:lang w:val="el-GR"/>
        </w:rPr>
        <w:t>, ο Φορέας, σε συνεργασία με τον Ανάδοχο και την Αναθέτουσα Αρχή, υποβάλλει αίτημα φιλοξενίας στο Κυβερνητικό Νέφος. Μετά την έγκριση του αιτήματος από τη</w:t>
      </w:r>
      <w:r w:rsidR="001019A3" w:rsidRPr="007E31B4">
        <w:rPr>
          <w:lang w:val="el-GR"/>
        </w:rPr>
        <w:t>ν</w:t>
      </w:r>
      <w:r w:rsidRPr="007E31B4">
        <w:rPr>
          <w:lang w:val="el-GR"/>
        </w:rPr>
        <w:t xml:space="preserve"> </w:t>
      </w:r>
      <w:r w:rsidR="001019A3" w:rsidRPr="007E31B4">
        <w:rPr>
          <w:lang w:val="el-GR"/>
        </w:rPr>
        <w:t>ΕΔΥΤΕ</w:t>
      </w:r>
      <w:r w:rsidRPr="007E31B4">
        <w:rPr>
          <w:lang w:val="el-GR"/>
        </w:rPr>
        <w:t xml:space="preserve">, κατόπιν συνεργασίας του Αναδόχου με την τεχνική ομάδα της </w:t>
      </w:r>
      <w:r w:rsidR="001019A3" w:rsidRPr="007E31B4">
        <w:rPr>
          <w:lang w:val="el-GR"/>
        </w:rPr>
        <w:t>ΕΔΥΤΕ</w:t>
      </w:r>
      <w:r w:rsidRPr="007E31B4">
        <w:rPr>
          <w:lang w:val="el-GR"/>
        </w:rPr>
        <w:t xml:space="preserve">, διαμορφώνεται και βελτιστοποιείται η διάρθρωση της τεχνικής λύσης με βάση τις απαιτήσεις / σχεδιασμό του έργου και τις δυνατότητες του </w:t>
      </w:r>
      <w:r w:rsidR="0063595B" w:rsidRPr="007E31B4">
        <w:rPr>
          <w:lang w:val="el-GR"/>
        </w:rPr>
        <w:t>νέφους</w:t>
      </w:r>
      <w:r w:rsidRPr="007E31B4">
        <w:rPr>
          <w:lang w:val="el-GR"/>
        </w:rPr>
        <w:t>.</w:t>
      </w:r>
    </w:p>
    <w:p w14:paraId="05F4F5EF" w14:textId="04E0A885" w:rsidR="004833A1" w:rsidRPr="007E31B4" w:rsidRDefault="004833A1" w:rsidP="004833A1">
      <w:pPr>
        <w:spacing w:before="120" w:line="276" w:lineRule="auto"/>
        <w:rPr>
          <w:lang w:val="el-GR"/>
        </w:rPr>
      </w:pPr>
      <w:r w:rsidRPr="007E31B4">
        <w:rPr>
          <w:lang w:val="el-GR"/>
        </w:rPr>
        <w:t xml:space="preserve">Για την υποβολή του αιτήματος φιλοξενίας, απαιτείται να συμπληρωθεί πρότυπο σχετικό αρχείο / υπόδειγμα, να δηλωθεί από τον Φορέα το στέλεχός του που θα αναλάβει τον ρόλο του Επιχειρησιακού Υπεύθυνου </w:t>
      </w:r>
      <w:r w:rsidR="0063595B" w:rsidRPr="007E31B4">
        <w:rPr>
          <w:lang w:val="el-GR"/>
        </w:rPr>
        <w:t>Νέφους</w:t>
      </w:r>
      <w:r w:rsidRPr="007E31B4">
        <w:rPr>
          <w:lang w:val="el-GR"/>
        </w:rPr>
        <w:t xml:space="preserve"> για την ανάγκη αμεσότητας επικοινωνίας για διαχειριστικά και διαδικαστικά θέματα με τη</w:t>
      </w:r>
      <w:r w:rsidR="0063595B" w:rsidRPr="007E31B4">
        <w:rPr>
          <w:lang w:val="el-GR"/>
        </w:rPr>
        <w:t>ν</w:t>
      </w:r>
      <w:r w:rsidRPr="007E31B4">
        <w:rPr>
          <w:lang w:val="el-GR"/>
        </w:rPr>
        <w:t xml:space="preserve"> </w:t>
      </w:r>
      <w:r w:rsidR="0063595B" w:rsidRPr="007E31B4">
        <w:rPr>
          <w:lang w:val="el-GR"/>
        </w:rPr>
        <w:t>ΕΔΥΤΕ</w:t>
      </w:r>
      <w:r w:rsidRPr="007E31B4">
        <w:rPr>
          <w:lang w:val="el-GR"/>
        </w:rPr>
        <w:t>, να παρασχεθεί το προτεινόμενο Αρχιτεκτονικό Διάγραμμα της λύσης, να κοστολογηθεί η αρχική εκτίμηση της υποδομής με βάση τα προτεινόμενα εργαλεία, να δηλωθεί η συναίνεση του Φορέα για την κάλυψη της απαίτησης υπογραφής «Πρωτοκόλλου Συνεργασίας» (SLA) και υποβολής «Μελέτης Ταξινόμησης Δεδομένων» (Data Classification) και να καταγραφούν τα απαιτούμενα πληροφοριακά στοιχεία του πρότυπου υποδείγματος.</w:t>
      </w:r>
    </w:p>
    <w:p w14:paraId="4BEB6973" w14:textId="77777777" w:rsidR="0041770C" w:rsidRPr="007E31B4" w:rsidRDefault="0041770C" w:rsidP="0041770C">
      <w:pPr>
        <w:rPr>
          <w:lang w:val="el-GR"/>
        </w:rPr>
      </w:pPr>
    </w:p>
    <w:p w14:paraId="21393EF7" w14:textId="77777777" w:rsidR="00A22261" w:rsidRPr="007E31B4" w:rsidRDefault="00A22261" w:rsidP="007E31B4">
      <w:pPr>
        <w:pStyle w:val="3"/>
        <w:numPr>
          <w:ilvl w:val="0"/>
          <w:numId w:val="24"/>
        </w:numPr>
        <w:rPr>
          <w:lang w:val="el-GR"/>
        </w:rPr>
      </w:pPr>
      <w:bookmarkStart w:id="576" w:name="_Toc97194355"/>
      <w:bookmarkStart w:id="577" w:name="_Toc97194476"/>
      <w:bookmarkStart w:id="578" w:name="_Toc202354755"/>
      <w:r w:rsidRPr="007E31B4">
        <w:rPr>
          <w:lang w:val="el-GR"/>
        </w:rPr>
        <w:t>Υπηρεσίες</w:t>
      </w:r>
      <w:bookmarkEnd w:id="576"/>
      <w:bookmarkEnd w:id="577"/>
      <w:bookmarkEnd w:id="578"/>
      <w:r w:rsidRPr="007E31B4">
        <w:rPr>
          <w:lang w:val="el-GR"/>
        </w:rPr>
        <w:t xml:space="preserve"> </w:t>
      </w:r>
    </w:p>
    <w:p w14:paraId="79E03695" w14:textId="77777777" w:rsidR="00F92D57" w:rsidRPr="007E31B4" w:rsidRDefault="00F92D57" w:rsidP="00045DCF">
      <w:pPr>
        <w:rPr>
          <w:lang w:val="el-GR"/>
        </w:rPr>
      </w:pPr>
      <w:bookmarkStart w:id="579" w:name="_Toc97195395"/>
      <w:bookmarkStart w:id="580" w:name="_Toc97195564"/>
      <w:bookmarkEnd w:id="579"/>
      <w:bookmarkEnd w:id="580"/>
    </w:p>
    <w:p w14:paraId="4FA9EFA4" w14:textId="77777777" w:rsidR="005F55FC" w:rsidRPr="007E31B4" w:rsidRDefault="005F55FC" w:rsidP="007E31B4">
      <w:pPr>
        <w:pStyle w:val="3"/>
        <w:numPr>
          <w:ilvl w:val="1"/>
          <w:numId w:val="24"/>
        </w:numPr>
        <w:rPr>
          <w:lang w:val="el-GR"/>
        </w:rPr>
      </w:pPr>
      <w:bookmarkStart w:id="581" w:name="_Ref179888697"/>
      <w:bookmarkStart w:id="582" w:name="_Toc180156470"/>
      <w:bookmarkStart w:id="583" w:name="_Toc202354756"/>
      <w:bookmarkStart w:id="584" w:name="_Hlk172494291"/>
      <w:bookmarkStart w:id="585" w:name="_Toc97194356"/>
      <w:bookmarkStart w:id="586" w:name="_Ref97199331"/>
      <w:r w:rsidRPr="007E31B4">
        <w:rPr>
          <w:lang w:val="el-GR"/>
        </w:rPr>
        <w:t>Μελέτη Εφαρμογής - Ανάλυση Απαιτήσεων</w:t>
      </w:r>
      <w:bookmarkEnd w:id="581"/>
      <w:bookmarkEnd w:id="582"/>
      <w:bookmarkEnd w:id="583"/>
    </w:p>
    <w:p w14:paraId="455B3B19" w14:textId="77777777" w:rsidR="005F55FC" w:rsidRPr="007E31B4" w:rsidRDefault="005F55FC" w:rsidP="005F55FC">
      <w:pPr>
        <w:rPr>
          <w:lang w:val="el-GR"/>
        </w:rPr>
      </w:pPr>
      <w:r w:rsidRPr="007E31B4">
        <w:rPr>
          <w:lang w:val="el-GR"/>
        </w:rPr>
        <w:t xml:space="preserve">Ο Ανάδοχος οφείλει να εκπονήσει μελέτη Ανάλυσης Απαιτήσεων του Έργου, η οποία θα αποτελέσει τον βασικό οδηγό υλοποίησης του Έργου. </w:t>
      </w:r>
    </w:p>
    <w:p w14:paraId="57F703B9" w14:textId="77777777" w:rsidR="005F55FC" w:rsidRPr="007E31B4" w:rsidRDefault="005F55FC" w:rsidP="005F55FC">
      <w:pPr>
        <w:rPr>
          <w:lang w:val="el-GR"/>
        </w:rPr>
      </w:pPr>
      <w:r w:rsidRPr="007E31B4">
        <w:rPr>
          <w:lang w:val="el-GR"/>
        </w:rPr>
        <w:t xml:space="preserve">Η μελέτη Υλοποίησης - Ανάλυσης Απαιτήσεων κρίνεται απαραίτητο να επικαιροποιείται από τον Ανάδοχο αμέσως μετά την ολοκλήρωση κάθε φάσης του έργου ή/και όποτε κρίνεται από την ΕΠΕ αναγκαίο, ώστε ανά πάσα στιγμή έως και την ολοκλήρωση να υπάρχει η ορθή και αναλυτική τεκμηρίωση όλου του έργου. </w:t>
      </w:r>
    </w:p>
    <w:p w14:paraId="3A56C1A6" w14:textId="77777777" w:rsidR="005F55FC" w:rsidRPr="007E31B4" w:rsidRDefault="005F55FC" w:rsidP="005F55FC">
      <w:pPr>
        <w:rPr>
          <w:lang w:val="el-GR"/>
        </w:rPr>
      </w:pPr>
      <w:r w:rsidRPr="007E31B4">
        <w:rPr>
          <w:lang w:val="el-GR"/>
        </w:rPr>
        <w:t xml:space="preserve">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αξιοποιήσουν το νέο περιβάλλον. </w:t>
      </w:r>
    </w:p>
    <w:p w14:paraId="2D4FD74C" w14:textId="77777777" w:rsidR="005F55FC" w:rsidRPr="007E31B4" w:rsidRDefault="005F55FC" w:rsidP="005F55FC">
      <w:pPr>
        <w:rPr>
          <w:lang w:val="el-GR"/>
        </w:rPr>
      </w:pPr>
      <w:r w:rsidRPr="007E31B4">
        <w:rPr>
          <w:lang w:val="el-GR"/>
        </w:rPr>
        <w:t>Πιο συγκεκριμένα η μελέτη αυτή θα πρέπει να περιλαμβάνει:</w:t>
      </w:r>
    </w:p>
    <w:p w14:paraId="6B0337DA" w14:textId="77777777" w:rsidR="005F55FC" w:rsidRPr="007E31B4" w:rsidRDefault="005F55FC" w:rsidP="005F55FC">
      <w:pPr>
        <w:pStyle w:val="aff"/>
        <w:numPr>
          <w:ilvl w:val="0"/>
          <w:numId w:val="157"/>
        </w:numPr>
        <w:rPr>
          <w:lang w:val="el-GR"/>
        </w:rPr>
      </w:pPr>
      <w:r w:rsidRPr="007E31B4">
        <w:rPr>
          <w:lang w:val="el-GR"/>
        </w:rPr>
        <w:t xml:space="preserve">Μοντελοποίηση διαδικασίας υλοποίησης / Μεθοδολογία ανάπτυξης λογισμικού. </w:t>
      </w:r>
    </w:p>
    <w:p w14:paraId="75829DB4" w14:textId="77777777" w:rsidR="005F55FC" w:rsidRPr="007E31B4" w:rsidRDefault="005F55FC" w:rsidP="005F55FC">
      <w:pPr>
        <w:pStyle w:val="aff"/>
        <w:numPr>
          <w:ilvl w:val="0"/>
          <w:numId w:val="157"/>
        </w:numPr>
        <w:rPr>
          <w:lang w:val="el-GR"/>
        </w:rPr>
      </w:pPr>
      <w:r w:rsidRPr="007E31B4">
        <w:rPr>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2EE8F7CE" w14:textId="77777777" w:rsidR="005F55FC" w:rsidRPr="007E31B4" w:rsidRDefault="005F55FC" w:rsidP="005F55FC">
      <w:pPr>
        <w:pStyle w:val="aff"/>
        <w:numPr>
          <w:ilvl w:val="0"/>
          <w:numId w:val="157"/>
        </w:numPr>
        <w:rPr>
          <w:lang w:val="el-GR"/>
        </w:rPr>
      </w:pPr>
      <w:r w:rsidRPr="007E31B4">
        <w:rPr>
          <w:lang w:val="el-GR"/>
        </w:rPr>
        <w:t>Αντιμετώπιση επιμέρους θεμάτων σχετικά με τις ιδιαιτερότητες του Φορέα Λειτουργίας.</w:t>
      </w:r>
    </w:p>
    <w:p w14:paraId="3A776597" w14:textId="77777777" w:rsidR="005F55FC" w:rsidRPr="007E31B4" w:rsidRDefault="005F55FC" w:rsidP="005F55FC">
      <w:pPr>
        <w:pStyle w:val="aff"/>
        <w:numPr>
          <w:ilvl w:val="0"/>
          <w:numId w:val="157"/>
        </w:numPr>
        <w:rPr>
          <w:lang w:val="el-GR"/>
        </w:rPr>
      </w:pPr>
      <w:r w:rsidRPr="007E31B4">
        <w:rPr>
          <w:lang w:val="el-GR"/>
        </w:rPr>
        <w:lastRenderedPageBreak/>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11811DD6" w14:textId="77777777" w:rsidR="005F55FC" w:rsidRPr="007E31B4" w:rsidRDefault="005F55FC" w:rsidP="005F55FC">
      <w:pPr>
        <w:pStyle w:val="aff"/>
        <w:numPr>
          <w:ilvl w:val="0"/>
          <w:numId w:val="157"/>
        </w:numPr>
        <w:rPr>
          <w:lang w:val="el-GR"/>
        </w:rPr>
      </w:pPr>
      <w:r w:rsidRPr="007E31B4">
        <w:rPr>
          <w:lang w:val="el-GR"/>
        </w:rPr>
        <w:t>Μεθοδολογία και αρχικά σενάρια ελέγχου αποδοχής</w:t>
      </w:r>
    </w:p>
    <w:p w14:paraId="21625543" w14:textId="77777777" w:rsidR="005F55FC" w:rsidRPr="007E31B4" w:rsidRDefault="005F55FC" w:rsidP="005F55FC">
      <w:pPr>
        <w:pStyle w:val="aff"/>
        <w:numPr>
          <w:ilvl w:val="0"/>
          <w:numId w:val="157"/>
        </w:numPr>
        <w:rPr>
          <w:lang w:val="el-GR"/>
        </w:rPr>
      </w:pPr>
      <w:r w:rsidRPr="007E31B4">
        <w:rPr>
          <w:lang w:val="el-GR"/>
        </w:rPr>
        <w:t xml:space="preserve">Μεθοδολογία υλοποίησης διαλειτουργικότητας </w:t>
      </w:r>
    </w:p>
    <w:p w14:paraId="546DBFDC" w14:textId="77777777" w:rsidR="005F55FC" w:rsidRPr="007E31B4" w:rsidRDefault="005F55FC" w:rsidP="005F55FC">
      <w:pPr>
        <w:pStyle w:val="aff"/>
        <w:numPr>
          <w:ilvl w:val="0"/>
          <w:numId w:val="157"/>
        </w:numPr>
        <w:rPr>
          <w:lang w:val="el-GR"/>
        </w:rPr>
      </w:pPr>
      <w:r w:rsidRPr="007E31B4">
        <w:rPr>
          <w:lang w:val="el-GR"/>
        </w:rPr>
        <w:t>Οριστικοποίηση και αποσαφήνιση όλων των ζητημάτων σχετικά με το σχεδιασμό του Πληροφοριακού Συστήματος, όπως:</w:t>
      </w:r>
    </w:p>
    <w:p w14:paraId="11663091" w14:textId="77777777" w:rsidR="005F55FC" w:rsidRPr="007E31B4" w:rsidRDefault="005F55FC" w:rsidP="005F55FC">
      <w:pPr>
        <w:pStyle w:val="aff"/>
        <w:numPr>
          <w:ilvl w:val="1"/>
          <w:numId w:val="157"/>
        </w:numPr>
        <w:suppressAutoHyphens w:val="0"/>
        <w:spacing w:before="120"/>
        <w:contextualSpacing w:val="0"/>
        <w:rPr>
          <w:lang w:val="el-GR"/>
        </w:rPr>
      </w:pPr>
      <w:r w:rsidRPr="007E31B4">
        <w:rPr>
          <w:lang w:val="el-GR"/>
        </w:rPr>
        <w:t xml:space="preserve">Απαιτήσεις διεπαφής χρήστη </w:t>
      </w:r>
    </w:p>
    <w:p w14:paraId="1861F5C2" w14:textId="77777777" w:rsidR="005F55FC" w:rsidRPr="007E31B4" w:rsidRDefault="005F55FC" w:rsidP="005F55FC">
      <w:pPr>
        <w:pStyle w:val="aff"/>
        <w:numPr>
          <w:ilvl w:val="1"/>
          <w:numId w:val="157"/>
        </w:numPr>
        <w:suppressAutoHyphens w:val="0"/>
        <w:spacing w:before="120"/>
        <w:contextualSpacing w:val="0"/>
        <w:rPr>
          <w:lang w:val="el-GR"/>
        </w:rPr>
      </w:pPr>
      <w:r w:rsidRPr="007E31B4">
        <w:rPr>
          <w:lang w:val="el-GR"/>
        </w:rPr>
        <w:t>Απαιτήσεις διαλειτουργικότητας</w:t>
      </w:r>
    </w:p>
    <w:p w14:paraId="011DC71B" w14:textId="77777777" w:rsidR="005F55FC" w:rsidRPr="007E31B4" w:rsidRDefault="005F55FC" w:rsidP="005F55FC">
      <w:pPr>
        <w:pStyle w:val="aff"/>
        <w:numPr>
          <w:ilvl w:val="1"/>
          <w:numId w:val="157"/>
        </w:numPr>
        <w:suppressAutoHyphens w:val="0"/>
        <w:spacing w:before="120"/>
        <w:contextualSpacing w:val="0"/>
        <w:rPr>
          <w:lang w:val="el-GR"/>
        </w:rPr>
      </w:pPr>
      <w:r w:rsidRPr="007E31B4">
        <w:rPr>
          <w:lang w:val="el-GR"/>
        </w:rPr>
        <w:t xml:space="preserve">Σχεδιασμός Αρχιτεκτονικής Λύσης </w:t>
      </w:r>
      <w:bookmarkStart w:id="587" w:name="_Υπηρεσίες_HelpDesk"/>
      <w:bookmarkStart w:id="588" w:name="_Υπηρεσίες_Εκπαίδευσης"/>
      <w:bookmarkEnd w:id="587"/>
      <w:bookmarkEnd w:id="588"/>
    </w:p>
    <w:p w14:paraId="6E6C100D" w14:textId="77777777" w:rsidR="005F55FC" w:rsidRPr="007E31B4" w:rsidRDefault="005F55FC" w:rsidP="005F55FC">
      <w:pPr>
        <w:rPr>
          <w:lang w:val="el-GR"/>
        </w:rPr>
      </w:pPr>
    </w:p>
    <w:p w14:paraId="42B0BA3C" w14:textId="77777777" w:rsidR="005F55FC" w:rsidRPr="007E31B4" w:rsidRDefault="005F55FC" w:rsidP="007E31B4">
      <w:pPr>
        <w:pStyle w:val="3"/>
        <w:numPr>
          <w:ilvl w:val="1"/>
          <w:numId w:val="24"/>
        </w:numPr>
        <w:rPr>
          <w:lang w:val="el-GR"/>
        </w:rPr>
      </w:pPr>
      <w:bookmarkStart w:id="589" w:name="_Ref179888702"/>
      <w:bookmarkStart w:id="590" w:name="_Toc180156471"/>
      <w:bookmarkStart w:id="591" w:name="_Toc202354757"/>
      <w:r w:rsidRPr="007E31B4">
        <w:rPr>
          <w:lang w:val="el-GR"/>
        </w:rPr>
        <w:t>Υπηρεσίες Εκπαίδευσης</w:t>
      </w:r>
      <w:bookmarkEnd w:id="589"/>
      <w:bookmarkEnd w:id="590"/>
      <w:bookmarkEnd w:id="591"/>
      <w:r w:rsidRPr="007E31B4">
        <w:rPr>
          <w:lang w:val="el-GR"/>
        </w:rPr>
        <w:t xml:space="preserve"> </w:t>
      </w:r>
    </w:p>
    <w:p w14:paraId="10E56A63" w14:textId="77777777" w:rsidR="005F55FC" w:rsidRPr="007E31B4" w:rsidRDefault="005F55FC" w:rsidP="005F55FC">
      <w:pPr>
        <w:rPr>
          <w:lang w:val="el-GR"/>
        </w:rPr>
      </w:pPr>
      <w:r w:rsidRPr="007E31B4">
        <w:rPr>
          <w:lang w:val="el-GR"/>
        </w:rPr>
        <w:t xml:space="preserve">Ο Ανάδοχος, στο πλαίσιο παροχής ολοκληρωμένων υπηρεσιών υψηλής ποιότητας και έχοντας πλήρη επίγνωση της σημασίας της εκπαίδευσης ως αναπόσπαστου μέρους κάθε πληροφοριακού συστήματος, θα αναλάβει την εκπαίδευση των διαχειριστών που θα διαχειριστούν και θα υποστηρίξουν τη λειτουργία των νέων τύπων Ποινικών Επιδόσεων μέσω της θυρίδας.  </w:t>
      </w:r>
    </w:p>
    <w:p w14:paraId="4C2F2298" w14:textId="77777777" w:rsidR="005F55FC" w:rsidRPr="007E31B4" w:rsidRDefault="005F55FC" w:rsidP="005F55FC">
      <w:pPr>
        <w:rPr>
          <w:lang w:val="el-GR"/>
        </w:rPr>
      </w:pPr>
      <w:r w:rsidRPr="007E31B4">
        <w:rPr>
          <w:lang w:val="el-GR"/>
        </w:rPr>
        <w:t>Στόχος της εκπαίδευσης είναι η μεταφορά τεχνογνωσίας στα στελέχη του Φορέα, ώστε:</w:t>
      </w:r>
    </w:p>
    <w:p w14:paraId="474EF7C3" w14:textId="77777777" w:rsidR="005F55FC" w:rsidRPr="007E31B4" w:rsidRDefault="005F55FC" w:rsidP="005F55FC">
      <w:pPr>
        <w:pStyle w:val="aff"/>
        <w:widowControl w:val="0"/>
        <w:numPr>
          <w:ilvl w:val="0"/>
          <w:numId w:val="161"/>
        </w:numPr>
        <w:suppressAutoHyphens w:val="0"/>
        <w:spacing w:after="0"/>
        <w:ind w:left="709"/>
        <w:contextualSpacing w:val="0"/>
        <w:rPr>
          <w:lang w:val="el-GR"/>
        </w:rPr>
      </w:pPr>
      <w:r w:rsidRPr="007E31B4">
        <w:rPr>
          <w:lang w:val="el-GR"/>
        </w:rPr>
        <w:t>Να κατανοήσουν τις λειτουργίες των διαδικασιών / υπηρεσιών και των συνοδευτικών εργαλείων διαχείρισης.</w:t>
      </w:r>
    </w:p>
    <w:p w14:paraId="3B83C5D0" w14:textId="77777777" w:rsidR="005F55FC" w:rsidRPr="007E31B4" w:rsidRDefault="005F55FC" w:rsidP="005F55FC">
      <w:pPr>
        <w:pStyle w:val="aff"/>
        <w:widowControl w:val="0"/>
        <w:numPr>
          <w:ilvl w:val="0"/>
          <w:numId w:val="161"/>
        </w:numPr>
        <w:suppressAutoHyphens w:val="0"/>
        <w:spacing w:after="0"/>
        <w:ind w:left="709"/>
        <w:contextualSpacing w:val="0"/>
        <w:rPr>
          <w:lang w:val="el-GR"/>
        </w:rPr>
      </w:pPr>
      <w:r w:rsidRPr="007E31B4">
        <w:rPr>
          <w:lang w:val="el-GR"/>
        </w:rPr>
        <w:t xml:space="preserve">Να αποκτήσουν πρακτική εμπειρία στην αξιοποίηση των εφαρμογών </w:t>
      </w:r>
    </w:p>
    <w:p w14:paraId="49488B76" w14:textId="77777777" w:rsidR="005F55FC" w:rsidRPr="007E31B4" w:rsidRDefault="005F55FC" w:rsidP="005F55FC">
      <w:pPr>
        <w:pStyle w:val="aff"/>
        <w:widowControl w:val="0"/>
        <w:numPr>
          <w:ilvl w:val="0"/>
          <w:numId w:val="161"/>
        </w:numPr>
        <w:suppressAutoHyphens w:val="0"/>
        <w:spacing w:after="0"/>
        <w:ind w:left="709"/>
        <w:contextualSpacing w:val="0"/>
        <w:rPr>
          <w:lang w:val="el-GR"/>
        </w:rPr>
      </w:pPr>
      <w:r w:rsidRPr="007E31B4">
        <w:rPr>
          <w:lang w:val="el-GR"/>
        </w:rPr>
        <w:t xml:space="preserve">Να αποκτήσουν πρακτική εμπειρία στη χρήση εγχειριδίων και άλλων βοηθητικών υλικών </w:t>
      </w:r>
    </w:p>
    <w:p w14:paraId="7F1B11F8" w14:textId="77777777" w:rsidR="005F55FC" w:rsidRPr="007E31B4" w:rsidRDefault="005F55FC" w:rsidP="005F55FC">
      <w:pPr>
        <w:rPr>
          <w:lang w:val="el-GR"/>
        </w:rPr>
      </w:pPr>
    </w:p>
    <w:p w14:paraId="4C8D4AB5" w14:textId="77777777" w:rsidR="005F55FC" w:rsidRPr="007E31B4" w:rsidRDefault="005F55FC" w:rsidP="005F55FC">
      <w:pPr>
        <w:rPr>
          <w:lang w:val="el-GR"/>
        </w:rPr>
      </w:pPr>
      <w:bookmarkStart w:id="592" w:name="_Hlk100868968"/>
      <w:r w:rsidRPr="007E31B4">
        <w:rPr>
          <w:lang w:val="el-GR"/>
        </w:rPr>
        <w:t xml:space="preserve">Για τις υπηρεσίες εκπαίδευσης του προσωπικού της Αναθέτουσας Αρχής, μετά την παράδοση του έργου, ο Ανάδοχος θα πρέπει να διαθέσει κατ’ ελάχιστον δύο (2) εκπαιδευτές που θα παρέχουν τις υπηρεσίες εκπαίδευσης μέσω διαδικτυακής πλατφόρμας σε 2 τετράωρα σεμινάρια </w:t>
      </w:r>
      <w:bookmarkEnd w:id="592"/>
    </w:p>
    <w:p w14:paraId="6377E615" w14:textId="77777777" w:rsidR="005F55FC" w:rsidRPr="007E31B4" w:rsidRDefault="005F55FC" w:rsidP="005F55FC">
      <w:pPr>
        <w:rPr>
          <w:lang w:val="el-GR"/>
        </w:rPr>
      </w:pPr>
      <w:r w:rsidRPr="007E31B4">
        <w:rPr>
          <w:lang w:val="el-GR"/>
        </w:rPr>
        <w:t xml:space="preserve">Στα πλαίσια της παροχής Υπηρεσιών Εκπαίδευσης ο Ανάδοχος θα παραδώσει Εγχειρίδια Χρήσης και Διαχείρισης του έργου. Όλα τα εγχειρίδια θα είναι διαθέσιμα στην Ελληνική γλώσσα σε ηλεκτρονική μορφή (PDF). Τα εγχειρίδια θα επικαιροποιηθούν σύμφωνα με όποιες αλλαγές προκύψουν κατά τη φάση ανάπτυξης (π.χ. μετά τους κύκλους αξιολόγησης γραφικών διεπαφών). </w:t>
      </w:r>
    </w:p>
    <w:p w14:paraId="09C295CA" w14:textId="77777777" w:rsidR="005F55FC" w:rsidRPr="007E31B4" w:rsidRDefault="005F55FC" w:rsidP="005F55FC">
      <w:pPr>
        <w:rPr>
          <w:lang w:val="el-GR"/>
        </w:rPr>
      </w:pPr>
      <w:r w:rsidRPr="007E31B4">
        <w:rPr>
          <w:lang w:val="el-GR"/>
        </w:rPr>
        <w:t xml:space="preserve">Οι υπηρεσίες εκπαίδευσης περιλαμβάνουν τα εξής (αναλύονται στις επόμενες ενότητες): </w:t>
      </w:r>
    </w:p>
    <w:p w14:paraId="08F917EA" w14:textId="77777777" w:rsidR="005F55FC" w:rsidRPr="007E31B4" w:rsidRDefault="005F55FC" w:rsidP="005F55FC">
      <w:pPr>
        <w:pStyle w:val="aff"/>
        <w:widowControl w:val="0"/>
        <w:numPr>
          <w:ilvl w:val="0"/>
          <w:numId w:val="160"/>
        </w:numPr>
        <w:suppressAutoHyphens w:val="0"/>
        <w:spacing w:after="0"/>
        <w:ind w:left="709"/>
        <w:contextualSpacing w:val="0"/>
        <w:rPr>
          <w:lang w:val="el-GR"/>
        </w:rPr>
      </w:pPr>
      <w:r w:rsidRPr="007E31B4">
        <w:rPr>
          <w:lang w:val="el-GR"/>
        </w:rPr>
        <w:t>Προγραμματισμός εκπαίδευσης</w:t>
      </w:r>
    </w:p>
    <w:p w14:paraId="571721F5" w14:textId="77777777" w:rsidR="005F55FC" w:rsidRPr="007E31B4" w:rsidRDefault="005F55FC" w:rsidP="005F55FC">
      <w:pPr>
        <w:pStyle w:val="aff"/>
        <w:widowControl w:val="0"/>
        <w:numPr>
          <w:ilvl w:val="0"/>
          <w:numId w:val="160"/>
        </w:numPr>
        <w:suppressAutoHyphens w:val="0"/>
        <w:spacing w:after="0"/>
        <w:ind w:left="709"/>
        <w:contextualSpacing w:val="0"/>
        <w:rPr>
          <w:lang w:val="el-GR"/>
        </w:rPr>
      </w:pPr>
      <w:r w:rsidRPr="007E31B4">
        <w:rPr>
          <w:lang w:val="el-GR"/>
        </w:rPr>
        <w:t>Ανάπτυξη εκπαιδευτικού υλικού.</w:t>
      </w:r>
    </w:p>
    <w:p w14:paraId="2D7E8574" w14:textId="77777777" w:rsidR="005F55FC" w:rsidRPr="007E31B4" w:rsidRDefault="005F55FC" w:rsidP="005F55FC">
      <w:pPr>
        <w:pStyle w:val="aff"/>
        <w:widowControl w:val="0"/>
        <w:numPr>
          <w:ilvl w:val="0"/>
          <w:numId w:val="160"/>
        </w:numPr>
        <w:suppressAutoHyphens w:val="0"/>
        <w:spacing w:after="0"/>
        <w:ind w:left="709"/>
        <w:contextualSpacing w:val="0"/>
        <w:rPr>
          <w:lang w:val="el-GR"/>
        </w:rPr>
      </w:pPr>
      <w:r w:rsidRPr="007E31B4">
        <w:rPr>
          <w:lang w:val="el-GR"/>
        </w:rPr>
        <w:t>Διενέργεια εκπαίδευσης (περιλαμβάνεται και η on-the-job εκπαίδευση).</w:t>
      </w:r>
      <w:bookmarkStart w:id="593" w:name="_Toc129214452"/>
      <w:bookmarkStart w:id="594" w:name="_Toc100869253"/>
      <w:bookmarkStart w:id="595" w:name="_Toc99565897"/>
      <w:bookmarkStart w:id="596" w:name="_Toc381971989"/>
      <w:bookmarkStart w:id="597" w:name="_Toc438508939"/>
      <w:bookmarkStart w:id="598" w:name="_Toc382996767"/>
    </w:p>
    <w:p w14:paraId="69D2779F" w14:textId="77777777" w:rsidR="005F55FC" w:rsidRPr="007E31B4" w:rsidRDefault="005F55FC" w:rsidP="005F55FC">
      <w:pPr>
        <w:pStyle w:val="aff"/>
        <w:widowControl w:val="0"/>
        <w:suppressAutoHyphens w:val="0"/>
        <w:spacing w:after="0"/>
        <w:ind w:left="360"/>
        <w:contextualSpacing w:val="0"/>
        <w:rPr>
          <w:lang w:val="el-GR"/>
        </w:rPr>
      </w:pPr>
    </w:p>
    <w:p w14:paraId="4A440FB7" w14:textId="77777777" w:rsidR="005F55FC" w:rsidRPr="007E31B4" w:rsidRDefault="005F55FC" w:rsidP="007E31B4">
      <w:pPr>
        <w:pStyle w:val="3"/>
        <w:numPr>
          <w:ilvl w:val="1"/>
          <w:numId w:val="24"/>
        </w:numPr>
        <w:rPr>
          <w:lang w:val="el-GR"/>
        </w:rPr>
      </w:pPr>
      <w:bookmarkStart w:id="599" w:name="_Ref179888707"/>
      <w:bookmarkStart w:id="600" w:name="_Toc180156472"/>
      <w:bookmarkStart w:id="601" w:name="_Toc202354758"/>
      <w:r w:rsidRPr="007E31B4">
        <w:rPr>
          <w:lang w:val="el-GR"/>
        </w:rPr>
        <w:t>Ανάπτυξη Εκπαιδευτικού Υλικού</w:t>
      </w:r>
      <w:bookmarkEnd w:id="593"/>
      <w:bookmarkEnd w:id="594"/>
      <w:bookmarkEnd w:id="595"/>
      <w:bookmarkEnd w:id="596"/>
      <w:bookmarkEnd w:id="597"/>
      <w:bookmarkEnd w:id="599"/>
      <w:bookmarkEnd w:id="600"/>
      <w:bookmarkEnd w:id="601"/>
      <w:r w:rsidRPr="007E31B4">
        <w:rPr>
          <w:lang w:val="el-GR"/>
        </w:rPr>
        <w:t xml:space="preserve"> </w:t>
      </w:r>
      <w:bookmarkEnd w:id="598"/>
    </w:p>
    <w:p w14:paraId="301BAA1C" w14:textId="77777777" w:rsidR="005F55FC" w:rsidRPr="007E31B4" w:rsidRDefault="005F55FC" w:rsidP="005F55FC">
      <w:pPr>
        <w:widowControl w:val="0"/>
        <w:rPr>
          <w:color w:val="000000"/>
          <w:lang w:val="el-GR"/>
        </w:rPr>
      </w:pPr>
      <w:r w:rsidRPr="007E31B4">
        <w:rPr>
          <w:lang w:val="el-GR"/>
        </w:rPr>
        <w:t xml:space="preserve">Ο Ανάδοχος θα πρέπει να προβεί στην ανάπτυξη του εκπαιδευτικού υλικού το οποίο θα απαιτηθεί για την διενέργεια της εκπαίδευσης των χρηστών. Σημειώνεται ότι το εκπαιδευτικό υλικό, το οποίο θα βασίζεται στο μεγαλύτερο μέρος του στο υλικό τεκμηρίωσης του έργου, θα αφορά το σύνολο των Σεμιναρίων που θα διενεργηθούν </w:t>
      </w:r>
      <w:r w:rsidRPr="007E31B4">
        <w:rPr>
          <w:color w:val="000000"/>
          <w:lang w:val="el-GR"/>
        </w:rPr>
        <w:t xml:space="preserve">(για </w:t>
      </w:r>
      <w:r w:rsidRPr="007E31B4">
        <w:rPr>
          <w:rFonts w:eastAsia="Calibri"/>
          <w:color w:val="000000"/>
          <w:lang w:val="el-GR"/>
        </w:rPr>
        <w:t>κάθε νέο τύπο εγγράφου που θα ψηφιοποιηθεί</w:t>
      </w:r>
      <w:r w:rsidRPr="007E31B4">
        <w:rPr>
          <w:color w:val="000000"/>
          <w:lang w:val="el-GR"/>
        </w:rPr>
        <w:t>, και θα περιλαμβάνει ενδεικτικά τα εξής:</w:t>
      </w:r>
    </w:p>
    <w:p w14:paraId="3059CAB7" w14:textId="77777777" w:rsidR="005F55FC" w:rsidRPr="007E31B4" w:rsidRDefault="005F55FC" w:rsidP="005F55FC">
      <w:pPr>
        <w:widowControl w:val="0"/>
        <w:numPr>
          <w:ilvl w:val="0"/>
          <w:numId w:val="159"/>
        </w:numPr>
        <w:suppressAutoHyphens w:val="0"/>
        <w:spacing w:after="0"/>
        <w:ind w:left="709"/>
        <w:rPr>
          <w:lang w:val="el-GR"/>
        </w:rPr>
      </w:pPr>
      <w:r w:rsidRPr="007E31B4">
        <w:rPr>
          <w:lang w:val="en-US"/>
        </w:rPr>
        <w:t>E</w:t>
      </w:r>
      <w:r w:rsidRPr="007E31B4">
        <w:rPr>
          <w:lang w:val="el-GR"/>
        </w:rPr>
        <w:t xml:space="preserve">γχειρίδιο χρήσης, </w:t>
      </w:r>
    </w:p>
    <w:p w14:paraId="7FC2A073" w14:textId="77777777" w:rsidR="005F55FC" w:rsidRPr="007E31B4" w:rsidRDefault="005F55FC" w:rsidP="005F55FC">
      <w:pPr>
        <w:widowControl w:val="0"/>
        <w:numPr>
          <w:ilvl w:val="0"/>
          <w:numId w:val="159"/>
        </w:numPr>
        <w:suppressAutoHyphens w:val="0"/>
        <w:spacing w:after="0"/>
        <w:ind w:left="709"/>
        <w:rPr>
          <w:color w:val="000000"/>
          <w:lang w:val="el-GR"/>
        </w:rPr>
      </w:pPr>
      <w:r w:rsidRPr="007E31B4">
        <w:rPr>
          <w:lang w:val="en-US"/>
        </w:rPr>
        <w:t>Video</w:t>
      </w:r>
      <w:r w:rsidRPr="007E31B4">
        <w:rPr>
          <w:lang w:val="el-GR"/>
        </w:rPr>
        <w:t xml:space="preserve"> εκπαίδευσης το οποίο θα παραδοθεί σε ψηφιακή μορφή. </w:t>
      </w:r>
    </w:p>
    <w:p w14:paraId="6892510A" w14:textId="77777777" w:rsidR="005F55FC" w:rsidRPr="007E31B4" w:rsidRDefault="005F55FC" w:rsidP="005F55FC">
      <w:pPr>
        <w:rPr>
          <w:lang w:val="el-GR"/>
        </w:rPr>
      </w:pPr>
    </w:p>
    <w:p w14:paraId="503BD0D0" w14:textId="77777777" w:rsidR="005F55FC" w:rsidRPr="007E31B4" w:rsidRDefault="005F55FC" w:rsidP="007E31B4">
      <w:pPr>
        <w:pStyle w:val="3"/>
        <w:numPr>
          <w:ilvl w:val="1"/>
          <w:numId w:val="24"/>
        </w:numPr>
        <w:rPr>
          <w:lang w:val="el-GR"/>
        </w:rPr>
      </w:pPr>
      <w:bookmarkStart w:id="602" w:name="_Ref179888712"/>
      <w:bookmarkStart w:id="603" w:name="_Toc180156473"/>
      <w:bookmarkStart w:id="604" w:name="_Toc202354759"/>
      <w:r w:rsidRPr="007E31B4">
        <w:rPr>
          <w:lang w:val="el-GR"/>
        </w:rPr>
        <w:lastRenderedPageBreak/>
        <w:t>Υπηρεσίες Φάσης Πιλοτικής Λειτουργίας</w:t>
      </w:r>
      <w:bookmarkEnd w:id="602"/>
      <w:bookmarkEnd w:id="603"/>
      <w:bookmarkEnd w:id="604"/>
    </w:p>
    <w:p w14:paraId="21C68FC9" w14:textId="77777777" w:rsidR="005F55FC" w:rsidRPr="007E31B4" w:rsidRDefault="005F55FC" w:rsidP="005F55FC">
      <w:pPr>
        <w:rPr>
          <w:lang w:val="el-GR"/>
        </w:rPr>
      </w:pPr>
      <w:r w:rsidRPr="007E31B4">
        <w:rPr>
          <w:lang w:val="el-GR"/>
        </w:rPr>
        <w:t>Ο Ανάδοχος υποχρεούται στο πλαίσιο του Έργου να παράσχει υπηρεσίες Πιλοτικής Λειτουργίας του Πληροφοριακού Συστήματος σε μια ομάδα κρίσιμων χρηστών - στελεχών του Φορέα Λειτουργίας, με πραγματικά δεδομένα.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5986CBCA" w14:textId="77777777" w:rsidR="005F55FC" w:rsidRPr="007E31B4" w:rsidRDefault="005F55FC" w:rsidP="005F55FC">
      <w:pPr>
        <w:rPr>
          <w:lang w:val="el-GR"/>
        </w:rPr>
      </w:pPr>
      <w:r w:rsidRPr="007E31B4">
        <w:rPr>
          <w:lang w:val="el-GR"/>
        </w:rPr>
        <w:t>Οι υπηρεσίες Πιλοτικής Λειτουργίας, που θα παρασχεθούν από τον Ανάδοχο περιλαμβάνουν:</w:t>
      </w:r>
    </w:p>
    <w:p w14:paraId="2344DFF2" w14:textId="77777777" w:rsidR="005F55FC" w:rsidRPr="007E31B4" w:rsidRDefault="005F55FC" w:rsidP="005F55FC">
      <w:pPr>
        <w:pStyle w:val="aff"/>
        <w:numPr>
          <w:ilvl w:val="0"/>
          <w:numId w:val="158"/>
        </w:numPr>
        <w:ind w:left="709"/>
        <w:rPr>
          <w:lang w:val="el-GR"/>
        </w:rPr>
      </w:pPr>
      <w:r w:rsidRPr="007E31B4">
        <w:rPr>
          <w:lang w:val="el-GR"/>
        </w:rPr>
        <w:t>Την επιβεβαίωση καλής λειτουργίας, σύμφωνα με τα επικαιροποιημένα σενάρια ελέγχου, του Συστήματος.</w:t>
      </w:r>
    </w:p>
    <w:p w14:paraId="24501F68" w14:textId="77777777" w:rsidR="005F55FC" w:rsidRPr="007E31B4" w:rsidRDefault="005F55FC" w:rsidP="005F55FC">
      <w:pPr>
        <w:pStyle w:val="aff"/>
        <w:numPr>
          <w:ilvl w:val="0"/>
          <w:numId w:val="158"/>
        </w:numPr>
        <w:ind w:left="709"/>
        <w:rPr>
          <w:lang w:val="el-GR"/>
        </w:rPr>
      </w:pPr>
      <w:r w:rsidRPr="007E31B4">
        <w:rPr>
          <w:lang w:val="el-GR"/>
        </w:rPr>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w:t>
      </w:r>
    </w:p>
    <w:p w14:paraId="30D1A01D" w14:textId="77777777" w:rsidR="005F55FC" w:rsidRPr="007E31B4" w:rsidRDefault="005F55FC" w:rsidP="005F55FC">
      <w:pPr>
        <w:rPr>
          <w:lang w:val="el-GR"/>
        </w:rPr>
      </w:pPr>
    </w:p>
    <w:p w14:paraId="74F84F60" w14:textId="08826C97" w:rsidR="005F55FC" w:rsidRPr="007E31B4" w:rsidRDefault="005F55FC" w:rsidP="007E31B4">
      <w:pPr>
        <w:pStyle w:val="3"/>
        <w:numPr>
          <w:ilvl w:val="1"/>
          <w:numId w:val="24"/>
        </w:numPr>
        <w:rPr>
          <w:lang w:val="el-GR"/>
        </w:rPr>
      </w:pPr>
      <w:bookmarkStart w:id="605" w:name="_Ref179888717"/>
      <w:bookmarkStart w:id="606" w:name="_Toc180156474"/>
      <w:bookmarkStart w:id="607" w:name="_Toc202354760"/>
      <w:r w:rsidRPr="007E31B4">
        <w:rPr>
          <w:lang w:val="el-GR"/>
        </w:rPr>
        <w:t>Υπηρεσίες Εγγύησης</w:t>
      </w:r>
      <w:bookmarkEnd w:id="605"/>
      <w:bookmarkEnd w:id="606"/>
      <w:bookmarkEnd w:id="607"/>
    </w:p>
    <w:p w14:paraId="750A03B8" w14:textId="19560183" w:rsidR="005F55FC" w:rsidRPr="007E31B4" w:rsidRDefault="005F55FC" w:rsidP="005F55FC">
      <w:pPr>
        <w:rPr>
          <w:lang w:val="el-GR"/>
        </w:rPr>
      </w:pPr>
      <w:r w:rsidRPr="007E31B4">
        <w:rPr>
          <w:lang w:val="el-GR"/>
        </w:rPr>
        <w:t xml:space="preserve">Ο Ανάδοχος οφείλει να παρέχει υπηρεσίες Εγγύησης σύμφωνα με τα απαιτούμενα στην Παρ. 7.3.1 του Παραρτήματος Ι της παρούσας. </w:t>
      </w:r>
    </w:p>
    <w:bookmarkEnd w:id="584"/>
    <w:bookmarkEnd w:id="585"/>
    <w:bookmarkEnd w:id="586"/>
    <w:p w14:paraId="5A787352" w14:textId="77777777" w:rsidR="00E41FE4" w:rsidRPr="007E31B4" w:rsidRDefault="00E41FE4" w:rsidP="00045DCF">
      <w:pPr>
        <w:rPr>
          <w:lang w:val="el-GR"/>
        </w:rPr>
      </w:pPr>
    </w:p>
    <w:p w14:paraId="156CDB3B" w14:textId="77777777" w:rsidR="008338F0" w:rsidRPr="007E31B4" w:rsidRDefault="003355E7" w:rsidP="007E31B4">
      <w:pPr>
        <w:pStyle w:val="3"/>
        <w:numPr>
          <w:ilvl w:val="0"/>
          <w:numId w:val="24"/>
        </w:numPr>
        <w:rPr>
          <w:lang w:val="el-GR"/>
        </w:rPr>
      </w:pPr>
      <w:bookmarkStart w:id="608" w:name="_Toc97194366"/>
      <w:bookmarkStart w:id="609" w:name="_Toc97194477"/>
      <w:bookmarkStart w:id="610" w:name="_Toc202354761"/>
      <w:r w:rsidRPr="007E31B4">
        <w:rPr>
          <w:lang w:val="el-GR"/>
        </w:rPr>
        <w:t xml:space="preserve">Μεθοδολογία </w:t>
      </w:r>
      <w:r w:rsidR="00025B9C" w:rsidRPr="007E31B4">
        <w:rPr>
          <w:lang w:val="el-GR"/>
        </w:rPr>
        <w:t>Υ</w:t>
      </w:r>
      <w:r w:rsidRPr="007E31B4">
        <w:rPr>
          <w:lang w:val="el-GR"/>
        </w:rPr>
        <w:t>λοποίησης</w:t>
      </w:r>
      <w:bookmarkEnd w:id="608"/>
      <w:bookmarkEnd w:id="609"/>
      <w:bookmarkEnd w:id="610"/>
    </w:p>
    <w:p w14:paraId="3B1E6060" w14:textId="77777777" w:rsidR="00025B9C" w:rsidRPr="007E31B4" w:rsidRDefault="00025B9C" w:rsidP="00045DCF">
      <w:pPr>
        <w:rPr>
          <w:lang w:val="el-GR"/>
        </w:rPr>
      </w:pPr>
      <w:bookmarkStart w:id="611" w:name="_Toc97195407"/>
      <w:bookmarkStart w:id="612" w:name="_Toc97195576"/>
      <w:bookmarkEnd w:id="611"/>
      <w:bookmarkEnd w:id="612"/>
    </w:p>
    <w:p w14:paraId="1764197F" w14:textId="4BFC001F" w:rsidR="00025B9C" w:rsidRPr="007E31B4" w:rsidRDefault="00025B9C" w:rsidP="007E31B4">
      <w:pPr>
        <w:pStyle w:val="3"/>
        <w:numPr>
          <w:ilvl w:val="1"/>
          <w:numId w:val="24"/>
        </w:numPr>
        <w:rPr>
          <w:lang w:val="el-GR"/>
        </w:rPr>
      </w:pPr>
      <w:bookmarkStart w:id="613" w:name="_Toc97194367"/>
      <w:bookmarkStart w:id="614" w:name="_Toc202354762"/>
      <w:r w:rsidRPr="007E31B4">
        <w:rPr>
          <w:lang w:val="el-GR"/>
        </w:rPr>
        <w:t>Χρονοδιάγραμμα</w:t>
      </w:r>
      <w:bookmarkEnd w:id="613"/>
      <w:bookmarkEnd w:id="614"/>
    </w:p>
    <w:p w14:paraId="16576A43" w14:textId="0B6AFE1C" w:rsidR="00F82A8D" w:rsidRPr="007E31B4" w:rsidRDefault="00F82A8D" w:rsidP="00F82A8D">
      <w:pPr>
        <w:suppressAutoHyphens w:val="0"/>
        <w:autoSpaceDE w:val="0"/>
        <w:spacing w:after="60"/>
        <w:rPr>
          <w:rFonts w:eastAsia="SimSun"/>
          <w:lang w:val="el-GR"/>
        </w:rPr>
      </w:pPr>
      <w:bookmarkStart w:id="615" w:name="_Hlk51936261"/>
      <w:r w:rsidRPr="007E31B4">
        <w:rPr>
          <w:rFonts w:eastAsia="SimSun"/>
          <w:lang w:val="el-GR"/>
        </w:rPr>
        <w:t xml:space="preserve">Η συνολική </w:t>
      </w:r>
      <w:r w:rsidRPr="007E31B4">
        <w:rPr>
          <w:rFonts w:eastAsia="SimSun"/>
          <w:b/>
          <w:lang w:val="el-GR"/>
        </w:rPr>
        <w:t>διάρκεια</w:t>
      </w:r>
      <w:r w:rsidRPr="007E31B4">
        <w:rPr>
          <w:rFonts w:eastAsia="SimSun"/>
          <w:lang w:val="el-GR"/>
        </w:rPr>
        <w:t xml:space="preserve"> της σύμβασης ορίζεται σε</w:t>
      </w:r>
      <w:r w:rsidR="00A30FC0" w:rsidRPr="007E31B4">
        <w:rPr>
          <w:rFonts w:eastAsia="SimSun"/>
          <w:b/>
          <w:bCs/>
          <w:lang w:val="el-GR"/>
        </w:rPr>
        <w:t xml:space="preserve"> </w:t>
      </w:r>
      <w:r w:rsidR="00585E3C" w:rsidRPr="007E31B4">
        <w:rPr>
          <w:rFonts w:eastAsia="SimSun"/>
          <w:b/>
          <w:bCs/>
          <w:lang w:val="el-GR"/>
        </w:rPr>
        <w:t>οκτώ (8)</w:t>
      </w:r>
      <w:r w:rsidR="00A30FC0" w:rsidRPr="007E31B4">
        <w:rPr>
          <w:rFonts w:eastAsia="SimSun"/>
          <w:b/>
          <w:bCs/>
          <w:lang w:val="el-GR"/>
        </w:rPr>
        <w:t xml:space="preserve"> μήνες </w:t>
      </w:r>
      <w:r w:rsidRPr="007E31B4">
        <w:rPr>
          <w:rFonts w:eastAsia="SimSun"/>
          <w:lang w:val="el-GR"/>
        </w:rPr>
        <w:t xml:space="preserve">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F3A7DAA" w14:textId="77777777" w:rsidR="00B54E5E" w:rsidRPr="007E31B4" w:rsidRDefault="00F82A8D" w:rsidP="00F82A8D">
      <w:pPr>
        <w:suppressAutoHyphens w:val="0"/>
        <w:autoSpaceDE w:val="0"/>
        <w:spacing w:after="60"/>
        <w:rPr>
          <w:rFonts w:eastAsia="SimSun"/>
          <w:lang w:val="el-GR"/>
        </w:rPr>
      </w:pPr>
      <w:r w:rsidRPr="007E31B4">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7E31B4">
        <w:rPr>
          <w:rFonts w:eastAsia="SimSun"/>
          <w:u w:val="single"/>
          <w:lang w:val="el-GR"/>
        </w:rPr>
        <w:t>μέχρι την παράδοση και του τελευταίου παραδοτέου που ορίζει την λήξη της σύμβαση</w:t>
      </w:r>
      <w:r w:rsidRPr="007E31B4">
        <w:rPr>
          <w:rFonts w:eastAsia="SimSun"/>
          <w:lang w:val="el-GR"/>
        </w:rPr>
        <w:t>ς και την έναρξη της διαδικασίας για την  οριστική παραλαβή του έργου.</w:t>
      </w:r>
    </w:p>
    <w:p w14:paraId="2FBD28AA" w14:textId="77777777" w:rsidR="00B54E5E" w:rsidRPr="007E31B4" w:rsidRDefault="00B54E5E" w:rsidP="00F82A8D">
      <w:pPr>
        <w:suppressAutoHyphens w:val="0"/>
        <w:autoSpaceDE w:val="0"/>
        <w:spacing w:after="60"/>
        <w:rPr>
          <w:rFonts w:eastAsia="SimSun"/>
          <w:lang w:val="el-GR"/>
        </w:rPr>
      </w:pPr>
    </w:p>
    <w:p w14:paraId="4B57B321" w14:textId="6BE09F59" w:rsidR="007D2D58" w:rsidRPr="007E31B4" w:rsidRDefault="00353755" w:rsidP="00F82A8D">
      <w:pPr>
        <w:suppressAutoHyphens w:val="0"/>
        <w:autoSpaceDE w:val="0"/>
        <w:spacing w:after="60"/>
        <w:rPr>
          <w:rFonts w:eastAsia="SimSun"/>
          <w:lang w:val="el-GR"/>
        </w:rPr>
      </w:pPr>
      <w:r w:rsidRPr="007E31B4">
        <w:rPr>
          <w:rFonts w:eastAsia="SimSun"/>
          <w:noProof/>
          <w:lang w:val="el-GR" w:eastAsia="el-GR"/>
        </w:rPr>
        <w:lastRenderedPageBreak/>
        <w:drawing>
          <wp:inline distT="0" distB="0" distL="0" distR="0" wp14:anchorId="0DE296CD" wp14:editId="42BE50E7">
            <wp:extent cx="6120130" cy="5075555"/>
            <wp:effectExtent l="0" t="0" r="0" b="0"/>
            <wp:docPr id="194572011"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6120130" cy="5075555"/>
                    </a:xfrm>
                    <a:prstGeom prst="rect">
                      <a:avLst/>
                    </a:prstGeom>
                    <a:noFill/>
                    <a:ln>
                      <a:noFill/>
                    </a:ln>
                  </pic:spPr>
                </pic:pic>
              </a:graphicData>
            </a:graphic>
          </wp:inline>
        </w:drawing>
      </w:r>
    </w:p>
    <w:p w14:paraId="2935E18F" w14:textId="77777777" w:rsidR="007D2D58" w:rsidRPr="007E31B4" w:rsidRDefault="007D2D58" w:rsidP="00F82A8D">
      <w:pPr>
        <w:suppressAutoHyphens w:val="0"/>
        <w:autoSpaceDE w:val="0"/>
        <w:spacing w:after="60"/>
        <w:rPr>
          <w:rFonts w:eastAsia="SimSun"/>
          <w:lang w:val="el-GR"/>
        </w:rPr>
      </w:pPr>
    </w:p>
    <w:p w14:paraId="4A96D575" w14:textId="77777777" w:rsidR="007D2D58" w:rsidRPr="007E31B4" w:rsidRDefault="007D2D58">
      <w:pPr>
        <w:suppressAutoHyphens w:val="0"/>
        <w:spacing w:after="0"/>
        <w:jc w:val="left"/>
        <w:rPr>
          <w:rFonts w:eastAsia="SimSun"/>
          <w:lang w:val="el-GR"/>
        </w:rPr>
      </w:pPr>
      <w:r w:rsidRPr="007E31B4">
        <w:rPr>
          <w:rFonts w:eastAsia="SimSun"/>
          <w:lang w:val="el-GR"/>
        </w:rPr>
        <w:br w:type="page"/>
      </w:r>
    </w:p>
    <w:p w14:paraId="2800DF9E" w14:textId="13008A9F" w:rsidR="00B54E5E" w:rsidRPr="007E31B4" w:rsidRDefault="00B54E5E" w:rsidP="00F82A8D">
      <w:pPr>
        <w:suppressAutoHyphens w:val="0"/>
        <w:autoSpaceDE w:val="0"/>
        <w:spacing w:after="60"/>
        <w:rPr>
          <w:rFonts w:eastAsia="SimSun"/>
          <w:lang w:val="el-GR"/>
        </w:rPr>
      </w:pPr>
      <w:r w:rsidRPr="007E31B4">
        <w:rPr>
          <w:rFonts w:eastAsia="SimSun"/>
          <w:lang w:val="el-GR"/>
        </w:rPr>
        <w:lastRenderedPageBreak/>
        <w:t xml:space="preserve">Το χρονοδιάγραμμα υλοποίησης των εργασιών του Αναδόχου διακρίνεται σε </w:t>
      </w:r>
      <w:r w:rsidR="007D2D58" w:rsidRPr="007E31B4">
        <w:rPr>
          <w:rFonts w:eastAsia="SimSun"/>
          <w:lang w:val="el-GR"/>
        </w:rPr>
        <w:t>πέντε</w:t>
      </w:r>
      <w:r w:rsidRPr="007E31B4">
        <w:rPr>
          <w:rFonts w:eastAsia="SimSun"/>
          <w:lang w:val="el-GR"/>
        </w:rPr>
        <w:t xml:space="preserve"> (</w:t>
      </w:r>
      <w:r w:rsidR="007D2D58" w:rsidRPr="007E31B4">
        <w:rPr>
          <w:rFonts w:eastAsia="SimSun"/>
          <w:lang w:val="el-GR"/>
        </w:rPr>
        <w:t>5</w:t>
      </w:r>
      <w:r w:rsidRPr="007E31B4">
        <w:rPr>
          <w:rFonts w:eastAsia="SimSun"/>
          <w:lang w:val="el-GR"/>
        </w:rPr>
        <w:t xml:space="preserve">) Φάσεις </w:t>
      </w:r>
      <w:r w:rsidR="007D2D58" w:rsidRPr="007E31B4">
        <w:rPr>
          <w:rFonts w:eastAsia="SimSun"/>
          <w:lang w:val="el-GR"/>
        </w:rPr>
        <w:t xml:space="preserve">ανά Δράση </w:t>
      </w:r>
      <w:r w:rsidRPr="007E31B4">
        <w:rPr>
          <w:rFonts w:eastAsia="SimSun"/>
          <w:lang w:val="el-GR"/>
        </w:rPr>
        <w:t>σύμφωνα με τ</w:t>
      </w:r>
      <w:r w:rsidR="007D2D58" w:rsidRPr="007E31B4">
        <w:rPr>
          <w:rFonts w:eastAsia="SimSun"/>
          <w:lang w:val="el-GR"/>
        </w:rPr>
        <w:t>ους</w:t>
      </w:r>
      <w:r w:rsidRPr="007E31B4">
        <w:rPr>
          <w:rFonts w:eastAsia="SimSun"/>
          <w:lang w:val="el-GR"/>
        </w:rPr>
        <w:t xml:space="preserve"> παρακάτω Πίνακ</w:t>
      </w:r>
      <w:r w:rsidR="007D2D58" w:rsidRPr="007E31B4">
        <w:rPr>
          <w:rFonts w:eastAsia="SimSun"/>
          <w:lang w:val="el-GR"/>
        </w:rPr>
        <w:t>ες</w:t>
      </w:r>
      <w:r w:rsidRPr="007E31B4">
        <w:rPr>
          <w:rFonts w:eastAsia="SimSun"/>
          <w:lang w:val="el-GR"/>
        </w:rPr>
        <w:t>:</w:t>
      </w:r>
    </w:p>
    <w:p w14:paraId="32944A9B" w14:textId="16D2BE38" w:rsidR="00F82A8D" w:rsidRPr="007E31B4" w:rsidRDefault="00F82A8D" w:rsidP="00F82A8D">
      <w:pPr>
        <w:suppressAutoHyphens w:val="0"/>
        <w:autoSpaceDE w:val="0"/>
        <w:spacing w:after="60"/>
        <w:rPr>
          <w:rFonts w:eastAsia="SimSun"/>
          <w:lang w:val="el-GR"/>
        </w:rPr>
      </w:pPr>
    </w:p>
    <w:p w14:paraId="1318A7F9" w14:textId="77777777" w:rsidR="00B54E5E" w:rsidRPr="007E31B4" w:rsidRDefault="00B54E5E"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1192"/>
        <w:gridCol w:w="2299"/>
        <w:gridCol w:w="1425"/>
        <w:gridCol w:w="1644"/>
        <w:gridCol w:w="1221"/>
        <w:gridCol w:w="1840"/>
        <w:gridCol w:w="7"/>
      </w:tblGrid>
      <w:tr w:rsidR="00F82A8D" w:rsidRPr="007E31B4" w14:paraId="38E2853A" w14:textId="77777777" w:rsidTr="00AB5802">
        <w:trPr>
          <w:trHeight w:val="300"/>
          <w:jc w:val="center"/>
        </w:trPr>
        <w:tc>
          <w:tcPr>
            <w:tcW w:w="5000" w:type="pct"/>
            <w:gridSpan w:val="7"/>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615"/>
          <w:p w14:paraId="7DFEF3F9" w14:textId="77777777" w:rsidR="00F82A8D" w:rsidRPr="007E31B4" w:rsidRDefault="00F82A8D" w:rsidP="00770F53">
            <w:pPr>
              <w:suppressAutoHyphens w:val="0"/>
              <w:autoSpaceDE w:val="0"/>
              <w:spacing w:after="60"/>
              <w:jc w:val="center"/>
              <w:rPr>
                <w:rFonts w:eastAsia="SimSun"/>
                <w:b/>
                <w:bCs/>
                <w:sz w:val="20"/>
                <w:szCs w:val="20"/>
                <w:lang w:val="el-GR"/>
              </w:rPr>
            </w:pPr>
            <w:r w:rsidRPr="007E31B4">
              <w:rPr>
                <w:rFonts w:eastAsia="SimSun"/>
                <w:b/>
                <w:bCs/>
                <w:sz w:val="20"/>
                <w:szCs w:val="20"/>
                <w:lang w:val="el-GR"/>
              </w:rPr>
              <w:t>ΧΡΟΝΟΔΙΑΓΡΑΜΜΑ ΕΡΓΟΥ</w:t>
            </w:r>
          </w:p>
        </w:tc>
      </w:tr>
      <w:tr w:rsidR="007D2D58" w:rsidRPr="00096E40" w14:paraId="6CC2A225" w14:textId="77777777" w:rsidTr="00AB5802">
        <w:trPr>
          <w:trHeight w:val="300"/>
          <w:jc w:val="center"/>
        </w:trPr>
        <w:tc>
          <w:tcPr>
            <w:tcW w:w="5000" w:type="pct"/>
            <w:gridSpan w:val="7"/>
            <w:tcBorders>
              <w:top w:val="single" w:sz="4" w:space="0" w:color="auto"/>
              <w:left w:val="single" w:sz="4" w:space="0" w:color="auto"/>
              <w:bottom w:val="single" w:sz="4" w:space="0" w:color="auto"/>
              <w:right w:val="single" w:sz="4" w:space="0" w:color="auto"/>
            </w:tcBorders>
            <w:shd w:val="clear" w:color="000000" w:fill="FCE4D6"/>
            <w:noWrap/>
            <w:vAlign w:val="bottom"/>
          </w:tcPr>
          <w:p w14:paraId="15E77D67" w14:textId="30F4F5C9" w:rsidR="007D2D58" w:rsidRPr="007E31B4" w:rsidRDefault="007D2D58" w:rsidP="00770F53">
            <w:pPr>
              <w:suppressAutoHyphens w:val="0"/>
              <w:autoSpaceDE w:val="0"/>
              <w:spacing w:after="60"/>
              <w:jc w:val="center"/>
              <w:rPr>
                <w:rFonts w:eastAsia="SimSun"/>
                <w:b/>
                <w:bCs/>
                <w:sz w:val="20"/>
                <w:szCs w:val="20"/>
                <w:lang w:val="el-GR"/>
              </w:rPr>
            </w:pPr>
            <w:r w:rsidRPr="007E31B4">
              <w:rPr>
                <w:rFonts w:eastAsia="SimSun"/>
                <w:b/>
                <w:bCs/>
                <w:sz w:val="20"/>
                <w:szCs w:val="20"/>
                <w:lang w:val="el-GR"/>
              </w:rPr>
              <w:t>ΔΡΑΣΗ 1: Υλοποίηση Αναβάθμισης Συστήματος Κλήρωσης και Διανομής Θεμάτων από την Τράπεζα Θεμάτων</w:t>
            </w:r>
          </w:p>
        </w:tc>
      </w:tr>
      <w:tr w:rsidR="007D2D58" w:rsidRPr="007E31B4" w14:paraId="17B625A7" w14:textId="77777777" w:rsidTr="00AB5802">
        <w:trPr>
          <w:gridAfter w:val="1"/>
          <w:wAfter w:w="5" w:type="pct"/>
          <w:trHeight w:val="765"/>
          <w:jc w:val="center"/>
        </w:trPr>
        <w:tc>
          <w:tcPr>
            <w:tcW w:w="615" w:type="pct"/>
            <w:tcBorders>
              <w:top w:val="nil"/>
              <w:left w:val="single" w:sz="4" w:space="0" w:color="auto"/>
              <w:bottom w:val="single" w:sz="4" w:space="0" w:color="auto"/>
              <w:right w:val="single" w:sz="4" w:space="0" w:color="auto"/>
            </w:tcBorders>
            <w:shd w:val="clear" w:color="000000" w:fill="E2EFDA"/>
            <w:vAlign w:val="center"/>
            <w:hideMark/>
          </w:tcPr>
          <w:p w14:paraId="651DDFF4" w14:textId="11E8A459" w:rsidR="00F82A8D" w:rsidRPr="007E31B4" w:rsidRDefault="007D2D58" w:rsidP="00770F53">
            <w:pPr>
              <w:suppressAutoHyphens w:val="0"/>
              <w:autoSpaceDE w:val="0"/>
              <w:spacing w:after="60"/>
              <w:jc w:val="center"/>
              <w:rPr>
                <w:rFonts w:eastAsia="SimSun"/>
                <w:b/>
                <w:bCs/>
                <w:sz w:val="20"/>
                <w:szCs w:val="20"/>
                <w:lang w:val="el-GR"/>
              </w:rPr>
            </w:pPr>
            <w:r w:rsidRPr="007E31B4">
              <w:rPr>
                <w:rFonts w:eastAsia="SimSun"/>
                <w:b/>
                <w:bCs/>
                <w:sz w:val="20"/>
                <w:szCs w:val="20"/>
                <w:lang w:val="el-GR"/>
              </w:rPr>
              <w:t>Φάση</w:t>
            </w:r>
          </w:p>
        </w:tc>
        <w:tc>
          <w:tcPr>
            <w:tcW w:w="1201" w:type="pct"/>
            <w:tcBorders>
              <w:top w:val="nil"/>
              <w:left w:val="nil"/>
              <w:bottom w:val="single" w:sz="4" w:space="0" w:color="auto"/>
              <w:right w:val="single" w:sz="4" w:space="0" w:color="auto"/>
            </w:tcBorders>
            <w:shd w:val="clear" w:color="000000" w:fill="E2EFDA"/>
            <w:vAlign w:val="center"/>
            <w:hideMark/>
          </w:tcPr>
          <w:p w14:paraId="46258455" w14:textId="77777777" w:rsidR="00F82A8D" w:rsidRPr="007E31B4" w:rsidRDefault="00F82A8D" w:rsidP="00770F53">
            <w:pPr>
              <w:suppressAutoHyphens w:val="0"/>
              <w:autoSpaceDE w:val="0"/>
              <w:spacing w:after="60"/>
              <w:jc w:val="center"/>
              <w:rPr>
                <w:rFonts w:eastAsia="SimSun"/>
                <w:b/>
                <w:bCs/>
                <w:sz w:val="20"/>
                <w:szCs w:val="20"/>
                <w:lang w:val="el-GR"/>
              </w:rPr>
            </w:pPr>
            <w:r w:rsidRPr="007E31B4">
              <w:rPr>
                <w:rFonts w:eastAsia="SimSun"/>
                <w:b/>
                <w:bCs/>
                <w:sz w:val="20"/>
                <w:szCs w:val="20"/>
                <w:lang w:val="el-GR"/>
              </w:rPr>
              <w:t>Τίτλος Φάσης</w:t>
            </w:r>
          </w:p>
        </w:tc>
        <w:tc>
          <w:tcPr>
            <w:tcW w:w="738" w:type="pct"/>
            <w:tcBorders>
              <w:top w:val="nil"/>
              <w:left w:val="nil"/>
              <w:bottom w:val="single" w:sz="4" w:space="0" w:color="auto"/>
              <w:right w:val="single" w:sz="4" w:space="0" w:color="auto"/>
            </w:tcBorders>
            <w:shd w:val="clear" w:color="000000" w:fill="E2EFDA"/>
            <w:vAlign w:val="center"/>
            <w:hideMark/>
          </w:tcPr>
          <w:p w14:paraId="285291EA" w14:textId="010AF193" w:rsidR="00F82A8D" w:rsidRPr="007E31B4" w:rsidRDefault="00F82A8D" w:rsidP="00770F53">
            <w:pPr>
              <w:suppressAutoHyphens w:val="0"/>
              <w:autoSpaceDE w:val="0"/>
              <w:spacing w:after="60"/>
              <w:jc w:val="center"/>
              <w:rPr>
                <w:rFonts w:eastAsia="SimSun"/>
                <w:b/>
                <w:bCs/>
                <w:sz w:val="20"/>
                <w:szCs w:val="20"/>
                <w:lang w:val="el-GR"/>
              </w:rPr>
            </w:pPr>
            <w:r w:rsidRPr="007E31B4">
              <w:rPr>
                <w:rFonts w:eastAsia="SimSun"/>
                <w:b/>
                <w:bCs/>
                <w:sz w:val="20"/>
                <w:szCs w:val="20"/>
                <w:lang w:val="el-GR"/>
              </w:rPr>
              <w:t xml:space="preserve">Διάρκεια </w:t>
            </w:r>
            <w:r w:rsidR="00445C74" w:rsidRPr="007E31B4">
              <w:rPr>
                <w:rFonts w:eastAsia="SimSun"/>
                <w:b/>
                <w:bCs/>
                <w:sz w:val="20"/>
                <w:szCs w:val="20"/>
                <w:lang w:val="el-GR"/>
              </w:rPr>
              <w:t>Υ</w:t>
            </w:r>
            <w:r w:rsidRPr="007E31B4">
              <w:rPr>
                <w:rFonts w:eastAsia="SimSun"/>
                <w:b/>
                <w:bCs/>
                <w:sz w:val="20"/>
                <w:szCs w:val="20"/>
                <w:lang w:val="el-GR"/>
              </w:rPr>
              <w:t>λοποίησης (ΜΗΝΕΣ)</w:t>
            </w:r>
          </w:p>
        </w:tc>
        <w:tc>
          <w:tcPr>
            <w:tcW w:w="854" w:type="pct"/>
            <w:tcBorders>
              <w:top w:val="nil"/>
              <w:left w:val="nil"/>
              <w:bottom w:val="single" w:sz="4" w:space="0" w:color="auto"/>
              <w:right w:val="single" w:sz="4" w:space="0" w:color="auto"/>
            </w:tcBorders>
            <w:shd w:val="clear" w:color="000000" w:fill="E2EFDA"/>
            <w:vAlign w:val="center"/>
            <w:hideMark/>
          </w:tcPr>
          <w:p w14:paraId="02B47A1B" w14:textId="77777777" w:rsidR="00F82A8D" w:rsidRPr="007E31B4" w:rsidRDefault="00F82A8D" w:rsidP="00770F53">
            <w:pPr>
              <w:suppressAutoHyphens w:val="0"/>
              <w:autoSpaceDE w:val="0"/>
              <w:spacing w:after="60"/>
              <w:jc w:val="center"/>
              <w:rPr>
                <w:rFonts w:eastAsia="SimSun"/>
                <w:b/>
                <w:bCs/>
                <w:sz w:val="20"/>
                <w:szCs w:val="20"/>
                <w:lang w:val="el-GR"/>
              </w:rPr>
            </w:pPr>
            <w:r w:rsidRPr="007E31B4">
              <w:rPr>
                <w:rFonts w:eastAsia="SimSun"/>
                <w:b/>
                <w:bCs/>
                <w:sz w:val="20"/>
                <w:szCs w:val="20"/>
                <w:lang w:val="el-GR"/>
              </w:rPr>
              <w:t>Διάρκεια Ελέγχου Παραδοτέων (ΜΗΝΕΣ)</w:t>
            </w:r>
          </w:p>
        </w:tc>
        <w:tc>
          <w:tcPr>
            <w:tcW w:w="630" w:type="pct"/>
            <w:tcBorders>
              <w:top w:val="nil"/>
              <w:left w:val="nil"/>
              <w:bottom w:val="single" w:sz="4" w:space="0" w:color="auto"/>
              <w:right w:val="single" w:sz="4" w:space="0" w:color="auto"/>
            </w:tcBorders>
            <w:shd w:val="clear" w:color="000000" w:fill="E2EFDA"/>
            <w:vAlign w:val="center"/>
            <w:hideMark/>
          </w:tcPr>
          <w:p w14:paraId="60BD04D8" w14:textId="1BE23453" w:rsidR="00F82A8D" w:rsidRPr="007E31B4" w:rsidRDefault="00F82A8D" w:rsidP="00770F53">
            <w:pPr>
              <w:suppressAutoHyphens w:val="0"/>
              <w:autoSpaceDE w:val="0"/>
              <w:spacing w:after="60"/>
              <w:jc w:val="center"/>
              <w:rPr>
                <w:rFonts w:eastAsia="SimSun"/>
                <w:b/>
                <w:bCs/>
                <w:sz w:val="20"/>
                <w:szCs w:val="20"/>
                <w:lang w:val="el-GR"/>
              </w:rPr>
            </w:pPr>
            <w:r w:rsidRPr="007E31B4">
              <w:rPr>
                <w:rFonts w:eastAsia="SimSun"/>
                <w:b/>
                <w:bCs/>
                <w:sz w:val="20"/>
                <w:szCs w:val="20"/>
                <w:lang w:val="el-GR"/>
              </w:rPr>
              <w:t xml:space="preserve">Διάρκεια </w:t>
            </w:r>
            <w:r w:rsidR="003A195F" w:rsidRPr="007E31B4">
              <w:rPr>
                <w:rFonts w:eastAsia="SimSun"/>
                <w:b/>
                <w:bCs/>
                <w:sz w:val="20"/>
                <w:szCs w:val="20"/>
                <w:lang w:val="el-GR"/>
              </w:rPr>
              <w:t xml:space="preserve">Φάσης </w:t>
            </w:r>
            <w:r w:rsidRPr="007E31B4">
              <w:rPr>
                <w:rFonts w:eastAsia="SimSun"/>
                <w:b/>
                <w:bCs/>
                <w:sz w:val="20"/>
                <w:szCs w:val="20"/>
                <w:lang w:val="el-GR"/>
              </w:rPr>
              <w:t>(ΜΗΝΕΣ)</w:t>
            </w:r>
          </w:p>
        </w:tc>
        <w:tc>
          <w:tcPr>
            <w:tcW w:w="958" w:type="pct"/>
            <w:tcBorders>
              <w:top w:val="nil"/>
              <w:left w:val="nil"/>
              <w:bottom w:val="single" w:sz="4" w:space="0" w:color="auto"/>
              <w:right w:val="single" w:sz="4" w:space="0" w:color="auto"/>
            </w:tcBorders>
            <w:shd w:val="clear" w:color="000000" w:fill="E2EFDA"/>
            <w:vAlign w:val="center"/>
            <w:hideMark/>
          </w:tcPr>
          <w:p w14:paraId="4E6FC4A9" w14:textId="77777777" w:rsidR="00F82A8D" w:rsidRPr="007E31B4" w:rsidRDefault="00F82A8D" w:rsidP="00770F53">
            <w:pPr>
              <w:suppressAutoHyphens w:val="0"/>
              <w:autoSpaceDE w:val="0"/>
              <w:spacing w:after="60"/>
              <w:jc w:val="center"/>
              <w:rPr>
                <w:rFonts w:eastAsia="SimSun"/>
                <w:b/>
                <w:bCs/>
                <w:sz w:val="20"/>
                <w:szCs w:val="20"/>
                <w:lang w:val="el-GR"/>
              </w:rPr>
            </w:pPr>
            <w:r w:rsidRPr="007E31B4">
              <w:rPr>
                <w:rFonts w:eastAsia="SimSun"/>
                <w:b/>
                <w:bCs/>
                <w:sz w:val="20"/>
                <w:szCs w:val="20"/>
                <w:lang w:val="el-GR"/>
              </w:rPr>
              <w:t>Προϋπόθεση έναρξης</w:t>
            </w:r>
          </w:p>
        </w:tc>
      </w:tr>
      <w:tr w:rsidR="007D2D58" w:rsidRPr="00096E40" w14:paraId="65DBE5CB" w14:textId="77777777" w:rsidTr="00AB5802">
        <w:trPr>
          <w:gridAfter w:val="1"/>
          <w:wAfter w:w="5" w:type="pct"/>
          <w:trHeight w:val="199"/>
          <w:jc w:val="center"/>
        </w:trPr>
        <w:tc>
          <w:tcPr>
            <w:tcW w:w="6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8110A9" w14:textId="24F5B5DD" w:rsidR="00F82A8D" w:rsidRPr="007E31B4" w:rsidRDefault="007D2D58" w:rsidP="00770F53">
            <w:pPr>
              <w:suppressAutoHyphens w:val="0"/>
              <w:autoSpaceDE w:val="0"/>
              <w:spacing w:after="60"/>
              <w:rPr>
                <w:rFonts w:eastAsia="SimSun"/>
                <w:b/>
                <w:bCs/>
                <w:sz w:val="20"/>
                <w:szCs w:val="20"/>
                <w:lang w:val="el-GR"/>
              </w:rPr>
            </w:pPr>
            <w:r w:rsidRPr="007E31B4">
              <w:rPr>
                <w:rFonts w:eastAsia="SimSun"/>
                <w:b/>
                <w:bCs/>
                <w:sz w:val="20"/>
                <w:szCs w:val="20"/>
                <w:lang w:val="el-GR"/>
              </w:rPr>
              <w:t>1_1</w:t>
            </w:r>
          </w:p>
        </w:tc>
        <w:tc>
          <w:tcPr>
            <w:tcW w:w="120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4691F7A" w14:textId="014E965D" w:rsidR="00F82A8D" w:rsidRPr="007E31B4" w:rsidRDefault="005D5CE8" w:rsidP="00770F53">
            <w:pPr>
              <w:suppressAutoHyphens w:val="0"/>
              <w:autoSpaceDE w:val="0"/>
              <w:spacing w:after="60"/>
              <w:jc w:val="left"/>
              <w:rPr>
                <w:rFonts w:eastAsia="SimSun"/>
                <w:sz w:val="20"/>
                <w:szCs w:val="20"/>
                <w:lang w:val="el-GR"/>
              </w:rPr>
            </w:pPr>
            <w:r w:rsidRPr="007E31B4">
              <w:rPr>
                <w:rFonts w:eastAsia="SimSun"/>
                <w:sz w:val="20"/>
                <w:szCs w:val="20"/>
                <w:lang w:val="el-GR"/>
              </w:rPr>
              <w:t>Μελέτη Εφαρμογής - Ανάλυση Απαιτήσεων</w:t>
            </w:r>
          </w:p>
        </w:tc>
        <w:tc>
          <w:tcPr>
            <w:tcW w:w="73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FE95D5F" w14:textId="3EEB0E4E" w:rsidR="00F82A8D" w:rsidRPr="007E31B4" w:rsidRDefault="005D5CE8" w:rsidP="00770F53">
            <w:pPr>
              <w:suppressAutoHyphens w:val="0"/>
              <w:autoSpaceDE w:val="0"/>
              <w:spacing w:after="60"/>
              <w:jc w:val="center"/>
              <w:rPr>
                <w:rFonts w:eastAsia="SimSun"/>
                <w:b/>
                <w:sz w:val="20"/>
                <w:szCs w:val="20"/>
                <w:lang w:val="el-GR"/>
              </w:rPr>
            </w:pPr>
            <w:r w:rsidRPr="007E31B4">
              <w:rPr>
                <w:rFonts w:eastAsia="SimSun"/>
                <w:b/>
                <w:bCs/>
                <w:sz w:val="20"/>
                <w:szCs w:val="20"/>
                <w:lang w:val="el-GR"/>
              </w:rPr>
              <w:t>1</w:t>
            </w:r>
          </w:p>
        </w:tc>
        <w:tc>
          <w:tcPr>
            <w:tcW w:w="85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6AFB505" w14:textId="77777777" w:rsidR="00F82A8D" w:rsidRPr="007E31B4" w:rsidRDefault="00F82A8D" w:rsidP="00770F53">
            <w:pPr>
              <w:suppressAutoHyphens w:val="0"/>
              <w:autoSpaceDE w:val="0"/>
              <w:spacing w:after="60"/>
              <w:jc w:val="center"/>
              <w:rPr>
                <w:rFonts w:eastAsia="SimSun"/>
                <w:b/>
                <w:sz w:val="20"/>
                <w:szCs w:val="20"/>
                <w:lang w:val="el-GR"/>
              </w:rPr>
            </w:pPr>
            <w:r w:rsidRPr="007E31B4">
              <w:rPr>
                <w:rFonts w:eastAsia="SimSun"/>
                <w:b/>
                <w:sz w:val="20"/>
                <w:szCs w:val="20"/>
                <w:lang w:val="el-GR"/>
              </w:rPr>
              <w:t>1</w:t>
            </w:r>
          </w:p>
        </w:tc>
        <w:tc>
          <w:tcPr>
            <w:tcW w:w="63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DC03A70" w14:textId="5A9099BB" w:rsidR="00F82A8D" w:rsidRPr="007E31B4" w:rsidRDefault="005D5CE8" w:rsidP="00770F53">
            <w:pPr>
              <w:suppressAutoHyphens w:val="0"/>
              <w:autoSpaceDE w:val="0"/>
              <w:spacing w:after="60"/>
              <w:jc w:val="center"/>
              <w:rPr>
                <w:rFonts w:eastAsia="SimSun"/>
                <w:b/>
                <w:sz w:val="20"/>
                <w:szCs w:val="20"/>
                <w:lang w:val="el-GR"/>
              </w:rPr>
            </w:pPr>
            <w:r w:rsidRPr="007E31B4">
              <w:rPr>
                <w:rFonts w:eastAsia="SimSun"/>
                <w:b/>
                <w:sz w:val="20"/>
                <w:szCs w:val="20"/>
                <w:lang w:val="el-GR"/>
              </w:rPr>
              <w:t>2</w:t>
            </w:r>
          </w:p>
        </w:tc>
        <w:tc>
          <w:tcPr>
            <w:tcW w:w="95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28EA84F" w14:textId="77777777" w:rsidR="00F82A8D" w:rsidRPr="007E31B4" w:rsidRDefault="00F82A8D" w:rsidP="00770F53">
            <w:pPr>
              <w:suppressAutoHyphens w:val="0"/>
              <w:autoSpaceDE w:val="0"/>
              <w:spacing w:after="60"/>
              <w:jc w:val="left"/>
              <w:rPr>
                <w:rFonts w:eastAsia="SimSun"/>
                <w:sz w:val="20"/>
                <w:szCs w:val="20"/>
                <w:lang w:val="el-GR"/>
              </w:rPr>
            </w:pPr>
            <w:r w:rsidRPr="007E31B4">
              <w:rPr>
                <w:rFonts w:eastAsia="SimSun"/>
                <w:sz w:val="20"/>
                <w:szCs w:val="20"/>
                <w:lang w:val="el-GR"/>
              </w:rPr>
              <w:t>Έναρξη με την υπογραφή της Σύμβασης</w:t>
            </w:r>
          </w:p>
        </w:tc>
      </w:tr>
      <w:tr w:rsidR="007D2D58" w:rsidRPr="00096E40" w14:paraId="75F9A46F" w14:textId="77777777" w:rsidTr="00AB5802">
        <w:trPr>
          <w:gridAfter w:val="1"/>
          <w:wAfter w:w="5" w:type="pct"/>
          <w:trHeight w:val="291"/>
          <w:jc w:val="center"/>
        </w:trPr>
        <w:tc>
          <w:tcPr>
            <w:tcW w:w="6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0B89C4" w14:textId="7866869A" w:rsidR="00F82A8D" w:rsidRPr="007E31B4" w:rsidRDefault="007D2D58" w:rsidP="00770F53">
            <w:pPr>
              <w:suppressAutoHyphens w:val="0"/>
              <w:autoSpaceDE w:val="0"/>
              <w:spacing w:after="60"/>
              <w:rPr>
                <w:rFonts w:eastAsia="SimSun"/>
                <w:b/>
                <w:bCs/>
                <w:sz w:val="20"/>
                <w:szCs w:val="20"/>
                <w:lang w:val="el-GR"/>
              </w:rPr>
            </w:pPr>
            <w:r w:rsidRPr="007E31B4">
              <w:rPr>
                <w:rFonts w:eastAsia="SimSun"/>
                <w:b/>
                <w:bCs/>
                <w:sz w:val="20"/>
                <w:szCs w:val="20"/>
                <w:lang w:val="el-GR"/>
              </w:rPr>
              <w:t>1_2</w:t>
            </w:r>
          </w:p>
        </w:tc>
        <w:tc>
          <w:tcPr>
            <w:tcW w:w="120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5B1090F" w14:textId="05ACDC51" w:rsidR="00F82A8D" w:rsidRPr="007E31B4" w:rsidRDefault="005D5CE8" w:rsidP="00770F53">
            <w:pPr>
              <w:suppressAutoHyphens w:val="0"/>
              <w:autoSpaceDE w:val="0"/>
              <w:spacing w:after="60"/>
              <w:jc w:val="left"/>
              <w:rPr>
                <w:rFonts w:eastAsia="SimSun"/>
                <w:sz w:val="20"/>
                <w:szCs w:val="20"/>
                <w:lang w:val="el-GR"/>
              </w:rPr>
            </w:pPr>
            <w:r w:rsidRPr="007E31B4">
              <w:rPr>
                <w:rFonts w:eastAsia="SimSun"/>
                <w:sz w:val="20"/>
                <w:szCs w:val="20"/>
                <w:lang w:val="el-GR"/>
              </w:rPr>
              <w:t>Ανάπτυξη / Αναβάθμιση Λογισμικού</w:t>
            </w:r>
          </w:p>
        </w:tc>
        <w:tc>
          <w:tcPr>
            <w:tcW w:w="73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3B54AA8" w14:textId="538CC3BA" w:rsidR="00F82A8D" w:rsidRPr="007E31B4" w:rsidRDefault="005D5CE8" w:rsidP="00770F53">
            <w:pPr>
              <w:suppressAutoHyphens w:val="0"/>
              <w:autoSpaceDE w:val="0"/>
              <w:spacing w:after="60"/>
              <w:jc w:val="center"/>
              <w:rPr>
                <w:rFonts w:eastAsia="SimSun"/>
                <w:b/>
                <w:sz w:val="20"/>
                <w:szCs w:val="20"/>
                <w:lang w:val="el-GR"/>
              </w:rPr>
            </w:pPr>
            <w:r w:rsidRPr="007E31B4">
              <w:rPr>
                <w:rFonts w:eastAsia="SimSun"/>
                <w:b/>
                <w:sz w:val="20"/>
                <w:szCs w:val="20"/>
                <w:lang w:val="el-GR"/>
              </w:rPr>
              <w:t>3</w:t>
            </w:r>
          </w:p>
        </w:tc>
        <w:tc>
          <w:tcPr>
            <w:tcW w:w="85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CFDF071" w14:textId="77777777" w:rsidR="00F82A8D" w:rsidRPr="007E31B4" w:rsidRDefault="00F82A8D" w:rsidP="00770F53">
            <w:pPr>
              <w:suppressAutoHyphens w:val="0"/>
              <w:autoSpaceDE w:val="0"/>
              <w:spacing w:after="60"/>
              <w:jc w:val="center"/>
              <w:rPr>
                <w:rFonts w:eastAsia="SimSun"/>
                <w:b/>
                <w:sz w:val="20"/>
                <w:szCs w:val="20"/>
                <w:lang w:val="el-GR"/>
              </w:rPr>
            </w:pPr>
            <w:r w:rsidRPr="007E31B4">
              <w:rPr>
                <w:rFonts w:eastAsia="SimSun"/>
                <w:b/>
                <w:sz w:val="20"/>
                <w:szCs w:val="20"/>
                <w:lang w:val="el-GR"/>
              </w:rPr>
              <w:t>1</w:t>
            </w:r>
          </w:p>
        </w:tc>
        <w:tc>
          <w:tcPr>
            <w:tcW w:w="63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4FDD79F" w14:textId="5A3D882A" w:rsidR="00F82A8D" w:rsidRPr="007E31B4" w:rsidRDefault="005D5CE8" w:rsidP="00770F53">
            <w:pPr>
              <w:suppressAutoHyphens w:val="0"/>
              <w:autoSpaceDE w:val="0"/>
              <w:spacing w:after="60"/>
              <w:jc w:val="center"/>
              <w:rPr>
                <w:rFonts w:eastAsia="SimSun"/>
                <w:b/>
                <w:sz w:val="20"/>
                <w:szCs w:val="20"/>
                <w:lang w:val="el-GR"/>
              </w:rPr>
            </w:pPr>
            <w:r w:rsidRPr="007E31B4">
              <w:rPr>
                <w:rFonts w:eastAsia="SimSun"/>
                <w:b/>
                <w:sz w:val="20"/>
                <w:szCs w:val="20"/>
                <w:lang w:val="el-GR"/>
              </w:rPr>
              <w:t>4</w:t>
            </w:r>
          </w:p>
        </w:tc>
        <w:tc>
          <w:tcPr>
            <w:tcW w:w="95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945CDEC" w14:textId="25260107" w:rsidR="00F82A8D" w:rsidRPr="007E31B4" w:rsidRDefault="00F82A8D" w:rsidP="00770F53">
            <w:pPr>
              <w:suppressAutoHyphens w:val="0"/>
              <w:autoSpaceDE w:val="0"/>
              <w:spacing w:after="60"/>
              <w:jc w:val="left"/>
              <w:rPr>
                <w:rFonts w:eastAsia="SimSun"/>
                <w:sz w:val="20"/>
                <w:szCs w:val="20"/>
                <w:lang w:val="el-GR"/>
              </w:rPr>
            </w:pPr>
            <w:r w:rsidRPr="007E31B4">
              <w:rPr>
                <w:rFonts w:eastAsia="SimSun"/>
                <w:sz w:val="20"/>
                <w:szCs w:val="20"/>
                <w:lang w:val="el-GR"/>
              </w:rPr>
              <w:t xml:space="preserve">Έναρξη με την ολοκλήρωση της Φάσης </w:t>
            </w:r>
            <w:r w:rsidR="005D5CE8" w:rsidRPr="007E31B4">
              <w:rPr>
                <w:rFonts w:eastAsia="SimSun"/>
                <w:sz w:val="20"/>
                <w:szCs w:val="20"/>
                <w:lang w:val="el-GR"/>
              </w:rPr>
              <w:t>1_</w:t>
            </w:r>
            <w:r w:rsidRPr="007E31B4">
              <w:rPr>
                <w:rFonts w:eastAsia="SimSun"/>
                <w:sz w:val="20"/>
                <w:szCs w:val="20"/>
                <w:lang w:val="el-GR"/>
              </w:rPr>
              <w:t>1 </w:t>
            </w:r>
          </w:p>
        </w:tc>
      </w:tr>
      <w:tr w:rsidR="005D5CE8" w:rsidRPr="00096E40" w14:paraId="697D98FF" w14:textId="77777777" w:rsidTr="008919CB">
        <w:trPr>
          <w:gridAfter w:val="1"/>
          <w:wAfter w:w="5" w:type="pct"/>
          <w:trHeight w:val="450"/>
          <w:jc w:val="center"/>
        </w:trPr>
        <w:tc>
          <w:tcPr>
            <w:tcW w:w="6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261E07" w14:textId="059DAC0C" w:rsidR="00F82A8D" w:rsidRPr="007E31B4" w:rsidRDefault="007D2D58" w:rsidP="00770F53">
            <w:pPr>
              <w:suppressAutoHyphens w:val="0"/>
              <w:autoSpaceDE w:val="0"/>
              <w:spacing w:after="60"/>
              <w:rPr>
                <w:rFonts w:eastAsia="SimSun"/>
                <w:b/>
                <w:bCs/>
                <w:sz w:val="20"/>
                <w:szCs w:val="20"/>
                <w:lang w:val="el-GR"/>
              </w:rPr>
            </w:pPr>
            <w:r w:rsidRPr="007E31B4">
              <w:rPr>
                <w:rFonts w:eastAsia="SimSun"/>
                <w:b/>
                <w:bCs/>
                <w:sz w:val="20"/>
                <w:szCs w:val="20"/>
                <w:lang w:val="el-GR"/>
              </w:rPr>
              <w:t>1_3</w:t>
            </w:r>
          </w:p>
        </w:tc>
        <w:tc>
          <w:tcPr>
            <w:tcW w:w="120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25AB502" w14:textId="0CDDF459" w:rsidR="00F82A8D" w:rsidRPr="007E31B4" w:rsidRDefault="005D5CE8" w:rsidP="00770F53">
            <w:pPr>
              <w:suppressAutoHyphens w:val="0"/>
              <w:autoSpaceDE w:val="0"/>
              <w:spacing w:after="60"/>
              <w:jc w:val="left"/>
              <w:rPr>
                <w:rFonts w:eastAsia="SimSun"/>
                <w:sz w:val="20"/>
                <w:szCs w:val="20"/>
                <w:lang w:val="el-GR"/>
              </w:rPr>
            </w:pPr>
            <w:r w:rsidRPr="007E31B4">
              <w:rPr>
                <w:rFonts w:eastAsia="SimSun"/>
                <w:sz w:val="20"/>
                <w:szCs w:val="20"/>
                <w:lang w:val="el-GR"/>
              </w:rPr>
              <w:t>Έλεγχος Ποιότητας και Εκπαίδευση</w:t>
            </w:r>
          </w:p>
        </w:tc>
        <w:tc>
          <w:tcPr>
            <w:tcW w:w="73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CDEC5A0" w14:textId="39F39F59" w:rsidR="00F82A8D" w:rsidRPr="007E31B4" w:rsidRDefault="005D5CE8" w:rsidP="00770F53">
            <w:pPr>
              <w:suppressAutoHyphens w:val="0"/>
              <w:autoSpaceDE w:val="0"/>
              <w:spacing w:after="60"/>
              <w:jc w:val="center"/>
              <w:rPr>
                <w:rFonts w:eastAsia="SimSun"/>
                <w:b/>
                <w:bCs/>
                <w:sz w:val="20"/>
                <w:szCs w:val="20"/>
                <w:lang w:val="el-GR"/>
              </w:rPr>
            </w:pPr>
            <w:r w:rsidRPr="007E31B4">
              <w:rPr>
                <w:rFonts w:eastAsia="SimSun"/>
                <w:b/>
                <w:bCs/>
                <w:sz w:val="20"/>
                <w:szCs w:val="20"/>
                <w:lang w:val="el-GR"/>
              </w:rPr>
              <w:t>2</w:t>
            </w:r>
          </w:p>
        </w:tc>
        <w:tc>
          <w:tcPr>
            <w:tcW w:w="85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95051EE" w14:textId="77777777" w:rsidR="00F82A8D" w:rsidRPr="007E31B4" w:rsidRDefault="00F82A8D" w:rsidP="00770F53">
            <w:pPr>
              <w:suppressAutoHyphens w:val="0"/>
              <w:autoSpaceDE w:val="0"/>
              <w:spacing w:after="60"/>
              <w:jc w:val="center"/>
              <w:rPr>
                <w:rFonts w:eastAsia="SimSun"/>
                <w:b/>
                <w:bCs/>
                <w:sz w:val="20"/>
                <w:szCs w:val="20"/>
                <w:lang w:val="el-GR"/>
              </w:rPr>
            </w:pPr>
            <w:r w:rsidRPr="007E31B4">
              <w:rPr>
                <w:rFonts w:eastAsia="SimSun"/>
                <w:b/>
                <w:bCs/>
                <w:sz w:val="20"/>
                <w:szCs w:val="20"/>
                <w:lang w:val="el-GR"/>
              </w:rPr>
              <w:t>1</w:t>
            </w:r>
          </w:p>
        </w:tc>
        <w:tc>
          <w:tcPr>
            <w:tcW w:w="63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9640A3F" w14:textId="5234E8D5" w:rsidR="00F82A8D" w:rsidRPr="007E31B4" w:rsidRDefault="005D5CE8" w:rsidP="00770F53">
            <w:pPr>
              <w:suppressAutoHyphens w:val="0"/>
              <w:autoSpaceDE w:val="0"/>
              <w:spacing w:after="60"/>
              <w:jc w:val="center"/>
              <w:rPr>
                <w:rFonts w:eastAsia="SimSun"/>
                <w:b/>
                <w:sz w:val="20"/>
                <w:szCs w:val="20"/>
                <w:lang w:val="el-GR"/>
              </w:rPr>
            </w:pPr>
            <w:r w:rsidRPr="007E31B4">
              <w:rPr>
                <w:rFonts w:eastAsia="SimSun"/>
                <w:b/>
                <w:sz w:val="20"/>
                <w:szCs w:val="20"/>
                <w:lang w:val="el-GR"/>
              </w:rPr>
              <w:t>3</w:t>
            </w:r>
          </w:p>
        </w:tc>
        <w:tc>
          <w:tcPr>
            <w:tcW w:w="95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DEA1D95" w14:textId="5E52B60E" w:rsidR="00F82A8D" w:rsidRPr="007E31B4" w:rsidRDefault="00F82A8D" w:rsidP="00770F53">
            <w:pPr>
              <w:suppressAutoHyphens w:val="0"/>
              <w:autoSpaceDE w:val="0"/>
              <w:spacing w:after="60"/>
              <w:jc w:val="left"/>
              <w:rPr>
                <w:rFonts w:eastAsia="SimSun"/>
                <w:sz w:val="20"/>
                <w:szCs w:val="20"/>
                <w:lang w:val="el-GR"/>
              </w:rPr>
            </w:pPr>
            <w:r w:rsidRPr="007E31B4">
              <w:rPr>
                <w:rFonts w:eastAsia="SimSun"/>
                <w:sz w:val="20"/>
                <w:szCs w:val="20"/>
                <w:lang w:val="el-GR"/>
              </w:rPr>
              <w:t xml:space="preserve">Έναρξη με την ολοκλήρωση της Φάσης </w:t>
            </w:r>
            <w:r w:rsidR="005D5CE8" w:rsidRPr="007E31B4">
              <w:rPr>
                <w:rFonts w:eastAsia="SimSun"/>
                <w:sz w:val="20"/>
                <w:szCs w:val="20"/>
                <w:lang w:val="el-GR"/>
              </w:rPr>
              <w:t>1_</w:t>
            </w:r>
            <w:r w:rsidRPr="007E31B4">
              <w:rPr>
                <w:rFonts w:eastAsia="SimSun"/>
                <w:sz w:val="20"/>
                <w:szCs w:val="20"/>
                <w:lang w:val="el-GR"/>
              </w:rPr>
              <w:t>2</w:t>
            </w:r>
          </w:p>
        </w:tc>
      </w:tr>
      <w:tr w:rsidR="005D5CE8" w:rsidRPr="00096E40" w14:paraId="451C657B" w14:textId="77777777" w:rsidTr="008919CB">
        <w:trPr>
          <w:gridAfter w:val="1"/>
          <w:wAfter w:w="5" w:type="pct"/>
          <w:trHeight w:val="450"/>
          <w:jc w:val="center"/>
        </w:trPr>
        <w:tc>
          <w:tcPr>
            <w:tcW w:w="6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8BC531" w14:textId="7C5B1A60" w:rsidR="005D5CE8" w:rsidRPr="007E31B4" w:rsidDel="007D2D58" w:rsidRDefault="005D5CE8" w:rsidP="005D5CE8">
            <w:pPr>
              <w:suppressAutoHyphens w:val="0"/>
              <w:autoSpaceDE w:val="0"/>
              <w:spacing w:after="60"/>
              <w:rPr>
                <w:rFonts w:eastAsia="SimSun"/>
                <w:b/>
                <w:bCs/>
                <w:sz w:val="20"/>
                <w:szCs w:val="20"/>
                <w:lang w:val="el-GR"/>
              </w:rPr>
            </w:pPr>
            <w:r w:rsidRPr="007E31B4">
              <w:rPr>
                <w:rFonts w:eastAsia="SimSun"/>
                <w:b/>
                <w:bCs/>
                <w:sz w:val="20"/>
                <w:szCs w:val="20"/>
                <w:lang w:val="el-GR"/>
              </w:rPr>
              <w:t>1_4</w:t>
            </w:r>
          </w:p>
        </w:tc>
        <w:tc>
          <w:tcPr>
            <w:tcW w:w="1201"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218BFB7" w14:textId="1D48D10A" w:rsidR="005D5CE8" w:rsidRPr="007E31B4" w:rsidRDefault="005D5CE8" w:rsidP="005D5CE8">
            <w:pPr>
              <w:suppressAutoHyphens w:val="0"/>
              <w:autoSpaceDE w:val="0"/>
              <w:spacing w:after="60"/>
              <w:jc w:val="left"/>
              <w:rPr>
                <w:rFonts w:eastAsia="SimSun"/>
                <w:sz w:val="20"/>
                <w:szCs w:val="20"/>
                <w:lang w:val="el-GR"/>
              </w:rPr>
            </w:pPr>
            <w:r w:rsidRPr="007E31B4">
              <w:rPr>
                <w:rFonts w:eastAsia="SimSun"/>
                <w:sz w:val="20"/>
                <w:szCs w:val="20"/>
                <w:lang w:val="el-GR"/>
              </w:rPr>
              <w:t>Εγκατάσταση και Παραμετροποίηση</w:t>
            </w:r>
          </w:p>
        </w:tc>
        <w:tc>
          <w:tcPr>
            <w:tcW w:w="73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A7FC44B" w14:textId="73F3F861" w:rsidR="005D5CE8" w:rsidRPr="007E31B4" w:rsidRDefault="005D5CE8" w:rsidP="005D5CE8">
            <w:pPr>
              <w:suppressAutoHyphens w:val="0"/>
              <w:autoSpaceDE w:val="0"/>
              <w:spacing w:after="60"/>
              <w:jc w:val="center"/>
              <w:rPr>
                <w:rFonts w:eastAsia="SimSun"/>
                <w:b/>
                <w:bCs/>
                <w:sz w:val="20"/>
                <w:szCs w:val="20"/>
                <w:lang w:val="el-GR"/>
              </w:rPr>
            </w:pPr>
            <w:r w:rsidRPr="007E31B4">
              <w:rPr>
                <w:rFonts w:eastAsia="SimSun"/>
                <w:b/>
                <w:bCs/>
                <w:sz w:val="20"/>
                <w:szCs w:val="20"/>
                <w:lang w:val="el-GR"/>
              </w:rPr>
              <w:t>1</w:t>
            </w:r>
          </w:p>
        </w:tc>
        <w:tc>
          <w:tcPr>
            <w:tcW w:w="85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29A51E7" w14:textId="00080D2F" w:rsidR="005D5CE8" w:rsidRPr="007E31B4" w:rsidRDefault="005D5CE8" w:rsidP="005D5CE8">
            <w:pPr>
              <w:suppressAutoHyphens w:val="0"/>
              <w:autoSpaceDE w:val="0"/>
              <w:spacing w:after="60"/>
              <w:jc w:val="center"/>
              <w:rPr>
                <w:rFonts w:eastAsia="SimSun"/>
                <w:b/>
                <w:bCs/>
                <w:sz w:val="20"/>
                <w:szCs w:val="20"/>
                <w:lang w:val="el-GR"/>
              </w:rPr>
            </w:pPr>
            <w:r w:rsidRPr="007E31B4">
              <w:rPr>
                <w:rFonts w:eastAsia="SimSun"/>
                <w:b/>
                <w:bCs/>
                <w:sz w:val="20"/>
                <w:szCs w:val="20"/>
                <w:lang w:val="el-GR"/>
              </w:rPr>
              <w:t>1</w:t>
            </w:r>
          </w:p>
        </w:tc>
        <w:tc>
          <w:tcPr>
            <w:tcW w:w="630"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544F0E5" w14:textId="0F669B2A" w:rsidR="005D5CE8" w:rsidRPr="007E31B4" w:rsidRDefault="005D5CE8" w:rsidP="005D5CE8">
            <w:pPr>
              <w:suppressAutoHyphens w:val="0"/>
              <w:autoSpaceDE w:val="0"/>
              <w:spacing w:after="60"/>
              <w:jc w:val="center"/>
              <w:rPr>
                <w:rFonts w:eastAsia="SimSun"/>
                <w:b/>
                <w:sz w:val="20"/>
                <w:szCs w:val="20"/>
                <w:lang w:val="el-GR"/>
              </w:rPr>
            </w:pPr>
            <w:r w:rsidRPr="007E31B4">
              <w:rPr>
                <w:rFonts w:eastAsia="SimSun"/>
                <w:b/>
                <w:sz w:val="20"/>
                <w:szCs w:val="20"/>
                <w:lang w:val="el-GR"/>
              </w:rPr>
              <w:t>2</w:t>
            </w:r>
          </w:p>
        </w:tc>
        <w:tc>
          <w:tcPr>
            <w:tcW w:w="95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0DA6333" w14:textId="768B6054" w:rsidR="005D5CE8" w:rsidRPr="007E31B4" w:rsidRDefault="005D5CE8" w:rsidP="005D5CE8">
            <w:pPr>
              <w:suppressAutoHyphens w:val="0"/>
              <w:autoSpaceDE w:val="0"/>
              <w:spacing w:after="60"/>
              <w:jc w:val="left"/>
              <w:rPr>
                <w:rFonts w:eastAsia="SimSun"/>
                <w:sz w:val="20"/>
                <w:szCs w:val="20"/>
                <w:lang w:val="el-GR"/>
              </w:rPr>
            </w:pPr>
            <w:r w:rsidRPr="007E31B4">
              <w:rPr>
                <w:rFonts w:eastAsia="SimSun"/>
                <w:sz w:val="20"/>
                <w:szCs w:val="20"/>
                <w:lang w:val="el-GR"/>
              </w:rPr>
              <w:t xml:space="preserve">Έναρξη με την ολοκλήρωση </w:t>
            </w:r>
            <w:r w:rsidR="008919CB" w:rsidRPr="007E31B4">
              <w:rPr>
                <w:rFonts w:eastAsia="SimSun"/>
                <w:sz w:val="20"/>
                <w:szCs w:val="20"/>
                <w:lang w:val="el-GR"/>
              </w:rPr>
              <w:t xml:space="preserve">του ελέγχου ποιότητας </w:t>
            </w:r>
            <w:r w:rsidRPr="007E31B4">
              <w:rPr>
                <w:rFonts w:eastAsia="SimSun"/>
                <w:sz w:val="20"/>
                <w:szCs w:val="20"/>
                <w:lang w:val="el-GR"/>
              </w:rPr>
              <w:t>της Φάσης 1_3</w:t>
            </w:r>
          </w:p>
        </w:tc>
      </w:tr>
      <w:tr w:rsidR="008919CB" w:rsidRPr="00096E40" w14:paraId="7326243C" w14:textId="77777777" w:rsidTr="008919CB">
        <w:trPr>
          <w:gridAfter w:val="1"/>
          <w:wAfter w:w="5" w:type="pct"/>
          <w:trHeight w:val="450"/>
          <w:jc w:val="center"/>
        </w:trPr>
        <w:tc>
          <w:tcPr>
            <w:tcW w:w="6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AD21E5" w14:textId="02C6DD29" w:rsidR="008919CB" w:rsidRPr="007E31B4" w:rsidDel="007D2D58" w:rsidRDefault="008919CB" w:rsidP="008919CB">
            <w:pPr>
              <w:suppressAutoHyphens w:val="0"/>
              <w:autoSpaceDE w:val="0"/>
              <w:spacing w:after="60"/>
              <w:rPr>
                <w:rFonts w:eastAsia="SimSun"/>
                <w:b/>
                <w:bCs/>
                <w:sz w:val="20"/>
                <w:szCs w:val="20"/>
                <w:lang w:val="el-GR"/>
              </w:rPr>
            </w:pPr>
            <w:r w:rsidRPr="007E31B4">
              <w:rPr>
                <w:rFonts w:eastAsia="SimSun"/>
                <w:b/>
                <w:bCs/>
                <w:sz w:val="20"/>
                <w:szCs w:val="20"/>
                <w:lang w:val="el-GR"/>
              </w:rPr>
              <w:t>1_5</w:t>
            </w:r>
          </w:p>
        </w:tc>
        <w:tc>
          <w:tcPr>
            <w:tcW w:w="1201"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5FA2CFA" w14:textId="680EC98D" w:rsidR="008919CB" w:rsidRPr="007E31B4" w:rsidRDefault="008919CB" w:rsidP="008919CB">
            <w:pPr>
              <w:suppressAutoHyphens w:val="0"/>
              <w:autoSpaceDE w:val="0"/>
              <w:spacing w:after="60"/>
              <w:jc w:val="left"/>
              <w:rPr>
                <w:rFonts w:eastAsia="SimSun"/>
                <w:sz w:val="20"/>
                <w:szCs w:val="20"/>
                <w:lang w:val="el-GR"/>
              </w:rPr>
            </w:pPr>
            <w:r w:rsidRPr="007E31B4">
              <w:rPr>
                <w:rFonts w:eastAsia="SimSun"/>
                <w:sz w:val="20"/>
                <w:szCs w:val="20"/>
                <w:lang w:val="el-GR"/>
              </w:rPr>
              <w:t>Έλεγχος Ασφάλειας και Απόδοσης συστήματος</w:t>
            </w:r>
          </w:p>
        </w:tc>
        <w:tc>
          <w:tcPr>
            <w:tcW w:w="73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99C440B" w14:textId="44B75E73" w:rsidR="008919CB" w:rsidRPr="007E31B4" w:rsidRDefault="008919CB" w:rsidP="008919CB">
            <w:pPr>
              <w:suppressAutoHyphens w:val="0"/>
              <w:autoSpaceDE w:val="0"/>
              <w:spacing w:after="60"/>
              <w:jc w:val="center"/>
              <w:rPr>
                <w:rFonts w:eastAsia="SimSun"/>
                <w:b/>
                <w:bCs/>
                <w:sz w:val="20"/>
                <w:szCs w:val="20"/>
                <w:lang w:val="el-GR"/>
              </w:rPr>
            </w:pPr>
            <w:r w:rsidRPr="007E31B4">
              <w:rPr>
                <w:rFonts w:eastAsia="SimSun"/>
                <w:b/>
                <w:bCs/>
                <w:sz w:val="20"/>
                <w:szCs w:val="20"/>
                <w:lang w:val="el-GR"/>
              </w:rPr>
              <w:t>1</w:t>
            </w:r>
          </w:p>
        </w:tc>
        <w:tc>
          <w:tcPr>
            <w:tcW w:w="85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AEB2FF0" w14:textId="39CB593F" w:rsidR="008919CB" w:rsidRPr="007E31B4" w:rsidRDefault="008919CB" w:rsidP="008919CB">
            <w:pPr>
              <w:suppressAutoHyphens w:val="0"/>
              <w:autoSpaceDE w:val="0"/>
              <w:spacing w:after="60"/>
              <w:jc w:val="center"/>
              <w:rPr>
                <w:rFonts w:eastAsia="SimSun"/>
                <w:b/>
                <w:bCs/>
                <w:sz w:val="20"/>
                <w:szCs w:val="20"/>
                <w:lang w:val="el-GR"/>
              </w:rPr>
            </w:pPr>
            <w:r w:rsidRPr="007E31B4">
              <w:rPr>
                <w:rFonts w:eastAsia="SimSun"/>
                <w:b/>
                <w:bCs/>
                <w:sz w:val="20"/>
                <w:szCs w:val="20"/>
                <w:lang w:val="el-GR"/>
              </w:rPr>
              <w:t>1</w:t>
            </w:r>
          </w:p>
        </w:tc>
        <w:tc>
          <w:tcPr>
            <w:tcW w:w="630"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0B9AF124" w14:textId="7CDE1AB4" w:rsidR="008919CB" w:rsidRPr="007E31B4" w:rsidRDefault="008919CB" w:rsidP="008919CB">
            <w:pPr>
              <w:suppressAutoHyphens w:val="0"/>
              <w:autoSpaceDE w:val="0"/>
              <w:spacing w:after="60"/>
              <w:jc w:val="center"/>
              <w:rPr>
                <w:rFonts w:eastAsia="SimSun"/>
                <w:b/>
                <w:sz w:val="20"/>
                <w:szCs w:val="20"/>
                <w:lang w:val="el-GR"/>
              </w:rPr>
            </w:pPr>
            <w:r w:rsidRPr="007E31B4">
              <w:rPr>
                <w:rFonts w:eastAsia="SimSun"/>
                <w:b/>
                <w:sz w:val="20"/>
                <w:szCs w:val="20"/>
                <w:lang w:val="el-GR"/>
              </w:rPr>
              <w:t>2</w:t>
            </w:r>
          </w:p>
        </w:tc>
        <w:tc>
          <w:tcPr>
            <w:tcW w:w="95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221BB95" w14:textId="301541C3" w:rsidR="008919CB" w:rsidRPr="007E31B4" w:rsidRDefault="008919CB" w:rsidP="008919CB">
            <w:pPr>
              <w:suppressAutoHyphens w:val="0"/>
              <w:autoSpaceDE w:val="0"/>
              <w:spacing w:after="60"/>
              <w:jc w:val="left"/>
              <w:rPr>
                <w:rFonts w:eastAsia="SimSun"/>
                <w:sz w:val="20"/>
                <w:szCs w:val="20"/>
                <w:lang w:val="el-GR"/>
              </w:rPr>
            </w:pPr>
            <w:r w:rsidRPr="007E31B4">
              <w:rPr>
                <w:rFonts w:eastAsia="SimSun"/>
                <w:sz w:val="20"/>
                <w:szCs w:val="20"/>
                <w:lang w:val="el-GR"/>
              </w:rPr>
              <w:t>Έναρξη με την ολοκλήρωση του ελέγχου ποιότητας της Φάσης 1_3</w:t>
            </w:r>
          </w:p>
        </w:tc>
      </w:tr>
    </w:tbl>
    <w:p w14:paraId="12634D80" w14:textId="77777777" w:rsidR="00C77D57" w:rsidRPr="007E31B4" w:rsidRDefault="00C77D57" w:rsidP="00C77D57">
      <w:pPr>
        <w:rPr>
          <w:lang w:val="el-GR"/>
        </w:rPr>
      </w:pPr>
    </w:p>
    <w:p w14:paraId="17BA7E23" w14:textId="59BD5E09" w:rsidR="00597BF6" w:rsidRPr="007E31B4" w:rsidRDefault="00597BF6">
      <w:pPr>
        <w:suppressAutoHyphens w:val="0"/>
        <w:spacing w:after="0"/>
        <w:jc w:val="left"/>
        <w:rPr>
          <w:rFonts w:eastAsia="SimSun"/>
          <w:lang w:val="el-GR"/>
        </w:rPr>
      </w:pPr>
      <w:r w:rsidRPr="007E31B4">
        <w:rPr>
          <w:rFonts w:eastAsia="SimSun"/>
          <w:lang w:val="el-GR"/>
        </w:rPr>
        <w:br w:type="page"/>
      </w:r>
    </w:p>
    <w:p w14:paraId="50CD7522" w14:textId="77777777" w:rsidR="00787D15" w:rsidRPr="007E31B4" w:rsidRDefault="00787D15" w:rsidP="00787D15">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1191"/>
        <w:gridCol w:w="2301"/>
        <w:gridCol w:w="1424"/>
        <w:gridCol w:w="1644"/>
        <w:gridCol w:w="1220"/>
        <w:gridCol w:w="1841"/>
        <w:gridCol w:w="7"/>
      </w:tblGrid>
      <w:tr w:rsidR="00787D15" w:rsidRPr="007E31B4" w14:paraId="7084589A" w14:textId="77777777" w:rsidTr="00B61576">
        <w:trPr>
          <w:trHeight w:val="300"/>
          <w:jc w:val="center"/>
        </w:trPr>
        <w:tc>
          <w:tcPr>
            <w:tcW w:w="5000" w:type="pct"/>
            <w:gridSpan w:val="7"/>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6885CFDE" w14:textId="77777777" w:rsidR="00787D15" w:rsidRPr="007E31B4" w:rsidRDefault="00787D15" w:rsidP="00B61576">
            <w:pPr>
              <w:suppressAutoHyphens w:val="0"/>
              <w:autoSpaceDE w:val="0"/>
              <w:spacing w:after="60"/>
              <w:jc w:val="center"/>
              <w:rPr>
                <w:rFonts w:eastAsia="SimSun"/>
                <w:b/>
                <w:bCs/>
                <w:sz w:val="20"/>
                <w:szCs w:val="20"/>
                <w:lang w:val="el-GR"/>
              </w:rPr>
            </w:pPr>
            <w:r w:rsidRPr="007E31B4">
              <w:rPr>
                <w:rFonts w:eastAsia="SimSun"/>
                <w:b/>
                <w:bCs/>
                <w:sz w:val="20"/>
                <w:szCs w:val="20"/>
                <w:lang w:val="el-GR"/>
              </w:rPr>
              <w:t>ΧΡΟΝΟΔΙΑΓΡΑΜΜΑ ΕΡΓΟΥ</w:t>
            </w:r>
          </w:p>
        </w:tc>
      </w:tr>
      <w:tr w:rsidR="00787D15" w:rsidRPr="00096E40" w14:paraId="07461CB6" w14:textId="77777777" w:rsidTr="00B61576">
        <w:trPr>
          <w:trHeight w:val="300"/>
          <w:jc w:val="center"/>
        </w:trPr>
        <w:tc>
          <w:tcPr>
            <w:tcW w:w="5000" w:type="pct"/>
            <w:gridSpan w:val="7"/>
            <w:tcBorders>
              <w:top w:val="single" w:sz="4" w:space="0" w:color="auto"/>
              <w:left w:val="single" w:sz="4" w:space="0" w:color="auto"/>
              <w:bottom w:val="single" w:sz="4" w:space="0" w:color="auto"/>
              <w:right w:val="single" w:sz="4" w:space="0" w:color="auto"/>
            </w:tcBorders>
            <w:shd w:val="clear" w:color="000000" w:fill="FCE4D6"/>
            <w:noWrap/>
            <w:vAlign w:val="bottom"/>
          </w:tcPr>
          <w:p w14:paraId="20480DCC" w14:textId="7816A7CE" w:rsidR="00787D15" w:rsidRPr="007E31B4" w:rsidRDefault="00787D15" w:rsidP="00B61576">
            <w:pPr>
              <w:suppressAutoHyphens w:val="0"/>
              <w:autoSpaceDE w:val="0"/>
              <w:spacing w:after="60"/>
              <w:jc w:val="center"/>
              <w:rPr>
                <w:rFonts w:eastAsia="SimSun"/>
                <w:b/>
                <w:bCs/>
                <w:sz w:val="20"/>
                <w:szCs w:val="20"/>
                <w:lang w:val="el-GR"/>
              </w:rPr>
            </w:pPr>
            <w:r w:rsidRPr="007E31B4">
              <w:rPr>
                <w:rFonts w:eastAsia="SimSun"/>
                <w:b/>
                <w:bCs/>
                <w:sz w:val="20"/>
                <w:szCs w:val="20"/>
                <w:lang w:val="el-GR"/>
              </w:rPr>
              <w:t xml:space="preserve">ΔΡΑΣΗ 2: </w:t>
            </w:r>
            <w:r w:rsidR="00CE7D5E">
              <w:rPr>
                <w:rFonts w:eastAsia="SimSun"/>
                <w:b/>
                <w:bCs/>
                <w:sz w:val="20"/>
                <w:szCs w:val="20"/>
                <w:lang w:val="el-GR"/>
              </w:rPr>
              <w:t>Αυτοματοποίηση Διαδικασιών Διαχείρισης και Επικαιροποίησης Θεμάτων σ</w:t>
            </w:r>
            <w:r w:rsidRPr="007E31B4">
              <w:rPr>
                <w:rFonts w:eastAsia="SimSun"/>
                <w:b/>
                <w:bCs/>
                <w:sz w:val="20"/>
                <w:szCs w:val="20"/>
                <w:lang w:val="el-GR"/>
              </w:rPr>
              <w:t>την Τράπεζα Θεμάτων</w:t>
            </w:r>
          </w:p>
        </w:tc>
      </w:tr>
      <w:tr w:rsidR="00CE7D5E" w:rsidRPr="007E31B4" w14:paraId="3BDBE4CC" w14:textId="77777777" w:rsidTr="008919CB">
        <w:trPr>
          <w:gridAfter w:val="1"/>
          <w:wAfter w:w="5" w:type="pct"/>
          <w:trHeight w:val="765"/>
          <w:jc w:val="center"/>
        </w:trPr>
        <w:tc>
          <w:tcPr>
            <w:tcW w:w="615" w:type="pct"/>
            <w:tcBorders>
              <w:top w:val="nil"/>
              <w:left w:val="single" w:sz="4" w:space="0" w:color="auto"/>
              <w:bottom w:val="single" w:sz="4" w:space="0" w:color="auto"/>
              <w:right w:val="single" w:sz="4" w:space="0" w:color="auto"/>
            </w:tcBorders>
            <w:shd w:val="clear" w:color="000000" w:fill="E2EFDA"/>
            <w:vAlign w:val="center"/>
            <w:hideMark/>
          </w:tcPr>
          <w:p w14:paraId="27C81E2D" w14:textId="77777777" w:rsidR="00787D15" w:rsidRPr="007E31B4" w:rsidRDefault="00787D15" w:rsidP="00B61576">
            <w:pPr>
              <w:suppressAutoHyphens w:val="0"/>
              <w:autoSpaceDE w:val="0"/>
              <w:spacing w:after="60"/>
              <w:jc w:val="center"/>
              <w:rPr>
                <w:rFonts w:eastAsia="SimSun"/>
                <w:b/>
                <w:bCs/>
                <w:sz w:val="20"/>
                <w:szCs w:val="20"/>
                <w:lang w:val="el-GR"/>
              </w:rPr>
            </w:pPr>
            <w:r w:rsidRPr="007E31B4">
              <w:rPr>
                <w:rFonts w:eastAsia="SimSun"/>
                <w:b/>
                <w:bCs/>
                <w:sz w:val="20"/>
                <w:szCs w:val="20"/>
                <w:lang w:val="el-GR"/>
              </w:rPr>
              <w:t>Φάση</w:t>
            </w:r>
          </w:p>
        </w:tc>
        <w:tc>
          <w:tcPr>
            <w:tcW w:w="1201" w:type="pct"/>
            <w:tcBorders>
              <w:top w:val="nil"/>
              <w:left w:val="nil"/>
              <w:bottom w:val="single" w:sz="4" w:space="0" w:color="auto"/>
              <w:right w:val="single" w:sz="4" w:space="0" w:color="auto"/>
            </w:tcBorders>
            <w:shd w:val="clear" w:color="000000" w:fill="E2EFDA"/>
            <w:vAlign w:val="center"/>
            <w:hideMark/>
          </w:tcPr>
          <w:p w14:paraId="433A76B2" w14:textId="77777777" w:rsidR="00787D15" w:rsidRPr="007E31B4" w:rsidRDefault="00787D15" w:rsidP="00B61576">
            <w:pPr>
              <w:suppressAutoHyphens w:val="0"/>
              <w:autoSpaceDE w:val="0"/>
              <w:spacing w:after="60"/>
              <w:jc w:val="center"/>
              <w:rPr>
                <w:rFonts w:eastAsia="SimSun"/>
                <w:b/>
                <w:bCs/>
                <w:sz w:val="20"/>
                <w:szCs w:val="20"/>
                <w:lang w:val="el-GR"/>
              </w:rPr>
            </w:pPr>
            <w:r w:rsidRPr="007E31B4">
              <w:rPr>
                <w:rFonts w:eastAsia="SimSun"/>
                <w:b/>
                <w:bCs/>
                <w:sz w:val="20"/>
                <w:szCs w:val="20"/>
                <w:lang w:val="el-GR"/>
              </w:rPr>
              <w:t>Τίτλος Φάσης</w:t>
            </w:r>
          </w:p>
        </w:tc>
        <w:tc>
          <w:tcPr>
            <w:tcW w:w="738" w:type="pct"/>
            <w:tcBorders>
              <w:top w:val="nil"/>
              <w:left w:val="nil"/>
              <w:bottom w:val="single" w:sz="4" w:space="0" w:color="auto"/>
              <w:right w:val="single" w:sz="4" w:space="0" w:color="auto"/>
            </w:tcBorders>
            <w:shd w:val="clear" w:color="000000" w:fill="E2EFDA"/>
            <w:vAlign w:val="center"/>
            <w:hideMark/>
          </w:tcPr>
          <w:p w14:paraId="34E8560B" w14:textId="77777777" w:rsidR="00787D15" w:rsidRPr="007E31B4" w:rsidRDefault="00787D15" w:rsidP="00B61576">
            <w:pPr>
              <w:suppressAutoHyphens w:val="0"/>
              <w:autoSpaceDE w:val="0"/>
              <w:spacing w:after="60"/>
              <w:jc w:val="center"/>
              <w:rPr>
                <w:rFonts w:eastAsia="SimSun"/>
                <w:b/>
                <w:bCs/>
                <w:sz w:val="20"/>
                <w:szCs w:val="20"/>
                <w:lang w:val="el-GR"/>
              </w:rPr>
            </w:pPr>
            <w:r w:rsidRPr="007E31B4">
              <w:rPr>
                <w:rFonts w:eastAsia="SimSun"/>
                <w:b/>
                <w:bCs/>
                <w:sz w:val="20"/>
                <w:szCs w:val="20"/>
                <w:lang w:val="el-GR"/>
              </w:rPr>
              <w:t>Διάρκεια υλοποίησης (ΜΗΝΕΣ)</w:t>
            </w:r>
          </w:p>
        </w:tc>
        <w:tc>
          <w:tcPr>
            <w:tcW w:w="854" w:type="pct"/>
            <w:tcBorders>
              <w:top w:val="nil"/>
              <w:left w:val="nil"/>
              <w:bottom w:val="single" w:sz="4" w:space="0" w:color="auto"/>
              <w:right w:val="single" w:sz="4" w:space="0" w:color="auto"/>
            </w:tcBorders>
            <w:shd w:val="clear" w:color="000000" w:fill="E2EFDA"/>
            <w:vAlign w:val="center"/>
            <w:hideMark/>
          </w:tcPr>
          <w:p w14:paraId="5039B37F" w14:textId="77777777" w:rsidR="00787D15" w:rsidRPr="007E31B4" w:rsidRDefault="00787D15" w:rsidP="00B61576">
            <w:pPr>
              <w:suppressAutoHyphens w:val="0"/>
              <w:autoSpaceDE w:val="0"/>
              <w:spacing w:after="60"/>
              <w:jc w:val="center"/>
              <w:rPr>
                <w:rFonts w:eastAsia="SimSun"/>
                <w:b/>
                <w:bCs/>
                <w:sz w:val="20"/>
                <w:szCs w:val="20"/>
                <w:lang w:val="el-GR"/>
              </w:rPr>
            </w:pPr>
            <w:r w:rsidRPr="007E31B4">
              <w:rPr>
                <w:rFonts w:eastAsia="SimSun"/>
                <w:b/>
                <w:bCs/>
                <w:sz w:val="20"/>
                <w:szCs w:val="20"/>
                <w:lang w:val="el-GR"/>
              </w:rPr>
              <w:t>Διάρκεια Ελέγχου Παραδοτέων (ΜΗΝΕΣ)</w:t>
            </w:r>
          </w:p>
        </w:tc>
        <w:tc>
          <w:tcPr>
            <w:tcW w:w="630" w:type="pct"/>
            <w:tcBorders>
              <w:top w:val="nil"/>
              <w:left w:val="nil"/>
              <w:bottom w:val="single" w:sz="4" w:space="0" w:color="auto"/>
              <w:right w:val="single" w:sz="4" w:space="0" w:color="auto"/>
            </w:tcBorders>
            <w:shd w:val="clear" w:color="000000" w:fill="E2EFDA"/>
            <w:vAlign w:val="center"/>
            <w:hideMark/>
          </w:tcPr>
          <w:p w14:paraId="50A7DE43" w14:textId="4FFE162A" w:rsidR="00787D15" w:rsidRPr="007E31B4" w:rsidRDefault="00787D15" w:rsidP="00B61576">
            <w:pPr>
              <w:suppressAutoHyphens w:val="0"/>
              <w:autoSpaceDE w:val="0"/>
              <w:spacing w:after="60"/>
              <w:jc w:val="center"/>
              <w:rPr>
                <w:rFonts w:eastAsia="SimSun"/>
                <w:b/>
                <w:bCs/>
                <w:sz w:val="20"/>
                <w:szCs w:val="20"/>
                <w:lang w:val="el-GR"/>
              </w:rPr>
            </w:pPr>
            <w:r w:rsidRPr="007E31B4">
              <w:rPr>
                <w:rFonts w:eastAsia="SimSun"/>
                <w:b/>
                <w:bCs/>
                <w:sz w:val="20"/>
                <w:szCs w:val="20"/>
                <w:lang w:val="el-GR"/>
              </w:rPr>
              <w:t xml:space="preserve">Διάρκεια </w:t>
            </w:r>
            <w:r w:rsidR="003A195F" w:rsidRPr="007E31B4">
              <w:rPr>
                <w:rFonts w:eastAsia="SimSun"/>
                <w:b/>
                <w:bCs/>
                <w:sz w:val="20"/>
                <w:szCs w:val="20"/>
                <w:lang w:val="el-GR"/>
              </w:rPr>
              <w:t xml:space="preserve">Φάσης </w:t>
            </w:r>
            <w:r w:rsidRPr="007E31B4">
              <w:rPr>
                <w:rFonts w:eastAsia="SimSun"/>
                <w:b/>
                <w:bCs/>
                <w:sz w:val="20"/>
                <w:szCs w:val="20"/>
                <w:lang w:val="el-GR"/>
              </w:rPr>
              <w:t>(ΜΗΝΕΣ)</w:t>
            </w:r>
          </w:p>
        </w:tc>
        <w:tc>
          <w:tcPr>
            <w:tcW w:w="958" w:type="pct"/>
            <w:tcBorders>
              <w:top w:val="nil"/>
              <w:left w:val="nil"/>
              <w:bottom w:val="single" w:sz="4" w:space="0" w:color="auto"/>
              <w:right w:val="single" w:sz="4" w:space="0" w:color="auto"/>
            </w:tcBorders>
            <w:shd w:val="clear" w:color="000000" w:fill="E2EFDA"/>
            <w:vAlign w:val="center"/>
            <w:hideMark/>
          </w:tcPr>
          <w:p w14:paraId="530682FC" w14:textId="77777777" w:rsidR="00787D15" w:rsidRPr="007E31B4" w:rsidRDefault="00787D15" w:rsidP="00B61576">
            <w:pPr>
              <w:suppressAutoHyphens w:val="0"/>
              <w:autoSpaceDE w:val="0"/>
              <w:spacing w:after="60"/>
              <w:jc w:val="center"/>
              <w:rPr>
                <w:rFonts w:eastAsia="SimSun"/>
                <w:b/>
                <w:bCs/>
                <w:sz w:val="20"/>
                <w:szCs w:val="20"/>
                <w:lang w:val="el-GR"/>
              </w:rPr>
            </w:pPr>
            <w:r w:rsidRPr="007E31B4">
              <w:rPr>
                <w:rFonts w:eastAsia="SimSun"/>
                <w:b/>
                <w:bCs/>
                <w:sz w:val="20"/>
                <w:szCs w:val="20"/>
                <w:lang w:val="el-GR"/>
              </w:rPr>
              <w:t>Προϋπόθεση έναρξης</w:t>
            </w:r>
          </w:p>
        </w:tc>
      </w:tr>
      <w:tr w:rsidR="00CE7D5E" w:rsidRPr="00096E40" w14:paraId="22E92EA3" w14:textId="77777777" w:rsidTr="008919CB">
        <w:trPr>
          <w:gridAfter w:val="1"/>
          <w:wAfter w:w="5" w:type="pct"/>
          <w:trHeight w:val="199"/>
          <w:jc w:val="center"/>
        </w:trPr>
        <w:tc>
          <w:tcPr>
            <w:tcW w:w="6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E54B7C" w14:textId="1DD67330" w:rsidR="00787D15" w:rsidRPr="007E31B4" w:rsidRDefault="00787D15" w:rsidP="00B61576">
            <w:pPr>
              <w:suppressAutoHyphens w:val="0"/>
              <w:autoSpaceDE w:val="0"/>
              <w:spacing w:after="60"/>
              <w:rPr>
                <w:rFonts w:eastAsia="SimSun"/>
                <w:b/>
                <w:bCs/>
                <w:sz w:val="20"/>
                <w:szCs w:val="20"/>
                <w:lang w:val="el-GR"/>
              </w:rPr>
            </w:pPr>
            <w:r w:rsidRPr="007E31B4">
              <w:rPr>
                <w:rFonts w:eastAsia="SimSun"/>
                <w:b/>
                <w:bCs/>
                <w:sz w:val="20"/>
                <w:szCs w:val="20"/>
                <w:lang w:val="el-GR"/>
              </w:rPr>
              <w:t>2_1</w:t>
            </w:r>
          </w:p>
        </w:tc>
        <w:tc>
          <w:tcPr>
            <w:tcW w:w="120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08DCB08" w14:textId="77777777" w:rsidR="00787D15" w:rsidRPr="007E31B4" w:rsidRDefault="00787D15" w:rsidP="00B61576">
            <w:pPr>
              <w:suppressAutoHyphens w:val="0"/>
              <w:autoSpaceDE w:val="0"/>
              <w:spacing w:after="60"/>
              <w:jc w:val="left"/>
              <w:rPr>
                <w:rFonts w:eastAsia="SimSun"/>
                <w:sz w:val="20"/>
                <w:szCs w:val="20"/>
                <w:lang w:val="el-GR"/>
              </w:rPr>
            </w:pPr>
            <w:r w:rsidRPr="007E31B4">
              <w:rPr>
                <w:rFonts w:eastAsia="SimSun"/>
                <w:sz w:val="20"/>
                <w:szCs w:val="20"/>
                <w:lang w:val="el-GR"/>
              </w:rPr>
              <w:t>Μελέτη Εφαρμογής - Ανάλυση Απαιτήσεων</w:t>
            </w:r>
          </w:p>
        </w:tc>
        <w:tc>
          <w:tcPr>
            <w:tcW w:w="73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AB2DCD4" w14:textId="06724D52" w:rsidR="00787D15" w:rsidRPr="007E31B4" w:rsidRDefault="00787D15" w:rsidP="00B61576">
            <w:pPr>
              <w:suppressAutoHyphens w:val="0"/>
              <w:autoSpaceDE w:val="0"/>
              <w:spacing w:after="60"/>
              <w:jc w:val="center"/>
              <w:rPr>
                <w:rFonts w:eastAsia="SimSun"/>
                <w:b/>
                <w:sz w:val="20"/>
                <w:szCs w:val="20"/>
                <w:lang w:val="el-GR"/>
              </w:rPr>
            </w:pPr>
            <w:r w:rsidRPr="007E31B4">
              <w:rPr>
                <w:rFonts w:eastAsia="SimSun"/>
                <w:b/>
                <w:bCs/>
                <w:sz w:val="20"/>
                <w:szCs w:val="20"/>
                <w:lang w:val="el-GR"/>
              </w:rPr>
              <w:t>2</w:t>
            </w:r>
          </w:p>
        </w:tc>
        <w:tc>
          <w:tcPr>
            <w:tcW w:w="85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ACE9292" w14:textId="77777777" w:rsidR="00787D15" w:rsidRPr="007E31B4" w:rsidRDefault="00787D15" w:rsidP="00B61576">
            <w:pPr>
              <w:suppressAutoHyphens w:val="0"/>
              <w:autoSpaceDE w:val="0"/>
              <w:spacing w:after="60"/>
              <w:jc w:val="center"/>
              <w:rPr>
                <w:rFonts w:eastAsia="SimSun"/>
                <w:b/>
                <w:sz w:val="20"/>
                <w:szCs w:val="20"/>
                <w:lang w:val="el-GR"/>
              </w:rPr>
            </w:pPr>
            <w:r w:rsidRPr="007E31B4">
              <w:rPr>
                <w:rFonts w:eastAsia="SimSun"/>
                <w:b/>
                <w:sz w:val="20"/>
                <w:szCs w:val="20"/>
                <w:lang w:val="el-GR"/>
              </w:rPr>
              <w:t>1</w:t>
            </w:r>
          </w:p>
        </w:tc>
        <w:tc>
          <w:tcPr>
            <w:tcW w:w="63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1D9D7E8" w14:textId="0823C369" w:rsidR="00787D15" w:rsidRPr="007E31B4" w:rsidRDefault="00787D15" w:rsidP="00B61576">
            <w:pPr>
              <w:suppressAutoHyphens w:val="0"/>
              <w:autoSpaceDE w:val="0"/>
              <w:spacing w:after="60"/>
              <w:jc w:val="center"/>
              <w:rPr>
                <w:rFonts w:eastAsia="SimSun"/>
                <w:b/>
                <w:sz w:val="20"/>
                <w:szCs w:val="20"/>
                <w:lang w:val="el-GR"/>
              </w:rPr>
            </w:pPr>
            <w:r w:rsidRPr="007E31B4">
              <w:rPr>
                <w:rFonts w:eastAsia="SimSun"/>
                <w:b/>
                <w:sz w:val="20"/>
                <w:szCs w:val="20"/>
                <w:lang w:val="el-GR"/>
              </w:rPr>
              <w:t>3</w:t>
            </w:r>
          </w:p>
        </w:tc>
        <w:tc>
          <w:tcPr>
            <w:tcW w:w="95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D3CDCA2" w14:textId="77777777" w:rsidR="00787D15" w:rsidRPr="007E31B4" w:rsidRDefault="00787D15" w:rsidP="00B61576">
            <w:pPr>
              <w:suppressAutoHyphens w:val="0"/>
              <w:autoSpaceDE w:val="0"/>
              <w:spacing w:after="60"/>
              <w:jc w:val="left"/>
              <w:rPr>
                <w:rFonts w:eastAsia="SimSun"/>
                <w:sz w:val="20"/>
                <w:szCs w:val="20"/>
                <w:lang w:val="el-GR"/>
              </w:rPr>
            </w:pPr>
            <w:r w:rsidRPr="007E31B4">
              <w:rPr>
                <w:rFonts w:eastAsia="SimSun"/>
                <w:sz w:val="20"/>
                <w:szCs w:val="20"/>
                <w:lang w:val="el-GR"/>
              </w:rPr>
              <w:t>Έναρξη με την υπογραφή της Σύμβασης</w:t>
            </w:r>
          </w:p>
        </w:tc>
      </w:tr>
      <w:tr w:rsidR="00CE7D5E" w:rsidRPr="00096E40" w14:paraId="2635D518" w14:textId="77777777" w:rsidTr="008919CB">
        <w:trPr>
          <w:gridAfter w:val="1"/>
          <w:wAfter w:w="5" w:type="pct"/>
          <w:trHeight w:val="291"/>
          <w:jc w:val="center"/>
        </w:trPr>
        <w:tc>
          <w:tcPr>
            <w:tcW w:w="6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6AED963" w14:textId="48874246" w:rsidR="00787D15" w:rsidRPr="007E31B4" w:rsidRDefault="00787D15" w:rsidP="00B61576">
            <w:pPr>
              <w:suppressAutoHyphens w:val="0"/>
              <w:autoSpaceDE w:val="0"/>
              <w:spacing w:after="60"/>
              <w:rPr>
                <w:rFonts w:eastAsia="SimSun"/>
                <w:b/>
                <w:bCs/>
                <w:sz w:val="20"/>
                <w:szCs w:val="20"/>
                <w:lang w:val="el-GR"/>
              </w:rPr>
            </w:pPr>
            <w:r w:rsidRPr="007E31B4">
              <w:rPr>
                <w:rFonts w:eastAsia="SimSun"/>
                <w:b/>
                <w:bCs/>
                <w:sz w:val="20"/>
                <w:szCs w:val="20"/>
                <w:lang w:val="el-GR"/>
              </w:rPr>
              <w:t>2_2</w:t>
            </w:r>
          </w:p>
        </w:tc>
        <w:tc>
          <w:tcPr>
            <w:tcW w:w="120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CD69151" w14:textId="77777777" w:rsidR="00787D15" w:rsidRPr="007E31B4" w:rsidRDefault="00787D15" w:rsidP="00B61576">
            <w:pPr>
              <w:suppressAutoHyphens w:val="0"/>
              <w:autoSpaceDE w:val="0"/>
              <w:spacing w:after="60"/>
              <w:jc w:val="left"/>
              <w:rPr>
                <w:rFonts w:eastAsia="SimSun"/>
                <w:sz w:val="20"/>
                <w:szCs w:val="20"/>
                <w:lang w:val="el-GR"/>
              </w:rPr>
            </w:pPr>
            <w:r w:rsidRPr="007E31B4">
              <w:rPr>
                <w:rFonts w:eastAsia="SimSun"/>
                <w:sz w:val="20"/>
                <w:szCs w:val="20"/>
                <w:lang w:val="el-GR"/>
              </w:rPr>
              <w:t>Ανάπτυξη / Αναβάθμιση Λογισμικού</w:t>
            </w:r>
          </w:p>
        </w:tc>
        <w:tc>
          <w:tcPr>
            <w:tcW w:w="73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E91AEE9" w14:textId="071A42D9" w:rsidR="00787D15" w:rsidRPr="007E31B4" w:rsidRDefault="00787D15" w:rsidP="00B61576">
            <w:pPr>
              <w:suppressAutoHyphens w:val="0"/>
              <w:autoSpaceDE w:val="0"/>
              <w:spacing w:after="60"/>
              <w:jc w:val="center"/>
              <w:rPr>
                <w:rFonts w:eastAsia="SimSun"/>
                <w:b/>
                <w:sz w:val="20"/>
                <w:szCs w:val="20"/>
                <w:lang w:val="el-GR"/>
              </w:rPr>
            </w:pPr>
            <w:r w:rsidRPr="007E31B4">
              <w:rPr>
                <w:rFonts w:eastAsia="SimSun"/>
                <w:b/>
                <w:sz w:val="20"/>
                <w:szCs w:val="20"/>
                <w:lang w:val="el-GR"/>
              </w:rPr>
              <w:t>4</w:t>
            </w:r>
          </w:p>
        </w:tc>
        <w:tc>
          <w:tcPr>
            <w:tcW w:w="85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EFFC5C" w14:textId="77777777" w:rsidR="00787D15" w:rsidRPr="007E31B4" w:rsidRDefault="00787D15" w:rsidP="00B61576">
            <w:pPr>
              <w:suppressAutoHyphens w:val="0"/>
              <w:autoSpaceDE w:val="0"/>
              <w:spacing w:after="60"/>
              <w:jc w:val="center"/>
              <w:rPr>
                <w:rFonts w:eastAsia="SimSun"/>
                <w:b/>
                <w:sz w:val="20"/>
                <w:szCs w:val="20"/>
                <w:lang w:val="el-GR"/>
              </w:rPr>
            </w:pPr>
            <w:r w:rsidRPr="007E31B4">
              <w:rPr>
                <w:rFonts w:eastAsia="SimSun"/>
                <w:b/>
                <w:sz w:val="20"/>
                <w:szCs w:val="20"/>
                <w:lang w:val="el-GR"/>
              </w:rPr>
              <w:t>1</w:t>
            </w:r>
          </w:p>
        </w:tc>
        <w:tc>
          <w:tcPr>
            <w:tcW w:w="63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2B1157D" w14:textId="7F737197" w:rsidR="00787D15" w:rsidRPr="007E31B4" w:rsidRDefault="00787D15" w:rsidP="00B61576">
            <w:pPr>
              <w:suppressAutoHyphens w:val="0"/>
              <w:autoSpaceDE w:val="0"/>
              <w:spacing w:after="60"/>
              <w:jc w:val="center"/>
              <w:rPr>
                <w:rFonts w:eastAsia="SimSun"/>
                <w:b/>
                <w:sz w:val="20"/>
                <w:szCs w:val="20"/>
                <w:lang w:val="el-GR"/>
              </w:rPr>
            </w:pPr>
            <w:r w:rsidRPr="007E31B4">
              <w:rPr>
                <w:rFonts w:eastAsia="SimSun"/>
                <w:b/>
                <w:sz w:val="20"/>
                <w:szCs w:val="20"/>
                <w:lang w:val="el-GR"/>
              </w:rPr>
              <w:t>5</w:t>
            </w:r>
          </w:p>
        </w:tc>
        <w:tc>
          <w:tcPr>
            <w:tcW w:w="95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E921B80" w14:textId="23791DB3" w:rsidR="00787D15" w:rsidRPr="007E31B4" w:rsidRDefault="00787D15" w:rsidP="00B61576">
            <w:pPr>
              <w:suppressAutoHyphens w:val="0"/>
              <w:autoSpaceDE w:val="0"/>
              <w:spacing w:after="60"/>
              <w:jc w:val="left"/>
              <w:rPr>
                <w:rFonts w:eastAsia="SimSun"/>
                <w:sz w:val="20"/>
                <w:szCs w:val="20"/>
                <w:lang w:val="el-GR"/>
              </w:rPr>
            </w:pPr>
            <w:r w:rsidRPr="007E31B4">
              <w:rPr>
                <w:rFonts w:eastAsia="SimSun"/>
                <w:sz w:val="20"/>
                <w:szCs w:val="20"/>
                <w:lang w:val="el-GR"/>
              </w:rPr>
              <w:t>Έναρξη με την ολοκλήρωση της Φάσης 2_1 </w:t>
            </w:r>
          </w:p>
        </w:tc>
      </w:tr>
      <w:tr w:rsidR="00CE7D5E" w:rsidRPr="00096E40" w14:paraId="0F9C8B02" w14:textId="77777777" w:rsidTr="008919CB">
        <w:trPr>
          <w:gridAfter w:val="1"/>
          <w:wAfter w:w="5" w:type="pct"/>
          <w:trHeight w:val="450"/>
          <w:jc w:val="center"/>
        </w:trPr>
        <w:tc>
          <w:tcPr>
            <w:tcW w:w="6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A3CD128" w14:textId="06AACB22" w:rsidR="00787D15" w:rsidRPr="007E31B4" w:rsidRDefault="00787D15" w:rsidP="00B61576">
            <w:pPr>
              <w:suppressAutoHyphens w:val="0"/>
              <w:autoSpaceDE w:val="0"/>
              <w:spacing w:after="60"/>
              <w:rPr>
                <w:rFonts w:eastAsia="SimSun"/>
                <w:b/>
                <w:bCs/>
                <w:sz w:val="20"/>
                <w:szCs w:val="20"/>
                <w:lang w:val="el-GR"/>
              </w:rPr>
            </w:pPr>
            <w:r w:rsidRPr="007E31B4">
              <w:rPr>
                <w:rFonts w:eastAsia="SimSun"/>
                <w:b/>
                <w:bCs/>
                <w:sz w:val="20"/>
                <w:szCs w:val="20"/>
                <w:lang w:val="el-GR"/>
              </w:rPr>
              <w:t>2_3</w:t>
            </w:r>
          </w:p>
        </w:tc>
        <w:tc>
          <w:tcPr>
            <w:tcW w:w="1201"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A30EAC3" w14:textId="77777777" w:rsidR="00787D15" w:rsidRPr="007E31B4" w:rsidRDefault="00787D15" w:rsidP="00B61576">
            <w:pPr>
              <w:suppressAutoHyphens w:val="0"/>
              <w:autoSpaceDE w:val="0"/>
              <w:spacing w:after="60"/>
              <w:jc w:val="left"/>
              <w:rPr>
                <w:rFonts w:eastAsia="SimSun"/>
                <w:sz w:val="20"/>
                <w:szCs w:val="20"/>
                <w:lang w:val="el-GR"/>
              </w:rPr>
            </w:pPr>
            <w:bookmarkStart w:id="616" w:name="_Hlk182222836"/>
            <w:r w:rsidRPr="007E31B4">
              <w:rPr>
                <w:rFonts w:eastAsia="SimSun"/>
                <w:sz w:val="20"/>
                <w:szCs w:val="20"/>
                <w:lang w:val="el-GR"/>
              </w:rPr>
              <w:t>Έλεγχος Ποιότητας και Εκπαίδευση</w:t>
            </w:r>
            <w:bookmarkEnd w:id="616"/>
          </w:p>
        </w:tc>
        <w:tc>
          <w:tcPr>
            <w:tcW w:w="73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1AAFECE" w14:textId="77777777" w:rsidR="00787D15" w:rsidRPr="007E31B4" w:rsidRDefault="00787D15" w:rsidP="00B61576">
            <w:pPr>
              <w:suppressAutoHyphens w:val="0"/>
              <w:autoSpaceDE w:val="0"/>
              <w:spacing w:after="60"/>
              <w:jc w:val="center"/>
              <w:rPr>
                <w:rFonts w:eastAsia="SimSun"/>
                <w:b/>
                <w:bCs/>
                <w:sz w:val="20"/>
                <w:szCs w:val="20"/>
                <w:lang w:val="el-GR"/>
              </w:rPr>
            </w:pPr>
            <w:r w:rsidRPr="007E31B4">
              <w:rPr>
                <w:rFonts w:eastAsia="SimSun"/>
                <w:b/>
                <w:bCs/>
                <w:sz w:val="20"/>
                <w:szCs w:val="20"/>
                <w:lang w:val="el-GR"/>
              </w:rPr>
              <w:t>2</w:t>
            </w:r>
          </w:p>
        </w:tc>
        <w:tc>
          <w:tcPr>
            <w:tcW w:w="85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7FDCEA5" w14:textId="3D75B431" w:rsidR="00787D15" w:rsidRPr="007E31B4" w:rsidRDefault="00353755" w:rsidP="00B61576">
            <w:pPr>
              <w:suppressAutoHyphens w:val="0"/>
              <w:autoSpaceDE w:val="0"/>
              <w:spacing w:after="60"/>
              <w:jc w:val="center"/>
              <w:rPr>
                <w:rFonts w:eastAsia="SimSun"/>
                <w:b/>
                <w:bCs/>
                <w:sz w:val="20"/>
                <w:szCs w:val="20"/>
                <w:lang w:val="el-GR"/>
              </w:rPr>
            </w:pPr>
            <w:r w:rsidRPr="007E31B4">
              <w:rPr>
                <w:rFonts w:eastAsia="SimSun"/>
                <w:b/>
                <w:bCs/>
                <w:sz w:val="20"/>
                <w:szCs w:val="20"/>
                <w:lang w:val="el-GR"/>
              </w:rPr>
              <w:t>0</w:t>
            </w:r>
          </w:p>
        </w:tc>
        <w:tc>
          <w:tcPr>
            <w:tcW w:w="630"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EED776C" w14:textId="4A5B9F79" w:rsidR="00787D15" w:rsidRPr="007E31B4" w:rsidRDefault="00B67637" w:rsidP="00B61576">
            <w:pPr>
              <w:suppressAutoHyphens w:val="0"/>
              <w:autoSpaceDE w:val="0"/>
              <w:spacing w:after="60"/>
              <w:jc w:val="center"/>
              <w:rPr>
                <w:rFonts w:eastAsia="SimSun"/>
                <w:b/>
                <w:sz w:val="20"/>
                <w:szCs w:val="20"/>
                <w:lang w:val="el-GR"/>
              </w:rPr>
            </w:pPr>
            <w:r w:rsidRPr="007E31B4">
              <w:rPr>
                <w:rFonts w:eastAsia="SimSun"/>
                <w:b/>
                <w:sz w:val="20"/>
                <w:szCs w:val="20"/>
                <w:lang w:val="el-GR"/>
              </w:rPr>
              <w:t>2</w:t>
            </w:r>
          </w:p>
        </w:tc>
        <w:tc>
          <w:tcPr>
            <w:tcW w:w="95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70B17CA" w14:textId="6D32DB19" w:rsidR="00787D15" w:rsidRPr="007E31B4" w:rsidRDefault="00787D15" w:rsidP="00B61576">
            <w:pPr>
              <w:suppressAutoHyphens w:val="0"/>
              <w:autoSpaceDE w:val="0"/>
              <w:spacing w:after="60"/>
              <w:jc w:val="left"/>
              <w:rPr>
                <w:rFonts w:eastAsia="SimSun"/>
                <w:sz w:val="20"/>
                <w:szCs w:val="20"/>
                <w:lang w:val="el-GR"/>
              </w:rPr>
            </w:pPr>
            <w:r w:rsidRPr="007E31B4">
              <w:rPr>
                <w:rFonts w:eastAsia="SimSun"/>
                <w:sz w:val="20"/>
                <w:szCs w:val="20"/>
                <w:lang w:val="el-GR"/>
              </w:rPr>
              <w:t>Έναρξη με την ολοκλήρωση της Φάσης 2_2</w:t>
            </w:r>
          </w:p>
        </w:tc>
      </w:tr>
      <w:tr w:rsidR="00CE7D5E" w:rsidRPr="00096E40" w14:paraId="271809AF" w14:textId="77777777" w:rsidTr="008919CB">
        <w:trPr>
          <w:gridAfter w:val="1"/>
          <w:wAfter w:w="5" w:type="pct"/>
          <w:trHeight w:val="450"/>
          <w:jc w:val="center"/>
        </w:trPr>
        <w:tc>
          <w:tcPr>
            <w:tcW w:w="6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8D916A" w14:textId="1BE19889" w:rsidR="008919CB" w:rsidRPr="007E31B4" w:rsidDel="007D2D58" w:rsidRDefault="008919CB" w:rsidP="008919CB">
            <w:pPr>
              <w:suppressAutoHyphens w:val="0"/>
              <w:autoSpaceDE w:val="0"/>
              <w:spacing w:after="60"/>
              <w:rPr>
                <w:rFonts w:eastAsia="SimSun"/>
                <w:b/>
                <w:bCs/>
                <w:sz w:val="20"/>
                <w:szCs w:val="20"/>
                <w:lang w:val="el-GR"/>
              </w:rPr>
            </w:pPr>
            <w:r w:rsidRPr="007E31B4">
              <w:rPr>
                <w:rFonts w:eastAsia="SimSun"/>
                <w:b/>
                <w:bCs/>
                <w:sz w:val="20"/>
                <w:szCs w:val="20"/>
                <w:lang w:val="el-GR"/>
              </w:rPr>
              <w:t>2_4</w:t>
            </w:r>
          </w:p>
        </w:tc>
        <w:tc>
          <w:tcPr>
            <w:tcW w:w="1201"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9104022" w14:textId="77777777" w:rsidR="008919CB" w:rsidRPr="007E31B4" w:rsidRDefault="008919CB" w:rsidP="008919CB">
            <w:pPr>
              <w:suppressAutoHyphens w:val="0"/>
              <w:autoSpaceDE w:val="0"/>
              <w:spacing w:after="60"/>
              <w:jc w:val="left"/>
              <w:rPr>
                <w:rFonts w:eastAsia="SimSun"/>
                <w:sz w:val="20"/>
                <w:szCs w:val="20"/>
                <w:lang w:val="el-GR"/>
              </w:rPr>
            </w:pPr>
            <w:bookmarkStart w:id="617" w:name="_Hlk182222850"/>
            <w:r w:rsidRPr="007E31B4">
              <w:rPr>
                <w:rFonts w:eastAsia="SimSun"/>
                <w:sz w:val="20"/>
                <w:szCs w:val="20"/>
                <w:lang w:val="el-GR"/>
              </w:rPr>
              <w:t>Εγκατάσταση και Παραμετροποίηση</w:t>
            </w:r>
            <w:bookmarkEnd w:id="617"/>
          </w:p>
        </w:tc>
        <w:tc>
          <w:tcPr>
            <w:tcW w:w="73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F795422" w14:textId="77777777" w:rsidR="008919CB" w:rsidRPr="007E31B4" w:rsidRDefault="008919CB" w:rsidP="008919CB">
            <w:pPr>
              <w:suppressAutoHyphens w:val="0"/>
              <w:autoSpaceDE w:val="0"/>
              <w:spacing w:after="60"/>
              <w:jc w:val="center"/>
              <w:rPr>
                <w:rFonts w:eastAsia="SimSun"/>
                <w:b/>
                <w:bCs/>
                <w:sz w:val="20"/>
                <w:szCs w:val="20"/>
                <w:lang w:val="el-GR"/>
              </w:rPr>
            </w:pPr>
            <w:r w:rsidRPr="007E31B4">
              <w:rPr>
                <w:rFonts w:eastAsia="SimSun"/>
                <w:b/>
                <w:bCs/>
                <w:sz w:val="20"/>
                <w:szCs w:val="20"/>
                <w:lang w:val="el-GR"/>
              </w:rPr>
              <w:t>1</w:t>
            </w:r>
          </w:p>
        </w:tc>
        <w:tc>
          <w:tcPr>
            <w:tcW w:w="85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C9D78E3" w14:textId="467EA791" w:rsidR="008919CB" w:rsidRPr="007E31B4" w:rsidRDefault="008919CB" w:rsidP="008919CB">
            <w:pPr>
              <w:suppressAutoHyphens w:val="0"/>
              <w:autoSpaceDE w:val="0"/>
              <w:spacing w:after="60"/>
              <w:jc w:val="center"/>
              <w:rPr>
                <w:rFonts w:eastAsia="SimSun"/>
                <w:b/>
                <w:bCs/>
                <w:sz w:val="20"/>
                <w:szCs w:val="20"/>
                <w:lang w:val="el-GR"/>
              </w:rPr>
            </w:pPr>
            <w:r w:rsidRPr="007E31B4">
              <w:rPr>
                <w:rFonts w:eastAsia="SimSun"/>
                <w:b/>
                <w:bCs/>
                <w:sz w:val="20"/>
                <w:szCs w:val="20"/>
                <w:lang w:val="el-GR"/>
              </w:rPr>
              <w:t>0</w:t>
            </w:r>
          </w:p>
        </w:tc>
        <w:tc>
          <w:tcPr>
            <w:tcW w:w="630"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03382D2" w14:textId="3BB0538F" w:rsidR="008919CB" w:rsidRPr="007E31B4" w:rsidRDefault="008919CB" w:rsidP="008919CB">
            <w:pPr>
              <w:suppressAutoHyphens w:val="0"/>
              <w:autoSpaceDE w:val="0"/>
              <w:spacing w:after="60"/>
              <w:jc w:val="center"/>
              <w:rPr>
                <w:rFonts w:eastAsia="SimSun"/>
                <w:b/>
                <w:sz w:val="20"/>
                <w:szCs w:val="20"/>
                <w:lang w:val="el-GR"/>
              </w:rPr>
            </w:pPr>
            <w:r w:rsidRPr="007E31B4">
              <w:rPr>
                <w:rFonts w:eastAsia="SimSun"/>
                <w:b/>
                <w:sz w:val="20"/>
                <w:szCs w:val="20"/>
                <w:lang w:val="el-GR"/>
              </w:rPr>
              <w:t>1</w:t>
            </w:r>
          </w:p>
        </w:tc>
        <w:tc>
          <w:tcPr>
            <w:tcW w:w="95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32E6A68" w14:textId="28297DC0" w:rsidR="008919CB" w:rsidRPr="007E31B4" w:rsidRDefault="008919CB" w:rsidP="008919CB">
            <w:pPr>
              <w:suppressAutoHyphens w:val="0"/>
              <w:autoSpaceDE w:val="0"/>
              <w:spacing w:after="60"/>
              <w:jc w:val="left"/>
              <w:rPr>
                <w:rFonts w:eastAsia="SimSun"/>
                <w:sz w:val="20"/>
                <w:szCs w:val="20"/>
                <w:lang w:val="el-GR"/>
              </w:rPr>
            </w:pPr>
            <w:r w:rsidRPr="007E31B4">
              <w:rPr>
                <w:rFonts w:eastAsia="SimSun"/>
                <w:sz w:val="20"/>
                <w:szCs w:val="20"/>
                <w:lang w:val="el-GR"/>
              </w:rPr>
              <w:t>Έναρξη με την ολοκλήρωση του ελέγχου ποιότητας της Φάσης 2_3</w:t>
            </w:r>
          </w:p>
        </w:tc>
      </w:tr>
      <w:tr w:rsidR="00CE7D5E" w:rsidRPr="00096E40" w14:paraId="14FB7AE5" w14:textId="77777777" w:rsidTr="008919CB">
        <w:trPr>
          <w:gridAfter w:val="1"/>
          <w:wAfter w:w="5" w:type="pct"/>
          <w:trHeight w:val="450"/>
          <w:jc w:val="center"/>
        </w:trPr>
        <w:tc>
          <w:tcPr>
            <w:tcW w:w="6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ADCCFB" w14:textId="21E2A0D7" w:rsidR="008919CB" w:rsidRPr="007E31B4" w:rsidDel="007D2D58" w:rsidRDefault="008919CB" w:rsidP="008919CB">
            <w:pPr>
              <w:suppressAutoHyphens w:val="0"/>
              <w:autoSpaceDE w:val="0"/>
              <w:spacing w:after="60"/>
              <w:rPr>
                <w:rFonts w:eastAsia="SimSun"/>
                <w:b/>
                <w:bCs/>
                <w:sz w:val="20"/>
                <w:szCs w:val="20"/>
                <w:lang w:val="el-GR"/>
              </w:rPr>
            </w:pPr>
            <w:r w:rsidRPr="007E31B4">
              <w:rPr>
                <w:rFonts w:eastAsia="SimSun"/>
                <w:b/>
                <w:bCs/>
                <w:sz w:val="20"/>
                <w:szCs w:val="20"/>
                <w:lang w:val="el-GR"/>
              </w:rPr>
              <w:t>2_5</w:t>
            </w:r>
          </w:p>
        </w:tc>
        <w:tc>
          <w:tcPr>
            <w:tcW w:w="1201"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29DC500" w14:textId="77777777" w:rsidR="008919CB" w:rsidRPr="007E31B4" w:rsidRDefault="008919CB" w:rsidP="008919CB">
            <w:pPr>
              <w:suppressAutoHyphens w:val="0"/>
              <w:autoSpaceDE w:val="0"/>
              <w:spacing w:after="60"/>
              <w:jc w:val="left"/>
              <w:rPr>
                <w:rFonts w:eastAsia="SimSun"/>
                <w:sz w:val="20"/>
                <w:szCs w:val="20"/>
                <w:lang w:val="el-GR"/>
              </w:rPr>
            </w:pPr>
            <w:bookmarkStart w:id="618" w:name="_Hlk182222862"/>
            <w:r w:rsidRPr="007E31B4">
              <w:rPr>
                <w:rFonts w:eastAsia="SimSun"/>
                <w:sz w:val="20"/>
                <w:szCs w:val="20"/>
                <w:lang w:val="el-GR"/>
              </w:rPr>
              <w:t>Έλεγχος Ασφάλειας και Απόδοσης συστήματος</w:t>
            </w:r>
            <w:bookmarkEnd w:id="618"/>
          </w:p>
        </w:tc>
        <w:tc>
          <w:tcPr>
            <w:tcW w:w="73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99B68BD" w14:textId="77777777" w:rsidR="008919CB" w:rsidRPr="007E31B4" w:rsidRDefault="008919CB" w:rsidP="008919CB">
            <w:pPr>
              <w:suppressAutoHyphens w:val="0"/>
              <w:autoSpaceDE w:val="0"/>
              <w:spacing w:after="60"/>
              <w:jc w:val="center"/>
              <w:rPr>
                <w:rFonts w:eastAsia="SimSun"/>
                <w:b/>
                <w:bCs/>
                <w:sz w:val="20"/>
                <w:szCs w:val="20"/>
                <w:lang w:val="el-GR"/>
              </w:rPr>
            </w:pPr>
            <w:r w:rsidRPr="007E31B4">
              <w:rPr>
                <w:rFonts w:eastAsia="SimSun"/>
                <w:b/>
                <w:bCs/>
                <w:sz w:val="20"/>
                <w:szCs w:val="20"/>
                <w:lang w:val="el-GR"/>
              </w:rPr>
              <w:t>1</w:t>
            </w:r>
          </w:p>
        </w:tc>
        <w:tc>
          <w:tcPr>
            <w:tcW w:w="854"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0A0E0F67" w14:textId="4DFFC8C5" w:rsidR="008919CB" w:rsidRPr="007E31B4" w:rsidRDefault="008919CB" w:rsidP="008919CB">
            <w:pPr>
              <w:suppressAutoHyphens w:val="0"/>
              <w:autoSpaceDE w:val="0"/>
              <w:spacing w:after="60"/>
              <w:jc w:val="center"/>
              <w:rPr>
                <w:rFonts w:eastAsia="SimSun"/>
                <w:b/>
                <w:bCs/>
                <w:sz w:val="20"/>
                <w:szCs w:val="20"/>
                <w:lang w:val="el-GR"/>
              </w:rPr>
            </w:pPr>
            <w:r w:rsidRPr="007E31B4">
              <w:rPr>
                <w:rFonts w:eastAsia="SimSun"/>
                <w:b/>
                <w:bCs/>
                <w:sz w:val="20"/>
                <w:szCs w:val="20"/>
                <w:lang w:val="el-GR"/>
              </w:rPr>
              <w:t>0</w:t>
            </w:r>
          </w:p>
        </w:tc>
        <w:tc>
          <w:tcPr>
            <w:tcW w:w="630"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87195BE" w14:textId="1CA545EE" w:rsidR="008919CB" w:rsidRPr="007E31B4" w:rsidRDefault="008919CB" w:rsidP="008919CB">
            <w:pPr>
              <w:suppressAutoHyphens w:val="0"/>
              <w:autoSpaceDE w:val="0"/>
              <w:spacing w:after="60"/>
              <w:jc w:val="center"/>
              <w:rPr>
                <w:rFonts w:eastAsia="SimSun"/>
                <w:b/>
                <w:sz w:val="20"/>
                <w:szCs w:val="20"/>
                <w:lang w:val="el-GR"/>
              </w:rPr>
            </w:pPr>
            <w:r w:rsidRPr="007E31B4">
              <w:rPr>
                <w:rFonts w:eastAsia="SimSun"/>
                <w:b/>
                <w:sz w:val="20"/>
                <w:szCs w:val="20"/>
                <w:lang w:val="el-GR"/>
              </w:rPr>
              <w:t>1</w:t>
            </w:r>
          </w:p>
        </w:tc>
        <w:tc>
          <w:tcPr>
            <w:tcW w:w="95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188A8420" w14:textId="2076A476" w:rsidR="008919CB" w:rsidRPr="007E31B4" w:rsidRDefault="008919CB" w:rsidP="008919CB">
            <w:pPr>
              <w:suppressAutoHyphens w:val="0"/>
              <w:autoSpaceDE w:val="0"/>
              <w:spacing w:after="60"/>
              <w:jc w:val="left"/>
              <w:rPr>
                <w:rFonts w:eastAsia="SimSun"/>
                <w:sz w:val="20"/>
                <w:szCs w:val="20"/>
                <w:lang w:val="el-GR"/>
              </w:rPr>
            </w:pPr>
            <w:r w:rsidRPr="007E31B4">
              <w:rPr>
                <w:rFonts w:eastAsia="SimSun"/>
                <w:sz w:val="20"/>
                <w:szCs w:val="20"/>
                <w:lang w:val="el-GR"/>
              </w:rPr>
              <w:t>Έναρξη με την ολοκλήρωση του ελέγχου ποιότητας της Φάσης 2_3</w:t>
            </w:r>
          </w:p>
        </w:tc>
      </w:tr>
    </w:tbl>
    <w:p w14:paraId="0EA670AC" w14:textId="77777777" w:rsidR="00787D15" w:rsidRPr="007E31B4" w:rsidRDefault="00787D15" w:rsidP="00787D15">
      <w:pPr>
        <w:rPr>
          <w:lang w:val="el-GR"/>
        </w:rPr>
      </w:pPr>
    </w:p>
    <w:p w14:paraId="7A19E9E8" w14:textId="77777777" w:rsidR="00787D15" w:rsidRPr="007E31B4" w:rsidRDefault="00787D15" w:rsidP="00C77D57">
      <w:pPr>
        <w:rPr>
          <w:lang w:val="el-GR"/>
        </w:rPr>
      </w:pPr>
    </w:p>
    <w:p w14:paraId="06A0D955" w14:textId="13F0973A" w:rsidR="00025B9C" w:rsidRPr="007E31B4" w:rsidRDefault="00025B9C" w:rsidP="007E31B4">
      <w:pPr>
        <w:pStyle w:val="3"/>
        <w:numPr>
          <w:ilvl w:val="1"/>
          <w:numId w:val="24"/>
        </w:numPr>
        <w:rPr>
          <w:lang w:val="el-GR"/>
        </w:rPr>
      </w:pPr>
      <w:bookmarkStart w:id="619" w:name="_Toc97194368"/>
      <w:bookmarkStart w:id="620" w:name="_Toc202354763"/>
      <w:r w:rsidRPr="007E31B4">
        <w:rPr>
          <w:lang w:val="el-GR"/>
        </w:rPr>
        <w:t>Φάσεις – Παραδοτέα</w:t>
      </w:r>
      <w:bookmarkEnd w:id="619"/>
      <w:bookmarkEnd w:id="620"/>
    </w:p>
    <w:p w14:paraId="40949F25" w14:textId="384E4FE5" w:rsidR="00B54E5E" w:rsidRPr="007E31B4" w:rsidRDefault="00B54E5E" w:rsidP="00B54E5E">
      <w:pPr>
        <w:rPr>
          <w:lang w:val="el-GR"/>
        </w:rPr>
      </w:pPr>
      <w:r w:rsidRPr="007E31B4">
        <w:rPr>
          <w:lang w:val="el-GR"/>
        </w:rPr>
        <w:t xml:space="preserve">Τα Παραδοτέα του Έργου είναι τα εξής ανά </w:t>
      </w:r>
      <w:r w:rsidR="0049053C" w:rsidRPr="007E31B4">
        <w:rPr>
          <w:lang w:val="el-GR"/>
        </w:rPr>
        <w:t>Δράση</w:t>
      </w:r>
      <w:r w:rsidRPr="007E31B4">
        <w:rPr>
          <w:lang w:val="el-GR"/>
        </w:rPr>
        <w:t xml:space="preserve"> και Φάση Υλοποίησης:</w:t>
      </w:r>
    </w:p>
    <w:p w14:paraId="4E114A74" w14:textId="77777777" w:rsidR="00B54E5E" w:rsidRPr="007E31B4" w:rsidRDefault="00B54E5E" w:rsidP="00AB5802">
      <w:pPr>
        <w:rPr>
          <w:lang w:val="el-GR"/>
        </w:rPr>
      </w:pPr>
    </w:p>
    <w:p w14:paraId="63BE3D56" w14:textId="3D6288BE" w:rsidR="00025B9C" w:rsidRPr="007E31B4" w:rsidRDefault="00025B9C" w:rsidP="00B0706E">
      <w:pPr>
        <w:pStyle w:val="5"/>
        <w:numPr>
          <w:ilvl w:val="0"/>
          <w:numId w:val="26"/>
        </w:numPr>
        <w:rPr>
          <w:rFonts w:eastAsia="SimSun" w:cs="Tahoma"/>
          <w:lang w:val="el-GR"/>
        </w:rPr>
      </w:pPr>
      <w:bookmarkStart w:id="621" w:name="_Toc202354764"/>
      <w:r w:rsidRPr="007E31B4">
        <w:rPr>
          <w:rFonts w:eastAsia="SimSun" w:cs="Tahoma"/>
          <w:lang w:val="el-GR"/>
        </w:rPr>
        <w:t>Φάση 1: Μελέτη Εφαρμογής – Ανάλυση Απαιτήσεων</w:t>
      </w:r>
      <w:bookmarkEnd w:id="621"/>
      <w:r w:rsidRPr="007E31B4">
        <w:rPr>
          <w:rFonts w:eastAsia="SimSun" w:cs="Tahoma"/>
          <w:lang w:val="el-GR"/>
        </w:rPr>
        <w:t xml:space="preserve"> </w:t>
      </w:r>
    </w:p>
    <w:p w14:paraId="54A9B341" w14:textId="77777777" w:rsidR="0049053C" w:rsidRPr="007E31B4" w:rsidRDefault="0049053C" w:rsidP="0049053C">
      <w:pPr>
        <w:rPr>
          <w:rFonts w:eastAsia="SimSun"/>
          <w:lang w:val="el-GR"/>
        </w:rPr>
      </w:pPr>
    </w:p>
    <w:tbl>
      <w:tblPr>
        <w:tblW w:w="5000" w:type="pct"/>
        <w:jc w:val="center"/>
        <w:tblLayout w:type="fixed"/>
        <w:tblLook w:val="01E0" w:firstRow="1" w:lastRow="1" w:firstColumn="1" w:lastColumn="1" w:noHBand="0" w:noVBand="0"/>
      </w:tblPr>
      <w:tblGrid>
        <w:gridCol w:w="2909"/>
        <w:gridCol w:w="6719"/>
      </w:tblGrid>
      <w:tr w:rsidR="0049053C" w:rsidRPr="007E31B4" w14:paraId="1CB19E95" w14:textId="77777777" w:rsidTr="0049053C">
        <w:trPr>
          <w:trHeight w:val="134"/>
          <w:jc w:val="center"/>
        </w:trPr>
        <w:tc>
          <w:tcPr>
            <w:tcW w:w="290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0D4EA640" w14:textId="77777777" w:rsidR="0049053C" w:rsidRPr="007E31B4" w:rsidRDefault="0049053C" w:rsidP="00B61576">
            <w:pPr>
              <w:rPr>
                <w:b/>
                <w:lang w:val="el-GR"/>
              </w:rPr>
            </w:pPr>
            <w:r w:rsidRPr="007E31B4">
              <w:rPr>
                <w:b/>
                <w:lang w:val="el-GR"/>
              </w:rPr>
              <w:t>Τίτλος Παραδοτέου</w:t>
            </w:r>
          </w:p>
        </w:tc>
        <w:tc>
          <w:tcPr>
            <w:tcW w:w="671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D4C8C5D" w14:textId="77777777" w:rsidR="0049053C" w:rsidRPr="007E31B4" w:rsidRDefault="0049053C" w:rsidP="00B61576">
            <w:pPr>
              <w:rPr>
                <w:b/>
                <w:lang w:val="el-GR"/>
              </w:rPr>
            </w:pPr>
            <w:r w:rsidRPr="007E31B4">
              <w:rPr>
                <w:b/>
                <w:lang w:val="el-GR"/>
              </w:rPr>
              <w:t xml:space="preserve">Περιγραφή Παραδοτέου </w:t>
            </w:r>
          </w:p>
        </w:tc>
      </w:tr>
      <w:tr w:rsidR="0049053C" w:rsidRPr="007E31B4" w14:paraId="55240EA6" w14:textId="77777777" w:rsidTr="0049053C">
        <w:trPr>
          <w:trHeight w:val="390"/>
          <w:jc w:val="center"/>
        </w:trPr>
        <w:tc>
          <w:tcPr>
            <w:tcW w:w="2909" w:type="dxa"/>
            <w:tcBorders>
              <w:top w:val="single" w:sz="4" w:space="0" w:color="000000"/>
              <w:left w:val="single" w:sz="4" w:space="0" w:color="000000"/>
              <w:bottom w:val="single" w:sz="4" w:space="0" w:color="000000"/>
              <w:right w:val="single" w:sz="4" w:space="0" w:color="000000"/>
            </w:tcBorders>
            <w:vAlign w:val="center"/>
          </w:tcPr>
          <w:p w14:paraId="651D88F4" w14:textId="1872C47B" w:rsidR="0049053C" w:rsidRPr="007E31B4" w:rsidRDefault="0049053C" w:rsidP="00AB5802">
            <w:pPr>
              <w:pStyle w:val="Tabletext"/>
              <w:spacing w:after="0"/>
              <w:rPr>
                <w:rFonts w:cs="Tahoma"/>
                <w:b/>
                <w:sz w:val="22"/>
                <w:szCs w:val="22"/>
              </w:rPr>
            </w:pPr>
            <w:r w:rsidRPr="007E31B4">
              <w:rPr>
                <w:rFonts w:cstheme="minorHAnsi"/>
              </w:rPr>
              <w:t xml:space="preserve">Π1 Μελέτη Εφαρμογής </w:t>
            </w:r>
          </w:p>
        </w:tc>
        <w:tc>
          <w:tcPr>
            <w:tcW w:w="6719" w:type="dxa"/>
            <w:tcBorders>
              <w:top w:val="single" w:sz="4" w:space="0" w:color="000000"/>
              <w:left w:val="single" w:sz="4" w:space="0" w:color="000000"/>
              <w:bottom w:val="single" w:sz="4" w:space="0" w:color="000000"/>
              <w:right w:val="single" w:sz="4" w:space="0" w:color="000000"/>
            </w:tcBorders>
            <w:vAlign w:val="center"/>
          </w:tcPr>
          <w:p w14:paraId="05E85424" w14:textId="77777777" w:rsidR="0049053C" w:rsidRPr="007E31B4" w:rsidRDefault="0049053C" w:rsidP="0049053C">
            <w:pPr>
              <w:spacing w:line="276" w:lineRule="auto"/>
              <w:rPr>
                <w:rFonts w:cstheme="minorHAnsi"/>
              </w:rPr>
            </w:pPr>
            <w:r w:rsidRPr="007E31B4">
              <w:rPr>
                <w:rFonts w:cstheme="minorHAnsi"/>
              </w:rPr>
              <w:t>Μελέτη Εφαρμογής:</w:t>
            </w:r>
          </w:p>
          <w:p w14:paraId="3CF0980F" w14:textId="77777777" w:rsidR="0049053C" w:rsidRPr="007E31B4" w:rsidRDefault="0049053C" w:rsidP="0049053C">
            <w:pPr>
              <w:pStyle w:val="aff"/>
              <w:numPr>
                <w:ilvl w:val="0"/>
                <w:numId w:val="128"/>
              </w:numPr>
              <w:suppressAutoHyphens w:val="0"/>
              <w:spacing w:after="0" w:line="276" w:lineRule="auto"/>
              <w:ind w:left="311" w:hanging="283"/>
              <w:jc w:val="left"/>
              <w:rPr>
                <w:rFonts w:cstheme="minorHAnsi"/>
                <w:lang w:val="el-GR"/>
              </w:rPr>
            </w:pPr>
            <w:r w:rsidRPr="007E31B4">
              <w:rPr>
                <w:rFonts w:cstheme="minorHAnsi"/>
                <w:lang w:val="el-GR"/>
              </w:rPr>
              <w:t>Οριστικοποιημένο τεύχος ανάλυσης απαιτήσεων χρηστών, λογισμικού υποδομής και ψηφιακών υπηρεσιών</w:t>
            </w:r>
          </w:p>
          <w:p w14:paraId="75064D04" w14:textId="77777777" w:rsidR="0049053C" w:rsidRPr="007E31B4" w:rsidRDefault="0049053C" w:rsidP="0049053C">
            <w:pPr>
              <w:pStyle w:val="aff"/>
              <w:numPr>
                <w:ilvl w:val="0"/>
                <w:numId w:val="128"/>
              </w:numPr>
              <w:suppressAutoHyphens w:val="0"/>
              <w:spacing w:after="0" w:line="276" w:lineRule="auto"/>
              <w:ind w:left="311" w:hanging="283"/>
              <w:jc w:val="left"/>
              <w:rPr>
                <w:rFonts w:cstheme="minorHAnsi"/>
                <w:lang w:val="el-GR"/>
              </w:rPr>
            </w:pPr>
            <w:r w:rsidRPr="007E31B4">
              <w:rPr>
                <w:rFonts w:cstheme="minorHAnsi"/>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0DC57CEE" w14:textId="77777777" w:rsidR="0049053C" w:rsidRPr="007E31B4" w:rsidRDefault="0049053C" w:rsidP="0049053C">
            <w:pPr>
              <w:pStyle w:val="aff"/>
              <w:numPr>
                <w:ilvl w:val="0"/>
                <w:numId w:val="128"/>
              </w:numPr>
              <w:suppressAutoHyphens w:val="0"/>
              <w:spacing w:after="0" w:line="276" w:lineRule="auto"/>
              <w:ind w:left="311" w:hanging="283"/>
              <w:jc w:val="left"/>
              <w:rPr>
                <w:rFonts w:cstheme="minorHAnsi"/>
                <w:lang w:val="el-GR"/>
              </w:rPr>
            </w:pPr>
            <w:r w:rsidRPr="007E31B4">
              <w:rPr>
                <w:rFonts w:cstheme="minorHAnsi"/>
                <w:lang w:val="el-GR"/>
              </w:rPr>
              <w:t xml:space="preserve">Σχηματική αποτύπωση και τεκμηρίωση της προτεινόμενης αρχιτεκτονικής προσέγγισης, σύμφωνα με τις απαιτήσεις του Έργου και τις βέλτιστες διεθνείς πρακτικές και τυποποιήσεις </w:t>
            </w:r>
          </w:p>
          <w:p w14:paraId="6C566E48" w14:textId="77777777" w:rsidR="0049053C" w:rsidRPr="007E31B4" w:rsidRDefault="0049053C" w:rsidP="0049053C">
            <w:pPr>
              <w:pStyle w:val="aff"/>
              <w:numPr>
                <w:ilvl w:val="0"/>
                <w:numId w:val="129"/>
              </w:numPr>
              <w:suppressAutoHyphens w:val="0"/>
              <w:spacing w:after="0" w:line="276" w:lineRule="auto"/>
              <w:ind w:left="311" w:hanging="283"/>
              <w:jc w:val="left"/>
              <w:rPr>
                <w:rFonts w:cstheme="minorHAnsi"/>
                <w:lang w:val="el-GR"/>
              </w:rPr>
            </w:pPr>
            <w:r w:rsidRPr="007E31B4">
              <w:rPr>
                <w:rFonts w:cstheme="minorHAnsi"/>
                <w:lang w:val="el-GR"/>
              </w:rPr>
              <w:lastRenderedPageBreak/>
              <w:t>Λειτουργικός Σχεδιασμός εφαρμογής κινητών συσκευών και ψηφιακής υποδομής – Προτεινόμενες οθόνες διεπαφής της εφαρμογής κινητής συσκευής</w:t>
            </w:r>
          </w:p>
          <w:p w14:paraId="4AD1A65C" w14:textId="77777777" w:rsidR="0049053C" w:rsidRPr="007E31B4" w:rsidRDefault="0049053C" w:rsidP="0049053C">
            <w:pPr>
              <w:pStyle w:val="aff"/>
              <w:numPr>
                <w:ilvl w:val="0"/>
                <w:numId w:val="129"/>
              </w:numPr>
              <w:suppressAutoHyphens w:val="0"/>
              <w:spacing w:after="0" w:line="276" w:lineRule="auto"/>
              <w:ind w:left="311" w:hanging="283"/>
              <w:jc w:val="left"/>
              <w:rPr>
                <w:rFonts w:cstheme="minorHAnsi"/>
                <w:lang w:val="el-GR"/>
              </w:rPr>
            </w:pPr>
            <w:r w:rsidRPr="007E31B4">
              <w:rPr>
                <w:rFonts w:cstheme="minorHAnsi"/>
                <w:lang w:val="el-GR"/>
              </w:rPr>
              <w:t>Οδηγός ανάλυσης απαιτήσεων διαλειτουργικότητας τόσο σε επιχειρησιακό επίπεδο, όσο και σε τεχνολογικό  επίπεδο.</w:t>
            </w:r>
          </w:p>
          <w:p w14:paraId="67E7E7F8" w14:textId="77777777" w:rsidR="0049053C" w:rsidRPr="007E31B4" w:rsidRDefault="0049053C" w:rsidP="0049053C">
            <w:pPr>
              <w:pStyle w:val="aff"/>
              <w:numPr>
                <w:ilvl w:val="0"/>
                <w:numId w:val="129"/>
              </w:numPr>
              <w:suppressAutoHyphens w:val="0"/>
              <w:spacing w:after="0" w:line="276" w:lineRule="auto"/>
              <w:ind w:left="311" w:hanging="283"/>
              <w:jc w:val="left"/>
              <w:rPr>
                <w:rFonts w:cstheme="minorHAnsi"/>
                <w:lang w:val="el-GR"/>
              </w:rPr>
            </w:pPr>
            <w:r w:rsidRPr="007E31B4">
              <w:rPr>
                <w:rFonts w:cstheme="minorHAnsi"/>
                <w:lang w:val="el-GR"/>
              </w:rPr>
              <w:t>Μεθοδολογία και Αρχικά Σενάρια Ελέγχου Αποδοχής</w:t>
            </w:r>
          </w:p>
          <w:p w14:paraId="2A428639" w14:textId="46BAF90C" w:rsidR="0049053C" w:rsidRPr="007E31B4" w:rsidRDefault="0049053C" w:rsidP="0049053C">
            <w:pPr>
              <w:widowControl w:val="0"/>
              <w:numPr>
                <w:ilvl w:val="0"/>
                <w:numId w:val="150"/>
              </w:numPr>
              <w:suppressAutoHyphens w:val="0"/>
              <w:spacing w:after="0"/>
              <w:rPr>
                <w:lang w:val="el-GR"/>
              </w:rPr>
            </w:pPr>
            <w:r w:rsidRPr="007E31B4">
              <w:rPr>
                <w:rFonts w:cstheme="minorHAnsi"/>
                <w:lang w:val="el-GR"/>
              </w:rPr>
              <w:t>Μελέτη Ασφάλειας</w:t>
            </w:r>
          </w:p>
        </w:tc>
      </w:tr>
    </w:tbl>
    <w:p w14:paraId="0830EA11" w14:textId="77777777" w:rsidR="0049053C" w:rsidRPr="007E31B4" w:rsidRDefault="0049053C" w:rsidP="0049053C">
      <w:pPr>
        <w:rPr>
          <w:rFonts w:eastAsia="SimSun"/>
          <w:lang w:val="el-GR"/>
        </w:rPr>
      </w:pPr>
    </w:p>
    <w:p w14:paraId="0824BEC3" w14:textId="246091D1" w:rsidR="00EA7E9C" w:rsidRPr="007E31B4" w:rsidRDefault="00EA7E9C" w:rsidP="00EA7E9C">
      <w:pPr>
        <w:rPr>
          <w:rFonts w:eastAsia="SimSun"/>
          <w:lang w:val="en-US"/>
        </w:rPr>
      </w:pPr>
    </w:p>
    <w:p w14:paraId="1443F392" w14:textId="27C6D638" w:rsidR="00025B9C" w:rsidRPr="007E31B4" w:rsidRDefault="00025B9C" w:rsidP="00B0706E">
      <w:pPr>
        <w:pStyle w:val="5"/>
        <w:numPr>
          <w:ilvl w:val="0"/>
          <w:numId w:val="26"/>
        </w:numPr>
        <w:rPr>
          <w:rFonts w:eastAsia="SimSun" w:cs="Tahoma"/>
          <w:lang w:val="el-GR"/>
        </w:rPr>
      </w:pPr>
      <w:bookmarkStart w:id="622" w:name="_Toc202354765"/>
      <w:r w:rsidRPr="007E31B4">
        <w:rPr>
          <w:rFonts w:eastAsia="SimSun" w:cs="Tahoma"/>
          <w:lang w:val="el-GR"/>
        </w:rPr>
        <w:t xml:space="preserve">Φάση 2: </w:t>
      </w:r>
      <w:r w:rsidR="0049053C" w:rsidRPr="007E31B4">
        <w:rPr>
          <w:rFonts w:eastAsia="SimSun" w:cs="Tahoma"/>
          <w:lang w:val="el-GR"/>
        </w:rPr>
        <w:t>Ανάπτυξη / Αναβάθμιση Λογισμικού</w:t>
      </w:r>
      <w:bookmarkEnd w:id="622"/>
      <w:r w:rsidR="0049053C" w:rsidRPr="007E31B4" w:rsidDel="0049053C">
        <w:rPr>
          <w:rFonts w:eastAsia="SimSun" w:cs="Tahoma"/>
          <w:lang w:val="el-GR"/>
        </w:rPr>
        <w:t xml:space="preserve"> </w:t>
      </w:r>
    </w:p>
    <w:p w14:paraId="6669A08E" w14:textId="77777777" w:rsidR="0049053C" w:rsidRPr="007E31B4" w:rsidRDefault="0049053C" w:rsidP="0049053C">
      <w:pPr>
        <w:rPr>
          <w:rFonts w:eastAsia="SimSun"/>
          <w:lang w:val="el-GR"/>
        </w:rPr>
      </w:pPr>
    </w:p>
    <w:tbl>
      <w:tblPr>
        <w:tblW w:w="5000" w:type="pct"/>
        <w:jc w:val="center"/>
        <w:tblLayout w:type="fixed"/>
        <w:tblLook w:val="01E0" w:firstRow="1" w:lastRow="1" w:firstColumn="1" w:lastColumn="1" w:noHBand="0" w:noVBand="0"/>
      </w:tblPr>
      <w:tblGrid>
        <w:gridCol w:w="2909"/>
        <w:gridCol w:w="6719"/>
      </w:tblGrid>
      <w:tr w:rsidR="0049053C" w:rsidRPr="007E31B4" w14:paraId="5F973010" w14:textId="77777777" w:rsidTr="00B61576">
        <w:trPr>
          <w:trHeight w:val="134"/>
          <w:jc w:val="center"/>
        </w:trPr>
        <w:tc>
          <w:tcPr>
            <w:tcW w:w="290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D416144" w14:textId="77777777" w:rsidR="0049053C" w:rsidRPr="007E31B4" w:rsidRDefault="0049053C" w:rsidP="00B61576">
            <w:pPr>
              <w:rPr>
                <w:b/>
                <w:lang w:val="el-GR"/>
              </w:rPr>
            </w:pPr>
            <w:r w:rsidRPr="007E31B4">
              <w:rPr>
                <w:b/>
                <w:lang w:val="el-GR"/>
              </w:rPr>
              <w:t>Τίτλος Παραδοτέου</w:t>
            </w:r>
          </w:p>
        </w:tc>
        <w:tc>
          <w:tcPr>
            <w:tcW w:w="671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03D6D4E" w14:textId="77777777" w:rsidR="0049053C" w:rsidRPr="007E31B4" w:rsidRDefault="0049053C" w:rsidP="00B61576">
            <w:pPr>
              <w:rPr>
                <w:b/>
                <w:lang w:val="el-GR"/>
              </w:rPr>
            </w:pPr>
            <w:r w:rsidRPr="007E31B4">
              <w:rPr>
                <w:b/>
                <w:lang w:val="el-GR"/>
              </w:rPr>
              <w:t xml:space="preserve">Περιγραφή Παραδοτέου </w:t>
            </w:r>
          </w:p>
        </w:tc>
      </w:tr>
      <w:tr w:rsidR="0049053C" w:rsidRPr="00096E40" w14:paraId="65090323" w14:textId="77777777" w:rsidTr="00B61576">
        <w:trPr>
          <w:trHeight w:val="390"/>
          <w:jc w:val="center"/>
        </w:trPr>
        <w:tc>
          <w:tcPr>
            <w:tcW w:w="2909" w:type="dxa"/>
            <w:tcBorders>
              <w:top w:val="single" w:sz="4" w:space="0" w:color="000000"/>
              <w:left w:val="single" w:sz="4" w:space="0" w:color="000000"/>
              <w:bottom w:val="single" w:sz="4" w:space="0" w:color="000000"/>
              <w:right w:val="single" w:sz="4" w:space="0" w:color="000000"/>
            </w:tcBorders>
            <w:vAlign w:val="center"/>
          </w:tcPr>
          <w:p w14:paraId="69E5F073" w14:textId="594842BF" w:rsidR="0049053C" w:rsidRPr="007E31B4" w:rsidRDefault="0049053C" w:rsidP="00AB5802">
            <w:pPr>
              <w:pStyle w:val="Tabletext"/>
              <w:spacing w:after="0"/>
              <w:ind w:left="426"/>
              <w:rPr>
                <w:rFonts w:cs="Tahoma"/>
                <w:b/>
                <w:sz w:val="22"/>
                <w:szCs w:val="22"/>
              </w:rPr>
            </w:pPr>
            <w:r w:rsidRPr="007E31B4">
              <w:rPr>
                <w:rFonts w:cstheme="minorHAnsi"/>
              </w:rPr>
              <w:t>Π2.1 Εγκατεστημένο ΕΤΟΙΜΟ ΛΟΓΙΣΜΙΚΟ, σε λειτουργική ετοιμότητα για τη Δοκιμαστική Λειτουργία</w:t>
            </w:r>
          </w:p>
        </w:tc>
        <w:tc>
          <w:tcPr>
            <w:tcW w:w="6719" w:type="dxa"/>
            <w:tcBorders>
              <w:top w:val="single" w:sz="4" w:space="0" w:color="000000"/>
              <w:left w:val="single" w:sz="4" w:space="0" w:color="000000"/>
              <w:bottom w:val="single" w:sz="4" w:space="0" w:color="000000"/>
              <w:right w:val="single" w:sz="4" w:space="0" w:color="000000"/>
            </w:tcBorders>
            <w:vAlign w:val="center"/>
          </w:tcPr>
          <w:p w14:paraId="35464D1C" w14:textId="4435782C" w:rsidR="0049053C" w:rsidRPr="007E31B4" w:rsidRDefault="0049053C" w:rsidP="0049053C">
            <w:pPr>
              <w:widowControl w:val="0"/>
              <w:numPr>
                <w:ilvl w:val="0"/>
                <w:numId w:val="150"/>
              </w:numPr>
              <w:suppressAutoHyphens w:val="0"/>
              <w:spacing w:after="0"/>
              <w:rPr>
                <w:lang w:val="el-GR"/>
              </w:rPr>
            </w:pPr>
            <w:r w:rsidRPr="007E31B4">
              <w:rPr>
                <w:rFonts w:cstheme="minorHAnsi"/>
                <w:lang w:val="el-GR"/>
              </w:rPr>
              <w:t xml:space="preserve">Εγκατεστημένο στην υποδομή </w:t>
            </w:r>
            <w:r w:rsidRPr="007E31B4">
              <w:rPr>
                <w:rFonts w:cstheme="minorHAnsi"/>
              </w:rPr>
              <w:t>cloud</w:t>
            </w:r>
            <w:r w:rsidRPr="007E31B4">
              <w:rPr>
                <w:rFonts w:cstheme="minorHAnsi"/>
                <w:lang w:val="el-GR"/>
              </w:rPr>
              <w:t xml:space="preserve"> ΕΤΟΙΜΟ ΛΟΓΙΣΜΙΚΟ, σε λειτουργική ετοιμότητα για τη Δοκιμαστική Λειτουργία του Συστήματος. </w:t>
            </w:r>
          </w:p>
        </w:tc>
      </w:tr>
      <w:tr w:rsidR="0049053C" w:rsidRPr="00096E40" w14:paraId="6C3C3C59" w14:textId="77777777" w:rsidTr="00B61576">
        <w:trPr>
          <w:trHeight w:val="390"/>
          <w:jc w:val="center"/>
        </w:trPr>
        <w:tc>
          <w:tcPr>
            <w:tcW w:w="2909" w:type="dxa"/>
            <w:tcBorders>
              <w:top w:val="single" w:sz="4" w:space="0" w:color="000000"/>
              <w:left w:val="single" w:sz="4" w:space="0" w:color="000000"/>
              <w:bottom w:val="single" w:sz="4" w:space="0" w:color="000000"/>
              <w:right w:val="single" w:sz="4" w:space="0" w:color="000000"/>
            </w:tcBorders>
            <w:vAlign w:val="center"/>
          </w:tcPr>
          <w:p w14:paraId="461BB0C7" w14:textId="52500135" w:rsidR="0049053C" w:rsidRPr="007E31B4" w:rsidRDefault="0049053C" w:rsidP="00AB5802">
            <w:pPr>
              <w:pStyle w:val="Tabletext"/>
              <w:spacing w:after="0"/>
              <w:ind w:left="426"/>
              <w:rPr>
                <w:rFonts w:cs="Tahoma"/>
                <w:b/>
                <w:sz w:val="22"/>
                <w:szCs w:val="22"/>
              </w:rPr>
            </w:pPr>
            <w:r w:rsidRPr="007E31B4">
              <w:rPr>
                <w:rFonts w:cstheme="minorHAnsi"/>
              </w:rPr>
              <w:t xml:space="preserve">Π2.2 Επικαιροποιημένα Σενάρια Ελέγχου Λογισμικού και Πλάνο Δοκιμών Ελέγχου </w:t>
            </w:r>
          </w:p>
        </w:tc>
        <w:tc>
          <w:tcPr>
            <w:tcW w:w="6719" w:type="dxa"/>
            <w:tcBorders>
              <w:top w:val="single" w:sz="4" w:space="0" w:color="000000"/>
              <w:left w:val="single" w:sz="4" w:space="0" w:color="000000"/>
              <w:bottom w:val="single" w:sz="4" w:space="0" w:color="000000"/>
              <w:right w:val="single" w:sz="4" w:space="0" w:color="000000"/>
            </w:tcBorders>
            <w:vAlign w:val="center"/>
          </w:tcPr>
          <w:p w14:paraId="19299B6C" w14:textId="624B2432" w:rsidR="0049053C" w:rsidRPr="007E31B4" w:rsidRDefault="0049053C" w:rsidP="0049053C">
            <w:pPr>
              <w:widowControl w:val="0"/>
              <w:numPr>
                <w:ilvl w:val="0"/>
                <w:numId w:val="150"/>
              </w:numPr>
              <w:suppressAutoHyphens w:val="0"/>
              <w:spacing w:after="0"/>
              <w:rPr>
                <w:lang w:val="el-GR"/>
              </w:rPr>
            </w:pPr>
            <w:r w:rsidRPr="007E31B4">
              <w:rPr>
                <w:rFonts w:cstheme="minorHAnsi"/>
                <w:lang w:val="el-GR"/>
              </w:rPr>
              <w:t>Σενάρια ελέγχου (</w:t>
            </w:r>
            <w:r w:rsidRPr="007E31B4">
              <w:rPr>
                <w:rFonts w:cstheme="minorHAnsi"/>
              </w:rPr>
              <w:t>User</w:t>
            </w:r>
            <w:r w:rsidRPr="007E31B4">
              <w:rPr>
                <w:rFonts w:cstheme="minorHAnsi"/>
                <w:lang w:val="el-GR"/>
              </w:rPr>
              <w:t xml:space="preserve"> </w:t>
            </w:r>
            <w:r w:rsidRPr="007E31B4">
              <w:rPr>
                <w:rFonts w:cstheme="minorHAnsi"/>
              </w:rPr>
              <w:t>acceptance</w:t>
            </w:r>
            <w:r w:rsidRPr="007E31B4">
              <w:rPr>
                <w:rFonts w:cstheme="minorHAnsi"/>
                <w:lang w:val="el-GR"/>
              </w:rPr>
              <w:t xml:space="preserve"> </w:t>
            </w:r>
            <w:r w:rsidRPr="007E31B4">
              <w:rPr>
                <w:rFonts w:cstheme="minorHAnsi"/>
              </w:rPr>
              <w:t>tests</w:t>
            </w:r>
            <w:r w:rsidRPr="007E31B4">
              <w:rPr>
                <w:rFonts w:cstheme="minorHAnsi"/>
                <w:lang w:val="el-GR"/>
              </w:rPr>
              <w:t>) των επιμέρους Υποσυστημάτων, βάσει των οποίων θα γίνει ο έλεγχος των Εφαρμογών από επιλεγμένους χρήστες και προγραμματισμός της διενέργειας των δοκιμών ελέγχου</w:t>
            </w:r>
          </w:p>
        </w:tc>
      </w:tr>
      <w:tr w:rsidR="0049053C" w:rsidRPr="00096E40" w14:paraId="5D4DFC14" w14:textId="77777777" w:rsidTr="00B61576">
        <w:trPr>
          <w:trHeight w:val="390"/>
          <w:jc w:val="center"/>
        </w:trPr>
        <w:tc>
          <w:tcPr>
            <w:tcW w:w="2909" w:type="dxa"/>
            <w:tcBorders>
              <w:top w:val="single" w:sz="4" w:space="0" w:color="000000"/>
              <w:left w:val="single" w:sz="4" w:space="0" w:color="000000"/>
              <w:bottom w:val="single" w:sz="4" w:space="0" w:color="000000"/>
              <w:right w:val="single" w:sz="4" w:space="0" w:color="000000"/>
            </w:tcBorders>
            <w:vAlign w:val="center"/>
          </w:tcPr>
          <w:p w14:paraId="7F06B3A8" w14:textId="77B8791D" w:rsidR="0049053C" w:rsidRPr="007E31B4" w:rsidRDefault="0049053C" w:rsidP="00AB5802">
            <w:pPr>
              <w:pStyle w:val="Tabletext"/>
              <w:spacing w:after="0"/>
              <w:ind w:left="426"/>
              <w:rPr>
                <w:rFonts w:cs="Tahoma"/>
                <w:b/>
                <w:sz w:val="22"/>
                <w:szCs w:val="22"/>
              </w:rPr>
            </w:pPr>
            <w:r w:rsidRPr="007E31B4">
              <w:rPr>
                <w:rFonts w:cstheme="minorHAnsi"/>
              </w:rPr>
              <w:t>Π2.3 Έκθεση αποτελεσμάτων διενέργειας ελέγχων</w:t>
            </w:r>
          </w:p>
        </w:tc>
        <w:tc>
          <w:tcPr>
            <w:tcW w:w="6719" w:type="dxa"/>
            <w:tcBorders>
              <w:top w:val="single" w:sz="4" w:space="0" w:color="000000"/>
              <w:left w:val="single" w:sz="4" w:space="0" w:color="000000"/>
              <w:bottom w:val="single" w:sz="4" w:space="0" w:color="000000"/>
              <w:right w:val="single" w:sz="4" w:space="0" w:color="000000"/>
            </w:tcBorders>
            <w:vAlign w:val="center"/>
          </w:tcPr>
          <w:p w14:paraId="3F272F4A" w14:textId="7B0B3D66" w:rsidR="0049053C" w:rsidRPr="007E31B4" w:rsidRDefault="0049053C" w:rsidP="0049053C">
            <w:pPr>
              <w:widowControl w:val="0"/>
              <w:numPr>
                <w:ilvl w:val="0"/>
                <w:numId w:val="150"/>
              </w:numPr>
              <w:suppressAutoHyphens w:val="0"/>
              <w:spacing w:after="0"/>
              <w:rPr>
                <w:lang w:val="el-GR"/>
              </w:rPr>
            </w:pPr>
            <w:r w:rsidRPr="007E31B4">
              <w:rPr>
                <w:rFonts w:cstheme="minorHAnsi"/>
                <w:lang w:val="el-GR"/>
              </w:rPr>
              <w:t>Αποτελέσματα δοκιμών ελέγχου λειτουργικότητας των Υποσυστημάτων με στόχο την επιβεβαίωση της ορθής λειτουργίας τους και αποτελέσματα ποιοτικού ελέγχου.</w:t>
            </w:r>
          </w:p>
        </w:tc>
      </w:tr>
    </w:tbl>
    <w:p w14:paraId="5DE4126C" w14:textId="77777777" w:rsidR="0049053C" w:rsidRPr="007E31B4" w:rsidRDefault="0049053C" w:rsidP="0049053C">
      <w:pPr>
        <w:rPr>
          <w:rFonts w:eastAsia="SimSun"/>
          <w:lang w:val="el-GR"/>
        </w:rPr>
      </w:pPr>
    </w:p>
    <w:p w14:paraId="3179B370" w14:textId="77777777" w:rsidR="0049053C" w:rsidRPr="007E31B4" w:rsidRDefault="0049053C" w:rsidP="0049053C">
      <w:pPr>
        <w:rPr>
          <w:rFonts w:eastAsia="SimSun"/>
          <w:lang w:val="el-GR"/>
        </w:rPr>
      </w:pPr>
    </w:p>
    <w:p w14:paraId="4477FCF1" w14:textId="77777777" w:rsidR="0049053C" w:rsidRPr="007E31B4" w:rsidRDefault="0049053C" w:rsidP="00AB5802">
      <w:pPr>
        <w:rPr>
          <w:rFonts w:eastAsia="SimSun"/>
          <w:lang w:val="el-GR"/>
        </w:rPr>
      </w:pPr>
    </w:p>
    <w:p w14:paraId="06B75C74" w14:textId="5C29CDFD" w:rsidR="0049053C" w:rsidRPr="007E31B4" w:rsidRDefault="0049053C" w:rsidP="0049053C">
      <w:pPr>
        <w:pStyle w:val="5"/>
        <w:numPr>
          <w:ilvl w:val="0"/>
          <w:numId w:val="26"/>
        </w:numPr>
        <w:rPr>
          <w:rFonts w:eastAsia="SimSun" w:cs="Tahoma"/>
          <w:lang w:val="el-GR"/>
        </w:rPr>
      </w:pPr>
      <w:bookmarkStart w:id="623" w:name="_Toc202354766"/>
      <w:r w:rsidRPr="007E31B4">
        <w:rPr>
          <w:rFonts w:eastAsia="SimSun" w:cs="Tahoma"/>
          <w:lang w:val="el-GR"/>
        </w:rPr>
        <w:t>Φάση 3: Έλεγχος Ποιότητας και Εκπαίδευση</w:t>
      </w:r>
      <w:bookmarkEnd w:id="623"/>
    </w:p>
    <w:p w14:paraId="512E59D1" w14:textId="77777777" w:rsidR="0049053C" w:rsidRPr="007E31B4" w:rsidRDefault="0049053C" w:rsidP="0049053C">
      <w:pPr>
        <w:rPr>
          <w:rFonts w:eastAsia="SimSun"/>
          <w:lang w:val="el-GR"/>
        </w:rPr>
      </w:pPr>
    </w:p>
    <w:tbl>
      <w:tblPr>
        <w:tblW w:w="5000" w:type="pct"/>
        <w:jc w:val="center"/>
        <w:tblLayout w:type="fixed"/>
        <w:tblLook w:val="01E0" w:firstRow="1" w:lastRow="1" w:firstColumn="1" w:lastColumn="1" w:noHBand="0" w:noVBand="0"/>
      </w:tblPr>
      <w:tblGrid>
        <w:gridCol w:w="2909"/>
        <w:gridCol w:w="6719"/>
      </w:tblGrid>
      <w:tr w:rsidR="0049053C" w:rsidRPr="007E31B4" w14:paraId="6CCFAE9D" w14:textId="77777777" w:rsidTr="00B61576">
        <w:trPr>
          <w:trHeight w:val="134"/>
          <w:jc w:val="center"/>
        </w:trPr>
        <w:tc>
          <w:tcPr>
            <w:tcW w:w="290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7A3899A3" w14:textId="77777777" w:rsidR="0049053C" w:rsidRPr="007E31B4" w:rsidRDefault="0049053C" w:rsidP="00B61576">
            <w:pPr>
              <w:rPr>
                <w:b/>
                <w:lang w:val="el-GR"/>
              </w:rPr>
            </w:pPr>
            <w:r w:rsidRPr="007E31B4">
              <w:rPr>
                <w:b/>
                <w:lang w:val="el-GR"/>
              </w:rPr>
              <w:t>Τίτλος Παραδοτέου</w:t>
            </w:r>
          </w:p>
        </w:tc>
        <w:tc>
          <w:tcPr>
            <w:tcW w:w="671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686B05F0" w14:textId="77777777" w:rsidR="0049053C" w:rsidRPr="007E31B4" w:rsidRDefault="0049053C" w:rsidP="00B61576">
            <w:pPr>
              <w:rPr>
                <w:b/>
                <w:lang w:val="el-GR"/>
              </w:rPr>
            </w:pPr>
            <w:r w:rsidRPr="007E31B4">
              <w:rPr>
                <w:b/>
                <w:lang w:val="el-GR"/>
              </w:rPr>
              <w:t xml:space="preserve">Περιγραφή Παραδοτέου </w:t>
            </w:r>
          </w:p>
        </w:tc>
      </w:tr>
      <w:tr w:rsidR="0049053C" w:rsidRPr="00096E40" w14:paraId="36B03F9E" w14:textId="77777777" w:rsidTr="00B61576">
        <w:trPr>
          <w:trHeight w:val="390"/>
          <w:jc w:val="center"/>
        </w:trPr>
        <w:tc>
          <w:tcPr>
            <w:tcW w:w="2909" w:type="dxa"/>
            <w:tcBorders>
              <w:top w:val="single" w:sz="4" w:space="0" w:color="000000"/>
              <w:left w:val="single" w:sz="4" w:space="0" w:color="000000"/>
              <w:bottom w:val="single" w:sz="4" w:space="0" w:color="000000"/>
              <w:right w:val="single" w:sz="4" w:space="0" w:color="000000"/>
            </w:tcBorders>
            <w:vAlign w:val="center"/>
          </w:tcPr>
          <w:p w14:paraId="766AA27C" w14:textId="1D51791B" w:rsidR="0049053C" w:rsidRPr="007E31B4" w:rsidRDefault="0049053C" w:rsidP="0049053C">
            <w:pPr>
              <w:pStyle w:val="Tabletext"/>
              <w:spacing w:after="0"/>
              <w:ind w:left="426"/>
              <w:rPr>
                <w:rFonts w:cs="Tahoma"/>
                <w:b/>
                <w:sz w:val="22"/>
                <w:szCs w:val="22"/>
              </w:rPr>
            </w:pPr>
            <w:r w:rsidRPr="007E31B4">
              <w:rPr>
                <w:rFonts w:cstheme="minorHAnsi"/>
              </w:rPr>
              <w:t>Π3.1 Τεύχος αποτελεσμάτων Δοκιμαστικής Λειτουργίας</w:t>
            </w:r>
          </w:p>
        </w:tc>
        <w:tc>
          <w:tcPr>
            <w:tcW w:w="6719" w:type="dxa"/>
            <w:tcBorders>
              <w:top w:val="single" w:sz="4" w:space="0" w:color="000000"/>
              <w:left w:val="single" w:sz="4" w:space="0" w:color="000000"/>
              <w:bottom w:val="single" w:sz="4" w:space="0" w:color="000000"/>
              <w:right w:val="single" w:sz="4" w:space="0" w:color="000000"/>
            </w:tcBorders>
            <w:vAlign w:val="center"/>
          </w:tcPr>
          <w:p w14:paraId="56AB483B" w14:textId="77777777" w:rsidR="0049053C" w:rsidRPr="007E31B4" w:rsidRDefault="0049053C" w:rsidP="0049053C">
            <w:pPr>
              <w:spacing w:line="276" w:lineRule="auto"/>
              <w:rPr>
                <w:rFonts w:cstheme="minorHAnsi"/>
              </w:rPr>
            </w:pPr>
            <w:r w:rsidRPr="007E31B4">
              <w:rPr>
                <w:rFonts w:cstheme="minorHAnsi"/>
              </w:rPr>
              <w:t>Περιλαμβάνει:</w:t>
            </w:r>
          </w:p>
          <w:p w14:paraId="03FEF5F9" w14:textId="77777777" w:rsidR="0049053C" w:rsidRPr="007E31B4" w:rsidRDefault="0049053C" w:rsidP="0049053C">
            <w:pPr>
              <w:pStyle w:val="aff"/>
              <w:numPr>
                <w:ilvl w:val="0"/>
                <w:numId w:val="127"/>
              </w:numPr>
              <w:suppressAutoHyphens w:val="0"/>
              <w:spacing w:after="0" w:line="276" w:lineRule="auto"/>
              <w:ind w:left="311" w:hanging="283"/>
              <w:jc w:val="left"/>
              <w:rPr>
                <w:rFonts w:cstheme="minorHAnsi"/>
                <w:lang w:val="el-GR"/>
              </w:rPr>
            </w:pPr>
            <w:r w:rsidRPr="007E31B4">
              <w:rPr>
                <w:rFonts w:cstheme="minorHAnsi"/>
                <w:lang w:val="el-GR"/>
              </w:rPr>
              <w:t>την επιβεβαίωση καλής λειτουργίας, σύμφωνα με τα επικαιροποιημένα σενάρια ελέγχου, του Συστήματος.</w:t>
            </w:r>
          </w:p>
          <w:p w14:paraId="73E86D26" w14:textId="672F1291" w:rsidR="0049053C" w:rsidRPr="007E31B4" w:rsidRDefault="0049053C" w:rsidP="0049053C">
            <w:pPr>
              <w:widowControl w:val="0"/>
              <w:numPr>
                <w:ilvl w:val="0"/>
                <w:numId w:val="150"/>
              </w:numPr>
              <w:suppressAutoHyphens w:val="0"/>
              <w:spacing w:after="0"/>
              <w:rPr>
                <w:lang w:val="el-GR"/>
              </w:rPr>
            </w:pPr>
            <w:r w:rsidRPr="007E31B4">
              <w:rPr>
                <w:rFonts w:cstheme="minorHAnsi"/>
                <w:lang w:val="el-GR"/>
              </w:rPr>
              <w:t>Τις τελικές δοκιμές ελέγχου λειτουργικότητας, επίδοσης και διαθεσιμότητας, προσθήκες/ τροποποιήσεις, σύνθεση, κλπ. με στόχο την επιβεβαίωση της απόλυτα εύρυθμης λειτουργίας του ΟΠΣ</w:t>
            </w:r>
          </w:p>
        </w:tc>
      </w:tr>
      <w:tr w:rsidR="0049053C" w:rsidRPr="00096E40" w14:paraId="05D50DB7" w14:textId="77777777" w:rsidTr="00B61576">
        <w:trPr>
          <w:trHeight w:val="390"/>
          <w:jc w:val="center"/>
        </w:trPr>
        <w:tc>
          <w:tcPr>
            <w:tcW w:w="2909" w:type="dxa"/>
            <w:tcBorders>
              <w:top w:val="single" w:sz="4" w:space="0" w:color="000000"/>
              <w:left w:val="single" w:sz="4" w:space="0" w:color="000000"/>
              <w:bottom w:val="single" w:sz="4" w:space="0" w:color="000000"/>
              <w:right w:val="single" w:sz="4" w:space="0" w:color="000000"/>
            </w:tcBorders>
            <w:vAlign w:val="center"/>
          </w:tcPr>
          <w:p w14:paraId="22857122" w14:textId="6DA89B3C" w:rsidR="0049053C" w:rsidRPr="007E31B4" w:rsidRDefault="0049053C" w:rsidP="0049053C">
            <w:pPr>
              <w:pStyle w:val="Tabletext"/>
              <w:spacing w:after="0"/>
              <w:ind w:left="426"/>
              <w:rPr>
                <w:rFonts w:cs="Tahoma"/>
                <w:b/>
                <w:sz w:val="22"/>
                <w:szCs w:val="22"/>
              </w:rPr>
            </w:pPr>
            <w:r w:rsidRPr="007E31B4">
              <w:rPr>
                <w:rFonts w:cstheme="minorHAnsi"/>
              </w:rPr>
              <w:t>Π3.2 Εγχειρίδιο χρήσης και διαχείρισης</w:t>
            </w:r>
          </w:p>
        </w:tc>
        <w:tc>
          <w:tcPr>
            <w:tcW w:w="6719" w:type="dxa"/>
            <w:tcBorders>
              <w:top w:val="single" w:sz="4" w:space="0" w:color="000000"/>
              <w:left w:val="single" w:sz="4" w:space="0" w:color="000000"/>
              <w:bottom w:val="single" w:sz="4" w:space="0" w:color="000000"/>
              <w:right w:val="single" w:sz="4" w:space="0" w:color="000000"/>
            </w:tcBorders>
            <w:vAlign w:val="center"/>
          </w:tcPr>
          <w:p w14:paraId="7451EBEE" w14:textId="548DFA45" w:rsidR="0049053C" w:rsidRPr="007E31B4" w:rsidRDefault="0049053C" w:rsidP="0049053C">
            <w:pPr>
              <w:widowControl w:val="0"/>
              <w:numPr>
                <w:ilvl w:val="0"/>
                <w:numId w:val="150"/>
              </w:numPr>
              <w:suppressAutoHyphens w:val="0"/>
              <w:spacing w:after="0"/>
              <w:rPr>
                <w:lang w:val="el-GR"/>
              </w:rPr>
            </w:pPr>
            <w:r w:rsidRPr="007E31B4">
              <w:rPr>
                <w:rFonts w:cstheme="minorHAnsi"/>
                <w:lang w:val="el-GR"/>
              </w:rPr>
              <w:t>Εγχειρίδιο διαχείρισης και λειτουργίας (</w:t>
            </w:r>
            <w:r w:rsidRPr="007E31B4">
              <w:rPr>
                <w:rFonts w:cstheme="minorHAnsi"/>
              </w:rPr>
              <w:t>administration</w:t>
            </w:r>
            <w:r w:rsidRPr="007E31B4">
              <w:rPr>
                <w:rFonts w:cstheme="minorHAnsi"/>
                <w:lang w:val="el-GR"/>
              </w:rPr>
              <w:t xml:space="preserve"> &amp; </w:t>
            </w:r>
            <w:r w:rsidRPr="007E31B4">
              <w:rPr>
                <w:rFonts w:cstheme="minorHAnsi"/>
              </w:rPr>
              <w:t>user</w:t>
            </w:r>
            <w:r w:rsidRPr="007E31B4">
              <w:rPr>
                <w:rFonts w:cstheme="minorHAnsi"/>
                <w:lang w:val="el-GR"/>
              </w:rPr>
              <w:t xml:space="preserve"> </w:t>
            </w:r>
            <w:r w:rsidRPr="007E31B4">
              <w:rPr>
                <w:rFonts w:cstheme="minorHAnsi"/>
              </w:rPr>
              <w:t>manual</w:t>
            </w:r>
            <w:r w:rsidRPr="007E31B4">
              <w:rPr>
                <w:rFonts w:cstheme="minorHAnsi"/>
                <w:lang w:val="el-GR"/>
              </w:rPr>
              <w:t xml:space="preserve">) </w:t>
            </w:r>
          </w:p>
        </w:tc>
      </w:tr>
    </w:tbl>
    <w:p w14:paraId="7D9E56B0" w14:textId="77777777" w:rsidR="0049053C" w:rsidRPr="007E31B4" w:rsidRDefault="0049053C" w:rsidP="0049053C">
      <w:pPr>
        <w:rPr>
          <w:rFonts w:eastAsia="SimSun"/>
          <w:lang w:val="el-GR"/>
        </w:rPr>
      </w:pPr>
    </w:p>
    <w:p w14:paraId="63363B79" w14:textId="77777777" w:rsidR="0049053C" w:rsidRPr="007E31B4" w:rsidRDefault="0049053C" w:rsidP="00AB5802">
      <w:pPr>
        <w:rPr>
          <w:rFonts w:eastAsia="SimSun"/>
          <w:lang w:val="el-GR"/>
        </w:rPr>
      </w:pPr>
    </w:p>
    <w:p w14:paraId="54B90D7C" w14:textId="5DCF49CA" w:rsidR="0049053C" w:rsidRPr="007E31B4" w:rsidRDefault="0049053C" w:rsidP="0049053C">
      <w:pPr>
        <w:pStyle w:val="5"/>
        <w:numPr>
          <w:ilvl w:val="0"/>
          <w:numId w:val="26"/>
        </w:numPr>
        <w:rPr>
          <w:rFonts w:eastAsia="SimSun" w:cs="Tahoma"/>
          <w:lang w:val="el-GR"/>
        </w:rPr>
      </w:pPr>
      <w:bookmarkStart w:id="624" w:name="_Toc202354767"/>
      <w:r w:rsidRPr="007E31B4">
        <w:rPr>
          <w:rFonts w:eastAsia="SimSun" w:cs="Tahoma"/>
          <w:lang w:val="el-GR"/>
        </w:rPr>
        <w:t>Φάση 4: Εγκατάσταση και Παραμετροποίηση</w:t>
      </w:r>
      <w:bookmarkEnd w:id="624"/>
    </w:p>
    <w:p w14:paraId="47C4BB66" w14:textId="77777777" w:rsidR="0049053C" w:rsidRPr="007E31B4" w:rsidRDefault="0049053C" w:rsidP="0049053C">
      <w:pPr>
        <w:rPr>
          <w:rFonts w:eastAsia="SimSun"/>
          <w:lang w:val="el-GR"/>
        </w:rPr>
      </w:pPr>
    </w:p>
    <w:tbl>
      <w:tblPr>
        <w:tblW w:w="5000" w:type="pct"/>
        <w:jc w:val="center"/>
        <w:tblLayout w:type="fixed"/>
        <w:tblLook w:val="01E0" w:firstRow="1" w:lastRow="1" w:firstColumn="1" w:lastColumn="1" w:noHBand="0" w:noVBand="0"/>
      </w:tblPr>
      <w:tblGrid>
        <w:gridCol w:w="2909"/>
        <w:gridCol w:w="6719"/>
      </w:tblGrid>
      <w:tr w:rsidR="0049053C" w:rsidRPr="007E31B4" w14:paraId="55E4A737" w14:textId="77777777" w:rsidTr="00B61576">
        <w:trPr>
          <w:trHeight w:val="134"/>
          <w:jc w:val="center"/>
        </w:trPr>
        <w:tc>
          <w:tcPr>
            <w:tcW w:w="290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615607ED" w14:textId="77777777" w:rsidR="0049053C" w:rsidRPr="007E31B4" w:rsidRDefault="0049053C" w:rsidP="00B61576">
            <w:pPr>
              <w:rPr>
                <w:b/>
                <w:lang w:val="el-GR"/>
              </w:rPr>
            </w:pPr>
            <w:r w:rsidRPr="007E31B4">
              <w:rPr>
                <w:b/>
                <w:lang w:val="el-GR"/>
              </w:rPr>
              <w:t>Τίτλος Παραδοτέου</w:t>
            </w:r>
          </w:p>
        </w:tc>
        <w:tc>
          <w:tcPr>
            <w:tcW w:w="671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C7B0110" w14:textId="77777777" w:rsidR="0049053C" w:rsidRPr="007E31B4" w:rsidRDefault="0049053C" w:rsidP="00B61576">
            <w:pPr>
              <w:rPr>
                <w:b/>
                <w:lang w:val="el-GR"/>
              </w:rPr>
            </w:pPr>
            <w:r w:rsidRPr="007E31B4">
              <w:rPr>
                <w:b/>
                <w:lang w:val="el-GR"/>
              </w:rPr>
              <w:t xml:space="preserve">Περιγραφή Παραδοτέου </w:t>
            </w:r>
          </w:p>
        </w:tc>
      </w:tr>
      <w:tr w:rsidR="0049053C" w:rsidRPr="00096E40" w14:paraId="60B3EF73" w14:textId="77777777" w:rsidTr="00B61576">
        <w:trPr>
          <w:trHeight w:val="390"/>
          <w:jc w:val="center"/>
        </w:trPr>
        <w:tc>
          <w:tcPr>
            <w:tcW w:w="2909" w:type="dxa"/>
            <w:tcBorders>
              <w:top w:val="single" w:sz="4" w:space="0" w:color="000000"/>
              <w:left w:val="single" w:sz="4" w:space="0" w:color="000000"/>
              <w:bottom w:val="single" w:sz="4" w:space="0" w:color="000000"/>
              <w:right w:val="single" w:sz="4" w:space="0" w:color="000000"/>
            </w:tcBorders>
            <w:vAlign w:val="center"/>
          </w:tcPr>
          <w:p w14:paraId="3FEFD21B" w14:textId="05AB8AB9" w:rsidR="0049053C" w:rsidRPr="007E31B4" w:rsidRDefault="0049053C" w:rsidP="0049053C">
            <w:pPr>
              <w:pStyle w:val="Tabletext"/>
              <w:spacing w:after="0"/>
              <w:ind w:left="426"/>
              <w:rPr>
                <w:rFonts w:cs="Tahoma"/>
                <w:b/>
                <w:sz w:val="22"/>
                <w:szCs w:val="22"/>
              </w:rPr>
            </w:pPr>
            <w:r w:rsidRPr="007E31B4">
              <w:rPr>
                <w:rFonts w:cstheme="minorHAnsi"/>
              </w:rPr>
              <w:t>Π4 Εγκατεστημένο ΕΤΟΙΜΟ ΛΟΓΙΣΜΙΚΟ, σε λειτουργική ετοιμότητα για τη Παραγωγική Λειτουργία</w:t>
            </w:r>
          </w:p>
        </w:tc>
        <w:tc>
          <w:tcPr>
            <w:tcW w:w="6719" w:type="dxa"/>
            <w:tcBorders>
              <w:top w:val="single" w:sz="4" w:space="0" w:color="000000"/>
              <w:left w:val="single" w:sz="4" w:space="0" w:color="000000"/>
              <w:bottom w:val="single" w:sz="4" w:space="0" w:color="000000"/>
              <w:right w:val="single" w:sz="4" w:space="0" w:color="000000"/>
            </w:tcBorders>
            <w:vAlign w:val="center"/>
          </w:tcPr>
          <w:p w14:paraId="6E5C2993" w14:textId="54D3885B" w:rsidR="0049053C" w:rsidRPr="007E31B4" w:rsidRDefault="0049053C" w:rsidP="0049053C">
            <w:pPr>
              <w:widowControl w:val="0"/>
              <w:numPr>
                <w:ilvl w:val="0"/>
                <w:numId w:val="150"/>
              </w:numPr>
              <w:suppressAutoHyphens w:val="0"/>
              <w:spacing w:after="0"/>
              <w:rPr>
                <w:lang w:val="el-GR"/>
              </w:rPr>
            </w:pPr>
            <w:r w:rsidRPr="007E31B4">
              <w:rPr>
                <w:rFonts w:cstheme="minorHAnsi"/>
                <w:lang w:val="el-GR"/>
              </w:rPr>
              <w:t xml:space="preserve">Εγκατεστημένο στην υποδομή </w:t>
            </w:r>
            <w:r w:rsidRPr="007E31B4">
              <w:rPr>
                <w:rFonts w:cstheme="minorHAnsi"/>
              </w:rPr>
              <w:t>cloud</w:t>
            </w:r>
            <w:r w:rsidRPr="007E31B4">
              <w:rPr>
                <w:rFonts w:cstheme="minorHAnsi"/>
                <w:lang w:val="el-GR"/>
              </w:rPr>
              <w:t xml:space="preserve"> ΕΤΟΙΜΟ ΛΟΓΙΣΜΙΚΟ, σε λειτουργική ετοιμότητα για τη Παραγωγική Λειτουργία του ΟΠΣ </w:t>
            </w:r>
          </w:p>
        </w:tc>
      </w:tr>
    </w:tbl>
    <w:p w14:paraId="5F771E77" w14:textId="77777777" w:rsidR="0049053C" w:rsidRPr="007E31B4" w:rsidRDefault="0049053C" w:rsidP="0049053C">
      <w:pPr>
        <w:rPr>
          <w:rFonts w:eastAsia="SimSun"/>
          <w:lang w:val="el-GR"/>
        </w:rPr>
      </w:pPr>
    </w:p>
    <w:p w14:paraId="0DBFFE2D" w14:textId="5D2ADB12" w:rsidR="0049053C" w:rsidRPr="007E31B4" w:rsidRDefault="0049053C" w:rsidP="0049053C">
      <w:pPr>
        <w:pStyle w:val="5"/>
        <w:numPr>
          <w:ilvl w:val="0"/>
          <w:numId w:val="26"/>
        </w:numPr>
        <w:rPr>
          <w:rFonts w:eastAsia="SimSun" w:cs="Tahoma"/>
          <w:lang w:val="el-GR"/>
        </w:rPr>
      </w:pPr>
      <w:bookmarkStart w:id="625" w:name="_Toc202354768"/>
      <w:r w:rsidRPr="007E31B4">
        <w:rPr>
          <w:rFonts w:eastAsia="SimSun" w:cs="Tahoma"/>
          <w:lang w:val="el-GR"/>
        </w:rPr>
        <w:t>Φάση 5: Έλεγχος Ασφάλειας και Απόδοσης συστήματος</w:t>
      </w:r>
      <w:bookmarkEnd w:id="625"/>
    </w:p>
    <w:p w14:paraId="3F739CBA" w14:textId="77777777" w:rsidR="0049053C" w:rsidRPr="007E31B4" w:rsidRDefault="0049053C" w:rsidP="0049053C">
      <w:pPr>
        <w:rPr>
          <w:rFonts w:eastAsia="SimSun"/>
          <w:lang w:val="el-GR"/>
        </w:rPr>
      </w:pPr>
    </w:p>
    <w:tbl>
      <w:tblPr>
        <w:tblW w:w="5000" w:type="pct"/>
        <w:jc w:val="center"/>
        <w:tblLayout w:type="fixed"/>
        <w:tblLook w:val="01E0" w:firstRow="1" w:lastRow="1" w:firstColumn="1" w:lastColumn="1" w:noHBand="0" w:noVBand="0"/>
      </w:tblPr>
      <w:tblGrid>
        <w:gridCol w:w="2909"/>
        <w:gridCol w:w="6719"/>
      </w:tblGrid>
      <w:tr w:rsidR="0049053C" w:rsidRPr="007E31B4" w14:paraId="1601D8E8" w14:textId="77777777" w:rsidTr="00B61576">
        <w:trPr>
          <w:trHeight w:val="134"/>
          <w:jc w:val="center"/>
        </w:trPr>
        <w:tc>
          <w:tcPr>
            <w:tcW w:w="290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1505D77" w14:textId="77777777" w:rsidR="0049053C" w:rsidRPr="007E31B4" w:rsidRDefault="0049053C" w:rsidP="00B61576">
            <w:pPr>
              <w:rPr>
                <w:b/>
                <w:lang w:val="el-GR"/>
              </w:rPr>
            </w:pPr>
            <w:r w:rsidRPr="007E31B4">
              <w:rPr>
                <w:b/>
                <w:lang w:val="el-GR"/>
              </w:rPr>
              <w:t>Τίτλος Παραδοτέου</w:t>
            </w:r>
          </w:p>
        </w:tc>
        <w:tc>
          <w:tcPr>
            <w:tcW w:w="671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31E8C87" w14:textId="77777777" w:rsidR="0049053C" w:rsidRPr="007E31B4" w:rsidRDefault="0049053C" w:rsidP="00B61576">
            <w:pPr>
              <w:rPr>
                <w:b/>
                <w:lang w:val="el-GR"/>
              </w:rPr>
            </w:pPr>
            <w:r w:rsidRPr="007E31B4">
              <w:rPr>
                <w:b/>
                <w:lang w:val="el-GR"/>
              </w:rPr>
              <w:t xml:space="preserve">Περιγραφή Παραδοτέου </w:t>
            </w:r>
          </w:p>
        </w:tc>
      </w:tr>
      <w:tr w:rsidR="0049053C" w:rsidRPr="007E31B4" w14:paraId="4B493F21" w14:textId="77777777" w:rsidTr="00B61576">
        <w:trPr>
          <w:trHeight w:val="390"/>
          <w:jc w:val="center"/>
        </w:trPr>
        <w:tc>
          <w:tcPr>
            <w:tcW w:w="2909" w:type="dxa"/>
            <w:tcBorders>
              <w:top w:val="single" w:sz="4" w:space="0" w:color="000000"/>
              <w:left w:val="single" w:sz="4" w:space="0" w:color="000000"/>
              <w:bottom w:val="single" w:sz="4" w:space="0" w:color="000000"/>
              <w:right w:val="single" w:sz="4" w:space="0" w:color="000000"/>
            </w:tcBorders>
            <w:vAlign w:val="center"/>
          </w:tcPr>
          <w:p w14:paraId="5FEB0928" w14:textId="32FFC086" w:rsidR="0049053C" w:rsidRPr="007E31B4" w:rsidRDefault="0049053C" w:rsidP="0049053C">
            <w:pPr>
              <w:pStyle w:val="Tabletext"/>
              <w:spacing w:after="0"/>
              <w:ind w:left="426"/>
              <w:rPr>
                <w:rFonts w:cs="Tahoma"/>
                <w:b/>
                <w:sz w:val="22"/>
                <w:szCs w:val="22"/>
              </w:rPr>
            </w:pPr>
            <w:r w:rsidRPr="007E31B4">
              <w:rPr>
                <w:rFonts w:cstheme="minorHAnsi"/>
              </w:rPr>
              <w:t>Π5.1 Αποτελέσματα Ελέγχων Ασφαλείας</w:t>
            </w:r>
          </w:p>
        </w:tc>
        <w:tc>
          <w:tcPr>
            <w:tcW w:w="6719" w:type="dxa"/>
            <w:tcBorders>
              <w:top w:val="single" w:sz="4" w:space="0" w:color="000000"/>
              <w:left w:val="single" w:sz="4" w:space="0" w:color="000000"/>
              <w:bottom w:val="single" w:sz="4" w:space="0" w:color="000000"/>
              <w:right w:val="single" w:sz="4" w:space="0" w:color="000000"/>
            </w:tcBorders>
            <w:vAlign w:val="center"/>
          </w:tcPr>
          <w:p w14:paraId="56CB2B4E" w14:textId="1A5C6E66" w:rsidR="0049053C" w:rsidRPr="007E31B4" w:rsidRDefault="0049053C" w:rsidP="0049053C">
            <w:pPr>
              <w:widowControl w:val="0"/>
              <w:numPr>
                <w:ilvl w:val="0"/>
                <w:numId w:val="150"/>
              </w:numPr>
              <w:suppressAutoHyphens w:val="0"/>
              <w:spacing w:after="0"/>
              <w:rPr>
                <w:lang w:val="el-GR"/>
              </w:rPr>
            </w:pPr>
            <w:r w:rsidRPr="007E31B4">
              <w:rPr>
                <w:rFonts w:cstheme="minorHAnsi"/>
                <w:lang w:val="el-GR"/>
              </w:rPr>
              <w:t>Αποτελέσματα ελέγχων ασφαλείας</w:t>
            </w:r>
          </w:p>
        </w:tc>
      </w:tr>
      <w:tr w:rsidR="0049053C" w:rsidRPr="00096E40" w14:paraId="4934FCE4" w14:textId="77777777" w:rsidTr="00B61576">
        <w:trPr>
          <w:trHeight w:val="390"/>
          <w:jc w:val="center"/>
        </w:trPr>
        <w:tc>
          <w:tcPr>
            <w:tcW w:w="2909" w:type="dxa"/>
            <w:tcBorders>
              <w:top w:val="single" w:sz="4" w:space="0" w:color="000000"/>
              <w:left w:val="single" w:sz="4" w:space="0" w:color="000000"/>
              <w:bottom w:val="single" w:sz="4" w:space="0" w:color="000000"/>
              <w:right w:val="single" w:sz="4" w:space="0" w:color="000000"/>
            </w:tcBorders>
            <w:vAlign w:val="center"/>
          </w:tcPr>
          <w:p w14:paraId="5407AF20" w14:textId="583727E3" w:rsidR="0049053C" w:rsidRPr="007E31B4" w:rsidRDefault="0049053C" w:rsidP="0049053C">
            <w:pPr>
              <w:pStyle w:val="Tabletext"/>
              <w:spacing w:after="0"/>
              <w:ind w:left="426"/>
              <w:rPr>
                <w:rFonts w:cs="Tahoma"/>
                <w:b/>
                <w:sz w:val="22"/>
                <w:szCs w:val="22"/>
              </w:rPr>
            </w:pPr>
            <w:r w:rsidRPr="007E31B4">
              <w:rPr>
                <w:rFonts w:cstheme="minorHAnsi"/>
              </w:rPr>
              <w:t>Π5.2 Αποτελέσματα Ελέγχων Απόδοσης</w:t>
            </w:r>
          </w:p>
        </w:tc>
        <w:tc>
          <w:tcPr>
            <w:tcW w:w="6719" w:type="dxa"/>
            <w:tcBorders>
              <w:top w:val="single" w:sz="4" w:space="0" w:color="000000"/>
              <w:left w:val="single" w:sz="4" w:space="0" w:color="000000"/>
              <w:bottom w:val="single" w:sz="4" w:space="0" w:color="000000"/>
              <w:right w:val="single" w:sz="4" w:space="0" w:color="000000"/>
            </w:tcBorders>
            <w:vAlign w:val="center"/>
          </w:tcPr>
          <w:p w14:paraId="45D64C2C" w14:textId="781EAF2D" w:rsidR="0049053C" w:rsidRPr="007E31B4" w:rsidRDefault="0049053C" w:rsidP="0049053C">
            <w:pPr>
              <w:widowControl w:val="0"/>
              <w:numPr>
                <w:ilvl w:val="0"/>
                <w:numId w:val="150"/>
              </w:numPr>
              <w:suppressAutoHyphens w:val="0"/>
              <w:spacing w:after="0"/>
              <w:rPr>
                <w:lang w:val="el-GR"/>
              </w:rPr>
            </w:pPr>
            <w:r w:rsidRPr="007E31B4">
              <w:rPr>
                <w:rFonts w:cstheme="minorHAnsi"/>
                <w:lang w:val="el-GR"/>
              </w:rPr>
              <w:t>Πίνακας απόδοσης σε συνθήκες υψηλού φόρτου (</w:t>
            </w:r>
            <w:r w:rsidRPr="007E31B4">
              <w:rPr>
                <w:rFonts w:cstheme="minorHAnsi"/>
              </w:rPr>
              <w:t>stress</w:t>
            </w:r>
            <w:r w:rsidRPr="007E31B4">
              <w:rPr>
                <w:rFonts w:cstheme="minorHAnsi"/>
                <w:lang w:val="el-GR"/>
              </w:rPr>
              <w:t xml:space="preserve"> </w:t>
            </w:r>
            <w:r w:rsidRPr="007E31B4">
              <w:rPr>
                <w:rFonts w:cstheme="minorHAnsi"/>
              </w:rPr>
              <w:t>tests</w:t>
            </w:r>
            <w:r w:rsidRPr="007E31B4">
              <w:rPr>
                <w:rFonts w:cstheme="minorHAnsi"/>
                <w:lang w:val="el-GR"/>
              </w:rPr>
              <w:t>)</w:t>
            </w:r>
          </w:p>
        </w:tc>
      </w:tr>
    </w:tbl>
    <w:p w14:paraId="10D6868E" w14:textId="77777777" w:rsidR="0049053C" w:rsidRPr="007E31B4" w:rsidRDefault="0049053C" w:rsidP="0049053C">
      <w:pPr>
        <w:rPr>
          <w:rFonts w:eastAsia="SimSun"/>
          <w:lang w:val="el-GR"/>
        </w:rPr>
      </w:pPr>
    </w:p>
    <w:p w14:paraId="282CBCC6" w14:textId="77777777" w:rsidR="00EA7E9C" w:rsidRPr="007E31B4" w:rsidRDefault="00EA7E9C" w:rsidP="00EA7E9C">
      <w:pPr>
        <w:rPr>
          <w:rFonts w:eastAsia="SimSun"/>
          <w:lang w:val="el-GR"/>
        </w:rPr>
      </w:pPr>
    </w:p>
    <w:p w14:paraId="0DE3EE07" w14:textId="77777777" w:rsidR="00025B9C" w:rsidRPr="007E31B4" w:rsidRDefault="00025B9C" w:rsidP="00B0706E">
      <w:pPr>
        <w:pStyle w:val="5"/>
        <w:numPr>
          <w:ilvl w:val="0"/>
          <w:numId w:val="26"/>
        </w:numPr>
        <w:rPr>
          <w:rFonts w:eastAsia="SimSun" w:cs="Tahoma"/>
          <w:lang w:val="el-GR"/>
        </w:rPr>
      </w:pPr>
      <w:bookmarkStart w:id="626" w:name="_Toc202354769"/>
      <w:bookmarkStart w:id="627" w:name="_Hlk61973828"/>
      <w:r w:rsidRPr="007E31B4">
        <w:rPr>
          <w:rFonts w:eastAsia="SimSun" w:cs="Tahoma"/>
          <w:lang w:val="el-GR"/>
        </w:rPr>
        <w:t>Χρόνος Υποβολής και Διαδικασία Οριστικοποίησης Παραδοτέων</w:t>
      </w:r>
      <w:bookmarkEnd w:id="626"/>
    </w:p>
    <w:bookmarkEnd w:id="627"/>
    <w:p w14:paraId="7C2F28AE" w14:textId="77777777" w:rsidR="005D3E33" w:rsidRPr="007E31B4" w:rsidRDefault="005D3E33" w:rsidP="00EF2204">
      <w:pPr>
        <w:rPr>
          <w:rFonts w:eastAsia="SimSun"/>
          <w:lang w:val="el-GR"/>
        </w:rPr>
      </w:pPr>
    </w:p>
    <w:tbl>
      <w:tblPr>
        <w:tblStyle w:val="aff0"/>
        <w:tblW w:w="5198" w:type="pct"/>
        <w:tblInd w:w="-147" w:type="dxa"/>
        <w:tblLayout w:type="fixed"/>
        <w:tblLook w:val="04A0" w:firstRow="1" w:lastRow="0" w:firstColumn="1" w:lastColumn="0" w:noHBand="0" w:noVBand="1"/>
      </w:tblPr>
      <w:tblGrid>
        <w:gridCol w:w="550"/>
        <w:gridCol w:w="763"/>
        <w:gridCol w:w="817"/>
        <w:gridCol w:w="891"/>
        <w:gridCol w:w="3960"/>
        <w:gridCol w:w="1585"/>
        <w:gridCol w:w="1443"/>
      </w:tblGrid>
      <w:tr w:rsidR="00922CE4" w:rsidRPr="007E31B4" w14:paraId="6E2E064E" w14:textId="77777777" w:rsidTr="00AB5802">
        <w:trPr>
          <w:trHeight w:val="336"/>
          <w:tblHeader/>
        </w:trPr>
        <w:tc>
          <w:tcPr>
            <w:tcW w:w="275" w:type="pct"/>
            <w:shd w:val="clear" w:color="auto" w:fill="FBE4D5"/>
            <w:vAlign w:val="center"/>
            <w:hideMark/>
          </w:tcPr>
          <w:p w14:paraId="38388682" w14:textId="77777777" w:rsidR="00922CE4" w:rsidRPr="007E31B4" w:rsidRDefault="00922CE4" w:rsidP="000E0B6C">
            <w:pPr>
              <w:suppressAutoHyphens w:val="0"/>
              <w:spacing w:after="0"/>
              <w:ind w:left="-109" w:right="-86"/>
              <w:jc w:val="center"/>
              <w:rPr>
                <w:b/>
                <w:bCs/>
                <w:color w:val="000000"/>
                <w:sz w:val="20"/>
                <w:szCs w:val="20"/>
                <w:lang w:val="el-GR" w:eastAsia="el-GR"/>
              </w:rPr>
            </w:pPr>
            <w:r w:rsidRPr="007E31B4">
              <w:rPr>
                <w:b/>
                <w:bCs/>
                <w:color w:val="000000"/>
                <w:sz w:val="20"/>
                <w:szCs w:val="20"/>
                <w:lang w:val="el-GR" w:eastAsia="el-GR"/>
              </w:rPr>
              <w:t>Α/Α</w:t>
            </w:r>
          </w:p>
        </w:tc>
        <w:tc>
          <w:tcPr>
            <w:tcW w:w="381" w:type="pct"/>
            <w:shd w:val="clear" w:color="auto" w:fill="FBE4D5"/>
          </w:tcPr>
          <w:p w14:paraId="56F707B0" w14:textId="4CA764FA" w:rsidR="00922CE4" w:rsidRPr="007E31B4" w:rsidRDefault="00922CE4" w:rsidP="000E0B6C">
            <w:pPr>
              <w:suppressAutoHyphens w:val="0"/>
              <w:spacing w:after="0"/>
              <w:ind w:left="-199" w:right="-111"/>
              <w:jc w:val="center"/>
              <w:rPr>
                <w:b/>
                <w:bCs/>
                <w:color w:val="000000"/>
                <w:sz w:val="20"/>
                <w:szCs w:val="20"/>
                <w:lang w:val="el-GR" w:eastAsia="el-GR"/>
              </w:rPr>
            </w:pPr>
            <w:r w:rsidRPr="007E31B4">
              <w:rPr>
                <w:b/>
                <w:bCs/>
                <w:color w:val="000000"/>
                <w:sz w:val="20"/>
                <w:szCs w:val="20"/>
                <w:lang w:val="el-GR" w:eastAsia="el-GR"/>
              </w:rPr>
              <w:t>ΔΡΑΣΗ</w:t>
            </w:r>
          </w:p>
        </w:tc>
        <w:tc>
          <w:tcPr>
            <w:tcW w:w="408" w:type="pct"/>
            <w:shd w:val="clear" w:color="auto" w:fill="FBE4D5"/>
            <w:vAlign w:val="center"/>
          </w:tcPr>
          <w:p w14:paraId="6B8D0742" w14:textId="22E56F99" w:rsidR="00922CE4" w:rsidRPr="007E31B4" w:rsidRDefault="00922CE4" w:rsidP="000E0B6C">
            <w:pPr>
              <w:suppressAutoHyphens w:val="0"/>
              <w:spacing w:after="0"/>
              <w:ind w:left="-199" w:right="-111"/>
              <w:jc w:val="center"/>
              <w:rPr>
                <w:b/>
                <w:bCs/>
                <w:color w:val="000000"/>
                <w:sz w:val="20"/>
                <w:szCs w:val="20"/>
                <w:lang w:val="el-GR" w:eastAsia="el-GR"/>
              </w:rPr>
            </w:pPr>
            <w:r w:rsidRPr="007E31B4">
              <w:rPr>
                <w:b/>
                <w:bCs/>
                <w:color w:val="000000"/>
                <w:sz w:val="20"/>
                <w:szCs w:val="20"/>
                <w:lang w:val="el-GR" w:eastAsia="el-GR"/>
              </w:rPr>
              <w:t>ΦΑΣΗ</w:t>
            </w:r>
          </w:p>
        </w:tc>
        <w:tc>
          <w:tcPr>
            <w:tcW w:w="445" w:type="pct"/>
            <w:shd w:val="clear" w:color="auto" w:fill="FBE4D5"/>
            <w:vAlign w:val="center"/>
            <w:hideMark/>
          </w:tcPr>
          <w:p w14:paraId="1C5C6D9C" w14:textId="77777777" w:rsidR="00922CE4" w:rsidRPr="007E31B4" w:rsidRDefault="00922CE4" w:rsidP="000E0B6C">
            <w:pPr>
              <w:suppressAutoHyphens w:val="0"/>
              <w:spacing w:after="0"/>
              <w:jc w:val="center"/>
              <w:rPr>
                <w:b/>
                <w:bCs/>
                <w:color w:val="000000"/>
                <w:sz w:val="20"/>
                <w:szCs w:val="20"/>
                <w:lang w:val="el-GR" w:eastAsia="el-GR"/>
              </w:rPr>
            </w:pPr>
            <w:r w:rsidRPr="007E31B4">
              <w:rPr>
                <w:b/>
                <w:bCs/>
                <w:color w:val="000000"/>
                <w:sz w:val="20"/>
                <w:szCs w:val="20"/>
                <w:lang w:val="el-GR" w:eastAsia="el-GR"/>
              </w:rPr>
              <w:t>ΚΩΔ. ΠΑΡΑΔΟΤΕΟΥ</w:t>
            </w:r>
          </w:p>
        </w:tc>
        <w:tc>
          <w:tcPr>
            <w:tcW w:w="1978" w:type="pct"/>
            <w:shd w:val="clear" w:color="auto" w:fill="FBE4D5"/>
            <w:vAlign w:val="center"/>
            <w:hideMark/>
          </w:tcPr>
          <w:p w14:paraId="20E5AC40" w14:textId="77777777" w:rsidR="00922CE4" w:rsidRPr="007E31B4" w:rsidRDefault="00922CE4" w:rsidP="000E0B6C">
            <w:pPr>
              <w:suppressAutoHyphens w:val="0"/>
              <w:spacing w:after="0"/>
              <w:jc w:val="center"/>
              <w:rPr>
                <w:b/>
                <w:bCs/>
                <w:color w:val="000000"/>
                <w:sz w:val="20"/>
                <w:szCs w:val="20"/>
                <w:lang w:val="el-GR" w:eastAsia="el-GR"/>
              </w:rPr>
            </w:pPr>
            <w:r w:rsidRPr="007E31B4">
              <w:rPr>
                <w:rFonts w:eastAsia="Calibri"/>
                <w:b/>
                <w:bCs/>
                <w:color w:val="000000"/>
                <w:sz w:val="20"/>
                <w:szCs w:val="20"/>
                <w:lang w:val="el-GR" w:eastAsia="el-GR"/>
              </w:rPr>
              <w:t>ΤΙΤΛΟΣ ΠΑΡΑΔΟΤΕΟΥ</w:t>
            </w:r>
          </w:p>
        </w:tc>
        <w:tc>
          <w:tcPr>
            <w:tcW w:w="792" w:type="pct"/>
            <w:shd w:val="clear" w:color="auto" w:fill="FBE4D5"/>
            <w:vAlign w:val="center"/>
            <w:hideMark/>
          </w:tcPr>
          <w:p w14:paraId="260DDE08" w14:textId="77777777" w:rsidR="00922CE4" w:rsidRPr="007E31B4" w:rsidRDefault="00922CE4" w:rsidP="000E0B6C">
            <w:pPr>
              <w:suppressAutoHyphens w:val="0"/>
              <w:spacing w:after="0"/>
              <w:ind w:left="-89"/>
              <w:jc w:val="center"/>
              <w:rPr>
                <w:rFonts w:eastAsia="Calibri"/>
                <w:b/>
                <w:bCs/>
                <w:color w:val="000000"/>
                <w:sz w:val="20"/>
                <w:szCs w:val="20"/>
                <w:lang w:val="el-GR" w:eastAsia="el-GR"/>
              </w:rPr>
            </w:pPr>
            <w:r w:rsidRPr="007E31B4">
              <w:rPr>
                <w:rFonts w:eastAsia="Calibri"/>
                <w:b/>
                <w:bCs/>
                <w:color w:val="000000"/>
                <w:sz w:val="20"/>
                <w:szCs w:val="20"/>
                <w:lang w:val="el-GR" w:eastAsia="el-GR"/>
              </w:rPr>
              <w:t xml:space="preserve">ΧΡΟΝΟΣ ΥΠΟΒΟΛΗΣ </w:t>
            </w:r>
          </w:p>
          <w:p w14:paraId="7D0B9705" w14:textId="77777777" w:rsidR="00922CE4" w:rsidRPr="007E31B4" w:rsidRDefault="00922CE4" w:rsidP="000E0B6C">
            <w:pPr>
              <w:suppressAutoHyphens w:val="0"/>
              <w:spacing w:after="0"/>
              <w:ind w:left="-89"/>
              <w:jc w:val="center"/>
              <w:rPr>
                <w:b/>
                <w:bCs/>
                <w:color w:val="000000"/>
                <w:sz w:val="20"/>
                <w:szCs w:val="20"/>
                <w:lang w:val="el-GR" w:eastAsia="el-GR"/>
              </w:rPr>
            </w:pPr>
            <w:r w:rsidRPr="007E31B4">
              <w:rPr>
                <w:rFonts w:eastAsia="Calibri"/>
                <w:b/>
                <w:bCs/>
                <w:color w:val="000000"/>
                <w:sz w:val="20"/>
                <w:szCs w:val="20"/>
                <w:lang w:val="el-GR" w:eastAsia="el-GR"/>
              </w:rPr>
              <w:t>1</w:t>
            </w:r>
            <w:r w:rsidRPr="007E31B4">
              <w:rPr>
                <w:rFonts w:eastAsia="Calibri"/>
                <w:b/>
                <w:bCs/>
                <w:color w:val="000000"/>
                <w:sz w:val="20"/>
                <w:szCs w:val="20"/>
                <w:vertAlign w:val="superscript"/>
                <w:lang w:val="el-GR" w:eastAsia="el-GR"/>
              </w:rPr>
              <w:t>ης</w:t>
            </w:r>
            <w:r w:rsidRPr="007E31B4">
              <w:rPr>
                <w:rFonts w:eastAsia="Calibri"/>
                <w:b/>
                <w:bCs/>
                <w:color w:val="000000"/>
                <w:sz w:val="20"/>
                <w:szCs w:val="20"/>
                <w:lang w:val="el-GR" w:eastAsia="el-GR"/>
              </w:rPr>
              <w:t xml:space="preserve"> ΕΚΔΟΣΗΣ ΠΑΡΑΔΟΤΕΟΥ </w:t>
            </w:r>
          </w:p>
        </w:tc>
        <w:tc>
          <w:tcPr>
            <w:tcW w:w="721" w:type="pct"/>
            <w:shd w:val="clear" w:color="auto" w:fill="FBE4D5"/>
          </w:tcPr>
          <w:p w14:paraId="40AD8AE9" w14:textId="77777777" w:rsidR="00922CE4" w:rsidRPr="007E31B4" w:rsidRDefault="00922CE4" w:rsidP="000E0B6C">
            <w:pPr>
              <w:suppressAutoHyphens w:val="0"/>
              <w:spacing w:after="0"/>
              <w:ind w:left="-192" w:right="-110"/>
              <w:jc w:val="center"/>
              <w:rPr>
                <w:rFonts w:eastAsia="Calibri"/>
                <w:b/>
                <w:bCs/>
                <w:color w:val="000000"/>
                <w:sz w:val="20"/>
                <w:szCs w:val="20"/>
                <w:lang w:val="el-GR" w:eastAsia="el-GR"/>
              </w:rPr>
            </w:pPr>
            <w:r w:rsidRPr="007E31B4">
              <w:rPr>
                <w:rFonts w:eastAsia="Calibri"/>
                <w:b/>
                <w:bCs/>
                <w:color w:val="000000"/>
                <w:sz w:val="20"/>
                <w:szCs w:val="20"/>
                <w:lang w:val="el-GR" w:eastAsia="el-GR"/>
              </w:rPr>
              <w:t>ΔΙΑΡΚΕΙΑ ΕΛΕΓΧΟΥ</w:t>
            </w:r>
          </w:p>
          <w:p w14:paraId="5CB6DC4B" w14:textId="77777777" w:rsidR="00922CE4" w:rsidRPr="007E31B4" w:rsidRDefault="00922CE4" w:rsidP="000E0B6C">
            <w:pPr>
              <w:suppressAutoHyphens w:val="0"/>
              <w:spacing w:after="0"/>
              <w:ind w:left="-192" w:right="-110"/>
              <w:jc w:val="center"/>
              <w:rPr>
                <w:rFonts w:eastAsia="Calibri"/>
                <w:b/>
                <w:bCs/>
                <w:color w:val="000000"/>
                <w:sz w:val="20"/>
                <w:szCs w:val="20"/>
                <w:lang w:val="el-GR" w:eastAsia="el-GR"/>
              </w:rPr>
            </w:pPr>
            <w:r w:rsidRPr="007E31B4">
              <w:rPr>
                <w:rFonts w:eastAsia="Calibri"/>
                <w:b/>
                <w:bCs/>
                <w:color w:val="000000"/>
                <w:sz w:val="20"/>
                <w:szCs w:val="20"/>
                <w:lang w:val="el-GR" w:eastAsia="el-GR"/>
              </w:rPr>
              <w:t xml:space="preserve"> ΠΑΡΑΔΟΤΕΟΥ (ΜΗΝΕΣ)</w:t>
            </w:r>
          </w:p>
        </w:tc>
      </w:tr>
      <w:tr w:rsidR="00922CE4" w:rsidRPr="007E31B4" w14:paraId="12535E55" w14:textId="77777777" w:rsidTr="00AB5802">
        <w:trPr>
          <w:trHeight w:val="175"/>
        </w:trPr>
        <w:tc>
          <w:tcPr>
            <w:tcW w:w="275" w:type="pct"/>
            <w:noWrap/>
            <w:hideMark/>
          </w:tcPr>
          <w:p w14:paraId="76B4CF1A" w14:textId="77777777" w:rsidR="00922CE4" w:rsidRPr="007E31B4" w:rsidRDefault="00922CE4" w:rsidP="000E0B6C">
            <w:pPr>
              <w:suppressAutoHyphens w:val="0"/>
              <w:spacing w:before="120" w:after="0"/>
              <w:jc w:val="center"/>
              <w:rPr>
                <w:color w:val="000000"/>
                <w:lang w:val="el-GR" w:eastAsia="el-GR"/>
              </w:rPr>
            </w:pPr>
            <w:bookmarkStart w:id="628" w:name="_Hlk182228628"/>
            <w:r w:rsidRPr="007E31B4">
              <w:rPr>
                <w:color w:val="000000"/>
                <w:lang w:val="el-GR" w:eastAsia="el-GR"/>
              </w:rPr>
              <w:t>1</w:t>
            </w:r>
          </w:p>
        </w:tc>
        <w:tc>
          <w:tcPr>
            <w:tcW w:w="381" w:type="pct"/>
          </w:tcPr>
          <w:p w14:paraId="2E2A9F02" w14:textId="7BA6FC2D" w:rsidR="00922CE4" w:rsidRPr="007E31B4" w:rsidRDefault="00922CE4" w:rsidP="000E0B6C">
            <w:pPr>
              <w:suppressAutoHyphens w:val="0"/>
              <w:spacing w:before="120" w:after="0"/>
              <w:jc w:val="center"/>
              <w:rPr>
                <w:color w:val="000000"/>
                <w:lang w:val="el-GR" w:eastAsia="el-GR"/>
              </w:rPr>
            </w:pPr>
            <w:r w:rsidRPr="007E31B4">
              <w:rPr>
                <w:color w:val="000000"/>
                <w:lang w:val="el-GR" w:eastAsia="el-GR"/>
              </w:rPr>
              <w:t>1</w:t>
            </w:r>
          </w:p>
        </w:tc>
        <w:tc>
          <w:tcPr>
            <w:tcW w:w="408" w:type="pct"/>
          </w:tcPr>
          <w:p w14:paraId="117A0086" w14:textId="1F75E204" w:rsidR="00922CE4" w:rsidRPr="007E31B4" w:rsidRDefault="00922CE4" w:rsidP="000E0B6C">
            <w:pPr>
              <w:suppressAutoHyphens w:val="0"/>
              <w:spacing w:before="120" w:after="0"/>
              <w:jc w:val="center"/>
              <w:rPr>
                <w:color w:val="000000"/>
                <w:lang w:val="en-US" w:eastAsia="el-GR"/>
              </w:rPr>
            </w:pPr>
            <w:r w:rsidRPr="007E31B4">
              <w:rPr>
                <w:color w:val="000000"/>
                <w:lang w:val="el-GR" w:eastAsia="el-GR"/>
              </w:rPr>
              <w:t>Φ1</w:t>
            </w:r>
            <w:r w:rsidR="00C51945" w:rsidRPr="007E31B4">
              <w:rPr>
                <w:color w:val="000000"/>
                <w:lang w:val="en-US" w:eastAsia="el-GR"/>
              </w:rPr>
              <w:t>_1</w:t>
            </w:r>
          </w:p>
        </w:tc>
        <w:tc>
          <w:tcPr>
            <w:tcW w:w="445" w:type="pct"/>
          </w:tcPr>
          <w:p w14:paraId="1072D3B3" w14:textId="77777777" w:rsidR="00922CE4" w:rsidRPr="007E31B4" w:rsidRDefault="00922CE4" w:rsidP="000E0B6C">
            <w:pPr>
              <w:suppressAutoHyphens w:val="0"/>
              <w:spacing w:before="120" w:after="0"/>
              <w:jc w:val="center"/>
              <w:rPr>
                <w:color w:val="000000"/>
                <w:lang w:val="el-GR" w:eastAsia="el-GR"/>
              </w:rPr>
            </w:pPr>
            <w:r w:rsidRPr="007E31B4">
              <w:rPr>
                <w:color w:val="000000"/>
                <w:lang w:val="el-GR" w:eastAsia="el-GR"/>
              </w:rPr>
              <w:t>Π1</w:t>
            </w:r>
          </w:p>
        </w:tc>
        <w:tc>
          <w:tcPr>
            <w:tcW w:w="1978" w:type="pct"/>
            <w:noWrap/>
            <w:vAlign w:val="center"/>
          </w:tcPr>
          <w:p w14:paraId="2030244A" w14:textId="10A810C8" w:rsidR="00922CE4" w:rsidRPr="007E31B4" w:rsidRDefault="00922CE4" w:rsidP="000E0B6C">
            <w:pPr>
              <w:suppressAutoHyphens w:val="0"/>
              <w:spacing w:before="120" w:after="0"/>
              <w:jc w:val="left"/>
              <w:rPr>
                <w:bCs/>
                <w:color w:val="000000"/>
                <w:lang w:val="el-GR" w:eastAsia="el-GR"/>
              </w:rPr>
            </w:pPr>
            <w:r w:rsidRPr="007E31B4">
              <w:rPr>
                <w:rFonts w:cstheme="minorHAnsi"/>
              </w:rPr>
              <w:t>Π1 Μελέτη Εφαρμογής</w:t>
            </w:r>
          </w:p>
        </w:tc>
        <w:tc>
          <w:tcPr>
            <w:tcW w:w="792" w:type="pct"/>
            <w:noWrap/>
          </w:tcPr>
          <w:p w14:paraId="71ECEF71" w14:textId="1A98837A" w:rsidR="00922CE4" w:rsidRPr="007E31B4" w:rsidRDefault="00922CE4" w:rsidP="000E0B6C">
            <w:pPr>
              <w:suppressAutoHyphens w:val="0"/>
              <w:spacing w:before="120" w:after="0"/>
              <w:jc w:val="center"/>
              <w:rPr>
                <w:color w:val="000000"/>
                <w:lang w:val="el-GR" w:eastAsia="el-GR"/>
              </w:rPr>
            </w:pPr>
            <w:r w:rsidRPr="007E31B4">
              <w:rPr>
                <w:color w:val="000000"/>
                <w:lang w:val="el-GR" w:eastAsia="el-GR"/>
              </w:rPr>
              <w:t>Μ1</w:t>
            </w:r>
          </w:p>
        </w:tc>
        <w:tc>
          <w:tcPr>
            <w:tcW w:w="721" w:type="pct"/>
          </w:tcPr>
          <w:p w14:paraId="29AAA39C" w14:textId="67F8A959" w:rsidR="00922CE4" w:rsidRPr="007E31B4" w:rsidRDefault="00922CE4" w:rsidP="000E0B6C">
            <w:pPr>
              <w:suppressAutoHyphens w:val="0"/>
              <w:spacing w:before="120" w:after="0"/>
              <w:jc w:val="center"/>
              <w:rPr>
                <w:color w:val="000000"/>
                <w:lang w:val="el-GR" w:eastAsia="el-GR"/>
              </w:rPr>
            </w:pPr>
            <w:r w:rsidRPr="007E31B4">
              <w:rPr>
                <w:color w:val="000000"/>
                <w:lang w:val="el-GR" w:eastAsia="el-GR"/>
              </w:rPr>
              <w:t>1</w:t>
            </w:r>
          </w:p>
        </w:tc>
      </w:tr>
      <w:tr w:rsidR="00B83F3F" w:rsidRPr="007E31B4" w14:paraId="47A2FDD6" w14:textId="77777777" w:rsidTr="00AB5802">
        <w:trPr>
          <w:trHeight w:val="379"/>
        </w:trPr>
        <w:tc>
          <w:tcPr>
            <w:tcW w:w="275" w:type="pct"/>
            <w:noWrap/>
            <w:hideMark/>
          </w:tcPr>
          <w:p w14:paraId="2356A15F" w14:textId="77777777" w:rsidR="00B83F3F" w:rsidRPr="007E31B4" w:rsidRDefault="00B83F3F" w:rsidP="00B83F3F">
            <w:pPr>
              <w:suppressAutoHyphens w:val="0"/>
              <w:spacing w:before="120" w:after="0"/>
              <w:jc w:val="center"/>
              <w:rPr>
                <w:color w:val="000000"/>
                <w:lang w:val="el-GR" w:eastAsia="el-GR"/>
              </w:rPr>
            </w:pPr>
            <w:r w:rsidRPr="007E31B4">
              <w:rPr>
                <w:color w:val="000000"/>
                <w:lang w:val="el-GR" w:eastAsia="el-GR"/>
              </w:rPr>
              <w:t>2</w:t>
            </w:r>
          </w:p>
        </w:tc>
        <w:tc>
          <w:tcPr>
            <w:tcW w:w="381" w:type="pct"/>
          </w:tcPr>
          <w:p w14:paraId="3620029F" w14:textId="1A60692E" w:rsidR="00B83F3F" w:rsidRPr="007E31B4" w:rsidRDefault="00B83F3F" w:rsidP="00B83F3F">
            <w:pPr>
              <w:suppressAutoHyphens w:val="0"/>
              <w:spacing w:before="120" w:after="0"/>
              <w:jc w:val="center"/>
              <w:rPr>
                <w:color w:val="000000"/>
                <w:lang w:val="el-GR" w:eastAsia="el-GR"/>
              </w:rPr>
            </w:pPr>
            <w:r w:rsidRPr="007E31B4">
              <w:rPr>
                <w:color w:val="000000"/>
                <w:lang w:val="el-GR" w:eastAsia="el-GR"/>
              </w:rPr>
              <w:t>1</w:t>
            </w:r>
          </w:p>
        </w:tc>
        <w:tc>
          <w:tcPr>
            <w:tcW w:w="408" w:type="pct"/>
          </w:tcPr>
          <w:p w14:paraId="4D797FB8" w14:textId="4985A6DB" w:rsidR="00B83F3F" w:rsidRPr="007E31B4" w:rsidRDefault="00B83F3F" w:rsidP="00B83F3F">
            <w:pPr>
              <w:suppressAutoHyphens w:val="0"/>
              <w:spacing w:before="120" w:after="0"/>
              <w:jc w:val="center"/>
              <w:rPr>
                <w:color w:val="000000"/>
                <w:lang w:val="en-US" w:eastAsia="el-GR"/>
              </w:rPr>
            </w:pPr>
            <w:r w:rsidRPr="007E31B4">
              <w:rPr>
                <w:color w:val="000000"/>
                <w:lang w:val="el-GR" w:eastAsia="el-GR"/>
              </w:rPr>
              <w:t>Φ</w:t>
            </w:r>
            <w:r w:rsidR="00C51945" w:rsidRPr="007E31B4">
              <w:rPr>
                <w:color w:val="000000"/>
                <w:lang w:val="en-US" w:eastAsia="el-GR"/>
              </w:rPr>
              <w:t>1_2</w:t>
            </w:r>
          </w:p>
        </w:tc>
        <w:tc>
          <w:tcPr>
            <w:tcW w:w="445" w:type="pct"/>
          </w:tcPr>
          <w:p w14:paraId="49259740" w14:textId="2C78EE7F" w:rsidR="00B83F3F" w:rsidRPr="007E31B4" w:rsidRDefault="00B83F3F" w:rsidP="00B83F3F">
            <w:pPr>
              <w:suppressAutoHyphens w:val="0"/>
              <w:spacing w:before="120" w:after="0"/>
              <w:jc w:val="center"/>
              <w:rPr>
                <w:color w:val="000000"/>
                <w:lang w:val="el-GR" w:eastAsia="el-GR"/>
              </w:rPr>
            </w:pPr>
            <w:r w:rsidRPr="007E31B4">
              <w:rPr>
                <w:color w:val="000000"/>
                <w:lang w:val="el-GR" w:eastAsia="el-GR"/>
              </w:rPr>
              <w:t>Π2.1</w:t>
            </w:r>
          </w:p>
        </w:tc>
        <w:tc>
          <w:tcPr>
            <w:tcW w:w="1978" w:type="pct"/>
            <w:tcBorders>
              <w:top w:val="single" w:sz="4" w:space="0" w:color="000000"/>
              <w:left w:val="single" w:sz="4" w:space="0" w:color="000000"/>
              <w:bottom w:val="single" w:sz="4" w:space="0" w:color="000000"/>
              <w:right w:val="single" w:sz="4" w:space="0" w:color="000000"/>
            </w:tcBorders>
            <w:noWrap/>
            <w:vAlign w:val="center"/>
          </w:tcPr>
          <w:p w14:paraId="4228512F" w14:textId="127C8AAE" w:rsidR="00B83F3F" w:rsidRPr="007E31B4" w:rsidRDefault="00B83F3F" w:rsidP="00B83F3F">
            <w:pPr>
              <w:suppressAutoHyphens w:val="0"/>
              <w:spacing w:before="120" w:after="0"/>
              <w:jc w:val="left"/>
              <w:rPr>
                <w:bCs/>
                <w:color w:val="000000"/>
                <w:lang w:val="el-GR" w:eastAsia="el-GR"/>
              </w:rPr>
            </w:pPr>
            <w:r w:rsidRPr="007E31B4">
              <w:rPr>
                <w:rFonts w:cstheme="minorHAnsi"/>
                <w:lang w:val="el-GR"/>
              </w:rPr>
              <w:t>Π2.1 Εγκατεστημένο ΕΤΟΙΜΟ ΛΟΓΙΣΜΙΚΟ, σε λειτουργική ετοιμότητα για τη Δοκιμαστική Λειτουργία</w:t>
            </w:r>
          </w:p>
        </w:tc>
        <w:tc>
          <w:tcPr>
            <w:tcW w:w="792" w:type="pct"/>
          </w:tcPr>
          <w:p w14:paraId="1FBF573C" w14:textId="217E05FB" w:rsidR="00B83F3F" w:rsidRPr="007E31B4" w:rsidRDefault="00B83F3F" w:rsidP="00B83F3F">
            <w:pPr>
              <w:suppressAutoHyphens w:val="0"/>
              <w:spacing w:before="120" w:after="0"/>
              <w:jc w:val="center"/>
              <w:rPr>
                <w:color w:val="000000"/>
                <w:lang w:val="el-GR" w:eastAsia="el-GR"/>
              </w:rPr>
            </w:pPr>
            <w:r w:rsidRPr="007E31B4">
              <w:rPr>
                <w:color w:val="000000"/>
                <w:lang w:val="el-GR" w:eastAsia="el-GR"/>
              </w:rPr>
              <w:t>Μ4</w:t>
            </w:r>
          </w:p>
        </w:tc>
        <w:tc>
          <w:tcPr>
            <w:tcW w:w="721" w:type="pct"/>
          </w:tcPr>
          <w:p w14:paraId="0A826680" w14:textId="1069302A" w:rsidR="00B83F3F" w:rsidRPr="007E31B4" w:rsidRDefault="00B83F3F" w:rsidP="00B83F3F">
            <w:pPr>
              <w:suppressAutoHyphens w:val="0"/>
              <w:spacing w:before="120" w:after="0"/>
              <w:jc w:val="center"/>
              <w:rPr>
                <w:color w:val="000000"/>
                <w:lang w:val="el-GR" w:eastAsia="el-GR"/>
              </w:rPr>
            </w:pPr>
            <w:r w:rsidRPr="007E31B4">
              <w:rPr>
                <w:color w:val="000000"/>
                <w:lang w:val="el-GR" w:eastAsia="el-GR"/>
              </w:rPr>
              <w:t>1</w:t>
            </w:r>
          </w:p>
        </w:tc>
      </w:tr>
      <w:tr w:rsidR="00B83F3F" w:rsidRPr="007E31B4" w14:paraId="3942B3C8" w14:textId="77777777" w:rsidTr="00AB5802">
        <w:trPr>
          <w:trHeight w:val="365"/>
        </w:trPr>
        <w:tc>
          <w:tcPr>
            <w:tcW w:w="275" w:type="pct"/>
            <w:noWrap/>
            <w:hideMark/>
          </w:tcPr>
          <w:p w14:paraId="52F0E391" w14:textId="77777777" w:rsidR="00B83F3F" w:rsidRPr="007E31B4" w:rsidRDefault="00B83F3F" w:rsidP="00B83F3F">
            <w:pPr>
              <w:suppressAutoHyphens w:val="0"/>
              <w:spacing w:before="120" w:after="0"/>
              <w:jc w:val="center"/>
              <w:rPr>
                <w:color w:val="000000"/>
                <w:lang w:val="el-GR" w:eastAsia="el-GR"/>
              </w:rPr>
            </w:pPr>
            <w:r w:rsidRPr="007E31B4">
              <w:rPr>
                <w:color w:val="000000"/>
                <w:lang w:val="el-GR" w:eastAsia="el-GR"/>
              </w:rPr>
              <w:t>3</w:t>
            </w:r>
          </w:p>
        </w:tc>
        <w:tc>
          <w:tcPr>
            <w:tcW w:w="381" w:type="pct"/>
          </w:tcPr>
          <w:p w14:paraId="0744B62F" w14:textId="7FAFB71D" w:rsidR="00B83F3F" w:rsidRPr="007E31B4" w:rsidRDefault="00B83F3F" w:rsidP="00B83F3F">
            <w:pPr>
              <w:suppressAutoHyphens w:val="0"/>
              <w:spacing w:before="120" w:after="0"/>
              <w:jc w:val="center"/>
              <w:rPr>
                <w:color w:val="000000"/>
                <w:lang w:val="el-GR" w:eastAsia="el-GR"/>
              </w:rPr>
            </w:pPr>
            <w:r w:rsidRPr="007E31B4">
              <w:rPr>
                <w:color w:val="000000"/>
                <w:lang w:val="el-GR" w:eastAsia="el-GR"/>
              </w:rPr>
              <w:t>1</w:t>
            </w:r>
          </w:p>
        </w:tc>
        <w:tc>
          <w:tcPr>
            <w:tcW w:w="408" w:type="pct"/>
          </w:tcPr>
          <w:p w14:paraId="7E570FEF" w14:textId="275EEC23" w:rsidR="00B83F3F" w:rsidRPr="007E31B4" w:rsidRDefault="00B83F3F" w:rsidP="00B83F3F">
            <w:pPr>
              <w:suppressAutoHyphens w:val="0"/>
              <w:spacing w:before="120" w:after="0"/>
              <w:jc w:val="center"/>
              <w:rPr>
                <w:color w:val="000000"/>
                <w:lang w:val="en-US" w:eastAsia="el-GR"/>
              </w:rPr>
            </w:pPr>
            <w:r w:rsidRPr="007E31B4">
              <w:rPr>
                <w:color w:val="000000"/>
                <w:lang w:val="el-GR" w:eastAsia="el-GR"/>
              </w:rPr>
              <w:t>Φ</w:t>
            </w:r>
            <w:r w:rsidR="00C51945" w:rsidRPr="007E31B4">
              <w:rPr>
                <w:color w:val="000000"/>
                <w:lang w:val="en-US" w:eastAsia="el-GR"/>
              </w:rPr>
              <w:t>1_2</w:t>
            </w:r>
          </w:p>
        </w:tc>
        <w:tc>
          <w:tcPr>
            <w:tcW w:w="445" w:type="pct"/>
          </w:tcPr>
          <w:p w14:paraId="6D0B30FE" w14:textId="7F95C69D" w:rsidR="00B83F3F" w:rsidRPr="007E31B4" w:rsidRDefault="00B83F3F" w:rsidP="00B83F3F">
            <w:pPr>
              <w:suppressAutoHyphens w:val="0"/>
              <w:spacing w:before="120" w:after="0"/>
              <w:jc w:val="center"/>
              <w:rPr>
                <w:color w:val="000000"/>
                <w:lang w:val="el-GR" w:eastAsia="el-GR"/>
              </w:rPr>
            </w:pPr>
            <w:r w:rsidRPr="007E31B4">
              <w:rPr>
                <w:color w:val="000000"/>
                <w:lang w:val="el-GR" w:eastAsia="el-GR"/>
              </w:rPr>
              <w:t>Π2.2</w:t>
            </w:r>
          </w:p>
        </w:tc>
        <w:tc>
          <w:tcPr>
            <w:tcW w:w="1978" w:type="pct"/>
            <w:tcBorders>
              <w:top w:val="single" w:sz="4" w:space="0" w:color="000000"/>
              <w:left w:val="single" w:sz="4" w:space="0" w:color="000000"/>
              <w:bottom w:val="single" w:sz="4" w:space="0" w:color="000000"/>
              <w:right w:val="single" w:sz="4" w:space="0" w:color="000000"/>
            </w:tcBorders>
            <w:noWrap/>
            <w:vAlign w:val="center"/>
          </w:tcPr>
          <w:p w14:paraId="61637323" w14:textId="4EE0E1DE" w:rsidR="00B83F3F" w:rsidRPr="007E31B4" w:rsidRDefault="00B83F3F" w:rsidP="00B83F3F">
            <w:pPr>
              <w:suppressAutoHyphens w:val="0"/>
              <w:spacing w:before="120" w:after="0"/>
              <w:jc w:val="left"/>
              <w:rPr>
                <w:bCs/>
                <w:lang w:val="el-GR"/>
              </w:rPr>
            </w:pPr>
            <w:r w:rsidRPr="007E31B4">
              <w:rPr>
                <w:rFonts w:cstheme="minorHAnsi"/>
                <w:lang w:val="el-GR"/>
              </w:rPr>
              <w:t xml:space="preserve">Π2.2 Επικαιροποιημένα Σενάρια Ελέγχου Λογισμικού και Πλάνο Δοκιμών Ελέγχου </w:t>
            </w:r>
          </w:p>
        </w:tc>
        <w:tc>
          <w:tcPr>
            <w:tcW w:w="792" w:type="pct"/>
          </w:tcPr>
          <w:p w14:paraId="3F44F116" w14:textId="42990CBE" w:rsidR="00B83F3F" w:rsidRPr="007E31B4" w:rsidRDefault="00B83F3F" w:rsidP="00B83F3F">
            <w:pPr>
              <w:suppressAutoHyphens w:val="0"/>
              <w:spacing w:before="120" w:after="0"/>
              <w:jc w:val="center"/>
              <w:rPr>
                <w:color w:val="000000"/>
                <w:lang w:val="el-GR" w:eastAsia="el-GR"/>
              </w:rPr>
            </w:pPr>
            <w:r w:rsidRPr="007E31B4">
              <w:rPr>
                <w:color w:val="000000"/>
                <w:lang w:val="el-GR" w:eastAsia="el-GR"/>
              </w:rPr>
              <w:t>Μ4</w:t>
            </w:r>
          </w:p>
        </w:tc>
        <w:tc>
          <w:tcPr>
            <w:tcW w:w="721" w:type="pct"/>
          </w:tcPr>
          <w:p w14:paraId="52E1BDFF" w14:textId="711CDBC8" w:rsidR="00B83F3F" w:rsidRPr="007E31B4" w:rsidRDefault="00C51945" w:rsidP="00B83F3F">
            <w:pPr>
              <w:suppressAutoHyphens w:val="0"/>
              <w:spacing w:before="120" w:after="0"/>
              <w:jc w:val="center"/>
              <w:rPr>
                <w:color w:val="000000"/>
                <w:lang w:val="en-US" w:eastAsia="el-GR"/>
              </w:rPr>
            </w:pPr>
            <w:r w:rsidRPr="007E31B4">
              <w:rPr>
                <w:color w:val="000000"/>
                <w:lang w:val="en-US" w:eastAsia="el-GR"/>
              </w:rPr>
              <w:t>1</w:t>
            </w:r>
          </w:p>
        </w:tc>
      </w:tr>
      <w:tr w:rsidR="00B83F3F" w:rsidRPr="007E31B4" w14:paraId="21FEB456" w14:textId="77777777" w:rsidTr="00AB5802">
        <w:trPr>
          <w:trHeight w:val="190"/>
        </w:trPr>
        <w:tc>
          <w:tcPr>
            <w:tcW w:w="275" w:type="pct"/>
            <w:noWrap/>
            <w:hideMark/>
          </w:tcPr>
          <w:p w14:paraId="4EF7D8D2" w14:textId="77777777" w:rsidR="00B83F3F" w:rsidRPr="007E31B4" w:rsidRDefault="00B83F3F" w:rsidP="00B83F3F">
            <w:pPr>
              <w:suppressAutoHyphens w:val="0"/>
              <w:spacing w:before="120" w:after="0"/>
              <w:jc w:val="center"/>
              <w:rPr>
                <w:color w:val="000000"/>
                <w:lang w:val="el-GR" w:eastAsia="el-GR"/>
              </w:rPr>
            </w:pPr>
            <w:r w:rsidRPr="007E31B4">
              <w:rPr>
                <w:color w:val="000000"/>
                <w:lang w:val="el-GR" w:eastAsia="el-GR"/>
              </w:rPr>
              <w:t>4</w:t>
            </w:r>
          </w:p>
        </w:tc>
        <w:tc>
          <w:tcPr>
            <w:tcW w:w="381" w:type="pct"/>
          </w:tcPr>
          <w:p w14:paraId="169118E4" w14:textId="1310D696" w:rsidR="00B83F3F" w:rsidRPr="007E31B4" w:rsidRDefault="00B83F3F" w:rsidP="00B83F3F">
            <w:pPr>
              <w:suppressAutoHyphens w:val="0"/>
              <w:spacing w:before="120" w:after="0"/>
              <w:jc w:val="center"/>
              <w:rPr>
                <w:color w:val="000000"/>
                <w:lang w:val="el-GR" w:eastAsia="el-GR"/>
              </w:rPr>
            </w:pPr>
            <w:r w:rsidRPr="007E31B4">
              <w:rPr>
                <w:color w:val="000000"/>
                <w:lang w:val="el-GR" w:eastAsia="el-GR"/>
              </w:rPr>
              <w:t>1</w:t>
            </w:r>
          </w:p>
        </w:tc>
        <w:tc>
          <w:tcPr>
            <w:tcW w:w="408" w:type="pct"/>
          </w:tcPr>
          <w:p w14:paraId="1545CFFA" w14:textId="2FF17550" w:rsidR="00B83F3F" w:rsidRPr="007E31B4" w:rsidRDefault="00C51945" w:rsidP="00B83F3F">
            <w:pPr>
              <w:suppressAutoHyphens w:val="0"/>
              <w:spacing w:before="120" w:after="0"/>
              <w:jc w:val="center"/>
              <w:rPr>
                <w:color w:val="000000"/>
                <w:lang w:val="el-GR" w:eastAsia="el-GR"/>
              </w:rPr>
            </w:pPr>
            <w:r w:rsidRPr="007E31B4">
              <w:rPr>
                <w:color w:val="000000"/>
                <w:lang w:val="el-GR" w:eastAsia="el-GR"/>
              </w:rPr>
              <w:t xml:space="preserve"> Φ</w:t>
            </w:r>
            <w:r w:rsidRPr="007E31B4">
              <w:rPr>
                <w:color w:val="000000"/>
                <w:lang w:val="en-US" w:eastAsia="el-GR"/>
              </w:rPr>
              <w:t>1_2</w:t>
            </w:r>
          </w:p>
        </w:tc>
        <w:tc>
          <w:tcPr>
            <w:tcW w:w="445" w:type="pct"/>
          </w:tcPr>
          <w:p w14:paraId="32485B93" w14:textId="5D2E56B4" w:rsidR="00B83F3F" w:rsidRPr="007E31B4" w:rsidRDefault="00B83F3F" w:rsidP="00B83F3F">
            <w:pPr>
              <w:suppressAutoHyphens w:val="0"/>
              <w:spacing w:before="120" w:after="0"/>
              <w:jc w:val="center"/>
              <w:rPr>
                <w:color w:val="000000"/>
                <w:lang w:val="el-GR" w:eastAsia="el-GR"/>
              </w:rPr>
            </w:pPr>
            <w:r w:rsidRPr="007E31B4">
              <w:rPr>
                <w:color w:val="000000"/>
                <w:lang w:val="el-GR" w:eastAsia="el-GR"/>
              </w:rPr>
              <w:t>Π2.3</w:t>
            </w:r>
          </w:p>
        </w:tc>
        <w:tc>
          <w:tcPr>
            <w:tcW w:w="1978" w:type="pct"/>
            <w:tcBorders>
              <w:top w:val="single" w:sz="4" w:space="0" w:color="000000"/>
              <w:left w:val="single" w:sz="4" w:space="0" w:color="000000"/>
              <w:bottom w:val="single" w:sz="4" w:space="0" w:color="000000"/>
              <w:right w:val="single" w:sz="4" w:space="0" w:color="000000"/>
            </w:tcBorders>
            <w:noWrap/>
            <w:vAlign w:val="center"/>
          </w:tcPr>
          <w:p w14:paraId="1CEDE142" w14:textId="2445F0E2" w:rsidR="00B83F3F" w:rsidRPr="007E31B4" w:rsidRDefault="00B83F3F" w:rsidP="00B83F3F">
            <w:pPr>
              <w:suppressAutoHyphens w:val="0"/>
              <w:spacing w:before="120" w:after="0"/>
              <w:jc w:val="left"/>
              <w:rPr>
                <w:bCs/>
                <w:lang w:val="el-GR"/>
              </w:rPr>
            </w:pPr>
            <w:r w:rsidRPr="007E31B4">
              <w:rPr>
                <w:rFonts w:cstheme="minorHAnsi"/>
                <w:lang w:val="el-GR"/>
              </w:rPr>
              <w:t>Π2.3 Έκθεση αποτελεσμάτων διενέργειας ελέγχων</w:t>
            </w:r>
          </w:p>
        </w:tc>
        <w:tc>
          <w:tcPr>
            <w:tcW w:w="792" w:type="pct"/>
          </w:tcPr>
          <w:p w14:paraId="6CE7660F" w14:textId="5966531A" w:rsidR="00B83F3F" w:rsidRPr="007E31B4" w:rsidRDefault="00B83F3F" w:rsidP="00B83F3F">
            <w:pPr>
              <w:suppressAutoHyphens w:val="0"/>
              <w:spacing w:before="120" w:after="0"/>
              <w:jc w:val="center"/>
              <w:rPr>
                <w:color w:val="000000"/>
                <w:lang w:val="el-GR" w:eastAsia="el-GR"/>
              </w:rPr>
            </w:pPr>
            <w:r w:rsidRPr="007E31B4">
              <w:rPr>
                <w:color w:val="000000"/>
                <w:lang w:val="el-GR" w:eastAsia="el-GR"/>
              </w:rPr>
              <w:t>Μ4</w:t>
            </w:r>
          </w:p>
        </w:tc>
        <w:tc>
          <w:tcPr>
            <w:tcW w:w="721" w:type="pct"/>
          </w:tcPr>
          <w:p w14:paraId="0443396D" w14:textId="1E526884" w:rsidR="00B83F3F" w:rsidRPr="007E31B4" w:rsidRDefault="00C51945" w:rsidP="00B83F3F">
            <w:pPr>
              <w:suppressAutoHyphens w:val="0"/>
              <w:spacing w:before="120" w:after="0"/>
              <w:jc w:val="center"/>
              <w:rPr>
                <w:color w:val="000000"/>
                <w:lang w:val="en-US" w:eastAsia="el-GR"/>
              </w:rPr>
            </w:pPr>
            <w:r w:rsidRPr="007E31B4">
              <w:rPr>
                <w:color w:val="000000"/>
                <w:lang w:val="en-US" w:eastAsia="el-GR"/>
              </w:rPr>
              <w:t>1</w:t>
            </w:r>
          </w:p>
        </w:tc>
      </w:tr>
      <w:tr w:rsidR="00AA0C4C" w:rsidRPr="007E31B4" w14:paraId="3707D1F6" w14:textId="77777777" w:rsidTr="00AB5802">
        <w:trPr>
          <w:trHeight w:val="190"/>
        </w:trPr>
        <w:tc>
          <w:tcPr>
            <w:tcW w:w="275" w:type="pct"/>
            <w:noWrap/>
          </w:tcPr>
          <w:p w14:paraId="43590163" w14:textId="77777777" w:rsidR="00AA0C4C" w:rsidRPr="007E31B4" w:rsidRDefault="00AA0C4C" w:rsidP="00AA0C4C">
            <w:pPr>
              <w:suppressAutoHyphens w:val="0"/>
              <w:spacing w:before="120" w:after="0"/>
              <w:jc w:val="center"/>
              <w:rPr>
                <w:color w:val="000000"/>
                <w:lang w:val="el-GR" w:eastAsia="el-GR"/>
              </w:rPr>
            </w:pPr>
            <w:r w:rsidRPr="007E31B4">
              <w:rPr>
                <w:color w:val="000000"/>
                <w:lang w:val="el-GR" w:eastAsia="el-GR"/>
              </w:rPr>
              <w:t>5</w:t>
            </w:r>
          </w:p>
        </w:tc>
        <w:tc>
          <w:tcPr>
            <w:tcW w:w="381" w:type="pct"/>
          </w:tcPr>
          <w:p w14:paraId="320F9978" w14:textId="0805067F" w:rsidR="00AA0C4C" w:rsidRPr="007E31B4" w:rsidRDefault="00AA0C4C" w:rsidP="00AA0C4C">
            <w:pPr>
              <w:suppressAutoHyphens w:val="0"/>
              <w:spacing w:before="120" w:after="0"/>
              <w:jc w:val="center"/>
              <w:rPr>
                <w:color w:val="000000"/>
                <w:lang w:val="el-GR" w:eastAsia="el-GR"/>
              </w:rPr>
            </w:pPr>
            <w:r w:rsidRPr="007E31B4">
              <w:rPr>
                <w:color w:val="000000"/>
                <w:lang w:val="el-GR" w:eastAsia="el-GR"/>
              </w:rPr>
              <w:t>1</w:t>
            </w:r>
          </w:p>
        </w:tc>
        <w:tc>
          <w:tcPr>
            <w:tcW w:w="408" w:type="pct"/>
          </w:tcPr>
          <w:p w14:paraId="48970B01" w14:textId="55C10CA8" w:rsidR="00AA0C4C" w:rsidRPr="007E31B4" w:rsidRDefault="00AA0C4C" w:rsidP="00AA0C4C">
            <w:pPr>
              <w:suppressAutoHyphens w:val="0"/>
              <w:spacing w:before="120" w:after="0"/>
              <w:jc w:val="center"/>
              <w:rPr>
                <w:color w:val="000000"/>
                <w:lang w:val="el-GR" w:eastAsia="el-GR"/>
              </w:rPr>
            </w:pPr>
            <w:r w:rsidRPr="007E31B4">
              <w:rPr>
                <w:color w:val="000000"/>
                <w:lang w:val="el-GR" w:eastAsia="el-GR"/>
              </w:rPr>
              <w:t>Φ</w:t>
            </w:r>
            <w:r w:rsidR="00C51945" w:rsidRPr="007E31B4">
              <w:rPr>
                <w:color w:val="000000"/>
                <w:lang w:val="en-US" w:eastAsia="el-GR"/>
              </w:rPr>
              <w:t>1_</w:t>
            </w:r>
            <w:r w:rsidRPr="007E31B4">
              <w:rPr>
                <w:color w:val="000000"/>
                <w:lang w:val="el-GR" w:eastAsia="el-GR"/>
              </w:rPr>
              <w:t>3</w:t>
            </w:r>
          </w:p>
        </w:tc>
        <w:tc>
          <w:tcPr>
            <w:tcW w:w="445" w:type="pct"/>
          </w:tcPr>
          <w:p w14:paraId="658E0F9C" w14:textId="6A0F7DFE" w:rsidR="00AA0C4C" w:rsidRPr="007E31B4" w:rsidRDefault="00AA0C4C" w:rsidP="00AA0C4C">
            <w:pPr>
              <w:suppressAutoHyphens w:val="0"/>
              <w:spacing w:before="120" w:after="0"/>
              <w:jc w:val="center"/>
              <w:rPr>
                <w:color w:val="000000"/>
                <w:lang w:val="el-GR" w:eastAsia="el-GR"/>
              </w:rPr>
            </w:pPr>
            <w:r w:rsidRPr="007E31B4">
              <w:rPr>
                <w:color w:val="000000"/>
                <w:lang w:val="el-GR" w:eastAsia="el-GR"/>
              </w:rPr>
              <w:t>Π3.1</w:t>
            </w:r>
          </w:p>
        </w:tc>
        <w:tc>
          <w:tcPr>
            <w:tcW w:w="1978" w:type="pct"/>
            <w:tcBorders>
              <w:top w:val="single" w:sz="4" w:space="0" w:color="000000"/>
              <w:left w:val="single" w:sz="4" w:space="0" w:color="000000"/>
              <w:bottom w:val="single" w:sz="4" w:space="0" w:color="000000"/>
              <w:right w:val="single" w:sz="4" w:space="0" w:color="000000"/>
            </w:tcBorders>
            <w:noWrap/>
            <w:vAlign w:val="center"/>
          </w:tcPr>
          <w:p w14:paraId="15F9C33E" w14:textId="3955B9A7" w:rsidR="00AA0C4C" w:rsidRPr="007E31B4" w:rsidRDefault="00AA0C4C" w:rsidP="00AA0C4C">
            <w:pPr>
              <w:suppressAutoHyphens w:val="0"/>
              <w:spacing w:before="120" w:after="0"/>
              <w:jc w:val="left"/>
              <w:rPr>
                <w:bCs/>
                <w:lang w:val="el-GR"/>
              </w:rPr>
            </w:pPr>
            <w:r w:rsidRPr="007E31B4">
              <w:rPr>
                <w:rFonts w:cstheme="minorHAnsi"/>
                <w:lang w:val="el-GR"/>
              </w:rPr>
              <w:t>Π3.1 Τεύχος αποτελεσμάτων Δοκιμαστικής Λειτουργίας</w:t>
            </w:r>
          </w:p>
        </w:tc>
        <w:tc>
          <w:tcPr>
            <w:tcW w:w="792" w:type="pct"/>
          </w:tcPr>
          <w:p w14:paraId="29C3E6C2" w14:textId="0C622BE4" w:rsidR="00AA0C4C" w:rsidRPr="007E31B4" w:rsidRDefault="00AA0C4C" w:rsidP="00AA0C4C">
            <w:pPr>
              <w:suppressAutoHyphens w:val="0"/>
              <w:spacing w:before="120" w:after="0"/>
              <w:jc w:val="center"/>
              <w:rPr>
                <w:color w:val="000000"/>
                <w:lang w:val="el-GR" w:eastAsia="el-GR"/>
              </w:rPr>
            </w:pPr>
            <w:r w:rsidRPr="007E31B4">
              <w:rPr>
                <w:color w:val="000000"/>
                <w:lang w:val="el-GR" w:eastAsia="el-GR"/>
              </w:rPr>
              <w:t>Μ5</w:t>
            </w:r>
          </w:p>
        </w:tc>
        <w:tc>
          <w:tcPr>
            <w:tcW w:w="721" w:type="pct"/>
          </w:tcPr>
          <w:p w14:paraId="5B787405" w14:textId="7F0055D1" w:rsidR="00AA0C4C" w:rsidRPr="007E31B4" w:rsidRDefault="00AA0C4C" w:rsidP="00AA0C4C">
            <w:pPr>
              <w:suppressAutoHyphens w:val="0"/>
              <w:spacing w:before="120" w:after="0"/>
              <w:jc w:val="center"/>
              <w:rPr>
                <w:color w:val="000000"/>
                <w:lang w:val="el-GR" w:eastAsia="el-GR"/>
              </w:rPr>
            </w:pPr>
            <w:r w:rsidRPr="007E31B4">
              <w:rPr>
                <w:color w:val="000000"/>
                <w:lang w:val="el-GR" w:eastAsia="el-GR"/>
              </w:rPr>
              <w:t>1</w:t>
            </w:r>
          </w:p>
        </w:tc>
      </w:tr>
      <w:tr w:rsidR="00AA0C4C" w:rsidRPr="007E31B4" w14:paraId="72B48237" w14:textId="77777777" w:rsidTr="00AB5802">
        <w:trPr>
          <w:trHeight w:val="190"/>
        </w:trPr>
        <w:tc>
          <w:tcPr>
            <w:tcW w:w="275" w:type="pct"/>
            <w:noWrap/>
          </w:tcPr>
          <w:p w14:paraId="420EA4A8" w14:textId="77777777" w:rsidR="00AA0C4C" w:rsidRPr="007E31B4" w:rsidRDefault="00AA0C4C" w:rsidP="00AA0C4C">
            <w:pPr>
              <w:suppressAutoHyphens w:val="0"/>
              <w:spacing w:before="120" w:after="0"/>
              <w:jc w:val="center"/>
              <w:rPr>
                <w:color w:val="000000"/>
                <w:lang w:val="el-GR" w:eastAsia="el-GR"/>
              </w:rPr>
            </w:pPr>
            <w:r w:rsidRPr="007E31B4">
              <w:rPr>
                <w:color w:val="000000"/>
                <w:lang w:val="el-GR" w:eastAsia="el-GR"/>
              </w:rPr>
              <w:t>6</w:t>
            </w:r>
          </w:p>
        </w:tc>
        <w:tc>
          <w:tcPr>
            <w:tcW w:w="381" w:type="pct"/>
          </w:tcPr>
          <w:p w14:paraId="0200778D" w14:textId="43D6ECFC" w:rsidR="00AA0C4C" w:rsidRPr="007E31B4" w:rsidRDefault="00AA0C4C" w:rsidP="00AA0C4C">
            <w:pPr>
              <w:suppressAutoHyphens w:val="0"/>
              <w:spacing w:before="120" w:after="0"/>
              <w:jc w:val="center"/>
              <w:rPr>
                <w:color w:val="000000"/>
                <w:lang w:val="el-GR" w:eastAsia="el-GR"/>
              </w:rPr>
            </w:pPr>
            <w:r w:rsidRPr="007E31B4">
              <w:rPr>
                <w:color w:val="000000"/>
                <w:lang w:val="el-GR" w:eastAsia="el-GR"/>
              </w:rPr>
              <w:t>1</w:t>
            </w:r>
          </w:p>
        </w:tc>
        <w:tc>
          <w:tcPr>
            <w:tcW w:w="408" w:type="pct"/>
          </w:tcPr>
          <w:p w14:paraId="46CF9626" w14:textId="6F6167DD" w:rsidR="00AA0C4C" w:rsidRPr="007E31B4" w:rsidRDefault="00AA0C4C" w:rsidP="00AA0C4C">
            <w:pPr>
              <w:suppressAutoHyphens w:val="0"/>
              <w:spacing w:before="120" w:after="0"/>
              <w:jc w:val="center"/>
              <w:rPr>
                <w:color w:val="000000"/>
                <w:lang w:val="el-GR" w:eastAsia="el-GR"/>
              </w:rPr>
            </w:pPr>
            <w:r w:rsidRPr="007E31B4">
              <w:rPr>
                <w:color w:val="000000"/>
                <w:lang w:val="el-GR" w:eastAsia="el-GR"/>
              </w:rPr>
              <w:t>Φ</w:t>
            </w:r>
            <w:r w:rsidR="00C51945" w:rsidRPr="007E31B4">
              <w:rPr>
                <w:color w:val="000000"/>
                <w:lang w:val="en-US" w:eastAsia="el-GR"/>
              </w:rPr>
              <w:t>1_</w:t>
            </w:r>
            <w:r w:rsidRPr="007E31B4">
              <w:rPr>
                <w:color w:val="000000"/>
                <w:lang w:val="el-GR" w:eastAsia="el-GR"/>
              </w:rPr>
              <w:t>3</w:t>
            </w:r>
          </w:p>
        </w:tc>
        <w:tc>
          <w:tcPr>
            <w:tcW w:w="445" w:type="pct"/>
          </w:tcPr>
          <w:p w14:paraId="24C016D5" w14:textId="06DA8D63" w:rsidR="00AA0C4C" w:rsidRPr="007E31B4" w:rsidRDefault="00AA0C4C" w:rsidP="00AA0C4C">
            <w:pPr>
              <w:suppressAutoHyphens w:val="0"/>
              <w:spacing w:before="120" w:after="0"/>
              <w:jc w:val="center"/>
              <w:rPr>
                <w:color w:val="000000"/>
                <w:lang w:val="el-GR" w:eastAsia="el-GR"/>
              </w:rPr>
            </w:pPr>
            <w:r w:rsidRPr="007E31B4">
              <w:rPr>
                <w:color w:val="000000"/>
                <w:lang w:val="el-GR" w:eastAsia="el-GR"/>
              </w:rPr>
              <w:t>Π3.2</w:t>
            </w:r>
          </w:p>
        </w:tc>
        <w:tc>
          <w:tcPr>
            <w:tcW w:w="1978" w:type="pct"/>
            <w:tcBorders>
              <w:top w:val="single" w:sz="4" w:space="0" w:color="000000"/>
              <w:left w:val="single" w:sz="4" w:space="0" w:color="000000"/>
              <w:bottom w:val="single" w:sz="4" w:space="0" w:color="000000"/>
              <w:right w:val="single" w:sz="4" w:space="0" w:color="000000"/>
            </w:tcBorders>
            <w:noWrap/>
            <w:vAlign w:val="center"/>
          </w:tcPr>
          <w:p w14:paraId="7838B9D9" w14:textId="28C00B05" w:rsidR="00AA0C4C" w:rsidRPr="007E31B4" w:rsidRDefault="00AA0C4C" w:rsidP="00AA0C4C">
            <w:pPr>
              <w:suppressAutoHyphens w:val="0"/>
              <w:spacing w:before="120" w:after="0"/>
              <w:jc w:val="left"/>
              <w:rPr>
                <w:bCs/>
                <w:lang w:val="el-GR"/>
              </w:rPr>
            </w:pPr>
            <w:r w:rsidRPr="007E31B4">
              <w:rPr>
                <w:rFonts w:cstheme="minorHAnsi"/>
                <w:lang w:val="el-GR"/>
              </w:rPr>
              <w:t>Π3.2 Εγχειρίδιο χρήσης και διαχείρισης</w:t>
            </w:r>
          </w:p>
        </w:tc>
        <w:tc>
          <w:tcPr>
            <w:tcW w:w="792" w:type="pct"/>
          </w:tcPr>
          <w:p w14:paraId="333EBD2F" w14:textId="36B156EC" w:rsidR="00AA0C4C" w:rsidRPr="007E31B4" w:rsidRDefault="00AA0C4C" w:rsidP="00AA0C4C">
            <w:pPr>
              <w:suppressAutoHyphens w:val="0"/>
              <w:spacing w:before="120" w:after="0"/>
              <w:jc w:val="center"/>
              <w:rPr>
                <w:color w:val="000000"/>
                <w:lang w:val="el-GR" w:eastAsia="el-GR"/>
              </w:rPr>
            </w:pPr>
            <w:r w:rsidRPr="007E31B4">
              <w:rPr>
                <w:color w:val="000000"/>
                <w:lang w:val="el-GR" w:eastAsia="el-GR"/>
              </w:rPr>
              <w:t>Μ6</w:t>
            </w:r>
          </w:p>
        </w:tc>
        <w:tc>
          <w:tcPr>
            <w:tcW w:w="721" w:type="pct"/>
          </w:tcPr>
          <w:p w14:paraId="08EC7797" w14:textId="096ECB70" w:rsidR="00AA0C4C" w:rsidRPr="007E31B4" w:rsidRDefault="008A185F" w:rsidP="00AA0C4C">
            <w:pPr>
              <w:suppressAutoHyphens w:val="0"/>
              <w:spacing w:before="120" w:after="0"/>
              <w:jc w:val="center"/>
              <w:rPr>
                <w:color w:val="000000"/>
                <w:lang w:val="en-US" w:eastAsia="el-GR"/>
              </w:rPr>
            </w:pPr>
            <w:r w:rsidRPr="007E31B4">
              <w:rPr>
                <w:color w:val="000000"/>
                <w:lang w:val="el-GR" w:eastAsia="el-GR"/>
              </w:rPr>
              <w:t>0</w:t>
            </w:r>
          </w:p>
        </w:tc>
      </w:tr>
      <w:tr w:rsidR="00922CE4" w:rsidRPr="007E31B4" w14:paraId="3CE203F5" w14:textId="77777777" w:rsidTr="00AB5802">
        <w:trPr>
          <w:trHeight w:val="190"/>
        </w:trPr>
        <w:tc>
          <w:tcPr>
            <w:tcW w:w="275" w:type="pct"/>
            <w:noWrap/>
          </w:tcPr>
          <w:p w14:paraId="11F47830" w14:textId="77777777" w:rsidR="00922CE4" w:rsidRPr="007E31B4" w:rsidRDefault="00922CE4" w:rsidP="00922CE4">
            <w:pPr>
              <w:suppressAutoHyphens w:val="0"/>
              <w:spacing w:before="120" w:after="0"/>
              <w:jc w:val="center"/>
              <w:rPr>
                <w:color w:val="000000"/>
                <w:lang w:val="el-GR" w:eastAsia="el-GR"/>
              </w:rPr>
            </w:pPr>
            <w:r w:rsidRPr="007E31B4">
              <w:rPr>
                <w:color w:val="000000"/>
                <w:lang w:val="el-GR" w:eastAsia="el-GR"/>
              </w:rPr>
              <w:t>7</w:t>
            </w:r>
          </w:p>
        </w:tc>
        <w:tc>
          <w:tcPr>
            <w:tcW w:w="381" w:type="pct"/>
          </w:tcPr>
          <w:p w14:paraId="30BA4557" w14:textId="274E57E4" w:rsidR="00922CE4" w:rsidRPr="007E31B4" w:rsidRDefault="00922CE4" w:rsidP="00922CE4">
            <w:pPr>
              <w:suppressAutoHyphens w:val="0"/>
              <w:spacing w:before="120" w:after="0"/>
              <w:jc w:val="center"/>
              <w:rPr>
                <w:color w:val="000000"/>
                <w:lang w:val="el-GR" w:eastAsia="el-GR"/>
              </w:rPr>
            </w:pPr>
            <w:r w:rsidRPr="007E31B4">
              <w:rPr>
                <w:color w:val="000000"/>
                <w:lang w:val="el-GR" w:eastAsia="el-GR"/>
              </w:rPr>
              <w:t>1</w:t>
            </w:r>
          </w:p>
        </w:tc>
        <w:tc>
          <w:tcPr>
            <w:tcW w:w="408" w:type="pct"/>
          </w:tcPr>
          <w:p w14:paraId="6AB374D2" w14:textId="7A7F2B33" w:rsidR="00922CE4" w:rsidRPr="007E31B4" w:rsidRDefault="00922CE4" w:rsidP="00922CE4">
            <w:pPr>
              <w:suppressAutoHyphens w:val="0"/>
              <w:spacing w:before="120" w:after="0"/>
              <w:jc w:val="center"/>
              <w:rPr>
                <w:color w:val="000000"/>
                <w:lang w:val="el-GR" w:eastAsia="el-GR"/>
              </w:rPr>
            </w:pPr>
            <w:r w:rsidRPr="007E31B4">
              <w:rPr>
                <w:color w:val="000000"/>
                <w:lang w:val="el-GR" w:eastAsia="el-GR"/>
              </w:rPr>
              <w:t>Φ</w:t>
            </w:r>
            <w:r w:rsidR="00C07F47" w:rsidRPr="007E31B4">
              <w:rPr>
                <w:color w:val="000000"/>
                <w:lang w:val="en-US" w:eastAsia="el-GR"/>
              </w:rPr>
              <w:t>1_</w:t>
            </w:r>
            <w:r w:rsidR="00AA0C4C" w:rsidRPr="007E31B4">
              <w:rPr>
                <w:color w:val="000000"/>
                <w:lang w:val="el-GR" w:eastAsia="el-GR"/>
              </w:rPr>
              <w:t>4</w:t>
            </w:r>
          </w:p>
        </w:tc>
        <w:tc>
          <w:tcPr>
            <w:tcW w:w="445" w:type="pct"/>
          </w:tcPr>
          <w:p w14:paraId="01957CA7" w14:textId="7BA94779" w:rsidR="00922CE4" w:rsidRPr="007E31B4" w:rsidRDefault="00DE032B" w:rsidP="00922CE4">
            <w:pPr>
              <w:suppressAutoHyphens w:val="0"/>
              <w:spacing w:before="120" w:after="0"/>
              <w:jc w:val="center"/>
              <w:rPr>
                <w:color w:val="000000"/>
                <w:lang w:val="el-GR" w:eastAsia="el-GR"/>
              </w:rPr>
            </w:pPr>
            <w:r w:rsidRPr="007E31B4">
              <w:rPr>
                <w:color w:val="000000"/>
                <w:lang w:val="el-GR" w:eastAsia="el-GR"/>
              </w:rPr>
              <w:t>Π4</w:t>
            </w:r>
          </w:p>
        </w:tc>
        <w:tc>
          <w:tcPr>
            <w:tcW w:w="1978" w:type="pct"/>
            <w:noWrap/>
          </w:tcPr>
          <w:p w14:paraId="5EDBB668" w14:textId="0DDFBDE0" w:rsidR="00922CE4" w:rsidRPr="007E31B4" w:rsidRDefault="00DE032B" w:rsidP="00922CE4">
            <w:pPr>
              <w:suppressAutoHyphens w:val="0"/>
              <w:spacing w:before="120" w:after="0"/>
              <w:jc w:val="left"/>
              <w:rPr>
                <w:bCs/>
                <w:lang w:val="el-GR"/>
              </w:rPr>
            </w:pPr>
            <w:r w:rsidRPr="007E31B4">
              <w:rPr>
                <w:bCs/>
                <w:lang w:val="el-GR"/>
              </w:rPr>
              <w:t>Π4 Εγκατεστημένο ΕΤΟΙΜΟ ΛΟΓΙΣΜΙΚΟ, σε λειτουργική ετοιμότητα για τη Παραγωγική Λειτουργία</w:t>
            </w:r>
          </w:p>
        </w:tc>
        <w:tc>
          <w:tcPr>
            <w:tcW w:w="792" w:type="pct"/>
          </w:tcPr>
          <w:p w14:paraId="2DF1A646" w14:textId="7B2A9014" w:rsidR="00922CE4" w:rsidRPr="007E31B4" w:rsidRDefault="00DE032B" w:rsidP="00922CE4">
            <w:pPr>
              <w:suppressAutoHyphens w:val="0"/>
              <w:spacing w:before="120" w:after="0"/>
              <w:jc w:val="center"/>
              <w:rPr>
                <w:color w:val="000000"/>
                <w:lang w:val="el-GR" w:eastAsia="el-GR"/>
              </w:rPr>
            </w:pPr>
            <w:r w:rsidRPr="007E31B4">
              <w:rPr>
                <w:color w:val="000000"/>
                <w:lang w:val="el-GR" w:eastAsia="el-GR"/>
              </w:rPr>
              <w:t>Μ6</w:t>
            </w:r>
          </w:p>
        </w:tc>
        <w:tc>
          <w:tcPr>
            <w:tcW w:w="721" w:type="pct"/>
          </w:tcPr>
          <w:p w14:paraId="2A849F5A" w14:textId="2827E837" w:rsidR="00922CE4" w:rsidRPr="007E31B4" w:rsidRDefault="008A185F" w:rsidP="00922CE4">
            <w:pPr>
              <w:suppressAutoHyphens w:val="0"/>
              <w:spacing w:before="120" w:after="0"/>
              <w:jc w:val="center"/>
              <w:rPr>
                <w:color w:val="000000"/>
                <w:lang w:val="en-US" w:eastAsia="el-GR"/>
              </w:rPr>
            </w:pPr>
            <w:r w:rsidRPr="007E31B4">
              <w:rPr>
                <w:color w:val="000000"/>
                <w:lang w:val="en-US" w:eastAsia="el-GR"/>
              </w:rPr>
              <w:t>1</w:t>
            </w:r>
          </w:p>
        </w:tc>
      </w:tr>
      <w:bookmarkEnd w:id="628"/>
      <w:tr w:rsidR="004416C6" w:rsidRPr="007E31B4" w14:paraId="50816CD5" w14:textId="77777777" w:rsidTr="00AB5802">
        <w:trPr>
          <w:trHeight w:val="190"/>
        </w:trPr>
        <w:tc>
          <w:tcPr>
            <w:tcW w:w="275" w:type="pct"/>
            <w:tcBorders>
              <w:bottom w:val="single" w:sz="4" w:space="0" w:color="auto"/>
            </w:tcBorders>
            <w:noWrap/>
          </w:tcPr>
          <w:p w14:paraId="45BE93B0" w14:textId="77777777"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8</w:t>
            </w:r>
          </w:p>
        </w:tc>
        <w:tc>
          <w:tcPr>
            <w:tcW w:w="381" w:type="pct"/>
            <w:tcBorders>
              <w:bottom w:val="single" w:sz="4" w:space="0" w:color="auto"/>
            </w:tcBorders>
          </w:tcPr>
          <w:p w14:paraId="09945731" w14:textId="038E7F3A"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1</w:t>
            </w:r>
          </w:p>
        </w:tc>
        <w:tc>
          <w:tcPr>
            <w:tcW w:w="408" w:type="pct"/>
            <w:tcBorders>
              <w:bottom w:val="single" w:sz="4" w:space="0" w:color="auto"/>
            </w:tcBorders>
          </w:tcPr>
          <w:p w14:paraId="3B349DEE" w14:textId="6AD2F948"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Φ</w:t>
            </w:r>
            <w:r w:rsidRPr="007E31B4">
              <w:rPr>
                <w:color w:val="000000"/>
                <w:lang w:val="en-US" w:eastAsia="el-GR"/>
              </w:rPr>
              <w:t>1_5</w:t>
            </w:r>
          </w:p>
        </w:tc>
        <w:tc>
          <w:tcPr>
            <w:tcW w:w="445" w:type="pct"/>
            <w:tcBorders>
              <w:bottom w:val="single" w:sz="4" w:space="0" w:color="auto"/>
            </w:tcBorders>
          </w:tcPr>
          <w:p w14:paraId="6C9B88E0" w14:textId="3AB228E1"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Π5_1</w:t>
            </w:r>
          </w:p>
        </w:tc>
        <w:tc>
          <w:tcPr>
            <w:tcW w:w="1978" w:type="pct"/>
            <w:tcBorders>
              <w:top w:val="single" w:sz="4" w:space="0" w:color="000000"/>
              <w:left w:val="single" w:sz="4" w:space="0" w:color="000000"/>
              <w:bottom w:val="single" w:sz="4" w:space="0" w:color="auto"/>
              <w:right w:val="single" w:sz="4" w:space="0" w:color="000000"/>
            </w:tcBorders>
            <w:noWrap/>
            <w:vAlign w:val="center"/>
          </w:tcPr>
          <w:p w14:paraId="25DEFC47" w14:textId="0DE2463D" w:rsidR="004416C6" w:rsidRPr="007E31B4" w:rsidRDefault="004416C6" w:rsidP="004416C6">
            <w:pPr>
              <w:suppressAutoHyphens w:val="0"/>
              <w:spacing w:before="120" w:after="0"/>
              <w:jc w:val="left"/>
              <w:rPr>
                <w:bCs/>
                <w:lang w:val="el-GR"/>
              </w:rPr>
            </w:pPr>
            <w:r w:rsidRPr="007E31B4">
              <w:rPr>
                <w:rFonts w:cstheme="minorHAnsi"/>
              </w:rPr>
              <w:t>Π5.1 Αποτελέσματα Ελέγχων Ασφαλείας</w:t>
            </w:r>
          </w:p>
        </w:tc>
        <w:tc>
          <w:tcPr>
            <w:tcW w:w="792" w:type="pct"/>
            <w:tcBorders>
              <w:bottom w:val="single" w:sz="4" w:space="0" w:color="auto"/>
            </w:tcBorders>
          </w:tcPr>
          <w:p w14:paraId="7680EFDB" w14:textId="42CE4459"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Μ6</w:t>
            </w:r>
          </w:p>
        </w:tc>
        <w:tc>
          <w:tcPr>
            <w:tcW w:w="721" w:type="pct"/>
            <w:tcBorders>
              <w:bottom w:val="single" w:sz="4" w:space="0" w:color="auto"/>
            </w:tcBorders>
          </w:tcPr>
          <w:p w14:paraId="4B7E8A03" w14:textId="1F18CCC1"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1</w:t>
            </w:r>
          </w:p>
        </w:tc>
      </w:tr>
      <w:tr w:rsidR="00AC22B8" w:rsidRPr="007E31B4" w14:paraId="4512CF15" w14:textId="77777777" w:rsidTr="00AB5802">
        <w:trPr>
          <w:trHeight w:val="190"/>
        </w:trPr>
        <w:tc>
          <w:tcPr>
            <w:tcW w:w="275" w:type="pct"/>
            <w:tcBorders>
              <w:top w:val="single" w:sz="4" w:space="0" w:color="auto"/>
              <w:bottom w:val="single" w:sz="36" w:space="0" w:color="auto"/>
              <w:right w:val="single" w:sz="4" w:space="0" w:color="auto"/>
            </w:tcBorders>
            <w:noWrap/>
          </w:tcPr>
          <w:p w14:paraId="1038F5C2" w14:textId="77777777" w:rsidR="00AC22B8" w:rsidRPr="007E31B4" w:rsidRDefault="00AC22B8" w:rsidP="00AC22B8">
            <w:pPr>
              <w:suppressAutoHyphens w:val="0"/>
              <w:spacing w:before="120" w:after="0"/>
              <w:jc w:val="center"/>
              <w:rPr>
                <w:color w:val="000000"/>
                <w:lang w:val="el-GR" w:eastAsia="el-GR"/>
              </w:rPr>
            </w:pPr>
            <w:r w:rsidRPr="007E31B4">
              <w:rPr>
                <w:color w:val="000000"/>
                <w:lang w:val="el-GR" w:eastAsia="el-GR"/>
              </w:rPr>
              <w:lastRenderedPageBreak/>
              <w:t>9</w:t>
            </w:r>
          </w:p>
        </w:tc>
        <w:tc>
          <w:tcPr>
            <w:tcW w:w="381" w:type="pct"/>
            <w:tcBorders>
              <w:top w:val="single" w:sz="4" w:space="0" w:color="auto"/>
              <w:left w:val="single" w:sz="4" w:space="0" w:color="auto"/>
              <w:bottom w:val="single" w:sz="36" w:space="0" w:color="auto"/>
              <w:right w:val="single" w:sz="4" w:space="0" w:color="auto"/>
            </w:tcBorders>
          </w:tcPr>
          <w:p w14:paraId="5B871C8D" w14:textId="0CB38CCB" w:rsidR="00AC22B8" w:rsidRPr="007E31B4" w:rsidRDefault="00AC22B8" w:rsidP="00AC22B8">
            <w:pPr>
              <w:suppressAutoHyphens w:val="0"/>
              <w:spacing w:before="120" w:after="0"/>
              <w:jc w:val="center"/>
              <w:rPr>
                <w:color w:val="000000"/>
                <w:lang w:val="el-GR" w:eastAsia="el-GR"/>
              </w:rPr>
            </w:pPr>
            <w:r w:rsidRPr="007E31B4">
              <w:rPr>
                <w:color w:val="000000"/>
                <w:lang w:val="el-GR" w:eastAsia="el-GR"/>
              </w:rPr>
              <w:t>1</w:t>
            </w:r>
          </w:p>
        </w:tc>
        <w:tc>
          <w:tcPr>
            <w:tcW w:w="408" w:type="pct"/>
            <w:tcBorders>
              <w:top w:val="single" w:sz="4" w:space="0" w:color="auto"/>
              <w:left w:val="single" w:sz="4" w:space="0" w:color="auto"/>
              <w:bottom w:val="single" w:sz="36" w:space="0" w:color="auto"/>
              <w:right w:val="single" w:sz="4" w:space="0" w:color="auto"/>
            </w:tcBorders>
          </w:tcPr>
          <w:p w14:paraId="7438C6CD" w14:textId="5FD724F7" w:rsidR="00AC22B8" w:rsidRPr="007E31B4" w:rsidRDefault="00AC22B8" w:rsidP="00AC22B8">
            <w:pPr>
              <w:suppressAutoHyphens w:val="0"/>
              <w:spacing w:before="120" w:after="0"/>
              <w:jc w:val="center"/>
              <w:rPr>
                <w:color w:val="000000"/>
                <w:lang w:val="en-US" w:eastAsia="el-GR"/>
              </w:rPr>
            </w:pPr>
            <w:r w:rsidRPr="007E31B4">
              <w:rPr>
                <w:color w:val="000000"/>
                <w:lang w:val="el-GR" w:eastAsia="el-GR"/>
              </w:rPr>
              <w:t>Φ</w:t>
            </w:r>
            <w:r w:rsidRPr="007E31B4">
              <w:rPr>
                <w:color w:val="000000"/>
                <w:lang w:val="en-US" w:eastAsia="el-GR"/>
              </w:rPr>
              <w:t>1_5</w:t>
            </w:r>
          </w:p>
        </w:tc>
        <w:tc>
          <w:tcPr>
            <w:tcW w:w="445" w:type="pct"/>
            <w:tcBorders>
              <w:top w:val="single" w:sz="4" w:space="0" w:color="auto"/>
              <w:left w:val="single" w:sz="4" w:space="0" w:color="auto"/>
              <w:bottom w:val="single" w:sz="36" w:space="0" w:color="auto"/>
              <w:right w:val="single" w:sz="4" w:space="0" w:color="auto"/>
            </w:tcBorders>
          </w:tcPr>
          <w:p w14:paraId="412F9092" w14:textId="5BB200C7" w:rsidR="00AC22B8" w:rsidRPr="007E31B4" w:rsidRDefault="00AC22B8" w:rsidP="00AC22B8">
            <w:pPr>
              <w:suppressAutoHyphens w:val="0"/>
              <w:spacing w:before="120" w:after="0"/>
              <w:jc w:val="center"/>
              <w:rPr>
                <w:color w:val="000000"/>
                <w:lang w:val="el-GR" w:eastAsia="el-GR"/>
              </w:rPr>
            </w:pPr>
            <w:r w:rsidRPr="007E31B4">
              <w:rPr>
                <w:color w:val="000000"/>
                <w:lang w:val="el-GR" w:eastAsia="el-GR"/>
              </w:rPr>
              <w:t>Π5_2</w:t>
            </w:r>
          </w:p>
        </w:tc>
        <w:tc>
          <w:tcPr>
            <w:tcW w:w="1978" w:type="pct"/>
            <w:tcBorders>
              <w:top w:val="single" w:sz="4" w:space="0" w:color="auto"/>
              <w:left w:val="single" w:sz="4" w:space="0" w:color="auto"/>
              <w:bottom w:val="single" w:sz="36" w:space="0" w:color="auto"/>
              <w:right w:val="single" w:sz="4" w:space="0" w:color="auto"/>
            </w:tcBorders>
            <w:noWrap/>
            <w:vAlign w:val="center"/>
          </w:tcPr>
          <w:p w14:paraId="58CA12AB" w14:textId="3CAD5D2A" w:rsidR="00AC22B8" w:rsidRPr="007E31B4" w:rsidRDefault="00AC22B8" w:rsidP="00AC22B8">
            <w:pPr>
              <w:suppressAutoHyphens w:val="0"/>
              <w:spacing w:before="120" w:after="0"/>
              <w:jc w:val="left"/>
              <w:rPr>
                <w:bCs/>
                <w:lang w:val="el-GR"/>
              </w:rPr>
            </w:pPr>
            <w:r w:rsidRPr="007E31B4">
              <w:rPr>
                <w:rFonts w:cstheme="minorHAnsi"/>
              </w:rPr>
              <w:t>Π5.2 Αποτελέσματα Ελέγχων Απόδοσης</w:t>
            </w:r>
          </w:p>
        </w:tc>
        <w:tc>
          <w:tcPr>
            <w:tcW w:w="792" w:type="pct"/>
            <w:tcBorders>
              <w:top w:val="single" w:sz="4" w:space="0" w:color="auto"/>
              <w:left w:val="single" w:sz="4" w:space="0" w:color="auto"/>
              <w:bottom w:val="single" w:sz="36" w:space="0" w:color="auto"/>
              <w:right w:val="single" w:sz="4" w:space="0" w:color="auto"/>
            </w:tcBorders>
          </w:tcPr>
          <w:p w14:paraId="5B3B1DF5" w14:textId="56D4C575" w:rsidR="00AC22B8" w:rsidRPr="007E31B4" w:rsidRDefault="00AC22B8" w:rsidP="00AC22B8">
            <w:pPr>
              <w:suppressAutoHyphens w:val="0"/>
              <w:spacing w:before="120" w:after="0"/>
              <w:jc w:val="center"/>
              <w:rPr>
                <w:color w:val="000000"/>
                <w:lang w:val="en-US" w:eastAsia="el-GR"/>
              </w:rPr>
            </w:pPr>
            <w:r w:rsidRPr="007E31B4">
              <w:rPr>
                <w:color w:val="000000"/>
                <w:lang w:val="el-GR" w:eastAsia="el-GR"/>
              </w:rPr>
              <w:t>Μ</w:t>
            </w:r>
            <w:r w:rsidR="008A185F" w:rsidRPr="007E31B4">
              <w:rPr>
                <w:color w:val="000000"/>
                <w:lang w:val="en-US" w:eastAsia="el-GR"/>
              </w:rPr>
              <w:t>6</w:t>
            </w:r>
          </w:p>
        </w:tc>
        <w:tc>
          <w:tcPr>
            <w:tcW w:w="721" w:type="pct"/>
            <w:tcBorders>
              <w:top w:val="single" w:sz="4" w:space="0" w:color="auto"/>
              <w:left w:val="single" w:sz="4" w:space="0" w:color="auto"/>
              <w:bottom w:val="single" w:sz="36" w:space="0" w:color="auto"/>
            </w:tcBorders>
          </w:tcPr>
          <w:p w14:paraId="05F9392B" w14:textId="104EF46C" w:rsidR="00AC22B8" w:rsidRPr="007E31B4" w:rsidRDefault="00AC22B8" w:rsidP="00AC22B8">
            <w:pPr>
              <w:suppressAutoHyphens w:val="0"/>
              <w:spacing w:before="120" w:after="0"/>
              <w:jc w:val="center"/>
              <w:rPr>
                <w:color w:val="000000"/>
                <w:lang w:val="el-GR" w:eastAsia="el-GR"/>
              </w:rPr>
            </w:pPr>
            <w:r w:rsidRPr="007E31B4">
              <w:rPr>
                <w:color w:val="000000"/>
                <w:lang w:val="el-GR" w:eastAsia="el-GR"/>
              </w:rPr>
              <w:t>0</w:t>
            </w:r>
          </w:p>
        </w:tc>
      </w:tr>
      <w:tr w:rsidR="004416C6" w:rsidRPr="007E31B4" w14:paraId="43C497DD" w14:textId="77777777" w:rsidTr="00AB5802">
        <w:trPr>
          <w:trHeight w:val="190"/>
        </w:trPr>
        <w:tc>
          <w:tcPr>
            <w:tcW w:w="275" w:type="pct"/>
            <w:tcBorders>
              <w:top w:val="single" w:sz="36" w:space="0" w:color="auto"/>
            </w:tcBorders>
            <w:noWrap/>
          </w:tcPr>
          <w:p w14:paraId="77A621EC" w14:textId="3BD3E2A0"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10</w:t>
            </w:r>
          </w:p>
        </w:tc>
        <w:tc>
          <w:tcPr>
            <w:tcW w:w="381" w:type="pct"/>
            <w:tcBorders>
              <w:top w:val="single" w:sz="36" w:space="0" w:color="auto"/>
            </w:tcBorders>
          </w:tcPr>
          <w:p w14:paraId="3B704F79" w14:textId="5401511F"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2</w:t>
            </w:r>
          </w:p>
        </w:tc>
        <w:tc>
          <w:tcPr>
            <w:tcW w:w="408" w:type="pct"/>
            <w:tcBorders>
              <w:top w:val="single" w:sz="36" w:space="0" w:color="auto"/>
            </w:tcBorders>
          </w:tcPr>
          <w:p w14:paraId="5EA5AECB" w14:textId="0E6B645F"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Φ2_</w:t>
            </w:r>
            <w:r w:rsidRPr="007E31B4">
              <w:rPr>
                <w:color w:val="000000"/>
                <w:lang w:val="en-US" w:eastAsia="el-GR"/>
              </w:rPr>
              <w:t>1</w:t>
            </w:r>
          </w:p>
        </w:tc>
        <w:tc>
          <w:tcPr>
            <w:tcW w:w="445" w:type="pct"/>
            <w:tcBorders>
              <w:top w:val="single" w:sz="36" w:space="0" w:color="auto"/>
            </w:tcBorders>
          </w:tcPr>
          <w:p w14:paraId="152F99C9" w14:textId="6AACBC7E"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Π1</w:t>
            </w:r>
          </w:p>
        </w:tc>
        <w:tc>
          <w:tcPr>
            <w:tcW w:w="1978" w:type="pct"/>
            <w:tcBorders>
              <w:top w:val="single" w:sz="36" w:space="0" w:color="auto"/>
            </w:tcBorders>
            <w:noWrap/>
            <w:vAlign w:val="center"/>
          </w:tcPr>
          <w:p w14:paraId="5E2B670B" w14:textId="3BA7FA50" w:rsidR="004416C6" w:rsidRPr="007E31B4" w:rsidRDefault="004416C6" w:rsidP="004416C6">
            <w:pPr>
              <w:suppressAutoHyphens w:val="0"/>
              <w:spacing w:before="120" w:after="0"/>
              <w:jc w:val="left"/>
              <w:rPr>
                <w:bCs/>
                <w:lang w:val="el-GR"/>
              </w:rPr>
            </w:pPr>
            <w:r w:rsidRPr="007E31B4">
              <w:rPr>
                <w:rFonts w:cstheme="minorHAnsi"/>
              </w:rPr>
              <w:t>Π1 Μελέτη Εφαρμογής</w:t>
            </w:r>
          </w:p>
        </w:tc>
        <w:tc>
          <w:tcPr>
            <w:tcW w:w="792" w:type="pct"/>
            <w:tcBorders>
              <w:top w:val="single" w:sz="36" w:space="0" w:color="auto"/>
            </w:tcBorders>
          </w:tcPr>
          <w:p w14:paraId="421D0596" w14:textId="277BBDBD"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Μ2</w:t>
            </w:r>
          </w:p>
        </w:tc>
        <w:tc>
          <w:tcPr>
            <w:tcW w:w="721" w:type="pct"/>
            <w:tcBorders>
              <w:top w:val="single" w:sz="36" w:space="0" w:color="auto"/>
            </w:tcBorders>
          </w:tcPr>
          <w:p w14:paraId="6E6C173E" w14:textId="7414F238"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1</w:t>
            </w:r>
          </w:p>
        </w:tc>
      </w:tr>
      <w:tr w:rsidR="004416C6" w:rsidRPr="007E31B4" w14:paraId="173337A7" w14:textId="77777777" w:rsidTr="00AB5802">
        <w:trPr>
          <w:trHeight w:val="190"/>
        </w:trPr>
        <w:tc>
          <w:tcPr>
            <w:tcW w:w="275" w:type="pct"/>
            <w:noWrap/>
          </w:tcPr>
          <w:p w14:paraId="6802DA51" w14:textId="275D6D09"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11</w:t>
            </w:r>
          </w:p>
        </w:tc>
        <w:tc>
          <w:tcPr>
            <w:tcW w:w="381" w:type="pct"/>
          </w:tcPr>
          <w:p w14:paraId="507E37E2" w14:textId="1D203188"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2</w:t>
            </w:r>
          </w:p>
        </w:tc>
        <w:tc>
          <w:tcPr>
            <w:tcW w:w="408" w:type="pct"/>
          </w:tcPr>
          <w:p w14:paraId="1532A681" w14:textId="2B5BA9EB"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Φ</w:t>
            </w:r>
            <w:r w:rsidRPr="007E31B4">
              <w:rPr>
                <w:color w:val="000000"/>
                <w:lang w:val="en-US" w:eastAsia="el-GR"/>
              </w:rPr>
              <w:t>2_2</w:t>
            </w:r>
          </w:p>
        </w:tc>
        <w:tc>
          <w:tcPr>
            <w:tcW w:w="445" w:type="pct"/>
          </w:tcPr>
          <w:p w14:paraId="532A6EB1" w14:textId="3C8D4D85"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Π2.1</w:t>
            </w:r>
          </w:p>
        </w:tc>
        <w:tc>
          <w:tcPr>
            <w:tcW w:w="1978" w:type="pct"/>
            <w:tcBorders>
              <w:top w:val="single" w:sz="4" w:space="0" w:color="000000"/>
              <w:left w:val="single" w:sz="4" w:space="0" w:color="000000"/>
              <w:bottom w:val="single" w:sz="4" w:space="0" w:color="000000"/>
              <w:right w:val="single" w:sz="4" w:space="0" w:color="000000"/>
            </w:tcBorders>
            <w:noWrap/>
            <w:vAlign w:val="center"/>
          </w:tcPr>
          <w:p w14:paraId="1DE54F40" w14:textId="2CD2C1DA" w:rsidR="004416C6" w:rsidRPr="007E31B4" w:rsidRDefault="004416C6" w:rsidP="004416C6">
            <w:pPr>
              <w:suppressAutoHyphens w:val="0"/>
              <w:spacing w:before="120" w:after="0"/>
              <w:jc w:val="left"/>
              <w:rPr>
                <w:bCs/>
                <w:lang w:val="el-GR"/>
              </w:rPr>
            </w:pPr>
            <w:r w:rsidRPr="007E31B4">
              <w:rPr>
                <w:rFonts w:cstheme="minorHAnsi"/>
                <w:lang w:val="el-GR"/>
              </w:rPr>
              <w:t>Π2.1 Εγκατεστημένο ΕΤΟΙΜΟ ΛΟΓΙΣΜΙΚΟ, σε λειτουργική ετοιμότητα για τη Δοκιμαστική Λειτουργία</w:t>
            </w:r>
          </w:p>
        </w:tc>
        <w:tc>
          <w:tcPr>
            <w:tcW w:w="792" w:type="pct"/>
          </w:tcPr>
          <w:p w14:paraId="011E00A7" w14:textId="5BCCFC18"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Μ6</w:t>
            </w:r>
          </w:p>
        </w:tc>
        <w:tc>
          <w:tcPr>
            <w:tcW w:w="721" w:type="pct"/>
          </w:tcPr>
          <w:p w14:paraId="770BB532" w14:textId="6ACA4075"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1</w:t>
            </w:r>
          </w:p>
        </w:tc>
      </w:tr>
      <w:tr w:rsidR="004416C6" w:rsidRPr="007E31B4" w14:paraId="7B5789F7" w14:textId="77777777" w:rsidTr="00AB5802">
        <w:trPr>
          <w:trHeight w:val="190"/>
        </w:trPr>
        <w:tc>
          <w:tcPr>
            <w:tcW w:w="275" w:type="pct"/>
            <w:noWrap/>
          </w:tcPr>
          <w:p w14:paraId="22EAC3AF" w14:textId="5E98CE4D"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12</w:t>
            </w:r>
          </w:p>
        </w:tc>
        <w:tc>
          <w:tcPr>
            <w:tcW w:w="381" w:type="pct"/>
          </w:tcPr>
          <w:p w14:paraId="2361C507" w14:textId="7718E3AD"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2</w:t>
            </w:r>
          </w:p>
        </w:tc>
        <w:tc>
          <w:tcPr>
            <w:tcW w:w="408" w:type="pct"/>
          </w:tcPr>
          <w:p w14:paraId="78D056B6" w14:textId="6A9A3520"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Φ</w:t>
            </w:r>
            <w:r w:rsidRPr="007E31B4">
              <w:rPr>
                <w:color w:val="000000"/>
                <w:lang w:val="en-US" w:eastAsia="el-GR"/>
              </w:rPr>
              <w:t>2_2</w:t>
            </w:r>
          </w:p>
        </w:tc>
        <w:tc>
          <w:tcPr>
            <w:tcW w:w="445" w:type="pct"/>
          </w:tcPr>
          <w:p w14:paraId="6B9B74A8" w14:textId="23592E80"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Π2.2</w:t>
            </w:r>
          </w:p>
        </w:tc>
        <w:tc>
          <w:tcPr>
            <w:tcW w:w="1978" w:type="pct"/>
            <w:tcBorders>
              <w:top w:val="single" w:sz="4" w:space="0" w:color="000000"/>
              <w:left w:val="single" w:sz="4" w:space="0" w:color="000000"/>
              <w:bottom w:val="single" w:sz="4" w:space="0" w:color="000000"/>
              <w:right w:val="single" w:sz="4" w:space="0" w:color="000000"/>
            </w:tcBorders>
            <w:noWrap/>
            <w:vAlign w:val="center"/>
          </w:tcPr>
          <w:p w14:paraId="45D74AA4" w14:textId="2C63A628" w:rsidR="004416C6" w:rsidRPr="007E31B4" w:rsidRDefault="004416C6" w:rsidP="004416C6">
            <w:pPr>
              <w:suppressAutoHyphens w:val="0"/>
              <w:spacing w:before="120" w:after="0"/>
              <w:jc w:val="left"/>
              <w:rPr>
                <w:bCs/>
                <w:lang w:val="el-GR"/>
              </w:rPr>
            </w:pPr>
            <w:r w:rsidRPr="007E31B4">
              <w:rPr>
                <w:rFonts w:cstheme="minorHAnsi"/>
                <w:lang w:val="el-GR"/>
              </w:rPr>
              <w:t xml:space="preserve">Π2.2 Επικαιροποιημένα Σενάρια Ελέγχου Λογισμικού και Πλάνο Δοκιμών Ελέγχου </w:t>
            </w:r>
          </w:p>
        </w:tc>
        <w:tc>
          <w:tcPr>
            <w:tcW w:w="792" w:type="pct"/>
          </w:tcPr>
          <w:p w14:paraId="6F5747EC" w14:textId="6BFC79A7"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Μ6</w:t>
            </w:r>
          </w:p>
        </w:tc>
        <w:tc>
          <w:tcPr>
            <w:tcW w:w="721" w:type="pct"/>
          </w:tcPr>
          <w:p w14:paraId="026F1A7B" w14:textId="6BA52AA0"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1</w:t>
            </w:r>
          </w:p>
        </w:tc>
      </w:tr>
      <w:tr w:rsidR="004416C6" w:rsidRPr="007E31B4" w14:paraId="0551B53A" w14:textId="77777777" w:rsidTr="00AB5802">
        <w:trPr>
          <w:trHeight w:val="190"/>
        </w:trPr>
        <w:tc>
          <w:tcPr>
            <w:tcW w:w="275" w:type="pct"/>
            <w:noWrap/>
          </w:tcPr>
          <w:p w14:paraId="6854CC28" w14:textId="70841E0C"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13</w:t>
            </w:r>
          </w:p>
        </w:tc>
        <w:tc>
          <w:tcPr>
            <w:tcW w:w="381" w:type="pct"/>
          </w:tcPr>
          <w:p w14:paraId="1828FC04" w14:textId="10E369AC"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2</w:t>
            </w:r>
          </w:p>
        </w:tc>
        <w:tc>
          <w:tcPr>
            <w:tcW w:w="408" w:type="pct"/>
          </w:tcPr>
          <w:p w14:paraId="7758E4FD" w14:textId="290314D5"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 xml:space="preserve"> Φ</w:t>
            </w:r>
            <w:r w:rsidRPr="007E31B4">
              <w:rPr>
                <w:color w:val="000000"/>
                <w:lang w:val="en-US" w:eastAsia="el-GR"/>
              </w:rPr>
              <w:t>2_2</w:t>
            </w:r>
          </w:p>
        </w:tc>
        <w:tc>
          <w:tcPr>
            <w:tcW w:w="445" w:type="pct"/>
          </w:tcPr>
          <w:p w14:paraId="2855BF50" w14:textId="1B841F5B"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Π2.3</w:t>
            </w:r>
          </w:p>
        </w:tc>
        <w:tc>
          <w:tcPr>
            <w:tcW w:w="1978" w:type="pct"/>
            <w:tcBorders>
              <w:top w:val="single" w:sz="4" w:space="0" w:color="000000"/>
              <w:left w:val="single" w:sz="4" w:space="0" w:color="000000"/>
              <w:bottom w:val="single" w:sz="4" w:space="0" w:color="000000"/>
              <w:right w:val="single" w:sz="4" w:space="0" w:color="000000"/>
            </w:tcBorders>
            <w:noWrap/>
            <w:vAlign w:val="center"/>
          </w:tcPr>
          <w:p w14:paraId="7C992E36" w14:textId="05EA1DD5" w:rsidR="004416C6" w:rsidRPr="007E31B4" w:rsidRDefault="004416C6" w:rsidP="004416C6">
            <w:pPr>
              <w:suppressAutoHyphens w:val="0"/>
              <w:spacing w:before="120" w:after="0"/>
              <w:jc w:val="left"/>
              <w:rPr>
                <w:bCs/>
                <w:lang w:val="el-GR"/>
              </w:rPr>
            </w:pPr>
            <w:r w:rsidRPr="007E31B4">
              <w:rPr>
                <w:rFonts w:cstheme="minorHAnsi"/>
                <w:lang w:val="el-GR"/>
              </w:rPr>
              <w:t>Π2.3 Έκθεση αποτελεσμάτων διενέργειας ελέγχων</w:t>
            </w:r>
          </w:p>
        </w:tc>
        <w:tc>
          <w:tcPr>
            <w:tcW w:w="792" w:type="pct"/>
          </w:tcPr>
          <w:p w14:paraId="1B8EB8C4" w14:textId="1131C573"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Μ6</w:t>
            </w:r>
          </w:p>
        </w:tc>
        <w:tc>
          <w:tcPr>
            <w:tcW w:w="721" w:type="pct"/>
          </w:tcPr>
          <w:p w14:paraId="4D530773" w14:textId="1001BB10"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1</w:t>
            </w:r>
          </w:p>
        </w:tc>
      </w:tr>
      <w:tr w:rsidR="004416C6" w:rsidRPr="007E31B4" w14:paraId="4A9EF232" w14:textId="77777777" w:rsidTr="00AB5802">
        <w:trPr>
          <w:trHeight w:val="190"/>
        </w:trPr>
        <w:tc>
          <w:tcPr>
            <w:tcW w:w="275" w:type="pct"/>
            <w:noWrap/>
          </w:tcPr>
          <w:p w14:paraId="2AA21B82" w14:textId="0D459652"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14</w:t>
            </w:r>
          </w:p>
        </w:tc>
        <w:tc>
          <w:tcPr>
            <w:tcW w:w="381" w:type="pct"/>
          </w:tcPr>
          <w:p w14:paraId="28060EDD" w14:textId="7F59AED7"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2</w:t>
            </w:r>
          </w:p>
        </w:tc>
        <w:tc>
          <w:tcPr>
            <w:tcW w:w="408" w:type="pct"/>
          </w:tcPr>
          <w:p w14:paraId="0B74F673" w14:textId="01056637"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Φ</w:t>
            </w:r>
            <w:r w:rsidRPr="007E31B4">
              <w:rPr>
                <w:color w:val="000000"/>
                <w:lang w:val="en-US" w:eastAsia="el-GR"/>
              </w:rPr>
              <w:t>2_</w:t>
            </w:r>
            <w:r w:rsidRPr="007E31B4">
              <w:rPr>
                <w:color w:val="000000"/>
                <w:lang w:val="el-GR" w:eastAsia="el-GR"/>
              </w:rPr>
              <w:t>3</w:t>
            </w:r>
          </w:p>
        </w:tc>
        <w:tc>
          <w:tcPr>
            <w:tcW w:w="445" w:type="pct"/>
          </w:tcPr>
          <w:p w14:paraId="211F5C2B" w14:textId="264089F9"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Π3.1</w:t>
            </w:r>
          </w:p>
        </w:tc>
        <w:tc>
          <w:tcPr>
            <w:tcW w:w="1978" w:type="pct"/>
            <w:tcBorders>
              <w:top w:val="single" w:sz="4" w:space="0" w:color="000000"/>
              <w:left w:val="single" w:sz="4" w:space="0" w:color="000000"/>
              <w:bottom w:val="single" w:sz="4" w:space="0" w:color="000000"/>
              <w:right w:val="single" w:sz="4" w:space="0" w:color="000000"/>
            </w:tcBorders>
            <w:noWrap/>
            <w:vAlign w:val="center"/>
          </w:tcPr>
          <w:p w14:paraId="4B1F8E8D" w14:textId="01872AEE" w:rsidR="004416C6" w:rsidRPr="007E31B4" w:rsidRDefault="004416C6" w:rsidP="004416C6">
            <w:pPr>
              <w:suppressAutoHyphens w:val="0"/>
              <w:spacing w:before="120" w:after="0"/>
              <w:jc w:val="left"/>
              <w:rPr>
                <w:bCs/>
                <w:lang w:val="el-GR"/>
              </w:rPr>
            </w:pPr>
            <w:r w:rsidRPr="007E31B4">
              <w:rPr>
                <w:rFonts w:cstheme="minorHAnsi"/>
                <w:lang w:val="el-GR"/>
              </w:rPr>
              <w:t>Π3.1 Τεύχος αποτελεσμάτων Δοκιμαστικής Λειτουργίας</w:t>
            </w:r>
          </w:p>
        </w:tc>
        <w:tc>
          <w:tcPr>
            <w:tcW w:w="792" w:type="pct"/>
          </w:tcPr>
          <w:p w14:paraId="14AC8227" w14:textId="71DD838D" w:rsidR="004416C6" w:rsidRPr="007E31B4" w:rsidRDefault="008269DD" w:rsidP="004416C6">
            <w:pPr>
              <w:suppressAutoHyphens w:val="0"/>
              <w:spacing w:before="120" w:after="0"/>
              <w:jc w:val="center"/>
              <w:rPr>
                <w:color w:val="000000"/>
                <w:lang w:val="el-GR" w:eastAsia="el-GR"/>
              </w:rPr>
            </w:pPr>
            <w:r w:rsidRPr="007E31B4">
              <w:rPr>
                <w:color w:val="000000"/>
                <w:lang w:val="el-GR" w:eastAsia="el-GR"/>
              </w:rPr>
              <w:t>Μ7</w:t>
            </w:r>
          </w:p>
        </w:tc>
        <w:tc>
          <w:tcPr>
            <w:tcW w:w="721" w:type="pct"/>
          </w:tcPr>
          <w:p w14:paraId="3909DE39" w14:textId="0D77FB32" w:rsidR="004416C6" w:rsidRPr="007E31B4" w:rsidRDefault="008269DD" w:rsidP="004416C6">
            <w:pPr>
              <w:suppressAutoHyphens w:val="0"/>
              <w:spacing w:before="120" w:after="0"/>
              <w:jc w:val="center"/>
              <w:rPr>
                <w:color w:val="000000"/>
                <w:lang w:val="el-GR" w:eastAsia="el-GR"/>
              </w:rPr>
            </w:pPr>
            <w:r w:rsidRPr="007E31B4">
              <w:rPr>
                <w:color w:val="000000"/>
                <w:lang w:val="el-GR" w:eastAsia="el-GR"/>
              </w:rPr>
              <w:t>0</w:t>
            </w:r>
          </w:p>
        </w:tc>
      </w:tr>
      <w:tr w:rsidR="004416C6" w:rsidRPr="007E31B4" w14:paraId="4453A18C" w14:textId="77777777" w:rsidTr="00AB5802">
        <w:trPr>
          <w:trHeight w:val="190"/>
        </w:trPr>
        <w:tc>
          <w:tcPr>
            <w:tcW w:w="275" w:type="pct"/>
            <w:noWrap/>
          </w:tcPr>
          <w:p w14:paraId="4EBE3890" w14:textId="0A057060"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15</w:t>
            </w:r>
          </w:p>
        </w:tc>
        <w:tc>
          <w:tcPr>
            <w:tcW w:w="381" w:type="pct"/>
          </w:tcPr>
          <w:p w14:paraId="728CC254" w14:textId="2E9579A0"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2</w:t>
            </w:r>
          </w:p>
        </w:tc>
        <w:tc>
          <w:tcPr>
            <w:tcW w:w="408" w:type="pct"/>
          </w:tcPr>
          <w:p w14:paraId="1D07FE70" w14:textId="704785F8"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Φ</w:t>
            </w:r>
            <w:r w:rsidRPr="007E31B4">
              <w:rPr>
                <w:color w:val="000000"/>
                <w:lang w:val="en-US" w:eastAsia="el-GR"/>
              </w:rPr>
              <w:t>2_</w:t>
            </w:r>
            <w:r w:rsidRPr="007E31B4">
              <w:rPr>
                <w:color w:val="000000"/>
                <w:lang w:val="el-GR" w:eastAsia="el-GR"/>
              </w:rPr>
              <w:t>3</w:t>
            </w:r>
          </w:p>
        </w:tc>
        <w:tc>
          <w:tcPr>
            <w:tcW w:w="445" w:type="pct"/>
          </w:tcPr>
          <w:p w14:paraId="56B8D425" w14:textId="519D9C75"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Π3.2</w:t>
            </w:r>
          </w:p>
        </w:tc>
        <w:tc>
          <w:tcPr>
            <w:tcW w:w="1978" w:type="pct"/>
            <w:tcBorders>
              <w:top w:val="single" w:sz="4" w:space="0" w:color="000000"/>
              <w:left w:val="single" w:sz="4" w:space="0" w:color="000000"/>
              <w:bottom w:val="single" w:sz="4" w:space="0" w:color="000000"/>
              <w:right w:val="single" w:sz="4" w:space="0" w:color="000000"/>
            </w:tcBorders>
            <w:noWrap/>
            <w:vAlign w:val="center"/>
          </w:tcPr>
          <w:p w14:paraId="0BAF77E5" w14:textId="3986A8EE" w:rsidR="004416C6" w:rsidRPr="007E31B4" w:rsidRDefault="004416C6" w:rsidP="004416C6">
            <w:pPr>
              <w:suppressAutoHyphens w:val="0"/>
              <w:spacing w:before="120" w:after="0"/>
              <w:jc w:val="left"/>
              <w:rPr>
                <w:bCs/>
                <w:lang w:val="el-GR"/>
              </w:rPr>
            </w:pPr>
            <w:r w:rsidRPr="007E31B4">
              <w:rPr>
                <w:rFonts w:cstheme="minorHAnsi"/>
                <w:lang w:val="el-GR"/>
              </w:rPr>
              <w:t>Π3.2 Εγχειρίδιο χρήσης και διαχείρισης</w:t>
            </w:r>
          </w:p>
        </w:tc>
        <w:tc>
          <w:tcPr>
            <w:tcW w:w="792" w:type="pct"/>
          </w:tcPr>
          <w:p w14:paraId="6597479C" w14:textId="27CC5426" w:rsidR="004416C6" w:rsidRPr="007E31B4" w:rsidRDefault="008269DD" w:rsidP="004416C6">
            <w:pPr>
              <w:suppressAutoHyphens w:val="0"/>
              <w:spacing w:before="120" w:after="0"/>
              <w:jc w:val="center"/>
              <w:rPr>
                <w:color w:val="000000"/>
                <w:lang w:val="el-GR" w:eastAsia="el-GR"/>
              </w:rPr>
            </w:pPr>
            <w:r w:rsidRPr="007E31B4">
              <w:rPr>
                <w:color w:val="000000"/>
                <w:lang w:val="el-GR" w:eastAsia="el-GR"/>
              </w:rPr>
              <w:t>Μ8</w:t>
            </w:r>
          </w:p>
        </w:tc>
        <w:tc>
          <w:tcPr>
            <w:tcW w:w="721" w:type="pct"/>
          </w:tcPr>
          <w:p w14:paraId="77A30715" w14:textId="1FD72A89" w:rsidR="004416C6" w:rsidRPr="007E31B4" w:rsidRDefault="008269DD" w:rsidP="004416C6">
            <w:pPr>
              <w:suppressAutoHyphens w:val="0"/>
              <w:spacing w:before="120" w:after="0"/>
              <w:jc w:val="center"/>
              <w:rPr>
                <w:color w:val="000000"/>
                <w:lang w:val="el-GR" w:eastAsia="el-GR"/>
              </w:rPr>
            </w:pPr>
            <w:r w:rsidRPr="007E31B4">
              <w:rPr>
                <w:color w:val="000000"/>
                <w:lang w:val="el-GR" w:eastAsia="el-GR"/>
              </w:rPr>
              <w:t>0</w:t>
            </w:r>
          </w:p>
        </w:tc>
      </w:tr>
      <w:tr w:rsidR="004416C6" w:rsidRPr="007E31B4" w14:paraId="309717EB" w14:textId="77777777" w:rsidTr="00AB5802">
        <w:trPr>
          <w:trHeight w:val="190"/>
        </w:trPr>
        <w:tc>
          <w:tcPr>
            <w:tcW w:w="275" w:type="pct"/>
            <w:noWrap/>
          </w:tcPr>
          <w:p w14:paraId="57694782" w14:textId="4BEDE779"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16</w:t>
            </w:r>
          </w:p>
        </w:tc>
        <w:tc>
          <w:tcPr>
            <w:tcW w:w="381" w:type="pct"/>
          </w:tcPr>
          <w:p w14:paraId="7CE92349" w14:textId="3767AAFE"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2</w:t>
            </w:r>
          </w:p>
        </w:tc>
        <w:tc>
          <w:tcPr>
            <w:tcW w:w="408" w:type="pct"/>
          </w:tcPr>
          <w:p w14:paraId="16FB984A" w14:textId="1C8D1F76"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Φ</w:t>
            </w:r>
            <w:r w:rsidRPr="007E31B4">
              <w:rPr>
                <w:color w:val="000000"/>
                <w:lang w:val="en-US" w:eastAsia="el-GR"/>
              </w:rPr>
              <w:t>2_</w:t>
            </w:r>
            <w:r w:rsidRPr="007E31B4">
              <w:rPr>
                <w:color w:val="000000"/>
                <w:lang w:val="el-GR" w:eastAsia="el-GR"/>
              </w:rPr>
              <w:t>4</w:t>
            </w:r>
          </w:p>
        </w:tc>
        <w:tc>
          <w:tcPr>
            <w:tcW w:w="445" w:type="pct"/>
          </w:tcPr>
          <w:p w14:paraId="4D0E1098" w14:textId="4B256874"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Π4</w:t>
            </w:r>
          </w:p>
        </w:tc>
        <w:tc>
          <w:tcPr>
            <w:tcW w:w="1978" w:type="pct"/>
            <w:noWrap/>
          </w:tcPr>
          <w:p w14:paraId="2F9F7C86" w14:textId="7E0B7C57" w:rsidR="004416C6" w:rsidRPr="007E31B4" w:rsidRDefault="004416C6" w:rsidP="004416C6">
            <w:pPr>
              <w:suppressAutoHyphens w:val="0"/>
              <w:spacing w:before="120" w:after="0"/>
              <w:jc w:val="left"/>
              <w:rPr>
                <w:bCs/>
                <w:lang w:val="el-GR"/>
              </w:rPr>
            </w:pPr>
            <w:r w:rsidRPr="007E31B4">
              <w:rPr>
                <w:bCs/>
                <w:lang w:val="el-GR"/>
              </w:rPr>
              <w:t>Π4 Εγκατεστημένο ΕΤΟΙΜΟ ΛΟΓΙΣΜΙΚΟ, σε λειτουργική ετοιμότητα για τη Παραγωγική Λειτουργία</w:t>
            </w:r>
          </w:p>
        </w:tc>
        <w:tc>
          <w:tcPr>
            <w:tcW w:w="792" w:type="pct"/>
          </w:tcPr>
          <w:p w14:paraId="1478EA56" w14:textId="634014B2" w:rsidR="004416C6" w:rsidRPr="007E31B4" w:rsidRDefault="008269DD" w:rsidP="004416C6">
            <w:pPr>
              <w:suppressAutoHyphens w:val="0"/>
              <w:spacing w:before="120" w:after="0"/>
              <w:jc w:val="center"/>
              <w:rPr>
                <w:color w:val="000000"/>
                <w:lang w:val="el-GR" w:eastAsia="el-GR"/>
              </w:rPr>
            </w:pPr>
            <w:r w:rsidRPr="007E31B4">
              <w:rPr>
                <w:color w:val="000000"/>
                <w:lang w:val="el-GR" w:eastAsia="el-GR"/>
              </w:rPr>
              <w:t>Μ8</w:t>
            </w:r>
          </w:p>
        </w:tc>
        <w:tc>
          <w:tcPr>
            <w:tcW w:w="721" w:type="pct"/>
          </w:tcPr>
          <w:p w14:paraId="7DC2ADEB" w14:textId="5E81CD82" w:rsidR="004416C6" w:rsidRPr="007E31B4" w:rsidRDefault="008269DD" w:rsidP="004416C6">
            <w:pPr>
              <w:suppressAutoHyphens w:val="0"/>
              <w:spacing w:before="120" w:after="0"/>
              <w:jc w:val="center"/>
              <w:rPr>
                <w:color w:val="000000"/>
                <w:lang w:val="el-GR" w:eastAsia="el-GR"/>
              </w:rPr>
            </w:pPr>
            <w:r w:rsidRPr="007E31B4">
              <w:rPr>
                <w:color w:val="000000"/>
                <w:lang w:val="el-GR" w:eastAsia="el-GR"/>
              </w:rPr>
              <w:t>0</w:t>
            </w:r>
          </w:p>
        </w:tc>
      </w:tr>
      <w:tr w:rsidR="004416C6" w:rsidRPr="007E31B4" w14:paraId="2863B55B" w14:textId="77777777" w:rsidTr="00AB5802">
        <w:trPr>
          <w:trHeight w:val="190"/>
        </w:trPr>
        <w:tc>
          <w:tcPr>
            <w:tcW w:w="275" w:type="pct"/>
            <w:noWrap/>
          </w:tcPr>
          <w:p w14:paraId="2F7D5C7A" w14:textId="1BEFA9FB"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17</w:t>
            </w:r>
          </w:p>
        </w:tc>
        <w:tc>
          <w:tcPr>
            <w:tcW w:w="381" w:type="pct"/>
          </w:tcPr>
          <w:p w14:paraId="77518072" w14:textId="1F17B123"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2</w:t>
            </w:r>
          </w:p>
        </w:tc>
        <w:tc>
          <w:tcPr>
            <w:tcW w:w="408" w:type="pct"/>
          </w:tcPr>
          <w:p w14:paraId="0CB9843D" w14:textId="37FD747E"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Φ</w:t>
            </w:r>
            <w:r w:rsidRPr="007E31B4">
              <w:rPr>
                <w:color w:val="000000"/>
                <w:lang w:val="en-US" w:eastAsia="el-GR"/>
              </w:rPr>
              <w:t>2_5</w:t>
            </w:r>
          </w:p>
        </w:tc>
        <w:tc>
          <w:tcPr>
            <w:tcW w:w="445" w:type="pct"/>
          </w:tcPr>
          <w:p w14:paraId="4412BE26" w14:textId="5171406F" w:rsidR="004416C6" w:rsidRPr="007E31B4" w:rsidRDefault="004416C6" w:rsidP="004416C6">
            <w:pPr>
              <w:suppressAutoHyphens w:val="0"/>
              <w:spacing w:before="120" w:after="0"/>
              <w:jc w:val="center"/>
              <w:rPr>
                <w:color w:val="000000"/>
                <w:lang w:val="el-GR" w:eastAsia="el-GR"/>
              </w:rPr>
            </w:pPr>
            <w:r w:rsidRPr="007E31B4">
              <w:rPr>
                <w:color w:val="000000"/>
                <w:lang w:val="el-GR" w:eastAsia="el-GR"/>
              </w:rPr>
              <w:t>Π5_1</w:t>
            </w:r>
          </w:p>
        </w:tc>
        <w:tc>
          <w:tcPr>
            <w:tcW w:w="1978" w:type="pct"/>
            <w:tcBorders>
              <w:top w:val="single" w:sz="4" w:space="0" w:color="000000"/>
              <w:left w:val="single" w:sz="4" w:space="0" w:color="000000"/>
              <w:bottom w:val="single" w:sz="4" w:space="0" w:color="000000"/>
              <w:right w:val="single" w:sz="4" w:space="0" w:color="000000"/>
            </w:tcBorders>
            <w:noWrap/>
            <w:vAlign w:val="center"/>
          </w:tcPr>
          <w:p w14:paraId="1E15952B" w14:textId="3F90867A" w:rsidR="004416C6" w:rsidRPr="007E31B4" w:rsidRDefault="004416C6" w:rsidP="004416C6">
            <w:pPr>
              <w:suppressAutoHyphens w:val="0"/>
              <w:spacing w:before="120" w:after="0"/>
              <w:jc w:val="left"/>
              <w:rPr>
                <w:bCs/>
                <w:lang w:val="el-GR"/>
              </w:rPr>
            </w:pPr>
            <w:r w:rsidRPr="007E31B4">
              <w:rPr>
                <w:rFonts w:cstheme="minorHAnsi"/>
              </w:rPr>
              <w:t>Π5.1 Αποτελέσματα Ελέγχων Ασφαλείας</w:t>
            </w:r>
          </w:p>
        </w:tc>
        <w:tc>
          <w:tcPr>
            <w:tcW w:w="792" w:type="pct"/>
          </w:tcPr>
          <w:p w14:paraId="3D085289" w14:textId="4FDAA7DC" w:rsidR="004416C6" w:rsidRPr="007E31B4" w:rsidRDefault="008269DD" w:rsidP="004416C6">
            <w:pPr>
              <w:suppressAutoHyphens w:val="0"/>
              <w:spacing w:before="120" w:after="0"/>
              <w:jc w:val="center"/>
              <w:rPr>
                <w:color w:val="000000"/>
                <w:lang w:val="el-GR" w:eastAsia="el-GR"/>
              </w:rPr>
            </w:pPr>
            <w:r w:rsidRPr="007E31B4">
              <w:rPr>
                <w:color w:val="000000"/>
                <w:lang w:val="el-GR" w:eastAsia="el-GR"/>
              </w:rPr>
              <w:t>Μ8</w:t>
            </w:r>
          </w:p>
        </w:tc>
        <w:tc>
          <w:tcPr>
            <w:tcW w:w="721" w:type="pct"/>
          </w:tcPr>
          <w:p w14:paraId="0353294A" w14:textId="78D18D86" w:rsidR="004416C6" w:rsidRPr="007E31B4" w:rsidRDefault="008269DD" w:rsidP="004416C6">
            <w:pPr>
              <w:suppressAutoHyphens w:val="0"/>
              <w:spacing w:before="120" w:after="0"/>
              <w:jc w:val="center"/>
              <w:rPr>
                <w:color w:val="000000"/>
                <w:lang w:val="el-GR" w:eastAsia="el-GR"/>
              </w:rPr>
            </w:pPr>
            <w:r w:rsidRPr="007E31B4">
              <w:rPr>
                <w:color w:val="000000"/>
                <w:lang w:val="el-GR" w:eastAsia="el-GR"/>
              </w:rPr>
              <w:t>0</w:t>
            </w:r>
          </w:p>
        </w:tc>
      </w:tr>
      <w:tr w:rsidR="00AC22B8" w:rsidRPr="007E31B4" w14:paraId="4297EC9A" w14:textId="77777777" w:rsidTr="00AB5802">
        <w:trPr>
          <w:trHeight w:val="190"/>
        </w:trPr>
        <w:tc>
          <w:tcPr>
            <w:tcW w:w="275" w:type="pct"/>
            <w:noWrap/>
          </w:tcPr>
          <w:p w14:paraId="143123C1" w14:textId="1D746A5D" w:rsidR="00AC22B8" w:rsidRPr="007E31B4" w:rsidRDefault="00AC22B8" w:rsidP="00AC22B8">
            <w:pPr>
              <w:suppressAutoHyphens w:val="0"/>
              <w:spacing w:before="120" w:after="0"/>
              <w:jc w:val="center"/>
              <w:rPr>
                <w:color w:val="000000"/>
                <w:lang w:val="el-GR" w:eastAsia="el-GR"/>
              </w:rPr>
            </w:pPr>
            <w:r w:rsidRPr="007E31B4">
              <w:rPr>
                <w:color w:val="000000"/>
                <w:lang w:val="el-GR" w:eastAsia="el-GR"/>
              </w:rPr>
              <w:t>18</w:t>
            </w:r>
          </w:p>
        </w:tc>
        <w:tc>
          <w:tcPr>
            <w:tcW w:w="381" w:type="pct"/>
          </w:tcPr>
          <w:p w14:paraId="3C35565D" w14:textId="6AF33D8A" w:rsidR="00AC22B8" w:rsidRPr="007E31B4" w:rsidRDefault="00AC22B8" w:rsidP="00AC22B8">
            <w:pPr>
              <w:suppressAutoHyphens w:val="0"/>
              <w:spacing w:before="120" w:after="0"/>
              <w:jc w:val="center"/>
              <w:rPr>
                <w:color w:val="000000"/>
                <w:lang w:val="el-GR" w:eastAsia="el-GR"/>
              </w:rPr>
            </w:pPr>
            <w:r w:rsidRPr="007E31B4">
              <w:rPr>
                <w:color w:val="000000"/>
                <w:lang w:val="el-GR" w:eastAsia="el-GR"/>
              </w:rPr>
              <w:t>2</w:t>
            </w:r>
          </w:p>
        </w:tc>
        <w:tc>
          <w:tcPr>
            <w:tcW w:w="408" w:type="pct"/>
          </w:tcPr>
          <w:p w14:paraId="653F10EA" w14:textId="49C6F617" w:rsidR="00AC22B8" w:rsidRPr="007E31B4" w:rsidRDefault="00AC22B8" w:rsidP="00AC22B8">
            <w:pPr>
              <w:suppressAutoHyphens w:val="0"/>
              <w:spacing w:before="120" w:after="0"/>
              <w:jc w:val="center"/>
              <w:rPr>
                <w:color w:val="000000"/>
                <w:lang w:val="el-GR" w:eastAsia="el-GR"/>
              </w:rPr>
            </w:pPr>
            <w:r w:rsidRPr="007E31B4">
              <w:rPr>
                <w:color w:val="000000"/>
                <w:lang w:val="el-GR" w:eastAsia="el-GR"/>
              </w:rPr>
              <w:t>Φ2_5</w:t>
            </w:r>
          </w:p>
        </w:tc>
        <w:tc>
          <w:tcPr>
            <w:tcW w:w="445" w:type="pct"/>
          </w:tcPr>
          <w:p w14:paraId="3F78C6C3" w14:textId="29B29D8F" w:rsidR="00AC22B8" w:rsidRPr="007E31B4" w:rsidRDefault="00AC22B8" w:rsidP="00AC22B8">
            <w:pPr>
              <w:suppressAutoHyphens w:val="0"/>
              <w:spacing w:before="120" w:after="0"/>
              <w:jc w:val="center"/>
              <w:rPr>
                <w:color w:val="000000"/>
                <w:lang w:val="el-GR" w:eastAsia="el-GR"/>
              </w:rPr>
            </w:pPr>
            <w:r w:rsidRPr="007E31B4">
              <w:rPr>
                <w:color w:val="000000"/>
                <w:lang w:val="el-GR" w:eastAsia="el-GR"/>
              </w:rPr>
              <w:t>Π5_2</w:t>
            </w:r>
          </w:p>
        </w:tc>
        <w:tc>
          <w:tcPr>
            <w:tcW w:w="1978" w:type="pct"/>
            <w:tcBorders>
              <w:top w:val="single" w:sz="4" w:space="0" w:color="000000"/>
              <w:left w:val="single" w:sz="4" w:space="0" w:color="000000"/>
              <w:bottom w:val="single" w:sz="4" w:space="0" w:color="000000"/>
              <w:right w:val="single" w:sz="4" w:space="0" w:color="000000"/>
            </w:tcBorders>
            <w:noWrap/>
            <w:vAlign w:val="center"/>
          </w:tcPr>
          <w:p w14:paraId="176DF3F2" w14:textId="2683CDFD" w:rsidR="00AC22B8" w:rsidRPr="007E31B4" w:rsidRDefault="00AC22B8" w:rsidP="00AC22B8">
            <w:pPr>
              <w:suppressAutoHyphens w:val="0"/>
              <w:spacing w:before="120" w:after="0"/>
              <w:jc w:val="left"/>
              <w:rPr>
                <w:bCs/>
                <w:lang w:val="el-GR"/>
              </w:rPr>
            </w:pPr>
            <w:r w:rsidRPr="007E31B4">
              <w:rPr>
                <w:rFonts w:cstheme="minorHAnsi"/>
              </w:rPr>
              <w:t>Π5.2 Αποτελέσματα Ελέγχων Απόδοσης</w:t>
            </w:r>
          </w:p>
        </w:tc>
        <w:tc>
          <w:tcPr>
            <w:tcW w:w="792" w:type="pct"/>
          </w:tcPr>
          <w:p w14:paraId="70343ADE" w14:textId="26BF913D" w:rsidR="00AC22B8" w:rsidRPr="007E31B4" w:rsidRDefault="00AC22B8" w:rsidP="00AC22B8">
            <w:pPr>
              <w:suppressAutoHyphens w:val="0"/>
              <w:spacing w:before="120" w:after="0"/>
              <w:jc w:val="center"/>
              <w:rPr>
                <w:color w:val="000000"/>
                <w:lang w:val="el-GR" w:eastAsia="el-GR"/>
              </w:rPr>
            </w:pPr>
            <w:r w:rsidRPr="007E31B4">
              <w:rPr>
                <w:color w:val="000000"/>
                <w:lang w:val="el-GR" w:eastAsia="el-GR"/>
              </w:rPr>
              <w:t>Μ8</w:t>
            </w:r>
          </w:p>
        </w:tc>
        <w:tc>
          <w:tcPr>
            <w:tcW w:w="721" w:type="pct"/>
          </w:tcPr>
          <w:p w14:paraId="1EC33A15" w14:textId="3AA7C50D" w:rsidR="00AC22B8" w:rsidRPr="007E31B4" w:rsidRDefault="00AC22B8" w:rsidP="00AC22B8">
            <w:pPr>
              <w:suppressAutoHyphens w:val="0"/>
              <w:spacing w:before="120" w:after="0"/>
              <w:jc w:val="center"/>
              <w:rPr>
                <w:color w:val="000000"/>
                <w:lang w:val="el-GR" w:eastAsia="el-GR"/>
              </w:rPr>
            </w:pPr>
            <w:r w:rsidRPr="007E31B4">
              <w:rPr>
                <w:color w:val="000000"/>
                <w:lang w:val="el-GR" w:eastAsia="el-GR"/>
              </w:rPr>
              <w:t>0</w:t>
            </w:r>
          </w:p>
        </w:tc>
      </w:tr>
    </w:tbl>
    <w:p w14:paraId="28EFA1FA" w14:textId="77777777" w:rsidR="008376F9" w:rsidRPr="007E31B4" w:rsidRDefault="008376F9" w:rsidP="008376F9">
      <w:pPr>
        <w:rPr>
          <w:rFonts w:eastAsia="SimSun"/>
          <w:lang w:val="el-GR"/>
        </w:rPr>
      </w:pPr>
    </w:p>
    <w:p w14:paraId="0C25C040" w14:textId="210D1F9E" w:rsidR="003C2BEF" w:rsidRPr="007E31B4" w:rsidRDefault="003C2BEF" w:rsidP="003C2BEF">
      <w:pPr>
        <w:rPr>
          <w:rFonts w:eastAsia="SimSun"/>
          <w:lang w:val="el-GR"/>
        </w:rPr>
      </w:pPr>
      <w:r w:rsidRPr="007E31B4">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7E31B4">
        <w:rPr>
          <w:rFonts w:eastAsia="SimSun"/>
          <w:cs/>
          <w:lang w:val="el-GR"/>
        </w:rPr>
        <w:t>‎‎</w:t>
      </w:r>
      <w:r w:rsidRPr="007E31B4">
        <w:rPr>
          <w:rFonts w:eastAsia="SimSun"/>
          <w:lang w:val="el-GR"/>
        </w:rPr>
        <w:fldChar w:fldCharType="begin"/>
      </w:r>
      <w:r w:rsidRPr="007E31B4">
        <w:rPr>
          <w:rFonts w:eastAsia="SimSun"/>
          <w:lang w:val="el-GR"/>
        </w:rPr>
        <w:instrText xml:space="preserve"> REF _Ref55381059 \r \h </w:instrText>
      </w:r>
      <w:r w:rsidR="007E31B4">
        <w:rPr>
          <w:rFonts w:eastAsia="SimSun"/>
          <w:lang w:val="el-GR"/>
        </w:rPr>
        <w:instrText xml:space="preserve"> \* MERGEFORMAT </w:instrText>
      </w:r>
      <w:r w:rsidRPr="007E31B4">
        <w:rPr>
          <w:rFonts w:eastAsia="SimSun"/>
          <w:lang w:val="el-GR"/>
        </w:rPr>
      </w:r>
      <w:r w:rsidRPr="007E31B4">
        <w:rPr>
          <w:rFonts w:eastAsia="SimSun"/>
          <w:lang w:val="el-GR"/>
        </w:rPr>
        <w:fldChar w:fldCharType="separate"/>
      </w:r>
      <w:r w:rsidR="00096E40">
        <w:rPr>
          <w:rFonts w:eastAsia="SimSun"/>
          <w:lang w:val="el-GR"/>
        </w:rPr>
        <w:t>6.3</w:t>
      </w:r>
      <w:r w:rsidRPr="007E31B4">
        <w:rPr>
          <w:rFonts w:eastAsia="SimSun"/>
          <w:lang w:val="el-GR"/>
        </w:rPr>
        <w:fldChar w:fldCharType="end"/>
      </w:r>
      <w:r w:rsidRPr="007E31B4">
        <w:rPr>
          <w:rFonts w:eastAsia="SimSun"/>
          <w:lang w:val="el-GR"/>
        </w:rPr>
        <w:t xml:space="preserve"> της παρούσας.</w:t>
      </w:r>
    </w:p>
    <w:p w14:paraId="1F4D1538" w14:textId="77777777" w:rsidR="003C2BEF" w:rsidRPr="007E31B4" w:rsidRDefault="003C2BEF" w:rsidP="003C2BEF">
      <w:pPr>
        <w:rPr>
          <w:rFonts w:eastAsia="SimSun"/>
          <w:lang w:val="el-GR"/>
        </w:rPr>
      </w:pPr>
      <w:r w:rsidRPr="007E31B4">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7E31B4">
        <w:rPr>
          <w:rFonts w:eastAsia="SimSun"/>
          <w:cs/>
          <w:lang w:val="el-GR"/>
        </w:rPr>
        <w:t>‎‎‎</w:t>
      </w:r>
      <w:r w:rsidRPr="007E31B4">
        <w:rPr>
          <w:rFonts w:eastAsia="SimSun"/>
          <w:lang w:val="el-GR"/>
        </w:rPr>
        <w:t>6.3 της παρούσας.</w:t>
      </w:r>
    </w:p>
    <w:p w14:paraId="6B33C122" w14:textId="363A9C9D" w:rsidR="00025B9C" w:rsidRPr="007E31B4" w:rsidRDefault="00025B9C" w:rsidP="007E31B4">
      <w:pPr>
        <w:pStyle w:val="3"/>
        <w:numPr>
          <w:ilvl w:val="1"/>
          <w:numId w:val="24"/>
        </w:numPr>
        <w:rPr>
          <w:lang w:val="el-GR"/>
        </w:rPr>
      </w:pPr>
      <w:bookmarkStart w:id="629" w:name="_Toc97194369"/>
      <w:bookmarkStart w:id="630" w:name="_Toc202354770"/>
      <w:r w:rsidRPr="007E31B4">
        <w:rPr>
          <w:lang w:val="el-GR"/>
        </w:rPr>
        <w:t>Περίοδος Εγγύησης</w:t>
      </w:r>
      <w:bookmarkEnd w:id="629"/>
      <w:bookmarkEnd w:id="630"/>
      <w:r w:rsidRPr="007E31B4">
        <w:rPr>
          <w:lang w:val="el-GR"/>
        </w:rPr>
        <w:tab/>
      </w:r>
    </w:p>
    <w:p w14:paraId="00199DB3" w14:textId="77777777" w:rsidR="0088655F" w:rsidRPr="007E31B4" w:rsidRDefault="0088655F" w:rsidP="00893E05">
      <w:pPr>
        <w:spacing w:before="120"/>
        <w:rPr>
          <w:lang w:val="el-GR"/>
        </w:rPr>
      </w:pPr>
      <w:r w:rsidRPr="007E31B4">
        <w:rPr>
          <w:lang w:val="el-GR"/>
        </w:rPr>
        <w:t xml:space="preserve">Η </w:t>
      </w:r>
      <w:r w:rsidRPr="007E31B4">
        <w:rPr>
          <w:b/>
          <w:lang w:val="el-GR"/>
        </w:rPr>
        <w:t>ελάχιστη ζητούμενη</w:t>
      </w:r>
      <w:r w:rsidRPr="007E31B4">
        <w:rPr>
          <w:lang w:val="el-GR"/>
        </w:rPr>
        <w:t xml:space="preserve"> Περίοδος Εγγύησης είναι </w:t>
      </w:r>
      <w:r w:rsidRPr="007E31B4">
        <w:rPr>
          <w:b/>
          <w:lang w:val="el-GR"/>
        </w:rPr>
        <w:t>δύο (2) έτη</w:t>
      </w:r>
      <w:r w:rsidRPr="007E31B4">
        <w:rPr>
          <w:lang w:val="el-GR"/>
        </w:rPr>
        <w:t xml:space="preserve"> από την </w:t>
      </w:r>
      <w:r w:rsidRPr="007E31B4">
        <w:rPr>
          <w:b/>
          <w:lang w:val="el-GR"/>
        </w:rPr>
        <w:t xml:space="preserve">Οριστική Παραλαβή </w:t>
      </w:r>
      <w:r w:rsidRPr="007E31B4">
        <w:rPr>
          <w:lang w:val="el-GR"/>
        </w:rPr>
        <w:t>του Έργου.</w:t>
      </w:r>
    </w:p>
    <w:p w14:paraId="71C38E14" w14:textId="77777777" w:rsidR="0088655F" w:rsidRPr="007E31B4" w:rsidRDefault="0088655F" w:rsidP="00893E05">
      <w:pPr>
        <w:spacing w:before="120"/>
        <w:rPr>
          <w:lang w:val="el-GR"/>
        </w:rPr>
      </w:pPr>
      <w:bookmarkStart w:id="631" w:name="_Hlk171693169"/>
      <w:r w:rsidRPr="007E31B4">
        <w:rPr>
          <w:lang w:val="el-GR"/>
        </w:rPr>
        <w:lastRenderedPageBreak/>
        <w:t xml:space="preserve">Ο Ανάδοχος, μετά την </w:t>
      </w:r>
      <w:r w:rsidRPr="007E31B4">
        <w:rPr>
          <w:b/>
          <w:lang w:val="el-GR"/>
        </w:rPr>
        <w:t xml:space="preserve">Οριστική Παραλαβή </w:t>
      </w:r>
      <w:r w:rsidRPr="007E31B4">
        <w:rPr>
          <w:lang w:val="el-GR"/>
        </w:rPr>
        <w:t xml:space="preserve">του Έργου, είναι υποχρεωμένος να υπογράψει με τον Φορέα για τον οποίο προορίζεται το Έργο </w:t>
      </w:r>
      <w:r w:rsidRPr="007E31B4">
        <w:rPr>
          <w:b/>
          <w:lang w:val="el-GR"/>
        </w:rPr>
        <w:t>Σύμβαση Εγγύησης</w:t>
      </w:r>
      <w:r w:rsidRPr="007E31B4">
        <w:rPr>
          <w:lang w:val="el-GR"/>
        </w:rPr>
        <w:t xml:space="preserve"> για την προσφερόμενη από αυτόν Περίοδο Εγγύησης. </w:t>
      </w:r>
    </w:p>
    <w:bookmarkEnd w:id="631"/>
    <w:p w14:paraId="01B83328" w14:textId="77777777" w:rsidR="0088655F" w:rsidRPr="007E31B4" w:rsidRDefault="0088655F" w:rsidP="00EF2204">
      <w:pPr>
        <w:rPr>
          <w:lang w:val="el-GR"/>
        </w:rPr>
      </w:pPr>
    </w:p>
    <w:p w14:paraId="128F2767" w14:textId="77777777" w:rsidR="003C2BEF" w:rsidRPr="007E31B4" w:rsidRDefault="003C2BEF" w:rsidP="00B0706E">
      <w:pPr>
        <w:pStyle w:val="5"/>
        <w:numPr>
          <w:ilvl w:val="0"/>
          <w:numId w:val="27"/>
        </w:numPr>
        <w:rPr>
          <w:rFonts w:eastAsia="SimSun" w:cs="Tahoma"/>
          <w:lang w:val="el-GR"/>
        </w:rPr>
      </w:pPr>
      <w:bookmarkStart w:id="632" w:name="_Toc202354771"/>
      <w:r w:rsidRPr="007E31B4">
        <w:rPr>
          <w:rFonts w:eastAsia="SimSun" w:cs="Tahoma"/>
          <w:lang w:val="el-GR"/>
        </w:rPr>
        <w:t>Υπηρεσίες Περιόδου Εγγύησης</w:t>
      </w:r>
      <w:bookmarkEnd w:id="632"/>
    </w:p>
    <w:p w14:paraId="18E751CC" w14:textId="42187034" w:rsidR="0088655F" w:rsidRPr="007E31B4" w:rsidRDefault="0088655F" w:rsidP="0088655F">
      <w:pPr>
        <w:spacing w:before="120" w:after="60"/>
        <w:rPr>
          <w:lang w:val="el-GR"/>
        </w:rPr>
      </w:pPr>
      <w:r w:rsidRPr="007E31B4">
        <w:rPr>
          <w:lang w:val="el-GR"/>
        </w:rPr>
        <w:t xml:space="preserve">Οι υπηρεσίες της Περιόδου Εγγύησης αφορούν στο σύνολο του Έργου, παρέχονται σε περιβάλλον </w:t>
      </w:r>
      <w:r w:rsidRPr="007E31B4">
        <w:rPr>
          <w:b/>
          <w:lang w:val="el-GR"/>
        </w:rPr>
        <w:t xml:space="preserve">Εγγυημένου Επιπέδου Υπηρεσιών </w:t>
      </w:r>
      <w:r w:rsidRPr="007E31B4">
        <w:rPr>
          <w:lang w:val="el-GR"/>
        </w:rPr>
        <w:t xml:space="preserve">(βλ. παρ. </w:t>
      </w:r>
      <w:r w:rsidR="00AB12DA" w:rsidRPr="007E31B4">
        <w:rPr>
          <w:lang w:val="el-GR"/>
        </w:rPr>
        <w:fldChar w:fldCharType="begin"/>
      </w:r>
      <w:r w:rsidR="00AB12DA" w:rsidRPr="007E31B4">
        <w:rPr>
          <w:lang w:val="el-GR"/>
        </w:rPr>
        <w:instrText xml:space="preserve"> REF _Ref55388072 \r \h </w:instrText>
      </w:r>
      <w:r w:rsidR="007E31B4">
        <w:rPr>
          <w:lang w:val="el-GR"/>
        </w:rPr>
        <w:instrText xml:space="preserve"> \* MERGEFORMAT </w:instrText>
      </w:r>
      <w:r w:rsidR="00AB12DA" w:rsidRPr="007E31B4">
        <w:rPr>
          <w:lang w:val="el-GR"/>
        </w:rPr>
      </w:r>
      <w:r w:rsidR="00AB12DA" w:rsidRPr="007E31B4">
        <w:rPr>
          <w:lang w:val="el-GR"/>
        </w:rPr>
        <w:fldChar w:fldCharType="separate"/>
      </w:r>
      <w:r w:rsidR="00096E40">
        <w:rPr>
          <w:lang w:val="el-GR"/>
        </w:rPr>
        <w:t>7.3.2</w:t>
      </w:r>
      <w:r w:rsidR="00AB12DA" w:rsidRPr="007E31B4">
        <w:rPr>
          <w:lang w:val="el-GR"/>
        </w:rPr>
        <w:fldChar w:fldCharType="end"/>
      </w:r>
      <w:r w:rsidRPr="007E31B4">
        <w:rPr>
          <w:lang w:val="el-GR"/>
        </w:rPr>
        <w:t xml:space="preserve"> </w:t>
      </w:r>
      <w:r w:rsidR="00AB12DA" w:rsidRPr="007E31B4">
        <w:rPr>
          <w:lang w:val="el-GR"/>
        </w:rPr>
        <w:fldChar w:fldCharType="begin"/>
      </w:r>
      <w:r w:rsidR="00AB12DA" w:rsidRPr="007E31B4">
        <w:rPr>
          <w:lang w:val="el-GR"/>
        </w:rPr>
        <w:instrText xml:space="preserve"> REF _Ref55388072 \h </w:instrText>
      </w:r>
      <w:r w:rsidR="007E31B4">
        <w:rPr>
          <w:lang w:val="el-GR"/>
        </w:rPr>
        <w:instrText xml:space="preserve"> \* MERGEFORMAT </w:instrText>
      </w:r>
      <w:r w:rsidR="00AB12DA" w:rsidRPr="007E31B4">
        <w:rPr>
          <w:lang w:val="el-GR"/>
        </w:rPr>
      </w:r>
      <w:r w:rsidR="00AB12DA" w:rsidRPr="007E31B4">
        <w:rPr>
          <w:lang w:val="el-GR"/>
        </w:rPr>
        <w:fldChar w:fldCharType="separate"/>
      </w:r>
      <w:r w:rsidR="00096E40" w:rsidRPr="007E31B4">
        <w:rPr>
          <w:rFonts w:eastAsia="SimSun"/>
          <w:lang w:val="el-GR"/>
        </w:rPr>
        <w:t>Τήρηση Εγγυημένου Επιπέδου Υπηρεσιών – Ρήτρες</w:t>
      </w:r>
      <w:r w:rsidR="00AB12DA" w:rsidRPr="007E31B4">
        <w:rPr>
          <w:lang w:val="el-GR"/>
        </w:rPr>
        <w:fldChar w:fldCharType="end"/>
      </w:r>
      <w:r w:rsidRPr="007E31B4">
        <w:rPr>
          <w:lang w:val="el-GR"/>
        </w:rPr>
        <w:t xml:space="preserve">) και είναι αυτές που περιγράφονται </w:t>
      </w:r>
      <w:r w:rsidR="00FA3629" w:rsidRPr="007E31B4">
        <w:rPr>
          <w:lang w:val="el-GR"/>
        </w:rPr>
        <w:t>παρακάτω και</w:t>
      </w:r>
      <w:r w:rsidRPr="007E31B4">
        <w:rPr>
          <w:lang w:val="el-GR"/>
        </w:rPr>
        <w:t xml:space="preserve"> παρέχονται </w:t>
      </w:r>
      <w:r w:rsidRPr="007E31B4">
        <w:rPr>
          <w:b/>
          <w:lang w:val="el-GR"/>
        </w:rPr>
        <w:t>δωρεάν</w:t>
      </w:r>
      <w:r w:rsidRPr="007E31B4">
        <w:rPr>
          <w:lang w:val="el-GR"/>
        </w:rPr>
        <w:t>.</w:t>
      </w:r>
    </w:p>
    <w:p w14:paraId="5B2D0725" w14:textId="4C9E8D33" w:rsidR="00FA3629" w:rsidRPr="007E31B4" w:rsidRDefault="00FA3629" w:rsidP="00FA3629">
      <w:pPr>
        <w:spacing w:before="120"/>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gridCol w:w="93"/>
      </w:tblGrid>
      <w:tr w:rsidR="00FA3629" w:rsidRPr="007E31B4" w14:paraId="64E1A16E" w14:textId="77777777" w:rsidTr="005107D1">
        <w:tc>
          <w:tcPr>
            <w:tcW w:w="9628" w:type="dxa"/>
            <w:gridSpan w:val="3"/>
            <w:shd w:val="clear" w:color="auto" w:fill="auto"/>
          </w:tcPr>
          <w:p w14:paraId="6978094E" w14:textId="77777777" w:rsidR="00FA3629" w:rsidRPr="007E31B4" w:rsidRDefault="00FA3629" w:rsidP="00B61576">
            <w:pPr>
              <w:spacing w:before="120" w:after="60"/>
              <w:rPr>
                <w:b/>
                <w:u w:val="single"/>
                <w:lang w:val="el-GR"/>
              </w:rPr>
            </w:pPr>
            <w:r w:rsidRPr="007E31B4">
              <w:rPr>
                <w:b/>
                <w:u w:val="single"/>
                <w:lang w:val="el-GR"/>
              </w:rPr>
              <w:t>ΑΝΤΙΚΕΙΜΕΝΟ / ΠΕΡΙΕΧΟΜΕΝΟ ΠΕΡΙΟΔΟΥ:</w:t>
            </w:r>
          </w:p>
          <w:p w14:paraId="3D09E0A2" w14:textId="77777777" w:rsidR="00FA3629" w:rsidRPr="007E31B4" w:rsidRDefault="00FA3629" w:rsidP="00B61576">
            <w:pPr>
              <w:shd w:val="clear" w:color="auto" w:fill="FFFFFF"/>
              <w:spacing w:before="120" w:after="60"/>
              <w:rPr>
                <w:b/>
                <w:u w:val="single"/>
                <w:lang w:val="el-GR"/>
              </w:rPr>
            </w:pPr>
            <w:r w:rsidRPr="007E31B4">
              <w:rPr>
                <w:b/>
                <w:lang w:val="el-GR"/>
              </w:rPr>
              <w:t xml:space="preserve">ΣΥΝΤΗΡΗΣΗ ΕΤΟΙΜΟΥ ΛΟΓΙΣΜΙΚΟΥ ή ΑΛΛΟΥ ΛΟΓΙΣΜΙΚΟΥ εφόσον έχει παραδοθεί στο πλαίσιο της παρούσας </w:t>
            </w:r>
          </w:p>
          <w:p w14:paraId="3EFB84E3" w14:textId="77777777" w:rsidR="00FA3629" w:rsidRPr="007E31B4" w:rsidRDefault="00FA3629" w:rsidP="00B61576">
            <w:pPr>
              <w:numPr>
                <w:ilvl w:val="0"/>
                <w:numId w:val="29"/>
              </w:numPr>
              <w:suppressAutoHyphens w:val="0"/>
              <w:spacing w:before="120"/>
              <w:rPr>
                <w:lang w:val="el-GR"/>
              </w:rPr>
            </w:pPr>
            <w:r w:rsidRPr="007E31B4">
              <w:rPr>
                <w:lang w:val="el-GR"/>
              </w:rPr>
              <w:t xml:space="preserve">Διασφάλιση καλής λειτουργίας έτοιμου λογισμικού. </w:t>
            </w:r>
          </w:p>
          <w:p w14:paraId="5225D0BB" w14:textId="6CA5E3E5" w:rsidR="00FA3629" w:rsidRPr="007E31B4" w:rsidRDefault="00FA3629" w:rsidP="00B61576">
            <w:pPr>
              <w:numPr>
                <w:ilvl w:val="0"/>
                <w:numId w:val="29"/>
              </w:numPr>
              <w:suppressAutoHyphens w:val="0"/>
              <w:spacing w:beforeLines="60" w:before="144" w:after="0"/>
              <w:rPr>
                <w:lang w:val="el-GR"/>
              </w:rPr>
            </w:pPr>
            <w:r w:rsidRPr="007E31B4">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7E31B4">
              <w:rPr>
                <w:b/>
                <w:bCs/>
              </w:rPr>
              <w:fldChar w:fldCharType="begin"/>
            </w:r>
            <w:r w:rsidRPr="007E31B4">
              <w:rPr>
                <w:b/>
                <w:bCs/>
                <w:lang w:val="el-GR"/>
              </w:rPr>
              <w:instrText xml:space="preserve"> REF _Ref55388072 \r \h  \* </w:instrText>
            </w:r>
            <w:r w:rsidRPr="007E31B4">
              <w:rPr>
                <w:b/>
                <w:bCs/>
              </w:rPr>
              <w:instrText>MERGEFORMAT</w:instrText>
            </w:r>
            <w:r w:rsidRPr="007E31B4">
              <w:rPr>
                <w:b/>
                <w:bCs/>
                <w:lang w:val="el-GR"/>
              </w:rPr>
              <w:instrText xml:space="preserve"> </w:instrText>
            </w:r>
            <w:r w:rsidRPr="007E31B4">
              <w:rPr>
                <w:b/>
                <w:bCs/>
              </w:rPr>
            </w:r>
            <w:r w:rsidRPr="007E31B4">
              <w:rPr>
                <w:b/>
                <w:bCs/>
              </w:rPr>
              <w:fldChar w:fldCharType="separate"/>
            </w:r>
            <w:r w:rsidR="00096E40">
              <w:rPr>
                <w:b/>
                <w:bCs/>
                <w:lang w:val="el-GR"/>
              </w:rPr>
              <w:t>7.3.2</w:t>
            </w:r>
            <w:r w:rsidRPr="007E31B4">
              <w:rPr>
                <w:b/>
                <w:bCs/>
              </w:rPr>
              <w:fldChar w:fldCharType="end"/>
            </w:r>
            <w:r w:rsidRPr="007E31B4">
              <w:rPr>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7E31B4">
              <w:rPr>
                <w:b/>
                <w:bCs/>
                <w:lang w:val="el-GR"/>
              </w:rPr>
              <w:fldChar w:fldCharType="begin"/>
            </w:r>
            <w:r w:rsidRPr="007E31B4">
              <w:rPr>
                <w:b/>
                <w:bCs/>
                <w:lang w:val="el-GR"/>
              </w:rPr>
              <w:instrText xml:space="preserve"> REF _Ref55388072 \r \h  \* MERGEFORMAT </w:instrText>
            </w:r>
            <w:r w:rsidRPr="007E31B4">
              <w:rPr>
                <w:b/>
                <w:bCs/>
                <w:lang w:val="el-GR"/>
              </w:rPr>
            </w:r>
            <w:r w:rsidRPr="007E31B4">
              <w:rPr>
                <w:b/>
                <w:bCs/>
                <w:lang w:val="el-GR"/>
              </w:rPr>
              <w:fldChar w:fldCharType="separate"/>
            </w:r>
            <w:r w:rsidR="00096E40">
              <w:rPr>
                <w:b/>
                <w:bCs/>
                <w:lang w:val="el-GR"/>
              </w:rPr>
              <w:t>7.3.2</w:t>
            </w:r>
            <w:r w:rsidRPr="007E31B4">
              <w:rPr>
                <w:b/>
                <w:bCs/>
                <w:lang w:val="el-GR"/>
              </w:rPr>
              <w:fldChar w:fldCharType="end"/>
            </w:r>
            <w:r w:rsidRPr="007E31B4">
              <w:rPr>
                <w:b/>
                <w:bCs/>
                <w:lang w:val="el-GR"/>
              </w:rPr>
              <w:t xml:space="preserve"> </w:t>
            </w:r>
            <w:r w:rsidRPr="007E31B4">
              <w:rPr>
                <w:b/>
                <w:bCs/>
                <w:lang w:val="el-GR"/>
              </w:rPr>
              <w:fldChar w:fldCharType="begin"/>
            </w:r>
            <w:r w:rsidRPr="007E31B4">
              <w:rPr>
                <w:b/>
                <w:bCs/>
                <w:lang w:val="el-GR"/>
              </w:rPr>
              <w:instrText xml:space="preserve"> REF _Ref55388072 \h  \* MERGEFORMAT </w:instrText>
            </w:r>
            <w:r w:rsidRPr="007E31B4">
              <w:rPr>
                <w:b/>
                <w:bCs/>
                <w:lang w:val="el-GR"/>
              </w:rPr>
            </w:r>
            <w:r w:rsidRPr="007E31B4">
              <w:rPr>
                <w:b/>
                <w:bCs/>
                <w:lang w:val="el-GR"/>
              </w:rPr>
              <w:fldChar w:fldCharType="separate"/>
            </w:r>
            <w:r w:rsidR="00096E40" w:rsidRPr="00096E40">
              <w:rPr>
                <w:rFonts w:eastAsia="SimSun"/>
                <w:b/>
                <w:bCs/>
                <w:lang w:val="el-GR"/>
              </w:rPr>
              <w:t>Τήρηση Εγγυημένου Επιπέδου Υπηρεσιών – Ρήτρες</w:t>
            </w:r>
            <w:r w:rsidRPr="007E31B4">
              <w:rPr>
                <w:b/>
                <w:bCs/>
                <w:lang w:val="el-GR"/>
              </w:rPr>
              <w:fldChar w:fldCharType="end"/>
            </w:r>
            <w:r w:rsidRPr="007E31B4">
              <w:rPr>
                <w:lang w:val="el-GR"/>
              </w:rPr>
              <w:t>, επιβάλλονται οι προβλεπόμενες ρήτρες.</w:t>
            </w:r>
          </w:p>
          <w:p w14:paraId="0FC56EBA" w14:textId="77777777" w:rsidR="00FA3629" w:rsidRPr="007E31B4" w:rsidRDefault="00FA3629" w:rsidP="00B61576">
            <w:pPr>
              <w:numPr>
                <w:ilvl w:val="0"/>
                <w:numId w:val="29"/>
              </w:numPr>
              <w:suppressAutoHyphens w:val="0"/>
              <w:spacing w:beforeLines="60" w:before="144" w:after="0"/>
              <w:rPr>
                <w:lang w:val="el-GR"/>
              </w:rPr>
            </w:pPr>
            <w:r w:rsidRPr="007E31B4">
              <w:rPr>
                <w:lang w:val="el-GR"/>
              </w:rPr>
              <w:t xml:space="preserve">Βελτιστοποιήσεις στη δομή της βάσης, έτσι ώστε να εξασφαλίζεται η βέλτιστη απόδοση του συστήματος. </w:t>
            </w:r>
          </w:p>
          <w:p w14:paraId="2435926A" w14:textId="77777777" w:rsidR="00FA3629" w:rsidRPr="007E31B4" w:rsidRDefault="00FA3629" w:rsidP="00B61576">
            <w:pPr>
              <w:numPr>
                <w:ilvl w:val="0"/>
                <w:numId w:val="29"/>
              </w:numPr>
              <w:suppressAutoHyphens w:val="0"/>
              <w:spacing w:beforeLines="60" w:before="144" w:after="0"/>
              <w:rPr>
                <w:lang w:val="el-GR"/>
              </w:rPr>
            </w:pPr>
            <w:r w:rsidRPr="007E31B4">
              <w:rPr>
                <w:lang w:val="el-GR"/>
              </w:rPr>
              <w:t xml:space="preserve">Παράδοση – εγκατάσταση τυχόν βελτιωτικών εκδόσεων λογισμικού, μετά από έγκριση της ΕΠΕ. </w:t>
            </w:r>
          </w:p>
          <w:p w14:paraId="363EB2DE" w14:textId="77777777" w:rsidR="00FA3629" w:rsidRPr="007E31B4" w:rsidRDefault="00FA3629" w:rsidP="00B61576">
            <w:pPr>
              <w:numPr>
                <w:ilvl w:val="0"/>
                <w:numId w:val="29"/>
              </w:numPr>
              <w:suppressAutoHyphens w:val="0"/>
              <w:spacing w:beforeLines="60" w:before="144" w:after="0"/>
              <w:rPr>
                <w:lang w:val="el-GR"/>
              </w:rPr>
            </w:pPr>
            <w:r w:rsidRPr="007E31B4">
              <w:rPr>
                <w:lang w:val="el-GR"/>
              </w:rPr>
              <w:t xml:space="preserve">Εξασφάλιση ορθής λειτουργίας όλων των </w:t>
            </w:r>
            <w:r w:rsidRPr="007E31B4">
              <w:t>customizations</w:t>
            </w:r>
            <w:r w:rsidRPr="007E31B4">
              <w:rPr>
                <w:lang w:val="el-GR"/>
              </w:rPr>
              <w:t>, διεπαφών με άλλα συστήματα, κ.λπ., με τις βελτιωτικές εκδόσεις.</w:t>
            </w:r>
          </w:p>
          <w:p w14:paraId="1E60B7A2" w14:textId="77777777" w:rsidR="00FA3629" w:rsidRPr="007E31B4" w:rsidRDefault="00FA3629" w:rsidP="00B61576">
            <w:pPr>
              <w:numPr>
                <w:ilvl w:val="0"/>
                <w:numId w:val="29"/>
              </w:numPr>
              <w:suppressAutoHyphens w:val="0"/>
              <w:spacing w:beforeLines="60" w:before="144" w:after="0"/>
              <w:rPr>
                <w:lang w:val="el-GR"/>
              </w:rPr>
            </w:pPr>
            <w:r w:rsidRPr="007E31B4">
              <w:rPr>
                <w:lang w:val="el-GR"/>
              </w:rPr>
              <w:t>Παράδοση αντιτύπων όλων των μεταβολών ή των επανεκδόσεων ή τροποποιήσεων των εγχειριδίων λογισμικού.</w:t>
            </w:r>
          </w:p>
          <w:p w14:paraId="7F71722D" w14:textId="77777777" w:rsidR="00FA3629" w:rsidRPr="007E31B4" w:rsidRDefault="00FA3629" w:rsidP="00B61576">
            <w:pPr>
              <w:numPr>
                <w:ilvl w:val="0"/>
                <w:numId w:val="29"/>
              </w:numPr>
              <w:suppressAutoHyphens w:val="0"/>
              <w:spacing w:beforeLines="60" w:before="144" w:after="0"/>
              <w:rPr>
                <w:lang w:val="el-GR"/>
              </w:rPr>
            </w:pPr>
            <w:r w:rsidRPr="007E31B4">
              <w:rPr>
                <w:lang w:val="el-GR"/>
              </w:rPr>
              <w:t>Χρήση του Συστήματος Διαχείρισης Αιτημάτων Έργων (</w:t>
            </w:r>
            <w:r w:rsidRPr="007E31B4">
              <w:t>Ticket</w:t>
            </w:r>
            <w:r w:rsidRPr="007E31B4">
              <w:rPr>
                <w:lang w:val="el-GR"/>
              </w:rPr>
              <w:t xml:space="preserve"> </w:t>
            </w:r>
            <w:r w:rsidRPr="007E31B4">
              <w:t>Management</w:t>
            </w:r>
            <w:r w:rsidRPr="007E31B4">
              <w:rPr>
                <w:lang w:val="el-GR"/>
              </w:rPr>
              <w:t xml:space="preserve"> </w:t>
            </w:r>
            <w:r w:rsidRPr="007E31B4">
              <w:t>System</w:t>
            </w:r>
            <w:r w:rsidRPr="007E31B4">
              <w:rPr>
                <w:lang w:val="el-GR"/>
              </w:rPr>
              <w:t>) της Αναθέτουσας Αρχής από τον Ανάδοχο.</w:t>
            </w:r>
          </w:p>
          <w:p w14:paraId="3E362E9F" w14:textId="77777777" w:rsidR="00FA3629" w:rsidRPr="007E31B4" w:rsidRDefault="00FA3629" w:rsidP="00B61576">
            <w:pPr>
              <w:spacing w:before="120" w:after="0"/>
              <w:rPr>
                <w:lang w:val="el-GR"/>
              </w:rPr>
            </w:pPr>
          </w:p>
          <w:p w14:paraId="3FA7506B" w14:textId="77777777" w:rsidR="00FA3629" w:rsidRPr="007E31B4" w:rsidRDefault="00FA3629" w:rsidP="00B61576">
            <w:pPr>
              <w:spacing w:before="120" w:after="60"/>
              <w:rPr>
                <w:b/>
                <w:u w:val="single"/>
              </w:rPr>
            </w:pPr>
            <w:r w:rsidRPr="007E31B4">
              <w:rPr>
                <w:b/>
              </w:rPr>
              <w:t>ΣΥΝΤΗΡΗΣΗ ΕΦΑΡΜΟΓΗΣ/ΩΝ</w:t>
            </w:r>
          </w:p>
          <w:p w14:paraId="10C4FDBA" w14:textId="77777777" w:rsidR="00FA3629" w:rsidRPr="007E31B4" w:rsidRDefault="00FA3629" w:rsidP="00B61576">
            <w:pPr>
              <w:numPr>
                <w:ilvl w:val="0"/>
                <w:numId w:val="34"/>
              </w:numPr>
              <w:suppressAutoHyphens w:val="0"/>
              <w:spacing w:before="120"/>
              <w:rPr>
                <w:lang w:val="el-GR"/>
              </w:rPr>
            </w:pPr>
            <w:r w:rsidRPr="007E31B4">
              <w:rPr>
                <w:lang w:val="el-GR"/>
              </w:rPr>
              <w:t xml:space="preserve">Διασφάλιση καλής λειτουργίας εφαρμογής/ών. </w:t>
            </w:r>
          </w:p>
          <w:p w14:paraId="70468EC7" w14:textId="0FBA4474" w:rsidR="00FA3629" w:rsidRPr="007E31B4" w:rsidRDefault="00FA3629" w:rsidP="00B61576">
            <w:pPr>
              <w:numPr>
                <w:ilvl w:val="0"/>
                <w:numId w:val="34"/>
              </w:numPr>
              <w:suppressAutoHyphens w:val="0"/>
              <w:spacing w:beforeLines="60" w:before="144" w:after="0"/>
              <w:rPr>
                <w:lang w:val="el-GR"/>
              </w:rPr>
            </w:pPr>
            <w:r w:rsidRPr="007E31B4">
              <w:rPr>
                <w:lang w:val="el-GR"/>
              </w:rPr>
              <w:t>Αποκατάσταση ανωμαλιών λειτουργίας (</w:t>
            </w:r>
            <w:r w:rsidRPr="007E31B4">
              <w:t>bugs</w:t>
            </w:r>
            <w:r w:rsidRPr="007E31B4">
              <w:rPr>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επιβάλλονται οι προβλεπόμενες ρήτρες.</w:t>
            </w:r>
          </w:p>
          <w:p w14:paraId="5DE049B3" w14:textId="77777777" w:rsidR="00FA3629" w:rsidRPr="007E31B4" w:rsidRDefault="00FA3629" w:rsidP="00B61576">
            <w:pPr>
              <w:numPr>
                <w:ilvl w:val="0"/>
                <w:numId w:val="34"/>
              </w:numPr>
              <w:suppressAutoHyphens w:val="0"/>
              <w:spacing w:beforeLines="60" w:before="144" w:after="0"/>
              <w:rPr>
                <w:lang w:val="el-GR"/>
              </w:rPr>
            </w:pPr>
            <w:r w:rsidRPr="007E31B4">
              <w:rPr>
                <w:lang w:val="el-GR"/>
              </w:rPr>
              <w:t>Εντοπισμός αιτιών βλαβών/ δυσλειτουργιών και αποκατάσταση.</w:t>
            </w:r>
          </w:p>
          <w:p w14:paraId="007836F7" w14:textId="77777777" w:rsidR="00FA3629" w:rsidRPr="007E31B4" w:rsidRDefault="00FA3629" w:rsidP="00B61576">
            <w:pPr>
              <w:numPr>
                <w:ilvl w:val="0"/>
                <w:numId w:val="34"/>
              </w:numPr>
              <w:suppressAutoHyphens w:val="0"/>
              <w:spacing w:beforeLines="60" w:before="144" w:after="0"/>
              <w:rPr>
                <w:lang w:val="el-GR"/>
              </w:rPr>
            </w:pPr>
            <w:r w:rsidRPr="007E31B4">
              <w:rPr>
                <w:lang w:val="el-GR"/>
              </w:rPr>
              <w:lastRenderedPageBreak/>
              <w:t>Παράδοση – εγκατάσταση τυχόν νέων εκδόσεων των εφαρμογών, μετά από έγκριση της ΕΠΕ.</w:t>
            </w:r>
          </w:p>
          <w:p w14:paraId="1EE15A87" w14:textId="77777777" w:rsidR="00FA3629" w:rsidRPr="007E31B4" w:rsidRDefault="00FA3629" w:rsidP="00B61576">
            <w:pPr>
              <w:numPr>
                <w:ilvl w:val="0"/>
                <w:numId w:val="34"/>
              </w:numPr>
              <w:suppressAutoHyphens w:val="0"/>
              <w:spacing w:beforeLines="60" w:before="144" w:after="0"/>
              <w:rPr>
                <w:lang w:val="el-GR"/>
              </w:rPr>
            </w:pPr>
            <w:r w:rsidRPr="007E31B4">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465ABABF" w14:textId="77777777" w:rsidR="00FA3629" w:rsidRPr="007E31B4" w:rsidRDefault="00FA3629" w:rsidP="00B61576">
            <w:pPr>
              <w:numPr>
                <w:ilvl w:val="0"/>
                <w:numId w:val="34"/>
              </w:numPr>
              <w:suppressAutoHyphens w:val="0"/>
              <w:spacing w:beforeLines="60" w:before="144" w:after="0"/>
              <w:rPr>
                <w:lang w:val="el-GR"/>
              </w:rPr>
            </w:pPr>
            <w:r w:rsidRPr="007E31B4">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21BAFE3A" w14:textId="77777777" w:rsidR="00FA3629" w:rsidRPr="007E31B4" w:rsidRDefault="00FA3629" w:rsidP="00B61576">
            <w:pPr>
              <w:numPr>
                <w:ilvl w:val="0"/>
                <w:numId w:val="34"/>
              </w:numPr>
              <w:suppressAutoHyphens w:val="0"/>
              <w:spacing w:beforeLines="60" w:before="144" w:after="0"/>
              <w:rPr>
                <w:lang w:val="el-GR"/>
              </w:rPr>
            </w:pPr>
            <w:r w:rsidRPr="007E31B4">
              <w:rPr>
                <w:lang w:val="el-GR"/>
              </w:rPr>
              <w:t xml:space="preserve">Εξασφάλιση ορθής λειτουργίας όλων των </w:t>
            </w:r>
            <w:r w:rsidRPr="007E31B4">
              <w:t>customizations</w:t>
            </w:r>
            <w:r w:rsidRPr="007E31B4">
              <w:rPr>
                <w:lang w:val="el-GR"/>
              </w:rPr>
              <w:t>, διεπαφών με άλλα συστήματα, κ.λπ., με τις νεότερες εκδόσεις.</w:t>
            </w:r>
          </w:p>
          <w:p w14:paraId="1DB7C825" w14:textId="77777777" w:rsidR="00FA3629" w:rsidRPr="007E31B4" w:rsidRDefault="00FA3629" w:rsidP="00B61576">
            <w:pPr>
              <w:numPr>
                <w:ilvl w:val="0"/>
                <w:numId w:val="34"/>
              </w:numPr>
              <w:suppressAutoHyphens w:val="0"/>
              <w:spacing w:beforeLines="60" w:before="144" w:after="0"/>
              <w:rPr>
                <w:lang w:val="el-GR"/>
              </w:rPr>
            </w:pPr>
            <w:r w:rsidRPr="007E31B4">
              <w:rPr>
                <w:lang w:val="el-GR"/>
              </w:rPr>
              <w:t>Παράδοση αντιτύπων όλων των μεταβολών ή των επανεκδόσεων ή τροποποιήσεων των εγχειριδίων εφαρμογής/ών.</w:t>
            </w:r>
          </w:p>
          <w:p w14:paraId="2E85FB73" w14:textId="77777777" w:rsidR="00FA3629" w:rsidRPr="007E31B4" w:rsidRDefault="00FA3629" w:rsidP="00B61576">
            <w:pPr>
              <w:numPr>
                <w:ilvl w:val="0"/>
                <w:numId w:val="34"/>
              </w:numPr>
              <w:suppressAutoHyphens w:val="0"/>
              <w:spacing w:beforeLines="60" w:before="144" w:after="0"/>
              <w:rPr>
                <w:lang w:val="el-GR"/>
              </w:rPr>
            </w:pPr>
            <w:r w:rsidRPr="007E31B4">
              <w:rPr>
                <w:lang w:val="el-GR"/>
              </w:rPr>
              <w:t>Χρήση του Συστήματος Διαχείρισης Αιτημάτων Έργων (</w:t>
            </w:r>
            <w:r w:rsidRPr="007E31B4">
              <w:t>Ticket</w:t>
            </w:r>
            <w:r w:rsidRPr="007E31B4">
              <w:rPr>
                <w:lang w:val="el-GR"/>
              </w:rPr>
              <w:t xml:space="preserve"> </w:t>
            </w:r>
            <w:r w:rsidRPr="007E31B4">
              <w:t>Management</w:t>
            </w:r>
            <w:r w:rsidRPr="007E31B4">
              <w:rPr>
                <w:lang w:val="el-GR"/>
              </w:rPr>
              <w:t xml:space="preserve"> </w:t>
            </w:r>
            <w:r w:rsidRPr="007E31B4">
              <w:t>System</w:t>
            </w:r>
            <w:r w:rsidRPr="007E31B4">
              <w:rPr>
                <w:lang w:val="el-GR"/>
              </w:rPr>
              <w:t>) της Αναθέτουσας Αρχής από τον Ανάδοχο.</w:t>
            </w:r>
          </w:p>
          <w:p w14:paraId="650C339B" w14:textId="77777777" w:rsidR="00FA3629" w:rsidRPr="007E31B4" w:rsidRDefault="00FA3629" w:rsidP="00B61576">
            <w:pPr>
              <w:shd w:val="clear" w:color="auto" w:fill="FFFFFF"/>
              <w:spacing w:before="120" w:after="0"/>
              <w:rPr>
                <w:lang w:val="el-GR"/>
              </w:rPr>
            </w:pPr>
          </w:p>
          <w:p w14:paraId="2024B06E" w14:textId="77777777" w:rsidR="00FA3629" w:rsidRPr="007E31B4" w:rsidRDefault="00FA3629" w:rsidP="00B61576">
            <w:pPr>
              <w:spacing w:before="120" w:after="60"/>
              <w:rPr>
                <w:b/>
                <w:u w:val="single"/>
              </w:rPr>
            </w:pPr>
            <w:r w:rsidRPr="007E31B4">
              <w:rPr>
                <w:b/>
              </w:rPr>
              <w:t xml:space="preserve">ΥΠΗΡΕΣΙΕΣ/ΤΕΧΝΙΚΗ ΥΠΟΣΤΗΡΙΞΗ </w:t>
            </w:r>
          </w:p>
          <w:p w14:paraId="3A912DC0" w14:textId="77777777" w:rsidR="00FA3629" w:rsidRPr="007E31B4" w:rsidRDefault="00FA3629" w:rsidP="00B61576">
            <w:pPr>
              <w:numPr>
                <w:ilvl w:val="0"/>
                <w:numId w:val="33"/>
              </w:numPr>
              <w:suppressAutoHyphens w:val="0"/>
              <w:spacing w:before="120"/>
              <w:rPr>
                <w:lang w:val="el-GR"/>
              </w:rPr>
            </w:pPr>
            <w:r w:rsidRPr="007E31B4">
              <w:rPr>
                <w:lang w:val="el-GR"/>
              </w:rPr>
              <w:t>Υπηρεσίες</w:t>
            </w:r>
            <w:r w:rsidRPr="007E31B4">
              <w:rPr>
                <w:lang w:val="en-US"/>
              </w:rPr>
              <w:t xml:space="preserve"> </w:t>
            </w:r>
            <w:r w:rsidRPr="007E31B4">
              <w:rPr>
                <w:lang w:val="el-GR"/>
              </w:rPr>
              <w:t xml:space="preserve">απομακρυσμένης Τεχνικής Υποστήριξης </w:t>
            </w:r>
          </w:p>
          <w:p w14:paraId="6E94E4A8" w14:textId="77777777" w:rsidR="00FA3629" w:rsidRPr="007E31B4" w:rsidRDefault="00FA3629" w:rsidP="00B61576">
            <w:pPr>
              <w:numPr>
                <w:ilvl w:val="0"/>
                <w:numId w:val="33"/>
              </w:numPr>
              <w:suppressAutoHyphens w:val="0"/>
              <w:spacing w:before="120"/>
              <w:rPr>
                <w:lang w:val="el-GR"/>
              </w:rPr>
            </w:pPr>
            <w:r w:rsidRPr="007E31B4">
              <w:t>On</w:t>
            </w:r>
            <w:r w:rsidRPr="007E31B4">
              <w:rPr>
                <w:lang w:val="el-GR"/>
              </w:rPr>
              <w:t xml:space="preserve"> </w:t>
            </w:r>
            <w:r w:rsidRPr="007E31B4">
              <w:t>site</w:t>
            </w:r>
            <w:r w:rsidRPr="007E31B4">
              <w:rPr>
                <w:lang w:val="el-GR"/>
              </w:rPr>
              <w:t xml:space="preserv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6114ECED" w14:textId="77777777" w:rsidR="00FA3629" w:rsidRPr="007E31B4" w:rsidRDefault="00FA3629" w:rsidP="00B61576">
            <w:pPr>
              <w:numPr>
                <w:ilvl w:val="0"/>
                <w:numId w:val="33"/>
              </w:numPr>
              <w:suppressAutoHyphens w:val="0"/>
              <w:spacing w:before="120"/>
              <w:rPr>
                <w:lang w:val="el-GR"/>
              </w:rPr>
            </w:pPr>
            <w:r w:rsidRPr="007E31B4">
              <w:rPr>
                <w:lang w:val="el-GR"/>
              </w:rPr>
              <w:t>Αντιμετώπιση λαθών και σφαλμάτων στη λειτουργία του συστήματος.</w:t>
            </w:r>
          </w:p>
          <w:p w14:paraId="7AD22F83" w14:textId="77777777" w:rsidR="00FA3629" w:rsidRPr="007E31B4" w:rsidRDefault="00FA3629" w:rsidP="00B61576">
            <w:pPr>
              <w:numPr>
                <w:ilvl w:val="0"/>
                <w:numId w:val="33"/>
              </w:numPr>
              <w:suppressAutoHyphens w:val="0"/>
              <w:spacing w:before="120"/>
              <w:rPr>
                <w:lang w:val="el-GR"/>
              </w:rPr>
            </w:pPr>
            <w:r w:rsidRPr="007E31B4">
              <w:rPr>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6C75B89C" w14:textId="77777777" w:rsidR="00FA3629" w:rsidRPr="007E31B4" w:rsidRDefault="00FA3629" w:rsidP="00B61576">
            <w:pPr>
              <w:numPr>
                <w:ilvl w:val="0"/>
                <w:numId w:val="33"/>
              </w:numPr>
              <w:suppressAutoHyphens w:val="0"/>
              <w:spacing w:before="120"/>
              <w:rPr>
                <w:lang w:val="el-GR"/>
              </w:rPr>
            </w:pPr>
            <w:r w:rsidRPr="007E31B4">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7B383AF8" w14:textId="77777777" w:rsidR="00FA3629" w:rsidRPr="007E31B4" w:rsidRDefault="00FA3629" w:rsidP="00B61576">
            <w:pPr>
              <w:numPr>
                <w:ilvl w:val="0"/>
                <w:numId w:val="33"/>
              </w:numPr>
              <w:suppressAutoHyphens w:val="0"/>
              <w:spacing w:before="120"/>
              <w:rPr>
                <w:lang w:val="el-GR"/>
              </w:rPr>
            </w:pPr>
            <w:r w:rsidRPr="007E31B4">
              <w:rPr>
                <w:lang w:val="el-GR"/>
              </w:rPr>
              <w:t>Ενημέρωση των χειριστών του για τυχόν αλλαγές στη λειτουργικότητα του συστήματος.</w:t>
            </w:r>
          </w:p>
          <w:p w14:paraId="373B3780" w14:textId="77777777" w:rsidR="00FA3629" w:rsidRPr="007E31B4" w:rsidRDefault="00FA3629" w:rsidP="00B61576">
            <w:pPr>
              <w:spacing w:before="120" w:after="0"/>
              <w:rPr>
                <w:u w:val="single"/>
                <w:lang w:val="el-GR"/>
              </w:rPr>
            </w:pPr>
          </w:p>
          <w:p w14:paraId="75CD09A1" w14:textId="0F216D3B" w:rsidR="00FA3629" w:rsidRPr="007E31B4" w:rsidRDefault="00FA3629" w:rsidP="00B61576">
            <w:pPr>
              <w:spacing w:before="120" w:after="0"/>
              <w:rPr>
                <w:u w:val="single"/>
                <w:lang w:val="el-GR"/>
              </w:rPr>
            </w:pPr>
            <w:r w:rsidRPr="007E31B4">
              <w:rPr>
                <w:u w:val="single"/>
                <w:lang w:val="el-GR"/>
              </w:rPr>
              <w:t xml:space="preserve">Για τις ανωτέρω Υπηρεσίες 1, 2 και 3 θα πρέπει να παραδοθούν τα αντίστοιχα Παραδοτέα όπως αυτά περιγράφονται </w:t>
            </w:r>
            <w:r w:rsidR="00DD170C" w:rsidRPr="007E31B4">
              <w:rPr>
                <w:u w:val="single"/>
                <w:lang w:val="el-GR"/>
              </w:rPr>
              <w:t>στον παρακάτω Πίνακα</w:t>
            </w:r>
            <w:r w:rsidRPr="007E31B4">
              <w:rPr>
                <w:u w:val="single"/>
                <w:lang w:val="el-GR"/>
              </w:rPr>
              <w:t>.</w:t>
            </w:r>
          </w:p>
          <w:p w14:paraId="55F7676A" w14:textId="7F1E1ABE" w:rsidR="00FA3629" w:rsidRPr="007E31B4" w:rsidRDefault="00FA3629" w:rsidP="00B61576">
            <w:pPr>
              <w:spacing w:before="120"/>
              <w:rPr>
                <w:lang w:val="el-GR"/>
              </w:rPr>
            </w:pPr>
            <w:r w:rsidRPr="007E31B4">
              <w:rPr>
                <w:lang w:val="el-GR"/>
              </w:rPr>
              <w:t>Οι ΑΜ που θα διατεθούν κατά τη διάρκεια της περιόδου εγγύησης για τις εργασίες που περιγράφονται στο σημείο 1. ανωτέρω, δεν θα υπερβαίνουν κατ</w:t>
            </w:r>
            <w:r w:rsidR="00AA2D2B" w:rsidRPr="007E31B4">
              <w:rPr>
                <w:lang w:val="el-GR"/>
              </w:rPr>
              <w:t xml:space="preserve">’ </w:t>
            </w:r>
            <w:r w:rsidRPr="007E31B4">
              <w:rPr>
                <w:lang w:val="el-GR"/>
              </w:rPr>
              <w:t>έτος το 5% των ανθρωπομηνών που θα προσφερθούν από τον Ανάδοχο για την ανάπτυξη / παραμετροποίηση των εφαρμογών.</w:t>
            </w:r>
          </w:p>
          <w:p w14:paraId="0F472627" w14:textId="77777777" w:rsidR="00FA3629" w:rsidRPr="007E31B4" w:rsidRDefault="00FA3629" w:rsidP="00B61576">
            <w:pPr>
              <w:spacing w:before="120"/>
              <w:rPr>
                <w:lang w:val="el-GR"/>
              </w:rPr>
            </w:pPr>
          </w:p>
          <w:p w14:paraId="378F5513" w14:textId="77777777" w:rsidR="00FA3629" w:rsidRPr="007E31B4" w:rsidRDefault="00FA3629" w:rsidP="00B61576">
            <w:pPr>
              <w:spacing w:before="120" w:after="60"/>
              <w:rPr>
                <w:b/>
                <w:u w:val="single"/>
                <w:lang w:val="el-GR"/>
              </w:rPr>
            </w:pPr>
            <w:r w:rsidRPr="007E31B4">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4"/>
              <w:gridCol w:w="5848"/>
            </w:tblGrid>
            <w:tr w:rsidR="00FA3629" w:rsidRPr="007E31B4" w14:paraId="1EE48519" w14:textId="77777777" w:rsidTr="00B61576">
              <w:trPr>
                <w:trHeight w:val="113"/>
              </w:trPr>
              <w:tc>
                <w:tcPr>
                  <w:tcW w:w="9535" w:type="dxa"/>
                  <w:gridSpan w:val="2"/>
                  <w:shd w:val="clear" w:color="auto" w:fill="E6E6E6"/>
                </w:tcPr>
                <w:p w14:paraId="10BF8881" w14:textId="73A17A10" w:rsidR="00FA3629" w:rsidRPr="007E31B4" w:rsidRDefault="00FA3629" w:rsidP="00B61576">
                  <w:pPr>
                    <w:spacing w:after="0"/>
                    <w:rPr>
                      <w:lang w:val="el-GR"/>
                    </w:rPr>
                  </w:pPr>
                  <w:r w:rsidRPr="007E31B4">
                    <w:rPr>
                      <w:b/>
                      <w:lang w:val="el-GR"/>
                    </w:rPr>
                    <w:t>Περίοδος Εγγύησης</w:t>
                  </w:r>
                  <w:r w:rsidRPr="007E31B4">
                    <w:rPr>
                      <w:lang w:val="el-GR"/>
                    </w:rPr>
                    <w:t>– Παραδοτέα (ελάχιστα):</w:t>
                  </w:r>
                </w:p>
              </w:tc>
            </w:tr>
            <w:tr w:rsidR="00FA3629" w:rsidRPr="007E31B4" w14:paraId="25AF2D78" w14:textId="77777777" w:rsidTr="00B61576">
              <w:trPr>
                <w:trHeight w:val="390"/>
              </w:trPr>
              <w:tc>
                <w:tcPr>
                  <w:tcW w:w="3595" w:type="dxa"/>
                  <w:shd w:val="clear" w:color="auto" w:fill="E6E6E6"/>
                  <w:vAlign w:val="center"/>
                </w:tcPr>
                <w:p w14:paraId="3FD2C774" w14:textId="77777777" w:rsidR="00FA3629" w:rsidRPr="007E31B4" w:rsidRDefault="00FA3629" w:rsidP="00B61576">
                  <w:pPr>
                    <w:widowControl w:val="0"/>
                    <w:suppressAutoHyphens w:val="0"/>
                    <w:spacing w:after="0"/>
                    <w:jc w:val="left"/>
                    <w:rPr>
                      <w:lang w:val="el-GR" w:eastAsia="en-US"/>
                    </w:rPr>
                  </w:pPr>
                  <w:r w:rsidRPr="007E31B4">
                    <w:rPr>
                      <w:lang w:val="el-GR" w:eastAsia="en-US"/>
                    </w:rPr>
                    <w:t>Τίτλος Παραδοτέου</w:t>
                  </w:r>
                </w:p>
              </w:tc>
              <w:tc>
                <w:tcPr>
                  <w:tcW w:w="5940" w:type="dxa"/>
                  <w:shd w:val="clear" w:color="auto" w:fill="E6E6E6"/>
                  <w:vAlign w:val="center"/>
                </w:tcPr>
                <w:p w14:paraId="143A8FE6" w14:textId="77777777" w:rsidR="00FA3629" w:rsidRPr="007E31B4" w:rsidRDefault="00FA3629" w:rsidP="00B61576">
                  <w:pPr>
                    <w:widowControl w:val="0"/>
                    <w:suppressAutoHyphens w:val="0"/>
                    <w:spacing w:after="0"/>
                    <w:jc w:val="left"/>
                    <w:rPr>
                      <w:lang w:val="el-GR" w:eastAsia="en-US"/>
                    </w:rPr>
                  </w:pPr>
                  <w:r w:rsidRPr="007E31B4">
                    <w:rPr>
                      <w:lang w:val="el-GR" w:eastAsia="en-US"/>
                    </w:rPr>
                    <w:t xml:space="preserve">Περιγραφή Παραδοτέου </w:t>
                  </w:r>
                </w:p>
              </w:tc>
            </w:tr>
            <w:tr w:rsidR="00FA3629" w:rsidRPr="007E31B4" w14:paraId="748D8ECC" w14:textId="77777777" w:rsidTr="00B61576">
              <w:trPr>
                <w:trHeight w:val="390"/>
              </w:trPr>
              <w:tc>
                <w:tcPr>
                  <w:tcW w:w="3595" w:type="dxa"/>
                </w:tcPr>
                <w:p w14:paraId="4C700FF0" w14:textId="0ED45931" w:rsidR="00FA3629" w:rsidRPr="007E31B4" w:rsidRDefault="005107D1" w:rsidP="00B61576">
                  <w:pPr>
                    <w:widowControl w:val="0"/>
                    <w:numPr>
                      <w:ilvl w:val="0"/>
                      <w:numId w:val="35"/>
                    </w:numPr>
                    <w:suppressAutoHyphens w:val="0"/>
                    <w:spacing w:before="120" w:after="0"/>
                    <w:jc w:val="left"/>
                    <w:rPr>
                      <w:lang w:val="el-GR" w:eastAsia="en-US"/>
                    </w:rPr>
                  </w:pPr>
                  <w:r w:rsidRPr="007E31B4">
                    <w:rPr>
                      <w:lang w:val="el-GR" w:eastAsia="en-US"/>
                    </w:rPr>
                    <w:lastRenderedPageBreak/>
                    <w:t>Έκθεση παρεχόμενων υπηρεσιών συντήρησης</w:t>
                  </w:r>
                  <w:r w:rsidR="00AA2D2B" w:rsidRPr="007E31B4">
                    <w:rPr>
                      <w:lang w:val="el-GR" w:eastAsia="en-US"/>
                    </w:rPr>
                    <w:t xml:space="preserve"> λογισμικού και εφαρμογών</w:t>
                  </w:r>
                </w:p>
              </w:tc>
              <w:tc>
                <w:tcPr>
                  <w:tcW w:w="5940" w:type="dxa"/>
                </w:tcPr>
                <w:p w14:paraId="02203EA3" w14:textId="1F95536F" w:rsidR="00FA3629" w:rsidRPr="007E31B4" w:rsidRDefault="005107D1" w:rsidP="00B61576">
                  <w:pPr>
                    <w:spacing w:after="0"/>
                    <w:rPr>
                      <w:lang w:val="el-GR"/>
                    </w:rPr>
                  </w:pPr>
                  <w:r w:rsidRPr="007E31B4">
                    <w:rPr>
                      <w:lang w:val="el-GR"/>
                    </w:rPr>
                    <w:t xml:space="preserve">Έκθεση στην οποία θα αποτυπώνονται οι παρεχόμενες υπηρεσίες υποστήριξης και συντήρησης στην οποία θα περιλαμβάνονται: </w:t>
                  </w:r>
                </w:p>
                <w:p w14:paraId="2A0F9B87" w14:textId="77777777" w:rsidR="00FA3629" w:rsidRPr="007E31B4" w:rsidRDefault="00FA3629" w:rsidP="00B61576">
                  <w:pPr>
                    <w:numPr>
                      <w:ilvl w:val="0"/>
                      <w:numId w:val="31"/>
                    </w:numPr>
                    <w:suppressAutoHyphens w:val="0"/>
                    <w:spacing w:before="120" w:after="0"/>
                    <w:rPr>
                      <w:lang w:val="el-GR"/>
                    </w:rPr>
                  </w:pPr>
                  <w:r w:rsidRPr="007E31B4">
                    <w:rPr>
                      <w:lang w:val="el-GR"/>
                    </w:rPr>
                    <w:t>Αναλυτικό Πρόγραμμα ενεργειών προληπτικής συντήρησης, που υποβάλλεται με την έναρξη της σχετικής περιόδου</w:t>
                  </w:r>
                </w:p>
                <w:p w14:paraId="33CE593F" w14:textId="77777777" w:rsidR="00FA3629" w:rsidRPr="007E31B4" w:rsidRDefault="00FA3629" w:rsidP="00B61576">
                  <w:pPr>
                    <w:numPr>
                      <w:ilvl w:val="0"/>
                      <w:numId w:val="31"/>
                    </w:numPr>
                    <w:suppressAutoHyphens w:val="0"/>
                    <w:spacing w:before="120" w:after="0"/>
                    <w:rPr>
                      <w:lang w:val="el-GR"/>
                    </w:rPr>
                  </w:pPr>
                  <w:r w:rsidRPr="007E31B4">
                    <w:rPr>
                      <w:lang w:val="el-GR"/>
                    </w:rPr>
                    <w:t>Αναλυτική Καταγραφή Πεπραγμένων Συντήρησης (Τακτικών – Έκτακτων Ενεργειών)</w:t>
                  </w:r>
                </w:p>
                <w:p w14:paraId="0E429025" w14:textId="77777777" w:rsidR="00FA3629" w:rsidRPr="007E31B4" w:rsidRDefault="00FA3629" w:rsidP="00B61576">
                  <w:pPr>
                    <w:numPr>
                      <w:ilvl w:val="0"/>
                      <w:numId w:val="31"/>
                    </w:numPr>
                    <w:suppressAutoHyphens w:val="0"/>
                    <w:spacing w:before="120" w:after="0"/>
                    <w:rPr>
                      <w:lang w:val="el-GR"/>
                    </w:rPr>
                  </w:pPr>
                  <w:r w:rsidRPr="007E31B4">
                    <w:rPr>
                      <w:lang w:val="el-GR"/>
                    </w:rPr>
                    <w:t xml:space="preserve">Τεκμηρίωση πρόσθετων προσαρμογών και παραμετροποιήσεων σε έτοιμο λογισμικό και εφαρμογών </w:t>
                  </w:r>
                </w:p>
                <w:p w14:paraId="2AA08F25" w14:textId="77777777" w:rsidR="00FA3629" w:rsidRPr="007E31B4" w:rsidRDefault="00FA3629" w:rsidP="00B61576">
                  <w:pPr>
                    <w:numPr>
                      <w:ilvl w:val="0"/>
                      <w:numId w:val="31"/>
                    </w:numPr>
                    <w:suppressAutoHyphens w:val="0"/>
                    <w:spacing w:before="120" w:after="0"/>
                    <w:rPr>
                      <w:lang w:val="el-GR"/>
                    </w:rPr>
                  </w:pPr>
                  <w:r w:rsidRPr="007E31B4">
                    <w:rPr>
                      <w:lang w:val="el-GR"/>
                    </w:rPr>
                    <w:t>Παράδοση αντιτύπων όλων των μεταβολών ή επανεκδόσεων ή τροποποιήσεων των εγχειριδίων του έτοιμου λογισμικού και εφαρμογής/ών</w:t>
                  </w:r>
                </w:p>
                <w:p w14:paraId="6CA03EA7" w14:textId="77777777" w:rsidR="00FA3629" w:rsidRPr="007E31B4" w:rsidRDefault="00FA3629" w:rsidP="00B61576">
                  <w:pPr>
                    <w:numPr>
                      <w:ilvl w:val="0"/>
                      <w:numId w:val="31"/>
                    </w:numPr>
                    <w:suppressAutoHyphens w:val="0"/>
                    <w:spacing w:before="120" w:after="0"/>
                    <w:rPr>
                      <w:lang w:val="el-GR"/>
                    </w:rPr>
                  </w:pPr>
                  <w:r w:rsidRPr="007E31B4">
                    <w:rPr>
                      <w:lang w:val="el-GR"/>
                    </w:rPr>
                    <w:t>Τεκμηρίωση εγκαταστάσεων νέων εκδόσεων έτοιμου λογισμικού και εφαρμογής/ών</w:t>
                  </w:r>
                </w:p>
                <w:p w14:paraId="5A90800E" w14:textId="77777777" w:rsidR="00FA3629" w:rsidRPr="007E31B4" w:rsidRDefault="00FA3629" w:rsidP="00B61576">
                  <w:pPr>
                    <w:numPr>
                      <w:ilvl w:val="0"/>
                      <w:numId w:val="31"/>
                    </w:numPr>
                    <w:suppressAutoHyphens w:val="0"/>
                    <w:spacing w:before="120" w:after="0"/>
                  </w:pPr>
                  <w:r w:rsidRPr="007E31B4">
                    <w:t xml:space="preserve">Έκθεση αξιολόγησης Περιόδου </w:t>
                  </w:r>
                </w:p>
              </w:tc>
            </w:tr>
          </w:tbl>
          <w:p w14:paraId="75AC0FA8" w14:textId="77777777" w:rsidR="00FA3629" w:rsidRPr="007E31B4" w:rsidRDefault="00FA3629" w:rsidP="00B61576">
            <w:pPr>
              <w:suppressAutoHyphens w:val="0"/>
              <w:rPr>
                <w:lang w:val="el-GR" w:eastAsia="en-US"/>
              </w:rPr>
            </w:pPr>
            <w:r w:rsidRPr="007E31B4">
              <w:rPr>
                <w:lang w:val="el-GR" w:eastAsia="en-US"/>
              </w:rPr>
              <w:t xml:space="preserve"> </w:t>
            </w:r>
          </w:p>
        </w:tc>
      </w:tr>
      <w:tr w:rsidR="0088655F" w:rsidRPr="007E31B4" w14:paraId="4D04BDA9" w14:textId="77777777" w:rsidTr="000E0B6C">
        <w:trPr>
          <w:gridAfter w:val="1"/>
          <w:wAfter w:w="93" w:type="dxa"/>
          <w:trHeight w:val="390"/>
        </w:trPr>
        <w:tc>
          <w:tcPr>
            <w:tcW w:w="3528" w:type="dxa"/>
          </w:tcPr>
          <w:p w14:paraId="3E87AB7B" w14:textId="382EDB70" w:rsidR="0088655F" w:rsidRPr="007E31B4" w:rsidRDefault="005107D1" w:rsidP="005107D1">
            <w:pPr>
              <w:widowControl w:val="0"/>
              <w:suppressAutoHyphens w:val="0"/>
              <w:spacing w:before="120" w:after="0"/>
              <w:jc w:val="left"/>
              <w:rPr>
                <w:lang w:val="el-GR" w:eastAsia="en-US"/>
              </w:rPr>
            </w:pPr>
            <w:r w:rsidRPr="007E31B4">
              <w:rPr>
                <w:lang w:val="el-GR" w:eastAsia="en-US"/>
              </w:rPr>
              <w:lastRenderedPageBreak/>
              <w:t xml:space="preserve">Π2. Έκθεση παρεχόμενων υπηρεσιών υποστήριξης και </w:t>
            </w:r>
            <w:r w:rsidR="0088655F" w:rsidRPr="007E31B4">
              <w:rPr>
                <w:lang w:val="el-GR" w:eastAsia="en-US"/>
              </w:rPr>
              <w:t>αποκατάστασης βλαβών</w:t>
            </w:r>
          </w:p>
        </w:tc>
        <w:tc>
          <w:tcPr>
            <w:tcW w:w="6007" w:type="dxa"/>
          </w:tcPr>
          <w:p w14:paraId="75CA7036" w14:textId="4F189CDA" w:rsidR="0088655F" w:rsidRPr="007E31B4" w:rsidRDefault="005107D1" w:rsidP="000E0B6C">
            <w:pPr>
              <w:spacing w:before="120"/>
              <w:rPr>
                <w:lang w:val="el-GR"/>
              </w:rPr>
            </w:pPr>
            <w:r w:rsidRPr="007E31B4">
              <w:rPr>
                <w:lang w:val="el-GR"/>
              </w:rPr>
              <w:t>Έκθεση στην οποία θα αποτυπώνονται οι παρεχόμενες υπη</w:t>
            </w:r>
            <w:r w:rsidR="00AA2D2B" w:rsidRPr="007E31B4">
              <w:rPr>
                <w:lang w:val="el-GR"/>
              </w:rPr>
              <w:t>ρ</w:t>
            </w:r>
            <w:r w:rsidRPr="007E31B4">
              <w:rPr>
                <w:lang w:val="el-GR"/>
              </w:rPr>
              <w:t xml:space="preserve">εσίες υποστήριξης </w:t>
            </w:r>
            <w:r w:rsidR="00AA2D2B" w:rsidRPr="007E31B4">
              <w:rPr>
                <w:lang w:val="el-GR"/>
              </w:rPr>
              <w:t>και αποκατάστασης βλαβών</w:t>
            </w:r>
            <w:r w:rsidR="0088655F" w:rsidRPr="007E31B4">
              <w:rPr>
                <w:lang w:val="el-GR"/>
              </w:rPr>
              <w:t xml:space="preserve"> </w:t>
            </w:r>
            <w:r w:rsidR="00AA2D2B" w:rsidRPr="007E31B4">
              <w:rPr>
                <w:lang w:val="el-GR"/>
              </w:rPr>
              <w:t xml:space="preserve">στην οποία θα </w:t>
            </w:r>
            <w:r w:rsidR="0088655F" w:rsidRPr="007E31B4">
              <w:rPr>
                <w:lang w:val="el-GR"/>
              </w:rPr>
              <w:t>περιλαμβάν</w:t>
            </w:r>
            <w:r w:rsidR="00AA2D2B" w:rsidRPr="007E31B4">
              <w:rPr>
                <w:lang w:val="el-GR"/>
              </w:rPr>
              <w:t>ονται</w:t>
            </w:r>
            <w:r w:rsidR="0088655F" w:rsidRPr="007E31B4">
              <w:rPr>
                <w:lang w:val="el-GR"/>
              </w:rPr>
              <w:t>:</w:t>
            </w:r>
          </w:p>
          <w:p w14:paraId="723FC259" w14:textId="77777777" w:rsidR="0088655F" w:rsidRPr="007E31B4" w:rsidRDefault="0088655F" w:rsidP="00B0706E">
            <w:pPr>
              <w:pStyle w:val="aff"/>
              <w:numPr>
                <w:ilvl w:val="0"/>
                <w:numId w:val="30"/>
              </w:numPr>
              <w:rPr>
                <w:lang w:val="el-GR"/>
              </w:rPr>
            </w:pPr>
            <w:r w:rsidRPr="007E31B4">
              <w:rPr>
                <w:lang w:val="el-GR"/>
              </w:rPr>
              <w:t>Καταγραφή των συμβάντων ενεργειών υποστήριξης στο Σύστημα Διαχείρισης Αιτημάτων Έργων (</w:t>
            </w:r>
            <w:r w:rsidRPr="007E31B4">
              <w:t>Ticket</w:t>
            </w:r>
            <w:r w:rsidRPr="007E31B4">
              <w:rPr>
                <w:lang w:val="el-GR"/>
              </w:rPr>
              <w:t xml:space="preserve"> </w:t>
            </w:r>
            <w:r w:rsidRPr="007E31B4">
              <w:t>Management</w:t>
            </w:r>
            <w:r w:rsidRPr="007E31B4">
              <w:rPr>
                <w:lang w:val="el-GR"/>
              </w:rPr>
              <w:t xml:space="preserve"> </w:t>
            </w:r>
            <w:r w:rsidRPr="007E31B4">
              <w:t>System</w:t>
            </w:r>
            <w:r w:rsidRPr="007E31B4">
              <w:rPr>
                <w:lang w:val="el-GR"/>
              </w:rPr>
              <w:t>) που θα διατεθεί στον ανάδοχο.</w:t>
            </w:r>
          </w:p>
          <w:p w14:paraId="130FBE8E" w14:textId="77777777" w:rsidR="0088655F" w:rsidRPr="007E31B4" w:rsidRDefault="0088655F" w:rsidP="00B0706E">
            <w:pPr>
              <w:numPr>
                <w:ilvl w:val="0"/>
                <w:numId w:val="30"/>
              </w:numPr>
              <w:suppressAutoHyphens w:val="0"/>
              <w:spacing w:before="120" w:after="0"/>
              <w:ind w:left="357" w:hanging="357"/>
              <w:rPr>
                <w:lang w:val="el-GR"/>
              </w:rPr>
            </w:pPr>
            <w:r w:rsidRPr="007E31B4">
              <w:rPr>
                <w:lang w:val="el-GR"/>
              </w:rPr>
              <w:t>Τεκμηρίωση πρόσθετων προσαρμογών και παραμετροποιήσεων σε λογισμικό και εφαρμογές</w:t>
            </w:r>
          </w:p>
          <w:p w14:paraId="5E0E088E" w14:textId="77777777" w:rsidR="0088655F" w:rsidRPr="007E31B4" w:rsidRDefault="0088655F" w:rsidP="00B0706E">
            <w:pPr>
              <w:numPr>
                <w:ilvl w:val="0"/>
                <w:numId w:val="30"/>
              </w:numPr>
              <w:suppressAutoHyphens w:val="0"/>
              <w:spacing w:before="120" w:after="0"/>
              <w:ind w:left="357" w:hanging="357"/>
            </w:pPr>
            <w:r w:rsidRPr="007E31B4">
              <w:t>Τεκμηρίωση σφαλμάτων</w:t>
            </w:r>
          </w:p>
          <w:p w14:paraId="5B6B078D" w14:textId="77777777" w:rsidR="0088655F" w:rsidRPr="007E31B4" w:rsidRDefault="0088655F" w:rsidP="00B0706E">
            <w:pPr>
              <w:numPr>
                <w:ilvl w:val="0"/>
                <w:numId w:val="30"/>
              </w:numPr>
              <w:suppressAutoHyphens w:val="0"/>
              <w:spacing w:before="120" w:after="0"/>
              <w:ind w:left="357" w:hanging="357"/>
              <w:rPr>
                <w:lang w:val="el-GR"/>
              </w:rPr>
            </w:pPr>
            <w:r w:rsidRPr="007E31B4">
              <w:rPr>
                <w:lang w:val="el-GR"/>
              </w:rPr>
              <w:t>Παράδοση αντιτύπων όλων των μεταβολών ή επανεκδόσεων ή τροποποιήσεων των εγχειριδίων έτοιμου λογισμικού και εφαρμογής/ών</w:t>
            </w:r>
          </w:p>
          <w:p w14:paraId="340D8F81" w14:textId="77777777" w:rsidR="0088655F" w:rsidRPr="007E31B4" w:rsidRDefault="0088655F" w:rsidP="00B0706E">
            <w:pPr>
              <w:numPr>
                <w:ilvl w:val="0"/>
                <w:numId w:val="30"/>
              </w:numPr>
              <w:suppressAutoHyphens w:val="0"/>
              <w:spacing w:before="120" w:after="0"/>
              <w:ind w:left="357" w:hanging="357"/>
              <w:rPr>
                <w:lang w:val="el-GR"/>
              </w:rPr>
            </w:pPr>
            <w:r w:rsidRPr="007E31B4">
              <w:rPr>
                <w:lang w:val="el-GR"/>
              </w:rPr>
              <w:t>Τεκμηρίωση εγκαταστάσεων νέων εκδόσεων έτοιμου λογισμικού και εφαρμογής/ών</w:t>
            </w:r>
          </w:p>
          <w:p w14:paraId="07471531" w14:textId="77777777" w:rsidR="0088655F" w:rsidRPr="007E31B4" w:rsidRDefault="0088655F" w:rsidP="00B0706E">
            <w:pPr>
              <w:numPr>
                <w:ilvl w:val="0"/>
                <w:numId w:val="30"/>
              </w:numPr>
              <w:suppressAutoHyphens w:val="0"/>
              <w:spacing w:before="120" w:after="0"/>
              <w:ind w:left="357" w:hanging="357"/>
            </w:pPr>
            <w:r w:rsidRPr="007E31B4">
              <w:t xml:space="preserve">Έκθεση αξιολόγησης Περιόδου </w:t>
            </w:r>
          </w:p>
        </w:tc>
      </w:tr>
    </w:tbl>
    <w:p w14:paraId="49ECD376" w14:textId="77777777" w:rsidR="0088655F" w:rsidRPr="007E31B4" w:rsidRDefault="0088655F" w:rsidP="0088655F">
      <w:pPr>
        <w:spacing w:before="120"/>
      </w:pPr>
    </w:p>
    <w:p w14:paraId="1382AC0E" w14:textId="77777777" w:rsidR="003C2BEF" w:rsidRPr="007E31B4" w:rsidRDefault="003C2BEF" w:rsidP="00B0706E">
      <w:pPr>
        <w:pStyle w:val="5"/>
        <w:numPr>
          <w:ilvl w:val="0"/>
          <w:numId w:val="27"/>
        </w:numPr>
        <w:rPr>
          <w:rFonts w:eastAsia="SimSun" w:cs="Tahoma"/>
          <w:lang w:val="el-GR"/>
        </w:rPr>
      </w:pPr>
      <w:bookmarkStart w:id="633" w:name="_Toc104101556"/>
      <w:bookmarkStart w:id="634" w:name="_Toc104101731"/>
      <w:bookmarkStart w:id="635" w:name="_Toc104101906"/>
      <w:bookmarkStart w:id="636" w:name="_Toc104102081"/>
      <w:bookmarkStart w:id="637" w:name="_Toc104100343"/>
      <w:bookmarkStart w:id="638" w:name="_Toc104100516"/>
      <w:bookmarkStart w:id="639" w:name="_Toc104100689"/>
      <w:bookmarkStart w:id="640" w:name="_Toc104100862"/>
      <w:bookmarkStart w:id="641" w:name="_Toc104101035"/>
      <w:bookmarkStart w:id="642" w:name="_Toc104101210"/>
      <w:bookmarkStart w:id="643" w:name="_Toc104101384"/>
      <w:bookmarkStart w:id="644" w:name="_Toc104101558"/>
      <w:bookmarkStart w:id="645" w:name="_Toc104101733"/>
      <w:bookmarkStart w:id="646" w:name="_Toc104101908"/>
      <w:bookmarkStart w:id="647" w:name="_Toc104102083"/>
      <w:bookmarkStart w:id="648" w:name="_Toc104101560"/>
      <w:bookmarkStart w:id="649" w:name="_Toc104101735"/>
      <w:bookmarkStart w:id="650" w:name="_Toc104101910"/>
      <w:bookmarkStart w:id="651" w:name="_Toc104102085"/>
      <w:bookmarkStart w:id="652" w:name="_Ref55388072"/>
      <w:bookmarkStart w:id="653" w:name="_Toc20235477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r w:rsidRPr="007E31B4">
        <w:rPr>
          <w:rFonts w:eastAsia="SimSun" w:cs="Tahoma"/>
          <w:lang w:val="el-GR"/>
        </w:rPr>
        <w:t>Τήρηση Εγγυημένου Επιπέδου Υπηρεσιών – Ρήτρες</w:t>
      </w:r>
      <w:bookmarkEnd w:id="652"/>
      <w:bookmarkEnd w:id="653"/>
    </w:p>
    <w:p w14:paraId="170F5647" w14:textId="526C402B" w:rsidR="007D69F3" w:rsidRPr="007E31B4" w:rsidRDefault="007D69F3" w:rsidP="007D69F3">
      <w:pPr>
        <w:spacing w:before="60" w:after="60"/>
        <w:rPr>
          <w:lang w:val="el-GR"/>
        </w:rPr>
      </w:pPr>
      <w:r w:rsidRPr="007E31B4">
        <w:rPr>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w:t>
      </w:r>
      <w:r w:rsidR="00FA3629" w:rsidRPr="007E31B4">
        <w:rPr>
          <w:lang w:val="el-GR"/>
        </w:rPr>
        <w:t xml:space="preserve">την περίοδο </w:t>
      </w:r>
      <w:r w:rsidRPr="007E31B4">
        <w:rPr>
          <w:lang w:val="el-GR"/>
        </w:rPr>
        <w:t xml:space="preserve">εγγύησης. </w:t>
      </w:r>
    </w:p>
    <w:p w14:paraId="311A0979" w14:textId="77777777" w:rsidR="00CE6312" w:rsidRPr="007E31B4" w:rsidRDefault="00CE6312" w:rsidP="007D69F3">
      <w:pPr>
        <w:spacing w:before="60" w:after="60"/>
        <w:rPr>
          <w:lang w:val="el-GR"/>
        </w:rPr>
      </w:pPr>
    </w:p>
    <w:p w14:paraId="2F59C963" w14:textId="77777777" w:rsidR="00CE6312" w:rsidRPr="007E31B4" w:rsidRDefault="00CE6312" w:rsidP="00CE6312">
      <w:pPr>
        <w:spacing w:after="0" w:line="276" w:lineRule="auto"/>
        <w:rPr>
          <w:rFonts w:cstheme="minorHAnsi"/>
          <w:lang w:val="el-GR"/>
        </w:rPr>
      </w:pPr>
      <w:r w:rsidRPr="007E31B4">
        <w:rPr>
          <w:rFonts w:cstheme="minorHAnsi"/>
          <w:lang w:val="el-GR"/>
        </w:rPr>
        <w:t>Όλα τα προβλήματα που θα εμφανίσουν τα συστήματα και οι υπηρεσίες χαρακτηρίζονται με βάση τον παρακάτω πίνακα:</w:t>
      </w:r>
    </w:p>
    <w:p w14:paraId="537C4A7A" w14:textId="77777777" w:rsidR="00CE6312" w:rsidRPr="007E31B4" w:rsidRDefault="00CE6312" w:rsidP="00CE6312">
      <w:pPr>
        <w:spacing w:after="0" w:line="276" w:lineRule="auto"/>
        <w:rPr>
          <w:rFonts w:cstheme="minorHAnsi"/>
          <w:lang w:val="el-GR"/>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2162"/>
        <w:gridCol w:w="4676"/>
      </w:tblGrid>
      <w:tr w:rsidR="00CE6312" w:rsidRPr="007E31B4" w14:paraId="3993D8E6" w14:textId="77777777" w:rsidTr="00B61576">
        <w:trPr>
          <w:jc w:val="center"/>
        </w:trPr>
        <w:tc>
          <w:tcPr>
            <w:tcW w:w="1662" w:type="dxa"/>
            <w:shd w:val="clear" w:color="auto" w:fill="E0E0E0"/>
          </w:tcPr>
          <w:p w14:paraId="228F9F14" w14:textId="77777777" w:rsidR="00CE6312" w:rsidRPr="007E31B4" w:rsidRDefault="00CE6312" w:rsidP="00B61576">
            <w:pPr>
              <w:spacing w:after="0" w:line="276" w:lineRule="auto"/>
              <w:rPr>
                <w:rFonts w:cstheme="minorHAnsi"/>
              </w:rPr>
            </w:pPr>
            <w:r w:rsidRPr="007E31B4">
              <w:rPr>
                <w:rFonts w:cstheme="minorHAnsi"/>
              </w:rPr>
              <w:lastRenderedPageBreak/>
              <w:t>Βαθμός κρισιμότητας</w:t>
            </w:r>
          </w:p>
        </w:tc>
        <w:tc>
          <w:tcPr>
            <w:tcW w:w="2162" w:type="dxa"/>
            <w:shd w:val="clear" w:color="auto" w:fill="E0E0E0"/>
          </w:tcPr>
          <w:p w14:paraId="7AD67A02" w14:textId="77777777" w:rsidR="00CE6312" w:rsidRPr="007E31B4" w:rsidRDefault="00CE6312" w:rsidP="00B61576">
            <w:pPr>
              <w:spacing w:after="0" w:line="276" w:lineRule="auto"/>
              <w:rPr>
                <w:rFonts w:cstheme="minorHAnsi"/>
              </w:rPr>
            </w:pPr>
            <w:r w:rsidRPr="007E31B4">
              <w:rPr>
                <w:rFonts w:cstheme="minorHAnsi"/>
              </w:rPr>
              <w:t>Defect / Problem</w:t>
            </w:r>
          </w:p>
        </w:tc>
        <w:tc>
          <w:tcPr>
            <w:tcW w:w="4676" w:type="dxa"/>
            <w:shd w:val="clear" w:color="auto" w:fill="E0E0E0"/>
          </w:tcPr>
          <w:p w14:paraId="1113A454" w14:textId="77777777" w:rsidR="00CE6312" w:rsidRPr="007E31B4" w:rsidRDefault="00CE6312" w:rsidP="00B61576">
            <w:pPr>
              <w:spacing w:after="0" w:line="276" w:lineRule="auto"/>
              <w:rPr>
                <w:rFonts w:cstheme="minorHAnsi"/>
              </w:rPr>
            </w:pPr>
            <w:r w:rsidRPr="007E31B4">
              <w:rPr>
                <w:rFonts w:cstheme="minorHAnsi"/>
              </w:rPr>
              <w:t>Επιχειρησιακό Αποτέλεσμα</w:t>
            </w:r>
          </w:p>
        </w:tc>
      </w:tr>
      <w:tr w:rsidR="00CE6312" w:rsidRPr="00096E40" w14:paraId="6C6767D8" w14:textId="77777777" w:rsidTr="00B61576">
        <w:trPr>
          <w:jc w:val="center"/>
        </w:trPr>
        <w:tc>
          <w:tcPr>
            <w:tcW w:w="1662" w:type="dxa"/>
            <w:vAlign w:val="center"/>
          </w:tcPr>
          <w:p w14:paraId="77F4B3BD" w14:textId="77777777" w:rsidR="00CE6312" w:rsidRPr="007E31B4" w:rsidRDefault="00CE6312" w:rsidP="00B61576">
            <w:pPr>
              <w:spacing w:after="0" w:line="276" w:lineRule="auto"/>
              <w:rPr>
                <w:rFonts w:cstheme="minorHAnsi"/>
              </w:rPr>
            </w:pPr>
            <w:r w:rsidRPr="007E31B4">
              <w:rPr>
                <w:rFonts w:cstheme="minorHAnsi"/>
              </w:rPr>
              <w:t>1</w:t>
            </w:r>
          </w:p>
        </w:tc>
        <w:tc>
          <w:tcPr>
            <w:tcW w:w="2162" w:type="dxa"/>
          </w:tcPr>
          <w:p w14:paraId="01A03EBE" w14:textId="77777777" w:rsidR="00CE6312" w:rsidRPr="007E31B4" w:rsidRDefault="00CE6312" w:rsidP="00B61576">
            <w:pPr>
              <w:spacing w:after="0" w:line="276" w:lineRule="auto"/>
              <w:rPr>
                <w:rFonts w:cstheme="minorHAnsi"/>
              </w:rPr>
            </w:pPr>
            <w:r w:rsidRPr="007E31B4">
              <w:rPr>
                <w:rFonts w:cstheme="minorHAnsi"/>
              </w:rPr>
              <w:t xml:space="preserve">Κρίσιμη δυσλειτουργία </w:t>
            </w:r>
          </w:p>
        </w:tc>
        <w:tc>
          <w:tcPr>
            <w:tcW w:w="4676" w:type="dxa"/>
          </w:tcPr>
          <w:p w14:paraId="7B93B3D8" w14:textId="77777777" w:rsidR="00CE6312" w:rsidRPr="007E31B4" w:rsidRDefault="00CE6312" w:rsidP="00B61576">
            <w:pPr>
              <w:spacing w:after="0" w:line="276" w:lineRule="auto"/>
              <w:rPr>
                <w:rFonts w:cstheme="minorHAnsi"/>
                <w:lang w:val="el-GR"/>
              </w:rPr>
            </w:pPr>
            <w:r w:rsidRPr="007E31B4">
              <w:rPr>
                <w:rFonts w:cstheme="minorHAnsi"/>
                <w:lang w:val="el-GR"/>
              </w:rPr>
              <w:t xml:space="preserve">Ολική απώλεια λειτουργίας ενός συστήματος. Το σύνολο του συστήματος ή μέρος αυτού σταματά συνολικά να λειτουργεί καθιστώντας αδύνατη τη χρήση του. </w:t>
            </w:r>
          </w:p>
        </w:tc>
      </w:tr>
      <w:tr w:rsidR="00CE6312" w:rsidRPr="00096E40" w14:paraId="108D92F1" w14:textId="77777777" w:rsidTr="00B61576">
        <w:trPr>
          <w:jc w:val="center"/>
        </w:trPr>
        <w:tc>
          <w:tcPr>
            <w:tcW w:w="1662" w:type="dxa"/>
            <w:vAlign w:val="center"/>
          </w:tcPr>
          <w:p w14:paraId="5607B0F2" w14:textId="77777777" w:rsidR="00CE6312" w:rsidRPr="007E31B4" w:rsidRDefault="00CE6312" w:rsidP="00B61576">
            <w:pPr>
              <w:spacing w:after="0" w:line="276" w:lineRule="auto"/>
              <w:rPr>
                <w:rFonts w:cstheme="minorHAnsi"/>
              </w:rPr>
            </w:pPr>
            <w:r w:rsidRPr="007E31B4">
              <w:rPr>
                <w:rFonts w:cstheme="minorHAnsi"/>
              </w:rPr>
              <w:t>2</w:t>
            </w:r>
          </w:p>
        </w:tc>
        <w:tc>
          <w:tcPr>
            <w:tcW w:w="2162" w:type="dxa"/>
          </w:tcPr>
          <w:p w14:paraId="001C07EA" w14:textId="77777777" w:rsidR="00CE6312" w:rsidRPr="007E31B4" w:rsidRDefault="00CE6312" w:rsidP="00B61576">
            <w:pPr>
              <w:spacing w:after="0" w:line="276" w:lineRule="auto"/>
              <w:rPr>
                <w:rFonts w:cstheme="minorHAnsi"/>
              </w:rPr>
            </w:pPr>
            <w:r w:rsidRPr="007E31B4">
              <w:rPr>
                <w:rFonts w:cstheme="minorHAnsi"/>
              </w:rPr>
              <w:t xml:space="preserve">Σημαντική δυσλειτουργία </w:t>
            </w:r>
          </w:p>
        </w:tc>
        <w:tc>
          <w:tcPr>
            <w:tcW w:w="4676" w:type="dxa"/>
          </w:tcPr>
          <w:p w14:paraId="4E6840DF" w14:textId="77777777" w:rsidR="00CE6312" w:rsidRPr="007E31B4" w:rsidRDefault="00CE6312" w:rsidP="00B61576">
            <w:pPr>
              <w:spacing w:after="0" w:line="276" w:lineRule="auto"/>
              <w:rPr>
                <w:rFonts w:cstheme="minorHAnsi"/>
                <w:lang w:val="el-GR"/>
              </w:rPr>
            </w:pPr>
            <w:r w:rsidRPr="007E31B4">
              <w:rPr>
                <w:rFonts w:cstheme="minorHAnsi"/>
                <w:lang w:val="el-GR"/>
              </w:rPr>
              <w:t xml:space="preserve">Μερική απώλεια λειτουργίας ενός συστήματος, οδηγώντας σε σημαντικά προβλήματα και μερική απώλεια της λειτουργικότητας του συστήματος. </w:t>
            </w:r>
          </w:p>
        </w:tc>
      </w:tr>
      <w:tr w:rsidR="00CE6312" w:rsidRPr="00096E40" w14:paraId="63EBCAFA" w14:textId="77777777" w:rsidTr="00B61576">
        <w:trPr>
          <w:jc w:val="center"/>
        </w:trPr>
        <w:tc>
          <w:tcPr>
            <w:tcW w:w="1662" w:type="dxa"/>
            <w:vAlign w:val="center"/>
          </w:tcPr>
          <w:p w14:paraId="224AE6F1" w14:textId="77777777" w:rsidR="00CE6312" w:rsidRPr="007E31B4" w:rsidRDefault="00CE6312" w:rsidP="00B61576">
            <w:pPr>
              <w:spacing w:after="0" w:line="276" w:lineRule="auto"/>
              <w:rPr>
                <w:rFonts w:cstheme="minorHAnsi"/>
              </w:rPr>
            </w:pPr>
            <w:r w:rsidRPr="007E31B4">
              <w:rPr>
                <w:rFonts w:cstheme="minorHAnsi"/>
              </w:rPr>
              <w:t>3</w:t>
            </w:r>
          </w:p>
        </w:tc>
        <w:tc>
          <w:tcPr>
            <w:tcW w:w="2162" w:type="dxa"/>
          </w:tcPr>
          <w:p w14:paraId="2E8A78A7" w14:textId="77777777" w:rsidR="00CE6312" w:rsidRPr="007E31B4" w:rsidRDefault="00CE6312" w:rsidP="00B61576">
            <w:pPr>
              <w:spacing w:after="0" w:line="276" w:lineRule="auto"/>
              <w:rPr>
                <w:rFonts w:cstheme="minorHAnsi"/>
              </w:rPr>
            </w:pPr>
            <w:r w:rsidRPr="007E31B4">
              <w:rPr>
                <w:rFonts w:cstheme="minorHAnsi"/>
              </w:rPr>
              <w:t>Μη σημαντική δυσλειτουργία</w:t>
            </w:r>
          </w:p>
        </w:tc>
        <w:tc>
          <w:tcPr>
            <w:tcW w:w="4676" w:type="dxa"/>
          </w:tcPr>
          <w:p w14:paraId="114374FD" w14:textId="77777777" w:rsidR="00CE6312" w:rsidRPr="007E31B4" w:rsidRDefault="00CE6312" w:rsidP="00B61576">
            <w:pPr>
              <w:spacing w:after="0" w:line="276" w:lineRule="auto"/>
              <w:rPr>
                <w:rFonts w:cstheme="minorHAnsi"/>
                <w:lang w:val="el-GR"/>
              </w:rPr>
            </w:pPr>
            <w:r w:rsidRPr="007E31B4">
              <w:rPr>
                <w:rFonts w:cstheme="minorHAnsi"/>
                <w:lang w:val="el-GR"/>
              </w:rPr>
              <w:t>Μικρή απόκλιση από τις προδιαγραφές η οποία δυσχεραίνει τη λειτουργία του συστήματος.</w:t>
            </w:r>
          </w:p>
        </w:tc>
      </w:tr>
    </w:tbl>
    <w:p w14:paraId="29B75101" w14:textId="77777777" w:rsidR="00CE6312" w:rsidRPr="007E31B4" w:rsidRDefault="00CE6312" w:rsidP="007D69F3">
      <w:pPr>
        <w:spacing w:before="60" w:after="60"/>
        <w:rPr>
          <w:lang w:val="el-GR"/>
        </w:rPr>
      </w:pPr>
    </w:p>
    <w:p w14:paraId="426D9651" w14:textId="77777777" w:rsidR="007D69F3" w:rsidRPr="007E31B4" w:rsidRDefault="007D69F3" w:rsidP="007D69F3">
      <w:pPr>
        <w:spacing w:before="120"/>
        <w:rPr>
          <w:b/>
          <w:u w:val="single"/>
        </w:rPr>
      </w:pPr>
      <w:r w:rsidRPr="007E31B4">
        <w:rPr>
          <w:b/>
          <w:u w:val="single"/>
        </w:rPr>
        <w:t>Ορισμοί:</w:t>
      </w:r>
    </w:p>
    <w:p w14:paraId="012C87EF" w14:textId="77777777" w:rsidR="007D69F3" w:rsidRPr="007E31B4" w:rsidRDefault="007D69F3" w:rsidP="00B0706E">
      <w:pPr>
        <w:numPr>
          <w:ilvl w:val="0"/>
          <w:numId w:val="38"/>
        </w:numPr>
        <w:suppressAutoHyphens w:val="0"/>
        <w:spacing w:before="120"/>
        <w:ind w:left="357" w:hanging="357"/>
        <w:rPr>
          <w:lang w:val="el-GR"/>
        </w:rPr>
      </w:pPr>
      <w:r w:rsidRPr="007E31B4">
        <w:rPr>
          <w:b/>
          <w:lang w:val="el-GR"/>
        </w:rPr>
        <w:t>Λογισμικό/Εφαρμογές:</w:t>
      </w:r>
      <w:r w:rsidRPr="007E31B4">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24677B85" w14:textId="77777777" w:rsidR="007D69F3" w:rsidRPr="007E31B4" w:rsidRDefault="007D69F3" w:rsidP="00B0706E">
      <w:pPr>
        <w:numPr>
          <w:ilvl w:val="0"/>
          <w:numId w:val="38"/>
        </w:numPr>
        <w:suppressAutoHyphens w:val="0"/>
        <w:spacing w:before="120"/>
        <w:ind w:left="357" w:hanging="357"/>
        <w:rPr>
          <w:lang w:val="el-GR"/>
        </w:rPr>
      </w:pPr>
      <w:r w:rsidRPr="007E31B4">
        <w:rPr>
          <w:b/>
          <w:lang w:val="el-GR"/>
        </w:rPr>
        <w:t>Βλάβη:</w:t>
      </w:r>
      <w:r w:rsidRPr="007E31B4">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30FA70CA" w14:textId="77777777" w:rsidR="007D69F3" w:rsidRPr="007E31B4" w:rsidRDefault="007D69F3" w:rsidP="00B0706E">
      <w:pPr>
        <w:numPr>
          <w:ilvl w:val="0"/>
          <w:numId w:val="38"/>
        </w:numPr>
        <w:suppressAutoHyphens w:val="0"/>
        <w:spacing w:before="120"/>
        <w:ind w:left="357" w:hanging="357"/>
        <w:rPr>
          <w:lang w:val="el-GR"/>
        </w:rPr>
      </w:pPr>
      <w:r w:rsidRPr="007E31B4">
        <w:rPr>
          <w:b/>
          <w:lang w:val="el-GR"/>
        </w:rPr>
        <w:t>Δυσλειτουργία:</w:t>
      </w:r>
      <w:r w:rsidRPr="007E31B4">
        <w:rPr>
          <w:lang w:val="el-GR"/>
        </w:rPr>
        <w:t xml:space="preserve"> ζημιά μέρους ή όλης της διακριτής μονάδας λογισμικού/εφαρμογών, η οποία </w:t>
      </w:r>
      <w:r w:rsidRPr="007E31B4">
        <w:rPr>
          <w:u w:val="single"/>
          <w:lang w:val="el-GR"/>
        </w:rPr>
        <w:t>δεν</w:t>
      </w:r>
      <w:r w:rsidRPr="007E31B4">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12C5C1B3" w14:textId="77777777" w:rsidR="007D69F3" w:rsidRPr="007E31B4" w:rsidRDefault="007D69F3" w:rsidP="00B0706E">
      <w:pPr>
        <w:numPr>
          <w:ilvl w:val="0"/>
          <w:numId w:val="38"/>
        </w:numPr>
        <w:suppressAutoHyphens w:val="0"/>
        <w:spacing w:before="120"/>
        <w:ind w:left="357" w:hanging="357"/>
        <w:rPr>
          <w:lang w:val="el-GR"/>
        </w:rPr>
      </w:pPr>
      <w:r w:rsidRPr="007E31B4">
        <w:rPr>
          <w:b/>
          <w:lang w:val="el-GR"/>
        </w:rPr>
        <w:t>ΚΩΚ</w:t>
      </w:r>
      <w:r w:rsidRPr="007E31B4">
        <w:rPr>
          <w:lang w:val="el-GR"/>
        </w:rPr>
        <w:t xml:space="preserve"> (κανονικές ώρες κάλυψης): Το χρονικό διάστημα 07:30 – 17:00 για τις εργάσιμες ημέρες.</w:t>
      </w:r>
    </w:p>
    <w:p w14:paraId="47A4B6B9" w14:textId="77777777" w:rsidR="007D69F3" w:rsidRPr="007E31B4" w:rsidRDefault="007D69F3" w:rsidP="00B0706E">
      <w:pPr>
        <w:numPr>
          <w:ilvl w:val="0"/>
          <w:numId w:val="38"/>
        </w:numPr>
        <w:suppressAutoHyphens w:val="0"/>
        <w:spacing w:before="120"/>
        <w:ind w:left="357" w:hanging="357"/>
        <w:rPr>
          <w:lang w:val="el-GR"/>
        </w:rPr>
      </w:pPr>
      <w:r w:rsidRPr="007E31B4">
        <w:rPr>
          <w:b/>
          <w:lang w:val="el-GR"/>
        </w:rPr>
        <w:t>ΕΩΚ</w:t>
      </w:r>
      <w:r w:rsidRPr="007E31B4">
        <w:rPr>
          <w:lang w:val="el-GR"/>
        </w:rPr>
        <w:t xml:space="preserve"> (επιπλέον ώρες κάλυψης): Το υπόλοιπο χρονικό διάστημα.</w:t>
      </w:r>
    </w:p>
    <w:p w14:paraId="1502AC5E" w14:textId="77777777" w:rsidR="007D69F3" w:rsidRPr="007E31B4" w:rsidRDefault="007D69F3" w:rsidP="00B0706E">
      <w:pPr>
        <w:numPr>
          <w:ilvl w:val="0"/>
          <w:numId w:val="38"/>
        </w:numPr>
        <w:suppressAutoHyphens w:val="0"/>
        <w:spacing w:before="120"/>
        <w:rPr>
          <w:b/>
          <w:u w:val="single"/>
        </w:rPr>
      </w:pPr>
      <w:r w:rsidRPr="007E31B4">
        <w:rPr>
          <w:b/>
          <w:lang w:val="el-GR"/>
        </w:rPr>
        <w:t xml:space="preserve">Χρόνος αποκατάστασης βλάβης </w:t>
      </w:r>
      <w:r w:rsidRPr="007E31B4">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7E31B4">
        <w:rPr>
          <w:b/>
          <w:lang w:val="el-GR"/>
        </w:rPr>
        <w:t>αθροιστικά σε μηνιαία βάση.</w:t>
      </w:r>
      <w:r w:rsidRPr="007E31B4">
        <w:rPr>
          <w:lang w:val="el-GR"/>
        </w:rPr>
        <w:t xml:space="preserve"> </w:t>
      </w:r>
      <w:r w:rsidRPr="007E31B4">
        <w:t xml:space="preserve">Ο </w:t>
      </w:r>
      <w:r w:rsidRPr="007E31B4">
        <w:rPr>
          <w:lang w:val="el-GR"/>
        </w:rPr>
        <w:t>χρόνος</w:t>
      </w:r>
      <w:r w:rsidRPr="007E31B4">
        <w:t xml:space="preserve"> </w:t>
      </w:r>
      <w:r w:rsidRPr="007E31B4">
        <w:rPr>
          <w:lang w:val="el-GR"/>
        </w:rPr>
        <w:t>αυτός είναι</w:t>
      </w:r>
      <w:r w:rsidRPr="007E31B4">
        <w:t>:</w:t>
      </w:r>
    </w:p>
    <w:p w14:paraId="229B4327" w14:textId="77777777" w:rsidR="007D69F3" w:rsidRPr="007E31B4" w:rsidRDefault="007D69F3" w:rsidP="00B0706E">
      <w:pPr>
        <w:numPr>
          <w:ilvl w:val="0"/>
          <w:numId w:val="36"/>
        </w:numPr>
        <w:suppressAutoHyphens w:val="0"/>
        <w:spacing w:before="120"/>
        <w:rPr>
          <w:lang w:val="el-GR"/>
        </w:rPr>
      </w:pPr>
      <w:r w:rsidRPr="007E31B4">
        <w:rPr>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396C0111" w14:textId="77777777" w:rsidR="007D69F3" w:rsidRPr="007E31B4" w:rsidRDefault="007D69F3" w:rsidP="00B0706E">
      <w:pPr>
        <w:numPr>
          <w:ilvl w:val="0"/>
          <w:numId w:val="36"/>
        </w:numPr>
        <w:suppressAutoHyphens w:val="0"/>
        <w:spacing w:before="120"/>
        <w:rPr>
          <w:lang w:val="el-GR"/>
        </w:rPr>
      </w:pPr>
      <w:r w:rsidRPr="007E31B4">
        <w:rPr>
          <w:lang w:val="el-GR"/>
        </w:rPr>
        <w:t>έξι (6) ώρες οι οποίες θα προσμετρούνται από τις 07.30 της επόμενης εργάσιμης ημέρας, για τις λοιπές ώρες ανακοίνωσης προβλήματος βλάβης</w:t>
      </w:r>
    </w:p>
    <w:p w14:paraId="7F71B11A" w14:textId="77777777" w:rsidR="007D69F3" w:rsidRPr="007E31B4" w:rsidRDefault="007D69F3" w:rsidP="00B0706E">
      <w:pPr>
        <w:numPr>
          <w:ilvl w:val="0"/>
          <w:numId w:val="38"/>
        </w:numPr>
        <w:suppressAutoHyphens w:val="0"/>
        <w:spacing w:before="120"/>
        <w:rPr>
          <w:b/>
          <w:bCs/>
          <w:u w:val="single"/>
          <w:lang w:val="el-GR"/>
        </w:rPr>
      </w:pPr>
      <w:r w:rsidRPr="007E31B4">
        <w:rPr>
          <w:b/>
          <w:bCs/>
          <w:lang w:val="el-GR"/>
        </w:rPr>
        <w:t xml:space="preserve">Χρόνος αποκατάστασης δυσλειτουργίας </w:t>
      </w:r>
      <w:r w:rsidRPr="007E31B4">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7E31B4">
        <w:rPr>
          <w:b/>
          <w:bCs/>
          <w:lang w:val="el-GR"/>
        </w:rPr>
        <w:t>αθροιστικά σε μηνιαία βάση.</w:t>
      </w:r>
      <w:r w:rsidRPr="007E31B4">
        <w:rPr>
          <w:lang w:val="el-GR"/>
        </w:rPr>
        <w:t xml:space="preserve"> Ο χρόνος αυτός είναι:</w:t>
      </w:r>
    </w:p>
    <w:p w14:paraId="47A44109" w14:textId="77777777" w:rsidR="007D69F3" w:rsidRPr="007E31B4" w:rsidRDefault="007D69F3" w:rsidP="00B0706E">
      <w:pPr>
        <w:numPr>
          <w:ilvl w:val="0"/>
          <w:numId w:val="36"/>
        </w:numPr>
        <w:suppressAutoHyphens w:val="0"/>
        <w:spacing w:before="120"/>
        <w:rPr>
          <w:lang w:val="el-GR"/>
        </w:rPr>
      </w:pPr>
      <w:r w:rsidRPr="007E31B4">
        <w:rPr>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035FC33A" w14:textId="77777777" w:rsidR="007D69F3" w:rsidRPr="007E31B4" w:rsidRDefault="007D69F3" w:rsidP="00B0706E">
      <w:pPr>
        <w:numPr>
          <w:ilvl w:val="0"/>
          <w:numId w:val="36"/>
        </w:numPr>
        <w:suppressAutoHyphens w:val="0"/>
        <w:spacing w:before="120"/>
        <w:rPr>
          <w:lang w:val="el-GR"/>
        </w:rPr>
      </w:pPr>
      <w:r w:rsidRPr="007E31B4">
        <w:rPr>
          <w:lang w:val="el-GR"/>
        </w:rPr>
        <w:t>είκοσι τέσσερις (24) ώρες οι οποίες θα προσμετρούνται από τις 07.30 της επόμενης εργάσιμης ημέρας, για τις λοιπές ώρες ανακοίνωσης προβλήματος δυσλειτουργίας</w:t>
      </w:r>
    </w:p>
    <w:p w14:paraId="0BD12A17" w14:textId="77777777" w:rsidR="007D69F3" w:rsidRPr="007E31B4" w:rsidRDefault="007D69F3" w:rsidP="007D69F3">
      <w:pPr>
        <w:spacing w:before="120"/>
        <w:rPr>
          <w:b/>
          <w:u w:val="single"/>
          <w:lang w:val="el-GR"/>
        </w:rPr>
      </w:pPr>
    </w:p>
    <w:p w14:paraId="724879A9" w14:textId="77777777" w:rsidR="007D69F3" w:rsidRPr="007E31B4" w:rsidRDefault="007D69F3" w:rsidP="007D69F3">
      <w:pPr>
        <w:spacing w:before="120"/>
        <w:rPr>
          <w:b/>
          <w:u w:val="single"/>
          <w:lang w:val="el-GR"/>
        </w:rPr>
      </w:pPr>
      <w:r w:rsidRPr="007E31B4">
        <w:rPr>
          <w:b/>
          <w:u w:val="single"/>
          <w:lang w:val="el-GR"/>
        </w:rPr>
        <w:lastRenderedPageBreak/>
        <w:t xml:space="preserve">Μη διαθεσιμότητα – Ρήτρες: </w:t>
      </w:r>
    </w:p>
    <w:p w14:paraId="61704945" w14:textId="77777777" w:rsidR="007D69F3" w:rsidRPr="007E31B4" w:rsidRDefault="007D69F3" w:rsidP="007D69F3">
      <w:pPr>
        <w:spacing w:before="120"/>
        <w:rPr>
          <w:lang w:val="el-GR"/>
        </w:rPr>
      </w:pPr>
      <w:bookmarkStart w:id="654" w:name="OLE_LINK5"/>
      <w:bookmarkStart w:id="655" w:name="OLE_LINK6"/>
      <w:r w:rsidRPr="007E31B4">
        <w:rPr>
          <w:lang w:val="el-GR"/>
        </w:rPr>
        <w:t xml:space="preserve">Σε περίπτωση υπέρβασης του </w:t>
      </w:r>
      <w:r w:rsidRPr="007E31B4">
        <w:rPr>
          <w:b/>
          <w:lang w:val="el-GR"/>
        </w:rPr>
        <w:t xml:space="preserve">μηνιαίου </w:t>
      </w:r>
      <w:r w:rsidRPr="007E31B4">
        <w:rPr>
          <w:b/>
          <w:bCs/>
          <w:lang w:val="el-GR"/>
        </w:rPr>
        <w:t>χρόνου αποκατάστασης βλάβης</w:t>
      </w:r>
      <w:r w:rsidRPr="007E31B4">
        <w:rPr>
          <w:lang w:val="el-GR"/>
        </w:rPr>
        <w:t>, επιβάλλεται στον Ανάδοχο ρήτρα ίση με το μεγαλύτερο εκ των δύο ακόλουθων τιμών:</w:t>
      </w:r>
    </w:p>
    <w:p w14:paraId="2BB7C617" w14:textId="77777777" w:rsidR="007D69F3" w:rsidRPr="007E31B4" w:rsidRDefault="007D69F3" w:rsidP="00B0706E">
      <w:pPr>
        <w:numPr>
          <w:ilvl w:val="0"/>
          <w:numId w:val="37"/>
        </w:numPr>
        <w:suppressAutoHyphens w:val="0"/>
        <w:spacing w:before="120"/>
        <w:rPr>
          <w:lang w:val="el-GR"/>
        </w:rPr>
      </w:pPr>
      <w:r w:rsidRPr="007E31B4">
        <w:rPr>
          <w:b/>
          <w:lang w:val="el-GR"/>
        </w:rPr>
        <w:t>0,05%</w:t>
      </w:r>
      <w:r w:rsidRPr="007E31B4">
        <w:rPr>
          <w:lang w:val="el-GR"/>
        </w:rPr>
        <w:t xml:space="preserve"> επί του συμβατικού τιμήματος της μονάδας/τμήματος που είναι εκτός λειτουργίας</w:t>
      </w:r>
    </w:p>
    <w:p w14:paraId="44373B05" w14:textId="77777777" w:rsidR="007D69F3" w:rsidRPr="007E31B4" w:rsidRDefault="007D69F3" w:rsidP="00B0706E">
      <w:pPr>
        <w:numPr>
          <w:ilvl w:val="0"/>
          <w:numId w:val="37"/>
        </w:numPr>
        <w:suppressAutoHyphens w:val="0"/>
        <w:spacing w:before="120"/>
        <w:rPr>
          <w:rFonts w:eastAsia="SimSun"/>
          <w:sz w:val="24"/>
          <w:lang w:val="el-GR"/>
        </w:rPr>
      </w:pPr>
      <w:r w:rsidRPr="007E31B4">
        <w:rPr>
          <w:b/>
          <w:lang w:val="el-GR"/>
        </w:rPr>
        <w:t>0,2%</w:t>
      </w:r>
      <w:r w:rsidRPr="007E31B4">
        <w:rPr>
          <w:lang w:val="el-GR"/>
        </w:rPr>
        <w:t xml:space="preserve"> επί του τρέχοντος ετήσιου κόστους συντήρησης του συνόλου του συστήματος.</w:t>
      </w:r>
    </w:p>
    <w:p w14:paraId="15E0006B" w14:textId="77777777" w:rsidR="007D69F3" w:rsidRPr="007E31B4" w:rsidRDefault="007D69F3" w:rsidP="007D69F3">
      <w:pPr>
        <w:spacing w:before="120"/>
        <w:rPr>
          <w:lang w:val="el-GR"/>
        </w:rPr>
      </w:pPr>
      <w:r w:rsidRPr="007E31B4">
        <w:rPr>
          <w:b/>
          <w:lang w:val="el-GR"/>
        </w:rPr>
        <w:t>για κάθε επιπλέον ώρα βλάβης</w:t>
      </w:r>
      <w:r w:rsidRPr="007E31B4">
        <w:rPr>
          <w:lang w:val="el-GR"/>
        </w:rPr>
        <w:t xml:space="preserve"> </w:t>
      </w:r>
      <w:r w:rsidRPr="007E31B4">
        <w:rPr>
          <w:b/>
          <w:lang w:val="el-GR"/>
        </w:rPr>
        <w:t>(μη διαθεσιμότητας)/δυσλειτουργίας</w:t>
      </w:r>
      <w:r w:rsidRPr="007E31B4">
        <w:rPr>
          <w:lang w:val="el-GR"/>
        </w:rPr>
        <w:t>, εφόσον αυτή είναι εντός ΚΩΚ, ή το ήμισυ του ως άνω υπολογιζόμενου ποσού, εφόσον η ώρα είναι εκτός ΚΩΚ.</w:t>
      </w:r>
    </w:p>
    <w:bookmarkEnd w:id="654"/>
    <w:bookmarkEnd w:id="655"/>
    <w:p w14:paraId="4D7CB4EE" w14:textId="77777777" w:rsidR="007D69F3" w:rsidRPr="007E31B4" w:rsidRDefault="007D69F3" w:rsidP="007D69F3">
      <w:pPr>
        <w:spacing w:before="120"/>
        <w:rPr>
          <w:i/>
          <w:u w:val="single"/>
          <w:lang w:val="el-GR"/>
        </w:rPr>
      </w:pPr>
    </w:p>
    <w:p w14:paraId="4435E0CF" w14:textId="77777777" w:rsidR="007D69F3" w:rsidRPr="007E31B4" w:rsidRDefault="007D69F3" w:rsidP="007D69F3">
      <w:pPr>
        <w:spacing w:before="120"/>
        <w:rPr>
          <w:lang w:val="el-GR"/>
        </w:rPr>
      </w:pPr>
      <w:r w:rsidRPr="007E31B4">
        <w:rPr>
          <w:lang w:val="el-GR"/>
        </w:rPr>
        <w:t xml:space="preserve">Σε περίπτωση υπέρβασης του </w:t>
      </w:r>
      <w:r w:rsidRPr="007E31B4">
        <w:rPr>
          <w:b/>
          <w:lang w:val="el-GR"/>
        </w:rPr>
        <w:t xml:space="preserve">μηνιαίου </w:t>
      </w:r>
      <w:r w:rsidRPr="007E31B4">
        <w:rPr>
          <w:b/>
          <w:bCs/>
          <w:lang w:val="el-GR"/>
        </w:rPr>
        <w:t>χρόνου αποκατάστασης δυσλειτουργίας</w:t>
      </w:r>
      <w:r w:rsidRPr="007E31B4">
        <w:rPr>
          <w:lang w:val="el-GR"/>
        </w:rPr>
        <w:t>, επιβάλλεται στον Ανάδοχο ρήτρα ίση με το μεγαλύτερο εκ των δύο ακόλουθων τιμών:</w:t>
      </w:r>
    </w:p>
    <w:p w14:paraId="61FE3093" w14:textId="77777777" w:rsidR="007D69F3" w:rsidRPr="007E31B4" w:rsidRDefault="007D69F3" w:rsidP="00B0706E">
      <w:pPr>
        <w:numPr>
          <w:ilvl w:val="0"/>
          <w:numId w:val="37"/>
        </w:numPr>
        <w:suppressAutoHyphens w:val="0"/>
        <w:spacing w:before="120"/>
        <w:rPr>
          <w:lang w:val="el-GR"/>
        </w:rPr>
      </w:pPr>
      <w:r w:rsidRPr="007E31B4">
        <w:rPr>
          <w:b/>
          <w:lang w:val="el-GR"/>
        </w:rPr>
        <w:t>0,02%</w:t>
      </w:r>
      <w:r w:rsidRPr="007E31B4">
        <w:rPr>
          <w:lang w:val="el-GR"/>
        </w:rPr>
        <w:t xml:space="preserve"> επί του συμβατικού τιμήματος της μονάδας/τμήματος που είναι εκτός λειτουργίας</w:t>
      </w:r>
    </w:p>
    <w:p w14:paraId="6F9A6D43" w14:textId="77777777" w:rsidR="007D69F3" w:rsidRPr="007E31B4" w:rsidRDefault="007D69F3" w:rsidP="00B0706E">
      <w:pPr>
        <w:numPr>
          <w:ilvl w:val="0"/>
          <w:numId w:val="37"/>
        </w:numPr>
        <w:suppressAutoHyphens w:val="0"/>
        <w:spacing w:before="120"/>
        <w:rPr>
          <w:rFonts w:eastAsia="SimSun"/>
          <w:sz w:val="24"/>
          <w:lang w:val="el-GR"/>
        </w:rPr>
      </w:pPr>
      <w:r w:rsidRPr="007E31B4">
        <w:rPr>
          <w:b/>
          <w:lang w:val="el-GR"/>
        </w:rPr>
        <w:t>0,1%</w:t>
      </w:r>
      <w:r w:rsidRPr="007E31B4">
        <w:rPr>
          <w:lang w:val="el-GR"/>
        </w:rPr>
        <w:t xml:space="preserve"> επί του τρέχοντος ετήσιου κόστους συντήρησης του συνόλου του συστήματος.</w:t>
      </w:r>
    </w:p>
    <w:p w14:paraId="125E98D5" w14:textId="77777777" w:rsidR="007D69F3" w:rsidRPr="007E31B4" w:rsidRDefault="007D69F3" w:rsidP="007D69F3">
      <w:pPr>
        <w:spacing w:before="120"/>
        <w:rPr>
          <w:lang w:val="el-GR"/>
        </w:rPr>
      </w:pPr>
      <w:r w:rsidRPr="007E31B4">
        <w:rPr>
          <w:b/>
          <w:lang w:val="el-GR"/>
        </w:rPr>
        <w:t>για κάθε επιπλέον ώρα βλάβης</w:t>
      </w:r>
      <w:r w:rsidRPr="007E31B4">
        <w:rPr>
          <w:lang w:val="el-GR"/>
        </w:rPr>
        <w:t xml:space="preserve"> </w:t>
      </w:r>
      <w:r w:rsidRPr="007E31B4">
        <w:rPr>
          <w:b/>
          <w:lang w:val="el-GR"/>
        </w:rPr>
        <w:t>(μη διαθεσιμότητας)/δυσλειτουργίας</w:t>
      </w:r>
      <w:r w:rsidRPr="007E31B4">
        <w:rPr>
          <w:lang w:val="el-GR"/>
        </w:rPr>
        <w:t>, εφόσον αυτή είναι εντός ΚΩΚ, ή το ήμισυ του ως άνω υπολογιζόμενου ποσού, εφόσον η ώρα είναι εκτός ΚΩΚ.</w:t>
      </w:r>
    </w:p>
    <w:p w14:paraId="5219CFA9" w14:textId="77777777" w:rsidR="007D69F3" w:rsidRPr="007E31B4" w:rsidRDefault="007D69F3" w:rsidP="007D69F3">
      <w:pPr>
        <w:spacing w:before="120"/>
        <w:rPr>
          <w:i/>
          <w:u w:val="single"/>
          <w:lang w:val="el-GR"/>
        </w:rPr>
      </w:pPr>
    </w:p>
    <w:p w14:paraId="43406DA5" w14:textId="77777777" w:rsidR="007D69F3" w:rsidRPr="007E31B4" w:rsidRDefault="007D69F3" w:rsidP="007D69F3">
      <w:pPr>
        <w:spacing w:before="120"/>
        <w:rPr>
          <w:i/>
          <w:u w:val="single"/>
        </w:rPr>
      </w:pPr>
      <w:r w:rsidRPr="007E31B4">
        <w:rPr>
          <w:i/>
          <w:u w:val="single"/>
        </w:rPr>
        <w:t>Διευκρινίζεται ότι:</w:t>
      </w:r>
    </w:p>
    <w:p w14:paraId="19BB3852" w14:textId="77777777" w:rsidR="007D69F3" w:rsidRPr="007E31B4" w:rsidRDefault="007D69F3" w:rsidP="00B0706E">
      <w:pPr>
        <w:numPr>
          <w:ilvl w:val="0"/>
          <w:numId w:val="39"/>
        </w:numPr>
        <w:suppressAutoHyphens w:val="0"/>
        <w:spacing w:before="120"/>
        <w:rPr>
          <w:i/>
          <w:lang w:val="el-GR"/>
        </w:rPr>
      </w:pPr>
      <w:r w:rsidRPr="007E31B4">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3E6C726A" w14:textId="77777777" w:rsidR="007D69F3" w:rsidRPr="007E31B4" w:rsidRDefault="007D69F3" w:rsidP="00B0706E">
      <w:pPr>
        <w:numPr>
          <w:ilvl w:val="0"/>
          <w:numId w:val="39"/>
        </w:numPr>
        <w:suppressAutoHyphens w:val="0"/>
        <w:spacing w:before="120"/>
        <w:rPr>
          <w:i/>
          <w:lang w:val="el-GR"/>
        </w:rPr>
      </w:pPr>
      <w:r w:rsidRPr="007E31B4">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616E1111" w14:textId="77777777" w:rsidR="007D69F3" w:rsidRPr="007E31B4" w:rsidRDefault="007D69F3" w:rsidP="007D69F3">
      <w:pPr>
        <w:spacing w:before="120"/>
        <w:rPr>
          <w:b/>
          <w:u w:val="single"/>
          <w:lang w:val="el-GR"/>
        </w:rPr>
      </w:pPr>
    </w:p>
    <w:p w14:paraId="56919ABB" w14:textId="77777777" w:rsidR="007D69F3" w:rsidRPr="007E31B4" w:rsidRDefault="007D69F3" w:rsidP="007D69F3">
      <w:pPr>
        <w:spacing w:before="120"/>
        <w:rPr>
          <w:b/>
          <w:u w:val="single"/>
        </w:rPr>
      </w:pPr>
      <w:r w:rsidRPr="007E31B4">
        <w:rPr>
          <w:b/>
          <w:u w:val="single"/>
        </w:rPr>
        <w:t xml:space="preserve">Επιπρόσθετες ρήτρες </w:t>
      </w:r>
    </w:p>
    <w:p w14:paraId="2AE9E4CE" w14:textId="77777777" w:rsidR="007D69F3" w:rsidRPr="007E31B4" w:rsidRDefault="007D69F3" w:rsidP="00B0706E">
      <w:pPr>
        <w:numPr>
          <w:ilvl w:val="0"/>
          <w:numId w:val="40"/>
        </w:numPr>
        <w:tabs>
          <w:tab w:val="num" w:pos="284"/>
        </w:tabs>
        <w:suppressAutoHyphens w:val="0"/>
        <w:spacing w:before="120"/>
        <w:ind w:left="284" w:hanging="291"/>
        <w:rPr>
          <w:lang w:val="el-GR"/>
        </w:rPr>
      </w:pPr>
      <w:r w:rsidRPr="007E31B4">
        <w:rPr>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69FB89C0" w14:textId="77777777" w:rsidR="007D69F3" w:rsidRPr="007E31B4" w:rsidRDefault="007D69F3" w:rsidP="00B0706E">
      <w:pPr>
        <w:numPr>
          <w:ilvl w:val="0"/>
          <w:numId w:val="37"/>
        </w:numPr>
        <w:suppressAutoHyphens w:val="0"/>
        <w:spacing w:before="120"/>
        <w:rPr>
          <w:b/>
          <w:lang w:val="el-GR"/>
        </w:rPr>
      </w:pPr>
      <w:r w:rsidRPr="007E31B4">
        <w:rPr>
          <w:lang w:val="el-GR"/>
        </w:rPr>
        <w:t xml:space="preserve">επιβάλλεται στον Ανάδοχο ρήτρα ίση με </w:t>
      </w:r>
      <w:r w:rsidRPr="007E31B4">
        <w:rPr>
          <w:b/>
          <w:lang w:val="el-GR"/>
        </w:rPr>
        <w:t>0,02%</w:t>
      </w:r>
      <w:r w:rsidRPr="007E31B4">
        <w:rPr>
          <w:lang w:val="el-GR"/>
        </w:rPr>
        <w:t xml:space="preserve"> επί του συμβατικού τιμήματος της μονάδας/τμήματος που είναι εκτός λειτουργίας, κατά τη διάρκεια της περιόδου εγγύησης</w:t>
      </w:r>
    </w:p>
    <w:p w14:paraId="4C8A97F8" w14:textId="77777777" w:rsidR="007D69F3" w:rsidRPr="007E31B4" w:rsidRDefault="007D69F3" w:rsidP="007D69F3">
      <w:pPr>
        <w:tabs>
          <w:tab w:val="center" w:pos="4153"/>
          <w:tab w:val="right" w:pos="8306"/>
        </w:tabs>
        <w:spacing w:before="120"/>
        <w:rPr>
          <w:lang w:val="el-GR"/>
        </w:rPr>
      </w:pPr>
    </w:p>
    <w:p w14:paraId="7BF4EB38" w14:textId="77777777" w:rsidR="007D69F3" w:rsidRPr="007E31B4" w:rsidRDefault="007D69F3" w:rsidP="007D69F3">
      <w:pPr>
        <w:tabs>
          <w:tab w:val="center" w:pos="4153"/>
          <w:tab w:val="right" w:pos="8306"/>
        </w:tabs>
        <w:spacing w:before="120"/>
        <w:rPr>
          <w:lang w:val="el-GR"/>
        </w:rPr>
      </w:pPr>
      <w:r w:rsidRPr="007E31B4">
        <w:rPr>
          <w:lang w:val="el-GR"/>
        </w:rPr>
        <w:t xml:space="preserve">Οι ρήτρες της παρούσας παραγράφου </w:t>
      </w:r>
      <w:r w:rsidRPr="007E31B4">
        <w:rPr>
          <w:u w:val="single"/>
          <w:lang w:val="el-GR"/>
        </w:rPr>
        <w:t>δεν ισχύουν</w:t>
      </w:r>
      <w:r w:rsidRPr="007E31B4" w:rsidDel="00DB5A86">
        <w:rPr>
          <w:lang w:val="el-GR"/>
        </w:rPr>
        <w:t xml:space="preserve"> </w:t>
      </w:r>
      <w:r w:rsidRPr="007E31B4">
        <w:rPr>
          <w:lang w:val="el-GR"/>
        </w:rPr>
        <w:t xml:space="preserve">στην περίπτωση που εξοπλισμός ή λογισμικό του Κυβερνητικού </w:t>
      </w:r>
      <w:r w:rsidRPr="007E31B4">
        <w:rPr>
          <w:rFonts w:eastAsia="SimSun"/>
          <w:lang w:val="el-GR"/>
        </w:rPr>
        <w:t xml:space="preserve">Υπολογιστικού Νέφους G-Cloud </w:t>
      </w:r>
      <w:r w:rsidRPr="007E31B4">
        <w:rPr>
          <w:lang w:val="el-GR"/>
        </w:rPr>
        <w:t>(</w:t>
      </w:r>
      <w:r w:rsidRPr="007E31B4">
        <w:t>Government</w:t>
      </w:r>
      <w:r w:rsidRPr="007E31B4">
        <w:rPr>
          <w:lang w:val="el-GR"/>
        </w:rPr>
        <w:t xml:space="preserve"> </w:t>
      </w:r>
      <w:r w:rsidRPr="007E31B4">
        <w:t>Cloud</w:t>
      </w:r>
      <w:r w:rsidRPr="007E31B4">
        <w:rPr>
          <w:lang w:val="el-GR"/>
        </w:rPr>
        <w:t xml:space="preserve">) ή/και του ΣΥΖΕΥΞΙΣ προκαλέσει </w:t>
      </w:r>
      <w:r w:rsidRPr="007E31B4">
        <w:rPr>
          <w:u w:val="single"/>
          <w:lang w:val="el-GR"/>
        </w:rPr>
        <w:t>αποδεδειγμένα</w:t>
      </w:r>
      <w:r w:rsidRPr="007E31B4">
        <w:rPr>
          <w:lang w:val="el-GR"/>
        </w:rPr>
        <w:t xml:space="preserve"> δυσλειτουργία (τεκμαιρόμενη από τα εργαλεία και τις αναφορές διαθεσιμότητας των σχετικών πόρων / υπηρεσιών του </w:t>
      </w:r>
      <w:r w:rsidRPr="007E31B4">
        <w:rPr>
          <w:lang w:val="en-US"/>
        </w:rPr>
        <w:t>G</w:t>
      </w:r>
      <w:r w:rsidRPr="007E31B4">
        <w:rPr>
          <w:lang w:val="el-GR"/>
        </w:rPr>
        <w:t>-</w:t>
      </w:r>
      <w:r w:rsidRPr="007E31B4">
        <w:rPr>
          <w:lang w:val="en-US"/>
        </w:rPr>
        <w:t>Cloud</w:t>
      </w:r>
      <w:r w:rsidRPr="007E31B4">
        <w:rPr>
          <w:lang w:val="el-GR"/>
        </w:rPr>
        <w:t>) σε παραδοτέο του Έργου.</w:t>
      </w:r>
    </w:p>
    <w:p w14:paraId="7DF0B348" w14:textId="77777777" w:rsidR="007D69F3" w:rsidRPr="007E31B4" w:rsidRDefault="007D69F3" w:rsidP="00EF2204">
      <w:pPr>
        <w:rPr>
          <w:rFonts w:eastAsia="SimSun"/>
          <w:lang w:val="el-GR"/>
        </w:rPr>
      </w:pPr>
    </w:p>
    <w:p w14:paraId="161ADFBF" w14:textId="77777777" w:rsidR="003C2BEF" w:rsidRPr="007E31B4" w:rsidRDefault="003C2BEF" w:rsidP="00B0706E">
      <w:pPr>
        <w:pStyle w:val="5"/>
        <w:numPr>
          <w:ilvl w:val="0"/>
          <w:numId w:val="27"/>
        </w:numPr>
        <w:rPr>
          <w:rFonts w:eastAsia="SimSun" w:cs="Tahoma"/>
          <w:lang w:val="el-GR"/>
        </w:rPr>
      </w:pPr>
      <w:bookmarkStart w:id="656" w:name="_Toc202354773"/>
      <w:r w:rsidRPr="007E31B4">
        <w:rPr>
          <w:rFonts w:eastAsia="SimSun" w:cs="Tahoma"/>
          <w:lang w:val="el-GR"/>
        </w:rPr>
        <w:t>Προγραμματισμένες Διακοπές Υπηρεσίας</w:t>
      </w:r>
      <w:bookmarkEnd w:id="656"/>
    </w:p>
    <w:p w14:paraId="20066F57" w14:textId="77777777" w:rsidR="007D69F3" w:rsidRPr="007E31B4" w:rsidRDefault="007D69F3" w:rsidP="007D69F3">
      <w:pPr>
        <w:spacing w:before="120"/>
        <w:rPr>
          <w:lang w:val="el-GR"/>
        </w:rPr>
      </w:pPr>
      <w:r w:rsidRPr="007E31B4">
        <w:rPr>
          <w:lang w:val="el-GR"/>
        </w:rPr>
        <w:t>Επιτρέπεται η διενέργεια προγραμματισμένων διακοπών της Υπηρεσίας (</w:t>
      </w:r>
      <w:r w:rsidRPr="007E31B4">
        <w:rPr>
          <w:lang w:val="en-US"/>
        </w:rPr>
        <w:t>Planned</w:t>
      </w:r>
      <w:r w:rsidRPr="007E31B4">
        <w:rPr>
          <w:lang w:val="el-GR"/>
        </w:rPr>
        <w:t xml:space="preserve"> </w:t>
      </w:r>
      <w:r w:rsidRPr="007E31B4">
        <w:rPr>
          <w:lang w:val="en-US"/>
        </w:rPr>
        <w:t>Outages</w:t>
      </w:r>
      <w:r w:rsidRPr="007E31B4">
        <w:rPr>
          <w:lang w:val="el-GR"/>
        </w:rPr>
        <w:t>), τόσο κατά την υλοποίηση του Έργου, όσο και κατά τη διάρκεια της ΠΕΣ, σύμφωνα με τις παρακάτω συνθήκες:</w:t>
      </w:r>
    </w:p>
    <w:p w14:paraId="31EA24FD" w14:textId="77777777" w:rsidR="007D69F3" w:rsidRPr="007E31B4" w:rsidRDefault="007D69F3" w:rsidP="00B0706E">
      <w:pPr>
        <w:widowControl w:val="0"/>
        <w:numPr>
          <w:ilvl w:val="0"/>
          <w:numId w:val="41"/>
        </w:numPr>
        <w:suppressAutoHyphens w:val="0"/>
        <w:adjustRightInd w:val="0"/>
        <w:spacing w:before="120"/>
        <w:textAlignment w:val="baseline"/>
        <w:rPr>
          <w:lang w:val="el-GR"/>
        </w:rPr>
      </w:pPr>
      <w:r w:rsidRPr="007E31B4">
        <w:rPr>
          <w:lang w:val="el-GR"/>
        </w:rPr>
        <w:t xml:space="preserve">Κάθε προγραμματισμένη διακοπή της υπηρεσίας από τον Ανάδοχο θα ανακοινώνεται τουλάχιστον </w:t>
      </w:r>
      <w:r w:rsidRPr="007E31B4">
        <w:rPr>
          <w:b/>
          <w:lang w:val="el-GR"/>
        </w:rPr>
        <w:t>15 ημερολογιακές ημέρες</w:t>
      </w:r>
      <w:r w:rsidRPr="007E31B4">
        <w:rPr>
          <w:lang w:val="el-GR"/>
        </w:rPr>
        <w:t xml:space="preserve"> νωρίτερα στο Φορέα, και θα πρέπει να τεκμηριώνεται κατάλληλα.</w:t>
      </w:r>
    </w:p>
    <w:p w14:paraId="7E99C337" w14:textId="77777777" w:rsidR="007D69F3" w:rsidRPr="007E31B4" w:rsidRDefault="007D69F3" w:rsidP="00B0706E">
      <w:pPr>
        <w:widowControl w:val="0"/>
        <w:numPr>
          <w:ilvl w:val="0"/>
          <w:numId w:val="41"/>
        </w:numPr>
        <w:suppressAutoHyphens w:val="0"/>
        <w:adjustRightInd w:val="0"/>
        <w:spacing w:before="120"/>
        <w:textAlignment w:val="baseline"/>
        <w:rPr>
          <w:lang w:val="el-GR"/>
        </w:rPr>
      </w:pPr>
      <w:r w:rsidRPr="007E31B4">
        <w:rPr>
          <w:lang w:val="el-GR"/>
        </w:rPr>
        <w:lastRenderedPageBreak/>
        <w:t>Κάθε προγραμματισμένη διακοπή της υπηρεσίας θα πραγματοποιείται μόνο εφόσον ρητά συμφωνηθεί μεταξύ των δύο μερών.</w:t>
      </w:r>
    </w:p>
    <w:p w14:paraId="6BE315DB" w14:textId="77777777" w:rsidR="007D69F3" w:rsidRPr="007E31B4" w:rsidRDefault="007D69F3" w:rsidP="00B0706E">
      <w:pPr>
        <w:widowControl w:val="0"/>
        <w:numPr>
          <w:ilvl w:val="0"/>
          <w:numId w:val="41"/>
        </w:numPr>
        <w:suppressAutoHyphens w:val="0"/>
        <w:adjustRightInd w:val="0"/>
        <w:spacing w:before="120"/>
        <w:textAlignment w:val="baseline"/>
        <w:rPr>
          <w:lang w:val="el-GR"/>
        </w:rPr>
      </w:pPr>
      <w:r w:rsidRPr="007E31B4">
        <w:rPr>
          <w:lang w:val="el-GR"/>
        </w:rPr>
        <w:t>Η μέγιστη διάρκεια μίας προγραμματισμένης διακοπής υπηρεσιών θα συμφωνείται ρητά μεταξύ των δύο μερών.</w:t>
      </w:r>
    </w:p>
    <w:p w14:paraId="01CA5C96" w14:textId="77777777" w:rsidR="007D69F3" w:rsidRPr="007E31B4" w:rsidRDefault="007D69F3" w:rsidP="00B0706E">
      <w:pPr>
        <w:widowControl w:val="0"/>
        <w:numPr>
          <w:ilvl w:val="0"/>
          <w:numId w:val="41"/>
        </w:numPr>
        <w:suppressAutoHyphens w:val="0"/>
        <w:adjustRightInd w:val="0"/>
        <w:spacing w:before="120"/>
        <w:textAlignment w:val="baseline"/>
        <w:rPr>
          <w:lang w:val="el-GR"/>
        </w:rPr>
      </w:pPr>
      <w:r w:rsidRPr="007E31B4">
        <w:rPr>
          <w:lang w:val="el-GR"/>
        </w:rPr>
        <w:t xml:space="preserve">Θα πραγματοποιείται μόνο </w:t>
      </w:r>
      <w:r w:rsidRPr="007E31B4">
        <w:rPr>
          <w:b/>
          <w:lang w:val="el-GR"/>
        </w:rPr>
        <w:t>σε ώρες ΕΩΚ</w:t>
      </w:r>
      <w:r w:rsidRPr="007E31B4">
        <w:rPr>
          <w:lang w:val="el-GR"/>
        </w:rPr>
        <w:t xml:space="preserve"> (όπως αυτές ορίζονται στην προηγούμενη ενότητα).</w:t>
      </w:r>
    </w:p>
    <w:p w14:paraId="4B4E9ADE" w14:textId="77777777" w:rsidR="007D69F3" w:rsidRPr="007E31B4" w:rsidRDefault="007D69F3" w:rsidP="00B0706E">
      <w:pPr>
        <w:widowControl w:val="0"/>
        <w:numPr>
          <w:ilvl w:val="0"/>
          <w:numId w:val="41"/>
        </w:numPr>
        <w:suppressAutoHyphens w:val="0"/>
        <w:adjustRightInd w:val="0"/>
        <w:spacing w:before="120"/>
        <w:textAlignment w:val="baseline"/>
        <w:rPr>
          <w:lang w:val="el-GR"/>
        </w:rPr>
      </w:pPr>
      <w:r w:rsidRPr="007E31B4">
        <w:rPr>
          <w:lang w:val="el-GR"/>
        </w:rPr>
        <w:t xml:space="preserve">Η χρονική περίοδος απώλειας της υπηρεσίας που οφείλεται σε προγραμματισμένη διακοπή </w:t>
      </w:r>
      <w:r w:rsidRPr="007E31B4">
        <w:rPr>
          <w:b/>
          <w:lang w:val="el-GR"/>
        </w:rPr>
        <w:t>δε</w:t>
      </w:r>
      <w:r w:rsidRPr="007E31B4">
        <w:rPr>
          <w:lang w:val="el-GR"/>
        </w:rPr>
        <w:t xml:space="preserve"> θα υπολογίζεται στη μέτρηση των Ποιοτικών Κριτηρίων.</w:t>
      </w:r>
    </w:p>
    <w:p w14:paraId="21980F38" w14:textId="77777777" w:rsidR="007D69F3" w:rsidRPr="007E31B4" w:rsidRDefault="007D69F3" w:rsidP="007D69F3">
      <w:pPr>
        <w:spacing w:before="120"/>
        <w:rPr>
          <w:lang w:val="el-GR"/>
        </w:rPr>
      </w:pPr>
      <w:r w:rsidRPr="007E31B4">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18C9648" w14:textId="77777777" w:rsidR="003C2BEF" w:rsidRPr="007E31B4" w:rsidRDefault="003C2BEF" w:rsidP="003C2BEF">
      <w:pPr>
        <w:rPr>
          <w:lang w:val="el-GR"/>
        </w:rPr>
      </w:pPr>
    </w:p>
    <w:p w14:paraId="696E382C" w14:textId="77777777" w:rsidR="00025B9C" w:rsidRPr="007E31B4" w:rsidRDefault="00025B9C" w:rsidP="007E31B4">
      <w:pPr>
        <w:pStyle w:val="3"/>
        <w:numPr>
          <w:ilvl w:val="1"/>
          <w:numId w:val="24"/>
        </w:numPr>
        <w:rPr>
          <w:lang w:val="el-GR"/>
        </w:rPr>
      </w:pPr>
      <w:bookmarkStart w:id="657" w:name="_Toc97194370"/>
      <w:bookmarkStart w:id="658" w:name="_Toc202354774"/>
      <w:r w:rsidRPr="007E31B4">
        <w:rPr>
          <w:lang w:val="el-GR"/>
        </w:rPr>
        <w:t>Ομάδα Έργου/Σχήμα Διοίκησης Έργου</w:t>
      </w:r>
      <w:bookmarkEnd w:id="657"/>
      <w:bookmarkEnd w:id="658"/>
      <w:r w:rsidRPr="007E31B4">
        <w:rPr>
          <w:lang w:val="el-GR"/>
        </w:rPr>
        <w:tab/>
      </w:r>
    </w:p>
    <w:p w14:paraId="446DDF07" w14:textId="77777777" w:rsidR="003C2BEF" w:rsidRPr="007E31B4" w:rsidRDefault="003C2BEF" w:rsidP="00EF2204">
      <w:pPr>
        <w:rPr>
          <w:lang w:val="el-GR"/>
        </w:rPr>
      </w:pPr>
      <w:r w:rsidRPr="007E31B4">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7E31B4" w:rsidRDefault="003C2BEF" w:rsidP="00EF2204">
      <w:pPr>
        <w:rPr>
          <w:lang w:val="el-GR"/>
        </w:rPr>
      </w:pPr>
      <w:r w:rsidRPr="007E31B4">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4825EB27" w:rsidR="003C2BEF" w:rsidRPr="007E31B4" w:rsidRDefault="003C2BEF" w:rsidP="00EF2204">
      <w:pPr>
        <w:rPr>
          <w:lang w:val="el-GR"/>
        </w:rPr>
      </w:pPr>
      <w:r w:rsidRPr="007E31B4">
        <w:rPr>
          <w:lang w:val="el-GR"/>
        </w:rPr>
        <w:t xml:space="preserve">Η </w:t>
      </w:r>
      <w:r w:rsidR="00C04981" w:rsidRPr="007E31B4">
        <w:rPr>
          <w:lang w:val="el-GR"/>
        </w:rPr>
        <w:t>Αναθέτουσα Αρχή</w:t>
      </w:r>
      <w:r w:rsidRPr="007E31B4">
        <w:rPr>
          <w:lang w:val="el-GR"/>
        </w:rPr>
        <w:t xml:space="preserve">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270ABF67" w14:textId="77777777" w:rsidR="00B54E5E" w:rsidRPr="007E31B4" w:rsidRDefault="00B54E5E" w:rsidP="00B54E5E">
      <w:pPr>
        <w:rPr>
          <w:b/>
          <w:bCs/>
          <w:lang w:val="el-GR"/>
        </w:rPr>
      </w:pPr>
      <w:r w:rsidRPr="007E31B4">
        <w:rPr>
          <w:b/>
          <w:bCs/>
          <w:lang w:val="el-GR"/>
        </w:rPr>
        <w:t xml:space="preserve">Σχήμα Διοίκησης Έργου </w:t>
      </w:r>
    </w:p>
    <w:p w14:paraId="625D910E" w14:textId="77777777" w:rsidR="00B54E5E" w:rsidRPr="007E31B4" w:rsidRDefault="00B54E5E" w:rsidP="00B54E5E">
      <w:pPr>
        <w:rPr>
          <w:lang w:val="el-GR"/>
        </w:rPr>
      </w:pPr>
      <w:r w:rsidRPr="007E31B4">
        <w:rPr>
          <w:lang w:val="el-GR"/>
        </w:rPr>
        <w:t xml:space="preserve">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 </w:t>
      </w:r>
    </w:p>
    <w:p w14:paraId="3A92C098" w14:textId="77777777" w:rsidR="00B54E5E" w:rsidRPr="007E31B4" w:rsidRDefault="00B54E5E" w:rsidP="00B54E5E">
      <w:pPr>
        <w:rPr>
          <w:lang w:val="el-GR"/>
        </w:rPr>
      </w:pPr>
      <w:r w:rsidRPr="007E31B4">
        <w:rPr>
          <w:lang w:val="el-GR"/>
        </w:rPr>
        <w:t xml:space="preserve">Ο Υποψήφιος Ανάδοχος υποχρεούται να υποβάλει στην Προσφορά του ολοκληρωμένη πρόταση για το σχήμα διοίκησης, την οργάνωση του Έργου (ρόλοι – αρμοδιότητες), για τη διοίκηση και υλοποίηση του Έργου. </w:t>
      </w:r>
    </w:p>
    <w:p w14:paraId="2AF36063" w14:textId="77777777" w:rsidR="00B54E5E" w:rsidRPr="007E31B4" w:rsidRDefault="00B54E5E" w:rsidP="00B54E5E">
      <w:pPr>
        <w:rPr>
          <w:lang w:val="el-GR"/>
        </w:rPr>
      </w:pPr>
      <w:r w:rsidRPr="007E31B4">
        <w:rPr>
          <w:lang w:val="el-GR"/>
        </w:rPr>
        <w:t xml:space="preserve">Τυχόν αλλαγή στο προσωπικό της Ομάδας Έργου του Αναδόχου τελεί υπό την έγκριση της Αναθέτουσας Αρχής μετά από σχετική εισήγηση της Αρμόδιας Υπηρεσίας για την παρακολούθηση της σύμβασης. </w:t>
      </w:r>
    </w:p>
    <w:p w14:paraId="55C56F49" w14:textId="77777777" w:rsidR="00B54E5E" w:rsidRPr="007E31B4" w:rsidRDefault="00B54E5E" w:rsidP="00B54E5E">
      <w:pPr>
        <w:rPr>
          <w:lang w:val="el-GR"/>
        </w:rPr>
      </w:pPr>
      <w:r w:rsidRPr="007E31B4">
        <w:rPr>
          <w:lang w:val="el-GR"/>
        </w:rPr>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66700711" w14:textId="77777777" w:rsidR="00B54E5E" w:rsidRPr="007E31B4" w:rsidRDefault="00B54E5E" w:rsidP="00B54E5E">
      <w:pPr>
        <w:rPr>
          <w:b/>
          <w:bCs/>
          <w:lang w:val="el-GR"/>
        </w:rPr>
      </w:pPr>
      <w:r w:rsidRPr="007E31B4">
        <w:rPr>
          <w:b/>
          <w:bCs/>
          <w:lang w:val="el-GR"/>
        </w:rPr>
        <w:t xml:space="preserve">Σύνθεση Ομάδας Έργου </w:t>
      </w:r>
    </w:p>
    <w:p w14:paraId="4C63D95E" w14:textId="57749E05" w:rsidR="00B54E5E" w:rsidRPr="007E31B4" w:rsidRDefault="00B54E5E" w:rsidP="00B54E5E">
      <w:pPr>
        <w:rPr>
          <w:lang w:val="el-GR"/>
        </w:rPr>
      </w:pPr>
      <w:r w:rsidRPr="007E31B4">
        <w:rPr>
          <w:lang w:val="el-GR"/>
        </w:rPr>
        <w:t>Η Ομάδα Έργου θα απαρτίζεται από στελέχη όπως αυτά περιγράφονται στην Παράγραφο</w:t>
      </w:r>
      <w:r w:rsidR="00AB7DC3" w:rsidRPr="007E31B4">
        <w:rPr>
          <w:lang w:val="el-GR"/>
        </w:rPr>
        <w:t xml:space="preserve"> 2.2</w:t>
      </w:r>
      <w:r w:rsidRPr="007E31B4">
        <w:rPr>
          <w:lang w:val="el-GR"/>
        </w:rPr>
        <w:t>.6.2</w:t>
      </w:r>
      <w:r w:rsidR="00AB7DC3" w:rsidRPr="007E31B4">
        <w:rPr>
          <w:lang w:val="el-GR"/>
        </w:rPr>
        <w:t xml:space="preserve"> Επαγγελματική Ικανότητα – Ομάδα Έργου </w:t>
      </w:r>
      <w:r w:rsidRPr="007E31B4">
        <w:rPr>
          <w:lang w:val="el-GR"/>
        </w:rPr>
        <w:t xml:space="preserve">της </w:t>
      </w:r>
      <w:r w:rsidR="00AB7DC3" w:rsidRPr="007E31B4">
        <w:rPr>
          <w:lang w:val="el-GR"/>
        </w:rPr>
        <w:t xml:space="preserve">παρούσας </w:t>
      </w:r>
      <w:r w:rsidRPr="007E31B4">
        <w:rPr>
          <w:lang w:val="el-GR"/>
        </w:rPr>
        <w:t>διακήρυξης</w:t>
      </w:r>
      <w:r w:rsidR="00AB7DC3" w:rsidRPr="007E31B4">
        <w:rPr>
          <w:lang w:val="el-GR"/>
        </w:rPr>
        <w:t>.</w:t>
      </w:r>
    </w:p>
    <w:p w14:paraId="1A6EFA29" w14:textId="77777777" w:rsidR="00B54E5E" w:rsidRPr="007E31B4" w:rsidRDefault="00B54E5E" w:rsidP="00B54E5E">
      <w:pPr>
        <w:rPr>
          <w:lang w:val="el-GR"/>
        </w:rPr>
      </w:pPr>
    </w:p>
    <w:p w14:paraId="69D80E62" w14:textId="77777777" w:rsidR="00025B9C" w:rsidRPr="007E31B4" w:rsidRDefault="00025B9C" w:rsidP="007E31B4">
      <w:pPr>
        <w:pStyle w:val="3"/>
        <w:numPr>
          <w:ilvl w:val="1"/>
          <w:numId w:val="24"/>
        </w:numPr>
        <w:rPr>
          <w:lang w:val="el-GR"/>
        </w:rPr>
      </w:pPr>
      <w:bookmarkStart w:id="659" w:name="_Toc97194371"/>
      <w:bookmarkStart w:id="660" w:name="_Toc202354775"/>
      <w:r w:rsidRPr="007E31B4">
        <w:rPr>
          <w:lang w:val="el-GR"/>
        </w:rPr>
        <w:t>Μεθοδολογία διοίκησης και διασφάλισης ποιότητας</w:t>
      </w:r>
      <w:bookmarkEnd w:id="659"/>
      <w:bookmarkEnd w:id="660"/>
      <w:r w:rsidRPr="007E31B4">
        <w:rPr>
          <w:lang w:val="el-GR"/>
        </w:rPr>
        <w:tab/>
      </w:r>
    </w:p>
    <w:p w14:paraId="20ACB7DF" w14:textId="77777777" w:rsidR="003C2BEF" w:rsidRPr="007E31B4" w:rsidRDefault="003C2BEF" w:rsidP="003C2BEF">
      <w:pPr>
        <w:spacing w:before="120"/>
        <w:rPr>
          <w:lang w:val="el-GR"/>
        </w:rPr>
      </w:pPr>
      <w:r w:rsidRPr="007E31B4">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7E31B4">
        <w:t> </w:t>
      </w:r>
      <w:r w:rsidRPr="007E31B4">
        <w:rPr>
          <w:lang w:val="el-GR"/>
        </w:rPr>
        <w:t>/</w:t>
      </w:r>
      <w:r w:rsidRPr="007E31B4">
        <w:t> </w:t>
      </w:r>
      <w:r w:rsidRPr="007E31B4">
        <w:rPr>
          <w:lang w:val="el-GR"/>
        </w:rPr>
        <w:t xml:space="preserve">ομάδες έργου) και αρμοδιότητες, καθώς και τα κύρια ορόσημα του Έργου. </w:t>
      </w:r>
    </w:p>
    <w:p w14:paraId="1D169991" w14:textId="77777777" w:rsidR="003C2BEF" w:rsidRPr="007E31B4" w:rsidRDefault="003C2BEF" w:rsidP="003C2BEF">
      <w:pPr>
        <w:spacing w:before="120"/>
        <w:rPr>
          <w:lang w:val="el-GR"/>
        </w:rPr>
      </w:pPr>
      <w:r w:rsidRPr="007E31B4">
        <w:rPr>
          <w:lang w:val="el-GR"/>
        </w:rPr>
        <w:lastRenderedPageBreak/>
        <w:t>Κατά τη διάρκεια υλοποίησης του Έργου, ο Ανάδοχος θα υποβάλλει Μηνιαίες Αναφορές Προόδου (</w:t>
      </w:r>
      <w:r w:rsidRPr="007E31B4">
        <w:t>progress</w:t>
      </w:r>
      <w:r w:rsidRPr="007E31B4">
        <w:rPr>
          <w:lang w:val="el-GR"/>
        </w:rPr>
        <w:t xml:space="preserve"> </w:t>
      </w:r>
      <w:r w:rsidRPr="007E31B4">
        <w:t>reports</w:t>
      </w:r>
      <w:r w:rsidRPr="007E31B4">
        <w:rPr>
          <w:lang w:val="el-GR"/>
        </w:rPr>
        <w:t>) σχετικά με τις δράσεις του και τις διαδικασίες εκτέλεσης του Έργου, έτσι ώστε να διασφαλίζεται:</w:t>
      </w:r>
    </w:p>
    <w:p w14:paraId="070E01F5" w14:textId="77777777" w:rsidR="003C2BEF" w:rsidRPr="007E31B4" w:rsidRDefault="003C2BEF" w:rsidP="00B0706E">
      <w:pPr>
        <w:numPr>
          <w:ilvl w:val="0"/>
          <w:numId w:val="28"/>
        </w:numPr>
        <w:suppressAutoHyphens w:val="0"/>
        <w:spacing w:before="120"/>
        <w:ind w:left="714" w:hanging="357"/>
        <w:rPr>
          <w:lang w:val="el-GR"/>
        </w:rPr>
      </w:pPr>
      <w:r w:rsidRPr="007E31B4">
        <w:rPr>
          <w:lang w:val="el-GR"/>
        </w:rPr>
        <w:t>η τήρηση του χρονοδιαγράμματος του Έργου</w:t>
      </w:r>
    </w:p>
    <w:p w14:paraId="3F6DC2E9" w14:textId="77777777" w:rsidR="003C2BEF" w:rsidRPr="007E31B4" w:rsidRDefault="003C2BEF" w:rsidP="00B0706E">
      <w:pPr>
        <w:numPr>
          <w:ilvl w:val="0"/>
          <w:numId w:val="28"/>
        </w:numPr>
        <w:suppressAutoHyphens w:val="0"/>
        <w:spacing w:before="120"/>
        <w:ind w:left="714" w:hanging="357"/>
        <w:rPr>
          <w:lang w:val="el-GR"/>
        </w:rPr>
      </w:pPr>
      <w:r w:rsidRPr="007E31B4">
        <w:rPr>
          <w:lang w:val="el-GR"/>
        </w:rPr>
        <w:t>η ορθή, και συμβατή με τις προδιαγραφές, εκτέλεση των υποχρεώσεων του Αναδόχου.</w:t>
      </w:r>
    </w:p>
    <w:p w14:paraId="70DB333E" w14:textId="77777777" w:rsidR="003C2BEF" w:rsidRPr="007E31B4" w:rsidRDefault="003C2BEF" w:rsidP="003C2BEF">
      <w:pPr>
        <w:spacing w:before="120"/>
        <w:rPr>
          <w:lang w:val="el-GR"/>
        </w:rPr>
      </w:pPr>
      <w:r w:rsidRPr="007E31B4">
        <w:rPr>
          <w:lang w:val="el-GR"/>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7E31B4" w:rsidRDefault="003C2BEF" w:rsidP="003C2BEF">
      <w:pPr>
        <w:spacing w:before="120"/>
        <w:rPr>
          <w:lang w:val="el-GR"/>
        </w:rPr>
      </w:pPr>
      <w:r w:rsidRPr="007E31B4">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7E31B4" w:rsidRDefault="003C2BEF" w:rsidP="003C2BEF">
      <w:pPr>
        <w:spacing w:before="120"/>
        <w:rPr>
          <w:lang w:val="el-GR"/>
        </w:rPr>
      </w:pPr>
      <w:r w:rsidRPr="007E31B4">
        <w:rPr>
          <w:lang w:val="el-GR"/>
        </w:rPr>
        <w:t>Εκτός από τις τακτικές συναντήσεις, ο Πρόεδρος της ΕΠΕ μπορεί να συγκαλέσει έκτακτες συναντήσεις εάν κριθεί απαραίτητο.</w:t>
      </w:r>
    </w:p>
    <w:p w14:paraId="34C3559C" w14:textId="2EC21FD5" w:rsidR="003C2BEF" w:rsidRPr="007E31B4" w:rsidRDefault="003C2BEF" w:rsidP="003C2BEF">
      <w:pPr>
        <w:spacing w:before="120"/>
        <w:rPr>
          <w:lang w:val="el-GR"/>
        </w:rPr>
      </w:pPr>
      <w:r w:rsidRPr="007E31B4">
        <w:rPr>
          <w:lang w:val="el-GR"/>
        </w:rPr>
        <w:t xml:space="preserve">Ο Ανάδοχος θα τηρεί τα πρακτικά των συναντήσεων που διεξάγονται για την πρόοδο του Έργου και θα τα αποστέλλει στην </w:t>
      </w:r>
      <w:r w:rsidR="00C04981" w:rsidRPr="007E31B4">
        <w:rPr>
          <w:lang w:val="el-GR"/>
        </w:rPr>
        <w:t>Αναθέτουσα Αρχή</w:t>
      </w:r>
    </w:p>
    <w:p w14:paraId="44B80495" w14:textId="77777777" w:rsidR="003C2BEF" w:rsidRPr="007E31B4" w:rsidRDefault="003C2BEF" w:rsidP="003C2BEF">
      <w:pPr>
        <w:spacing w:before="120"/>
        <w:rPr>
          <w:lang w:val="el-GR"/>
        </w:rPr>
      </w:pPr>
      <w:r w:rsidRPr="007E31B4">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7E31B4" w:rsidRDefault="003C2BEF" w:rsidP="003C2BEF">
      <w:pPr>
        <w:rPr>
          <w:lang w:val="el-GR"/>
        </w:rPr>
      </w:pPr>
    </w:p>
    <w:p w14:paraId="7C444B2F" w14:textId="77777777" w:rsidR="00025B9C" w:rsidRPr="007E31B4" w:rsidRDefault="00025B9C" w:rsidP="007E31B4">
      <w:pPr>
        <w:pStyle w:val="3"/>
        <w:numPr>
          <w:ilvl w:val="1"/>
          <w:numId w:val="24"/>
        </w:numPr>
        <w:rPr>
          <w:lang w:val="el-GR"/>
        </w:rPr>
      </w:pPr>
      <w:bookmarkStart w:id="661" w:name="_Toc97194372"/>
      <w:bookmarkStart w:id="662" w:name="_Toc202354776"/>
      <w:r w:rsidRPr="007E31B4">
        <w:rPr>
          <w:lang w:val="el-GR"/>
        </w:rPr>
        <w:t>Τόπος υλοποίησης/ παροχής των υπηρεσιών</w:t>
      </w:r>
      <w:bookmarkEnd w:id="661"/>
      <w:bookmarkEnd w:id="662"/>
      <w:r w:rsidRPr="007E31B4">
        <w:rPr>
          <w:lang w:val="el-GR"/>
        </w:rPr>
        <w:tab/>
      </w:r>
    </w:p>
    <w:p w14:paraId="5B530AE2" w14:textId="3DBD5873" w:rsidR="003C2BEF" w:rsidRPr="007E31B4" w:rsidRDefault="003C2BEF" w:rsidP="00EF2204">
      <w:pPr>
        <w:rPr>
          <w:lang w:val="el-GR"/>
        </w:rPr>
      </w:pPr>
      <w:r w:rsidRPr="007E31B4">
        <w:rPr>
          <w:lang w:val="el-GR"/>
        </w:rPr>
        <w:t xml:space="preserve">Ο Ανάδοχος θα προσφέρει τις υπηρεσίες του κατά κύριο λόγο στις εγκαταστάσεις του </w:t>
      </w:r>
      <w:r w:rsidR="00D35A9B" w:rsidRPr="007E31B4">
        <w:rPr>
          <w:lang w:val="el-GR"/>
        </w:rPr>
        <w:t xml:space="preserve">Κυρίου του του Έργου / </w:t>
      </w:r>
      <w:r w:rsidRPr="007E31B4">
        <w:rPr>
          <w:lang w:val="el-GR"/>
        </w:rPr>
        <w:t>Φορέα Λειτουργίας αλλά και σε όποια άλλα σημεία προκύψουν από τις απαιτήσεις του Έργου.</w:t>
      </w:r>
    </w:p>
    <w:p w14:paraId="1BD567A8" w14:textId="77777777" w:rsidR="003C2BEF" w:rsidRPr="007E31B4" w:rsidRDefault="003C2BEF" w:rsidP="00EF2204">
      <w:pPr>
        <w:rPr>
          <w:lang w:val="el-GR"/>
        </w:rPr>
      </w:pPr>
      <w:r w:rsidRPr="007E31B4">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64F64C8E" w14:textId="315955B1" w:rsidR="003C2BEF" w:rsidRPr="007E31B4" w:rsidRDefault="003C2BEF" w:rsidP="003C2BEF">
      <w:pPr>
        <w:rPr>
          <w:lang w:val="el-GR"/>
        </w:rPr>
      </w:pPr>
      <w:r w:rsidRPr="007E31B4">
        <w:rPr>
          <w:lang w:val="el-GR"/>
        </w:rPr>
        <w:t xml:space="preserve">Τόπος υποβολής των παραδοτέων είναι η έδρα της ΚτΠ </w:t>
      </w:r>
      <w:r w:rsidR="003A0B33" w:rsidRPr="007E31B4">
        <w:rPr>
          <w:lang w:val="el-GR"/>
        </w:rPr>
        <w:t>Μ.</w:t>
      </w:r>
      <w:r w:rsidRPr="007E31B4">
        <w:rPr>
          <w:lang w:val="el-GR"/>
        </w:rPr>
        <w:t>Α.Ε.</w:t>
      </w:r>
    </w:p>
    <w:p w14:paraId="57E3CA16" w14:textId="77777777" w:rsidR="003C2BEF" w:rsidRPr="007E31B4" w:rsidRDefault="003C2BEF" w:rsidP="00EF2204">
      <w:pPr>
        <w:suppressAutoHyphens w:val="0"/>
        <w:autoSpaceDE w:val="0"/>
        <w:spacing w:after="60"/>
        <w:rPr>
          <w:rFonts w:eastAsia="SimSun"/>
          <w:lang w:val="el-GR"/>
        </w:rPr>
      </w:pPr>
    </w:p>
    <w:p w14:paraId="58CC9A6A" w14:textId="77777777" w:rsidR="00A613D1" w:rsidRPr="007E31B4" w:rsidRDefault="00A613D1">
      <w:pPr>
        <w:suppressAutoHyphens w:val="0"/>
        <w:autoSpaceDE w:val="0"/>
        <w:spacing w:after="60"/>
        <w:rPr>
          <w:rFonts w:eastAsia="SimSun"/>
          <w:lang w:val="el-GR"/>
        </w:rPr>
      </w:pPr>
    </w:p>
    <w:p w14:paraId="3C4CA7FA" w14:textId="77777777" w:rsidR="00CB3073" w:rsidRPr="007E31B4" w:rsidRDefault="00CB3073">
      <w:pPr>
        <w:suppressAutoHyphens w:val="0"/>
        <w:autoSpaceDE w:val="0"/>
        <w:spacing w:after="60"/>
        <w:rPr>
          <w:rFonts w:eastAsia="SimSun"/>
          <w:lang w:val="el-GR"/>
        </w:rPr>
        <w:sectPr w:rsidR="00CB3073" w:rsidRPr="007E31B4" w:rsidSect="005D5CE8">
          <w:pgSz w:w="11906" w:h="16838"/>
          <w:pgMar w:top="1134" w:right="1134" w:bottom="1134" w:left="1134" w:header="720" w:footer="709" w:gutter="0"/>
          <w:cols w:space="720"/>
          <w:titlePg/>
          <w:docGrid w:linePitch="360"/>
        </w:sectPr>
      </w:pPr>
    </w:p>
    <w:p w14:paraId="63D508FF" w14:textId="77777777" w:rsidR="008338F0" w:rsidRPr="007E31B4" w:rsidRDefault="003355E7" w:rsidP="003329FF">
      <w:pPr>
        <w:pStyle w:val="2"/>
        <w:numPr>
          <w:ilvl w:val="0"/>
          <w:numId w:val="0"/>
        </w:numPr>
        <w:ind w:left="576" w:hanging="576"/>
        <w:rPr>
          <w:rFonts w:cs="Tahoma"/>
          <w:lang w:val="el-GR"/>
        </w:rPr>
      </w:pPr>
      <w:bookmarkStart w:id="663" w:name="_Ref510087011"/>
      <w:bookmarkStart w:id="664" w:name="_Ref40980421"/>
      <w:bookmarkStart w:id="665" w:name="_Toc97194373"/>
      <w:bookmarkStart w:id="666" w:name="_Toc97194478"/>
      <w:bookmarkStart w:id="667" w:name="_Toc202354777"/>
      <w:r w:rsidRPr="007E31B4">
        <w:rPr>
          <w:rFonts w:cs="Tahoma"/>
          <w:lang w:val="el-GR"/>
        </w:rPr>
        <w:lastRenderedPageBreak/>
        <w:t>ΠΑΡΑΡΤΗΜΑ ΙΙ –</w:t>
      </w:r>
      <w:r w:rsidR="00E1337D" w:rsidRPr="007E31B4">
        <w:rPr>
          <w:rFonts w:cs="Tahoma"/>
          <w:lang w:val="el-GR"/>
        </w:rPr>
        <w:t xml:space="preserve"> </w:t>
      </w:r>
      <w:r w:rsidR="007A3AC0" w:rsidRPr="007E31B4">
        <w:rPr>
          <w:rFonts w:cs="Tahoma"/>
          <w:lang w:val="el-GR"/>
        </w:rPr>
        <w:t>Πίνακες Συμμόρφωσης</w:t>
      </w:r>
      <w:bookmarkEnd w:id="663"/>
      <w:bookmarkEnd w:id="664"/>
      <w:bookmarkEnd w:id="665"/>
      <w:bookmarkEnd w:id="666"/>
      <w:bookmarkEnd w:id="667"/>
      <w:r w:rsidR="007A3AC0" w:rsidRPr="007E31B4">
        <w:rPr>
          <w:rFonts w:cs="Tahoma"/>
          <w:lang w:val="el-GR"/>
        </w:rPr>
        <w:t xml:space="preserve"> </w:t>
      </w:r>
    </w:p>
    <w:p w14:paraId="2BED451E" w14:textId="77777777" w:rsidR="00CA64F0" w:rsidRPr="007E31B4" w:rsidRDefault="00CA64F0" w:rsidP="00CA64F0">
      <w:pPr>
        <w:pStyle w:val="3"/>
        <w:numPr>
          <w:ilvl w:val="1"/>
          <w:numId w:val="173"/>
        </w:numPr>
        <w:tabs>
          <w:tab w:val="clear" w:pos="0"/>
          <w:tab w:val="left" w:pos="360"/>
          <w:tab w:val="left" w:pos="397"/>
          <w:tab w:val="left" w:pos="1440"/>
        </w:tabs>
        <w:ind w:left="1560" w:hanging="1560"/>
        <w:rPr>
          <w:rFonts w:cs="Tahoma"/>
          <w:sz w:val="18"/>
          <w:szCs w:val="18"/>
          <w:lang w:val="el-GR"/>
        </w:rPr>
      </w:pPr>
      <w:bookmarkStart w:id="668" w:name="_Toc130553336"/>
      <w:bookmarkStart w:id="669" w:name="_Toc169156415"/>
      <w:bookmarkStart w:id="670" w:name="_Toc180156491"/>
      <w:bookmarkStart w:id="671" w:name="_Toc202354778"/>
      <w:r w:rsidRPr="007E31B4">
        <w:rPr>
          <w:rFonts w:cs="Tahoma"/>
          <w:b w:val="0"/>
          <w:bCs w:val="0"/>
          <w:sz w:val="18"/>
          <w:szCs w:val="18"/>
          <w:u w:val="single"/>
          <w:lang w:val="el-GR"/>
        </w:rPr>
        <w:t>Αρχιτεκτονική Λύση</w:t>
      </w:r>
      <w:bookmarkEnd w:id="668"/>
      <w:bookmarkEnd w:id="669"/>
      <w:bookmarkEnd w:id="670"/>
      <w:bookmarkEnd w:id="671"/>
    </w:p>
    <w:tbl>
      <w:tblPr>
        <w:tblW w:w="9629" w:type="dxa"/>
        <w:tblLayout w:type="fixed"/>
        <w:tblLook w:val="04A0" w:firstRow="1" w:lastRow="0" w:firstColumn="1" w:lastColumn="0" w:noHBand="0" w:noVBand="1"/>
      </w:tblPr>
      <w:tblGrid>
        <w:gridCol w:w="1006"/>
        <w:gridCol w:w="4294"/>
        <w:gridCol w:w="1341"/>
        <w:gridCol w:w="1452"/>
        <w:gridCol w:w="1536"/>
      </w:tblGrid>
      <w:tr w:rsidR="00CA64F0" w:rsidRPr="007E31B4" w14:paraId="141DB1C6" w14:textId="77777777" w:rsidTr="00B61576">
        <w:trPr>
          <w:trHeight w:val="585"/>
        </w:trPr>
        <w:tc>
          <w:tcPr>
            <w:tcW w:w="100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48814912"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Α/Α</w:t>
            </w:r>
          </w:p>
        </w:tc>
        <w:tc>
          <w:tcPr>
            <w:tcW w:w="4294"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22DD01B8"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ΠΡΟΔΙΑΓΡΑΦΗ</w:t>
            </w:r>
          </w:p>
        </w:tc>
        <w:tc>
          <w:tcPr>
            <w:tcW w:w="1341"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1397C2F1"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ΑΠΑΙΤΗΣΗ</w:t>
            </w:r>
          </w:p>
        </w:tc>
        <w:tc>
          <w:tcPr>
            <w:tcW w:w="145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401E5BE3"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ΑΠΑΝΤΗΣΗ</w:t>
            </w:r>
          </w:p>
        </w:tc>
        <w:tc>
          <w:tcPr>
            <w:tcW w:w="153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67B7E01D"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ΠΑΡΑΠΟΜΠΗ</w:t>
            </w:r>
          </w:p>
        </w:tc>
      </w:tr>
      <w:tr w:rsidR="00CA64F0" w:rsidRPr="007E31B4" w14:paraId="287AD457" w14:textId="77777777" w:rsidTr="00B61576">
        <w:trPr>
          <w:trHeight w:val="484"/>
        </w:trPr>
        <w:tc>
          <w:tcPr>
            <w:tcW w:w="1006" w:type="dxa"/>
            <w:tcBorders>
              <w:top w:val="single" w:sz="4" w:space="0" w:color="000000"/>
              <w:left w:val="single" w:sz="4" w:space="0" w:color="000000"/>
              <w:bottom w:val="single" w:sz="4" w:space="0" w:color="000000"/>
              <w:right w:val="single" w:sz="4" w:space="0" w:color="000000"/>
            </w:tcBorders>
            <w:vAlign w:val="center"/>
          </w:tcPr>
          <w:p w14:paraId="5239A85C" w14:textId="77777777" w:rsidR="00CA64F0" w:rsidRPr="007E31B4" w:rsidRDefault="00CA64F0" w:rsidP="00CA64F0">
            <w:pPr>
              <w:pStyle w:val="aff"/>
              <w:numPr>
                <w:ilvl w:val="0"/>
                <w:numId w:val="168"/>
              </w:numPr>
              <w:suppressAutoHyphens w:val="0"/>
              <w:spacing w:after="0"/>
              <w:jc w:val="center"/>
              <w:rPr>
                <w:color w:val="000000"/>
                <w:sz w:val="20"/>
                <w:szCs w:val="20"/>
                <w:lang w:val="en-US" w:eastAsia="en-US"/>
              </w:rPr>
            </w:pPr>
          </w:p>
        </w:tc>
        <w:tc>
          <w:tcPr>
            <w:tcW w:w="4294" w:type="dxa"/>
            <w:tcBorders>
              <w:top w:val="single" w:sz="4" w:space="0" w:color="000000"/>
              <w:left w:val="single" w:sz="4" w:space="0" w:color="000000"/>
              <w:bottom w:val="single" w:sz="4" w:space="0" w:color="000000"/>
              <w:right w:val="single" w:sz="4" w:space="0" w:color="000000"/>
            </w:tcBorders>
            <w:vAlign w:val="center"/>
          </w:tcPr>
          <w:p w14:paraId="08FCAA71" w14:textId="77777777" w:rsidR="00CA64F0" w:rsidRPr="007E31B4" w:rsidRDefault="00CA64F0" w:rsidP="00B61576">
            <w:pPr>
              <w:suppressAutoHyphens w:val="0"/>
              <w:spacing w:after="0"/>
              <w:rPr>
                <w:color w:val="000000"/>
                <w:sz w:val="20"/>
                <w:szCs w:val="20"/>
                <w:lang w:val="el-GR" w:eastAsia="en-US"/>
              </w:rPr>
            </w:pPr>
            <w:r w:rsidRPr="007E31B4">
              <w:rPr>
                <w:color w:val="000000"/>
                <w:sz w:val="20"/>
                <w:szCs w:val="20"/>
                <w:lang w:val="el-GR" w:eastAsia="en-US"/>
              </w:rPr>
              <w:t xml:space="preserve">Να περιγράφεται λεπτομερώς η προτεινόμενη αρχιτεκτονική λύση </w:t>
            </w:r>
          </w:p>
        </w:tc>
        <w:tc>
          <w:tcPr>
            <w:tcW w:w="1341" w:type="dxa"/>
            <w:tcBorders>
              <w:top w:val="single" w:sz="4" w:space="0" w:color="000000"/>
              <w:left w:val="single" w:sz="4" w:space="0" w:color="000000"/>
              <w:bottom w:val="single" w:sz="4" w:space="0" w:color="000000"/>
              <w:right w:val="single" w:sz="4" w:space="0" w:color="000000"/>
            </w:tcBorders>
            <w:vAlign w:val="center"/>
          </w:tcPr>
          <w:p w14:paraId="60235C6F" w14:textId="77777777" w:rsidR="00CA64F0" w:rsidRPr="007E31B4" w:rsidRDefault="00CA64F0" w:rsidP="00B61576">
            <w:pPr>
              <w:suppressAutoHyphens w:val="0"/>
              <w:spacing w:after="0"/>
              <w:jc w:val="center"/>
              <w:rPr>
                <w:color w:val="000000"/>
                <w:sz w:val="20"/>
                <w:szCs w:val="20"/>
                <w:lang w:val="el-GR" w:eastAsia="en-US"/>
              </w:rPr>
            </w:pPr>
            <w:r w:rsidRPr="007E31B4">
              <w:rPr>
                <w:color w:val="000000"/>
                <w:sz w:val="20"/>
                <w:szCs w:val="20"/>
                <w:lang w:val="el-GR"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479DEEAF" w14:textId="77777777" w:rsidR="00CA64F0" w:rsidRPr="007E31B4" w:rsidRDefault="00CA64F0" w:rsidP="00B61576">
            <w:pPr>
              <w:suppressAutoHyphens w:val="0"/>
              <w:spacing w:after="0"/>
              <w:jc w:val="center"/>
              <w:rPr>
                <w:b/>
                <w:bCs/>
                <w:color w:val="000000"/>
                <w:sz w:val="20"/>
                <w:szCs w:val="20"/>
                <w:lang w:val="el-GR"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10DA79AE" w14:textId="77777777" w:rsidR="00CA64F0" w:rsidRPr="007E31B4" w:rsidRDefault="00CA64F0" w:rsidP="00B61576">
            <w:pPr>
              <w:suppressAutoHyphens w:val="0"/>
              <w:spacing w:after="0"/>
              <w:jc w:val="center"/>
              <w:rPr>
                <w:b/>
                <w:bCs/>
                <w:color w:val="000000"/>
                <w:sz w:val="20"/>
                <w:szCs w:val="20"/>
                <w:lang w:val="el-GR" w:eastAsia="en-US"/>
              </w:rPr>
            </w:pPr>
          </w:p>
        </w:tc>
      </w:tr>
      <w:tr w:rsidR="00CA64F0" w:rsidRPr="007E31B4" w14:paraId="36AFB924" w14:textId="77777777" w:rsidTr="00B61576">
        <w:trPr>
          <w:trHeight w:val="376"/>
        </w:trPr>
        <w:tc>
          <w:tcPr>
            <w:tcW w:w="1006" w:type="dxa"/>
            <w:tcBorders>
              <w:top w:val="single" w:sz="4" w:space="0" w:color="000000"/>
              <w:left w:val="single" w:sz="4" w:space="0" w:color="000000"/>
              <w:bottom w:val="single" w:sz="4" w:space="0" w:color="000000"/>
              <w:right w:val="single" w:sz="4" w:space="0" w:color="000000"/>
            </w:tcBorders>
            <w:vAlign w:val="center"/>
          </w:tcPr>
          <w:p w14:paraId="0B30D611" w14:textId="77777777" w:rsidR="00CA64F0" w:rsidRPr="007E31B4" w:rsidRDefault="00CA64F0" w:rsidP="00CA64F0">
            <w:pPr>
              <w:pStyle w:val="aff"/>
              <w:numPr>
                <w:ilvl w:val="0"/>
                <w:numId w:val="168"/>
              </w:numPr>
              <w:suppressAutoHyphens w:val="0"/>
              <w:spacing w:after="0"/>
              <w:jc w:val="center"/>
              <w:rPr>
                <w:color w:val="000000"/>
                <w:sz w:val="20"/>
                <w:szCs w:val="20"/>
                <w:lang w:val="el-GR" w:eastAsia="en-US"/>
              </w:rPr>
            </w:pPr>
          </w:p>
        </w:tc>
        <w:tc>
          <w:tcPr>
            <w:tcW w:w="4294" w:type="dxa"/>
            <w:tcBorders>
              <w:top w:val="single" w:sz="4" w:space="0" w:color="000000"/>
              <w:left w:val="single" w:sz="4" w:space="0" w:color="000000"/>
              <w:bottom w:val="single" w:sz="4" w:space="0" w:color="000000"/>
              <w:right w:val="single" w:sz="4" w:space="0" w:color="000000"/>
            </w:tcBorders>
            <w:vAlign w:val="center"/>
          </w:tcPr>
          <w:p w14:paraId="6B90F016" w14:textId="7804C753" w:rsidR="00CA64F0" w:rsidRPr="007E31B4" w:rsidRDefault="00CA64F0" w:rsidP="00B61576">
            <w:pPr>
              <w:suppressAutoHyphens w:val="0"/>
              <w:spacing w:after="0"/>
              <w:rPr>
                <w:color w:val="000000"/>
                <w:sz w:val="20"/>
                <w:szCs w:val="20"/>
                <w:lang w:val="el-GR" w:eastAsia="en-US"/>
              </w:rPr>
            </w:pPr>
            <w:r w:rsidRPr="007E31B4">
              <w:rPr>
                <w:color w:val="000000"/>
                <w:sz w:val="20"/>
                <w:szCs w:val="20"/>
                <w:lang w:val="el-GR" w:eastAsia="en-US"/>
              </w:rPr>
              <w:t>Φιλοξενία στη Cloud Υποδομή Amazon AWS, χωρίς προβλήματα συμβατότητας</w:t>
            </w:r>
          </w:p>
        </w:tc>
        <w:tc>
          <w:tcPr>
            <w:tcW w:w="1341" w:type="dxa"/>
            <w:tcBorders>
              <w:top w:val="single" w:sz="4" w:space="0" w:color="000000"/>
              <w:left w:val="single" w:sz="4" w:space="0" w:color="000000"/>
              <w:bottom w:val="single" w:sz="4" w:space="0" w:color="000000"/>
              <w:right w:val="single" w:sz="4" w:space="0" w:color="000000"/>
            </w:tcBorders>
            <w:vAlign w:val="center"/>
          </w:tcPr>
          <w:p w14:paraId="325778C0" w14:textId="77777777" w:rsidR="00CA64F0" w:rsidRPr="007E31B4" w:rsidRDefault="00CA64F0" w:rsidP="00B61576">
            <w:pPr>
              <w:suppressAutoHyphens w:val="0"/>
              <w:spacing w:after="0"/>
              <w:jc w:val="center"/>
              <w:rPr>
                <w:color w:val="000000"/>
                <w:sz w:val="20"/>
                <w:szCs w:val="20"/>
                <w:lang w:val="el-GR" w:eastAsia="en-US"/>
              </w:rPr>
            </w:pPr>
            <w:r w:rsidRPr="007E31B4">
              <w:rPr>
                <w:color w:val="000000"/>
                <w:sz w:val="20"/>
                <w:szCs w:val="20"/>
                <w:lang w:val="el-GR"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60C021DC" w14:textId="77777777" w:rsidR="00CA64F0" w:rsidRPr="007E31B4" w:rsidRDefault="00CA64F0" w:rsidP="00B61576">
            <w:pPr>
              <w:suppressAutoHyphens w:val="0"/>
              <w:spacing w:after="0"/>
              <w:rPr>
                <w:b/>
                <w:bCs/>
                <w:color w:val="000000"/>
                <w:sz w:val="20"/>
                <w:szCs w:val="20"/>
                <w:lang w:val="el-GR"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45DFD308" w14:textId="77777777" w:rsidR="00CA64F0" w:rsidRPr="007E31B4" w:rsidRDefault="00CA64F0" w:rsidP="00B61576">
            <w:pPr>
              <w:suppressAutoHyphens w:val="0"/>
              <w:spacing w:after="0"/>
              <w:rPr>
                <w:b/>
                <w:bCs/>
                <w:color w:val="000000"/>
                <w:sz w:val="20"/>
                <w:szCs w:val="20"/>
                <w:lang w:val="el-GR" w:eastAsia="en-US"/>
              </w:rPr>
            </w:pPr>
          </w:p>
        </w:tc>
      </w:tr>
      <w:tr w:rsidR="00CA64F0" w:rsidRPr="007E31B4" w14:paraId="7917D104" w14:textId="77777777" w:rsidTr="00B61576">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0E5E6EC0" w14:textId="77777777" w:rsidR="00CA64F0" w:rsidRPr="007E31B4" w:rsidRDefault="00CA64F0" w:rsidP="00CA64F0">
            <w:pPr>
              <w:pStyle w:val="aff"/>
              <w:numPr>
                <w:ilvl w:val="0"/>
                <w:numId w:val="168"/>
              </w:numPr>
              <w:suppressAutoHyphens w:val="0"/>
              <w:spacing w:after="0"/>
              <w:jc w:val="center"/>
              <w:rPr>
                <w:color w:val="000000"/>
                <w:sz w:val="20"/>
                <w:szCs w:val="20"/>
                <w:lang w:val="el-GR" w:eastAsia="en-US"/>
              </w:rPr>
            </w:pPr>
          </w:p>
        </w:tc>
        <w:tc>
          <w:tcPr>
            <w:tcW w:w="4294" w:type="dxa"/>
            <w:tcBorders>
              <w:top w:val="single" w:sz="4" w:space="0" w:color="000000"/>
              <w:left w:val="single" w:sz="4" w:space="0" w:color="000000"/>
              <w:bottom w:val="single" w:sz="4" w:space="0" w:color="000000"/>
              <w:right w:val="single" w:sz="4" w:space="0" w:color="000000"/>
            </w:tcBorders>
            <w:vAlign w:val="center"/>
          </w:tcPr>
          <w:p w14:paraId="57CB78F7" w14:textId="77777777" w:rsidR="00CA64F0" w:rsidRPr="007E31B4" w:rsidRDefault="00CA64F0" w:rsidP="00B61576">
            <w:pPr>
              <w:suppressAutoHyphens w:val="0"/>
              <w:spacing w:after="0"/>
              <w:rPr>
                <w:color w:val="000000"/>
                <w:sz w:val="20"/>
                <w:szCs w:val="20"/>
                <w:lang w:val="el-GR" w:eastAsia="en-US"/>
              </w:rPr>
            </w:pPr>
            <w:r w:rsidRPr="007E31B4">
              <w:rPr>
                <w:color w:val="000000"/>
                <w:sz w:val="20"/>
                <w:szCs w:val="20"/>
                <w:lang w:val="el-GR" w:eastAsia="en-US"/>
              </w:rPr>
              <w:t xml:space="preserve">Η αρχιτεκτονική θα πρέπει να επιτρέπει εύκολο και δυναμικό </w:t>
            </w:r>
            <w:r w:rsidRPr="007E31B4">
              <w:rPr>
                <w:color w:val="000000"/>
                <w:sz w:val="20"/>
                <w:szCs w:val="20"/>
                <w:lang w:val="en-US" w:eastAsia="en-US"/>
              </w:rPr>
              <w:t>horizontal</w:t>
            </w:r>
            <w:r w:rsidRPr="007E31B4">
              <w:rPr>
                <w:color w:val="000000"/>
                <w:sz w:val="20"/>
                <w:szCs w:val="20"/>
                <w:lang w:val="el-GR" w:eastAsia="en-US"/>
              </w:rPr>
              <w:t xml:space="preserve"> </w:t>
            </w:r>
            <w:r w:rsidRPr="007E31B4">
              <w:rPr>
                <w:color w:val="000000"/>
                <w:sz w:val="20"/>
                <w:szCs w:val="20"/>
                <w:lang w:val="en-US" w:eastAsia="en-US"/>
              </w:rPr>
              <w:t>scaling</w:t>
            </w:r>
            <w:r w:rsidRPr="007E31B4">
              <w:rPr>
                <w:color w:val="000000"/>
                <w:sz w:val="20"/>
                <w:szCs w:val="20"/>
                <w:lang w:val="el-GR" w:eastAsia="en-US"/>
              </w:rPr>
              <w:t xml:space="preserve"> μέρους ή συνόλου υπηρεσιών</w:t>
            </w:r>
          </w:p>
        </w:tc>
        <w:tc>
          <w:tcPr>
            <w:tcW w:w="1341" w:type="dxa"/>
            <w:tcBorders>
              <w:top w:val="single" w:sz="4" w:space="0" w:color="000000"/>
              <w:left w:val="single" w:sz="4" w:space="0" w:color="000000"/>
              <w:bottom w:val="single" w:sz="4" w:space="0" w:color="000000"/>
              <w:right w:val="single" w:sz="4" w:space="0" w:color="000000"/>
            </w:tcBorders>
            <w:vAlign w:val="center"/>
          </w:tcPr>
          <w:p w14:paraId="33EC84EE" w14:textId="77777777" w:rsidR="00CA64F0" w:rsidRPr="007E31B4" w:rsidRDefault="00CA64F0" w:rsidP="00B61576">
            <w:pPr>
              <w:suppressAutoHyphens w:val="0"/>
              <w:spacing w:after="0"/>
              <w:jc w:val="center"/>
              <w:rPr>
                <w:color w:val="000000"/>
                <w:sz w:val="20"/>
                <w:szCs w:val="20"/>
                <w:lang w:val="el-GR" w:eastAsia="en-US"/>
              </w:rPr>
            </w:pPr>
            <w:r w:rsidRPr="007E31B4">
              <w:rPr>
                <w:color w:val="000000"/>
                <w:sz w:val="20"/>
                <w:szCs w:val="20"/>
                <w:lang w:val="el-GR"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13B47934" w14:textId="77777777" w:rsidR="00CA64F0" w:rsidRPr="007E31B4" w:rsidRDefault="00CA64F0" w:rsidP="00B61576">
            <w:pPr>
              <w:suppressAutoHyphens w:val="0"/>
              <w:spacing w:after="0"/>
              <w:rPr>
                <w:b/>
                <w:bCs/>
                <w:color w:val="000000"/>
                <w:sz w:val="20"/>
                <w:szCs w:val="20"/>
                <w:lang w:val="el-GR"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0D9A7219" w14:textId="77777777" w:rsidR="00CA64F0" w:rsidRPr="007E31B4" w:rsidRDefault="00CA64F0" w:rsidP="00B61576">
            <w:pPr>
              <w:suppressAutoHyphens w:val="0"/>
              <w:spacing w:after="0"/>
              <w:rPr>
                <w:b/>
                <w:bCs/>
                <w:color w:val="000000"/>
                <w:sz w:val="20"/>
                <w:szCs w:val="20"/>
                <w:lang w:val="el-GR" w:eastAsia="en-US"/>
              </w:rPr>
            </w:pPr>
          </w:p>
        </w:tc>
      </w:tr>
    </w:tbl>
    <w:p w14:paraId="21BA7F8A" w14:textId="77777777" w:rsidR="00CA64F0" w:rsidRPr="007E31B4" w:rsidRDefault="00CA64F0" w:rsidP="00CA64F0">
      <w:pPr>
        <w:rPr>
          <w:rFonts w:eastAsia="SimSun"/>
          <w:b/>
          <w:u w:val="single"/>
          <w:lang w:val="el-GR"/>
        </w:rPr>
      </w:pPr>
    </w:p>
    <w:p w14:paraId="0ABB98FE" w14:textId="77777777" w:rsidR="00CA64F0" w:rsidRPr="007E31B4" w:rsidRDefault="00CA64F0" w:rsidP="00CA64F0">
      <w:pPr>
        <w:pStyle w:val="3"/>
        <w:numPr>
          <w:ilvl w:val="1"/>
          <w:numId w:val="167"/>
        </w:numPr>
        <w:tabs>
          <w:tab w:val="clear" w:pos="0"/>
          <w:tab w:val="left" w:pos="360"/>
          <w:tab w:val="left" w:pos="397"/>
          <w:tab w:val="left" w:pos="1440"/>
        </w:tabs>
        <w:ind w:left="1560" w:hanging="1560"/>
        <w:rPr>
          <w:rFonts w:cs="Tahoma"/>
          <w:b w:val="0"/>
          <w:bCs w:val="0"/>
          <w:sz w:val="18"/>
          <w:szCs w:val="18"/>
          <w:u w:val="single"/>
          <w:lang w:val="el-GR"/>
        </w:rPr>
      </w:pPr>
      <w:bookmarkStart w:id="672" w:name="_Toc169156416"/>
      <w:bookmarkStart w:id="673" w:name="_Toc130553337"/>
      <w:bookmarkStart w:id="674" w:name="_Toc180156492"/>
      <w:bookmarkStart w:id="675" w:name="_Toc202354779"/>
      <w:r w:rsidRPr="007E31B4">
        <w:rPr>
          <w:rFonts w:cs="Tahoma"/>
          <w:b w:val="0"/>
          <w:bCs w:val="0"/>
          <w:sz w:val="18"/>
          <w:szCs w:val="18"/>
          <w:u w:val="single"/>
          <w:lang w:val="el-GR"/>
        </w:rPr>
        <w:t>Λειτουργικές Απαιτήσεις Εφαρμογής</w:t>
      </w:r>
      <w:bookmarkEnd w:id="672"/>
      <w:bookmarkEnd w:id="673"/>
      <w:bookmarkEnd w:id="674"/>
      <w:bookmarkEnd w:id="675"/>
    </w:p>
    <w:p w14:paraId="59E9032A" w14:textId="77777777" w:rsidR="00CA64F0" w:rsidRPr="007E31B4" w:rsidRDefault="00CA64F0" w:rsidP="00CA64F0">
      <w:pPr>
        <w:rPr>
          <w:lang w:val="el-GR"/>
        </w:rPr>
      </w:pPr>
    </w:p>
    <w:tbl>
      <w:tblPr>
        <w:tblW w:w="9629" w:type="dxa"/>
        <w:tblLayout w:type="fixed"/>
        <w:tblLook w:val="04A0" w:firstRow="1" w:lastRow="0" w:firstColumn="1" w:lastColumn="0" w:noHBand="0" w:noVBand="1"/>
      </w:tblPr>
      <w:tblGrid>
        <w:gridCol w:w="1006"/>
        <w:gridCol w:w="4294"/>
        <w:gridCol w:w="1341"/>
        <w:gridCol w:w="1452"/>
        <w:gridCol w:w="1536"/>
      </w:tblGrid>
      <w:tr w:rsidR="00CA64F0" w:rsidRPr="007E31B4" w14:paraId="23E5ED4A" w14:textId="77777777" w:rsidTr="00B61576">
        <w:trPr>
          <w:trHeight w:val="585"/>
        </w:trPr>
        <w:tc>
          <w:tcPr>
            <w:tcW w:w="100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5B2B599E"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Α/Α</w:t>
            </w:r>
          </w:p>
        </w:tc>
        <w:tc>
          <w:tcPr>
            <w:tcW w:w="4294"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2919E9CD"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ΠΡΟΔΙΑΓΡΑΦΗ</w:t>
            </w:r>
          </w:p>
        </w:tc>
        <w:tc>
          <w:tcPr>
            <w:tcW w:w="1341"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622B2A6C"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ΑΠΑΙΤΗΣΗ</w:t>
            </w:r>
          </w:p>
        </w:tc>
        <w:tc>
          <w:tcPr>
            <w:tcW w:w="145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2D075FFB"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ΑΠΑΝΤΗΣΗ</w:t>
            </w:r>
          </w:p>
        </w:tc>
        <w:tc>
          <w:tcPr>
            <w:tcW w:w="153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0EF9E57F"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ΠΑΡΑΠΟΜΠΗ</w:t>
            </w:r>
          </w:p>
        </w:tc>
      </w:tr>
      <w:tr w:rsidR="00CA64F0" w:rsidRPr="007E31B4" w14:paraId="5AD274F7" w14:textId="77777777" w:rsidTr="00B61576">
        <w:trPr>
          <w:trHeight w:val="376"/>
        </w:trPr>
        <w:tc>
          <w:tcPr>
            <w:tcW w:w="1006" w:type="dxa"/>
            <w:tcBorders>
              <w:top w:val="single" w:sz="4" w:space="0" w:color="000000"/>
              <w:left w:val="single" w:sz="4" w:space="0" w:color="000000"/>
              <w:bottom w:val="single" w:sz="4" w:space="0" w:color="000000"/>
              <w:right w:val="single" w:sz="4" w:space="0" w:color="000000"/>
            </w:tcBorders>
            <w:vAlign w:val="center"/>
          </w:tcPr>
          <w:p w14:paraId="46CCF38B" w14:textId="77777777" w:rsidR="00CA64F0" w:rsidRPr="007E31B4" w:rsidRDefault="00CA64F0" w:rsidP="00CA64F0">
            <w:pPr>
              <w:pStyle w:val="aff"/>
              <w:numPr>
                <w:ilvl w:val="0"/>
                <w:numId w:val="169"/>
              </w:numPr>
              <w:suppressAutoHyphens w:val="0"/>
              <w:spacing w:after="0"/>
              <w:jc w:val="center"/>
              <w:rPr>
                <w:color w:val="000000"/>
                <w:sz w:val="20"/>
                <w:szCs w:val="20"/>
                <w:lang w:val="en-US" w:eastAsia="en-US"/>
              </w:rPr>
            </w:pPr>
          </w:p>
        </w:tc>
        <w:tc>
          <w:tcPr>
            <w:tcW w:w="4294" w:type="dxa"/>
            <w:tcBorders>
              <w:top w:val="single" w:sz="4" w:space="0" w:color="000000"/>
              <w:left w:val="single" w:sz="4" w:space="0" w:color="000000"/>
              <w:bottom w:val="single" w:sz="4" w:space="0" w:color="000000"/>
              <w:right w:val="single" w:sz="4" w:space="0" w:color="000000"/>
            </w:tcBorders>
            <w:vAlign w:val="center"/>
          </w:tcPr>
          <w:p w14:paraId="3FA7F629" w14:textId="01DEA0AA" w:rsidR="00CA64F0" w:rsidRPr="007E31B4" w:rsidRDefault="00CA64F0" w:rsidP="00B61576">
            <w:pPr>
              <w:suppressAutoHyphens w:val="0"/>
              <w:spacing w:after="0"/>
              <w:rPr>
                <w:color w:val="000000"/>
                <w:sz w:val="20"/>
                <w:szCs w:val="20"/>
                <w:lang w:val="el-GR" w:eastAsia="en-US"/>
              </w:rPr>
            </w:pPr>
            <w:r w:rsidRPr="007E31B4">
              <w:rPr>
                <w:color w:val="000000"/>
                <w:sz w:val="20"/>
                <w:szCs w:val="20"/>
                <w:lang w:val="el-GR" w:eastAsia="en-US"/>
              </w:rPr>
              <w:t>Συμμόρφωση στις απαιτήσεις της § 4 Λειτουργικές Απαιτήσεις</w:t>
            </w:r>
          </w:p>
        </w:tc>
        <w:tc>
          <w:tcPr>
            <w:tcW w:w="1341" w:type="dxa"/>
            <w:tcBorders>
              <w:top w:val="single" w:sz="4" w:space="0" w:color="000000"/>
              <w:left w:val="single" w:sz="4" w:space="0" w:color="000000"/>
              <w:bottom w:val="single" w:sz="4" w:space="0" w:color="000000"/>
              <w:right w:val="single" w:sz="4" w:space="0" w:color="000000"/>
            </w:tcBorders>
            <w:vAlign w:val="center"/>
          </w:tcPr>
          <w:p w14:paraId="299B547E" w14:textId="77777777" w:rsidR="00CA64F0" w:rsidRPr="007E31B4" w:rsidRDefault="00CA64F0" w:rsidP="00B61576">
            <w:pPr>
              <w:suppressAutoHyphens w:val="0"/>
              <w:spacing w:after="0"/>
              <w:jc w:val="center"/>
              <w:rPr>
                <w:color w:val="000000"/>
                <w:sz w:val="20"/>
                <w:szCs w:val="20"/>
                <w:lang w:val="el-GR" w:eastAsia="en-US"/>
              </w:rPr>
            </w:pPr>
            <w:r w:rsidRPr="007E31B4">
              <w:rPr>
                <w:color w:val="000000"/>
                <w:sz w:val="20"/>
                <w:szCs w:val="20"/>
                <w:lang w:val="el-GR"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47053832" w14:textId="77777777" w:rsidR="00CA64F0" w:rsidRPr="007E31B4" w:rsidRDefault="00CA64F0" w:rsidP="00B61576">
            <w:pPr>
              <w:suppressAutoHyphens w:val="0"/>
              <w:spacing w:after="0"/>
              <w:rPr>
                <w:b/>
                <w:bCs/>
                <w:color w:val="000000"/>
                <w:sz w:val="20"/>
                <w:szCs w:val="20"/>
                <w:lang w:val="el-GR"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2E49A883" w14:textId="77777777" w:rsidR="00CA64F0" w:rsidRPr="007E31B4" w:rsidRDefault="00CA64F0" w:rsidP="00B61576">
            <w:pPr>
              <w:suppressAutoHyphens w:val="0"/>
              <w:spacing w:after="0"/>
              <w:rPr>
                <w:b/>
                <w:bCs/>
                <w:color w:val="000000"/>
                <w:sz w:val="20"/>
                <w:szCs w:val="20"/>
                <w:lang w:val="el-GR" w:eastAsia="en-US"/>
              </w:rPr>
            </w:pPr>
          </w:p>
        </w:tc>
      </w:tr>
    </w:tbl>
    <w:p w14:paraId="56DE1D97" w14:textId="77777777" w:rsidR="00CA64F0" w:rsidRPr="007E31B4" w:rsidRDefault="00CA64F0" w:rsidP="00CA64F0">
      <w:pPr>
        <w:rPr>
          <w:rFonts w:eastAsia="SimSun"/>
          <w:b/>
          <w:u w:val="single"/>
          <w:lang w:val="el-GR"/>
        </w:rPr>
      </w:pPr>
    </w:p>
    <w:p w14:paraId="22221F58" w14:textId="77777777" w:rsidR="00CA64F0" w:rsidRPr="007E31B4" w:rsidRDefault="00CA64F0" w:rsidP="00CA64F0">
      <w:pPr>
        <w:pStyle w:val="3"/>
        <w:numPr>
          <w:ilvl w:val="1"/>
          <w:numId w:val="167"/>
        </w:numPr>
        <w:tabs>
          <w:tab w:val="clear" w:pos="0"/>
          <w:tab w:val="left" w:pos="360"/>
          <w:tab w:val="left" w:pos="397"/>
          <w:tab w:val="left" w:pos="1440"/>
        </w:tabs>
        <w:ind w:left="1560" w:hanging="1560"/>
        <w:rPr>
          <w:rFonts w:cs="Tahoma"/>
          <w:sz w:val="18"/>
          <w:szCs w:val="18"/>
          <w:lang w:val="el-GR"/>
        </w:rPr>
      </w:pPr>
      <w:bookmarkStart w:id="676" w:name="_Toc130553338"/>
      <w:bookmarkStart w:id="677" w:name="_Toc169156417"/>
      <w:bookmarkStart w:id="678" w:name="_Toc180156493"/>
      <w:bookmarkStart w:id="679" w:name="_Toc202354780"/>
      <w:r w:rsidRPr="007E31B4">
        <w:rPr>
          <w:rFonts w:cs="Tahoma"/>
          <w:b w:val="0"/>
          <w:bCs w:val="0"/>
          <w:sz w:val="18"/>
          <w:szCs w:val="18"/>
          <w:u w:val="single"/>
          <w:lang w:val="el-GR"/>
        </w:rPr>
        <w:t>Διαλειτουργικότητα</w:t>
      </w:r>
      <w:bookmarkEnd w:id="676"/>
      <w:bookmarkEnd w:id="677"/>
      <w:bookmarkEnd w:id="678"/>
      <w:bookmarkEnd w:id="679"/>
    </w:p>
    <w:p w14:paraId="1219459E" w14:textId="77777777" w:rsidR="00CA64F0" w:rsidRPr="007E31B4" w:rsidRDefault="00CA64F0" w:rsidP="00CA64F0">
      <w:pPr>
        <w:rPr>
          <w:rFonts w:eastAsia="SimSun"/>
          <w:b/>
          <w:u w:val="single"/>
          <w:lang w:val="el-GR"/>
        </w:rPr>
      </w:pPr>
    </w:p>
    <w:tbl>
      <w:tblPr>
        <w:tblW w:w="9629" w:type="dxa"/>
        <w:tblLayout w:type="fixed"/>
        <w:tblLook w:val="04A0" w:firstRow="1" w:lastRow="0" w:firstColumn="1" w:lastColumn="0" w:noHBand="0" w:noVBand="1"/>
      </w:tblPr>
      <w:tblGrid>
        <w:gridCol w:w="1006"/>
        <w:gridCol w:w="4294"/>
        <w:gridCol w:w="1341"/>
        <w:gridCol w:w="1452"/>
        <w:gridCol w:w="1536"/>
      </w:tblGrid>
      <w:tr w:rsidR="00CA64F0" w:rsidRPr="007E31B4" w14:paraId="35C2F9D7" w14:textId="77777777" w:rsidTr="00B61576">
        <w:trPr>
          <w:trHeight w:val="585"/>
        </w:trPr>
        <w:tc>
          <w:tcPr>
            <w:tcW w:w="100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6E907F49"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Α/Α</w:t>
            </w:r>
          </w:p>
        </w:tc>
        <w:tc>
          <w:tcPr>
            <w:tcW w:w="4294"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386FF8E6"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ΠΡΟΔΙΑΓΡΑΦΗ</w:t>
            </w:r>
          </w:p>
        </w:tc>
        <w:tc>
          <w:tcPr>
            <w:tcW w:w="1341"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3AAC6041"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ΑΠΑΙΤΗΣΗ</w:t>
            </w:r>
          </w:p>
        </w:tc>
        <w:tc>
          <w:tcPr>
            <w:tcW w:w="145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01F56925"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ΑΠΑΝΤΗΣΗ</w:t>
            </w:r>
          </w:p>
        </w:tc>
        <w:tc>
          <w:tcPr>
            <w:tcW w:w="153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3ECF6784"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ΠΑΡΑΠΟΜΠΗ</w:t>
            </w:r>
          </w:p>
        </w:tc>
      </w:tr>
      <w:tr w:rsidR="00CA64F0" w:rsidRPr="007E31B4" w14:paraId="7EDB8D44" w14:textId="77777777" w:rsidTr="00B61576">
        <w:trPr>
          <w:trHeight w:val="376"/>
        </w:trPr>
        <w:tc>
          <w:tcPr>
            <w:tcW w:w="1006" w:type="dxa"/>
            <w:tcBorders>
              <w:top w:val="single" w:sz="4" w:space="0" w:color="000000"/>
              <w:left w:val="single" w:sz="4" w:space="0" w:color="000000"/>
              <w:bottom w:val="single" w:sz="4" w:space="0" w:color="000000"/>
              <w:right w:val="single" w:sz="4" w:space="0" w:color="000000"/>
            </w:tcBorders>
            <w:vAlign w:val="center"/>
          </w:tcPr>
          <w:p w14:paraId="13F77125" w14:textId="77777777" w:rsidR="00CA64F0" w:rsidRPr="007E31B4" w:rsidRDefault="00CA64F0" w:rsidP="00CA64F0">
            <w:pPr>
              <w:pStyle w:val="aff"/>
              <w:numPr>
                <w:ilvl w:val="0"/>
                <w:numId w:val="170"/>
              </w:numPr>
              <w:suppressAutoHyphens w:val="0"/>
              <w:spacing w:after="0"/>
              <w:jc w:val="center"/>
              <w:rPr>
                <w:color w:val="000000"/>
                <w:sz w:val="20"/>
                <w:szCs w:val="20"/>
                <w:lang w:val="el-GR" w:eastAsia="en-US"/>
              </w:rPr>
            </w:pPr>
          </w:p>
        </w:tc>
        <w:tc>
          <w:tcPr>
            <w:tcW w:w="4294" w:type="dxa"/>
            <w:tcBorders>
              <w:top w:val="single" w:sz="4" w:space="0" w:color="000000"/>
              <w:left w:val="single" w:sz="4" w:space="0" w:color="000000"/>
              <w:bottom w:val="single" w:sz="4" w:space="0" w:color="000000"/>
              <w:right w:val="single" w:sz="4" w:space="0" w:color="000000"/>
            </w:tcBorders>
            <w:vAlign w:val="center"/>
          </w:tcPr>
          <w:p w14:paraId="16BC4939" w14:textId="77777777" w:rsidR="00CA64F0" w:rsidRPr="007E31B4" w:rsidRDefault="00CA64F0" w:rsidP="00B61576">
            <w:pPr>
              <w:suppressAutoHyphens w:val="0"/>
              <w:spacing w:after="0"/>
              <w:rPr>
                <w:color w:val="000000"/>
                <w:sz w:val="20"/>
                <w:szCs w:val="20"/>
                <w:lang w:val="el-GR" w:eastAsia="en-US"/>
              </w:rPr>
            </w:pPr>
            <w:r w:rsidRPr="007E31B4">
              <w:rPr>
                <w:color w:val="000000"/>
                <w:sz w:val="20"/>
                <w:szCs w:val="20"/>
                <w:lang w:val="el-GR" w:eastAsia="en-US"/>
              </w:rPr>
              <w:t>Συμμόρφωση στις απαιτήσεις για Διαλειτουργικότητα</w:t>
            </w:r>
          </w:p>
        </w:tc>
        <w:tc>
          <w:tcPr>
            <w:tcW w:w="1341" w:type="dxa"/>
            <w:tcBorders>
              <w:top w:val="single" w:sz="4" w:space="0" w:color="000000"/>
              <w:left w:val="single" w:sz="4" w:space="0" w:color="000000"/>
              <w:bottom w:val="single" w:sz="4" w:space="0" w:color="000000"/>
              <w:right w:val="single" w:sz="4" w:space="0" w:color="000000"/>
            </w:tcBorders>
            <w:vAlign w:val="center"/>
          </w:tcPr>
          <w:p w14:paraId="5051CCB3" w14:textId="77777777" w:rsidR="00CA64F0" w:rsidRPr="007E31B4" w:rsidRDefault="00CA64F0" w:rsidP="00B61576">
            <w:pPr>
              <w:suppressAutoHyphens w:val="0"/>
              <w:spacing w:after="0"/>
              <w:jc w:val="center"/>
              <w:rPr>
                <w:color w:val="000000"/>
                <w:sz w:val="20"/>
                <w:szCs w:val="20"/>
                <w:lang w:val="el-GR" w:eastAsia="en-US"/>
              </w:rPr>
            </w:pPr>
            <w:r w:rsidRPr="007E31B4">
              <w:rPr>
                <w:color w:val="000000"/>
                <w:sz w:val="20"/>
                <w:szCs w:val="20"/>
                <w:lang w:val="el-GR"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6D26C352" w14:textId="77777777" w:rsidR="00CA64F0" w:rsidRPr="007E31B4" w:rsidRDefault="00CA64F0" w:rsidP="00B61576">
            <w:pPr>
              <w:suppressAutoHyphens w:val="0"/>
              <w:spacing w:after="0"/>
              <w:rPr>
                <w:b/>
                <w:bCs/>
                <w:color w:val="000000"/>
                <w:sz w:val="20"/>
                <w:szCs w:val="20"/>
                <w:lang w:val="el-GR"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032007E5" w14:textId="77777777" w:rsidR="00CA64F0" w:rsidRPr="007E31B4" w:rsidRDefault="00CA64F0" w:rsidP="00B61576">
            <w:pPr>
              <w:suppressAutoHyphens w:val="0"/>
              <w:spacing w:after="0"/>
              <w:rPr>
                <w:b/>
                <w:bCs/>
                <w:color w:val="000000"/>
                <w:sz w:val="20"/>
                <w:szCs w:val="20"/>
                <w:lang w:val="el-GR" w:eastAsia="en-US"/>
              </w:rPr>
            </w:pPr>
            <w:bookmarkStart w:id="680" w:name="_Hlk128146660"/>
            <w:bookmarkEnd w:id="680"/>
          </w:p>
        </w:tc>
      </w:tr>
    </w:tbl>
    <w:p w14:paraId="47C768EF" w14:textId="77777777" w:rsidR="00CA64F0" w:rsidRPr="007E31B4" w:rsidRDefault="00CA64F0" w:rsidP="00CA64F0">
      <w:pPr>
        <w:suppressAutoHyphens w:val="0"/>
        <w:spacing w:after="60"/>
        <w:rPr>
          <w:lang w:val="el-GR"/>
        </w:rPr>
      </w:pPr>
    </w:p>
    <w:p w14:paraId="481173B6" w14:textId="77777777" w:rsidR="00CA64F0" w:rsidRPr="007E31B4" w:rsidRDefault="00CA64F0" w:rsidP="00CA64F0">
      <w:pPr>
        <w:pStyle w:val="3"/>
        <w:numPr>
          <w:ilvl w:val="1"/>
          <w:numId w:val="167"/>
        </w:numPr>
        <w:tabs>
          <w:tab w:val="clear" w:pos="0"/>
          <w:tab w:val="left" w:pos="360"/>
          <w:tab w:val="left" w:pos="397"/>
          <w:tab w:val="left" w:pos="1440"/>
        </w:tabs>
        <w:ind w:left="1560" w:hanging="1560"/>
        <w:rPr>
          <w:rFonts w:cs="Tahoma"/>
          <w:b w:val="0"/>
          <w:bCs w:val="0"/>
          <w:sz w:val="18"/>
          <w:szCs w:val="18"/>
          <w:u w:val="single"/>
          <w:lang w:val="el-GR"/>
        </w:rPr>
      </w:pPr>
      <w:bookmarkStart w:id="681" w:name="_Ref510099946"/>
      <w:bookmarkStart w:id="682" w:name="_Toc506508826"/>
      <w:bookmarkStart w:id="683" w:name="_Toc107410897"/>
      <w:bookmarkStart w:id="684" w:name="_Toc169156418"/>
      <w:bookmarkStart w:id="685" w:name="_Toc516238342"/>
      <w:bookmarkStart w:id="686" w:name="_Toc180156494"/>
      <w:bookmarkStart w:id="687" w:name="_Toc202354781"/>
      <w:r w:rsidRPr="007E31B4">
        <w:rPr>
          <w:rFonts w:cs="Tahoma"/>
          <w:b w:val="0"/>
          <w:bCs w:val="0"/>
          <w:sz w:val="18"/>
          <w:szCs w:val="18"/>
          <w:u w:val="single"/>
          <w:lang w:val="el-GR"/>
        </w:rPr>
        <w:t>Οριζόντιες απαιτήσεις</w:t>
      </w:r>
      <w:bookmarkEnd w:id="681"/>
      <w:bookmarkEnd w:id="682"/>
      <w:bookmarkEnd w:id="683"/>
      <w:bookmarkEnd w:id="684"/>
      <w:bookmarkEnd w:id="685"/>
      <w:bookmarkEnd w:id="686"/>
      <w:bookmarkEnd w:id="687"/>
    </w:p>
    <w:tbl>
      <w:tblPr>
        <w:tblW w:w="5000" w:type="pct"/>
        <w:tblLayout w:type="fixed"/>
        <w:tblLook w:val="0000" w:firstRow="0" w:lastRow="0" w:firstColumn="0" w:lastColumn="0" w:noHBand="0" w:noVBand="0"/>
      </w:tblPr>
      <w:tblGrid>
        <w:gridCol w:w="983"/>
        <w:gridCol w:w="4246"/>
        <w:gridCol w:w="1410"/>
        <w:gridCol w:w="1353"/>
        <w:gridCol w:w="1630"/>
      </w:tblGrid>
      <w:tr w:rsidR="00CA64F0" w:rsidRPr="007E31B4" w14:paraId="2825DD03" w14:textId="77777777" w:rsidTr="00AB5802">
        <w:trPr>
          <w:cantSplit/>
          <w:tblHeader/>
        </w:trPr>
        <w:tc>
          <w:tcPr>
            <w:tcW w:w="983"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6090F39E"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Α/Α</w:t>
            </w:r>
          </w:p>
        </w:tc>
        <w:tc>
          <w:tcPr>
            <w:tcW w:w="4246"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33DEE0D2"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ΠΡΟΔΙΑΓΡΑΦΗ</w:t>
            </w:r>
          </w:p>
        </w:tc>
        <w:tc>
          <w:tcPr>
            <w:tcW w:w="1410"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0863ABC3"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ΑΠΑΙΤΗΣΗ</w:t>
            </w:r>
          </w:p>
        </w:tc>
        <w:tc>
          <w:tcPr>
            <w:tcW w:w="1353"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72C118A6"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ΑΠΑΝΤΗΣΗ</w:t>
            </w:r>
          </w:p>
        </w:tc>
        <w:tc>
          <w:tcPr>
            <w:tcW w:w="1630"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74DB9D13"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ΠΑΡΑΠΟΜΠΗ</w:t>
            </w:r>
          </w:p>
        </w:tc>
      </w:tr>
      <w:tr w:rsidR="00CA64F0" w:rsidRPr="007E31B4" w14:paraId="72264548" w14:textId="77777777" w:rsidTr="00AB5802">
        <w:trPr>
          <w:cantSplit/>
        </w:trPr>
        <w:tc>
          <w:tcPr>
            <w:tcW w:w="983" w:type="dxa"/>
            <w:tcBorders>
              <w:top w:val="single" w:sz="6" w:space="0" w:color="000000"/>
              <w:left w:val="single" w:sz="6" w:space="0" w:color="000000"/>
              <w:bottom w:val="single" w:sz="6" w:space="0" w:color="000000"/>
              <w:right w:val="single" w:sz="6" w:space="0" w:color="000000"/>
            </w:tcBorders>
            <w:vAlign w:val="center"/>
          </w:tcPr>
          <w:p w14:paraId="4F9C8059" w14:textId="77777777" w:rsidR="00CA64F0" w:rsidRPr="007E31B4" w:rsidRDefault="00CA64F0" w:rsidP="00CA64F0">
            <w:pPr>
              <w:pStyle w:val="aff"/>
              <w:numPr>
                <w:ilvl w:val="0"/>
                <w:numId w:val="171"/>
              </w:numPr>
              <w:suppressAutoHyphens w:val="0"/>
              <w:spacing w:after="0"/>
              <w:rPr>
                <w:color w:val="000000"/>
                <w:sz w:val="20"/>
                <w:szCs w:val="20"/>
                <w:lang w:val="el-GR" w:eastAsia="en-US"/>
              </w:rPr>
            </w:pPr>
          </w:p>
        </w:tc>
        <w:tc>
          <w:tcPr>
            <w:tcW w:w="4246" w:type="dxa"/>
            <w:tcBorders>
              <w:top w:val="single" w:sz="6" w:space="0" w:color="000000"/>
              <w:left w:val="single" w:sz="6" w:space="0" w:color="000000"/>
              <w:bottom w:val="single" w:sz="6" w:space="0" w:color="000000"/>
              <w:right w:val="single" w:sz="6" w:space="0" w:color="000000"/>
            </w:tcBorders>
            <w:vAlign w:val="center"/>
          </w:tcPr>
          <w:p w14:paraId="41F4C261" w14:textId="74C32DE4" w:rsidR="00CA64F0" w:rsidRPr="007E31B4" w:rsidRDefault="00CA64F0" w:rsidP="00B61576">
            <w:pPr>
              <w:suppressAutoHyphens w:val="0"/>
              <w:spacing w:after="0"/>
              <w:jc w:val="left"/>
              <w:rPr>
                <w:color w:val="000000"/>
                <w:sz w:val="20"/>
                <w:szCs w:val="20"/>
                <w:lang w:val="el-GR" w:eastAsia="en-US"/>
              </w:rPr>
            </w:pPr>
            <w:r w:rsidRPr="007E31B4">
              <w:rPr>
                <w:color w:val="000000"/>
                <w:sz w:val="20"/>
                <w:szCs w:val="20"/>
                <w:lang w:val="el-GR" w:eastAsia="en-US"/>
              </w:rPr>
              <w:t>Συμμόρφωση στις απαιτήσεις για Συμβατότητα με Cloud Υποδομή</w:t>
            </w:r>
            <w:r w:rsidR="00BE0FFD" w:rsidRPr="007E31B4">
              <w:rPr>
                <w:color w:val="000000"/>
                <w:sz w:val="20"/>
                <w:szCs w:val="20"/>
                <w:lang w:val="el-GR" w:eastAsia="en-US"/>
              </w:rPr>
              <w:t xml:space="preserve"> </w:t>
            </w:r>
            <w:r w:rsidRPr="007E31B4">
              <w:rPr>
                <w:color w:val="000000"/>
                <w:sz w:val="20"/>
                <w:szCs w:val="20"/>
                <w:lang w:val="el-GR" w:eastAsia="en-US"/>
              </w:rPr>
              <w:t>Amazon AW</w:t>
            </w:r>
            <w:r w:rsidR="00BE0FFD" w:rsidRPr="007E31B4">
              <w:rPr>
                <w:color w:val="000000"/>
                <w:sz w:val="20"/>
                <w:szCs w:val="20"/>
                <w:lang w:val="en-US" w:eastAsia="en-US"/>
              </w:rPr>
              <w:t>S</w:t>
            </w:r>
          </w:p>
        </w:tc>
        <w:tc>
          <w:tcPr>
            <w:tcW w:w="1410" w:type="dxa"/>
            <w:tcBorders>
              <w:top w:val="single" w:sz="6" w:space="0" w:color="000000"/>
              <w:left w:val="single" w:sz="6" w:space="0" w:color="000000"/>
              <w:bottom w:val="single" w:sz="6" w:space="0" w:color="000000"/>
              <w:right w:val="single" w:sz="6" w:space="0" w:color="000000"/>
            </w:tcBorders>
            <w:vAlign w:val="center"/>
          </w:tcPr>
          <w:p w14:paraId="65D1DA3A" w14:textId="77777777" w:rsidR="00CA64F0" w:rsidRPr="007E31B4" w:rsidRDefault="00CA64F0" w:rsidP="00AB5802">
            <w:pPr>
              <w:suppressAutoHyphens w:val="0"/>
              <w:spacing w:after="0"/>
              <w:jc w:val="center"/>
              <w:rPr>
                <w:color w:val="000000"/>
                <w:sz w:val="20"/>
                <w:szCs w:val="20"/>
                <w:lang w:val="el-GR" w:eastAsia="en-US"/>
              </w:rPr>
            </w:pPr>
            <w:r w:rsidRPr="007E31B4">
              <w:rPr>
                <w:color w:val="000000"/>
                <w:sz w:val="20"/>
                <w:szCs w:val="20"/>
                <w:lang w:val="el-GR" w:eastAsia="en-US"/>
              </w:rPr>
              <w:t>ΝΑΙ</w:t>
            </w:r>
          </w:p>
        </w:tc>
        <w:tc>
          <w:tcPr>
            <w:tcW w:w="1353" w:type="dxa"/>
            <w:tcBorders>
              <w:top w:val="single" w:sz="6" w:space="0" w:color="000000"/>
              <w:left w:val="single" w:sz="6" w:space="0" w:color="000000"/>
              <w:bottom w:val="single" w:sz="6" w:space="0" w:color="000000"/>
              <w:right w:val="single" w:sz="6" w:space="0" w:color="000000"/>
            </w:tcBorders>
            <w:vAlign w:val="center"/>
          </w:tcPr>
          <w:p w14:paraId="3EADDEDA" w14:textId="77777777" w:rsidR="00CA64F0" w:rsidRPr="007E31B4" w:rsidRDefault="00CA64F0" w:rsidP="00B61576">
            <w:pPr>
              <w:suppressAutoHyphens w:val="0"/>
              <w:spacing w:after="0"/>
              <w:jc w:val="left"/>
              <w:rPr>
                <w:color w:val="000000"/>
                <w:sz w:val="20"/>
                <w:szCs w:val="20"/>
                <w:lang w:val="el-GR" w:eastAsia="en-US"/>
              </w:rPr>
            </w:pPr>
          </w:p>
        </w:tc>
        <w:tc>
          <w:tcPr>
            <w:tcW w:w="1630" w:type="dxa"/>
            <w:tcBorders>
              <w:top w:val="single" w:sz="6" w:space="0" w:color="000000"/>
              <w:left w:val="single" w:sz="6" w:space="0" w:color="000000"/>
              <w:bottom w:val="single" w:sz="6" w:space="0" w:color="000000"/>
              <w:right w:val="single" w:sz="6" w:space="0" w:color="000000"/>
            </w:tcBorders>
            <w:vAlign w:val="center"/>
          </w:tcPr>
          <w:p w14:paraId="2F4B2DBC" w14:textId="77777777" w:rsidR="00CA64F0" w:rsidRPr="007E31B4" w:rsidRDefault="00CA64F0" w:rsidP="00B61576">
            <w:pPr>
              <w:suppressAutoHyphens w:val="0"/>
              <w:spacing w:after="0"/>
              <w:jc w:val="left"/>
              <w:rPr>
                <w:color w:val="000000"/>
                <w:sz w:val="20"/>
                <w:szCs w:val="20"/>
                <w:lang w:val="el-GR" w:eastAsia="en-US"/>
              </w:rPr>
            </w:pPr>
          </w:p>
        </w:tc>
      </w:tr>
      <w:tr w:rsidR="00CA64F0" w:rsidRPr="007E31B4" w14:paraId="77B7A4E4" w14:textId="77777777" w:rsidTr="00AB5802">
        <w:trPr>
          <w:cantSplit/>
        </w:trPr>
        <w:tc>
          <w:tcPr>
            <w:tcW w:w="983" w:type="dxa"/>
            <w:tcBorders>
              <w:top w:val="single" w:sz="6" w:space="0" w:color="000000"/>
              <w:left w:val="single" w:sz="6" w:space="0" w:color="000000"/>
              <w:bottom w:val="single" w:sz="6" w:space="0" w:color="000000"/>
              <w:right w:val="single" w:sz="6" w:space="0" w:color="000000"/>
            </w:tcBorders>
            <w:vAlign w:val="center"/>
          </w:tcPr>
          <w:p w14:paraId="413CE001" w14:textId="77777777" w:rsidR="00CA64F0" w:rsidRPr="007E31B4" w:rsidRDefault="00CA64F0" w:rsidP="00CA64F0">
            <w:pPr>
              <w:pStyle w:val="aff"/>
              <w:numPr>
                <w:ilvl w:val="0"/>
                <w:numId w:val="171"/>
              </w:numPr>
              <w:suppressAutoHyphens w:val="0"/>
              <w:spacing w:after="0"/>
              <w:jc w:val="center"/>
              <w:rPr>
                <w:color w:val="000000"/>
                <w:sz w:val="20"/>
                <w:szCs w:val="20"/>
                <w:lang w:val="el-GR" w:eastAsia="en-US"/>
              </w:rPr>
            </w:pPr>
          </w:p>
        </w:tc>
        <w:tc>
          <w:tcPr>
            <w:tcW w:w="4246" w:type="dxa"/>
            <w:tcBorders>
              <w:top w:val="single" w:sz="6" w:space="0" w:color="000000"/>
              <w:left w:val="single" w:sz="6" w:space="0" w:color="000000"/>
              <w:bottom w:val="single" w:sz="6" w:space="0" w:color="000000"/>
              <w:right w:val="single" w:sz="6" w:space="0" w:color="000000"/>
            </w:tcBorders>
            <w:vAlign w:val="center"/>
          </w:tcPr>
          <w:p w14:paraId="576A6226" w14:textId="77777777" w:rsidR="00CA64F0" w:rsidRPr="007E31B4" w:rsidRDefault="00CA64F0" w:rsidP="00B61576">
            <w:pPr>
              <w:suppressAutoHyphens w:val="0"/>
              <w:spacing w:after="0"/>
              <w:jc w:val="left"/>
              <w:rPr>
                <w:color w:val="000000"/>
                <w:sz w:val="20"/>
                <w:szCs w:val="20"/>
                <w:lang w:val="el-GR" w:eastAsia="en-US"/>
              </w:rPr>
            </w:pPr>
            <w:r w:rsidRPr="007E31B4">
              <w:rPr>
                <w:color w:val="000000"/>
                <w:sz w:val="20"/>
                <w:szCs w:val="20"/>
                <w:lang w:val="el-GR" w:eastAsia="en-US"/>
              </w:rPr>
              <w:t xml:space="preserve">Συμμόρφωση στις απαιτήσεις για Ασφάλεια Συστήματος </w:t>
            </w:r>
          </w:p>
        </w:tc>
        <w:tc>
          <w:tcPr>
            <w:tcW w:w="1410" w:type="dxa"/>
            <w:tcBorders>
              <w:top w:val="single" w:sz="6" w:space="0" w:color="000000"/>
              <w:left w:val="single" w:sz="6" w:space="0" w:color="000000"/>
              <w:bottom w:val="single" w:sz="6" w:space="0" w:color="000000"/>
              <w:right w:val="single" w:sz="6" w:space="0" w:color="000000"/>
            </w:tcBorders>
            <w:vAlign w:val="center"/>
          </w:tcPr>
          <w:p w14:paraId="27443934" w14:textId="77777777" w:rsidR="00CA64F0" w:rsidRPr="007E31B4" w:rsidRDefault="00CA64F0" w:rsidP="00AB5802">
            <w:pPr>
              <w:suppressAutoHyphens w:val="0"/>
              <w:spacing w:after="0"/>
              <w:jc w:val="center"/>
              <w:rPr>
                <w:color w:val="000000"/>
                <w:sz w:val="20"/>
                <w:szCs w:val="20"/>
                <w:lang w:val="el-GR" w:eastAsia="en-US"/>
              </w:rPr>
            </w:pPr>
            <w:r w:rsidRPr="007E31B4">
              <w:rPr>
                <w:color w:val="000000"/>
                <w:sz w:val="20"/>
                <w:szCs w:val="20"/>
                <w:lang w:val="el-GR" w:eastAsia="en-US"/>
              </w:rPr>
              <w:t>ΝΑΙ</w:t>
            </w:r>
          </w:p>
        </w:tc>
        <w:tc>
          <w:tcPr>
            <w:tcW w:w="1353" w:type="dxa"/>
            <w:tcBorders>
              <w:top w:val="single" w:sz="6" w:space="0" w:color="000000"/>
              <w:left w:val="single" w:sz="6" w:space="0" w:color="000000"/>
              <w:bottom w:val="single" w:sz="6" w:space="0" w:color="000000"/>
              <w:right w:val="single" w:sz="6" w:space="0" w:color="000000"/>
            </w:tcBorders>
            <w:vAlign w:val="center"/>
          </w:tcPr>
          <w:p w14:paraId="7F533ADB" w14:textId="77777777" w:rsidR="00CA64F0" w:rsidRPr="007E31B4" w:rsidRDefault="00CA64F0" w:rsidP="00B61576">
            <w:pPr>
              <w:suppressAutoHyphens w:val="0"/>
              <w:spacing w:after="0"/>
              <w:jc w:val="left"/>
              <w:rPr>
                <w:color w:val="000000"/>
                <w:sz w:val="20"/>
                <w:szCs w:val="20"/>
                <w:lang w:val="el-GR" w:eastAsia="en-US"/>
              </w:rPr>
            </w:pPr>
          </w:p>
        </w:tc>
        <w:tc>
          <w:tcPr>
            <w:tcW w:w="1630" w:type="dxa"/>
            <w:tcBorders>
              <w:top w:val="single" w:sz="6" w:space="0" w:color="000000"/>
              <w:left w:val="single" w:sz="6" w:space="0" w:color="000000"/>
              <w:bottom w:val="single" w:sz="6" w:space="0" w:color="000000"/>
              <w:right w:val="single" w:sz="6" w:space="0" w:color="000000"/>
            </w:tcBorders>
            <w:vAlign w:val="center"/>
          </w:tcPr>
          <w:p w14:paraId="3705E1E3" w14:textId="77777777" w:rsidR="00CA64F0" w:rsidRPr="007E31B4" w:rsidRDefault="00CA64F0" w:rsidP="00B61576">
            <w:pPr>
              <w:suppressAutoHyphens w:val="0"/>
              <w:spacing w:after="0"/>
              <w:jc w:val="left"/>
              <w:rPr>
                <w:color w:val="000000"/>
                <w:sz w:val="20"/>
                <w:szCs w:val="20"/>
                <w:lang w:val="el-GR" w:eastAsia="en-US"/>
              </w:rPr>
            </w:pPr>
          </w:p>
        </w:tc>
      </w:tr>
      <w:tr w:rsidR="00CA64F0" w:rsidRPr="007E31B4" w14:paraId="56A80906" w14:textId="77777777" w:rsidTr="00AB5802">
        <w:trPr>
          <w:cantSplit/>
        </w:trPr>
        <w:tc>
          <w:tcPr>
            <w:tcW w:w="983" w:type="dxa"/>
            <w:tcBorders>
              <w:top w:val="single" w:sz="6" w:space="0" w:color="000000"/>
              <w:left w:val="single" w:sz="6" w:space="0" w:color="000000"/>
              <w:bottom w:val="single" w:sz="6" w:space="0" w:color="000000"/>
              <w:right w:val="single" w:sz="6" w:space="0" w:color="000000"/>
            </w:tcBorders>
            <w:vAlign w:val="center"/>
          </w:tcPr>
          <w:p w14:paraId="5B3DC074" w14:textId="77777777" w:rsidR="00CA64F0" w:rsidRPr="007E31B4" w:rsidRDefault="00CA64F0" w:rsidP="00CA64F0">
            <w:pPr>
              <w:pStyle w:val="aff"/>
              <w:numPr>
                <w:ilvl w:val="0"/>
                <w:numId w:val="171"/>
              </w:numPr>
              <w:suppressAutoHyphens w:val="0"/>
              <w:spacing w:after="0"/>
              <w:jc w:val="center"/>
              <w:rPr>
                <w:color w:val="000000"/>
                <w:sz w:val="20"/>
                <w:szCs w:val="20"/>
                <w:lang w:val="el-GR" w:eastAsia="en-US"/>
              </w:rPr>
            </w:pPr>
          </w:p>
        </w:tc>
        <w:tc>
          <w:tcPr>
            <w:tcW w:w="4246" w:type="dxa"/>
            <w:tcBorders>
              <w:top w:val="single" w:sz="6" w:space="0" w:color="000000"/>
              <w:left w:val="single" w:sz="6" w:space="0" w:color="000000"/>
              <w:bottom w:val="single" w:sz="6" w:space="0" w:color="000000"/>
              <w:right w:val="single" w:sz="6" w:space="0" w:color="000000"/>
            </w:tcBorders>
            <w:vAlign w:val="center"/>
          </w:tcPr>
          <w:p w14:paraId="6B0D0545" w14:textId="77777777" w:rsidR="00CA64F0" w:rsidRPr="007E31B4" w:rsidRDefault="00CA64F0" w:rsidP="00B61576">
            <w:pPr>
              <w:suppressAutoHyphens w:val="0"/>
              <w:spacing w:after="0"/>
              <w:jc w:val="left"/>
              <w:rPr>
                <w:color w:val="000000"/>
                <w:sz w:val="20"/>
                <w:szCs w:val="20"/>
                <w:lang w:val="el-GR" w:eastAsia="en-US"/>
              </w:rPr>
            </w:pPr>
            <w:r w:rsidRPr="007E31B4">
              <w:rPr>
                <w:color w:val="000000"/>
                <w:sz w:val="20"/>
                <w:szCs w:val="20"/>
                <w:lang w:val="el-GR" w:eastAsia="en-US"/>
              </w:rPr>
              <w:t xml:space="preserve">Συμμόρφωση στις απαιτήσεις για ανοιχτά Πρότυπα και Δεδομένα </w:t>
            </w:r>
          </w:p>
        </w:tc>
        <w:tc>
          <w:tcPr>
            <w:tcW w:w="1410" w:type="dxa"/>
            <w:tcBorders>
              <w:top w:val="single" w:sz="6" w:space="0" w:color="000000"/>
              <w:left w:val="single" w:sz="6" w:space="0" w:color="000000"/>
              <w:bottom w:val="single" w:sz="6" w:space="0" w:color="000000"/>
              <w:right w:val="single" w:sz="6" w:space="0" w:color="000000"/>
            </w:tcBorders>
            <w:vAlign w:val="center"/>
          </w:tcPr>
          <w:p w14:paraId="6D900DD1" w14:textId="77777777" w:rsidR="00CA64F0" w:rsidRPr="007E31B4" w:rsidRDefault="00CA64F0" w:rsidP="00AB5802">
            <w:pPr>
              <w:suppressAutoHyphens w:val="0"/>
              <w:spacing w:after="0"/>
              <w:jc w:val="center"/>
              <w:rPr>
                <w:color w:val="000000"/>
                <w:sz w:val="20"/>
                <w:szCs w:val="20"/>
                <w:lang w:val="el-GR" w:eastAsia="en-US"/>
              </w:rPr>
            </w:pPr>
            <w:r w:rsidRPr="007E31B4">
              <w:rPr>
                <w:color w:val="000000"/>
                <w:sz w:val="20"/>
                <w:szCs w:val="20"/>
                <w:lang w:val="el-GR" w:eastAsia="en-US"/>
              </w:rPr>
              <w:t>ΝΑΙ</w:t>
            </w:r>
          </w:p>
        </w:tc>
        <w:tc>
          <w:tcPr>
            <w:tcW w:w="1353" w:type="dxa"/>
            <w:tcBorders>
              <w:top w:val="single" w:sz="6" w:space="0" w:color="000000"/>
              <w:left w:val="single" w:sz="6" w:space="0" w:color="000000"/>
              <w:bottom w:val="single" w:sz="6" w:space="0" w:color="000000"/>
              <w:right w:val="single" w:sz="6" w:space="0" w:color="000000"/>
            </w:tcBorders>
            <w:vAlign w:val="center"/>
          </w:tcPr>
          <w:p w14:paraId="4A6EFE8A" w14:textId="77777777" w:rsidR="00CA64F0" w:rsidRPr="007E31B4" w:rsidRDefault="00CA64F0" w:rsidP="00B61576">
            <w:pPr>
              <w:suppressAutoHyphens w:val="0"/>
              <w:spacing w:after="0"/>
              <w:jc w:val="left"/>
              <w:rPr>
                <w:color w:val="000000"/>
                <w:sz w:val="20"/>
                <w:szCs w:val="20"/>
                <w:lang w:val="el-GR" w:eastAsia="en-US"/>
              </w:rPr>
            </w:pPr>
          </w:p>
        </w:tc>
        <w:tc>
          <w:tcPr>
            <w:tcW w:w="1630" w:type="dxa"/>
            <w:tcBorders>
              <w:top w:val="single" w:sz="6" w:space="0" w:color="000000"/>
              <w:left w:val="single" w:sz="6" w:space="0" w:color="000000"/>
              <w:bottom w:val="single" w:sz="6" w:space="0" w:color="000000"/>
              <w:right w:val="single" w:sz="6" w:space="0" w:color="000000"/>
            </w:tcBorders>
            <w:vAlign w:val="center"/>
          </w:tcPr>
          <w:p w14:paraId="1F27D877" w14:textId="77777777" w:rsidR="00CA64F0" w:rsidRPr="007E31B4" w:rsidRDefault="00CA64F0" w:rsidP="00B61576">
            <w:pPr>
              <w:suppressAutoHyphens w:val="0"/>
              <w:spacing w:after="0"/>
              <w:jc w:val="left"/>
              <w:rPr>
                <w:color w:val="000000"/>
                <w:sz w:val="20"/>
                <w:szCs w:val="20"/>
                <w:lang w:val="el-GR" w:eastAsia="en-US"/>
              </w:rPr>
            </w:pPr>
          </w:p>
        </w:tc>
      </w:tr>
    </w:tbl>
    <w:p w14:paraId="313C11B8" w14:textId="77777777" w:rsidR="00CA64F0" w:rsidRPr="007E31B4" w:rsidRDefault="00CA64F0" w:rsidP="00CA64F0">
      <w:pPr>
        <w:suppressAutoHyphens w:val="0"/>
        <w:spacing w:after="60"/>
        <w:rPr>
          <w:lang w:val="el-GR"/>
        </w:rPr>
      </w:pPr>
    </w:p>
    <w:p w14:paraId="688091D0" w14:textId="77777777" w:rsidR="00CA64F0" w:rsidRPr="007E31B4" w:rsidRDefault="00CA64F0" w:rsidP="00CA64F0">
      <w:pPr>
        <w:pStyle w:val="3"/>
        <w:numPr>
          <w:ilvl w:val="1"/>
          <w:numId w:val="167"/>
        </w:numPr>
        <w:tabs>
          <w:tab w:val="clear" w:pos="0"/>
          <w:tab w:val="left" w:pos="360"/>
          <w:tab w:val="left" w:pos="397"/>
          <w:tab w:val="left" w:pos="1440"/>
        </w:tabs>
        <w:ind w:left="1560" w:hanging="1560"/>
        <w:rPr>
          <w:rFonts w:cs="Tahoma"/>
          <w:b w:val="0"/>
          <w:bCs w:val="0"/>
          <w:sz w:val="18"/>
          <w:szCs w:val="18"/>
          <w:u w:val="single"/>
          <w:lang w:val="el-GR"/>
        </w:rPr>
      </w:pPr>
      <w:bookmarkStart w:id="688" w:name="_Toc169156419"/>
      <w:bookmarkStart w:id="689" w:name="_Ref510099874"/>
      <w:bookmarkStart w:id="690" w:name="_Toc107410898"/>
      <w:bookmarkStart w:id="691" w:name="_Toc516238343"/>
      <w:bookmarkStart w:id="692" w:name="_Toc180156495"/>
      <w:bookmarkStart w:id="693" w:name="_Toc202354782"/>
      <w:r w:rsidRPr="007E31B4">
        <w:rPr>
          <w:rFonts w:cs="Tahoma"/>
          <w:b w:val="0"/>
          <w:bCs w:val="0"/>
          <w:sz w:val="18"/>
          <w:szCs w:val="18"/>
          <w:u w:val="single"/>
          <w:lang w:val="el-GR"/>
        </w:rPr>
        <w:t>Υπηρεσίες</w:t>
      </w:r>
      <w:bookmarkEnd w:id="688"/>
      <w:bookmarkEnd w:id="689"/>
      <w:bookmarkEnd w:id="690"/>
      <w:bookmarkEnd w:id="691"/>
      <w:bookmarkEnd w:id="692"/>
      <w:bookmarkEnd w:id="693"/>
      <w:r w:rsidRPr="007E31B4">
        <w:rPr>
          <w:rFonts w:cs="Tahoma"/>
          <w:b w:val="0"/>
          <w:bCs w:val="0"/>
          <w:sz w:val="18"/>
          <w:szCs w:val="18"/>
          <w:u w:val="single"/>
          <w:lang w:val="el-GR"/>
        </w:rPr>
        <w:t xml:space="preserve"> </w:t>
      </w:r>
    </w:p>
    <w:tbl>
      <w:tblPr>
        <w:tblW w:w="5000" w:type="pct"/>
        <w:tblLayout w:type="fixed"/>
        <w:tblLook w:val="0000" w:firstRow="0" w:lastRow="0" w:firstColumn="0" w:lastColumn="0" w:noHBand="0" w:noVBand="0"/>
      </w:tblPr>
      <w:tblGrid>
        <w:gridCol w:w="983"/>
        <w:gridCol w:w="4252"/>
        <w:gridCol w:w="1418"/>
        <w:gridCol w:w="1326"/>
        <w:gridCol w:w="1643"/>
      </w:tblGrid>
      <w:tr w:rsidR="00CA64F0" w:rsidRPr="007E31B4" w14:paraId="2DA86A32" w14:textId="77777777" w:rsidTr="00B61576">
        <w:trPr>
          <w:cantSplit/>
          <w:tblHeader/>
        </w:trPr>
        <w:tc>
          <w:tcPr>
            <w:tcW w:w="984"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2766CDD4"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Α/Α</w:t>
            </w:r>
          </w:p>
        </w:tc>
        <w:tc>
          <w:tcPr>
            <w:tcW w:w="4260"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2DF2FBC2"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ΠΡΟΔΙΑΓΡΑΦΗ</w:t>
            </w:r>
          </w:p>
        </w:tc>
        <w:tc>
          <w:tcPr>
            <w:tcW w:w="1420"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5DB10EBA"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ΑΠΑΙΤΗΣΗ</w:t>
            </w:r>
          </w:p>
        </w:tc>
        <w:tc>
          <w:tcPr>
            <w:tcW w:w="1328"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6C8ED9D2"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ΑΠΑΝΤΗΣΗ</w:t>
            </w:r>
          </w:p>
        </w:tc>
        <w:tc>
          <w:tcPr>
            <w:tcW w:w="1646" w:type="dxa"/>
            <w:tcBorders>
              <w:top w:val="single" w:sz="6" w:space="0" w:color="000000"/>
              <w:left w:val="single" w:sz="6" w:space="0" w:color="000000"/>
              <w:bottom w:val="single" w:sz="6" w:space="0" w:color="000000"/>
              <w:right w:val="single" w:sz="6" w:space="0" w:color="000000"/>
            </w:tcBorders>
            <w:shd w:val="pct15" w:color="auto" w:fill="FFFFFF"/>
            <w:vAlign w:val="center"/>
          </w:tcPr>
          <w:p w14:paraId="3F474ED7" w14:textId="77777777" w:rsidR="00CA64F0" w:rsidRPr="007E31B4" w:rsidRDefault="00CA64F0" w:rsidP="00B61576">
            <w:pPr>
              <w:suppressAutoHyphens w:val="0"/>
              <w:spacing w:after="0"/>
              <w:jc w:val="center"/>
              <w:rPr>
                <w:b/>
                <w:bCs/>
                <w:color w:val="000000"/>
                <w:sz w:val="18"/>
                <w:szCs w:val="18"/>
                <w:lang w:eastAsia="en-US"/>
              </w:rPr>
            </w:pPr>
            <w:r w:rsidRPr="007E31B4">
              <w:rPr>
                <w:b/>
                <w:bCs/>
                <w:color w:val="000000"/>
                <w:sz w:val="18"/>
                <w:szCs w:val="18"/>
                <w:lang w:eastAsia="en-US"/>
              </w:rPr>
              <w:t>ΠΑΡΑΠΟΜΠΗ</w:t>
            </w:r>
          </w:p>
        </w:tc>
      </w:tr>
      <w:tr w:rsidR="00CA64F0" w:rsidRPr="007E31B4" w14:paraId="3AE25383" w14:textId="77777777" w:rsidTr="00B61576">
        <w:trPr>
          <w:cantSplit/>
        </w:trPr>
        <w:tc>
          <w:tcPr>
            <w:tcW w:w="984" w:type="dxa"/>
            <w:tcBorders>
              <w:top w:val="single" w:sz="6" w:space="0" w:color="000000"/>
              <w:left w:val="single" w:sz="6" w:space="0" w:color="000000"/>
              <w:bottom w:val="single" w:sz="6" w:space="0" w:color="000000"/>
              <w:right w:val="single" w:sz="6" w:space="0" w:color="000000"/>
            </w:tcBorders>
            <w:vAlign w:val="center"/>
          </w:tcPr>
          <w:p w14:paraId="30FEBCB5" w14:textId="77777777" w:rsidR="00CA64F0" w:rsidRPr="007E31B4" w:rsidRDefault="00CA64F0" w:rsidP="00CA64F0">
            <w:pPr>
              <w:pStyle w:val="aff"/>
              <w:numPr>
                <w:ilvl w:val="0"/>
                <w:numId w:val="172"/>
              </w:numPr>
              <w:suppressAutoHyphens w:val="0"/>
              <w:spacing w:after="0"/>
              <w:jc w:val="center"/>
              <w:rPr>
                <w:color w:val="000000"/>
                <w:sz w:val="20"/>
                <w:szCs w:val="20"/>
                <w:lang w:val="el-GR" w:eastAsia="en-US"/>
              </w:rPr>
            </w:pPr>
          </w:p>
        </w:tc>
        <w:tc>
          <w:tcPr>
            <w:tcW w:w="4260" w:type="dxa"/>
            <w:tcBorders>
              <w:top w:val="single" w:sz="6" w:space="0" w:color="000000"/>
              <w:left w:val="single" w:sz="6" w:space="0" w:color="000000"/>
              <w:bottom w:val="single" w:sz="6" w:space="0" w:color="000000"/>
              <w:right w:val="single" w:sz="6" w:space="0" w:color="000000"/>
            </w:tcBorders>
            <w:vAlign w:val="center"/>
          </w:tcPr>
          <w:p w14:paraId="379A3C9A" w14:textId="77777777" w:rsidR="00CA64F0" w:rsidRPr="007E31B4" w:rsidRDefault="00CA64F0" w:rsidP="00B61576">
            <w:pPr>
              <w:suppressAutoHyphens w:val="0"/>
              <w:spacing w:after="0"/>
              <w:jc w:val="left"/>
              <w:rPr>
                <w:color w:val="000000"/>
                <w:sz w:val="20"/>
                <w:szCs w:val="20"/>
                <w:lang w:val="el-GR" w:eastAsia="en-US"/>
              </w:rPr>
            </w:pPr>
            <w:r w:rsidRPr="007E31B4">
              <w:rPr>
                <w:color w:val="000000"/>
                <w:sz w:val="20"/>
                <w:szCs w:val="20"/>
                <w:lang w:val="el-GR" w:eastAsia="en-US"/>
              </w:rPr>
              <w:t xml:space="preserve">Συμμόρφωση στις απαιτήσεις για Μελέτη Εφαρμογής – Ανάλυσης Απαιτήσεων </w:t>
            </w:r>
          </w:p>
        </w:tc>
        <w:tc>
          <w:tcPr>
            <w:tcW w:w="1420" w:type="dxa"/>
            <w:tcBorders>
              <w:top w:val="single" w:sz="6" w:space="0" w:color="000000"/>
              <w:left w:val="single" w:sz="6" w:space="0" w:color="000000"/>
              <w:bottom w:val="single" w:sz="6" w:space="0" w:color="000000"/>
              <w:right w:val="single" w:sz="6" w:space="0" w:color="000000"/>
            </w:tcBorders>
            <w:vAlign w:val="center"/>
          </w:tcPr>
          <w:p w14:paraId="3313B969" w14:textId="77777777" w:rsidR="00CA64F0" w:rsidRPr="007E31B4" w:rsidRDefault="00CA64F0" w:rsidP="00AB5802">
            <w:pPr>
              <w:suppressAutoHyphens w:val="0"/>
              <w:spacing w:after="0"/>
              <w:jc w:val="center"/>
              <w:rPr>
                <w:color w:val="000000"/>
                <w:sz w:val="20"/>
                <w:szCs w:val="20"/>
                <w:lang w:val="el-GR" w:eastAsia="en-US"/>
              </w:rPr>
            </w:pPr>
            <w:r w:rsidRPr="007E31B4">
              <w:rPr>
                <w:color w:val="000000"/>
                <w:sz w:val="20"/>
                <w:szCs w:val="20"/>
                <w:lang w:val="el-GR" w:eastAsia="en-US"/>
              </w:rPr>
              <w:t>ΝΑΙ</w:t>
            </w:r>
          </w:p>
        </w:tc>
        <w:tc>
          <w:tcPr>
            <w:tcW w:w="1328" w:type="dxa"/>
            <w:tcBorders>
              <w:top w:val="single" w:sz="6" w:space="0" w:color="000000"/>
              <w:left w:val="single" w:sz="6" w:space="0" w:color="000000"/>
              <w:bottom w:val="single" w:sz="6" w:space="0" w:color="000000"/>
              <w:right w:val="single" w:sz="6" w:space="0" w:color="000000"/>
            </w:tcBorders>
            <w:vAlign w:val="center"/>
          </w:tcPr>
          <w:p w14:paraId="16BCC657" w14:textId="77777777" w:rsidR="00CA64F0" w:rsidRPr="007E31B4" w:rsidRDefault="00CA64F0" w:rsidP="00B61576">
            <w:pPr>
              <w:suppressAutoHyphens w:val="0"/>
              <w:spacing w:after="0"/>
              <w:jc w:val="left"/>
              <w:rPr>
                <w:color w:val="000000"/>
                <w:sz w:val="20"/>
                <w:szCs w:val="20"/>
                <w:lang w:val="el-GR" w:eastAsia="en-US"/>
              </w:rPr>
            </w:pPr>
          </w:p>
        </w:tc>
        <w:tc>
          <w:tcPr>
            <w:tcW w:w="1646" w:type="dxa"/>
            <w:tcBorders>
              <w:top w:val="single" w:sz="6" w:space="0" w:color="000000"/>
              <w:left w:val="single" w:sz="6" w:space="0" w:color="000000"/>
              <w:bottom w:val="single" w:sz="6" w:space="0" w:color="000000"/>
              <w:right w:val="single" w:sz="6" w:space="0" w:color="000000"/>
            </w:tcBorders>
            <w:vAlign w:val="center"/>
          </w:tcPr>
          <w:p w14:paraId="6311BF3C" w14:textId="77777777" w:rsidR="00CA64F0" w:rsidRPr="007E31B4" w:rsidRDefault="00CA64F0" w:rsidP="00B61576">
            <w:pPr>
              <w:suppressAutoHyphens w:val="0"/>
              <w:spacing w:after="0"/>
              <w:jc w:val="left"/>
              <w:rPr>
                <w:color w:val="000000"/>
                <w:sz w:val="20"/>
                <w:szCs w:val="20"/>
                <w:lang w:val="el-GR" w:eastAsia="en-US"/>
              </w:rPr>
            </w:pPr>
          </w:p>
        </w:tc>
      </w:tr>
      <w:tr w:rsidR="00CA64F0" w:rsidRPr="007E31B4" w14:paraId="352A4551" w14:textId="77777777" w:rsidTr="00B61576">
        <w:trPr>
          <w:cantSplit/>
        </w:trPr>
        <w:tc>
          <w:tcPr>
            <w:tcW w:w="984" w:type="dxa"/>
            <w:tcBorders>
              <w:top w:val="single" w:sz="6" w:space="0" w:color="000000"/>
              <w:left w:val="single" w:sz="6" w:space="0" w:color="000000"/>
              <w:bottom w:val="single" w:sz="6" w:space="0" w:color="000000"/>
              <w:right w:val="single" w:sz="6" w:space="0" w:color="000000"/>
            </w:tcBorders>
            <w:vAlign w:val="center"/>
          </w:tcPr>
          <w:p w14:paraId="17AAA5F4" w14:textId="77777777" w:rsidR="00CA64F0" w:rsidRPr="007E31B4" w:rsidRDefault="00CA64F0" w:rsidP="00CA64F0">
            <w:pPr>
              <w:pStyle w:val="aff"/>
              <w:numPr>
                <w:ilvl w:val="0"/>
                <w:numId w:val="172"/>
              </w:numPr>
              <w:suppressAutoHyphens w:val="0"/>
              <w:spacing w:after="0"/>
              <w:jc w:val="center"/>
              <w:rPr>
                <w:color w:val="000000"/>
                <w:sz w:val="20"/>
                <w:szCs w:val="20"/>
                <w:lang w:val="el-GR" w:eastAsia="en-US"/>
              </w:rPr>
            </w:pPr>
          </w:p>
        </w:tc>
        <w:tc>
          <w:tcPr>
            <w:tcW w:w="4260" w:type="dxa"/>
            <w:tcBorders>
              <w:top w:val="single" w:sz="6" w:space="0" w:color="000000"/>
              <w:left w:val="single" w:sz="6" w:space="0" w:color="000000"/>
              <w:bottom w:val="single" w:sz="6" w:space="0" w:color="000000"/>
              <w:right w:val="single" w:sz="6" w:space="0" w:color="000000"/>
            </w:tcBorders>
            <w:vAlign w:val="center"/>
          </w:tcPr>
          <w:p w14:paraId="08AD418F" w14:textId="77777777" w:rsidR="00CA64F0" w:rsidRPr="007E31B4" w:rsidRDefault="00CA64F0" w:rsidP="00B61576">
            <w:pPr>
              <w:suppressAutoHyphens w:val="0"/>
              <w:spacing w:after="0"/>
              <w:jc w:val="left"/>
              <w:rPr>
                <w:color w:val="000000"/>
                <w:sz w:val="20"/>
                <w:szCs w:val="20"/>
                <w:lang w:val="el-GR" w:eastAsia="en-US"/>
              </w:rPr>
            </w:pPr>
            <w:r w:rsidRPr="007E31B4">
              <w:rPr>
                <w:color w:val="000000"/>
                <w:sz w:val="20"/>
                <w:szCs w:val="20"/>
                <w:lang w:val="el-GR" w:eastAsia="en-US"/>
              </w:rPr>
              <w:t>Συμμόρφωση στις απαιτήσεις για Υπηρεσίες Φάσης Πιλοτικής Λειτουργίας</w:t>
            </w:r>
          </w:p>
        </w:tc>
        <w:tc>
          <w:tcPr>
            <w:tcW w:w="1420" w:type="dxa"/>
            <w:tcBorders>
              <w:top w:val="single" w:sz="6" w:space="0" w:color="000000"/>
              <w:left w:val="single" w:sz="6" w:space="0" w:color="000000"/>
              <w:bottom w:val="single" w:sz="6" w:space="0" w:color="000000"/>
              <w:right w:val="single" w:sz="6" w:space="0" w:color="000000"/>
            </w:tcBorders>
            <w:vAlign w:val="center"/>
          </w:tcPr>
          <w:p w14:paraId="79B8BC19" w14:textId="77777777" w:rsidR="00CA64F0" w:rsidRPr="007E31B4" w:rsidRDefault="00CA64F0" w:rsidP="00AB5802">
            <w:pPr>
              <w:suppressAutoHyphens w:val="0"/>
              <w:spacing w:after="0"/>
              <w:jc w:val="center"/>
              <w:rPr>
                <w:color w:val="000000"/>
                <w:sz w:val="20"/>
                <w:szCs w:val="20"/>
                <w:lang w:val="el-GR" w:eastAsia="en-US"/>
              </w:rPr>
            </w:pPr>
            <w:r w:rsidRPr="007E31B4">
              <w:rPr>
                <w:color w:val="000000"/>
                <w:sz w:val="20"/>
                <w:szCs w:val="20"/>
                <w:lang w:val="el-GR" w:eastAsia="en-US"/>
              </w:rPr>
              <w:t>ΝΑΙ</w:t>
            </w:r>
          </w:p>
        </w:tc>
        <w:tc>
          <w:tcPr>
            <w:tcW w:w="1328" w:type="dxa"/>
            <w:tcBorders>
              <w:top w:val="single" w:sz="6" w:space="0" w:color="000000"/>
              <w:left w:val="single" w:sz="6" w:space="0" w:color="000000"/>
              <w:bottom w:val="single" w:sz="6" w:space="0" w:color="000000"/>
              <w:right w:val="single" w:sz="6" w:space="0" w:color="000000"/>
            </w:tcBorders>
            <w:vAlign w:val="center"/>
          </w:tcPr>
          <w:p w14:paraId="3F151147" w14:textId="77777777" w:rsidR="00CA64F0" w:rsidRPr="007E31B4" w:rsidRDefault="00CA64F0" w:rsidP="00B61576">
            <w:pPr>
              <w:suppressAutoHyphens w:val="0"/>
              <w:spacing w:after="0"/>
              <w:jc w:val="left"/>
              <w:rPr>
                <w:color w:val="000000"/>
                <w:sz w:val="20"/>
                <w:szCs w:val="20"/>
                <w:lang w:val="el-GR" w:eastAsia="en-US"/>
              </w:rPr>
            </w:pPr>
          </w:p>
        </w:tc>
        <w:tc>
          <w:tcPr>
            <w:tcW w:w="1646" w:type="dxa"/>
            <w:tcBorders>
              <w:top w:val="single" w:sz="6" w:space="0" w:color="000000"/>
              <w:left w:val="single" w:sz="6" w:space="0" w:color="000000"/>
              <w:bottom w:val="single" w:sz="6" w:space="0" w:color="000000"/>
              <w:right w:val="single" w:sz="6" w:space="0" w:color="000000"/>
            </w:tcBorders>
            <w:vAlign w:val="center"/>
          </w:tcPr>
          <w:p w14:paraId="2644B6EC" w14:textId="77777777" w:rsidR="00CA64F0" w:rsidRPr="007E31B4" w:rsidRDefault="00CA64F0" w:rsidP="00B61576">
            <w:pPr>
              <w:suppressAutoHyphens w:val="0"/>
              <w:spacing w:after="0"/>
              <w:jc w:val="left"/>
              <w:rPr>
                <w:color w:val="000000"/>
                <w:sz w:val="20"/>
                <w:szCs w:val="20"/>
                <w:lang w:val="el-GR" w:eastAsia="en-US"/>
              </w:rPr>
            </w:pPr>
          </w:p>
        </w:tc>
      </w:tr>
      <w:tr w:rsidR="00CA64F0" w:rsidRPr="007E31B4" w14:paraId="0744F216" w14:textId="77777777" w:rsidTr="00B61576">
        <w:trPr>
          <w:cantSplit/>
        </w:trPr>
        <w:tc>
          <w:tcPr>
            <w:tcW w:w="984" w:type="dxa"/>
            <w:tcBorders>
              <w:top w:val="single" w:sz="6" w:space="0" w:color="000000"/>
              <w:left w:val="single" w:sz="6" w:space="0" w:color="000000"/>
              <w:bottom w:val="single" w:sz="6" w:space="0" w:color="000000"/>
              <w:right w:val="single" w:sz="6" w:space="0" w:color="000000"/>
            </w:tcBorders>
            <w:vAlign w:val="center"/>
          </w:tcPr>
          <w:p w14:paraId="31B1F624" w14:textId="77777777" w:rsidR="00CA64F0" w:rsidRPr="007E31B4" w:rsidRDefault="00CA64F0" w:rsidP="00CA64F0">
            <w:pPr>
              <w:pStyle w:val="aff"/>
              <w:numPr>
                <w:ilvl w:val="0"/>
                <w:numId w:val="172"/>
              </w:numPr>
              <w:suppressAutoHyphens w:val="0"/>
              <w:spacing w:after="0"/>
              <w:jc w:val="center"/>
              <w:rPr>
                <w:color w:val="000000"/>
                <w:sz w:val="20"/>
                <w:szCs w:val="20"/>
                <w:lang w:val="el-GR" w:eastAsia="en-US"/>
              </w:rPr>
            </w:pPr>
          </w:p>
        </w:tc>
        <w:tc>
          <w:tcPr>
            <w:tcW w:w="4260" w:type="dxa"/>
            <w:tcBorders>
              <w:top w:val="single" w:sz="6" w:space="0" w:color="000000"/>
              <w:left w:val="single" w:sz="6" w:space="0" w:color="000000"/>
              <w:bottom w:val="single" w:sz="6" w:space="0" w:color="000000"/>
              <w:right w:val="single" w:sz="6" w:space="0" w:color="000000"/>
            </w:tcBorders>
            <w:vAlign w:val="center"/>
          </w:tcPr>
          <w:p w14:paraId="133C8205" w14:textId="6337D14D" w:rsidR="00CA64F0" w:rsidRPr="007E31B4" w:rsidRDefault="00CA64F0" w:rsidP="00B61576">
            <w:pPr>
              <w:suppressAutoHyphens w:val="0"/>
              <w:spacing w:after="0"/>
              <w:jc w:val="left"/>
              <w:rPr>
                <w:color w:val="000000"/>
                <w:sz w:val="20"/>
                <w:szCs w:val="20"/>
                <w:lang w:val="el-GR" w:eastAsia="en-US"/>
              </w:rPr>
            </w:pPr>
            <w:r w:rsidRPr="007E31B4">
              <w:rPr>
                <w:color w:val="000000"/>
                <w:sz w:val="20"/>
                <w:szCs w:val="20"/>
                <w:lang w:val="el-GR" w:eastAsia="en-US"/>
              </w:rPr>
              <w:t xml:space="preserve">Συμμόρφωση στις απαιτήσεις για Υπηρεσίες Εγγύησης </w:t>
            </w:r>
          </w:p>
        </w:tc>
        <w:tc>
          <w:tcPr>
            <w:tcW w:w="1420" w:type="dxa"/>
            <w:tcBorders>
              <w:top w:val="single" w:sz="6" w:space="0" w:color="000000"/>
              <w:left w:val="single" w:sz="6" w:space="0" w:color="000000"/>
              <w:bottom w:val="single" w:sz="6" w:space="0" w:color="000000"/>
              <w:right w:val="single" w:sz="6" w:space="0" w:color="000000"/>
            </w:tcBorders>
            <w:vAlign w:val="center"/>
          </w:tcPr>
          <w:p w14:paraId="1354C379" w14:textId="77777777" w:rsidR="00CA64F0" w:rsidRPr="007E31B4" w:rsidRDefault="00CA64F0" w:rsidP="00AB5802">
            <w:pPr>
              <w:suppressAutoHyphens w:val="0"/>
              <w:spacing w:after="0"/>
              <w:jc w:val="center"/>
              <w:rPr>
                <w:color w:val="000000"/>
                <w:sz w:val="20"/>
                <w:szCs w:val="20"/>
                <w:lang w:val="el-GR" w:eastAsia="en-US"/>
              </w:rPr>
            </w:pPr>
            <w:r w:rsidRPr="007E31B4">
              <w:rPr>
                <w:color w:val="000000"/>
                <w:sz w:val="20"/>
                <w:szCs w:val="20"/>
                <w:lang w:val="el-GR" w:eastAsia="en-US"/>
              </w:rPr>
              <w:t>ΝΑΙ</w:t>
            </w:r>
          </w:p>
        </w:tc>
        <w:tc>
          <w:tcPr>
            <w:tcW w:w="1328" w:type="dxa"/>
            <w:tcBorders>
              <w:top w:val="single" w:sz="6" w:space="0" w:color="000000"/>
              <w:left w:val="single" w:sz="6" w:space="0" w:color="000000"/>
              <w:bottom w:val="single" w:sz="6" w:space="0" w:color="000000"/>
              <w:right w:val="single" w:sz="6" w:space="0" w:color="000000"/>
            </w:tcBorders>
            <w:vAlign w:val="center"/>
          </w:tcPr>
          <w:p w14:paraId="35DBC1A3" w14:textId="77777777" w:rsidR="00CA64F0" w:rsidRPr="007E31B4" w:rsidRDefault="00CA64F0" w:rsidP="00B61576">
            <w:pPr>
              <w:suppressAutoHyphens w:val="0"/>
              <w:spacing w:after="0"/>
              <w:jc w:val="left"/>
              <w:rPr>
                <w:color w:val="000000"/>
                <w:sz w:val="20"/>
                <w:szCs w:val="20"/>
                <w:lang w:val="el-GR" w:eastAsia="en-US"/>
              </w:rPr>
            </w:pPr>
          </w:p>
        </w:tc>
        <w:tc>
          <w:tcPr>
            <w:tcW w:w="1646" w:type="dxa"/>
            <w:tcBorders>
              <w:top w:val="single" w:sz="6" w:space="0" w:color="000000"/>
              <w:left w:val="single" w:sz="6" w:space="0" w:color="000000"/>
              <w:bottom w:val="single" w:sz="6" w:space="0" w:color="000000"/>
              <w:right w:val="single" w:sz="6" w:space="0" w:color="000000"/>
            </w:tcBorders>
            <w:vAlign w:val="center"/>
          </w:tcPr>
          <w:p w14:paraId="4AA06B66" w14:textId="77777777" w:rsidR="00CA64F0" w:rsidRPr="007E31B4" w:rsidRDefault="00CA64F0" w:rsidP="00B61576">
            <w:pPr>
              <w:suppressAutoHyphens w:val="0"/>
              <w:spacing w:after="0"/>
              <w:jc w:val="left"/>
              <w:rPr>
                <w:color w:val="000000"/>
                <w:sz w:val="20"/>
                <w:szCs w:val="20"/>
                <w:lang w:val="el-GR" w:eastAsia="en-US"/>
              </w:rPr>
            </w:pPr>
          </w:p>
        </w:tc>
      </w:tr>
    </w:tbl>
    <w:p w14:paraId="3909379A" w14:textId="77777777" w:rsidR="00CA64F0" w:rsidRPr="007E31B4" w:rsidRDefault="00CA64F0">
      <w:pPr>
        <w:suppressAutoHyphens w:val="0"/>
        <w:spacing w:after="0"/>
        <w:jc w:val="left"/>
        <w:rPr>
          <w:b/>
          <w:color w:val="000099"/>
          <w:lang w:val="el-GR"/>
        </w:rPr>
      </w:pPr>
      <w:bookmarkStart w:id="694" w:name="_Toc97194374"/>
      <w:bookmarkStart w:id="695" w:name="_Toc97194479"/>
      <w:bookmarkStart w:id="696" w:name="_Ref496624736"/>
      <w:bookmarkStart w:id="697" w:name="_Ref496624788"/>
      <w:r w:rsidRPr="007E31B4">
        <w:rPr>
          <w:color w:val="000099"/>
          <w:lang w:val="el-GR"/>
        </w:rPr>
        <w:br w:type="page"/>
      </w:r>
    </w:p>
    <w:p w14:paraId="0FEF623A" w14:textId="1D0DE4A4" w:rsidR="008338F0" w:rsidRPr="007E31B4" w:rsidRDefault="003355E7">
      <w:pPr>
        <w:pStyle w:val="2"/>
        <w:numPr>
          <w:ilvl w:val="0"/>
          <w:numId w:val="0"/>
        </w:numPr>
        <w:tabs>
          <w:tab w:val="clear" w:pos="567"/>
          <w:tab w:val="left" w:pos="0"/>
        </w:tabs>
        <w:rPr>
          <w:rFonts w:cs="Tahoma"/>
          <w:color w:val="000099"/>
          <w:lang w:val="el-GR"/>
        </w:rPr>
      </w:pPr>
      <w:bookmarkStart w:id="698" w:name="_Toc202354783"/>
      <w:r w:rsidRPr="007E31B4">
        <w:rPr>
          <w:rFonts w:cs="Tahoma"/>
          <w:color w:val="000099"/>
          <w:lang w:val="el-GR"/>
        </w:rPr>
        <w:lastRenderedPageBreak/>
        <w:t xml:space="preserve">ΠΑΡΑΡΤΗΜΑ ΙΙI – </w:t>
      </w:r>
      <w:r w:rsidR="004A23B9" w:rsidRPr="007E31B4">
        <w:rPr>
          <w:rFonts w:cs="Tahoma"/>
          <w:color w:val="000099"/>
          <w:lang w:val="el-GR"/>
        </w:rPr>
        <w:t>ΕΥΡΩΠΑΙΚΟ ΕΝΙΑΙΟ ΕΓΓΡΑΦΟ ΣΥΜΒΑΣΗΣ (ΕΕΕΣ)</w:t>
      </w:r>
      <w:bookmarkEnd w:id="694"/>
      <w:bookmarkEnd w:id="695"/>
      <w:bookmarkEnd w:id="698"/>
      <w:r w:rsidR="004A23B9" w:rsidRPr="007E31B4">
        <w:rPr>
          <w:rFonts w:cs="Tahoma"/>
          <w:color w:val="000099"/>
          <w:lang w:val="el-GR"/>
        </w:rPr>
        <w:t xml:space="preserve"> </w:t>
      </w:r>
      <w:bookmarkEnd w:id="696"/>
      <w:bookmarkEnd w:id="697"/>
    </w:p>
    <w:p w14:paraId="6D97FBB2" w14:textId="77777777" w:rsidR="000F62F0" w:rsidRPr="007E31B4" w:rsidRDefault="000F62F0" w:rsidP="003329FF">
      <w:pPr>
        <w:pStyle w:val="4"/>
        <w:numPr>
          <w:ilvl w:val="0"/>
          <w:numId w:val="0"/>
        </w:numPr>
        <w:ind w:left="864" w:hanging="864"/>
        <w:rPr>
          <w:rFonts w:cs="Tahoma"/>
          <w:szCs w:val="22"/>
          <w:lang w:val="el-GR"/>
        </w:rPr>
      </w:pPr>
      <w:bookmarkStart w:id="699" w:name="_Ref510086970"/>
      <w:bookmarkStart w:id="700" w:name="_Toc97194375"/>
      <w:bookmarkStart w:id="701" w:name="_Toc202354784"/>
      <w:r w:rsidRPr="007E31B4">
        <w:rPr>
          <w:rFonts w:cs="Tahoma"/>
          <w:szCs w:val="22"/>
          <w:lang w:val="el-GR"/>
        </w:rPr>
        <w:t>ΕΥΡΩΠΑΙΚΟ ΕΝΙΑΙΟ ΕΓΓΡΑΦΟ ΣΥΜΒΑΣΗΣ (ΕΕΕΣ)</w:t>
      </w:r>
      <w:bookmarkEnd w:id="699"/>
      <w:bookmarkEnd w:id="700"/>
      <w:bookmarkEnd w:id="701"/>
      <w:r w:rsidRPr="007E31B4">
        <w:rPr>
          <w:rFonts w:cs="Tahoma"/>
          <w:szCs w:val="22"/>
          <w:lang w:val="el-GR"/>
        </w:rPr>
        <w:t xml:space="preserve"> </w:t>
      </w:r>
    </w:p>
    <w:p w14:paraId="7A9FD771" w14:textId="77777777" w:rsidR="00A4737C" w:rsidRPr="007E31B4" w:rsidRDefault="00A4737C" w:rsidP="00A4737C">
      <w:pPr>
        <w:pStyle w:val="normalwithoutspacing"/>
      </w:pPr>
      <w:r w:rsidRPr="007E31B4">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7E31B4" w:rsidRDefault="00A4737C" w:rsidP="00A4737C">
      <w:pPr>
        <w:pStyle w:val="normalwithoutspacing"/>
      </w:pPr>
      <w:r w:rsidRPr="007E31B4">
        <w:t xml:space="preserve">Συνημμένα της παρούσας διακήρυξης περιλαμβάνονται: </w:t>
      </w:r>
    </w:p>
    <w:p w14:paraId="1912ACB5" w14:textId="77777777" w:rsidR="00A4737C" w:rsidRPr="007E31B4" w:rsidRDefault="00A4737C" w:rsidP="00B0706E">
      <w:pPr>
        <w:pStyle w:val="normalwithoutspacing"/>
        <w:numPr>
          <w:ilvl w:val="0"/>
          <w:numId w:val="17"/>
        </w:numPr>
      </w:pPr>
      <w:r w:rsidRPr="007E31B4">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7E31B4" w:rsidRDefault="00A4737C" w:rsidP="00B0706E">
      <w:pPr>
        <w:pStyle w:val="normalwithoutspacing"/>
        <w:numPr>
          <w:ilvl w:val="0"/>
          <w:numId w:val="17"/>
        </w:numPr>
      </w:pPr>
      <w:r w:rsidRPr="007E31B4">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7E31B4">
        <w:t>.</w:t>
      </w:r>
      <w:r w:rsidRPr="007E31B4">
        <w:t xml:space="preserve"> </w:t>
      </w:r>
    </w:p>
    <w:p w14:paraId="3041E810" w14:textId="77777777" w:rsidR="00A4737C" w:rsidRPr="007E31B4" w:rsidRDefault="00A4737C" w:rsidP="006D70E7">
      <w:pPr>
        <w:pStyle w:val="normalwithoutspacing"/>
      </w:pPr>
      <w:r w:rsidRPr="007E31B4">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7E31B4" w:rsidRDefault="000F62F0">
      <w:pPr>
        <w:pStyle w:val="normalwithoutspacing"/>
        <w:rPr>
          <w:i/>
          <w:color w:val="5B9BD5"/>
        </w:rPr>
      </w:pPr>
    </w:p>
    <w:p w14:paraId="53454F0D" w14:textId="77777777" w:rsidR="008338F0" w:rsidRPr="007E31B4" w:rsidRDefault="008338F0">
      <w:pPr>
        <w:pStyle w:val="normalwithoutspacing"/>
        <w:rPr>
          <w:i/>
          <w:color w:val="5B9BD5"/>
        </w:rPr>
      </w:pPr>
    </w:p>
    <w:p w14:paraId="24F68AF4" w14:textId="77777777" w:rsidR="00166662" w:rsidRPr="007E31B4" w:rsidRDefault="00166662">
      <w:pPr>
        <w:pStyle w:val="normalwithoutspacing"/>
        <w:rPr>
          <w:i/>
          <w:color w:val="5B9BD5"/>
        </w:rPr>
        <w:sectPr w:rsidR="00166662" w:rsidRPr="007E31B4" w:rsidSect="005D5CE8">
          <w:pgSz w:w="11906" w:h="16838"/>
          <w:pgMar w:top="1134" w:right="1134" w:bottom="1134" w:left="1134" w:header="720" w:footer="709" w:gutter="0"/>
          <w:cols w:space="720"/>
          <w:titlePg/>
          <w:docGrid w:linePitch="360"/>
        </w:sectPr>
      </w:pPr>
    </w:p>
    <w:p w14:paraId="4DCAE451" w14:textId="77777777" w:rsidR="006E4901" w:rsidRPr="007E31B4" w:rsidRDefault="003355E7" w:rsidP="003329FF">
      <w:pPr>
        <w:pStyle w:val="2"/>
        <w:numPr>
          <w:ilvl w:val="0"/>
          <w:numId w:val="0"/>
        </w:numPr>
        <w:ind w:left="576" w:hanging="576"/>
        <w:rPr>
          <w:rFonts w:cs="Tahoma"/>
          <w:lang w:val="el-GR"/>
        </w:rPr>
      </w:pPr>
      <w:bookmarkStart w:id="702" w:name="_Ref496624509"/>
      <w:bookmarkStart w:id="703" w:name="_Toc97194376"/>
      <w:bookmarkStart w:id="704" w:name="_Toc97194480"/>
      <w:bookmarkStart w:id="705" w:name="_Toc202354785"/>
      <w:r w:rsidRPr="007E31B4">
        <w:rPr>
          <w:rFonts w:cs="Tahoma"/>
          <w:lang w:val="el-GR"/>
        </w:rPr>
        <w:lastRenderedPageBreak/>
        <w:t>ΠΑΡΑΡΤΗΜΑ Ι</w:t>
      </w:r>
      <w:r w:rsidRPr="007E31B4">
        <w:rPr>
          <w:rFonts w:cs="Tahoma"/>
        </w:rPr>
        <w:t>V</w:t>
      </w:r>
      <w:r w:rsidRPr="007E31B4">
        <w:rPr>
          <w:rFonts w:cs="Tahoma"/>
          <w:lang w:val="el-GR"/>
        </w:rPr>
        <w:t xml:space="preserve"> – </w:t>
      </w:r>
      <w:r w:rsidR="006E4901" w:rsidRPr="007E31B4">
        <w:rPr>
          <w:rFonts w:cs="Tahoma"/>
          <w:lang w:val="el-GR"/>
        </w:rPr>
        <w:t>Υπόδειγμα Βιογραφικού Σημειώματος</w:t>
      </w:r>
      <w:bookmarkEnd w:id="702"/>
      <w:bookmarkEnd w:id="703"/>
      <w:bookmarkEnd w:id="704"/>
      <w:bookmarkEnd w:id="705"/>
    </w:p>
    <w:p w14:paraId="7BA5D83B" w14:textId="77777777" w:rsidR="006E4901" w:rsidRPr="007E31B4"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6E4901" w:rsidRPr="007E31B4"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7E31B4" w:rsidRDefault="006E4901" w:rsidP="008B4966">
            <w:pPr>
              <w:spacing w:line="276" w:lineRule="auto"/>
              <w:jc w:val="center"/>
              <w:rPr>
                <w:b/>
              </w:rPr>
            </w:pPr>
            <w:r w:rsidRPr="007E31B4">
              <w:rPr>
                <w:b/>
              </w:rPr>
              <w:t>ΒΙΟΓΡΑΦΙΚΟ ΣΗΜΕΙΩΜΑ</w:t>
            </w:r>
          </w:p>
        </w:tc>
      </w:tr>
      <w:tr w:rsidR="006E4901" w:rsidRPr="007E31B4" w14:paraId="4B1B2A6C" w14:textId="77777777" w:rsidTr="008B4966">
        <w:tc>
          <w:tcPr>
            <w:tcW w:w="5000" w:type="pct"/>
            <w:gridSpan w:val="13"/>
          </w:tcPr>
          <w:p w14:paraId="29AF74A8" w14:textId="77777777" w:rsidR="006E4901" w:rsidRPr="007E31B4" w:rsidRDefault="006E4901" w:rsidP="008B4966">
            <w:pPr>
              <w:spacing w:line="276" w:lineRule="auto"/>
            </w:pPr>
          </w:p>
        </w:tc>
      </w:tr>
      <w:tr w:rsidR="006E4901" w:rsidRPr="007E31B4" w14:paraId="3D3668D0" w14:textId="77777777" w:rsidTr="008B4966">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7E31B4" w:rsidRDefault="006E4901" w:rsidP="008B4966">
            <w:pPr>
              <w:spacing w:line="276" w:lineRule="auto"/>
              <w:rPr>
                <w:b/>
              </w:rPr>
            </w:pPr>
            <w:r w:rsidRPr="007E31B4">
              <w:rPr>
                <w:b/>
              </w:rPr>
              <w:t>ΠΡΟΣΩΠΙΚΑ ΣΤΟΙΧΕΙΑ</w:t>
            </w:r>
          </w:p>
        </w:tc>
        <w:tc>
          <w:tcPr>
            <w:tcW w:w="2942" w:type="pct"/>
            <w:gridSpan w:val="5"/>
            <w:vAlign w:val="center"/>
          </w:tcPr>
          <w:p w14:paraId="1E8A5D9F" w14:textId="77777777" w:rsidR="006E4901" w:rsidRPr="007E31B4" w:rsidRDefault="006E4901" w:rsidP="008B4966">
            <w:pPr>
              <w:spacing w:line="276" w:lineRule="auto"/>
            </w:pPr>
          </w:p>
        </w:tc>
      </w:tr>
      <w:tr w:rsidR="006E4901" w:rsidRPr="007E31B4"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7E31B4" w:rsidRDefault="006E4901" w:rsidP="008B4966">
            <w:pPr>
              <w:spacing w:line="276" w:lineRule="auto"/>
              <w:rPr>
                <w:b/>
              </w:rPr>
            </w:pPr>
            <w:r w:rsidRPr="007E31B4">
              <w:rPr>
                <w:b/>
              </w:rPr>
              <w:t>Επώνυμο:</w:t>
            </w:r>
          </w:p>
        </w:tc>
        <w:tc>
          <w:tcPr>
            <w:tcW w:w="1709" w:type="pct"/>
            <w:gridSpan w:val="6"/>
            <w:tcBorders>
              <w:top w:val="double" w:sz="6" w:space="0" w:color="auto"/>
              <w:left w:val="nil"/>
              <w:bottom w:val="single" w:sz="6" w:space="0" w:color="auto"/>
              <w:right w:val="nil"/>
            </w:tcBorders>
            <w:vAlign w:val="center"/>
          </w:tcPr>
          <w:p w14:paraId="577141E8" w14:textId="77777777" w:rsidR="006E4901" w:rsidRPr="007E31B4"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7E31B4" w:rsidRDefault="006E4901" w:rsidP="008B4966">
            <w:pPr>
              <w:spacing w:line="276" w:lineRule="auto"/>
              <w:rPr>
                <w:b/>
              </w:rPr>
            </w:pPr>
            <w:r w:rsidRPr="007E31B4">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7E31B4" w:rsidRDefault="006E4901" w:rsidP="008B4966">
            <w:pPr>
              <w:spacing w:line="276" w:lineRule="auto"/>
            </w:pPr>
          </w:p>
        </w:tc>
      </w:tr>
      <w:tr w:rsidR="006E4901" w:rsidRPr="007E31B4"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7E31B4" w:rsidRDefault="006E4901" w:rsidP="008B4966">
            <w:pPr>
              <w:spacing w:line="276" w:lineRule="auto"/>
            </w:pPr>
          </w:p>
        </w:tc>
      </w:tr>
      <w:tr w:rsidR="006E4901" w:rsidRPr="007E31B4"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7E31B4" w:rsidRDefault="006E4901" w:rsidP="008B4966">
            <w:pPr>
              <w:spacing w:line="276" w:lineRule="auto"/>
              <w:rPr>
                <w:b/>
              </w:rPr>
            </w:pPr>
            <w:r w:rsidRPr="007E31B4">
              <w:rPr>
                <w:b/>
              </w:rPr>
              <w:t>Πατρώνυμο:</w:t>
            </w:r>
          </w:p>
        </w:tc>
        <w:tc>
          <w:tcPr>
            <w:tcW w:w="1513" w:type="pct"/>
            <w:gridSpan w:val="5"/>
            <w:tcBorders>
              <w:top w:val="nil"/>
              <w:left w:val="nil"/>
              <w:bottom w:val="single" w:sz="6" w:space="0" w:color="auto"/>
              <w:right w:val="nil"/>
            </w:tcBorders>
            <w:vAlign w:val="center"/>
          </w:tcPr>
          <w:p w14:paraId="7359768C" w14:textId="77777777" w:rsidR="006E4901" w:rsidRPr="007E31B4" w:rsidRDefault="006E4901" w:rsidP="008B4966">
            <w:pPr>
              <w:spacing w:line="276" w:lineRule="auto"/>
            </w:pPr>
          </w:p>
        </w:tc>
        <w:tc>
          <w:tcPr>
            <w:tcW w:w="1032" w:type="pct"/>
            <w:gridSpan w:val="3"/>
            <w:vAlign w:val="center"/>
          </w:tcPr>
          <w:p w14:paraId="4A25D1CB" w14:textId="77777777" w:rsidR="006E4901" w:rsidRPr="007E31B4" w:rsidRDefault="006E4901" w:rsidP="008B4966">
            <w:pPr>
              <w:spacing w:line="276" w:lineRule="auto"/>
              <w:rPr>
                <w:b/>
              </w:rPr>
            </w:pPr>
            <w:r w:rsidRPr="007E31B4">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7E31B4" w:rsidRDefault="006E4901" w:rsidP="008B4966">
            <w:pPr>
              <w:spacing w:line="276" w:lineRule="auto"/>
            </w:pPr>
          </w:p>
        </w:tc>
      </w:tr>
      <w:tr w:rsidR="006E4901" w:rsidRPr="007E31B4"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7E31B4" w:rsidRDefault="006E4901" w:rsidP="008B4966">
            <w:pPr>
              <w:spacing w:line="276" w:lineRule="auto"/>
            </w:pPr>
          </w:p>
        </w:tc>
      </w:tr>
      <w:tr w:rsidR="006E4901" w:rsidRPr="007E31B4" w14:paraId="6E0265E0" w14:textId="77777777" w:rsidTr="008B4966">
        <w:tc>
          <w:tcPr>
            <w:tcW w:w="1242" w:type="pct"/>
            <w:gridSpan w:val="4"/>
            <w:tcBorders>
              <w:top w:val="nil"/>
              <w:left w:val="double" w:sz="6" w:space="0" w:color="auto"/>
              <w:bottom w:val="nil"/>
              <w:right w:val="nil"/>
            </w:tcBorders>
            <w:vAlign w:val="center"/>
          </w:tcPr>
          <w:p w14:paraId="0532DD81" w14:textId="77777777" w:rsidR="006E4901" w:rsidRPr="007E31B4" w:rsidRDefault="006E4901" w:rsidP="008B4966">
            <w:pPr>
              <w:spacing w:line="276" w:lineRule="auto"/>
              <w:rPr>
                <w:b/>
              </w:rPr>
            </w:pPr>
            <w:r w:rsidRPr="007E31B4">
              <w:rPr>
                <w:b/>
              </w:rPr>
              <w:t>Ημερομηνία Γέννησης:</w:t>
            </w:r>
          </w:p>
        </w:tc>
        <w:tc>
          <w:tcPr>
            <w:tcW w:w="1317" w:type="pct"/>
            <w:gridSpan w:val="4"/>
            <w:tcBorders>
              <w:top w:val="nil"/>
              <w:left w:val="nil"/>
              <w:bottom w:val="single" w:sz="6" w:space="0" w:color="auto"/>
              <w:right w:val="nil"/>
            </w:tcBorders>
            <w:vAlign w:val="center"/>
          </w:tcPr>
          <w:p w14:paraId="0B685B88" w14:textId="77777777" w:rsidR="006E4901" w:rsidRPr="007E31B4" w:rsidRDefault="006E4901" w:rsidP="008B4966">
            <w:pPr>
              <w:spacing w:line="276" w:lineRule="auto"/>
            </w:pPr>
            <w:r w:rsidRPr="007E31B4">
              <w:t>__ /__ / ____</w:t>
            </w:r>
          </w:p>
        </w:tc>
        <w:tc>
          <w:tcPr>
            <w:tcW w:w="1162" w:type="pct"/>
            <w:gridSpan w:val="4"/>
            <w:vAlign w:val="center"/>
          </w:tcPr>
          <w:p w14:paraId="3D8C36B1" w14:textId="77777777" w:rsidR="006E4901" w:rsidRPr="007E31B4" w:rsidRDefault="006E4901" w:rsidP="008B4966">
            <w:pPr>
              <w:spacing w:line="276" w:lineRule="auto"/>
              <w:rPr>
                <w:b/>
              </w:rPr>
            </w:pPr>
            <w:r w:rsidRPr="007E31B4">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7E31B4" w:rsidRDefault="006E4901" w:rsidP="008B4966">
            <w:pPr>
              <w:spacing w:line="276" w:lineRule="auto"/>
            </w:pPr>
          </w:p>
        </w:tc>
      </w:tr>
      <w:tr w:rsidR="006E4901" w:rsidRPr="007E31B4"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7E31B4" w:rsidRDefault="006E4901" w:rsidP="008B4966">
            <w:pPr>
              <w:spacing w:line="276" w:lineRule="auto"/>
            </w:pPr>
          </w:p>
        </w:tc>
      </w:tr>
      <w:tr w:rsidR="006E4901" w:rsidRPr="007E31B4" w14:paraId="2E989FA2" w14:textId="77777777" w:rsidTr="008B4966">
        <w:tc>
          <w:tcPr>
            <w:tcW w:w="1643" w:type="pct"/>
            <w:gridSpan w:val="7"/>
            <w:tcBorders>
              <w:top w:val="nil"/>
              <w:left w:val="double" w:sz="6" w:space="0" w:color="auto"/>
              <w:bottom w:val="nil"/>
              <w:right w:val="nil"/>
            </w:tcBorders>
            <w:vAlign w:val="center"/>
          </w:tcPr>
          <w:p w14:paraId="04559EB3" w14:textId="77777777" w:rsidR="006E4901" w:rsidRPr="007E31B4" w:rsidRDefault="006E4901" w:rsidP="008B4966">
            <w:pPr>
              <w:spacing w:line="276" w:lineRule="auto"/>
              <w:rPr>
                <w:b/>
              </w:rPr>
            </w:pPr>
            <w:r w:rsidRPr="007E31B4">
              <w:rPr>
                <w:b/>
              </w:rPr>
              <w:t>Τηλέφωνο:</w:t>
            </w:r>
          </w:p>
        </w:tc>
        <w:tc>
          <w:tcPr>
            <w:tcW w:w="916" w:type="pct"/>
            <w:tcBorders>
              <w:top w:val="nil"/>
              <w:left w:val="nil"/>
              <w:bottom w:val="single" w:sz="6" w:space="0" w:color="auto"/>
              <w:right w:val="nil"/>
            </w:tcBorders>
            <w:vAlign w:val="center"/>
          </w:tcPr>
          <w:p w14:paraId="63B5D9D8" w14:textId="77777777" w:rsidR="006E4901" w:rsidRPr="007E31B4" w:rsidRDefault="006E4901" w:rsidP="008B4966">
            <w:pPr>
              <w:spacing w:line="276" w:lineRule="auto"/>
            </w:pPr>
          </w:p>
        </w:tc>
        <w:tc>
          <w:tcPr>
            <w:tcW w:w="967" w:type="pct"/>
            <w:gridSpan w:val="2"/>
            <w:vAlign w:val="center"/>
          </w:tcPr>
          <w:p w14:paraId="527322BD" w14:textId="77777777" w:rsidR="006E4901" w:rsidRPr="007E31B4" w:rsidRDefault="006E4901" w:rsidP="008B4966">
            <w:pPr>
              <w:spacing w:line="276" w:lineRule="auto"/>
              <w:rPr>
                <w:b/>
              </w:rPr>
            </w:pPr>
            <w:r w:rsidRPr="007E31B4">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7E31B4" w:rsidRDefault="006E4901" w:rsidP="008B4966">
            <w:pPr>
              <w:spacing w:line="276" w:lineRule="auto"/>
            </w:pPr>
          </w:p>
        </w:tc>
      </w:tr>
      <w:tr w:rsidR="006E4901" w:rsidRPr="007E31B4" w14:paraId="487ED5E5" w14:textId="77777777" w:rsidTr="008B4966">
        <w:tc>
          <w:tcPr>
            <w:tcW w:w="1643" w:type="pct"/>
            <w:gridSpan w:val="7"/>
            <w:tcBorders>
              <w:top w:val="nil"/>
              <w:left w:val="double" w:sz="6" w:space="0" w:color="auto"/>
              <w:bottom w:val="nil"/>
              <w:right w:val="nil"/>
            </w:tcBorders>
            <w:vAlign w:val="center"/>
          </w:tcPr>
          <w:p w14:paraId="3030D023" w14:textId="77777777" w:rsidR="006E4901" w:rsidRPr="007E31B4" w:rsidRDefault="006E4901" w:rsidP="008B4966">
            <w:pPr>
              <w:spacing w:line="276" w:lineRule="auto"/>
              <w:rPr>
                <w:b/>
              </w:rPr>
            </w:pPr>
            <w:r w:rsidRPr="007E31B4">
              <w:rPr>
                <w:b/>
              </w:rPr>
              <w:t>Fax:</w:t>
            </w:r>
          </w:p>
        </w:tc>
        <w:tc>
          <w:tcPr>
            <w:tcW w:w="916" w:type="pct"/>
            <w:tcBorders>
              <w:top w:val="nil"/>
              <w:left w:val="nil"/>
              <w:bottom w:val="single" w:sz="6" w:space="0" w:color="auto"/>
              <w:right w:val="nil"/>
            </w:tcBorders>
            <w:vAlign w:val="center"/>
          </w:tcPr>
          <w:p w14:paraId="5BAD90BA" w14:textId="77777777" w:rsidR="006E4901" w:rsidRPr="007E31B4" w:rsidRDefault="006E4901" w:rsidP="008B4966">
            <w:pPr>
              <w:spacing w:line="276" w:lineRule="auto"/>
            </w:pPr>
          </w:p>
        </w:tc>
        <w:tc>
          <w:tcPr>
            <w:tcW w:w="967" w:type="pct"/>
            <w:gridSpan w:val="2"/>
            <w:vAlign w:val="center"/>
          </w:tcPr>
          <w:p w14:paraId="2C960A63" w14:textId="77777777" w:rsidR="006E4901" w:rsidRPr="007E31B4"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7E31B4" w:rsidRDefault="006E4901" w:rsidP="008B4966">
            <w:pPr>
              <w:spacing w:line="276" w:lineRule="auto"/>
            </w:pPr>
          </w:p>
        </w:tc>
      </w:tr>
      <w:tr w:rsidR="006E4901" w:rsidRPr="007E31B4" w14:paraId="247501E4" w14:textId="77777777" w:rsidTr="008B4966">
        <w:tc>
          <w:tcPr>
            <w:tcW w:w="1250" w:type="pct"/>
            <w:gridSpan w:val="5"/>
            <w:tcBorders>
              <w:top w:val="nil"/>
              <w:left w:val="double" w:sz="6" w:space="0" w:color="auto"/>
              <w:bottom w:val="nil"/>
              <w:right w:val="nil"/>
            </w:tcBorders>
            <w:vAlign w:val="center"/>
          </w:tcPr>
          <w:p w14:paraId="44E08549" w14:textId="77777777" w:rsidR="006E4901" w:rsidRPr="007E31B4" w:rsidRDefault="006E4901" w:rsidP="008B4966">
            <w:pPr>
              <w:spacing w:line="276" w:lineRule="auto"/>
            </w:pPr>
          </w:p>
        </w:tc>
        <w:tc>
          <w:tcPr>
            <w:tcW w:w="1298" w:type="pct"/>
            <w:gridSpan w:val="3"/>
            <w:vAlign w:val="center"/>
          </w:tcPr>
          <w:p w14:paraId="74662C37" w14:textId="77777777" w:rsidR="006E4901" w:rsidRPr="007E31B4" w:rsidRDefault="006E4901" w:rsidP="008B4966">
            <w:pPr>
              <w:spacing w:line="276" w:lineRule="auto"/>
            </w:pPr>
          </w:p>
        </w:tc>
        <w:tc>
          <w:tcPr>
            <w:tcW w:w="1201" w:type="pct"/>
            <w:gridSpan w:val="4"/>
            <w:vAlign w:val="center"/>
          </w:tcPr>
          <w:p w14:paraId="0EBB2D00" w14:textId="77777777" w:rsidR="006E4901" w:rsidRPr="007E31B4"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7E31B4" w:rsidRDefault="006E4901" w:rsidP="008B4966">
            <w:pPr>
              <w:spacing w:line="276" w:lineRule="auto"/>
            </w:pPr>
          </w:p>
        </w:tc>
      </w:tr>
      <w:tr w:rsidR="006E4901" w:rsidRPr="007E31B4" w14:paraId="550E51F3" w14:textId="77777777" w:rsidTr="008B4966">
        <w:tc>
          <w:tcPr>
            <w:tcW w:w="1477" w:type="pct"/>
            <w:gridSpan w:val="6"/>
            <w:tcBorders>
              <w:top w:val="nil"/>
              <w:left w:val="double" w:sz="6" w:space="0" w:color="auto"/>
              <w:bottom w:val="nil"/>
              <w:right w:val="nil"/>
            </w:tcBorders>
            <w:vAlign w:val="center"/>
          </w:tcPr>
          <w:p w14:paraId="37D65CB9" w14:textId="77777777" w:rsidR="006E4901" w:rsidRPr="007E31B4" w:rsidRDefault="006E4901" w:rsidP="008B4966">
            <w:pPr>
              <w:spacing w:line="276" w:lineRule="auto"/>
              <w:rPr>
                <w:b/>
              </w:rPr>
            </w:pPr>
            <w:r w:rsidRPr="007E31B4">
              <w:rPr>
                <w:b/>
              </w:rPr>
              <w:t>Διεύθυνση Κατοικίας:</w:t>
            </w:r>
          </w:p>
        </w:tc>
        <w:tc>
          <w:tcPr>
            <w:tcW w:w="1071" w:type="pct"/>
            <w:gridSpan w:val="2"/>
            <w:tcBorders>
              <w:top w:val="nil"/>
              <w:left w:val="nil"/>
              <w:bottom w:val="single" w:sz="6" w:space="0" w:color="auto"/>
              <w:right w:val="nil"/>
            </w:tcBorders>
            <w:vAlign w:val="center"/>
          </w:tcPr>
          <w:p w14:paraId="35AFF754" w14:textId="77777777" w:rsidR="006E4901" w:rsidRPr="007E31B4"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7E31B4"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7E31B4" w:rsidRDefault="006E4901" w:rsidP="008B4966">
            <w:pPr>
              <w:spacing w:line="276" w:lineRule="auto"/>
            </w:pPr>
          </w:p>
        </w:tc>
      </w:tr>
      <w:tr w:rsidR="006E4901" w:rsidRPr="007E31B4" w14:paraId="02B7D5E0" w14:textId="77777777" w:rsidTr="008B4966">
        <w:tc>
          <w:tcPr>
            <w:tcW w:w="1477" w:type="pct"/>
            <w:gridSpan w:val="6"/>
            <w:tcBorders>
              <w:top w:val="nil"/>
              <w:left w:val="double" w:sz="6" w:space="0" w:color="auto"/>
              <w:bottom w:val="nil"/>
              <w:right w:val="nil"/>
            </w:tcBorders>
            <w:vAlign w:val="center"/>
          </w:tcPr>
          <w:p w14:paraId="216AB47E" w14:textId="77777777" w:rsidR="006E4901" w:rsidRPr="007E31B4" w:rsidRDefault="006E4901" w:rsidP="008B4966">
            <w:pPr>
              <w:spacing w:line="276" w:lineRule="auto"/>
            </w:pPr>
          </w:p>
        </w:tc>
        <w:tc>
          <w:tcPr>
            <w:tcW w:w="1071" w:type="pct"/>
            <w:gridSpan w:val="2"/>
            <w:tcBorders>
              <w:top w:val="nil"/>
              <w:left w:val="nil"/>
              <w:bottom w:val="single" w:sz="6" w:space="0" w:color="auto"/>
              <w:right w:val="nil"/>
            </w:tcBorders>
            <w:vAlign w:val="center"/>
          </w:tcPr>
          <w:p w14:paraId="159AF7C1" w14:textId="77777777" w:rsidR="006E4901" w:rsidRPr="007E31B4"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7E31B4"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7E31B4" w:rsidRDefault="006E4901" w:rsidP="008B4966">
            <w:pPr>
              <w:spacing w:line="276" w:lineRule="auto"/>
            </w:pPr>
          </w:p>
        </w:tc>
      </w:tr>
      <w:tr w:rsidR="006E4901" w:rsidRPr="007E31B4" w14:paraId="4DA4D10F" w14:textId="77777777" w:rsidTr="008B4966">
        <w:tc>
          <w:tcPr>
            <w:tcW w:w="1250" w:type="pct"/>
            <w:gridSpan w:val="5"/>
            <w:tcBorders>
              <w:top w:val="nil"/>
              <w:left w:val="double" w:sz="6" w:space="0" w:color="auto"/>
              <w:bottom w:val="double" w:sz="6" w:space="0" w:color="auto"/>
              <w:right w:val="nil"/>
            </w:tcBorders>
            <w:vAlign w:val="center"/>
          </w:tcPr>
          <w:p w14:paraId="61949870" w14:textId="77777777" w:rsidR="006E4901" w:rsidRPr="007E31B4" w:rsidRDefault="006E4901" w:rsidP="008B4966">
            <w:pPr>
              <w:spacing w:line="276" w:lineRule="auto"/>
            </w:pPr>
          </w:p>
        </w:tc>
        <w:tc>
          <w:tcPr>
            <w:tcW w:w="1298" w:type="pct"/>
            <w:gridSpan w:val="3"/>
            <w:tcBorders>
              <w:top w:val="nil"/>
              <w:left w:val="nil"/>
              <w:bottom w:val="double" w:sz="6" w:space="0" w:color="auto"/>
              <w:right w:val="nil"/>
            </w:tcBorders>
            <w:vAlign w:val="center"/>
          </w:tcPr>
          <w:p w14:paraId="1CA8E505" w14:textId="77777777" w:rsidR="006E4901" w:rsidRPr="007E31B4"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7E31B4"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7E31B4" w:rsidRDefault="006E4901" w:rsidP="008B4966">
            <w:pPr>
              <w:spacing w:line="276" w:lineRule="auto"/>
            </w:pPr>
          </w:p>
        </w:tc>
      </w:tr>
      <w:tr w:rsidR="006E4901" w:rsidRPr="007E31B4" w14:paraId="3FBD250A" w14:textId="77777777" w:rsidTr="008B4966">
        <w:tc>
          <w:tcPr>
            <w:tcW w:w="5000" w:type="pct"/>
            <w:gridSpan w:val="13"/>
          </w:tcPr>
          <w:p w14:paraId="46F4FDE5" w14:textId="77777777" w:rsidR="006E4901" w:rsidRPr="007E31B4" w:rsidRDefault="006E4901" w:rsidP="008B4966">
            <w:pPr>
              <w:spacing w:line="276" w:lineRule="auto"/>
            </w:pPr>
          </w:p>
        </w:tc>
      </w:tr>
      <w:tr w:rsidR="006E4901" w:rsidRPr="007E31B4"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7E31B4" w:rsidRDefault="006E4901" w:rsidP="008B4966">
            <w:pPr>
              <w:spacing w:line="276" w:lineRule="auto"/>
              <w:rPr>
                <w:b/>
              </w:rPr>
            </w:pPr>
            <w:r w:rsidRPr="007E31B4">
              <w:rPr>
                <w:b/>
              </w:rPr>
              <w:t>ΕΚΠΑΙΔΕΥΣΗ</w:t>
            </w:r>
          </w:p>
        </w:tc>
        <w:tc>
          <w:tcPr>
            <w:tcW w:w="3773" w:type="pct"/>
            <w:gridSpan w:val="9"/>
          </w:tcPr>
          <w:p w14:paraId="5B7B1456" w14:textId="77777777" w:rsidR="006E4901" w:rsidRPr="007E31B4" w:rsidRDefault="006E4901" w:rsidP="008B4966">
            <w:pPr>
              <w:spacing w:line="276" w:lineRule="auto"/>
            </w:pPr>
          </w:p>
        </w:tc>
      </w:tr>
      <w:tr w:rsidR="006E4901" w:rsidRPr="007E31B4" w14:paraId="1602E1A4" w14:textId="77777777" w:rsidTr="008B4966">
        <w:tc>
          <w:tcPr>
            <w:tcW w:w="1699" w:type="pct"/>
            <w:gridSpan w:val="7"/>
            <w:tcBorders>
              <w:top w:val="double" w:sz="6" w:space="0" w:color="auto"/>
              <w:left w:val="double" w:sz="6" w:space="0" w:color="auto"/>
              <w:bottom w:val="nil"/>
              <w:right w:val="single" w:sz="6" w:space="0" w:color="auto"/>
            </w:tcBorders>
            <w:vAlign w:val="center"/>
          </w:tcPr>
          <w:p w14:paraId="625FD9FD" w14:textId="77777777" w:rsidR="006E4901" w:rsidRPr="007E31B4" w:rsidRDefault="006E4901" w:rsidP="008B4966">
            <w:pPr>
              <w:spacing w:line="276" w:lineRule="auto"/>
              <w:jc w:val="center"/>
              <w:rPr>
                <w:b/>
              </w:rPr>
            </w:pPr>
            <w:r w:rsidRPr="007E31B4">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7E31B4" w:rsidRDefault="006E4901" w:rsidP="008B4966">
            <w:pPr>
              <w:spacing w:line="276" w:lineRule="auto"/>
              <w:jc w:val="center"/>
              <w:rPr>
                <w:b/>
              </w:rPr>
            </w:pPr>
            <w:r w:rsidRPr="007E31B4">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7E31B4" w:rsidRDefault="006E4901" w:rsidP="008B4966">
            <w:pPr>
              <w:spacing w:line="276" w:lineRule="auto"/>
              <w:jc w:val="center"/>
              <w:rPr>
                <w:b/>
              </w:rPr>
            </w:pPr>
            <w:r w:rsidRPr="007E31B4">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7E31B4" w:rsidRDefault="006E4901" w:rsidP="008B4966">
            <w:pPr>
              <w:spacing w:line="276" w:lineRule="auto"/>
              <w:jc w:val="center"/>
              <w:rPr>
                <w:b/>
              </w:rPr>
            </w:pPr>
            <w:r w:rsidRPr="007E31B4">
              <w:rPr>
                <w:b/>
              </w:rPr>
              <w:t>Ημερομηνία Απόκτησης Πτυχίου</w:t>
            </w:r>
          </w:p>
        </w:tc>
      </w:tr>
      <w:tr w:rsidR="006E4901" w:rsidRPr="007E31B4" w14:paraId="7F000094" w14:textId="77777777" w:rsidTr="008B4966">
        <w:tc>
          <w:tcPr>
            <w:tcW w:w="1699"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7E31B4" w:rsidRDefault="006E4901" w:rsidP="008B4966">
            <w:pPr>
              <w:spacing w:line="276" w:lineRule="auto"/>
            </w:pPr>
          </w:p>
          <w:p w14:paraId="48C27067" w14:textId="77777777" w:rsidR="006E4901" w:rsidRPr="007E31B4"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7E31B4"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7E31B4"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7E31B4" w:rsidRDefault="006E4901" w:rsidP="008B4966">
            <w:pPr>
              <w:spacing w:line="276" w:lineRule="auto"/>
            </w:pPr>
          </w:p>
        </w:tc>
      </w:tr>
      <w:tr w:rsidR="006E4901" w:rsidRPr="007E31B4" w14:paraId="07289598" w14:textId="77777777" w:rsidTr="008B4966">
        <w:tc>
          <w:tcPr>
            <w:tcW w:w="1699" w:type="pct"/>
            <w:gridSpan w:val="7"/>
            <w:tcBorders>
              <w:top w:val="nil"/>
              <w:left w:val="double" w:sz="6" w:space="0" w:color="auto"/>
              <w:bottom w:val="nil"/>
              <w:right w:val="single" w:sz="6" w:space="0" w:color="auto"/>
            </w:tcBorders>
          </w:tcPr>
          <w:p w14:paraId="3E231EC2" w14:textId="77777777" w:rsidR="006E4901" w:rsidRPr="007E31B4" w:rsidRDefault="006E4901" w:rsidP="008B4966">
            <w:pPr>
              <w:spacing w:line="276" w:lineRule="auto"/>
            </w:pPr>
          </w:p>
          <w:p w14:paraId="645FCF04" w14:textId="77777777" w:rsidR="006E4901" w:rsidRPr="007E31B4"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7E31B4"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7E31B4"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7E31B4" w:rsidRDefault="006E4901" w:rsidP="008B4966">
            <w:pPr>
              <w:spacing w:line="276" w:lineRule="auto"/>
            </w:pPr>
          </w:p>
        </w:tc>
      </w:tr>
      <w:tr w:rsidR="006E4901" w:rsidRPr="007E31B4" w14:paraId="06D824CB" w14:textId="77777777" w:rsidTr="008B4966">
        <w:tc>
          <w:tcPr>
            <w:tcW w:w="1699"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7E31B4" w:rsidRDefault="006E4901" w:rsidP="008B4966">
            <w:pPr>
              <w:spacing w:line="276" w:lineRule="auto"/>
            </w:pPr>
          </w:p>
          <w:p w14:paraId="7C945B5B" w14:textId="77777777" w:rsidR="006E4901" w:rsidRPr="007E31B4"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7E31B4"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7E31B4"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7E31B4" w:rsidRDefault="006E4901" w:rsidP="008B4966">
            <w:pPr>
              <w:spacing w:line="276" w:lineRule="auto"/>
            </w:pPr>
          </w:p>
        </w:tc>
      </w:tr>
      <w:tr w:rsidR="006E4901" w:rsidRPr="00096E40"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7E31B4" w:rsidRDefault="006E4901" w:rsidP="008B4966">
            <w:pPr>
              <w:spacing w:after="0" w:line="276" w:lineRule="auto"/>
              <w:jc w:val="center"/>
              <w:rPr>
                <w:b/>
                <w:lang w:val="el-GR"/>
              </w:rPr>
            </w:pPr>
            <w:r w:rsidRPr="007E31B4">
              <w:rPr>
                <w:b/>
                <w:lang w:val="el-GR"/>
              </w:rPr>
              <w:t xml:space="preserve">ΚΑΤΗΓΟΡΙΑ ΣΤΕΛΕΧΟΥΣ </w:t>
            </w:r>
          </w:p>
          <w:p w14:paraId="2E76C552" w14:textId="77777777" w:rsidR="006E4901" w:rsidRPr="007E31B4" w:rsidRDefault="006E4901" w:rsidP="008B4966">
            <w:pPr>
              <w:spacing w:after="0" w:line="276" w:lineRule="auto"/>
              <w:jc w:val="center"/>
              <w:rPr>
                <w:lang w:val="el-GR"/>
              </w:rPr>
            </w:pPr>
            <w:r w:rsidRPr="007E31B4">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7E31B4" w:rsidRDefault="006E4901" w:rsidP="008B4966">
            <w:pPr>
              <w:spacing w:line="276" w:lineRule="auto"/>
              <w:rPr>
                <w:lang w:val="el-GR"/>
              </w:rPr>
            </w:pPr>
          </w:p>
        </w:tc>
      </w:tr>
    </w:tbl>
    <w:p w14:paraId="28D570B3" w14:textId="77777777" w:rsidR="006E4901" w:rsidRPr="007E31B4" w:rsidRDefault="006E4901" w:rsidP="006E4901">
      <w:pPr>
        <w:rPr>
          <w:i/>
          <w:color w:val="5B9BD5"/>
          <w:lang w:val="el-GR"/>
        </w:rPr>
        <w:sectPr w:rsidR="006E4901" w:rsidRPr="007E31B4" w:rsidSect="005D5CE8">
          <w:pgSz w:w="11906" w:h="16838"/>
          <w:pgMar w:top="1134" w:right="1134" w:bottom="1134" w:left="1134" w:header="720" w:footer="709" w:gutter="0"/>
          <w:cols w:space="720"/>
          <w:titlePg/>
          <w:docGrid w:linePitch="360"/>
        </w:sectPr>
      </w:pPr>
    </w:p>
    <w:p w14:paraId="1F51512E" w14:textId="77777777" w:rsidR="006E4901" w:rsidRPr="007E31B4" w:rsidRDefault="006E4901" w:rsidP="006E4901">
      <w:pPr>
        <w:rPr>
          <w:i/>
          <w:color w:val="5B9BD5"/>
          <w:lang w:val="el-GR"/>
        </w:rPr>
      </w:pPr>
    </w:p>
    <w:p w14:paraId="0DA41680" w14:textId="77777777" w:rsidR="006E4901" w:rsidRPr="007E31B4"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7E31B4" w14:paraId="73CA9C4D" w14:textId="77777777" w:rsidTr="008B4966">
        <w:trPr>
          <w:trHeight w:val="567"/>
        </w:trPr>
        <w:tc>
          <w:tcPr>
            <w:tcW w:w="5000" w:type="pct"/>
            <w:shd w:val="pct10" w:color="auto" w:fill="auto"/>
            <w:vAlign w:val="center"/>
          </w:tcPr>
          <w:p w14:paraId="6AFFD63C" w14:textId="77777777" w:rsidR="006E4901" w:rsidRPr="007E31B4" w:rsidRDefault="006E4901" w:rsidP="008B4966">
            <w:pPr>
              <w:spacing w:line="276" w:lineRule="auto"/>
              <w:jc w:val="center"/>
            </w:pPr>
            <w:r w:rsidRPr="007E31B4">
              <w:rPr>
                <w:b/>
              </w:rPr>
              <w:t>ΕΠΑΓΓΕΛΜΑΤΙΚΗ ΕΜΠΕΙΡΙΑ</w:t>
            </w:r>
          </w:p>
        </w:tc>
      </w:tr>
    </w:tbl>
    <w:p w14:paraId="3EDB3461" w14:textId="77777777" w:rsidR="006E4901" w:rsidRPr="007E31B4"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7E31B4" w14:paraId="63466DEE" w14:textId="77777777" w:rsidTr="008B4966">
        <w:trPr>
          <w:cantSplit/>
        </w:trPr>
        <w:tc>
          <w:tcPr>
            <w:tcW w:w="1315" w:type="pct"/>
            <w:vMerge w:val="restart"/>
            <w:shd w:val="clear" w:color="auto" w:fill="E6E6E6"/>
            <w:vAlign w:val="center"/>
          </w:tcPr>
          <w:p w14:paraId="7A753132" w14:textId="77777777" w:rsidR="006E4901" w:rsidRPr="007E31B4" w:rsidRDefault="006E4901" w:rsidP="008B4966">
            <w:pPr>
              <w:spacing w:before="120" w:after="0" w:line="276" w:lineRule="auto"/>
              <w:jc w:val="center"/>
              <w:rPr>
                <w:b/>
              </w:rPr>
            </w:pPr>
            <w:r w:rsidRPr="007E31B4">
              <w:rPr>
                <w:b/>
              </w:rPr>
              <w:t>Έργο</w:t>
            </w:r>
          </w:p>
        </w:tc>
        <w:tc>
          <w:tcPr>
            <w:tcW w:w="730" w:type="pct"/>
            <w:vMerge w:val="restart"/>
            <w:shd w:val="clear" w:color="auto" w:fill="E6E6E6"/>
            <w:vAlign w:val="center"/>
          </w:tcPr>
          <w:p w14:paraId="7CED41B2" w14:textId="77777777" w:rsidR="006E4901" w:rsidRPr="007E31B4" w:rsidRDefault="006E4901" w:rsidP="008B4966">
            <w:pPr>
              <w:spacing w:before="120" w:after="0" w:line="276" w:lineRule="auto"/>
              <w:jc w:val="center"/>
              <w:rPr>
                <w:b/>
              </w:rPr>
            </w:pPr>
            <w:r w:rsidRPr="007E31B4">
              <w:rPr>
                <w:b/>
              </w:rPr>
              <w:t>Εργοδότης</w:t>
            </w:r>
          </w:p>
        </w:tc>
        <w:tc>
          <w:tcPr>
            <w:tcW w:w="2008" w:type="pct"/>
            <w:vMerge w:val="restart"/>
            <w:shd w:val="clear" w:color="auto" w:fill="E6E6E6"/>
            <w:vAlign w:val="center"/>
          </w:tcPr>
          <w:p w14:paraId="34FE57A7" w14:textId="77777777" w:rsidR="006E4901" w:rsidRPr="007E31B4" w:rsidRDefault="006E4901" w:rsidP="008B4966">
            <w:pPr>
              <w:spacing w:after="0" w:line="276" w:lineRule="auto"/>
              <w:jc w:val="center"/>
              <w:rPr>
                <w:lang w:val="el-GR"/>
              </w:rPr>
            </w:pPr>
            <w:r w:rsidRPr="007E31B4">
              <w:rPr>
                <w:b/>
                <w:lang w:val="el-GR"/>
              </w:rPr>
              <w:t>Θέση</w:t>
            </w:r>
            <w:r w:rsidRPr="007E31B4">
              <w:rPr>
                <w:rStyle w:val="ab"/>
              </w:rPr>
              <w:footnoteReference w:id="49"/>
            </w:r>
            <w:r w:rsidRPr="007E31B4">
              <w:rPr>
                <w:b/>
                <w:lang w:val="el-GR"/>
              </w:rPr>
              <w:t xml:space="preserve"> και Καθήκοντα στο Έργο </w:t>
            </w:r>
          </w:p>
        </w:tc>
        <w:tc>
          <w:tcPr>
            <w:tcW w:w="947" w:type="pct"/>
            <w:gridSpan w:val="2"/>
            <w:shd w:val="clear" w:color="auto" w:fill="E6E6E6"/>
            <w:vAlign w:val="center"/>
          </w:tcPr>
          <w:p w14:paraId="1C75839A" w14:textId="77777777" w:rsidR="006E4901" w:rsidRPr="007E31B4" w:rsidRDefault="006E4901" w:rsidP="008B4966">
            <w:pPr>
              <w:spacing w:before="120" w:after="0" w:line="276" w:lineRule="auto"/>
              <w:jc w:val="center"/>
              <w:rPr>
                <w:b/>
              </w:rPr>
            </w:pPr>
            <w:r w:rsidRPr="007E31B4">
              <w:rPr>
                <w:b/>
              </w:rPr>
              <w:t>Απασχόληση στο Έργο</w:t>
            </w:r>
          </w:p>
        </w:tc>
      </w:tr>
      <w:tr w:rsidR="006E4901" w:rsidRPr="007E31B4" w14:paraId="6CD8234A" w14:textId="77777777" w:rsidTr="008B4966">
        <w:trPr>
          <w:cantSplit/>
        </w:trPr>
        <w:tc>
          <w:tcPr>
            <w:tcW w:w="1315" w:type="pct"/>
            <w:vMerge/>
            <w:shd w:val="clear" w:color="auto" w:fill="E6E6E6"/>
            <w:vAlign w:val="center"/>
          </w:tcPr>
          <w:p w14:paraId="1FF42C23" w14:textId="77777777" w:rsidR="006E4901" w:rsidRPr="007E31B4"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7E31B4"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7E31B4"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7E31B4" w:rsidRDefault="006E4901" w:rsidP="008B4966">
            <w:pPr>
              <w:spacing w:after="0" w:line="276" w:lineRule="auto"/>
              <w:jc w:val="center"/>
              <w:rPr>
                <w:b/>
              </w:rPr>
            </w:pPr>
            <w:r w:rsidRPr="007E31B4">
              <w:rPr>
                <w:b/>
              </w:rPr>
              <w:t>Περίοδος</w:t>
            </w:r>
          </w:p>
          <w:p w14:paraId="16F3A87F" w14:textId="77777777" w:rsidR="006E4901" w:rsidRPr="007E31B4" w:rsidRDefault="006E4901" w:rsidP="008B4966">
            <w:pPr>
              <w:spacing w:after="0" w:line="276" w:lineRule="auto"/>
              <w:jc w:val="center"/>
              <w:rPr>
                <w:b/>
              </w:rPr>
            </w:pPr>
            <w:r w:rsidRPr="007E31B4">
              <w:t xml:space="preserve">(από </w:t>
            </w:r>
            <w:r w:rsidRPr="007E31B4">
              <w:rPr>
                <w:b/>
              </w:rPr>
              <w:t>-</w:t>
            </w:r>
            <w:r w:rsidRPr="007E31B4">
              <w:t xml:space="preserve"> έως)</w:t>
            </w:r>
          </w:p>
        </w:tc>
        <w:tc>
          <w:tcPr>
            <w:tcW w:w="399" w:type="pct"/>
            <w:shd w:val="clear" w:color="auto" w:fill="E6E6E6"/>
            <w:vAlign w:val="center"/>
          </w:tcPr>
          <w:p w14:paraId="1C93CACF" w14:textId="77777777" w:rsidR="006E4901" w:rsidRPr="007E31B4" w:rsidRDefault="006E4901" w:rsidP="008B4966">
            <w:pPr>
              <w:spacing w:before="120" w:after="0" w:line="276" w:lineRule="auto"/>
              <w:jc w:val="center"/>
              <w:rPr>
                <w:b/>
              </w:rPr>
            </w:pPr>
            <w:r w:rsidRPr="007E31B4">
              <w:rPr>
                <w:b/>
              </w:rPr>
              <w:t>Α/Μ</w:t>
            </w:r>
          </w:p>
        </w:tc>
      </w:tr>
      <w:tr w:rsidR="006E4901" w:rsidRPr="007E31B4" w14:paraId="22A1F0E4" w14:textId="77777777" w:rsidTr="008B4966">
        <w:tc>
          <w:tcPr>
            <w:tcW w:w="1315" w:type="pct"/>
          </w:tcPr>
          <w:p w14:paraId="3ACEC1A6" w14:textId="77777777" w:rsidR="006E4901" w:rsidRPr="007E31B4" w:rsidRDefault="006E4901" w:rsidP="008B4966">
            <w:pPr>
              <w:spacing w:before="120" w:after="0" w:line="276" w:lineRule="auto"/>
            </w:pPr>
          </w:p>
          <w:p w14:paraId="28E7C935" w14:textId="77777777" w:rsidR="006E4901" w:rsidRPr="007E31B4" w:rsidRDefault="006E4901" w:rsidP="008B4966">
            <w:pPr>
              <w:spacing w:before="120" w:after="0" w:line="276" w:lineRule="auto"/>
            </w:pPr>
          </w:p>
        </w:tc>
        <w:tc>
          <w:tcPr>
            <w:tcW w:w="730" w:type="pct"/>
          </w:tcPr>
          <w:p w14:paraId="5F1ED02B" w14:textId="77777777" w:rsidR="006E4901" w:rsidRPr="007E31B4" w:rsidRDefault="006E4901" w:rsidP="008B4966">
            <w:pPr>
              <w:spacing w:before="120" w:after="0" w:line="276" w:lineRule="auto"/>
            </w:pPr>
          </w:p>
        </w:tc>
        <w:tc>
          <w:tcPr>
            <w:tcW w:w="2008" w:type="pct"/>
          </w:tcPr>
          <w:p w14:paraId="3C24DA43" w14:textId="77777777" w:rsidR="006E4901" w:rsidRPr="007E31B4" w:rsidRDefault="006E4901" w:rsidP="008B4966">
            <w:pPr>
              <w:spacing w:before="120" w:after="0" w:line="276" w:lineRule="auto"/>
            </w:pPr>
          </w:p>
          <w:p w14:paraId="6CD6119B" w14:textId="77777777" w:rsidR="006E4901" w:rsidRPr="007E31B4" w:rsidRDefault="006E4901" w:rsidP="008B4966">
            <w:pPr>
              <w:spacing w:before="120" w:after="0" w:line="276" w:lineRule="auto"/>
            </w:pPr>
          </w:p>
          <w:p w14:paraId="6B6E5C45" w14:textId="77777777" w:rsidR="006E4901" w:rsidRPr="007E31B4" w:rsidRDefault="006E4901" w:rsidP="008B4966">
            <w:pPr>
              <w:spacing w:before="120" w:after="0" w:line="276" w:lineRule="auto"/>
            </w:pPr>
          </w:p>
        </w:tc>
        <w:tc>
          <w:tcPr>
            <w:tcW w:w="548" w:type="pct"/>
          </w:tcPr>
          <w:p w14:paraId="03D6B1BD" w14:textId="77777777" w:rsidR="006E4901" w:rsidRPr="007E31B4" w:rsidRDefault="006E4901" w:rsidP="008B4966">
            <w:pPr>
              <w:spacing w:before="120" w:after="0" w:line="276" w:lineRule="auto"/>
              <w:jc w:val="center"/>
            </w:pPr>
            <w:r w:rsidRPr="007E31B4">
              <w:t>__ /__ / ___</w:t>
            </w:r>
          </w:p>
          <w:p w14:paraId="5E6D5E13" w14:textId="77777777" w:rsidR="006E4901" w:rsidRPr="007E31B4" w:rsidRDefault="006E4901" w:rsidP="008B4966">
            <w:pPr>
              <w:spacing w:before="120" w:after="0" w:line="276" w:lineRule="auto"/>
              <w:jc w:val="center"/>
            </w:pPr>
            <w:r w:rsidRPr="007E31B4">
              <w:t>-</w:t>
            </w:r>
          </w:p>
          <w:p w14:paraId="24BEE482" w14:textId="77777777" w:rsidR="006E4901" w:rsidRPr="007E31B4" w:rsidRDefault="006E4901" w:rsidP="008B4966">
            <w:pPr>
              <w:spacing w:before="120" w:after="0" w:line="276" w:lineRule="auto"/>
              <w:jc w:val="center"/>
            </w:pPr>
            <w:r w:rsidRPr="007E31B4">
              <w:t>__ /__ / ___</w:t>
            </w:r>
          </w:p>
        </w:tc>
        <w:tc>
          <w:tcPr>
            <w:tcW w:w="399" w:type="pct"/>
          </w:tcPr>
          <w:p w14:paraId="4A510E64" w14:textId="77777777" w:rsidR="006E4901" w:rsidRPr="007E31B4" w:rsidRDefault="006E4901" w:rsidP="008B4966">
            <w:pPr>
              <w:spacing w:before="120" w:after="0" w:line="276" w:lineRule="auto"/>
              <w:jc w:val="center"/>
            </w:pPr>
          </w:p>
        </w:tc>
      </w:tr>
      <w:tr w:rsidR="006E4901" w:rsidRPr="007E31B4" w14:paraId="2A8CC123" w14:textId="77777777" w:rsidTr="008B4966">
        <w:tc>
          <w:tcPr>
            <w:tcW w:w="1315" w:type="pct"/>
          </w:tcPr>
          <w:p w14:paraId="39A31725" w14:textId="77777777" w:rsidR="006E4901" w:rsidRPr="007E31B4" w:rsidRDefault="006E4901" w:rsidP="008B4966">
            <w:pPr>
              <w:spacing w:before="120" w:after="0" w:line="276" w:lineRule="auto"/>
            </w:pPr>
          </w:p>
        </w:tc>
        <w:tc>
          <w:tcPr>
            <w:tcW w:w="730" w:type="pct"/>
          </w:tcPr>
          <w:p w14:paraId="40BBC8BF" w14:textId="77777777" w:rsidR="006E4901" w:rsidRPr="007E31B4" w:rsidRDefault="006E4901" w:rsidP="008B4966">
            <w:pPr>
              <w:spacing w:before="120" w:after="0" w:line="276" w:lineRule="auto"/>
            </w:pPr>
          </w:p>
        </w:tc>
        <w:tc>
          <w:tcPr>
            <w:tcW w:w="2008" w:type="pct"/>
          </w:tcPr>
          <w:p w14:paraId="7F112D36" w14:textId="77777777" w:rsidR="006E4901" w:rsidRPr="007E31B4" w:rsidRDefault="006E4901" w:rsidP="008B4966">
            <w:pPr>
              <w:spacing w:before="120" w:after="0" w:line="276" w:lineRule="auto"/>
            </w:pPr>
          </w:p>
        </w:tc>
        <w:tc>
          <w:tcPr>
            <w:tcW w:w="548" w:type="pct"/>
          </w:tcPr>
          <w:p w14:paraId="51006B0D" w14:textId="77777777" w:rsidR="006E4901" w:rsidRPr="007E31B4" w:rsidRDefault="006E4901" w:rsidP="008B4966">
            <w:pPr>
              <w:spacing w:before="120" w:after="0" w:line="276" w:lineRule="auto"/>
              <w:jc w:val="center"/>
            </w:pPr>
            <w:r w:rsidRPr="007E31B4">
              <w:t>__ /__ / ___</w:t>
            </w:r>
          </w:p>
          <w:p w14:paraId="1817A412" w14:textId="77777777" w:rsidR="006E4901" w:rsidRPr="007E31B4" w:rsidRDefault="006E4901" w:rsidP="008B4966">
            <w:pPr>
              <w:spacing w:before="120" w:after="0" w:line="276" w:lineRule="auto"/>
              <w:jc w:val="center"/>
            </w:pPr>
            <w:r w:rsidRPr="007E31B4">
              <w:t>-</w:t>
            </w:r>
          </w:p>
          <w:p w14:paraId="5DFE11EA" w14:textId="77777777" w:rsidR="006E4901" w:rsidRPr="007E31B4" w:rsidRDefault="006E4901" w:rsidP="008B4966">
            <w:pPr>
              <w:spacing w:before="120" w:after="0" w:line="276" w:lineRule="auto"/>
              <w:jc w:val="center"/>
            </w:pPr>
            <w:r w:rsidRPr="007E31B4">
              <w:t>__ /__ / ___</w:t>
            </w:r>
          </w:p>
        </w:tc>
        <w:tc>
          <w:tcPr>
            <w:tcW w:w="399" w:type="pct"/>
          </w:tcPr>
          <w:p w14:paraId="770233DE" w14:textId="77777777" w:rsidR="006E4901" w:rsidRPr="007E31B4" w:rsidRDefault="006E4901" w:rsidP="008B4966">
            <w:pPr>
              <w:spacing w:before="120" w:after="0" w:line="276" w:lineRule="auto"/>
              <w:jc w:val="center"/>
            </w:pPr>
          </w:p>
        </w:tc>
      </w:tr>
      <w:tr w:rsidR="006E4901" w:rsidRPr="007E31B4" w14:paraId="3CECC87D" w14:textId="77777777" w:rsidTr="008B4966">
        <w:tc>
          <w:tcPr>
            <w:tcW w:w="1315" w:type="pct"/>
          </w:tcPr>
          <w:p w14:paraId="74DA2E5C" w14:textId="77777777" w:rsidR="006E4901" w:rsidRPr="007E31B4" w:rsidRDefault="006E4901" w:rsidP="008B4966">
            <w:pPr>
              <w:spacing w:before="120" w:after="0" w:line="276" w:lineRule="auto"/>
            </w:pPr>
          </w:p>
        </w:tc>
        <w:tc>
          <w:tcPr>
            <w:tcW w:w="730" w:type="pct"/>
          </w:tcPr>
          <w:p w14:paraId="713166AC" w14:textId="77777777" w:rsidR="006E4901" w:rsidRPr="007E31B4" w:rsidRDefault="006E4901" w:rsidP="008B4966">
            <w:pPr>
              <w:spacing w:before="120" w:after="0" w:line="276" w:lineRule="auto"/>
            </w:pPr>
          </w:p>
        </w:tc>
        <w:tc>
          <w:tcPr>
            <w:tcW w:w="2008" w:type="pct"/>
          </w:tcPr>
          <w:p w14:paraId="0F3CBA04" w14:textId="77777777" w:rsidR="006E4901" w:rsidRPr="007E31B4" w:rsidRDefault="006E4901" w:rsidP="008B4966">
            <w:pPr>
              <w:spacing w:before="120" w:after="0" w:line="276" w:lineRule="auto"/>
            </w:pPr>
          </w:p>
        </w:tc>
        <w:tc>
          <w:tcPr>
            <w:tcW w:w="548" w:type="pct"/>
          </w:tcPr>
          <w:p w14:paraId="27B8E3BA" w14:textId="77777777" w:rsidR="006E4901" w:rsidRPr="007E31B4" w:rsidRDefault="006E4901" w:rsidP="008B4966">
            <w:pPr>
              <w:spacing w:before="120" w:after="0" w:line="276" w:lineRule="auto"/>
              <w:jc w:val="center"/>
            </w:pPr>
            <w:r w:rsidRPr="007E31B4">
              <w:t>__ /__ / ___</w:t>
            </w:r>
          </w:p>
          <w:p w14:paraId="7B0519DA" w14:textId="77777777" w:rsidR="006E4901" w:rsidRPr="007E31B4" w:rsidRDefault="006E4901" w:rsidP="008B4966">
            <w:pPr>
              <w:spacing w:before="120" w:after="0" w:line="276" w:lineRule="auto"/>
              <w:jc w:val="center"/>
            </w:pPr>
            <w:r w:rsidRPr="007E31B4">
              <w:t>-</w:t>
            </w:r>
          </w:p>
          <w:p w14:paraId="0DBDC4BF" w14:textId="77777777" w:rsidR="006E4901" w:rsidRPr="007E31B4" w:rsidRDefault="006E4901" w:rsidP="008B4966">
            <w:pPr>
              <w:spacing w:before="120" w:after="0" w:line="276" w:lineRule="auto"/>
              <w:jc w:val="center"/>
            </w:pPr>
            <w:r w:rsidRPr="007E31B4">
              <w:t>__ /__ / ___</w:t>
            </w:r>
          </w:p>
        </w:tc>
        <w:tc>
          <w:tcPr>
            <w:tcW w:w="399" w:type="pct"/>
          </w:tcPr>
          <w:p w14:paraId="4431934D" w14:textId="77777777" w:rsidR="006E4901" w:rsidRPr="007E31B4" w:rsidRDefault="006E4901" w:rsidP="008B4966">
            <w:pPr>
              <w:spacing w:before="120" w:after="0" w:line="276" w:lineRule="auto"/>
              <w:jc w:val="center"/>
            </w:pPr>
          </w:p>
        </w:tc>
      </w:tr>
    </w:tbl>
    <w:p w14:paraId="62D4433E" w14:textId="77777777" w:rsidR="006E4901" w:rsidRPr="007E31B4" w:rsidRDefault="006E4901" w:rsidP="006E4901">
      <w:pPr>
        <w:spacing w:line="276" w:lineRule="auto"/>
        <w:sectPr w:rsidR="006E4901" w:rsidRPr="007E31B4" w:rsidSect="005D5CE8">
          <w:headerReference w:type="default" r:id="rId46"/>
          <w:footerReference w:type="default" r:id="rId47"/>
          <w:headerReference w:type="first" r:id="rId48"/>
          <w:pgSz w:w="16838" w:h="11906" w:orient="landscape"/>
          <w:pgMar w:top="1134" w:right="1134" w:bottom="1134" w:left="1134" w:header="720" w:footer="709" w:gutter="0"/>
          <w:cols w:space="720"/>
          <w:titlePg/>
          <w:docGrid w:linePitch="360"/>
        </w:sectPr>
      </w:pPr>
    </w:p>
    <w:p w14:paraId="04248794" w14:textId="77777777" w:rsidR="008338F0" w:rsidRPr="007E31B4" w:rsidRDefault="003355E7" w:rsidP="003329FF">
      <w:pPr>
        <w:pStyle w:val="2"/>
        <w:numPr>
          <w:ilvl w:val="0"/>
          <w:numId w:val="0"/>
        </w:numPr>
        <w:ind w:left="576" w:hanging="576"/>
        <w:rPr>
          <w:rFonts w:cs="Tahoma"/>
        </w:rPr>
      </w:pPr>
      <w:bookmarkStart w:id="706" w:name="_Ref510087097"/>
      <w:bookmarkStart w:id="707" w:name="_Ref40980475"/>
      <w:bookmarkStart w:id="708" w:name="_Ref55324393"/>
      <w:bookmarkStart w:id="709" w:name="_Toc97194377"/>
      <w:bookmarkStart w:id="710" w:name="_Toc97194481"/>
      <w:bookmarkStart w:id="711" w:name="_Toc202354786"/>
      <w:r w:rsidRPr="007E31B4">
        <w:rPr>
          <w:rFonts w:cs="Tahoma"/>
        </w:rPr>
        <w:lastRenderedPageBreak/>
        <w:t>ΠΑΡΑΡΤΗΜΑ V – Υπόδειγμα Τεχνικής Προσφοράς</w:t>
      </w:r>
      <w:bookmarkEnd w:id="706"/>
      <w:bookmarkEnd w:id="707"/>
      <w:bookmarkEnd w:id="708"/>
      <w:bookmarkEnd w:id="709"/>
      <w:bookmarkEnd w:id="710"/>
      <w:bookmarkEnd w:id="711"/>
      <w:r w:rsidRPr="007E31B4">
        <w:rPr>
          <w:rFonts w:cs="Tahoma"/>
        </w:rPr>
        <w:t xml:space="preserve"> </w:t>
      </w:r>
    </w:p>
    <w:tbl>
      <w:tblPr>
        <w:tblW w:w="5003" w:type="pct"/>
        <w:tblLayout w:type="fixed"/>
        <w:tblLook w:val="04A0" w:firstRow="1" w:lastRow="0" w:firstColumn="1" w:lastColumn="0" w:noHBand="0" w:noVBand="1"/>
      </w:tblPr>
      <w:tblGrid>
        <w:gridCol w:w="829"/>
        <w:gridCol w:w="5403"/>
        <w:gridCol w:w="3402"/>
      </w:tblGrid>
      <w:tr w:rsidR="00CA64F0" w:rsidRPr="007E31B4" w14:paraId="02ABF41D" w14:textId="77777777" w:rsidTr="00B61576">
        <w:trPr>
          <w:trHeight w:val="513"/>
        </w:trPr>
        <w:tc>
          <w:tcPr>
            <w:tcW w:w="9634" w:type="dxa"/>
            <w:gridSpan w:val="3"/>
            <w:tcBorders>
              <w:top w:val="single" w:sz="4" w:space="0" w:color="000000"/>
              <w:left w:val="single" w:sz="4" w:space="0" w:color="000000"/>
              <w:bottom w:val="single" w:sz="4" w:space="0" w:color="000000"/>
              <w:right w:val="single" w:sz="4" w:space="0" w:color="000000"/>
            </w:tcBorders>
            <w:shd w:val="clear" w:color="000000" w:fill="B3B3B3"/>
            <w:vAlign w:val="center"/>
          </w:tcPr>
          <w:p w14:paraId="3CD99813" w14:textId="77777777" w:rsidR="00CA64F0" w:rsidRPr="007E31B4" w:rsidRDefault="00CA64F0" w:rsidP="00B61576">
            <w:pPr>
              <w:spacing w:before="60" w:after="60"/>
              <w:jc w:val="center"/>
              <w:rPr>
                <w:b/>
                <w:lang w:val="el-GR" w:eastAsia="el-GR"/>
              </w:rPr>
            </w:pPr>
            <w:r w:rsidRPr="007E31B4">
              <w:rPr>
                <w:b/>
                <w:lang w:val="el-GR"/>
              </w:rPr>
              <w:t>Περιεχόμενα Τεχνικής Προσφοράς</w:t>
            </w:r>
          </w:p>
        </w:tc>
      </w:tr>
      <w:tr w:rsidR="00CA64F0" w:rsidRPr="007E31B4" w14:paraId="40DD073D" w14:textId="77777777" w:rsidTr="00B61576">
        <w:trPr>
          <w:trHeight w:val="513"/>
        </w:trPr>
        <w:tc>
          <w:tcPr>
            <w:tcW w:w="829" w:type="dxa"/>
            <w:tcBorders>
              <w:top w:val="single" w:sz="4" w:space="0" w:color="000000"/>
              <w:left w:val="single" w:sz="4" w:space="0" w:color="000000"/>
              <w:bottom w:val="single" w:sz="4" w:space="0" w:color="000000"/>
              <w:right w:val="single" w:sz="4" w:space="0" w:color="000000"/>
            </w:tcBorders>
            <w:shd w:val="clear" w:color="000000" w:fill="B3B3B3"/>
            <w:vAlign w:val="center"/>
          </w:tcPr>
          <w:p w14:paraId="19C09C88" w14:textId="77777777" w:rsidR="00CA64F0" w:rsidRPr="007E31B4" w:rsidRDefault="00CA64F0" w:rsidP="00B61576">
            <w:pPr>
              <w:spacing w:before="60" w:after="60"/>
              <w:jc w:val="center"/>
              <w:rPr>
                <w:b/>
                <w:lang w:val="el-GR" w:eastAsia="el-GR"/>
              </w:rPr>
            </w:pPr>
            <w:r w:rsidRPr="007E31B4">
              <w:rPr>
                <w:b/>
                <w:lang w:val="el-GR" w:eastAsia="el-GR"/>
              </w:rPr>
              <w:t>Α/Α</w:t>
            </w:r>
          </w:p>
        </w:tc>
        <w:tc>
          <w:tcPr>
            <w:tcW w:w="5403" w:type="dxa"/>
            <w:tcBorders>
              <w:top w:val="single" w:sz="4" w:space="0" w:color="000000"/>
              <w:left w:val="single" w:sz="4" w:space="0" w:color="000000"/>
              <w:bottom w:val="single" w:sz="4" w:space="0" w:color="000000"/>
              <w:right w:val="single" w:sz="4" w:space="0" w:color="000000"/>
            </w:tcBorders>
            <w:shd w:val="clear" w:color="000000" w:fill="B3B3B3"/>
            <w:vAlign w:val="center"/>
          </w:tcPr>
          <w:p w14:paraId="0D41D664" w14:textId="77777777" w:rsidR="00CA64F0" w:rsidRPr="007E31B4" w:rsidRDefault="00CA64F0" w:rsidP="00B61576">
            <w:pPr>
              <w:spacing w:before="60" w:after="60"/>
              <w:jc w:val="center"/>
              <w:rPr>
                <w:b/>
              </w:rPr>
            </w:pPr>
            <w:r w:rsidRPr="007E31B4">
              <w:rPr>
                <w:b/>
              </w:rPr>
              <w:t>Τίτλος Ενότητας</w:t>
            </w:r>
          </w:p>
        </w:tc>
        <w:tc>
          <w:tcPr>
            <w:tcW w:w="3402" w:type="dxa"/>
            <w:tcBorders>
              <w:top w:val="single" w:sz="4" w:space="0" w:color="000000"/>
              <w:left w:val="single" w:sz="4" w:space="0" w:color="000000"/>
              <w:bottom w:val="single" w:sz="4" w:space="0" w:color="000000"/>
              <w:right w:val="single" w:sz="4" w:space="0" w:color="000000"/>
            </w:tcBorders>
            <w:shd w:val="clear" w:color="000000" w:fill="B3B3B3"/>
          </w:tcPr>
          <w:p w14:paraId="31CA81A9" w14:textId="77777777" w:rsidR="00CA64F0" w:rsidRPr="007E31B4" w:rsidRDefault="00CA64F0" w:rsidP="00B61576">
            <w:pPr>
              <w:spacing w:before="60" w:after="60"/>
              <w:jc w:val="center"/>
              <w:rPr>
                <w:b/>
                <w:lang w:val="el-GR"/>
              </w:rPr>
            </w:pPr>
            <w:r w:rsidRPr="007E31B4">
              <w:rPr>
                <w:b/>
                <w:lang w:val="el-GR"/>
              </w:rPr>
              <w:t>Σύμφωνα με παραγράφους:</w:t>
            </w:r>
          </w:p>
        </w:tc>
      </w:tr>
      <w:tr w:rsidR="00CA64F0" w:rsidRPr="007E31B4" w14:paraId="004906CC"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A6B76A3" w14:textId="77777777" w:rsidR="00CA64F0" w:rsidRPr="007E31B4" w:rsidRDefault="00CA64F0" w:rsidP="00CA64F0">
            <w:pPr>
              <w:pStyle w:val="aff"/>
              <w:numPr>
                <w:ilvl w:val="0"/>
                <w:numId w:val="155"/>
              </w:numPr>
              <w:spacing w:before="60" w:after="60"/>
              <w:contextualSpacing w:val="0"/>
              <w:jc w:val="center"/>
              <w:rPr>
                <w:b/>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7B3565C" w14:textId="77777777" w:rsidR="00CA64F0" w:rsidRPr="007E31B4" w:rsidRDefault="00CA64F0" w:rsidP="00B61576">
            <w:pPr>
              <w:spacing w:before="60" w:after="60"/>
              <w:rPr>
                <w:b/>
                <w:lang w:val="el-GR" w:eastAsia="el-GR"/>
              </w:rPr>
            </w:pPr>
            <w:r w:rsidRPr="007E31B4">
              <w:rPr>
                <w:b/>
                <w:lang w:val="el-GR" w:eastAsia="el-GR"/>
              </w:rPr>
              <w:tab/>
              <w:t xml:space="preserve">Περιγραφή  Έργου </w:t>
            </w:r>
          </w:p>
        </w:tc>
        <w:tc>
          <w:tcPr>
            <w:tcW w:w="3402"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604C6BD" w14:textId="77777777" w:rsidR="00CA64F0" w:rsidRPr="007E31B4" w:rsidRDefault="00CA64F0" w:rsidP="00B61576">
            <w:pPr>
              <w:spacing w:before="60" w:after="60"/>
              <w:jc w:val="center"/>
              <w:rPr>
                <w:b/>
                <w:lang w:val="el-GR" w:eastAsia="el-GR"/>
              </w:rPr>
            </w:pPr>
            <w:r w:rsidRPr="007E31B4">
              <w:rPr>
                <w:b/>
                <w:lang w:val="el-GR" w:eastAsia="el-GR"/>
              </w:rPr>
              <w:t>ΠΑΡΑΡΤΗΜΑ Ι / Παρ.</w:t>
            </w:r>
          </w:p>
        </w:tc>
      </w:tr>
      <w:tr w:rsidR="00CA64F0" w:rsidRPr="007E31B4" w14:paraId="0896BA58"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67430" w14:textId="77777777" w:rsidR="00CA64F0" w:rsidRPr="007E31B4" w:rsidRDefault="00CA64F0" w:rsidP="00CA64F0">
            <w:pPr>
              <w:pStyle w:val="aff"/>
              <w:numPr>
                <w:ilvl w:val="1"/>
                <w:numId w:val="15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41223" w14:textId="796DB1B5" w:rsidR="00CA64F0" w:rsidRPr="007E31B4" w:rsidRDefault="00CA64F0" w:rsidP="00B61576">
            <w:pPr>
              <w:spacing w:before="60" w:after="60"/>
              <w:rPr>
                <w:lang w:val="el-GR" w:eastAsia="el-GR"/>
              </w:rPr>
            </w:pPr>
            <w:r w:rsidRPr="007E31B4">
              <w:fldChar w:fldCharType="begin"/>
            </w:r>
            <w:r w:rsidRPr="007E31B4">
              <w:instrText xml:space="preserve"> REF _Ref97199257 \h </w:instrText>
            </w:r>
            <w:r w:rsidR="007E31B4">
              <w:instrText xml:space="preserve"> \* MERGEFORMAT </w:instrText>
            </w:r>
            <w:r w:rsidRPr="007E31B4">
              <w:fldChar w:fldCharType="separate"/>
            </w:r>
            <w:r w:rsidR="00096E40" w:rsidRPr="007E31B4">
              <w:rPr>
                <w:lang w:val="el-GR"/>
              </w:rPr>
              <w:t>Περιβάλλον της Σύμβασης</w:t>
            </w:r>
            <w:r w:rsidRPr="007E31B4">
              <w:fldChar w:fldCharType="end"/>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68686926" w14:textId="73F8AE13" w:rsidR="00CA64F0" w:rsidRPr="007E31B4" w:rsidRDefault="002353A3" w:rsidP="00B61576">
            <w:pPr>
              <w:spacing w:before="60" w:after="60"/>
              <w:jc w:val="center"/>
              <w:rPr>
                <w:lang w:val="el-GR" w:eastAsia="el-GR"/>
              </w:rPr>
            </w:pPr>
            <w:r w:rsidRPr="007E31B4">
              <w:rPr>
                <w:lang w:val="el-GR" w:eastAsia="el-GR"/>
              </w:rPr>
              <w:t>1.1</w:t>
            </w:r>
          </w:p>
        </w:tc>
      </w:tr>
      <w:tr w:rsidR="00CA64F0" w:rsidRPr="007E31B4" w14:paraId="6203780B"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775E6" w14:textId="77777777" w:rsidR="00CA64F0" w:rsidRPr="007E31B4" w:rsidRDefault="00CA64F0" w:rsidP="00CA64F0">
            <w:pPr>
              <w:pStyle w:val="aff"/>
              <w:numPr>
                <w:ilvl w:val="1"/>
                <w:numId w:val="15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2A750" w14:textId="54E2F3C7" w:rsidR="00CA64F0" w:rsidRPr="007E31B4" w:rsidRDefault="00CA64F0" w:rsidP="00B61576">
            <w:pPr>
              <w:spacing w:before="60" w:after="60"/>
              <w:rPr>
                <w:lang w:val="el-GR" w:eastAsia="el-GR"/>
              </w:rPr>
            </w:pPr>
            <w:r w:rsidRPr="007E31B4">
              <w:fldChar w:fldCharType="begin"/>
            </w:r>
            <w:r w:rsidRPr="007E31B4">
              <w:instrText xml:space="preserve"> REF _Ref97199271 \h  \* MERGEFORMAT </w:instrText>
            </w:r>
            <w:r w:rsidRPr="007E31B4">
              <w:fldChar w:fldCharType="separate"/>
            </w:r>
            <w:r w:rsidR="00096E40" w:rsidRPr="007E31B4">
              <w:rPr>
                <w:lang w:val="el-GR"/>
              </w:rPr>
              <w:t>Αντικείμενο της Σύμβασης</w:t>
            </w:r>
            <w:r w:rsidRPr="007E31B4">
              <w:fldChar w:fldCharType="end"/>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760968B9" w14:textId="28348D4A" w:rsidR="00CA64F0" w:rsidRPr="007E31B4" w:rsidRDefault="002353A3" w:rsidP="00B61576">
            <w:pPr>
              <w:spacing w:before="60" w:after="60"/>
              <w:jc w:val="center"/>
              <w:rPr>
                <w:lang w:val="el-GR" w:eastAsia="el-GR"/>
              </w:rPr>
            </w:pPr>
            <w:r w:rsidRPr="007E31B4">
              <w:rPr>
                <w:lang w:val="el-GR" w:eastAsia="el-GR"/>
              </w:rPr>
              <w:t>2.1</w:t>
            </w:r>
          </w:p>
        </w:tc>
      </w:tr>
      <w:tr w:rsidR="00CA64F0" w:rsidRPr="007E31B4" w14:paraId="11F1ABB4"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A211B22" w14:textId="77777777" w:rsidR="00CA64F0" w:rsidRPr="007E31B4" w:rsidRDefault="00CA64F0" w:rsidP="00CA64F0">
            <w:pPr>
              <w:pStyle w:val="aff"/>
              <w:numPr>
                <w:ilvl w:val="0"/>
                <w:numId w:val="155"/>
              </w:numPr>
              <w:spacing w:before="60" w:after="60"/>
              <w:contextualSpacing w:val="0"/>
              <w:jc w:val="center"/>
              <w:rPr>
                <w:b/>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231AB8BA" w14:textId="77777777" w:rsidR="00CA64F0" w:rsidRPr="007E31B4" w:rsidRDefault="00CA64F0" w:rsidP="00B61576">
            <w:pPr>
              <w:spacing w:before="60" w:after="60"/>
              <w:rPr>
                <w:b/>
                <w:lang w:val="el-GR" w:eastAsia="el-GR"/>
              </w:rPr>
            </w:pPr>
            <w:r w:rsidRPr="007E31B4">
              <w:rPr>
                <w:b/>
                <w:lang w:val="el-GR" w:eastAsia="el-GR"/>
              </w:rPr>
              <w:tab/>
              <w:t>Γενικές Αρχές &amp; Απαιτήσεις</w:t>
            </w:r>
          </w:p>
        </w:tc>
        <w:tc>
          <w:tcPr>
            <w:tcW w:w="3402"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32D7516" w14:textId="77777777" w:rsidR="00CA64F0" w:rsidRPr="007E31B4" w:rsidRDefault="00CA64F0" w:rsidP="00B61576">
            <w:pPr>
              <w:spacing w:before="60" w:after="60"/>
              <w:jc w:val="center"/>
              <w:rPr>
                <w:b/>
                <w:lang w:val="el-GR" w:eastAsia="el-GR"/>
              </w:rPr>
            </w:pPr>
            <w:r w:rsidRPr="007E31B4">
              <w:rPr>
                <w:b/>
                <w:lang w:val="el-GR" w:eastAsia="el-GR"/>
              </w:rPr>
              <w:t>ΠΑΡΑΡΤΗΜΑ Ι / Παρ.</w:t>
            </w:r>
          </w:p>
        </w:tc>
      </w:tr>
      <w:tr w:rsidR="00CA64F0" w:rsidRPr="007E31B4" w14:paraId="6CB9A464"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4E2A4" w14:textId="77777777" w:rsidR="00CA64F0" w:rsidRPr="007E31B4" w:rsidRDefault="00CA64F0" w:rsidP="00CA64F0">
            <w:pPr>
              <w:pStyle w:val="aff"/>
              <w:numPr>
                <w:ilvl w:val="1"/>
                <w:numId w:val="15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7AE01" w14:textId="77777777" w:rsidR="00CA64F0" w:rsidRPr="007E31B4" w:rsidRDefault="00CA64F0" w:rsidP="00B61576">
            <w:pPr>
              <w:spacing w:before="60" w:after="60"/>
              <w:rPr>
                <w:lang w:val="el-GR" w:eastAsia="el-GR"/>
              </w:rPr>
            </w:pPr>
            <w:r w:rsidRPr="007E31B4">
              <w:rPr>
                <w:lang w:val="el-GR" w:eastAsia="el-GR"/>
              </w:rPr>
              <w:t>Αρχιτεκτονική (Επεκτασιμότητα – Κλιμάκωση Λύσης)</w:t>
            </w:r>
          </w:p>
        </w:tc>
        <w:tc>
          <w:tcPr>
            <w:tcW w:w="3402" w:type="dxa"/>
            <w:tcBorders>
              <w:top w:val="single" w:sz="4" w:space="0" w:color="000000"/>
              <w:left w:val="single" w:sz="4" w:space="0" w:color="000000"/>
              <w:bottom w:val="single" w:sz="4" w:space="0" w:color="000000"/>
              <w:right w:val="single" w:sz="4" w:space="0" w:color="000000"/>
            </w:tcBorders>
          </w:tcPr>
          <w:p w14:paraId="4E2B4317" w14:textId="6AFD41BE" w:rsidR="00CA64F0" w:rsidRPr="007E31B4" w:rsidRDefault="00DD170C" w:rsidP="00B61576">
            <w:pPr>
              <w:spacing w:before="60" w:after="60"/>
              <w:jc w:val="center"/>
              <w:rPr>
                <w:lang w:val="el-GR" w:eastAsia="el-GR"/>
              </w:rPr>
            </w:pPr>
            <w:r w:rsidRPr="007E31B4">
              <w:rPr>
                <w:lang w:val="el-GR" w:eastAsia="el-GR"/>
              </w:rPr>
              <w:t>3</w:t>
            </w:r>
          </w:p>
        </w:tc>
      </w:tr>
      <w:tr w:rsidR="00CA64F0" w:rsidRPr="007E31B4" w14:paraId="0A65F235"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484C5" w14:textId="77777777" w:rsidR="00CA64F0" w:rsidRPr="007E31B4" w:rsidRDefault="00CA64F0" w:rsidP="00CA64F0">
            <w:pPr>
              <w:pStyle w:val="aff"/>
              <w:numPr>
                <w:ilvl w:val="1"/>
                <w:numId w:val="15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63788" w14:textId="77777777" w:rsidR="00CA64F0" w:rsidRPr="007E31B4" w:rsidRDefault="00CA64F0" w:rsidP="00B61576">
            <w:pPr>
              <w:spacing w:before="60" w:after="60"/>
              <w:rPr>
                <w:lang w:val="en-US" w:eastAsia="el-GR"/>
              </w:rPr>
            </w:pPr>
            <w:r w:rsidRPr="007E31B4">
              <w:rPr>
                <w:lang w:val="el-GR" w:eastAsia="el-GR"/>
              </w:rPr>
              <w:t xml:space="preserve">Συμβατότητα με υποδομές </w:t>
            </w:r>
            <w:r w:rsidRPr="007E31B4">
              <w:rPr>
                <w:lang w:val="en-US" w:eastAsia="el-GR"/>
              </w:rPr>
              <w:t>cloud</w:t>
            </w:r>
          </w:p>
        </w:tc>
        <w:tc>
          <w:tcPr>
            <w:tcW w:w="3402" w:type="dxa"/>
            <w:tcBorders>
              <w:top w:val="single" w:sz="4" w:space="0" w:color="000000"/>
              <w:left w:val="single" w:sz="4" w:space="0" w:color="000000"/>
              <w:bottom w:val="single" w:sz="4" w:space="0" w:color="000000"/>
              <w:right w:val="single" w:sz="4" w:space="0" w:color="000000"/>
            </w:tcBorders>
          </w:tcPr>
          <w:p w14:paraId="0C4D3E91" w14:textId="5B2BAA62" w:rsidR="00CA64F0" w:rsidRPr="007E31B4" w:rsidRDefault="00DD170C" w:rsidP="00B61576">
            <w:pPr>
              <w:spacing w:before="60" w:after="60"/>
              <w:jc w:val="center"/>
              <w:rPr>
                <w:lang w:val="el-GR" w:eastAsia="el-GR"/>
              </w:rPr>
            </w:pPr>
            <w:r w:rsidRPr="007E31B4">
              <w:rPr>
                <w:lang w:val="el-GR" w:eastAsia="el-GR"/>
              </w:rPr>
              <w:t>1.3</w:t>
            </w:r>
          </w:p>
        </w:tc>
      </w:tr>
      <w:tr w:rsidR="00CA64F0" w:rsidRPr="007E31B4" w14:paraId="36D67418"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99135" w14:textId="77777777" w:rsidR="00CA64F0" w:rsidRPr="007E31B4" w:rsidRDefault="00CA64F0" w:rsidP="00CA64F0">
            <w:pPr>
              <w:pStyle w:val="aff"/>
              <w:numPr>
                <w:ilvl w:val="1"/>
                <w:numId w:val="15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44956" w14:textId="77777777" w:rsidR="00CA64F0" w:rsidRPr="007E31B4" w:rsidRDefault="00CA64F0" w:rsidP="00B61576">
            <w:pPr>
              <w:spacing w:before="60" w:after="60"/>
              <w:rPr>
                <w:lang w:val="el-GR" w:eastAsia="el-GR"/>
              </w:rPr>
            </w:pPr>
            <w:r w:rsidRPr="007E31B4">
              <w:rPr>
                <w:lang w:val="el-GR" w:eastAsia="el-GR"/>
              </w:rPr>
              <w:t xml:space="preserve">Διαλειτουργικότητα </w:t>
            </w:r>
          </w:p>
        </w:tc>
        <w:tc>
          <w:tcPr>
            <w:tcW w:w="3402" w:type="dxa"/>
            <w:tcBorders>
              <w:top w:val="single" w:sz="4" w:space="0" w:color="000000"/>
              <w:left w:val="single" w:sz="4" w:space="0" w:color="000000"/>
              <w:bottom w:val="single" w:sz="4" w:space="0" w:color="000000"/>
              <w:right w:val="single" w:sz="4" w:space="0" w:color="000000"/>
            </w:tcBorders>
          </w:tcPr>
          <w:p w14:paraId="6B4E5316" w14:textId="74826992" w:rsidR="00CA64F0" w:rsidRPr="007E31B4" w:rsidRDefault="006217CA" w:rsidP="00B61576">
            <w:pPr>
              <w:spacing w:before="60" w:after="60"/>
              <w:jc w:val="center"/>
              <w:rPr>
                <w:lang w:val="el-GR" w:eastAsia="el-GR"/>
              </w:rPr>
            </w:pPr>
            <w:r w:rsidRPr="007E31B4">
              <w:rPr>
                <w:lang w:val="el-GR" w:eastAsia="el-GR"/>
              </w:rPr>
              <w:t>5.2</w:t>
            </w:r>
          </w:p>
        </w:tc>
      </w:tr>
      <w:tr w:rsidR="00CA64F0" w:rsidRPr="007E31B4" w14:paraId="2FD7E126"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0955C" w14:textId="77777777" w:rsidR="00CA64F0" w:rsidRPr="007E31B4" w:rsidRDefault="00CA64F0" w:rsidP="00CA64F0">
            <w:pPr>
              <w:pStyle w:val="aff"/>
              <w:numPr>
                <w:ilvl w:val="1"/>
                <w:numId w:val="15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EBFB1" w14:textId="77777777" w:rsidR="00CA64F0" w:rsidRPr="007E31B4" w:rsidRDefault="00CA64F0" w:rsidP="00B61576">
            <w:pPr>
              <w:spacing w:before="60" w:after="60"/>
              <w:rPr>
                <w:lang w:val="el-GR" w:eastAsia="el-GR"/>
              </w:rPr>
            </w:pPr>
            <w:r w:rsidRPr="007E31B4">
              <w:rPr>
                <w:lang w:val="el-GR" w:eastAsia="el-GR"/>
              </w:rPr>
              <w:t>Ασφάλεια</w:t>
            </w:r>
          </w:p>
        </w:tc>
        <w:tc>
          <w:tcPr>
            <w:tcW w:w="3402" w:type="dxa"/>
            <w:tcBorders>
              <w:top w:val="single" w:sz="4" w:space="0" w:color="000000"/>
              <w:left w:val="single" w:sz="4" w:space="0" w:color="000000"/>
              <w:bottom w:val="single" w:sz="4" w:space="0" w:color="000000"/>
              <w:right w:val="single" w:sz="4" w:space="0" w:color="000000"/>
            </w:tcBorders>
          </w:tcPr>
          <w:p w14:paraId="526CB7E6" w14:textId="6636AD01" w:rsidR="00CA64F0" w:rsidRPr="007E31B4" w:rsidRDefault="006217CA" w:rsidP="00B61576">
            <w:pPr>
              <w:spacing w:before="60" w:after="60"/>
              <w:jc w:val="center"/>
              <w:rPr>
                <w:lang w:val="el-GR" w:eastAsia="el-GR"/>
              </w:rPr>
            </w:pPr>
            <w:r w:rsidRPr="007E31B4">
              <w:rPr>
                <w:lang w:val="el-GR" w:eastAsia="el-GR"/>
              </w:rPr>
              <w:t>5.1, 5.3</w:t>
            </w:r>
          </w:p>
        </w:tc>
      </w:tr>
      <w:tr w:rsidR="00CA64F0" w:rsidRPr="007E31B4" w14:paraId="65E7D95E"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54C8B" w14:textId="77777777" w:rsidR="00CA64F0" w:rsidRPr="007E31B4" w:rsidRDefault="00CA64F0" w:rsidP="00CA64F0">
            <w:pPr>
              <w:pStyle w:val="aff"/>
              <w:numPr>
                <w:ilvl w:val="1"/>
                <w:numId w:val="15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62CE4" w14:textId="77777777" w:rsidR="00CA64F0" w:rsidRPr="007E31B4" w:rsidRDefault="00CA64F0" w:rsidP="00B61576">
            <w:pPr>
              <w:spacing w:before="60" w:after="60"/>
              <w:rPr>
                <w:lang w:val="el-GR" w:eastAsia="el-GR"/>
              </w:rPr>
            </w:pPr>
            <w:r w:rsidRPr="007E31B4">
              <w:rPr>
                <w:lang w:val="el-GR" w:eastAsia="el-GR"/>
              </w:rPr>
              <w:t xml:space="preserve">Απόδοση – Προσβασιμότητα – Ευχρηστία </w:t>
            </w:r>
          </w:p>
        </w:tc>
        <w:tc>
          <w:tcPr>
            <w:tcW w:w="3402" w:type="dxa"/>
            <w:tcBorders>
              <w:top w:val="single" w:sz="4" w:space="0" w:color="000000"/>
              <w:left w:val="single" w:sz="4" w:space="0" w:color="000000"/>
              <w:bottom w:val="single" w:sz="4" w:space="0" w:color="000000"/>
              <w:right w:val="single" w:sz="4" w:space="0" w:color="000000"/>
            </w:tcBorders>
          </w:tcPr>
          <w:p w14:paraId="21E4E9BE" w14:textId="21689973" w:rsidR="00CA64F0" w:rsidRPr="007E31B4" w:rsidRDefault="006217CA" w:rsidP="00B61576">
            <w:pPr>
              <w:spacing w:before="60" w:after="60"/>
              <w:jc w:val="center"/>
              <w:rPr>
                <w:lang w:val="el-GR" w:eastAsia="el-GR"/>
              </w:rPr>
            </w:pPr>
            <w:r w:rsidRPr="007E31B4">
              <w:rPr>
                <w:lang w:val="el-GR" w:eastAsia="el-GR"/>
              </w:rPr>
              <w:t>5.5</w:t>
            </w:r>
          </w:p>
        </w:tc>
      </w:tr>
      <w:tr w:rsidR="006217CA" w:rsidRPr="007E31B4" w14:paraId="5DADFA56"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FB03B" w14:textId="77777777" w:rsidR="006217CA" w:rsidRPr="007E31B4" w:rsidRDefault="006217CA" w:rsidP="00CA64F0">
            <w:pPr>
              <w:pStyle w:val="aff"/>
              <w:numPr>
                <w:ilvl w:val="1"/>
                <w:numId w:val="15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88793" w14:textId="54454B19" w:rsidR="006217CA" w:rsidRPr="007E31B4" w:rsidRDefault="006217CA" w:rsidP="00B61576">
            <w:pPr>
              <w:spacing w:before="60" w:after="60"/>
              <w:rPr>
                <w:lang w:val="el-GR" w:eastAsia="el-GR"/>
              </w:rPr>
            </w:pPr>
            <w:r w:rsidRPr="007E31B4">
              <w:rPr>
                <w:lang w:val="el-GR" w:eastAsia="el-GR"/>
              </w:rPr>
              <w:t>Διαστασιολόγηση Συστήματος</w:t>
            </w:r>
          </w:p>
        </w:tc>
        <w:tc>
          <w:tcPr>
            <w:tcW w:w="3402" w:type="dxa"/>
            <w:tcBorders>
              <w:top w:val="single" w:sz="4" w:space="0" w:color="000000"/>
              <w:left w:val="single" w:sz="4" w:space="0" w:color="000000"/>
              <w:bottom w:val="single" w:sz="4" w:space="0" w:color="000000"/>
              <w:right w:val="single" w:sz="4" w:space="0" w:color="000000"/>
            </w:tcBorders>
          </w:tcPr>
          <w:p w14:paraId="05E5D877" w14:textId="523E3C9B" w:rsidR="006217CA" w:rsidRPr="007E31B4" w:rsidRDefault="006217CA" w:rsidP="00B61576">
            <w:pPr>
              <w:spacing w:before="60" w:after="60"/>
              <w:jc w:val="center"/>
              <w:rPr>
                <w:lang w:val="el-GR" w:eastAsia="el-GR"/>
              </w:rPr>
            </w:pPr>
            <w:r w:rsidRPr="007E31B4">
              <w:rPr>
                <w:lang w:val="el-GR" w:eastAsia="el-GR"/>
              </w:rPr>
              <w:t>5.4</w:t>
            </w:r>
          </w:p>
        </w:tc>
      </w:tr>
      <w:tr w:rsidR="006217CA" w:rsidRPr="007E31B4" w14:paraId="253AB900"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B57D4" w14:textId="77777777" w:rsidR="006217CA" w:rsidRPr="007E31B4" w:rsidRDefault="006217CA" w:rsidP="00CA64F0">
            <w:pPr>
              <w:pStyle w:val="aff"/>
              <w:numPr>
                <w:ilvl w:val="1"/>
                <w:numId w:val="15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55D5E" w14:textId="7FC5F213" w:rsidR="006217CA" w:rsidRPr="007E31B4" w:rsidRDefault="006217CA" w:rsidP="00B61576">
            <w:pPr>
              <w:spacing w:before="60" w:after="60"/>
              <w:rPr>
                <w:lang w:val="el-GR" w:eastAsia="el-GR"/>
              </w:rPr>
            </w:pPr>
            <w:r w:rsidRPr="007E31B4">
              <w:rPr>
                <w:lang w:val="el-GR" w:eastAsia="el-GR"/>
              </w:rPr>
              <w:t>Ανοικτά Πρότυπα και Δεδομένα</w:t>
            </w:r>
          </w:p>
        </w:tc>
        <w:tc>
          <w:tcPr>
            <w:tcW w:w="3402" w:type="dxa"/>
            <w:tcBorders>
              <w:top w:val="single" w:sz="4" w:space="0" w:color="000000"/>
              <w:left w:val="single" w:sz="4" w:space="0" w:color="000000"/>
              <w:bottom w:val="single" w:sz="4" w:space="0" w:color="000000"/>
              <w:right w:val="single" w:sz="4" w:space="0" w:color="000000"/>
            </w:tcBorders>
          </w:tcPr>
          <w:p w14:paraId="5AEBDAEE" w14:textId="3DB3B2A7" w:rsidR="006217CA" w:rsidRPr="007E31B4" w:rsidRDefault="006217CA" w:rsidP="00B61576">
            <w:pPr>
              <w:spacing w:before="60" w:after="60"/>
              <w:jc w:val="center"/>
              <w:rPr>
                <w:lang w:val="el-GR" w:eastAsia="el-GR"/>
              </w:rPr>
            </w:pPr>
            <w:r w:rsidRPr="007E31B4">
              <w:rPr>
                <w:lang w:val="el-GR" w:eastAsia="el-GR"/>
              </w:rPr>
              <w:t>5.6</w:t>
            </w:r>
          </w:p>
        </w:tc>
      </w:tr>
      <w:tr w:rsidR="00131FDE" w:rsidRPr="007E31B4" w14:paraId="55AD67B5"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2272C" w14:textId="77777777" w:rsidR="00131FDE" w:rsidRPr="007E31B4" w:rsidRDefault="00131FDE" w:rsidP="00CA64F0">
            <w:pPr>
              <w:pStyle w:val="aff"/>
              <w:numPr>
                <w:ilvl w:val="1"/>
                <w:numId w:val="15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574F6" w14:textId="6A15669B" w:rsidR="00131FDE" w:rsidRPr="007E31B4" w:rsidRDefault="00131FDE" w:rsidP="00B61576">
            <w:pPr>
              <w:spacing w:before="60" w:after="60"/>
              <w:rPr>
                <w:lang w:val="el-GR" w:eastAsia="el-GR"/>
              </w:rPr>
            </w:pPr>
            <w:r w:rsidRPr="007E31B4">
              <w:rPr>
                <w:lang w:val="el-GR" w:eastAsia="el-GR"/>
              </w:rPr>
              <w:t xml:space="preserve">Συμβατότητα με </w:t>
            </w:r>
            <w:r w:rsidRPr="007E31B4">
              <w:rPr>
                <w:lang w:val="en-US" w:eastAsia="el-GR"/>
              </w:rPr>
              <w:t xml:space="preserve">Cloud </w:t>
            </w:r>
            <w:r w:rsidRPr="007E31B4">
              <w:rPr>
                <w:lang w:val="el-GR" w:eastAsia="el-GR"/>
              </w:rPr>
              <w:t>Υποδομές</w:t>
            </w:r>
          </w:p>
        </w:tc>
        <w:tc>
          <w:tcPr>
            <w:tcW w:w="3402" w:type="dxa"/>
            <w:tcBorders>
              <w:top w:val="single" w:sz="4" w:space="0" w:color="000000"/>
              <w:left w:val="single" w:sz="4" w:space="0" w:color="000000"/>
              <w:bottom w:val="single" w:sz="4" w:space="0" w:color="000000"/>
              <w:right w:val="single" w:sz="4" w:space="0" w:color="000000"/>
            </w:tcBorders>
          </w:tcPr>
          <w:p w14:paraId="2634E121" w14:textId="4FBABE01" w:rsidR="00131FDE" w:rsidRPr="007E31B4" w:rsidRDefault="00131FDE" w:rsidP="00B61576">
            <w:pPr>
              <w:spacing w:before="60" w:after="60"/>
              <w:jc w:val="center"/>
              <w:rPr>
                <w:lang w:val="el-GR" w:eastAsia="el-GR"/>
              </w:rPr>
            </w:pPr>
            <w:r w:rsidRPr="007E31B4">
              <w:rPr>
                <w:lang w:val="el-GR" w:eastAsia="el-GR"/>
              </w:rPr>
              <w:t>5.7</w:t>
            </w:r>
          </w:p>
        </w:tc>
      </w:tr>
      <w:tr w:rsidR="00CA64F0" w:rsidRPr="007E31B4" w14:paraId="4E874140"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80DD40D" w14:textId="77777777" w:rsidR="00CA64F0" w:rsidRPr="007E31B4" w:rsidRDefault="00CA64F0" w:rsidP="00CA64F0">
            <w:pPr>
              <w:pStyle w:val="aff"/>
              <w:numPr>
                <w:ilvl w:val="0"/>
                <w:numId w:val="155"/>
              </w:numPr>
              <w:spacing w:before="60" w:after="60"/>
              <w:ind w:left="0" w:firstLine="0"/>
              <w:contextualSpacing w:val="0"/>
              <w:jc w:val="center"/>
              <w:rPr>
                <w:b/>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58CDEA6" w14:textId="77777777" w:rsidR="00CA64F0" w:rsidRPr="007E31B4" w:rsidRDefault="00CA64F0" w:rsidP="00B61576">
            <w:pPr>
              <w:spacing w:before="60" w:after="60"/>
              <w:rPr>
                <w:b/>
                <w:lang w:val="el-GR" w:eastAsia="el-GR"/>
              </w:rPr>
            </w:pPr>
            <w:r w:rsidRPr="007E31B4">
              <w:rPr>
                <w:b/>
                <w:lang w:val="el-GR" w:eastAsia="el-GR"/>
              </w:rPr>
              <w:t>Προσφερόμενες υπηρεσίες</w:t>
            </w:r>
          </w:p>
        </w:tc>
        <w:tc>
          <w:tcPr>
            <w:tcW w:w="3402"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465DBF" w14:textId="77777777" w:rsidR="00CA64F0" w:rsidRPr="007E31B4" w:rsidRDefault="00CA64F0" w:rsidP="00B61576">
            <w:pPr>
              <w:spacing w:before="60" w:after="60"/>
              <w:jc w:val="center"/>
              <w:rPr>
                <w:lang w:val="el-GR" w:eastAsia="el-GR"/>
              </w:rPr>
            </w:pPr>
            <w:r w:rsidRPr="007E31B4">
              <w:rPr>
                <w:b/>
                <w:lang w:val="el-GR" w:eastAsia="el-GR"/>
              </w:rPr>
              <w:t>ΠΑΡΑΡΤΗΜΑ Ι / Παρ.</w:t>
            </w:r>
          </w:p>
        </w:tc>
      </w:tr>
      <w:tr w:rsidR="00CA64F0" w:rsidRPr="007E31B4" w14:paraId="267BC641"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F1E6D" w14:textId="77777777" w:rsidR="00CA64F0" w:rsidRPr="007E31B4" w:rsidRDefault="00CA64F0" w:rsidP="00CA64F0">
            <w:pPr>
              <w:pStyle w:val="aff"/>
              <w:numPr>
                <w:ilvl w:val="1"/>
                <w:numId w:val="17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EFDD5" w14:textId="77777777" w:rsidR="00CA64F0" w:rsidRPr="007E31B4" w:rsidRDefault="00CA64F0" w:rsidP="00B61576">
            <w:pPr>
              <w:spacing w:before="60" w:after="60"/>
              <w:rPr>
                <w:lang w:val="el-GR" w:eastAsia="el-GR"/>
              </w:rPr>
            </w:pPr>
            <w:r w:rsidRPr="007E31B4">
              <w:rPr>
                <w:lang w:val="el-GR"/>
              </w:rPr>
              <w:t>Μελέτη Εφαρμογής – Ανάλυση Απαιτήσεων</w:t>
            </w:r>
          </w:p>
        </w:tc>
        <w:tc>
          <w:tcPr>
            <w:tcW w:w="3402" w:type="dxa"/>
            <w:tcBorders>
              <w:top w:val="single" w:sz="4" w:space="0" w:color="000000"/>
              <w:left w:val="single" w:sz="4" w:space="0" w:color="000000"/>
              <w:bottom w:val="single" w:sz="4" w:space="0" w:color="000000"/>
              <w:right w:val="single" w:sz="4" w:space="0" w:color="000000"/>
            </w:tcBorders>
          </w:tcPr>
          <w:p w14:paraId="2D7CC419" w14:textId="1F1DD356" w:rsidR="00CA64F0" w:rsidRPr="007E31B4" w:rsidRDefault="009745BF" w:rsidP="00B61576">
            <w:pPr>
              <w:spacing w:before="60" w:after="60"/>
              <w:jc w:val="center"/>
              <w:rPr>
                <w:lang w:val="el-GR" w:eastAsia="el-GR"/>
              </w:rPr>
            </w:pPr>
            <w:r w:rsidRPr="007E31B4">
              <w:rPr>
                <w:lang w:val="el-GR" w:eastAsia="el-GR"/>
              </w:rPr>
              <w:t>6.1</w:t>
            </w:r>
          </w:p>
        </w:tc>
      </w:tr>
      <w:tr w:rsidR="00CA64F0" w:rsidRPr="007E31B4" w14:paraId="406EAF88" w14:textId="77777777" w:rsidTr="00B61576">
        <w:trPr>
          <w:trHeight w:val="180"/>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176EA" w14:textId="77777777" w:rsidR="00CA64F0" w:rsidRPr="007E31B4" w:rsidRDefault="00CA64F0" w:rsidP="00CA64F0">
            <w:pPr>
              <w:pStyle w:val="aff"/>
              <w:numPr>
                <w:ilvl w:val="1"/>
                <w:numId w:val="17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BDDE7" w14:textId="77777777" w:rsidR="00CA64F0" w:rsidRPr="007E31B4" w:rsidRDefault="00CA64F0" w:rsidP="00B61576">
            <w:pPr>
              <w:spacing w:before="60" w:after="60"/>
              <w:jc w:val="left"/>
              <w:rPr>
                <w:lang w:val="el-GR" w:eastAsia="el-GR"/>
              </w:rPr>
            </w:pPr>
            <w:r w:rsidRPr="007E31B4">
              <w:rPr>
                <w:lang w:val="el-GR"/>
              </w:rPr>
              <w:t>Εκπαίδευση</w:t>
            </w:r>
          </w:p>
        </w:tc>
        <w:tc>
          <w:tcPr>
            <w:tcW w:w="3402" w:type="dxa"/>
            <w:tcBorders>
              <w:top w:val="single" w:sz="4" w:space="0" w:color="000000"/>
              <w:left w:val="single" w:sz="4" w:space="0" w:color="000000"/>
              <w:bottom w:val="single" w:sz="4" w:space="0" w:color="000000"/>
              <w:right w:val="single" w:sz="4" w:space="0" w:color="000000"/>
            </w:tcBorders>
          </w:tcPr>
          <w:p w14:paraId="1FACBA2A" w14:textId="11AF9660" w:rsidR="00CA64F0" w:rsidRPr="007E31B4" w:rsidRDefault="009745BF" w:rsidP="00B61576">
            <w:pPr>
              <w:spacing w:before="60" w:after="60"/>
              <w:jc w:val="center"/>
              <w:rPr>
                <w:lang w:val="el-GR" w:eastAsia="el-GR"/>
              </w:rPr>
            </w:pPr>
            <w:r w:rsidRPr="007E31B4">
              <w:rPr>
                <w:lang w:val="el-GR" w:eastAsia="el-GR"/>
              </w:rPr>
              <w:t>6.2</w:t>
            </w:r>
          </w:p>
        </w:tc>
      </w:tr>
      <w:tr w:rsidR="00CA64F0" w:rsidRPr="007E31B4" w14:paraId="708DE0D6"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0B8D0" w14:textId="77777777" w:rsidR="00CA64F0" w:rsidRPr="007E31B4" w:rsidRDefault="00CA64F0" w:rsidP="00CA64F0">
            <w:pPr>
              <w:pStyle w:val="aff"/>
              <w:numPr>
                <w:ilvl w:val="1"/>
                <w:numId w:val="17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EFD8C" w14:textId="77777777" w:rsidR="00CA64F0" w:rsidRPr="007E31B4" w:rsidRDefault="00CA64F0" w:rsidP="00B61576">
            <w:pPr>
              <w:spacing w:before="60" w:after="60"/>
              <w:rPr>
                <w:lang w:val="el-GR" w:eastAsia="el-GR"/>
              </w:rPr>
            </w:pPr>
            <w:r w:rsidRPr="007E31B4">
              <w:rPr>
                <w:lang w:val="el-GR"/>
              </w:rPr>
              <w:t>Ανάπτυξη Εκπαιδευτικού Υλικού</w:t>
            </w:r>
          </w:p>
        </w:tc>
        <w:tc>
          <w:tcPr>
            <w:tcW w:w="3402" w:type="dxa"/>
            <w:tcBorders>
              <w:top w:val="single" w:sz="4" w:space="0" w:color="000000"/>
              <w:left w:val="single" w:sz="4" w:space="0" w:color="000000"/>
              <w:bottom w:val="single" w:sz="4" w:space="0" w:color="000000"/>
              <w:right w:val="single" w:sz="4" w:space="0" w:color="000000"/>
            </w:tcBorders>
          </w:tcPr>
          <w:p w14:paraId="5FE1B29B" w14:textId="3D603E34" w:rsidR="00CA64F0" w:rsidRPr="007E31B4" w:rsidRDefault="009745BF" w:rsidP="00B61576">
            <w:pPr>
              <w:spacing w:before="60" w:after="60"/>
              <w:jc w:val="center"/>
              <w:rPr>
                <w:lang w:val="el-GR" w:eastAsia="el-GR"/>
              </w:rPr>
            </w:pPr>
            <w:r w:rsidRPr="007E31B4">
              <w:rPr>
                <w:lang w:val="el-GR" w:eastAsia="el-GR"/>
              </w:rPr>
              <w:t>6.3</w:t>
            </w:r>
          </w:p>
        </w:tc>
      </w:tr>
      <w:tr w:rsidR="00CA64F0" w:rsidRPr="007E31B4" w14:paraId="5E79C375"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76D9A" w14:textId="77777777" w:rsidR="00CA64F0" w:rsidRPr="007E31B4" w:rsidRDefault="00CA64F0" w:rsidP="00CA64F0">
            <w:pPr>
              <w:pStyle w:val="aff"/>
              <w:numPr>
                <w:ilvl w:val="1"/>
                <w:numId w:val="17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46A29" w14:textId="77777777" w:rsidR="00CA64F0" w:rsidRPr="007E31B4" w:rsidRDefault="00CA64F0" w:rsidP="00B61576">
            <w:pPr>
              <w:spacing w:before="60" w:after="60"/>
              <w:rPr>
                <w:lang w:val="el-GR" w:eastAsia="el-GR"/>
              </w:rPr>
            </w:pPr>
            <w:r w:rsidRPr="007E31B4">
              <w:rPr>
                <w:lang w:val="el-GR"/>
              </w:rPr>
              <w:t>Πιλοτική Λειτουργία</w:t>
            </w:r>
          </w:p>
        </w:tc>
        <w:tc>
          <w:tcPr>
            <w:tcW w:w="3402" w:type="dxa"/>
            <w:tcBorders>
              <w:top w:val="single" w:sz="4" w:space="0" w:color="000000"/>
              <w:left w:val="single" w:sz="4" w:space="0" w:color="000000"/>
              <w:bottom w:val="single" w:sz="4" w:space="0" w:color="000000"/>
              <w:right w:val="single" w:sz="4" w:space="0" w:color="000000"/>
            </w:tcBorders>
          </w:tcPr>
          <w:p w14:paraId="3DD99018" w14:textId="4CC8431C" w:rsidR="00CA64F0" w:rsidRPr="007E31B4" w:rsidRDefault="009745BF" w:rsidP="00B61576">
            <w:pPr>
              <w:spacing w:before="60" w:after="60"/>
              <w:jc w:val="center"/>
              <w:rPr>
                <w:lang w:val="el-GR" w:eastAsia="el-GR"/>
              </w:rPr>
            </w:pPr>
            <w:r w:rsidRPr="007E31B4">
              <w:rPr>
                <w:lang w:val="el-GR" w:eastAsia="el-GR"/>
              </w:rPr>
              <w:t>6.4</w:t>
            </w:r>
          </w:p>
        </w:tc>
      </w:tr>
      <w:tr w:rsidR="00CA64F0" w:rsidRPr="007E31B4" w14:paraId="0FEDD541"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C3813" w14:textId="77777777" w:rsidR="00CA64F0" w:rsidRPr="007E31B4" w:rsidRDefault="00CA64F0" w:rsidP="00CA64F0">
            <w:pPr>
              <w:pStyle w:val="aff"/>
              <w:numPr>
                <w:ilvl w:val="1"/>
                <w:numId w:val="175"/>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FD8D8" w14:textId="2EE2310A" w:rsidR="00CA64F0" w:rsidRPr="007E31B4" w:rsidRDefault="00CA64F0" w:rsidP="00B61576">
            <w:pPr>
              <w:spacing w:before="60" w:after="60"/>
              <w:rPr>
                <w:lang w:val="el-GR" w:eastAsia="el-GR"/>
              </w:rPr>
            </w:pPr>
            <w:r w:rsidRPr="007E31B4">
              <w:rPr>
                <w:lang w:val="el-GR"/>
              </w:rPr>
              <w:t>Εγγύηση</w:t>
            </w:r>
          </w:p>
        </w:tc>
        <w:tc>
          <w:tcPr>
            <w:tcW w:w="3402" w:type="dxa"/>
            <w:tcBorders>
              <w:top w:val="single" w:sz="4" w:space="0" w:color="000000"/>
              <w:left w:val="single" w:sz="4" w:space="0" w:color="000000"/>
              <w:bottom w:val="single" w:sz="4" w:space="0" w:color="000000"/>
              <w:right w:val="single" w:sz="4" w:space="0" w:color="000000"/>
            </w:tcBorders>
          </w:tcPr>
          <w:p w14:paraId="05FE82D5" w14:textId="358AAF5F" w:rsidR="00CA64F0" w:rsidRPr="007E31B4" w:rsidRDefault="009745BF" w:rsidP="00B61576">
            <w:pPr>
              <w:spacing w:before="60" w:after="60"/>
              <w:jc w:val="center"/>
              <w:rPr>
                <w:lang w:val="el-GR" w:eastAsia="el-GR"/>
              </w:rPr>
            </w:pPr>
            <w:r w:rsidRPr="007E31B4">
              <w:rPr>
                <w:lang w:val="el-GR" w:eastAsia="el-GR"/>
              </w:rPr>
              <w:t>7.3</w:t>
            </w:r>
          </w:p>
        </w:tc>
      </w:tr>
      <w:tr w:rsidR="00CA64F0" w:rsidRPr="007E31B4" w14:paraId="536EC718"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21AC575" w14:textId="77777777" w:rsidR="00CA64F0" w:rsidRPr="007E31B4" w:rsidRDefault="00CA64F0" w:rsidP="00CA64F0">
            <w:pPr>
              <w:pStyle w:val="aff"/>
              <w:numPr>
                <w:ilvl w:val="0"/>
                <w:numId w:val="155"/>
              </w:numPr>
              <w:spacing w:before="60" w:after="60"/>
              <w:ind w:left="0" w:firstLine="0"/>
              <w:contextualSpacing w:val="0"/>
              <w:jc w:val="center"/>
              <w:rPr>
                <w:b/>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815D7D8" w14:textId="77777777" w:rsidR="00CA64F0" w:rsidRPr="007E31B4" w:rsidRDefault="00CA64F0" w:rsidP="00B61576">
            <w:pPr>
              <w:spacing w:before="60" w:after="60"/>
              <w:rPr>
                <w:b/>
                <w:lang w:val="el-GR" w:eastAsia="el-GR"/>
              </w:rPr>
            </w:pPr>
            <w:r w:rsidRPr="007E31B4">
              <w:rPr>
                <w:b/>
                <w:bCs/>
                <w:color w:val="000000"/>
              </w:rPr>
              <w:t>Μεθοδολογία Υλοποίησης Έργου</w:t>
            </w:r>
          </w:p>
        </w:tc>
        <w:tc>
          <w:tcPr>
            <w:tcW w:w="3402"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06581B" w14:textId="77777777" w:rsidR="00CA64F0" w:rsidRPr="007E31B4" w:rsidRDefault="00CA64F0" w:rsidP="00B61576">
            <w:pPr>
              <w:spacing w:before="60" w:after="60"/>
              <w:jc w:val="center"/>
              <w:rPr>
                <w:lang w:val="el-GR" w:eastAsia="el-GR"/>
              </w:rPr>
            </w:pPr>
            <w:r w:rsidRPr="007E31B4">
              <w:rPr>
                <w:b/>
                <w:lang w:val="el-GR" w:eastAsia="el-GR"/>
              </w:rPr>
              <w:t>ΠΑΡΑΡΤΗΜΑ Ι / Παρ.</w:t>
            </w:r>
          </w:p>
        </w:tc>
      </w:tr>
      <w:tr w:rsidR="00CA64F0" w:rsidRPr="007E31B4" w14:paraId="25A7D328"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8C1E7" w14:textId="77777777" w:rsidR="00CA64F0" w:rsidRPr="007E31B4" w:rsidRDefault="00CA64F0" w:rsidP="00CA64F0">
            <w:pPr>
              <w:pStyle w:val="aff"/>
              <w:numPr>
                <w:ilvl w:val="1"/>
                <w:numId w:val="176"/>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3A11F" w14:textId="77777777" w:rsidR="00CA64F0" w:rsidRPr="007E31B4" w:rsidRDefault="00CA64F0" w:rsidP="00B61576">
            <w:pPr>
              <w:spacing w:before="60" w:after="60"/>
              <w:rPr>
                <w:lang w:val="el-GR" w:eastAsia="el-GR"/>
              </w:rPr>
            </w:pPr>
            <w:r w:rsidRPr="007E31B4">
              <w:rPr>
                <w:color w:val="000000"/>
                <w:lang w:val="el-GR"/>
              </w:rPr>
              <w:t>Φάσεις Υλοποίησης – Παραδοτέα - Χρονοδιάγραμμα - Ομάδα Έργου</w:t>
            </w:r>
          </w:p>
        </w:tc>
        <w:tc>
          <w:tcPr>
            <w:tcW w:w="3402" w:type="dxa"/>
            <w:tcBorders>
              <w:top w:val="single" w:sz="4" w:space="0" w:color="000000"/>
              <w:left w:val="single" w:sz="4" w:space="0" w:color="000000"/>
              <w:bottom w:val="single" w:sz="4" w:space="0" w:color="000000"/>
              <w:right w:val="single" w:sz="4" w:space="0" w:color="000000"/>
            </w:tcBorders>
          </w:tcPr>
          <w:p w14:paraId="2B98F2D0" w14:textId="362AF011" w:rsidR="00CA64F0" w:rsidRPr="007E31B4" w:rsidRDefault="009745BF" w:rsidP="00B61576">
            <w:pPr>
              <w:spacing w:before="60" w:after="60"/>
              <w:jc w:val="center"/>
              <w:rPr>
                <w:lang w:val="el-GR" w:eastAsia="el-GR"/>
              </w:rPr>
            </w:pPr>
            <w:r w:rsidRPr="007E31B4">
              <w:rPr>
                <w:lang w:val="el-GR" w:eastAsia="el-GR"/>
              </w:rPr>
              <w:t>7.1, 7.2, 7.4</w:t>
            </w:r>
          </w:p>
        </w:tc>
      </w:tr>
      <w:tr w:rsidR="00CA64F0" w:rsidRPr="007E31B4" w14:paraId="754408AC" w14:textId="77777777" w:rsidTr="00B61576">
        <w:trPr>
          <w:trHeight w:val="52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C64D9" w14:textId="77777777" w:rsidR="00CA64F0" w:rsidRPr="007E31B4" w:rsidRDefault="00CA64F0" w:rsidP="00CA64F0">
            <w:pPr>
              <w:pStyle w:val="aff"/>
              <w:numPr>
                <w:ilvl w:val="1"/>
                <w:numId w:val="176"/>
              </w:numPr>
              <w:spacing w:before="60" w:after="60"/>
              <w:ind w:left="0" w:firstLine="0"/>
              <w:contextualSpacing w:val="0"/>
              <w:jc w:val="center"/>
              <w:rPr>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59EF8" w14:textId="0B75D9DB" w:rsidR="00CA64F0" w:rsidRPr="007E31B4" w:rsidRDefault="00CA64F0" w:rsidP="00B61576">
            <w:pPr>
              <w:spacing w:before="60" w:after="60"/>
              <w:jc w:val="left"/>
              <w:rPr>
                <w:lang w:val="el-GR" w:eastAsia="el-GR"/>
              </w:rPr>
            </w:pPr>
            <w:r w:rsidRPr="007E31B4">
              <w:rPr>
                <w:color w:val="000000"/>
                <w:lang w:val="el-GR"/>
              </w:rPr>
              <w:t xml:space="preserve">Μεθοδολογία Διοίκησης </w:t>
            </w:r>
            <w:r w:rsidR="009745BF" w:rsidRPr="007E31B4">
              <w:rPr>
                <w:color w:val="000000"/>
                <w:lang w:val="el-GR"/>
              </w:rPr>
              <w:t xml:space="preserve">και Διασφάλισης Ποιότητας </w:t>
            </w:r>
            <w:r w:rsidRPr="007E31B4">
              <w:rPr>
                <w:color w:val="000000"/>
                <w:lang w:val="el-GR"/>
              </w:rPr>
              <w:t xml:space="preserve">Έργου </w:t>
            </w:r>
          </w:p>
        </w:tc>
        <w:tc>
          <w:tcPr>
            <w:tcW w:w="3402" w:type="dxa"/>
            <w:tcBorders>
              <w:top w:val="single" w:sz="4" w:space="0" w:color="000000"/>
              <w:left w:val="single" w:sz="4" w:space="0" w:color="000000"/>
              <w:bottom w:val="single" w:sz="4" w:space="0" w:color="000000"/>
              <w:right w:val="single" w:sz="4" w:space="0" w:color="000000"/>
            </w:tcBorders>
          </w:tcPr>
          <w:p w14:paraId="1000442C" w14:textId="2606E9F9" w:rsidR="00CA64F0" w:rsidRPr="007E31B4" w:rsidRDefault="009745BF" w:rsidP="00B61576">
            <w:pPr>
              <w:spacing w:before="60" w:after="60"/>
              <w:jc w:val="center"/>
              <w:rPr>
                <w:lang w:val="el-GR" w:eastAsia="el-GR"/>
              </w:rPr>
            </w:pPr>
            <w:r w:rsidRPr="007E31B4">
              <w:rPr>
                <w:lang w:val="el-GR" w:eastAsia="el-GR"/>
              </w:rPr>
              <w:t>7.5</w:t>
            </w:r>
          </w:p>
        </w:tc>
      </w:tr>
      <w:tr w:rsidR="00CA64F0" w:rsidRPr="007E31B4" w14:paraId="0FEE3C50"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E0DB3A2" w14:textId="77777777" w:rsidR="00CA64F0" w:rsidRPr="007E31B4" w:rsidRDefault="00CA64F0" w:rsidP="00CA64F0">
            <w:pPr>
              <w:pStyle w:val="aff"/>
              <w:numPr>
                <w:ilvl w:val="0"/>
                <w:numId w:val="155"/>
              </w:numPr>
              <w:spacing w:before="60" w:after="60"/>
              <w:ind w:left="0" w:firstLine="0"/>
              <w:contextualSpacing w:val="0"/>
              <w:jc w:val="center"/>
              <w:rPr>
                <w:b/>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EB11F25" w14:textId="77777777" w:rsidR="00CA64F0" w:rsidRPr="007E31B4" w:rsidRDefault="00CA64F0" w:rsidP="00B61576">
            <w:pPr>
              <w:pStyle w:val="aff"/>
              <w:spacing w:before="60" w:after="60"/>
              <w:ind w:left="0"/>
              <w:contextualSpacing w:val="0"/>
              <w:jc w:val="left"/>
              <w:rPr>
                <w:b/>
                <w:lang w:val="el-GR" w:eastAsia="el-GR"/>
              </w:rPr>
            </w:pPr>
            <w:r w:rsidRPr="007E31B4">
              <w:rPr>
                <w:b/>
              </w:rPr>
              <w:t>Πίνακες Συμμόρφωσης</w:t>
            </w:r>
          </w:p>
        </w:tc>
        <w:tc>
          <w:tcPr>
            <w:tcW w:w="3402"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04D1B7" w14:textId="77777777" w:rsidR="00CA64F0" w:rsidRPr="007E31B4" w:rsidRDefault="00CA64F0" w:rsidP="00B61576">
            <w:pPr>
              <w:pStyle w:val="aff"/>
              <w:spacing w:before="60" w:after="60"/>
              <w:ind w:left="0"/>
              <w:contextualSpacing w:val="0"/>
              <w:jc w:val="center"/>
              <w:rPr>
                <w:b/>
                <w:lang w:val="en-US" w:eastAsia="el-GR"/>
              </w:rPr>
            </w:pPr>
            <w:r w:rsidRPr="007E31B4">
              <w:rPr>
                <w:b/>
                <w:lang w:val="el-GR" w:eastAsia="el-GR"/>
              </w:rPr>
              <w:t>ΠΑΡΑΡΤΗΜΑ ΙΙ</w:t>
            </w:r>
          </w:p>
        </w:tc>
      </w:tr>
      <w:tr w:rsidR="00CA64F0" w:rsidRPr="007E31B4" w14:paraId="34DDE410" w14:textId="77777777" w:rsidTr="00B61576">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18C9304" w14:textId="77777777" w:rsidR="00CA64F0" w:rsidRPr="007E31B4" w:rsidRDefault="00CA64F0" w:rsidP="00CA64F0">
            <w:pPr>
              <w:pStyle w:val="aff"/>
              <w:numPr>
                <w:ilvl w:val="0"/>
                <w:numId w:val="155"/>
              </w:numPr>
              <w:spacing w:before="60" w:after="60"/>
              <w:ind w:left="0" w:firstLine="0"/>
              <w:contextualSpacing w:val="0"/>
              <w:jc w:val="center"/>
              <w:rPr>
                <w:b/>
                <w:lang w:val="el-GR" w:eastAsia="el-GR"/>
              </w:rPr>
            </w:pPr>
          </w:p>
        </w:tc>
        <w:tc>
          <w:tcPr>
            <w:tcW w:w="5403"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8F0E502" w14:textId="77777777" w:rsidR="00CA64F0" w:rsidRPr="007E31B4" w:rsidRDefault="00CA64F0" w:rsidP="00B61576">
            <w:pPr>
              <w:spacing w:before="60" w:after="60"/>
              <w:jc w:val="left"/>
              <w:rPr>
                <w:b/>
                <w:u w:val="single"/>
                <w:lang w:val="el-GR"/>
              </w:rPr>
            </w:pPr>
            <w:r w:rsidRPr="007E31B4">
              <w:rPr>
                <w:b/>
                <w:lang w:val="el-GR"/>
              </w:rPr>
              <w:t xml:space="preserve">Πίνακες Οικονομικής Προσφοράς, </w:t>
            </w:r>
            <w:r w:rsidRPr="007E31B4">
              <w:rPr>
                <w:b/>
                <w:u w:val="single"/>
                <w:lang w:val="el-GR"/>
              </w:rPr>
              <w:t>χωρίς τιμές</w:t>
            </w:r>
          </w:p>
          <w:p w14:paraId="5C8E4E6C" w14:textId="77777777" w:rsidR="00CA64F0" w:rsidRPr="007E31B4" w:rsidRDefault="00CA64F0" w:rsidP="00B61576">
            <w:pPr>
              <w:pStyle w:val="aff"/>
              <w:spacing w:before="60" w:after="60"/>
              <w:ind w:left="0"/>
              <w:contextualSpacing w:val="0"/>
              <w:jc w:val="left"/>
              <w:rPr>
                <w:b/>
                <w:lang w:val="el-GR" w:eastAsia="el-GR"/>
              </w:rPr>
            </w:pPr>
            <w:r w:rsidRPr="007E31B4">
              <w:rPr>
                <w:u w:val="single"/>
                <w:lang w:val="el-GR"/>
              </w:rPr>
              <w:t>Η εμφάνιση τιμής/ τιμών στον εν λόγω πίνακα αποτελεί λόγο απόρριψης της προσφοράς</w:t>
            </w:r>
          </w:p>
        </w:tc>
        <w:tc>
          <w:tcPr>
            <w:tcW w:w="3402"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637720" w14:textId="77777777" w:rsidR="00CA64F0" w:rsidRPr="007E31B4" w:rsidRDefault="00CA64F0" w:rsidP="00B61576">
            <w:pPr>
              <w:pStyle w:val="aff"/>
              <w:spacing w:before="60" w:after="60"/>
              <w:ind w:left="0"/>
              <w:contextualSpacing w:val="0"/>
              <w:jc w:val="center"/>
              <w:rPr>
                <w:b/>
                <w:lang w:val="en-US" w:eastAsia="el-GR"/>
              </w:rPr>
            </w:pPr>
            <w:r w:rsidRPr="007E31B4">
              <w:rPr>
                <w:b/>
                <w:lang w:val="el-GR" w:eastAsia="el-GR"/>
              </w:rPr>
              <w:t xml:space="preserve">ΠΑΡΑΡΤΗΜΑ </w:t>
            </w:r>
            <w:r w:rsidRPr="007E31B4">
              <w:rPr>
                <w:b/>
                <w:lang w:val="en-US" w:eastAsia="el-GR"/>
              </w:rPr>
              <w:t>VI</w:t>
            </w:r>
          </w:p>
        </w:tc>
      </w:tr>
    </w:tbl>
    <w:p w14:paraId="49D76194" w14:textId="77777777" w:rsidR="00CA64F0" w:rsidRPr="007E31B4" w:rsidRDefault="00CA64F0" w:rsidP="00C93CF5">
      <w:pPr>
        <w:autoSpaceDE w:val="0"/>
        <w:autoSpaceDN w:val="0"/>
        <w:adjustRightInd w:val="0"/>
        <w:spacing w:after="0" w:line="276" w:lineRule="auto"/>
        <w:rPr>
          <w:bCs/>
          <w:i/>
          <w:iCs/>
          <w:color w:val="5B9BD5"/>
          <w:lang w:val="el-GR"/>
        </w:rPr>
      </w:pPr>
    </w:p>
    <w:p w14:paraId="6ED056A5" w14:textId="77777777" w:rsidR="00E36548" w:rsidRPr="007E31B4" w:rsidRDefault="00E36548" w:rsidP="00C93CF5">
      <w:pPr>
        <w:autoSpaceDE w:val="0"/>
        <w:autoSpaceDN w:val="0"/>
        <w:adjustRightInd w:val="0"/>
        <w:spacing w:after="0" w:line="276" w:lineRule="auto"/>
        <w:rPr>
          <w:lang w:val="el-GR"/>
        </w:rPr>
      </w:pPr>
    </w:p>
    <w:p w14:paraId="0B270432" w14:textId="77777777" w:rsidR="003D154A" w:rsidRPr="007E31B4" w:rsidRDefault="003D154A">
      <w:pPr>
        <w:pStyle w:val="normalwithoutspacing"/>
        <w:sectPr w:rsidR="003D154A" w:rsidRPr="007E31B4" w:rsidSect="005D5CE8">
          <w:footerReference w:type="default" r:id="rId49"/>
          <w:pgSz w:w="11906" w:h="16838"/>
          <w:pgMar w:top="1134" w:right="1134" w:bottom="1134" w:left="1134" w:header="720" w:footer="709" w:gutter="0"/>
          <w:cols w:space="720"/>
          <w:titlePg/>
          <w:docGrid w:linePitch="360"/>
        </w:sectPr>
      </w:pPr>
    </w:p>
    <w:p w14:paraId="7A380EB0" w14:textId="77777777" w:rsidR="008338F0" w:rsidRPr="007E31B4" w:rsidRDefault="003355E7" w:rsidP="00F82A8D">
      <w:pPr>
        <w:pStyle w:val="2"/>
        <w:numPr>
          <w:ilvl w:val="0"/>
          <w:numId w:val="0"/>
        </w:numPr>
        <w:ind w:left="576" w:hanging="576"/>
        <w:rPr>
          <w:rFonts w:cs="Tahoma"/>
          <w:lang w:val="el-GR"/>
        </w:rPr>
      </w:pPr>
      <w:bookmarkStart w:id="712" w:name="_Ref510087099"/>
      <w:bookmarkStart w:id="713" w:name="_Ref40980023"/>
      <w:bookmarkStart w:id="714" w:name="_Ref40980058"/>
      <w:bookmarkStart w:id="715" w:name="_Ref40980548"/>
      <w:bookmarkStart w:id="716" w:name="_Ref55324421"/>
      <w:bookmarkStart w:id="717" w:name="_Toc97194378"/>
      <w:bookmarkStart w:id="718" w:name="_Toc97194482"/>
      <w:bookmarkStart w:id="719" w:name="_Toc202354787"/>
      <w:r w:rsidRPr="007E31B4">
        <w:rPr>
          <w:rFonts w:cs="Tahoma"/>
          <w:lang w:val="el-GR"/>
        </w:rPr>
        <w:lastRenderedPageBreak/>
        <w:t xml:space="preserve">ΠΑΡΑΡΤΗΜΑ </w:t>
      </w:r>
      <w:r w:rsidRPr="007E31B4">
        <w:rPr>
          <w:rFonts w:cs="Tahoma"/>
        </w:rPr>
        <w:t>VI</w:t>
      </w:r>
      <w:r w:rsidRPr="007E31B4">
        <w:rPr>
          <w:rFonts w:cs="Tahoma"/>
          <w:lang w:val="el-GR"/>
        </w:rPr>
        <w:t xml:space="preserve"> – </w:t>
      </w:r>
      <w:r w:rsidR="006E4901" w:rsidRPr="007E31B4">
        <w:rPr>
          <w:rFonts w:cs="Tahoma"/>
          <w:lang w:val="el-GR"/>
        </w:rPr>
        <w:t>Υπόδειγμα Οικονομικής Προσφοράς</w:t>
      </w:r>
      <w:bookmarkEnd w:id="712"/>
      <w:bookmarkEnd w:id="713"/>
      <w:bookmarkEnd w:id="714"/>
      <w:bookmarkEnd w:id="715"/>
      <w:bookmarkEnd w:id="716"/>
      <w:bookmarkEnd w:id="717"/>
      <w:bookmarkEnd w:id="718"/>
      <w:bookmarkEnd w:id="719"/>
      <w:r w:rsidR="00E1337D" w:rsidRPr="007E31B4">
        <w:rPr>
          <w:rFonts w:cs="Tahoma"/>
          <w:lang w:val="el-GR"/>
        </w:rPr>
        <w:t xml:space="preserve"> </w:t>
      </w:r>
    </w:p>
    <w:p w14:paraId="5001EBD9" w14:textId="7052AD52" w:rsidR="00E86F1F" w:rsidRPr="007E31B4" w:rsidRDefault="00E86F1F" w:rsidP="00E86F1F">
      <w:pPr>
        <w:pStyle w:val="3"/>
        <w:numPr>
          <w:ilvl w:val="1"/>
          <w:numId w:val="2"/>
        </w:numPr>
        <w:tabs>
          <w:tab w:val="clear" w:pos="397"/>
          <w:tab w:val="num" w:pos="0"/>
          <w:tab w:val="num" w:pos="1080"/>
        </w:tabs>
        <w:ind w:left="1080" w:hanging="360"/>
        <w:rPr>
          <w:rFonts w:cs="Tahoma"/>
        </w:rPr>
      </w:pPr>
      <w:bookmarkStart w:id="720" w:name="_Toc51007908"/>
      <w:bookmarkStart w:id="721" w:name="_Ref53751087"/>
      <w:bookmarkStart w:id="722" w:name="_Toc172624229"/>
      <w:bookmarkStart w:id="723" w:name="_Toc240445874"/>
      <w:r w:rsidRPr="007E31B4">
        <w:rPr>
          <w:rFonts w:cs="Tahoma"/>
          <w:lang w:val="el-GR"/>
        </w:rPr>
        <w:t xml:space="preserve"> </w:t>
      </w:r>
      <w:bookmarkStart w:id="724" w:name="_Toc180156501"/>
      <w:bookmarkStart w:id="725" w:name="_Toc202354788"/>
      <w:r w:rsidRPr="007E31B4">
        <w:rPr>
          <w:rFonts w:cs="Tahoma"/>
        </w:rPr>
        <w:t>Υπηρεσίες</w:t>
      </w:r>
      <w:bookmarkEnd w:id="720"/>
      <w:bookmarkEnd w:id="721"/>
      <w:bookmarkEnd w:id="722"/>
      <w:bookmarkEnd w:id="724"/>
      <w:r w:rsidR="00F70213" w:rsidRPr="007E31B4">
        <w:rPr>
          <w:rFonts w:cs="Tahoma"/>
          <w:lang w:val="el-GR"/>
        </w:rPr>
        <w:t xml:space="preserve"> Δράσης 1</w:t>
      </w:r>
      <w:bookmarkEnd w:id="725"/>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5"/>
        <w:gridCol w:w="3362"/>
        <w:gridCol w:w="716"/>
        <w:gridCol w:w="720"/>
        <w:gridCol w:w="712"/>
        <w:gridCol w:w="935"/>
        <w:gridCol w:w="811"/>
        <w:gridCol w:w="880"/>
        <w:gridCol w:w="979"/>
      </w:tblGrid>
      <w:tr w:rsidR="00E86F1F" w:rsidRPr="007E31B4" w14:paraId="42D23FB1" w14:textId="77777777" w:rsidTr="00B61576">
        <w:tc>
          <w:tcPr>
            <w:tcW w:w="213" w:type="pct"/>
            <w:vMerge w:val="restart"/>
            <w:shd w:val="pct15" w:color="auto" w:fill="FFFFFF"/>
            <w:vAlign w:val="center"/>
          </w:tcPr>
          <w:p w14:paraId="74C1BCC5" w14:textId="77777777" w:rsidR="00E86F1F" w:rsidRPr="007E31B4" w:rsidRDefault="00E86F1F" w:rsidP="00B61576">
            <w:pPr>
              <w:keepNext/>
              <w:keepLines/>
              <w:spacing w:after="0"/>
              <w:ind w:right="-191"/>
              <w:rPr>
                <w:sz w:val="18"/>
                <w:szCs w:val="18"/>
              </w:rPr>
            </w:pPr>
            <w:r w:rsidRPr="007E31B4">
              <w:rPr>
                <w:sz w:val="18"/>
                <w:szCs w:val="18"/>
              </w:rPr>
              <w:t>Α/Α</w:t>
            </w:r>
          </w:p>
        </w:tc>
        <w:tc>
          <w:tcPr>
            <w:tcW w:w="1766" w:type="pct"/>
            <w:vMerge w:val="restart"/>
            <w:shd w:val="pct15" w:color="auto" w:fill="FFFFFF"/>
            <w:vAlign w:val="center"/>
          </w:tcPr>
          <w:p w14:paraId="4773C2B5" w14:textId="77777777" w:rsidR="00E86F1F" w:rsidRPr="007E31B4" w:rsidRDefault="00E86F1F" w:rsidP="00B61576">
            <w:pPr>
              <w:keepNext/>
              <w:keepLines/>
              <w:spacing w:after="0"/>
              <w:jc w:val="center"/>
              <w:rPr>
                <w:sz w:val="18"/>
                <w:szCs w:val="18"/>
              </w:rPr>
            </w:pPr>
            <w:r w:rsidRPr="007E31B4">
              <w:rPr>
                <w:sz w:val="18"/>
                <w:szCs w:val="18"/>
              </w:rPr>
              <w:t>ΠΕΡΙΓΡΑΦΗ</w:t>
            </w:r>
          </w:p>
        </w:tc>
        <w:tc>
          <w:tcPr>
            <w:tcW w:w="376" w:type="pct"/>
            <w:vMerge w:val="restart"/>
            <w:shd w:val="pct15" w:color="auto" w:fill="FFFFFF"/>
            <w:vAlign w:val="center"/>
          </w:tcPr>
          <w:p w14:paraId="3F017E62" w14:textId="77777777" w:rsidR="00E86F1F" w:rsidRPr="007E31B4" w:rsidRDefault="00E86F1F" w:rsidP="00B61576">
            <w:pPr>
              <w:keepNext/>
              <w:keepLines/>
              <w:spacing w:after="0"/>
              <w:ind w:left="-100" w:right="-11"/>
              <w:jc w:val="center"/>
              <w:rPr>
                <w:sz w:val="18"/>
                <w:szCs w:val="18"/>
              </w:rPr>
            </w:pPr>
            <w:r w:rsidRPr="007E31B4">
              <w:rPr>
                <w:sz w:val="20"/>
                <w:szCs w:val="20"/>
              </w:rPr>
              <w:t>ΦΑΣΗ ΈΡΓΟΥ</w:t>
            </w:r>
          </w:p>
        </w:tc>
        <w:tc>
          <w:tcPr>
            <w:tcW w:w="378" w:type="pct"/>
            <w:vMerge w:val="restart"/>
            <w:shd w:val="pct15" w:color="auto" w:fill="FFFFFF"/>
            <w:vAlign w:val="center"/>
          </w:tcPr>
          <w:p w14:paraId="375A4D45" w14:textId="77777777" w:rsidR="00E86F1F" w:rsidRPr="007E31B4" w:rsidRDefault="00E86F1F" w:rsidP="00B61576">
            <w:pPr>
              <w:keepNext/>
              <w:keepLines/>
              <w:spacing w:after="0"/>
              <w:ind w:left="-100" w:right="-11"/>
              <w:jc w:val="center"/>
              <w:rPr>
                <w:sz w:val="18"/>
                <w:szCs w:val="18"/>
              </w:rPr>
            </w:pPr>
            <w:r w:rsidRPr="007E31B4">
              <w:rPr>
                <w:sz w:val="20"/>
                <w:szCs w:val="20"/>
              </w:rPr>
              <w:t>ΚΩΔ. ΠΑΡΑΔΟΤΕΟΥ</w:t>
            </w:r>
          </w:p>
        </w:tc>
        <w:tc>
          <w:tcPr>
            <w:tcW w:w="374" w:type="pct"/>
            <w:vMerge w:val="restart"/>
            <w:shd w:val="pct15" w:color="auto" w:fill="FFFFFF"/>
            <w:vAlign w:val="center"/>
          </w:tcPr>
          <w:p w14:paraId="1E53177A" w14:textId="77777777" w:rsidR="00E86F1F" w:rsidRPr="007E31B4" w:rsidRDefault="00E86F1F" w:rsidP="00B61576">
            <w:pPr>
              <w:keepNext/>
              <w:keepLines/>
              <w:spacing w:after="0"/>
              <w:ind w:left="-100" w:right="-11"/>
              <w:jc w:val="center"/>
              <w:rPr>
                <w:sz w:val="18"/>
                <w:szCs w:val="18"/>
              </w:rPr>
            </w:pPr>
            <w:r w:rsidRPr="007E31B4">
              <w:rPr>
                <w:sz w:val="18"/>
                <w:szCs w:val="18"/>
              </w:rPr>
              <w:t>Ανθρωπομήνες</w:t>
            </w:r>
          </w:p>
        </w:tc>
        <w:tc>
          <w:tcPr>
            <w:tcW w:w="917" w:type="pct"/>
            <w:gridSpan w:val="2"/>
            <w:tcBorders>
              <w:bottom w:val="single" w:sz="4" w:space="0" w:color="auto"/>
            </w:tcBorders>
            <w:shd w:val="pct15" w:color="auto" w:fill="FFFFFF"/>
            <w:vAlign w:val="center"/>
          </w:tcPr>
          <w:p w14:paraId="74B85AC4" w14:textId="77777777" w:rsidR="00E86F1F" w:rsidRPr="007E31B4" w:rsidRDefault="00E86F1F" w:rsidP="00B61576">
            <w:pPr>
              <w:keepNext/>
              <w:keepLines/>
              <w:spacing w:after="0"/>
              <w:rPr>
                <w:sz w:val="18"/>
                <w:szCs w:val="18"/>
              </w:rPr>
            </w:pPr>
            <w:r w:rsidRPr="007E31B4">
              <w:rPr>
                <w:sz w:val="18"/>
                <w:szCs w:val="18"/>
              </w:rPr>
              <w:t>ΑΞΙΑ ΧΩΡΙΣ ΦΠΑ [€]</w:t>
            </w:r>
          </w:p>
        </w:tc>
        <w:tc>
          <w:tcPr>
            <w:tcW w:w="462" w:type="pct"/>
            <w:vMerge w:val="restart"/>
            <w:shd w:val="pct15" w:color="auto" w:fill="FFFFFF"/>
            <w:vAlign w:val="center"/>
          </w:tcPr>
          <w:p w14:paraId="5F7EFAED" w14:textId="77777777" w:rsidR="00E86F1F" w:rsidRPr="007E31B4" w:rsidRDefault="00E86F1F" w:rsidP="00B61576">
            <w:pPr>
              <w:keepNext/>
              <w:keepLines/>
              <w:spacing w:after="0"/>
              <w:rPr>
                <w:sz w:val="18"/>
                <w:szCs w:val="18"/>
              </w:rPr>
            </w:pPr>
            <w:r w:rsidRPr="007E31B4">
              <w:rPr>
                <w:sz w:val="18"/>
                <w:szCs w:val="18"/>
              </w:rPr>
              <w:t>ΦΠΑ [€]</w:t>
            </w:r>
          </w:p>
        </w:tc>
        <w:tc>
          <w:tcPr>
            <w:tcW w:w="514" w:type="pct"/>
            <w:vMerge w:val="restart"/>
            <w:shd w:val="pct15" w:color="auto" w:fill="FFFFFF"/>
            <w:vAlign w:val="center"/>
          </w:tcPr>
          <w:p w14:paraId="256D3B54" w14:textId="77777777" w:rsidR="00E86F1F" w:rsidRPr="007E31B4" w:rsidRDefault="00E86F1F" w:rsidP="00B61576">
            <w:pPr>
              <w:keepNext/>
              <w:keepLines/>
              <w:spacing w:after="0"/>
              <w:rPr>
                <w:sz w:val="18"/>
                <w:szCs w:val="18"/>
              </w:rPr>
            </w:pPr>
            <w:r w:rsidRPr="007E31B4">
              <w:rPr>
                <w:sz w:val="18"/>
                <w:szCs w:val="18"/>
              </w:rPr>
              <w:t xml:space="preserve">ΣΥΝΟΛΙΚΗ ΑΞΙΑ </w:t>
            </w:r>
          </w:p>
          <w:p w14:paraId="6A89C833" w14:textId="77777777" w:rsidR="00E86F1F" w:rsidRPr="007E31B4" w:rsidRDefault="00E86F1F" w:rsidP="00B61576">
            <w:pPr>
              <w:keepNext/>
              <w:keepLines/>
              <w:spacing w:after="0"/>
              <w:rPr>
                <w:sz w:val="18"/>
                <w:szCs w:val="18"/>
              </w:rPr>
            </w:pPr>
            <w:r w:rsidRPr="007E31B4">
              <w:rPr>
                <w:sz w:val="18"/>
                <w:szCs w:val="18"/>
              </w:rPr>
              <w:t>ΜΕ ΦΠΑ [€]</w:t>
            </w:r>
          </w:p>
        </w:tc>
      </w:tr>
      <w:tr w:rsidR="00E86F1F" w:rsidRPr="007E31B4" w14:paraId="4D7E01BE" w14:textId="77777777" w:rsidTr="00B61576">
        <w:tc>
          <w:tcPr>
            <w:tcW w:w="213" w:type="pct"/>
            <w:vMerge/>
            <w:shd w:val="clear" w:color="auto" w:fill="FFFFFF"/>
            <w:vAlign w:val="center"/>
          </w:tcPr>
          <w:p w14:paraId="16E24A1C" w14:textId="77777777" w:rsidR="00E86F1F" w:rsidRPr="007E31B4" w:rsidRDefault="00E86F1F" w:rsidP="00B61576">
            <w:pPr>
              <w:keepNext/>
              <w:keepLines/>
              <w:spacing w:before="100" w:beforeAutospacing="1" w:after="100" w:afterAutospacing="1"/>
              <w:rPr>
                <w:sz w:val="18"/>
                <w:szCs w:val="18"/>
              </w:rPr>
            </w:pPr>
          </w:p>
        </w:tc>
        <w:tc>
          <w:tcPr>
            <w:tcW w:w="1766" w:type="pct"/>
            <w:vMerge/>
            <w:shd w:val="clear" w:color="auto" w:fill="FFFFFF"/>
            <w:vAlign w:val="center"/>
          </w:tcPr>
          <w:p w14:paraId="0241E1BA" w14:textId="77777777" w:rsidR="00E86F1F" w:rsidRPr="007E31B4" w:rsidRDefault="00E86F1F" w:rsidP="00B61576">
            <w:pPr>
              <w:keepNext/>
              <w:keepLines/>
              <w:spacing w:before="100" w:beforeAutospacing="1" w:after="100" w:afterAutospacing="1"/>
              <w:rPr>
                <w:sz w:val="18"/>
                <w:szCs w:val="18"/>
              </w:rPr>
            </w:pPr>
          </w:p>
        </w:tc>
        <w:tc>
          <w:tcPr>
            <w:tcW w:w="376" w:type="pct"/>
            <w:vMerge/>
            <w:shd w:val="clear" w:color="auto" w:fill="FFFFFF"/>
          </w:tcPr>
          <w:p w14:paraId="347D4FF9" w14:textId="77777777" w:rsidR="00E86F1F" w:rsidRPr="007E31B4" w:rsidRDefault="00E86F1F" w:rsidP="00B61576">
            <w:pPr>
              <w:keepNext/>
              <w:keepLines/>
              <w:spacing w:before="100" w:beforeAutospacing="1" w:after="100" w:afterAutospacing="1"/>
              <w:rPr>
                <w:sz w:val="18"/>
                <w:szCs w:val="18"/>
              </w:rPr>
            </w:pPr>
          </w:p>
        </w:tc>
        <w:tc>
          <w:tcPr>
            <w:tcW w:w="378" w:type="pct"/>
            <w:vMerge/>
            <w:shd w:val="clear" w:color="auto" w:fill="FFFFFF"/>
          </w:tcPr>
          <w:p w14:paraId="4671CE2A" w14:textId="77777777" w:rsidR="00E86F1F" w:rsidRPr="007E31B4" w:rsidRDefault="00E86F1F" w:rsidP="00B61576">
            <w:pPr>
              <w:keepNext/>
              <w:keepLines/>
              <w:spacing w:before="100" w:beforeAutospacing="1" w:after="100" w:afterAutospacing="1"/>
              <w:rPr>
                <w:sz w:val="18"/>
                <w:szCs w:val="18"/>
              </w:rPr>
            </w:pPr>
          </w:p>
        </w:tc>
        <w:tc>
          <w:tcPr>
            <w:tcW w:w="374" w:type="pct"/>
            <w:vMerge/>
            <w:shd w:val="clear" w:color="auto" w:fill="FFFFFF"/>
            <w:vAlign w:val="center"/>
          </w:tcPr>
          <w:p w14:paraId="16FEEF69" w14:textId="77777777" w:rsidR="00E86F1F" w:rsidRPr="007E31B4" w:rsidRDefault="00E86F1F" w:rsidP="00B61576">
            <w:pPr>
              <w:keepNext/>
              <w:keepLines/>
              <w:spacing w:before="100" w:beforeAutospacing="1" w:after="100" w:afterAutospacing="1"/>
              <w:rPr>
                <w:sz w:val="18"/>
                <w:szCs w:val="18"/>
              </w:rPr>
            </w:pPr>
          </w:p>
        </w:tc>
        <w:tc>
          <w:tcPr>
            <w:tcW w:w="491" w:type="pct"/>
            <w:shd w:val="pct15" w:color="auto" w:fill="FFFFFF"/>
            <w:vAlign w:val="center"/>
          </w:tcPr>
          <w:p w14:paraId="4D3353EE" w14:textId="77777777" w:rsidR="00E86F1F" w:rsidRPr="007E31B4" w:rsidRDefault="00E86F1F" w:rsidP="00B61576">
            <w:pPr>
              <w:keepNext/>
              <w:keepLines/>
              <w:spacing w:after="0"/>
              <w:jc w:val="center"/>
              <w:rPr>
                <w:sz w:val="18"/>
                <w:szCs w:val="18"/>
              </w:rPr>
            </w:pPr>
            <w:r w:rsidRPr="007E31B4">
              <w:rPr>
                <w:sz w:val="18"/>
                <w:szCs w:val="18"/>
              </w:rPr>
              <w:t>ΤΙΜΗ ΜΟΝΑΔΑΣ</w:t>
            </w:r>
          </w:p>
        </w:tc>
        <w:tc>
          <w:tcPr>
            <w:tcW w:w="426" w:type="pct"/>
            <w:shd w:val="pct15" w:color="auto" w:fill="FFFFFF"/>
            <w:vAlign w:val="center"/>
          </w:tcPr>
          <w:p w14:paraId="4527A18F" w14:textId="77777777" w:rsidR="00E86F1F" w:rsidRPr="007E31B4" w:rsidRDefault="00E86F1F" w:rsidP="00B61576">
            <w:pPr>
              <w:keepNext/>
              <w:keepLines/>
              <w:spacing w:after="0"/>
              <w:jc w:val="center"/>
              <w:rPr>
                <w:sz w:val="18"/>
                <w:szCs w:val="18"/>
              </w:rPr>
            </w:pPr>
            <w:r w:rsidRPr="007E31B4">
              <w:rPr>
                <w:sz w:val="18"/>
                <w:szCs w:val="18"/>
              </w:rPr>
              <w:t>ΣΥΝΟΛΟ</w:t>
            </w:r>
          </w:p>
        </w:tc>
        <w:tc>
          <w:tcPr>
            <w:tcW w:w="462" w:type="pct"/>
            <w:vMerge/>
            <w:shd w:val="clear" w:color="auto" w:fill="FFFFFF"/>
            <w:vAlign w:val="center"/>
          </w:tcPr>
          <w:p w14:paraId="1C6DCB76" w14:textId="77777777" w:rsidR="00E86F1F" w:rsidRPr="007E31B4" w:rsidRDefault="00E86F1F" w:rsidP="00B61576">
            <w:pPr>
              <w:keepNext/>
              <w:keepLines/>
              <w:spacing w:before="100" w:beforeAutospacing="1" w:after="100" w:afterAutospacing="1"/>
              <w:rPr>
                <w:sz w:val="18"/>
                <w:szCs w:val="18"/>
              </w:rPr>
            </w:pPr>
          </w:p>
        </w:tc>
        <w:tc>
          <w:tcPr>
            <w:tcW w:w="514" w:type="pct"/>
            <w:vMerge/>
            <w:shd w:val="clear" w:color="auto" w:fill="FFFFFF"/>
            <w:vAlign w:val="center"/>
          </w:tcPr>
          <w:p w14:paraId="3B231F8C" w14:textId="77777777" w:rsidR="00E86F1F" w:rsidRPr="007E31B4" w:rsidRDefault="00E86F1F" w:rsidP="00B61576">
            <w:pPr>
              <w:keepNext/>
              <w:keepLines/>
              <w:spacing w:before="100" w:beforeAutospacing="1" w:after="100" w:afterAutospacing="1"/>
              <w:rPr>
                <w:sz w:val="18"/>
                <w:szCs w:val="18"/>
              </w:rPr>
            </w:pPr>
          </w:p>
        </w:tc>
      </w:tr>
      <w:tr w:rsidR="009745BF" w:rsidRPr="007E31B4" w14:paraId="723F53BC" w14:textId="77777777" w:rsidTr="007E31B4">
        <w:trPr>
          <w:trHeight w:val="284"/>
        </w:trPr>
        <w:tc>
          <w:tcPr>
            <w:tcW w:w="213" w:type="pct"/>
            <w:shd w:val="clear" w:color="auto" w:fill="FFFFFF"/>
            <w:vAlign w:val="center"/>
          </w:tcPr>
          <w:p w14:paraId="7615C597" w14:textId="77777777" w:rsidR="009745BF" w:rsidRPr="007E31B4" w:rsidRDefault="009745BF" w:rsidP="009745BF">
            <w:pPr>
              <w:keepNext/>
              <w:keepLines/>
              <w:spacing w:before="100" w:beforeAutospacing="1" w:after="100" w:afterAutospacing="1"/>
              <w:rPr>
                <w:sz w:val="18"/>
                <w:szCs w:val="18"/>
              </w:rPr>
            </w:pPr>
            <w:r w:rsidRPr="007E31B4">
              <w:rPr>
                <w:sz w:val="18"/>
                <w:szCs w:val="18"/>
              </w:rPr>
              <w:t>1.</w:t>
            </w:r>
          </w:p>
        </w:tc>
        <w:tc>
          <w:tcPr>
            <w:tcW w:w="1766" w:type="pct"/>
            <w:shd w:val="clear" w:color="auto" w:fill="FFFFFF"/>
            <w:vAlign w:val="center"/>
          </w:tcPr>
          <w:p w14:paraId="3C4A1D74" w14:textId="6D8DE31F" w:rsidR="009745BF" w:rsidRPr="007E31B4" w:rsidRDefault="009745BF" w:rsidP="009745BF">
            <w:pPr>
              <w:keepNext/>
              <w:keepLines/>
              <w:spacing w:before="100" w:beforeAutospacing="1" w:after="100" w:afterAutospacing="1"/>
              <w:jc w:val="left"/>
              <w:rPr>
                <w:sz w:val="18"/>
                <w:szCs w:val="18"/>
                <w:lang w:val="el-GR"/>
              </w:rPr>
            </w:pPr>
            <w:r w:rsidRPr="007E31B4">
              <w:rPr>
                <w:sz w:val="18"/>
                <w:szCs w:val="18"/>
                <w:lang w:val="el-GR"/>
              </w:rPr>
              <w:t>Υπηρεσίες Μελέτης Εφαρμογής – Ανάλυσης Απαιτήσεων</w:t>
            </w:r>
          </w:p>
        </w:tc>
        <w:tc>
          <w:tcPr>
            <w:tcW w:w="376" w:type="pct"/>
            <w:shd w:val="clear" w:color="auto" w:fill="FFFFFF"/>
          </w:tcPr>
          <w:p w14:paraId="0258BEB1" w14:textId="156FB039" w:rsidR="009745BF" w:rsidRPr="007E31B4" w:rsidRDefault="009745BF" w:rsidP="009745BF">
            <w:pPr>
              <w:keepNext/>
              <w:keepLines/>
              <w:spacing w:before="100" w:beforeAutospacing="1" w:after="100" w:afterAutospacing="1"/>
              <w:jc w:val="center"/>
              <w:rPr>
                <w:sz w:val="18"/>
                <w:szCs w:val="18"/>
                <w:lang w:val="el-GR"/>
              </w:rPr>
            </w:pPr>
            <w:r w:rsidRPr="007E31B4">
              <w:rPr>
                <w:sz w:val="18"/>
                <w:szCs w:val="18"/>
                <w:lang w:val="el-GR"/>
              </w:rPr>
              <w:t>1_1</w:t>
            </w:r>
          </w:p>
        </w:tc>
        <w:tc>
          <w:tcPr>
            <w:tcW w:w="378" w:type="pct"/>
          </w:tcPr>
          <w:p w14:paraId="21982DB9" w14:textId="7EC472B8" w:rsidR="009745BF" w:rsidRPr="007E31B4" w:rsidRDefault="009745BF" w:rsidP="009745BF">
            <w:pPr>
              <w:keepNext/>
              <w:keepLines/>
              <w:spacing w:before="100" w:beforeAutospacing="1" w:after="100" w:afterAutospacing="1"/>
              <w:jc w:val="center"/>
              <w:rPr>
                <w:sz w:val="18"/>
                <w:szCs w:val="18"/>
                <w:lang w:val="el-GR"/>
              </w:rPr>
            </w:pPr>
            <w:r w:rsidRPr="007E31B4">
              <w:rPr>
                <w:color w:val="000000"/>
                <w:sz w:val="18"/>
                <w:szCs w:val="18"/>
                <w:lang w:val="el-GR" w:eastAsia="el-GR"/>
              </w:rPr>
              <w:t>Π1</w:t>
            </w:r>
          </w:p>
        </w:tc>
        <w:tc>
          <w:tcPr>
            <w:tcW w:w="374" w:type="pct"/>
            <w:shd w:val="clear" w:color="auto" w:fill="FFFFFF"/>
            <w:vAlign w:val="center"/>
          </w:tcPr>
          <w:p w14:paraId="661EC622" w14:textId="77777777" w:rsidR="009745BF" w:rsidRPr="007E31B4" w:rsidRDefault="009745BF" w:rsidP="009745BF">
            <w:pPr>
              <w:keepNext/>
              <w:keepLines/>
              <w:spacing w:before="100" w:beforeAutospacing="1" w:after="100" w:afterAutospacing="1"/>
              <w:rPr>
                <w:sz w:val="18"/>
                <w:szCs w:val="18"/>
                <w:lang w:val="el-GR"/>
              </w:rPr>
            </w:pPr>
          </w:p>
        </w:tc>
        <w:tc>
          <w:tcPr>
            <w:tcW w:w="491" w:type="pct"/>
            <w:shd w:val="clear" w:color="auto" w:fill="FFFFFF"/>
            <w:vAlign w:val="center"/>
          </w:tcPr>
          <w:p w14:paraId="45A3F279" w14:textId="77777777" w:rsidR="009745BF" w:rsidRPr="007E31B4" w:rsidRDefault="009745BF" w:rsidP="009745BF">
            <w:pPr>
              <w:keepNext/>
              <w:keepLines/>
              <w:spacing w:before="100" w:beforeAutospacing="1" w:after="100" w:afterAutospacing="1"/>
              <w:rPr>
                <w:sz w:val="18"/>
                <w:szCs w:val="18"/>
                <w:lang w:val="el-GR"/>
              </w:rPr>
            </w:pPr>
          </w:p>
        </w:tc>
        <w:tc>
          <w:tcPr>
            <w:tcW w:w="426" w:type="pct"/>
            <w:shd w:val="clear" w:color="auto" w:fill="FFFFFF"/>
            <w:vAlign w:val="center"/>
          </w:tcPr>
          <w:p w14:paraId="3D99E9EB" w14:textId="77777777" w:rsidR="009745BF" w:rsidRPr="007E31B4" w:rsidRDefault="009745BF" w:rsidP="009745BF">
            <w:pPr>
              <w:keepNext/>
              <w:keepLines/>
              <w:spacing w:before="100" w:beforeAutospacing="1" w:after="100" w:afterAutospacing="1"/>
              <w:rPr>
                <w:sz w:val="18"/>
                <w:szCs w:val="18"/>
                <w:lang w:val="el-GR"/>
              </w:rPr>
            </w:pPr>
          </w:p>
        </w:tc>
        <w:tc>
          <w:tcPr>
            <w:tcW w:w="462" w:type="pct"/>
            <w:shd w:val="clear" w:color="auto" w:fill="FFFFFF"/>
            <w:vAlign w:val="center"/>
          </w:tcPr>
          <w:p w14:paraId="54AFADAB" w14:textId="77777777" w:rsidR="009745BF" w:rsidRPr="007E31B4" w:rsidRDefault="009745BF" w:rsidP="009745BF">
            <w:pPr>
              <w:keepNext/>
              <w:keepLines/>
              <w:spacing w:before="100" w:beforeAutospacing="1" w:after="100" w:afterAutospacing="1"/>
              <w:rPr>
                <w:sz w:val="18"/>
                <w:szCs w:val="18"/>
                <w:lang w:val="el-GR"/>
              </w:rPr>
            </w:pPr>
          </w:p>
        </w:tc>
        <w:tc>
          <w:tcPr>
            <w:tcW w:w="514" w:type="pct"/>
            <w:shd w:val="clear" w:color="auto" w:fill="FFFFFF"/>
            <w:vAlign w:val="center"/>
          </w:tcPr>
          <w:p w14:paraId="72A65608" w14:textId="77777777" w:rsidR="009745BF" w:rsidRPr="007E31B4" w:rsidRDefault="009745BF" w:rsidP="009745BF">
            <w:pPr>
              <w:keepNext/>
              <w:keepLines/>
              <w:spacing w:before="100" w:beforeAutospacing="1" w:after="100" w:afterAutospacing="1"/>
              <w:rPr>
                <w:sz w:val="18"/>
                <w:szCs w:val="18"/>
                <w:lang w:val="el-GR"/>
              </w:rPr>
            </w:pPr>
          </w:p>
        </w:tc>
      </w:tr>
      <w:tr w:rsidR="009745BF" w:rsidRPr="007E31B4" w14:paraId="6776A15B" w14:textId="77777777" w:rsidTr="007E31B4">
        <w:trPr>
          <w:trHeight w:val="284"/>
        </w:trPr>
        <w:tc>
          <w:tcPr>
            <w:tcW w:w="213" w:type="pct"/>
            <w:vMerge w:val="restart"/>
            <w:shd w:val="clear" w:color="auto" w:fill="FFFFFF"/>
            <w:vAlign w:val="center"/>
          </w:tcPr>
          <w:p w14:paraId="7BB48DF8" w14:textId="77777777" w:rsidR="009745BF" w:rsidRPr="007E31B4" w:rsidRDefault="009745BF" w:rsidP="009745BF">
            <w:pPr>
              <w:keepNext/>
              <w:keepLines/>
              <w:spacing w:before="100" w:beforeAutospacing="1" w:after="100" w:afterAutospacing="1"/>
              <w:rPr>
                <w:sz w:val="18"/>
                <w:szCs w:val="18"/>
                <w:lang w:val="el-GR"/>
              </w:rPr>
            </w:pPr>
            <w:r w:rsidRPr="007E31B4">
              <w:rPr>
                <w:sz w:val="18"/>
                <w:szCs w:val="18"/>
                <w:lang w:val="el-GR"/>
              </w:rPr>
              <w:t>2.</w:t>
            </w:r>
          </w:p>
        </w:tc>
        <w:tc>
          <w:tcPr>
            <w:tcW w:w="1766" w:type="pct"/>
            <w:vMerge w:val="restart"/>
            <w:shd w:val="clear" w:color="auto" w:fill="FFFFFF"/>
            <w:vAlign w:val="center"/>
          </w:tcPr>
          <w:p w14:paraId="58B762D8" w14:textId="4C445904" w:rsidR="009745BF" w:rsidRPr="007E31B4" w:rsidRDefault="009745BF" w:rsidP="009745BF">
            <w:pPr>
              <w:keepNext/>
              <w:keepLines/>
              <w:spacing w:before="100" w:beforeAutospacing="1" w:after="100" w:afterAutospacing="1"/>
              <w:jc w:val="left"/>
              <w:rPr>
                <w:sz w:val="18"/>
                <w:szCs w:val="18"/>
                <w:lang w:val="el-GR"/>
              </w:rPr>
            </w:pPr>
            <w:r w:rsidRPr="007E31B4">
              <w:rPr>
                <w:sz w:val="18"/>
                <w:szCs w:val="18"/>
                <w:lang w:val="el-GR"/>
              </w:rPr>
              <w:t>Υπηρεσίες Ανάπτυξης / Αναβάθμισης Λογισμικού</w:t>
            </w:r>
          </w:p>
        </w:tc>
        <w:tc>
          <w:tcPr>
            <w:tcW w:w="376" w:type="pct"/>
            <w:shd w:val="clear" w:color="auto" w:fill="FFFFFF"/>
          </w:tcPr>
          <w:p w14:paraId="0E57ED23" w14:textId="48DA7CD9" w:rsidR="009745BF" w:rsidRPr="007E31B4" w:rsidRDefault="009745BF" w:rsidP="009745BF">
            <w:pPr>
              <w:keepNext/>
              <w:keepLines/>
              <w:spacing w:before="100" w:beforeAutospacing="1" w:after="100" w:afterAutospacing="1"/>
              <w:jc w:val="center"/>
              <w:rPr>
                <w:sz w:val="18"/>
                <w:szCs w:val="18"/>
                <w:lang w:val="el-GR"/>
              </w:rPr>
            </w:pPr>
            <w:r w:rsidRPr="007E31B4">
              <w:rPr>
                <w:sz w:val="18"/>
                <w:szCs w:val="18"/>
                <w:lang w:val="el-GR"/>
              </w:rPr>
              <w:t>1_2</w:t>
            </w:r>
          </w:p>
        </w:tc>
        <w:tc>
          <w:tcPr>
            <w:tcW w:w="378" w:type="pct"/>
          </w:tcPr>
          <w:p w14:paraId="5E310412" w14:textId="5171F674" w:rsidR="009745BF" w:rsidRPr="007E31B4" w:rsidRDefault="009745BF" w:rsidP="009745BF">
            <w:pPr>
              <w:keepNext/>
              <w:keepLines/>
              <w:spacing w:before="100" w:beforeAutospacing="1" w:after="100" w:afterAutospacing="1"/>
              <w:jc w:val="center"/>
              <w:rPr>
                <w:sz w:val="18"/>
                <w:szCs w:val="18"/>
                <w:lang w:val="el-GR"/>
              </w:rPr>
            </w:pPr>
            <w:r w:rsidRPr="007E31B4">
              <w:rPr>
                <w:color w:val="000000"/>
                <w:sz w:val="18"/>
                <w:szCs w:val="18"/>
                <w:lang w:val="el-GR" w:eastAsia="el-GR"/>
              </w:rPr>
              <w:t>Π2.1</w:t>
            </w:r>
          </w:p>
        </w:tc>
        <w:tc>
          <w:tcPr>
            <w:tcW w:w="374" w:type="pct"/>
            <w:shd w:val="clear" w:color="auto" w:fill="FFFFFF"/>
            <w:vAlign w:val="center"/>
          </w:tcPr>
          <w:p w14:paraId="197614C3" w14:textId="77777777" w:rsidR="009745BF" w:rsidRPr="007E31B4" w:rsidRDefault="009745BF" w:rsidP="009745BF">
            <w:pPr>
              <w:keepNext/>
              <w:keepLines/>
              <w:spacing w:before="100" w:beforeAutospacing="1" w:after="100" w:afterAutospacing="1"/>
              <w:rPr>
                <w:sz w:val="18"/>
                <w:szCs w:val="18"/>
                <w:lang w:val="el-GR"/>
              </w:rPr>
            </w:pPr>
          </w:p>
        </w:tc>
        <w:tc>
          <w:tcPr>
            <w:tcW w:w="491" w:type="pct"/>
            <w:shd w:val="clear" w:color="auto" w:fill="FFFFFF"/>
            <w:vAlign w:val="center"/>
          </w:tcPr>
          <w:p w14:paraId="620737BB" w14:textId="77777777" w:rsidR="009745BF" w:rsidRPr="007E31B4" w:rsidRDefault="009745BF" w:rsidP="009745BF">
            <w:pPr>
              <w:keepNext/>
              <w:keepLines/>
              <w:spacing w:before="100" w:beforeAutospacing="1" w:after="100" w:afterAutospacing="1"/>
              <w:rPr>
                <w:sz w:val="18"/>
                <w:szCs w:val="18"/>
                <w:lang w:val="el-GR"/>
              </w:rPr>
            </w:pPr>
          </w:p>
        </w:tc>
        <w:tc>
          <w:tcPr>
            <w:tcW w:w="426" w:type="pct"/>
            <w:shd w:val="clear" w:color="auto" w:fill="FFFFFF"/>
            <w:vAlign w:val="center"/>
          </w:tcPr>
          <w:p w14:paraId="49F1F84B" w14:textId="77777777" w:rsidR="009745BF" w:rsidRPr="007E31B4" w:rsidRDefault="009745BF" w:rsidP="009745BF">
            <w:pPr>
              <w:keepNext/>
              <w:keepLines/>
              <w:spacing w:before="100" w:beforeAutospacing="1" w:after="100" w:afterAutospacing="1"/>
              <w:rPr>
                <w:sz w:val="18"/>
                <w:szCs w:val="18"/>
                <w:lang w:val="el-GR"/>
              </w:rPr>
            </w:pPr>
          </w:p>
        </w:tc>
        <w:tc>
          <w:tcPr>
            <w:tcW w:w="462" w:type="pct"/>
            <w:shd w:val="clear" w:color="auto" w:fill="FFFFFF"/>
            <w:vAlign w:val="center"/>
          </w:tcPr>
          <w:p w14:paraId="62CF3CA5" w14:textId="77777777" w:rsidR="009745BF" w:rsidRPr="007E31B4" w:rsidRDefault="009745BF" w:rsidP="009745BF">
            <w:pPr>
              <w:keepNext/>
              <w:keepLines/>
              <w:spacing w:before="100" w:beforeAutospacing="1" w:after="100" w:afterAutospacing="1"/>
              <w:rPr>
                <w:sz w:val="18"/>
                <w:szCs w:val="18"/>
                <w:lang w:val="el-GR"/>
              </w:rPr>
            </w:pPr>
          </w:p>
        </w:tc>
        <w:tc>
          <w:tcPr>
            <w:tcW w:w="514" w:type="pct"/>
            <w:shd w:val="clear" w:color="auto" w:fill="FFFFFF"/>
            <w:vAlign w:val="center"/>
          </w:tcPr>
          <w:p w14:paraId="43567942" w14:textId="77777777" w:rsidR="009745BF" w:rsidRPr="007E31B4" w:rsidRDefault="009745BF" w:rsidP="009745BF">
            <w:pPr>
              <w:keepNext/>
              <w:keepLines/>
              <w:spacing w:before="100" w:beforeAutospacing="1" w:after="100" w:afterAutospacing="1"/>
              <w:rPr>
                <w:sz w:val="18"/>
                <w:szCs w:val="18"/>
                <w:lang w:val="el-GR"/>
              </w:rPr>
            </w:pPr>
          </w:p>
        </w:tc>
      </w:tr>
      <w:tr w:rsidR="009745BF" w:rsidRPr="007E31B4" w14:paraId="5D6B0334" w14:textId="77777777" w:rsidTr="007E31B4">
        <w:trPr>
          <w:trHeight w:val="284"/>
        </w:trPr>
        <w:tc>
          <w:tcPr>
            <w:tcW w:w="213" w:type="pct"/>
            <w:vMerge/>
            <w:shd w:val="clear" w:color="auto" w:fill="FFFFFF"/>
            <w:vAlign w:val="center"/>
          </w:tcPr>
          <w:p w14:paraId="4D190BBB" w14:textId="77777777" w:rsidR="009745BF" w:rsidRPr="007E31B4" w:rsidRDefault="009745BF" w:rsidP="009745BF">
            <w:pPr>
              <w:keepNext/>
              <w:keepLines/>
              <w:spacing w:before="100" w:beforeAutospacing="1" w:after="100" w:afterAutospacing="1"/>
              <w:rPr>
                <w:sz w:val="18"/>
                <w:szCs w:val="18"/>
                <w:lang w:val="el-GR"/>
              </w:rPr>
            </w:pPr>
          </w:p>
        </w:tc>
        <w:tc>
          <w:tcPr>
            <w:tcW w:w="1766" w:type="pct"/>
            <w:vMerge/>
            <w:shd w:val="clear" w:color="auto" w:fill="FFFFFF"/>
            <w:vAlign w:val="center"/>
          </w:tcPr>
          <w:p w14:paraId="54E3DF72" w14:textId="77777777" w:rsidR="009745BF" w:rsidRPr="007E31B4" w:rsidRDefault="009745BF" w:rsidP="009745BF">
            <w:pPr>
              <w:keepNext/>
              <w:keepLines/>
              <w:spacing w:before="100" w:beforeAutospacing="1" w:after="100" w:afterAutospacing="1"/>
              <w:jc w:val="left"/>
              <w:rPr>
                <w:sz w:val="18"/>
                <w:szCs w:val="18"/>
                <w:lang w:val="el-GR"/>
              </w:rPr>
            </w:pPr>
          </w:p>
        </w:tc>
        <w:tc>
          <w:tcPr>
            <w:tcW w:w="376" w:type="pct"/>
            <w:shd w:val="clear" w:color="auto" w:fill="FFFFFF"/>
          </w:tcPr>
          <w:p w14:paraId="45000270" w14:textId="291F5BF1" w:rsidR="009745BF" w:rsidRPr="007E31B4" w:rsidRDefault="009745BF" w:rsidP="009745BF">
            <w:pPr>
              <w:keepNext/>
              <w:keepLines/>
              <w:spacing w:before="100" w:beforeAutospacing="1" w:after="100" w:afterAutospacing="1"/>
              <w:jc w:val="center"/>
              <w:rPr>
                <w:sz w:val="18"/>
                <w:szCs w:val="18"/>
                <w:lang w:val="el-GR"/>
              </w:rPr>
            </w:pPr>
            <w:r w:rsidRPr="007E31B4">
              <w:rPr>
                <w:sz w:val="18"/>
                <w:szCs w:val="18"/>
                <w:lang w:val="el-GR"/>
              </w:rPr>
              <w:t>1_2</w:t>
            </w:r>
          </w:p>
        </w:tc>
        <w:tc>
          <w:tcPr>
            <w:tcW w:w="378" w:type="pct"/>
          </w:tcPr>
          <w:p w14:paraId="2C6A5D5A" w14:textId="1C08927D" w:rsidR="009745BF" w:rsidRPr="007E31B4" w:rsidRDefault="009745BF" w:rsidP="009745BF">
            <w:pPr>
              <w:keepNext/>
              <w:keepLines/>
              <w:spacing w:before="100" w:beforeAutospacing="1" w:after="100" w:afterAutospacing="1"/>
              <w:jc w:val="center"/>
              <w:rPr>
                <w:sz w:val="18"/>
                <w:szCs w:val="18"/>
                <w:lang w:val="el-GR"/>
              </w:rPr>
            </w:pPr>
            <w:r w:rsidRPr="007E31B4">
              <w:rPr>
                <w:color w:val="000000"/>
                <w:sz w:val="18"/>
                <w:szCs w:val="18"/>
                <w:lang w:val="el-GR" w:eastAsia="el-GR"/>
              </w:rPr>
              <w:t>Π2.2</w:t>
            </w:r>
          </w:p>
        </w:tc>
        <w:tc>
          <w:tcPr>
            <w:tcW w:w="374" w:type="pct"/>
            <w:shd w:val="clear" w:color="auto" w:fill="FFFFFF"/>
            <w:vAlign w:val="center"/>
          </w:tcPr>
          <w:p w14:paraId="078C174C" w14:textId="77777777" w:rsidR="009745BF" w:rsidRPr="007E31B4" w:rsidRDefault="009745BF" w:rsidP="009745BF">
            <w:pPr>
              <w:keepNext/>
              <w:keepLines/>
              <w:spacing w:before="100" w:beforeAutospacing="1" w:after="100" w:afterAutospacing="1"/>
              <w:rPr>
                <w:sz w:val="18"/>
                <w:szCs w:val="18"/>
                <w:lang w:val="el-GR"/>
              </w:rPr>
            </w:pPr>
          </w:p>
        </w:tc>
        <w:tc>
          <w:tcPr>
            <w:tcW w:w="491" w:type="pct"/>
            <w:shd w:val="clear" w:color="auto" w:fill="FFFFFF"/>
            <w:vAlign w:val="center"/>
          </w:tcPr>
          <w:p w14:paraId="24666AAB" w14:textId="77777777" w:rsidR="009745BF" w:rsidRPr="007E31B4" w:rsidRDefault="009745BF" w:rsidP="009745BF">
            <w:pPr>
              <w:keepNext/>
              <w:keepLines/>
              <w:spacing w:before="100" w:beforeAutospacing="1" w:after="100" w:afterAutospacing="1"/>
              <w:rPr>
                <w:sz w:val="18"/>
                <w:szCs w:val="18"/>
                <w:lang w:val="el-GR"/>
              </w:rPr>
            </w:pPr>
          </w:p>
        </w:tc>
        <w:tc>
          <w:tcPr>
            <w:tcW w:w="426" w:type="pct"/>
            <w:shd w:val="clear" w:color="auto" w:fill="FFFFFF"/>
            <w:vAlign w:val="center"/>
          </w:tcPr>
          <w:p w14:paraId="0816F479" w14:textId="77777777" w:rsidR="009745BF" w:rsidRPr="007E31B4" w:rsidRDefault="009745BF" w:rsidP="009745BF">
            <w:pPr>
              <w:keepNext/>
              <w:keepLines/>
              <w:spacing w:before="100" w:beforeAutospacing="1" w:after="100" w:afterAutospacing="1"/>
              <w:rPr>
                <w:sz w:val="18"/>
                <w:szCs w:val="18"/>
                <w:lang w:val="el-GR"/>
              </w:rPr>
            </w:pPr>
          </w:p>
        </w:tc>
        <w:tc>
          <w:tcPr>
            <w:tcW w:w="462" w:type="pct"/>
            <w:shd w:val="clear" w:color="auto" w:fill="FFFFFF"/>
            <w:vAlign w:val="center"/>
          </w:tcPr>
          <w:p w14:paraId="73AD6AF8" w14:textId="77777777" w:rsidR="009745BF" w:rsidRPr="007E31B4" w:rsidRDefault="009745BF" w:rsidP="009745BF">
            <w:pPr>
              <w:keepNext/>
              <w:keepLines/>
              <w:spacing w:before="100" w:beforeAutospacing="1" w:after="100" w:afterAutospacing="1"/>
              <w:rPr>
                <w:sz w:val="18"/>
                <w:szCs w:val="18"/>
                <w:lang w:val="el-GR"/>
              </w:rPr>
            </w:pPr>
          </w:p>
        </w:tc>
        <w:tc>
          <w:tcPr>
            <w:tcW w:w="514" w:type="pct"/>
            <w:shd w:val="clear" w:color="auto" w:fill="FFFFFF"/>
            <w:vAlign w:val="center"/>
          </w:tcPr>
          <w:p w14:paraId="5EEDA1F4" w14:textId="77777777" w:rsidR="009745BF" w:rsidRPr="007E31B4" w:rsidRDefault="009745BF" w:rsidP="009745BF">
            <w:pPr>
              <w:keepNext/>
              <w:keepLines/>
              <w:spacing w:before="100" w:beforeAutospacing="1" w:after="100" w:afterAutospacing="1"/>
              <w:rPr>
                <w:sz w:val="18"/>
                <w:szCs w:val="18"/>
                <w:lang w:val="el-GR"/>
              </w:rPr>
            </w:pPr>
          </w:p>
        </w:tc>
      </w:tr>
      <w:tr w:rsidR="009745BF" w:rsidRPr="007E31B4" w14:paraId="33A15977" w14:textId="77777777" w:rsidTr="007E31B4">
        <w:trPr>
          <w:trHeight w:val="284"/>
        </w:trPr>
        <w:tc>
          <w:tcPr>
            <w:tcW w:w="213" w:type="pct"/>
            <w:vMerge/>
            <w:shd w:val="clear" w:color="auto" w:fill="FFFFFF"/>
            <w:vAlign w:val="center"/>
          </w:tcPr>
          <w:p w14:paraId="6D66BB81" w14:textId="77777777" w:rsidR="009745BF" w:rsidRPr="007E31B4" w:rsidRDefault="009745BF" w:rsidP="009745BF">
            <w:pPr>
              <w:keepNext/>
              <w:keepLines/>
              <w:spacing w:before="100" w:beforeAutospacing="1" w:after="100" w:afterAutospacing="1"/>
              <w:rPr>
                <w:sz w:val="18"/>
                <w:szCs w:val="18"/>
                <w:lang w:val="el-GR"/>
              </w:rPr>
            </w:pPr>
          </w:p>
        </w:tc>
        <w:tc>
          <w:tcPr>
            <w:tcW w:w="1766" w:type="pct"/>
            <w:vMerge/>
            <w:shd w:val="clear" w:color="auto" w:fill="FFFFFF"/>
            <w:vAlign w:val="center"/>
          </w:tcPr>
          <w:p w14:paraId="193426FF" w14:textId="77777777" w:rsidR="009745BF" w:rsidRPr="007E31B4" w:rsidRDefault="009745BF" w:rsidP="009745BF">
            <w:pPr>
              <w:keepNext/>
              <w:keepLines/>
              <w:spacing w:before="100" w:beforeAutospacing="1" w:after="100" w:afterAutospacing="1"/>
              <w:jc w:val="left"/>
              <w:rPr>
                <w:sz w:val="18"/>
                <w:szCs w:val="18"/>
                <w:lang w:val="el-GR"/>
              </w:rPr>
            </w:pPr>
          </w:p>
        </w:tc>
        <w:tc>
          <w:tcPr>
            <w:tcW w:w="376" w:type="pct"/>
            <w:shd w:val="clear" w:color="auto" w:fill="FFFFFF"/>
          </w:tcPr>
          <w:p w14:paraId="00C8C41B" w14:textId="1326B57B" w:rsidR="009745BF" w:rsidRPr="007E31B4" w:rsidRDefault="009745BF" w:rsidP="009745BF">
            <w:pPr>
              <w:keepNext/>
              <w:keepLines/>
              <w:spacing w:before="100" w:beforeAutospacing="1" w:after="100" w:afterAutospacing="1"/>
              <w:jc w:val="center"/>
              <w:rPr>
                <w:sz w:val="18"/>
                <w:szCs w:val="18"/>
                <w:lang w:val="el-GR"/>
              </w:rPr>
            </w:pPr>
            <w:r w:rsidRPr="007E31B4">
              <w:rPr>
                <w:sz w:val="18"/>
                <w:szCs w:val="18"/>
                <w:lang w:val="el-GR"/>
              </w:rPr>
              <w:t>1_2</w:t>
            </w:r>
          </w:p>
        </w:tc>
        <w:tc>
          <w:tcPr>
            <w:tcW w:w="378" w:type="pct"/>
          </w:tcPr>
          <w:p w14:paraId="3117ED84" w14:textId="0FE890CB" w:rsidR="009745BF" w:rsidRPr="007E31B4" w:rsidRDefault="009745BF" w:rsidP="009745BF">
            <w:pPr>
              <w:keepNext/>
              <w:keepLines/>
              <w:spacing w:before="100" w:beforeAutospacing="1" w:after="100" w:afterAutospacing="1"/>
              <w:jc w:val="center"/>
              <w:rPr>
                <w:sz w:val="18"/>
                <w:szCs w:val="18"/>
                <w:lang w:val="el-GR"/>
              </w:rPr>
            </w:pPr>
            <w:r w:rsidRPr="007E31B4">
              <w:rPr>
                <w:color w:val="000000"/>
                <w:sz w:val="18"/>
                <w:szCs w:val="18"/>
                <w:lang w:val="el-GR" w:eastAsia="el-GR"/>
              </w:rPr>
              <w:t>Π2.3</w:t>
            </w:r>
          </w:p>
        </w:tc>
        <w:tc>
          <w:tcPr>
            <w:tcW w:w="374" w:type="pct"/>
            <w:shd w:val="clear" w:color="auto" w:fill="FFFFFF"/>
            <w:vAlign w:val="center"/>
          </w:tcPr>
          <w:p w14:paraId="7DFFB326" w14:textId="77777777" w:rsidR="009745BF" w:rsidRPr="007E31B4" w:rsidRDefault="009745BF" w:rsidP="009745BF">
            <w:pPr>
              <w:keepNext/>
              <w:keepLines/>
              <w:spacing w:before="100" w:beforeAutospacing="1" w:after="100" w:afterAutospacing="1"/>
              <w:rPr>
                <w:sz w:val="18"/>
                <w:szCs w:val="18"/>
                <w:lang w:val="el-GR"/>
              </w:rPr>
            </w:pPr>
          </w:p>
        </w:tc>
        <w:tc>
          <w:tcPr>
            <w:tcW w:w="491" w:type="pct"/>
            <w:shd w:val="clear" w:color="auto" w:fill="FFFFFF"/>
            <w:vAlign w:val="center"/>
          </w:tcPr>
          <w:p w14:paraId="5588A81C" w14:textId="77777777" w:rsidR="009745BF" w:rsidRPr="007E31B4" w:rsidRDefault="009745BF" w:rsidP="009745BF">
            <w:pPr>
              <w:keepNext/>
              <w:keepLines/>
              <w:spacing w:before="100" w:beforeAutospacing="1" w:after="100" w:afterAutospacing="1"/>
              <w:rPr>
                <w:sz w:val="18"/>
                <w:szCs w:val="18"/>
                <w:lang w:val="el-GR"/>
              </w:rPr>
            </w:pPr>
          </w:p>
        </w:tc>
        <w:tc>
          <w:tcPr>
            <w:tcW w:w="426" w:type="pct"/>
            <w:shd w:val="clear" w:color="auto" w:fill="FFFFFF"/>
            <w:vAlign w:val="center"/>
          </w:tcPr>
          <w:p w14:paraId="76A62099" w14:textId="77777777" w:rsidR="009745BF" w:rsidRPr="007E31B4" w:rsidRDefault="009745BF" w:rsidP="009745BF">
            <w:pPr>
              <w:keepNext/>
              <w:keepLines/>
              <w:spacing w:before="100" w:beforeAutospacing="1" w:after="100" w:afterAutospacing="1"/>
              <w:rPr>
                <w:sz w:val="18"/>
                <w:szCs w:val="18"/>
                <w:lang w:val="el-GR"/>
              </w:rPr>
            </w:pPr>
          </w:p>
        </w:tc>
        <w:tc>
          <w:tcPr>
            <w:tcW w:w="462" w:type="pct"/>
            <w:shd w:val="clear" w:color="auto" w:fill="FFFFFF"/>
            <w:vAlign w:val="center"/>
          </w:tcPr>
          <w:p w14:paraId="5E3D7309" w14:textId="77777777" w:rsidR="009745BF" w:rsidRPr="007E31B4" w:rsidRDefault="009745BF" w:rsidP="009745BF">
            <w:pPr>
              <w:keepNext/>
              <w:keepLines/>
              <w:spacing w:before="100" w:beforeAutospacing="1" w:after="100" w:afterAutospacing="1"/>
              <w:rPr>
                <w:sz w:val="18"/>
                <w:szCs w:val="18"/>
                <w:lang w:val="el-GR"/>
              </w:rPr>
            </w:pPr>
          </w:p>
        </w:tc>
        <w:tc>
          <w:tcPr>
            <w:tcW w:w="514" w:type="pct"/>
            <w:shd w:val="clear" w:color="auto" w:fill="FFFFFF"/>
            <w:vAlign w:val="center"/>
          </w:tcPr>
          <w:p w14:paraId="7672F802" w14:textId="77777777" w:rsidR="009745BF" w:rsidRPr="007E31B4" w:rsidRDefault="009745BF" w:rsidP="009745BF">
            <w:pPr>
              <w:keepNext/>
              <w:keepLines/>
              <w:spacing w:before="100" w:beforeAutospacing="1" w:after="100" w:afterAutospacing="1"/>
              <w:rPr>
                <w:sz w:val="18"/>
                <w:szCs w:val="18"/>
                <w:lang w:val="el-GR"/>
              </w:rPr>
            </w:pPr>
          </w:p>
        </w:tc>
      </w:tr>
      <w:tr w:rsidR="009745BF" w:rsidRPr="007E31B4" w14:paraId="15A7ED0A" w14:textId="77777777" w:rsidTr="007E31B4">
        <w:trPr>
          <w:trHeight w:val="284"/>
        </w:trPr>
        <w:tc>
          <w:tcPr>
            <w:tcW w:w="213" w:type="pct"/>
            <w:vMerge w:val="restart"/>
            <w:shd w:val="clear" w:color="auto" w:fill="FFFFFF"/>
            <w:vAlign w:val="center"/>
          </w:tcPr>
          <w:p w14:paraId="01633FA1" w14:textId="77777777" w:rsidR="009745BF" w:rsidRPr="007E31B4" w:rsidRDefault="009745BF" w:rsidP="009745BF">
            <w:pPr>
              <w:keepNext/>
              <w:keepLines/>
              <w:spacing w:before="100" w:beforeAutospacing="1" w:after="100" w:afterAutospacing="1"/>
              <w:rPr>
                <w:sz w:val="18"/>
                <w:szCs w:val="18"/>
                <w:lang w:val="el-GR"/>
              </w:rPr>
            </w:pPr>
            <w:r w:rsidRPr="007E31B4">
              <w:rPr>
                <w:sz w:val="18"/>
                <w:szCs w:val="18"/>
                <w:lang w:val="el-GR"/>
              </w:rPr>
              <w:t>3.</w:t>
            </w:r>
          </w:p>
        </w:tc>
        <w:tc>
          <w:tcPr>
            <w:tcW w:w="1766" w:type="pct"/>
            <w:vMerge w:val="restart"/>
            <w:shd w:val="clear" w:color="auto" w:fill="FFFFFF"/>
            <w:vAlign w:val="center"/>
          </w:tcPr>
          <w:p w14:paraId="578CB59D" w14:textId="2FDC5CDC" w:rsidR="009745BF" w:rsidRPr="007E31B4" w:rsidRDefault="009745BF" w:rsidP="009745BF">
            <w:pPr>
              <w:keepNext/>
              <w:keepLines/>
              <w:spacing w:before="100" w:beforeAutospacing="1" w:after="100" w:afterAutospacing="1"/>
              <w:jc w:val="left"/>
              <w:rPr>
                <w:sz w:val="18"/>
                <w:szCs w:val="18"/>
                <w:lang w:val="el-GR"/>
              </w:rPr>
            </w:pPr>
            <w:r w:rsidRPr="007E31B4">
              <w:rPr>
                <w:sz w:val="18"/>
                <w:szCs w:val="18"/>
                <w:lang w:val="el-GR"/>
              </w:rPr>
              <w:t>Υπηρεσίες Ελέγχου Ποιότητας και Εκπαίδευσης</w:t>
            </w:r>
          </w:p>
        </w:tc>
        <w:tc>
          <w:tcPr>
            <w:tcW w:w="376" w:type="pct"/>
            <w:shd w:val="clear" w:color="auto" w:fill="FFFFFF"/>
          </w:tcPr>
          <w:p w14:paraId="4C2035BB" w14:textId="60AE012A" w:rsidR="009745BF" w:rsidRPr="007E31B4" w:rsidRDefault="009745BF" w:rsidP="009745BF">
            <w:pPr>
              <w:keepNext/>
              <w:keepLines/>
              <w:spacing w:before="100" w:beforeAutospacing="1" w:after="100" w:afterAutospacing="1"/>
              <w:jc w:val="center"/>
              <w:rPr>
                <w:sz w:val="18"/>
                <w:szCs w:val="18"/>
                <w:lang w:val="el-GR"/>
              </w:rPr>
            </w:pPr>
            <w:r w:rsidRPr="007E31B4">
              <w:rPr>
                <w:sz w:val="18"/>
                <w:szCs w:val="18"/>
                <w:lang w:val="el-GR"/>
              </w:rPr>
              <w:t>1_3</w:t>
            </w:r>
          </w:p>
        </w:tc>
        <w:tc>
          <w:tcPr>
            <w:tcW w:w="378" w:type="pct"/>
          </w:tcPr>
          <w:p w14:paraId="0ABA293E" w14:textId="680764E1" w:rsidR="009745BF" w:rsidRPr="007E31B4" w:rsidRDefault="009745BF" w:rsidP="009745BF">
            <w:pPr>
              <w:keepNext/>
              <w:keepLines/>
              <w:spacing w:before="100" w:beforeAutospacing="1" w:after="100" w:afterAutospacing="1"/>
              <w:jc w:val="center"/>
              <w:rPr>
                <w:sz w:val="18"/>
                <w:szCs w:val="18"/>
                <w:lang w:val="el-GR"/>
              </w:rPr>
            </w:pPr>
            <w:r w:rsidRPr="007E31B4">
              <w:rPr>
                <w:color w:val="000000"/>
                <w:sz w:val="18"/>
                <w:szCs w:val="18"/>
                <w:lang w:val="el-GR" w:eastAsia="el-GR"/>
              </w:rPr>
              <w:t>Π3.1</w:t>
            </w:r>
          </w:p>
        </w:tc>
        <w:tc>
          <w:tcPr>
            <w:tcW w:w="374" w:type="pct"/>
            <w:shd w:val="clear" w:color="auto" w:fill="FFFFFF"/>
            <w:vAlign w:val="center"/>
          </w:tcPr>
          <w:p w14:paraId="22CCEEFD" w14:textId="77777777" w:rsidR="009745BF" w:rsidRPr="007E31B4" w:rsidRDefault="009745BF" w:rsidP="009745BF">
            <w:pPr>
              <w:keepNext/>
              <w:keepLines/>
              <w:spacing w:before="100" w:beforeAutospacing="1" w:after="100" w:afterAutospacing="1"/>
              <w:rPr>
                <w:sz w:val="18"/>
                <w:szCs w:val="18"/>
                <w:lang w:val="el-GR"/>
              </w:rPr>
            </w:pPr>
          </w:p>
        </w:tc>
        <w:tc>
          <w:tcPr>
            <w:tcW w:w="491" w:type="pct"/>
            <w:shd w:val="clear" w:color="auto" w:fill="FFFFFF"/>
            <w:vAlign w:val="center"/>
          </w:tcPr>
          <w:p w14:paraId="2AF933FB" w14:textId="77777777" w:rsidR="009745BF" w:rsidRPr="007E31B4" w:rsidRDefault="009745BF" w:rsidP="009745BF">
            <w:pPr>
              <w:keepNext/>
              <w:keepLines/>
              <w:spacing w:before="100" w:beforeAutospacing="1" w:after="100" w:afterAutospacing="1"/>
              <w:rPr>
                <w:sz w:val="18"/>
                <w:szCs w:val="18"/>
                <w:lang w:val="el-GR"/>
              </w:rPr>
            </w:pPr>
          </w:p>
        </w:tc>
        <w:tc>
          <w:tcPr>
            <w:tcW w:w="426" w:type="pct"/>
            <w:shd w:val="clear" w:color="auto" w:fill="FFFFFF"/>
            <w:vAlign w:val="center"/>
          </w:tcPr>
          <w:p w14:paraId="354BF662" w14:textId="77777777" w:rsidR="009745BF" w:rsidRPr="007E31B4" w:rsidRDefault="009745BF" w:rsidP="009745BF">
            <w:pPr>
              <w:keepNext/>
              <w:keepLines/>
              <w:spacing w:before="100" w:beforeAutospacing="1" w:after="100" w:afterAutospacing="1"/>
              <w:rPr>
                <w:sz w:val="18"/>
                <w:szCs w:val="18"/>
                <w:lang w:val="el-GR"/>
              </w:rPr>
            </w:pPr>
          </w:p>
        </w:tc>
        <w:tc>
          <w:tcPr>
            <w:tcW w:w="462" w:type="pct"/>
            <w:shd w:val="clear" w:color="auto" w:fill="FFFFFF"/>
            <w:vAlign w:val="center"/>
          </w:tcPr>
          <w:p w14:paraId="3E37CB0B" w14:textId="77777777" w:rsidR="009745BF" w:rsidRPr="007E31B4" w:rsidRDefault="009745BF" w:rsidP="009745BF">
            <w:pPr>
              <w:keepNext/>
              <w:keepLines/>
              <w:spacing w:before="100" w:beforeAutospacing="1" w:after="100" w:afterAutospacing="1"/>
              <w:rPr>
                <w:sz w:val="18"/>
                <w:szCs w:val="18"/>
                <w:lang w:val="el-GR"/>
              </w:rPr>
            </w:pPr>
          </w:p>
        </w:tc>
        <w:tc>
          <w:tcPr>
            <w:tcW w:w="514" w:type="pct"/>
            <w:shd w:val="clear" w:color="auto" w:fill="FFFFFF"/>
            <w:vAlign w:val="center"/>
          </w:tcPr>
          <w:p w14:paraId="7D753CBC" w14:textId="77777777" w:rsidR="009745BF" w:rsidRPr="007E31B4" w:rsidRDefault="009745BF" w:rsidP="009745BF">
            <w:pPr>
              <w:keepNext/>
              <w:keepLines/>
              <w:spacing w:before="100" w:beforeAutospacing="1" w:after="100" w:afterAutospacing="1"/>
              <w:rPr>
                <w:sz w:val="18"/>
                <w:szCs w:val="18"/>
                <w:lang w:val="el-GR"/>
              </w:rPr>
            </w:pPr>
          </w:p>
        </w:tc>
      </w:tr>
      <w:tr w:rsidR="009745BF" w:rsidRPr="007E31B4" w14:paraId="1C09BEC1" w14:textId="77777777" w:rsidTr="007E31B4">
        <w:trPr>
          <w:trHeight w:val="284"/>
        </w:trPr>
        <w:tc>
          <w:tcPr>
            <w:tcW w:w="213" w:type="pct"/>
            <w:vMerge/>
            <w:shd w:val="clear" w:color="auto" w:fill="FFFFFF"/>
            <w:vAlign w:val="center"/>
          </w:tcPr>
          <w:p w14:paraId="663D4C1B" w14:textId="77777777" w:rsidR="009745BF" w:rsidRPr="007E31B4" w:rsidRDefault="009745BF" w:rsidP="009745BF">
            <w:pPr>
              <w:keepNext/>
              <w:keepLines/>
              <w:spacing w:before="100" w:beforeAutospacing="1" w:after="100" w:afterAutospacing="1"/>
              <w:rPr>
                <w:sz w:val="18"/>
                <w:szCs w:val="18"/>
                <w:lang w:val="el-GR"/>
              </w:rPr>
            </w:pPr>
          </w:p>
        </w:tc>
        <w:tc>
          <w:tcPr>
            <w:tcW w:w="1766" w:type="pct"/>
            <w:vMerge/>
            <w:shd w:val="clear" w:color="auto" w:fill="FFFFFF"/>
            <w:vAlign w:val="center"/>
          </w:tcPr>
          <w:p w14:paraId="589D9FD8" w14:textId="77777777" w:rsidR="009745BF" w:rsidRPr="007E31B4" w:rsidRDefault="009745BF" w:rsidP="009745BF">
            <w:pPr>
              <w:keepNext/>
              <w:keepLines/>
              <w:spacing w:before="100" w:beforeAutospacing="1" w:after="100" w:afterAutospacing="1"/>
              <w:jc w:val="left"/>
              <w:rPr>
                <w:sz w:val="18"/>
                <w:szCs w:val="18"/>
                <w:lang w:val="el-GR"/>
              </w:rPr>
            </w:pPr>
          </w:p>
        </w:tc>
        <w:tc>
          <w:tcPr>
            <w:tcW w:w="376" w:type="pct"/>
            <w:shd w:val="clear" w:color="auto" w:fill="FFFFFF"/>
          </w:tcPr>
          <w:p w14:paraId="3209FADC" w14:textId="3FB245E6" w:rsidR="009745BF" w:rsidRPr="007E31B4" w:rsidRDefault="009745BF" w:rsidP="009745BF">
            <w:pPr>
              <w:keepNext/>
              <w:keepLines/>
              <w:spacing w:before="100" w:beforeAutospacing="1" w:after="100" w:afterAutospacing="1"/>
              <w:jc w:val="center"/>
              <w:rPr>
                <w:sz w:val="18"/>
                <w:szCs w:val="18"/>
                <w:lang w:val="el-GR"/>
              </w:rPr>
            </w:pPr>
            <w:r w:rsidRPr="007E31B4">
              <w:rPr>
                <w:sz w:val="18"/>
                <w:szCs w:val="18"/>
                <w:lang w:val="el-GR"/>
              </w:rPr>
              <w:t>1_3</w:t>
            </w:r>
          </w:p>
        </w:tc>
        <w:tc>
          <w:tcPr>
            <w:tcW w:w="378" w:type="pct"/>
          </w:tcPr>
          <w:p w14:paraId="43E99826" w14:textId="7EB60139" w:rsidR="009745BF" w:rsidRPr="007E31B4" w:rsidRDefault="009745BF" w:rsidP="009745BF">
            <w:pPr>
              <w:keepNext/>
              <w:keepLines/>
              <w:spacing w:before="100" w:beforeAutospacing="1" w:after="100" w:afterAutospacing="1"/>
              <w:jc w:val="center"/>
              <w:rPr>
                <w:sz w:val="18"/>
                <w:szCs w:val="18"/>
                <w:lang w:val="el-GR"/>
              </w:rPr>
            </w:pPr>
            <w:r w:rsidRPr="007E31B4">
              <w:rPr>
                <w:color w:val="000000"/>
                <w:sz w:val="18"/>
                <w:szCs w:val="18"/>
                <w:lang w:val="el-GR" w:eastAsia="el-GR"/>
              </w:rPr>
              <w:t>Π3.2</w:t>
            </w:r>
          </w:p>
        </w:tc>
        <w:tc>
          <w:tcPr>
            <w:tcW w:w="374" w:type="pct"/>
            <w:shd w:val="clear" w:color="auto" w:fill="FFFFFF"/>
            <w:vAlign w:val="center"/>
          </w:tcPr>
          <w:p w14:paraId="737EB58E" w14:textId="77777777" w:rsidR="009745BF" w:rsidRPr="007E31B4" w:rsidRDefault="009745BF" w:rsidP="009745BF">
            <w:pPr>
              <w:keepNext/>
              <w:keepLines/>
              <w:spacing w:before="100" w:beforeAutospacing="1" w:after="100" w:afterAutospacing="1"/>
              <w:rPr>
                <w:sz w:val="18"/>
                <w:szCs w:val="18"/>
                <w:lang w:val="el-GR"/>
              </w:rPr>
            </w:pPr>
          </w:p>
        </w:tc>
        <w:tc>
          <w:tcPr>
            <w:tcW w:w="491" w:type="pct"/>
            <w:shd w:val="clear" w:color="auto" w:fill="FFFFFF"/>
            <w:vAlign w:val="center"/>
          </w:tcPr>
          <w:p w14:paraId="5F07FAED" w14:textId="77777777" w:rsidR="009745BF" w:rsidRPr="007E31B4" w:rsidRDefault="009745BF" w:rsidP="009745BF">
            <w:pPr>
              <w:keepNext/>
              <w:keepLines/>
              <w:spacing w:before="100" w:beforeAutospacing="1" w:after="100" w:afterAutospacing="1"/>
              <w:rPr>
                <w:sz w:val="18"/>
                <w:szCs w:val="18"/>
                <w:lang w:val="el-GR"/>
              </w:rPr>
            </w:pPr>
          </w:p>
        </w:tc>
        <w:tc>
          <w:tcPr>
            <w:tcW w:w="426" w:type="pct"/>
            <w:shd w:val="clear" w:color="auto" w:fill="FFFFFF"/>
            <w:vAlign w:val="center"/>
          </w:tcPr>
          <w:p w14:paraId="50323721" w14:textId="77777777" w:rsidR="009745BF" w:rsidRPr="007E31B4" w:rsidRDefault="009745BF" w:rsidP="009745BF">
            <w:pPr>
              <w:keepNext/>
              <w:keepLines/>
              <w:spacing w:before="100" w:beforeAutospacing="1" w:after="100" w:afterAutospacing="1"/>
              <w:rPr>
                <w:sz w:val="18"/>
                <w:szCs w:val="18"/>
                <w:lang w:val="el-GR"/>
              </w:rPr>
            </w:pPr>
          </w:p>
        </w:tc>
        <w:tc>
          <w:tcPr>
            <w:tcW w:w="462" w:type="pct"/>
            <w:shd w:val="clear" w:color="auto" w:fill="FFFFFF"/>
            <w:vAlign w:val="center"/>
          </w:tcPr>
          <w:p w14:paraId="3179CF72" w14:textId="77777777" w:rsidR="009745BF" w:rsidRPr="007E31B4" w:rsidRDefault="009745BF" w:rsidP="009745BF">
            <w:pPr>
              <w:keepNext/>
              <w:keepLines/>
              <w:spacing w:before="100" w:beforeAutospacing="1" w:after="100" w:afterAutospacing="1"/>
              <w:rPr>
                <w:sz w:val="18"/>
                <w:szCs w:val="18"/>
                <w:lang w:val="el-GR"/>
              </w:rPr>
            </w:pPr>
          </w:p>
        </w:tc>
        <w:tc>
          <w:tcPr>
            <w:tcW w:w="514" w:type="pct"/>
            <w:shd w:val="clear" w:color="auto" w:fill="FFFFFF"/>
            <w:vAlign w:val="center"/>
          </w:tcPr>
          <w:p w14:paraId="291815D1" w14:textId="77777777" w:rsidR="009745BF" w:rsidRPr="007E31B4" w:rsidRDefault="009745BF" w:rsidP="009745BF">
            <w:pPr>
              <w:keepNext/>
              <w:keepLines/>
              <w:spacing w:before="100" w:beforeAutospacing="1" w:after="100" w:afterAutospacing="1"/>
              <w:rPr>
                <w:sz w:val="18"/>
                <w:szCs w:val="18"/>
                <w:lang w:val="el-GR"/>
              </w:rPr>
            </w:pPr>
          </w:p>
        </w:tc>
      </w:tr>
      <w:tr w:rsidR="009745BF" w:rsidRPr="007E31B4" w14:paraId="3E852673" w14:textId="77777777" w:rsidTr="007E31B4">
        <w:trPr>
          <w:trHeight w:val="284"/>
        </w:trPr>
        <w:tc>
          <w:tcPr>
            <w:tcW w:w="213" w:type="pct"/>
            <w:shd w:val="clear" w:color="auto" w:fill="FFFFFF"/>
            <w:vAlign w:val="center"/>
          </w:tcPr>
          <w:p w14:paraId="3CE7C50F" w14:textId="4F8C8506" w:rsidR="009745BF" w:rsidRPr="007E31B4" w:rsidRDefault="009745BF" w:rsidP="009745BF">
            <w:pPr>
              <w:keepNext/>
              <w:keepLines/>
              <w:spacing w:before="100" w:beforeAutospacing="1" w:after="100" w:afterAutospacing="1"/>
              <w:rPr>
                <w:sz w:val="18"/>
                <w:szCs w:val="18"/>
                <w:lang w:val="el-GR"/>
              </w:rPr>
            </w:pPr>
            <w:r w:rsidRPr="007E31B4">
              <w:rPr>
                <w:sz w:val="18"/>
                <w:szCs w:val="18"/>
                <w:lang w:val="el-GR"/>
              </w:rPr>
              <w:t>4.</w:t>
            </w:r>
          </w:p>
        </w:tc>
        <w:tc>
          <w:tcPr>
            <w:tcW w:w="1766" w:type="pct"/>
            <w:shd w:val="clear" w:color="auto" w:fill="FFFFFF"/>
            <w:vAlign w:val="center"/>
          </w:tcPr>
          <w:p w14:paraId="227FAD36" w14:textId="604D1FDB" w:rsidR="009745BF" w:rsidRPr="007E31B4" w:rsidRDefault="009745BF" w:rsidP="009745BF">
            <w:pPr>
              <w:keepNext/>
              <w:keepLines/>
              <w:spacing w:before="100" w:beforeAutospacing="1" w:after="100" w:afterAutospacing="1"/>
              <w:jc w:val="left"/>
              <w:rPr>
                <w:sz w:val="18"/>
                <w:szCs w:val="18"/>
                <w:lang w:val="el-GR"/>
              </w:rPr>
            </w:pPr>
            <w:r w:rsidRPr="007E31B4">
              <w:rPr>
                <w:sz w:val="18"/>
                <w:szCs w:val="18"/>
                <w:lang w:val="el-GR"/>
              </w:rPr>
              <w:t>Υπηρεσίες Εγκατάστασης και Παραμετροποίησης</w:t>
            </w:r>
          </w:p>
        </w:tc>
        <w:tc>
          <w:tcPr>
            <w:tcW w:w="376" w:type="pct"/>
            <w:shd w:val="clear" w:color="auto" w:fill="FFFFFF"/>
          </w:tcPr>
          <w:p w14:paraId="1724C584" w14:textId="61B60873" w:rsidR="009745BF" w:rsidRPr="007E31B4" w:rsidRDefault="009745BF" w:rsidP="009745BF">
            <w:pPr>
              <w:keepNext/>
              <w:keepLines/>
              <w:spacing w:before="100" w:beforeAutospacing="1" w:after="100" w:afterAutospacing="1"/>
              <w:jc w:val="center"/>
              <w:rPr>
                <w:sz w:val="18"/>
                <w:szCs w:val="18"/>
                <w:lang w:val="el-GR"/>
              </w:rPr>
            </w:pPr>
            <w:r w:rsidRPr="007E31B4">
              <w:rPr>
                <w:sz w:val="18"/>
                <w:szCs w:val="18"/>
                <w:lang w:val="el-GR"/>
              </w:rPr>
              <w:t>1_4</w:t>
            </w:r>
          </w:p>
        </w:tc>
        <w:tc>
          <w:tcPr>
            <w:tcW w:w="378" w:type="pct"/>
          </w:tcPr>
          <w:p w14:paraId="78BA04B5" w14:textId="2759E0B8" w:rsidR="009745BF" w:rsidRPr="007E31B4" w:rsidRDefault="009745BF" w:rsidP="009745BF">
            <w:pPr>
              <w:keepNext/>
              <w:keepLines/>
              <w:spacing w:before="100" w:beforeAutospacing="1" w:after="100" w:afterAutospacing="1"/>
              <w:jc w:val="center"/>
              <w:rPr>
                <w:sz w:val="18"/>
                <w:szCs w:val="18"/>
                <w:lang w:val="el-GR"/>
              </w:rPr>
            </w:pPr>
            <w:r w:rsidRPr="007E31B4">
              <w:rPr>
                <w:color w:val="000000"/>
                <w:sz w:val="18"/>
                <w:szCs w:val="18"/>
                <w:lang w:val="el-GR" w:eastAsia="el-GR"/>
              </w:rPr>
              <w:t>Π4</w:t>
            </w:r>
          </w:p>
        </w:tc>
        <w:tc>
          <w:tcPr>
            <w:tcW w:w="374" w:type="pct"/>
            <w:shd w:val="clear" w:color="auto" w:fill="FFFFFF"/>
            <w:vAlign w:val="center"/>
          </w:tcPr>
          <w:p w14:paraId="135396F5" w14:textId="77777777" w:rsidR="009745BF" w:rsidRPr="007E31B4" w:rsidRDefault="009745BF" w:rsidP="009745BF">
            <w:pPr>
              <w:keepNext/>
              <w:keepLines/>
              <w:spacing w:before="100" w:beforeAutospacing="1" w:after="100" w:afterAutospacing="1"/>
              <w:rPr>
                <w:sz w:val="18"/>
                <w:szCs w:val="18"/>
                <w:lang w:val="el-GR"/>
              </w:rPr>
            </w:pPr>
          </w:p>
        </w:tc>
        <w:tc>
          <w:tcPr>
            <w:tcW w:w="491" w:type="pct"/>
            <w:shd w:val="clear" w:color="auto" w:fill="FFFFFF"/>
            <w:vAlign w:val="center"/>
          </w:tcPr>
          <w:p w14:paraId="08D2EA95" w14:textId="77777777" w:rsidR="009745BF" w:rsidRPr="007E31B4" w:rsidRDefault="009745BF" w:rsidP="009745BF">
            <w:pPr>
              <w:keepNext/>
              <w:keepLines/>
              <w:spacing w:before="100" w:beforeAutospacing="1" w:after="100" w:afterAutospacing="1"/>
              <w:rPr>
                <w:sz w:val="18"/>
                <w:szCs w:val="18"/>
                <w:lang w:val="el-GR"/>
              </w:rPr>
            </w:pPr>
          </w:p>
        </w:tc>
        <w:tc>
          <w:tcPr>
            <w:tcW w:w="426" w:type="pct"/>
            <w:shd w:val="clear" w:color="auto" w:fill="FFFFFF"/>
            <w:vAlign w:val="center"/>
          </w:tcPr>
          <w:p w14:paraId="1E7E04BD" w14:textId="77777777" w:rsidR="009745BF" w:rsidRPr="007E31B4" w:rsidRDefault="009745BF" w:rsidP="009745BF">
            <w:pPr>
              <w:keepNext/>
              <w:keepLines/>
              <w:spacing w:before="100" w:beforeAutospacing="1" w:after="100" w:afterAutospacing="1"/>
              <w:rPr>
                <w:sz w:val="18"/>
                <w:szCs w:val="18"/>
                <w:lang w:val="el-GR"/>
              </w:rPr>
            </w:pPr>
          </w:p>
        </w:tc>
        <w:tc>
          <w:tcPr>
            <w:tcW w:w="462" w:type="pct"/>
            <w:shd w:val="clear" w:color="auto" w:fill="FFFFFF"/>
            <w:vAlign w:val="center"/>
          </w:tcPr>
          <w:p w14:paraId="63887963" w14:textId="77777777" w:rsidR="009745BF" w:rsidRPr="007E31B4" w:rsidRDefault="009745BF" w:rsidP="009745BF">
            <w:pPr>
              <w:keepNext/>
              <w:keepLines/>
              <w:spacing w:before="100" w:beforeAutospacing="1" w:after="100" w:afterAutospacing="1"/>
              <w:rPr>
                <w:sz w:val="18"/>
                <w:szCs w:val="18"/>
                <w:lang w:val="el-GR"/>
              </w:rPr>
            </w:pPr>
          </w:p>
        </w:tc>
        <w:tc>
          <w:tcPr>
            <w:tcW w:w="514" w:type="pct"/>
            <w:shd w:val="clear" w:color="auto" w:fill="FFFFFF"/>
            <w:vAlign w:val="center"/>
          </w:tcPr>
          <w:p w14:paraId="05A5A3AF" w14:textId="77777777" w:rsidR="009745BF" w:rsidRPr="007E31B4" w:rsidRDefault="009745BF" w:rsidP="009745BF">
            <w:pPr>
              <w:keepNext/>
              <w:keepLines/>
              <w:spacing w:before="100" w:beforeAutospacing="1" w:after="100" w:afterAutospacing="1"/>
              <w:rPr>
                <w:sz w:val="18"/>
                <w:szCs w:val="18"/>
                <w:lang w:val="el-GR"/>
              </w:rPr>
            </w:pPr>
          </w:p>
        </w:tc>
      </w:tr>
      <w:tr w:rsidR="009745BF" w:rsidRPr="007E31B4" w14:paraId="19EB7D2C" w14:textId="77777777" w:rsidTr="007E31B4">
        <w:trPr>
          <w:trHeight w:val="284"/>
        </w:trPr>
        <w:tc>
          <w:tcPr>
            <w:tcW w:w="213" w:type="pct"/>
            <w:vMerge w:val="restart"/>
            <w:shd w:val="clear" w:color="auto" w:fill="FFFFFF"/>
            <w:vAlign w:val="center"/>
          </w:tcPr>
          <w:p w14:paraId="3E938432" w14:textId="717A098F" w:rsidR="009745BF" w:rsidRPr="007E31B4" w:rsidRDefault="009745BF" w:rsidP="009745BF">
            <w:pPr>
              <w:keepNext/>
              <w:keepLines/>
              <w:spacing w:before="100" w:beforeAutospacing="1" w:after="100" w:afterAutospacing="1"/>
              <w:rPr>
                <w:sz w:val="18"/>
                <w:szCs w:val="18"/>
                <w:lang w:val="el-GR"/>
              </w:rPr>
            </w:pPr>
            <w:r w:rsidRPr="007E31B4">
              <w:rPr>
                <w:sz w:val="18"/>
                <w:szCs w:val="18"/>
                <w:lang w:val="el-GR"/>
              </w:rPr>
              <w:t>5.</w:t>
            </w:r>
          </w:p>
        </w:tc>
        <w:tc>
          <w:tcPr>
            <w:tcW w:w="1766" w:type="pct"/>
            <w:vMerge w:val="restart"/>
            <w:shd w:val="clear" w:color="auto" w:fill="FFFFFF"/>
            <w:vAlign w:val="center"/>
          </w:tcPr>
          <w:p w14:paraId="3C4341AA" w14:textId="742F4739" w:rsidR="009745BF" w:rsidRPr="007E31B4" w:rsidRDefault="009745BF" w:rsidP="009745BF">
            <w:pPr>
              <w:keepNext/>
              <w:keepLines/>
              <w:spacing w:before="100" w:beforeAutospacing="1" w:after="100" w:afterAutospacing="1"/>
              <w:jc w:val="left"/>
              <w:rPr>
                <w:sz w:val="18"/>
                <w:szCs w:val="18"/>
                <w:lang w:val="el-GR"/>
              </w:rPr>
            </w:pPr>
            <w:r w:rsidRPr="007E31B4">
              <w:rPr>
                <w:sz w:val="18"/>
                <w:szCs w:val="18"/>
                <w:lang w:val="el-GR"/>
              </w:rPr>
              <w:t>Υπηρεσίες Ελέγχου Ασφάλειας και Απόδοσης συστήματος</w:t>
            </w:r>
          </w:p>
        </w:tc>
        <w:tc>
          <w:tcPr>
            <w:tcW w:w="376" w:type="pct"/>
            <w:shd w:val="clear" w:color="auto" w:fill="FFFFFF"/>
          </w:tcPr>
          <w:p w14:paraId="7B3AF444" w14:textId="7CA50378" w:rsidR="009745BF" w:rsidRPr="007E31B4" w:rsidRDefault="009745BF" w:rsidP="009745BF">
            <w:pPr>
              <w:keepNext/>
              <w:keepLines/>
              <w:spacing w:before="100" w:beforeAutospacing="1" w:after="100" w:afterAutospacing="1"/>
              <w:jc w:val="center"/>
              <w:rPr>
                <w:sz w:val="18"/>
                <w:szCs w:val="18"/>
                <w:lang w:val="el-GR"/>
              </w:rPr>
            </w:pPr>
            <w:r w:rsidRPr="007E31B4">
              <w:rPr>
                <w:sz w:val="18"/>
                <w:szCs w:val="18"/>
                <w:lang w:val="el-GR"/>
              </w:rPr>
              <w:t>1_5</w:t>
            </w:r>
          </w:p>
        </w:tc>
        <w:tc>
          <w:tcPr>
            <w:tcW w:w="378" w:type="pct"/>
            <w:tcBorders>
              <w:bottom w:val="single" w:sz="4" w:space="0" w:color="auto"/>
            </w:tcBorders>
          </w:tcPr>
          <w:p w14:paraId="1FB9C8EB" w14:textId="3E0EB3CF" w:rsidR="009745BF" w:rsidRPr="007E31B4" w:rsidRDefault="009745BF" w:rsidP="009745BF">
            <w:pPr>
              <w:keepNext/>
              <w:keepLines/>
              <w:spacing w:before="100" w:beforeAutospacing="1" w:after="100" w:afterAutospacing="1"/>
              <w:jc w:val="center"/>
              <w:rPr>
                <w:sz w:val="18"/>
                <w:szCs w:val="18"/>
                <w:lang w:val="el-GR"/>
              </w:rPr>
            </w:pPr>
            <w:r w:rsidRPr="007E31B4">
              <w:rPr>
                <w:color w:val="000000"/>
                <w:sz w:val="18"/>
                <w:szCs w:val="18"/>
                <w:lang w:val="el-GR" w:eastAsia="el-GR"/>
              </w:rPr>
              <w:t>Π5_1</w:t>
            </w:r>
          </w:p>
        </w:tc>
        <w:tc>
          <w:tcPr>
            <w:tcW w:w="374" w:type="pct"/>
            <w:shd w:val="clear" w:color="auto" w:fill="FFFFFF"/>
            <w:vAlign w:val="center"/>
          </w:tcPr>
          <w:p w14:paraId="355DAEB9" w14:textId="77777777" w:rsidR="009745BF" w:rsidRPr="007E31B4" w:rsidRDefault="009745BF" w:rsidP="009745BF">
            <w:pPr>
              <w:keepNext/>
              <w:keepLines/>
              <w:spacing w:before="100" w:beforeAutospacing="1" w:after="100" w:afterAutospacing="1"/>
              <w:rPr>
                <w:sz w:val="18"/>
                <w:szCs w:val="18"/>
                <w:lang w:val="el-GR"/>
              </w:rPr>
            </w:pPr>
          </w:p>
        </w:tc>
        <w:tc>
          <w:tcPr>
            <w:tcW w:w="491" w:type="pct"/>
            <w:shd w:val="clear" w:color="auto" w:fill="FFFFFF"/>
            <w:vAlign w:val="center"/>
          </w:tcPr>
          <w:p w14:paraId="6604B065" w14:textId="77777777" w:rsidR="009745BF" w:rsidRPr="007E31B4" w:rsidRDefault="009745BF" w:rsidP="009745BF">
            <w:pPr>
              <w:keepNext/>
              <w:keepLines/>
              <w:spacing w:before="100" w:beforeAutospacing="1" w:after="100" w:afterAutospacing="1"/>
              <w:rPr>
                <w:sz w:val="18"/>
                <w:szCs w:val="18"/>
                <w:lang w:val="el-GR"/>
              </w:rPr>
            </w:pPr>
          </w:p>
        </w:tc>
        <w:tc>
          <w:tcPr>
            <w:tcW w:w="426" w:type="pct"/>
            <w:shd w:val="clear" w:color="auto" w:fill="FFFFFF"/>
            <w:vAlign w:val="center"/>
          </w:tcPr>
          <w:p w14:paraId="5CEFED94" w14:textId="77777777" w:rsidR="009745BF" w:rsidRPr="007E31B4" w:rsidRDefault="009745BF" w:rsidP="009745BF">
            <w:pPr>
              <w:keepNext/>
              <w:keepLines/>
              <w:spacing w:before="100" w:beforeAutospacing="1" w:after="100" w:afterAutospacing="1"/>
              <w:rPr>
                <w:sz w:val="18"/>
                <w:szCs w:val="18"/>
                <w:lang w:val="el-GR"/>
              </w:rPr>
            </w:pPr>
          </w:p>
        </w:tc>
        <w:tc>
          <w:tcPr>
            <w:tcW w:w="462" w:type="pct"/>
            <w:shd w:val="clear" w:color="auto" w:fill="FFFFFF"/>
            <w:vAlign w:val="center"/>
          </w:tcPr>
          <w:p w14:paraId="7B7A2D44" w14:textId="77777777" w:rsidR="009745BF" w:rsidRPr="007E31B4" w:rsidRDefault="009745BF" w:rsidP="009745BF">
            <w:pPr>
              <w:keepNext/>
              <w:keepLines/>
              <w:spacing w:before="100" w:beforeAutospacing="1" w:after="100" w:afterAutospacing="1"/>
              <w:rPr>
                <w:sz w:val="18"/>
                <w:szCs w:val="18"/>
                <w:lang w:val="el-GR"/>
              </w:rPr>
            </w:pPr>
          </w:p>
        </w:tc>
        <w:tc>
          <w:tcPr>
            <w:tcW w:w="514" w:type="pct"/>
            <w:shd w:val="clear" w:color="auto" w:fill="FFFFFF"/>
            <w:vAlign w:val="center"/>
          </w:tcPr>
          <w:p w14:paraId="19277621" w14:textId="77777777" w:rsidR="009745BF" w:rsidRPr="007E31B4" w:rsidRDefault="009745BF" w:rsidP="009745BF">
            <w:pPr>
              <w:keepNext/>
              <w:keepLines/>
              <w:spacing w:before="100" w:beforeAutospacing="1" w:after="100" w:afterAutospacing="1"/>
              <w:rPr>
                <w:sz w:val="18"/>
                <w:szCs w:val="18"/>
                <w:lang w:val="el-GR"/>
              </w:rPr>
            </w:pPr>
          </w:p>
        </w:tc>
      </w:tr>
      <w:tr w:rsidR="009745BF" w:rsidRPr="007E31B4" w14:paraId="38D04264" w14:textId="77777777" w:rsidTr="007E31B4">
        <w:trPr>
          <w:trHeight w:val="284"/>
        </w:trPr>
        <w:tc>
          <w:tcPr>
            <w:tcW w:w="213" w:type="pct"/>
            <w:vMerge/>
            <w:shd w:val="clear" w:color="auto" w:fill="FFFFFF"/>
            <w:vAlign w:val="center"/>
          </w:tcPr>
          <w:p w14:paraId="21945368" w14:textId="77777777" w:rsidR="009745BF" w:rsidRPr="007E31B4" w:rsidRDefault="009745BF" w:rsidP="009745BF">
            <w:pPr>
              <w:keepNext/>
              <w:keepLines/>
              <w:spacing w:before="100" w:beforeAutospacing="1" w:after="100" w:afterAutospacing="1"/>
              <w:rPr>
                <w:sz w:val="18"/>
                <w:szCs w:val="18"/>
                <w:lang w:val="el-GR"/>
              </w:rPr>
            </w:pPr>
          </w:p>
        </w:tc>
        <w:tc>
          <w:tcPr>
            <w:tcW w:w="1766" w:type="pct"/>
            <w:vMerge/>
            <w:shd w:val="clear" w:color="auto" w:fill="FFFFFF"/>
            <w:vAlign w:val="center"/>
          </w:tcPr>
          <w:p w14:paraId="52507AF9" w14:textId="77777777" w:rsidR="009745BF" w:rsidRPr="007E31B4" w:rsidRDefault="009745BF" w:rsidP="009745BF">
            <w:pPr>
              <w:keepNext/>
              <w:keepLines/>
              <w:spacing w:before="100" w:beforeAutospacing="1" w:after="100" w:afterAutospacing="1"/>
              <w:rPr>
                <w:sz w:val="18"/>
                <w:szCs w:val="18"/>
                <w:lang w:val="el-GR"/>
              </w:rPr>
            </w:pPr>
          </w:p>
        </w:tc>
        <w:tc>
          <w:tcPr>
            <w:tcW w:w="376" w:type="pct"/>
            <w:shd w:val="clear" w:color="auto" w:fill="FFFFFF"/>
          </w:tcPr>
          <w:p w14:paraId="748A7327" w14:textId="6F43C69B" w:rsidR="009745BF" w:rsidRPr="007E31B4" w:rsidRDefault="009745BF" w:rsidP="009745BF">
            <w:pPr>
              <w:keepNext/>
              <w:keepLines/>
              <w:spacing w:before="100" w:beforeAutospacing="1" w:after="100" w:afterAutospacing="1"/>
              <w:jc w:val="center"/>
              <w:rPr>
                <w:sz w:val="18"/>
                <w:szCs w:val="18"/>
                <w:lang w:val="el-GR"/>
              </w:rPr>
            </w:pPr>
            <w:r w:rsidRPr="007E31B4">
              <w:rPr>
                <w:sz w:val="18"/>
                <w:szCs w:val="18"/>
                <w:lang w:val="el-GR"/>
              </w:rPr>
              <w:t>1_5</w:t>
            </w:r>
          </w:p>
        </w:tc>
        <w:tc>
          <w:tcPr>
            <w:tcW w:w="378" w:type="pct"/>
            <w:tcBorders>
              <w:top w:val="single" w:sz="4" w:space="0" w:color="auto"/>
              <w:left w:val="single" w:sz="4" w:space="0" w:color="auto"/>
              <w:bottom w:val="single" w:sz="36" w:space="0" w:color="auto"/>
              <w:right w:val="single" w:sz="4" w:space="0" w:color="auto"/>
            </w:tcBorders>
          </w:tcPr>
          <w:p w14:paraId="7E70910E" w14:textId="5514D22E" w:rsidR="009745BF" w:rsidRPr="007E31B4" w:rsidRDefault="009745BF" w:rsidP="009745BF">
            <w:pPr>
              <w:keepNext/>
              <w:keepLines/>
              <w:spacing w:before="100" w:beforeAutospacing="1" w:after="100" w:afterAutospacing="1"/>
              <w:jc w:val="center"/>
              <w:rPr>
                <w:sz w:val="18"/>
                <w:szCs w:val="18"/>
                <w:lang w:val="el-GR"/>
              </w:rPr>
            </w:pPr>
            <w:r w:rsidRPr="007E31B4">
              <w:rPr>
                <w:color w:val="000000"/>
                <w:sz w:val="18"/>
                <w:szCs w:val="18"/>
                <w:lang w:val="el-GR" w:eastAsia="el-GR"/>
              </w:rPr>
              <w:t>Π5_2</w:t>
            </w:r>
          </w:p>
        </w:tc>
        <w:tc>
          <w:tcPr>
            <w:tcW w:w="374" w:type="pct"/>
            <w:shd w:val="clear" w:color="auto" w:fill="FFFFFF"/>
            <w:vAlign w:val="center"/>
          </w:tcPr>
          <w:p w14:paraId="3F79C9E3" w14:textId="77777777" w:rsidR="009745BF" w:rsidRPr="007E31B4" w:rsidRDefault="009745BF" w:rsidP="009745BF">
            <w:pPr>
              <w:keepNext/>
              <w:keepLines/>
              <w:spacing w:before="100" w:beforeAutospacing="1" w:after="100" w:afterAutospacing="1"/>
              <w:rPr>
                <w:sz w:val="18"/>
                <w:szCs w:val="18"/>
                <w:lang w:val="el-GR"/>
              </w:rPr>
            </w:pPr>
          </w:p>
        </w:tc>
        <w:tc>
          <w:tcPr>
            <w:tcW w:w="491" w:type="pct"/>
            <w:shd w:val="clear" w:color="auto" w:fill="FFFFFF"/>
            <w:vAlign w:val="center"/>
          </w:tcPr>
          <w:p w14:paraId="3E42D06C" w14:textId="77777777" w:rsidR="009745BF" w:rsidRPr="007E31B4" w:rsidRDefault="009745BF" w:rsidP="009745BF">
            <w:pPr>
              <w:keepNext/>
              <w:keepLines/>
              <w:spacing w:before="100" w:beforeAutospacing="1" w:after="100" w:afterAutospacing="1"/>
              <w:rPr>
                <w:sz w:val="18"/>
                <w:szCs w:val="18"/>
                <w:lang w:val="el-GR"/>
              </w:rPr>
            </w:pPr>
          </w:p>
        </w:tc>
        <w:tc>
          <w:tcPr>
            <w:tcW w:w="426" w:type="pct"/>
            <w:shd w:val="clear" w:color="auto" w:fill="FFFFFF"/>
            <w:vAlign w:val="center"/>
          </w:tcPr>
          <w:p w14:paraId="2442999A" w14:textId="77777777" w:rsidR="009745BF" w:rsidRPr="007E31B4" w:rsidRDefault="009745BF" w:rsidP="009745BF">
            <w:pPr>
              <w:keepNext/>
              <w:keepLines/>
              <w:spacing w:before="100" w:beforeAutospacing="1" w:after="100" w:afterAutospacing="1"/>
              <w:rPr>
                <w:sz w:val="18"/>
                <w:szCs w:val="18"/>
                <w:lang w:val="el-GR"/>
              </w:rPr>
            </w:pPr>
          </w:p>
        </w:tc>
        <w:tc>
          <w:tcPr>
            <w:tcW w:w="462" w:type="pct"/>
            <w:shd w:val="clear" w:color="auto" w:fill="FFFFFF"/>
            <w:vAlign w:val="center"/>
          </w:tcPr>
          <w:p w14:paraId="2A0B5EAC" w14:textId="77777777" w:rsidR="009745BF" w:rsidRPr="007E31B4" w:rsidRDefault="009745BF" w:rsidP="009745BF">
            <w:pPr>
              <w:keepNext/>
              <w:keepLines/>
              <w:spacing w:before="100" w:beforeAutospacing="1" w:after="100" w:afterAutospacing="1"/>
              <w:rPr>
                <w:sz w:val="18"/>
                <w:szCs w:val="18"/>
                <w:lang w:val="el-GR"/>
              </w:rPr>
            </w:pPr>
          </w:p>
        </w:tc>
        <w:tc>
          <w:tcPr>
            <w:tcW w:w="514" w:type="pct"/>
            <w:shd w:val="clear" w:color="auto" w:fill="FFFFFF"/>
            <w:vAlign w:val="center"/>
          </w:tcPr>
          <w:p w14:paraId="113BA908" w14:textId="77777777" w:rsidR="009745BF" w:rsidRPr="007E31B4" w:rsidRDefault="009745BF" w:rsidP="009745BF">
            <w:pPr>
              <w:keepNext/>
              <w:keepLines/>
              <w:spacing w:before="100" w:beforeAutospacing="1" w:after="100" w:afterAutospacing="1"/>
              <w:rPr>
                <w:sz w:val="18"/>
                <w:szCs w:val="18"/>
                <w:lang w:val="el-GR"/>
              </w:rPr>
            </w:pPr>
          </w:p>
        </w:tc>
      </w:tr>
      <w:tr w:rsidR="00E86F1F" w:rsidRPr="007E31B4" w14:paraId="7B9A8B5D" w14:textId="77777777" w:rsidTr="00B61576">
        <w:trPr>
          <w:trHeight w:val="284"/>
        </w:trPr>
        <w:tc>
          <w:tcPr>
            <w:tcW w:w="213" w:type="pct"/>
            <w:shd w:val="clear" w:color="auto" w:fill="FFFFFF"/>
            <w:vAlign w:val="center"/>
          </w:tcPr>
          <w:p w14:paraId="1520D442" w14:textId="77777777" w:rsidR="00E86F1F" w:rsidRPr="007E31B4" w:rsidRDefault="00E86F1F" w:rsidP="00B61576">
            <w:pPr>
              <w:keepNext/>
              <w:keepLines/>
              <w:spacing w:before="100" w:beforeAutospacing="1" w:after="100" w:afterAutospacing="1"/>
              <w:rPr>
                <w:i/>
                <w:iCs/>
                <w:sz w:val="18"/>
                <w:szCs w:val="20"/>
              </w:rPr>
            </w:pPr>
            <w:r w:rsidRPr="007E31B4">
              <w:rPr>
                <w:i/>
                <w:iCs/>
                <w:sz w:val="18"/>
                <w:szCs w:val="20"/>
              </w:rPr>
              <w:t>…</w:t>
            </w:r>
          </w:p>
        </w:tc>
        <w:tc>
          <w:tcPr>
            <w:tcW w:w="1766" w:type="pct"/>
            <w:shd w:val="clear" w:color="auto" w:fill="FFFFFF"/>
            <w:vAlign w:val="center"/>
          </w:tcPr>
          <w:p w14:paraId="277BB095" w14:textId="77777777" w:rsidR="00E86F1F" w:rsidRPr="007E31B4" w:rsidRDefault="00E86F1F" w:rsidP="00B61576">
            <w:pPr>
              <w:keepNext/>
              <w:keepLines/>
              <w:spacing w:before="100" w:beforeAutospacing="1" w:after="100" w:afterAutospacing="1"/>
              <w:rPr>
                <w:i/>
                <w:iCs/>
                <w:sz w:val="18"/>
                <w:szCs w:val="20"/>
              </w:rPr>
            </w:pPr>
            <w:r w:rsidRPr="007E31B4">
              <w:rPr>
                <w:i/>
                <w:iCs/>
                <w:sz w:val="18"/>
                <w:szCs w:val="20"/>
              </w:rPr>
              <w:t>Άλλες Υπηρεσίες …</w:t>
            </w:r>
          </w:p>
        </w:tc>
        <w:tc>
          <w:tcPr>
            <w:tcW w:w="376" w:type="pct"/>
            <w:shd w:val="clear" w:color="auto" w:fill="FFFFFF"/>
          </w:tcPr>
          <w:p w14:paraId="4F321E58" w14:textId="77777777" w:rsidR="00E86F1F" w:rsidRPr="007E31B4" w:rsidRDefault="00E86F1F" w:rsidP="00B61576">
            <w:pPr>
              <w:keepNext/>
              <w:keepLines/>
              <w:spacing w:before="100" w:beforeAutospacing="1" w:after="100" w:afterAutospacing="1"/>
              <w:rPr>
                <w:i/>
                <w:iCs/>
                <w:sz w:val="18"/>
                <w:szCs w:val="20"/>
              </w:rPr>
            </w:pPr>
          </w:p>
        </w:tc>
        <w:tc>
          <w:tcPr>
            <w:tcW w:w="378" w:type="pct"/>
            <w:shd w:val="clear" w:color="auto" w:fill="FFFFFF"/>
          </w:tcPr>
          <w:p w14:paraId="50C2E41E" w14:textId="77777777" w:rsidR="00E86F1F" w:rsidRPr="007E31B4" w:rsidRDefault="00E86F1F" w:rsidP="00B61576">
            <w:pPr>
              <w:keepNext/>
              <w:keepLines/>
              <w:spacing w:before="100" w:beforeAutospacing="1" w:after="100" w:afterAutospacing="1"/>
              <w:rPr>
                <w:i/>
                <w:iCs/>
                <w:sz w:val="18"/>
                <w:szCs w:val="20"/>
                <w:lang w:val="el-GR"/>
              </w:rPr>
            </w:pPr>
          </w:p>
        </w:tc>
        <w:tc>
          <w:tcPr>
            <w:tcW w:w="374" w:type="pct"/>
            <w:tcBorders>
              <w:bottom w:val="single" w:sz="4" w:space="0" w:color="auto"/>
              <w:right w:val="single" w:sz="4" w:space="0" w:color="auto"/>
            </w:tcBorders>
            <w:shd w:val="clear" w:color="auto" w:fill="FFFFFF"/>
            <w:vAlign w:val="center"/>
          </w:tcPr>
          <w:p w14:paraId="5FB63E0B" w14:textId="77777777" w:rsidR="00E86F1F" w:rsidRPr="007E31B4" w:rsidRDefault="00E86F1F" w:rsidP="00B61576">
            <w:pPr>
              <w:keepNext/>
              <w:keepLines/>
              <w:spacing w:before="100" w:beforeAutospacing="1" w:after="100" w:afterAutospacing="1"/>
              <w:rPr>
                <w:i/>
                <w:iCs/>
                <w:sz w:val="18"/>
                <w:szCs w:val="20"/>
              </w:rPr>
            </w:pPr>
          </w:p>
        </w:tc>
        <w:tc>
          <w:tcPr>
            <w:tcW w:w="491" w:type="pct"/>
            <w:tcBorders>
              <w:left w:val="single" w:sz="4" w:space="0" w:color="auto"/>
              <w:bottom w:val="single" w:sz="4" w:space="0" w:color="auto"/>
            </w:tcBorders>
            <w:shd w:val="clear" w:color="auto" w:fill="FFFFFF"/>
            <w:vAlign w:val="center"/>
          </w:tcPr>
          <w:p w14:paraId="6D772275" w14:textId="77777777" w:rsidR="00E86F1F" w:rsidRPr="007E31B4" w:rsidRDefault="00E86F1F" w:rsidP="00B61576">
            <w:pPr>
              <w:keepNext/>
              <w:keepLines/>
              <w:spacing w:before="100" w:beforeAutospacing="1" w:after="100" w:afterAutospacing="1"/>
              <w:rPr>
                <w:i/>
                <w:iCs/>
                <w:sz w:val="18"/>
                <w:szCs w:val="20"/>
              </w:rPr>
            </w:pPr>
          </w:p>
        </w:tc>
        <w:tc>
          <w:tcPr>
            <w:tcW w:w="426" w:type="pct"/>
            <w:tcBorders>
              <w:bottom w:val="single" w:sz="4" w:space="0" w:color="auto"/>
            </w:tcBorders>
            <w:shd w:val="clear" w:color="auto" w:fill="FFFFFF"/>
            <w:vAlign w:val="center"/>
          </w:tcPr>
          <w:p w14:paraId="0E71C304" w14:textId="77777777" w:rsidR="00E86F1F" w:rsidRPr="007E31B4" w:rsidRDefault="00E86F1F" w:rsidP="00B61576">
            <w:pPr>
              <w:keepNext/>
              <w:keepLines/>
              <w:spacing w:before="100" w:beforeAutospacing="1" w:after="100" w:afterAutospacing="1"/>
              <w:rPr>
                <w:i/>
                <w:iCs/>
                <w:sz w:val="18"/>
                <w:szCs w:val="20"/>
              </w:rPr>
            </w:pPr>
          </w:p>
        </w:tc>
        <w:tc>
          <w:tcPr>
            <w:tcW w:w="462" w:type="pct"/>
            <w:tcBorders>
              <w:bottom w:val="single" w:sz="4" w:space="0" w:color="auto"/>
            </w:tcBorders>
            <w:shd w:val="clear" w:color="auto" w:fill="FFFFFF"/>
            <w:vAlign w:val="center"/>
          </w:tcPr>
          <w:p w14:paraId="3D532222" w14:textId="77777777" w:rsidR="00E86F1F" w:rsidRPr="007E31B4" w:rsidRDefault="00E86F1F" w:rsidP="00B61576">
            <w:pPr>
              <w:keepNext/>
              <w:keepLines/>
              <w:spacing w:before="100" w:beforeAutospacing="1" w:after="100" w:afterAutospacing="1"/>
              <w:rPr>
                <w:i/>
                <w:iCs/>
                <w:sz w:val="18"/>
                <w:szCs w:val="20"/>
              </w:rPr>
            </w:pPr>
          </w:p>
        </w:tc>
        <w:tc>
          <w:tcPr>
            <w:tcW w:w="514" w:type="pct"/>
            <w:tcBorders>
              <w:bottom w:val="single" w:sz="4" w:space="0" w:color="auto"/>
            </w:tcBorders>
            <w:shd w:val="clear" w:color="auto" w:fill="FFFFFF"/>
            <w:vAlign w:val="center"/>
          </w:tcPr>
          <w:p w14:paraId="3951363D" w14:textId="77777777" w:rsidR="00E86F1F" w:rsidRPr="007E31B4" w:rsidRDefault="00E86F1F" w:rsidP="00B61576">
            <w:pPr>
              <w:keepNext/>
              <w:keepLines/>
              <w:spacing w:before="100" w:beforeAutospacing="1" w:after="100" w:afterAutospacing="1"/>
              <w:rPr>
                <w:i/>
                <w:iCs/>
                <w:sz w:val="18"/>
                <w:szCs w:val="20"/>
              </w:rPr>
            </w:pPr>
          </w:p>
        </w:tc>
      </w:tr>
      <w:tr w:rsidR="00E86F1F" w:rsidRPr="007E31B4" w14:paraId="22CEBBB8" w14:textId="77777777" w:rsidTr="00B61576">
        <w:trPr>
          <w:trHeight w:val="284"/>
        </w:trPr>
        <w:tc>
          <w:tcPr>
            <w:tcW w:w="2733" w:type="pct"/>
            <w:gridSpan w:val="4"/>
            <w:tcBorders>
              <w:right w:val="single" w:sz="4" w:space="0" w:color="auto"/>
            </w:tcBorders>
            <w:shd w:val="pct15" w:color="auto" w:fill="auto"/>
          </w:tcPr>
          <w:p w14:paraId="72E15A61" w14:textId="77777777" w:rsidR="00E86F1F" w:rsidRPr="007E31B4" w:rsidRDefault="00E86F1F" w:rsidP="00B61576">
            <w:pPr>
              <w:keepNext/>
              <w:keepLines/>
              <w:spacing w:before="100" w:beforeAutospacing="1" w:after="100" w:afterAutospacing="1"/>
              <w:jc w:val="center"/>
              <w:rPr>
                <w:sz w:val="18"/>
                <w:szCs w:val="18"/>
              </w:rPr>
            </w:pPr>
            <w:r w:rsidRPr="007E31B4">
              <w:rPr>
                <w:b/>
                <w:sz w:val="18"/>
                <w:szCs w:val="18"/>
              </w:rPr>
              <w:t>ΣΥΝΟΛΟ</w:t>
            </w:r>
          </w:p>
        </w:tc>
        <w:tc>
          <w:tcPr>
            <w:tcW w:w="374" w:type="pct"/>
            <w:tcBorders>
              <w:right w:val="single" w:sz="4" w:space="0" w:color="auto"/>
            </w:tcBorders>
            <w:shd w:val="pct15" w:color="auto" w:fill="auto"/>
            <w:vAlign w:val="center"/>
          </w:tcPr>
          <w:p w14:paraId="4A553525" w14:textId="77777777" w:rsidR="00E86F1F" w:rsidRPr="007E31B4" w:rsidRDefault="00E86F1F" w:rsidP="00B61576">
            <w:pPr>
              <w:keepNext/>
              <w:keepLines/>
              <w:spacing w:before="100" w:beforeAutospacing="1" w:after="100" w:afterAutospacing="1"/>
              <w:jc w:val="center"/>
              <w:rPr>
                <w:sz w:val="18"/>
                <w:szCs w:val="18"/>
              </w:rPr>
            </w:pPr>
          </w:p>
        </w:tc>
        <w:tc>
          <w:tcPr>
            <w:tcW w:w="491" w:type="pct"/>
            <w:tcBorders>
              <w:right w:val="single" w:sz="4" w:space="0" w:color="auto"/>
            </w:tcBorders>
            <w:shd w:val="clear" w:color="auto" w:fill="808080" w:themeFill="background1" w:themeFillShade="80"/>
            <w:vAlign w:val="center"/>
          </w:tcPr>
          <w:p w14:paraId="41E4BAA9" w14:textId="77777777" w:rsidR="00E86F1F" w:rsidRPr="007E31B4" w:rsidRDefault="00E86F1F" w:rsidP="00B61576">
            <w:pPr>
              <w:keepNext/>
              <w:keepLines/>
              <w:spacing w:before="100" w:beforeAutospacing="1" w:after="100" w:afterAutospacing="1"/>
              <w:jc w:val="center"/>
              <w:rPr>
                <w:sz w:val="18"/>
                <w:szCs w:val="18"/>
              </w:rPr>
            </w:pPr>
          </w:p>
        </w:tc>
        <w:tc>
          <w:tcPr>
            <w:tcW w:w="426" w:type="pct"/>
            <w:tcBorders>
              <w:left w:val="single" w:sz="4" w:space="0" w:color="auto"/>
              <w:bottom w:val="single" w:sz="4" w:space="0" w:color="auto"/>
            </w:tcBorders>
            <w:shd w:val="clear" w:color="auto" w:fill="D9D9D9" w:themeFill="background1" w:themeFillShade="D9"/>
            <w:vAlign w:val="center"/>
          </w:tcPr>
          <w:p w14:paraId="7ED9C6A6" w14:textId="77777777" w:rsidR="00E86F1F" w:rsidRPr="007E31B4" w:rsidRDefault="00E86F1F" w:rsidP="00B61576">
            <w:pPr>
              <w:keepNext/>
              <w:keepLines/>
              <w:spacing w:before="100" w:beforeAutospacing="1" w:after="100" w:afterAutospacing="1"/>
              <w:rPr>
                <w:sz w:val="18"/>
                <w:szCs w:val="18"/>
              </w:rPr>
            </w:pPr>
          </w:p>
        </w:tc>
        <w:tc>
          <w:tcPr>
            <w:tcW w:w="462" w:type="pct"/>
            <w:shd w:val="clear" w:color="auto" w:fill="D9D9D9" w:themeFill="background1" w:themeFillShade="D9"/>
            <w:vAlign w:val="center"/>
          </w:tcPr>
          <w:p w14:paraId="03A6C5AB" w14:textId="77777777" w:rsidR="00E86F1F" w:rsidRPr="007E31B4" w:rsidRDefault="00E86F1F" w:rsidP="00B61576">
            <w:pPr>
              <w:keepNext/>
              <w:keepLines/>
              <w:spacing w:before="100" w:beforeAutospacing="1" w:after="100" w:afterAutospacing="1"/>
              <w:rPr>
                <w:sz w:val="18"/>
                <w:szCs w:val="18"/>
              </w:rPr>
            </w:pPr>
          </w:p>
        </w:tc>
        <w:tc>
          <w:tcPr>
            <w:tcW w:w="514" w:type="pct"/>
            <w:shd w:val="clear" w:color="auto" w:fill="D9D9D9" w:themeFill="background1" w:themeFillShade="D9"/>
            <w:vAlign w:val="center"/>
          </w:tcPr>
          <w:p w14:paraId="2FF9F23C" w14:textId="77777777" w:rsidR="00E86F1F" w:rsidRPr="007E31B4" w:rsidRDefault="00E86F1F" w:rsidP="00B61576">
            <w:pPr>
              <w:keepNext/>
              <w:keepLines/>
              <w:spacing w:before="100" w:beforeAutospacing="1" w:after="100" w:afterAutospacing="1"/>
              <w:rPr>
                <w:sz w:val="18"/>
                <w:szCs w:val="18"/>
              </w:rPr>
            </w:pPr>
          </w:p>
        </w:tc>
      </w:tr>
    </w:tbl>
    <w:p w14:paraId="5F87BE6F" w14:textId="29E56CA4" w:rsidR="00F70213" w:rsidRPr="007E31B4" w:rsidRDefault="00F70213" w:rsidP="00F70213">
      <w:pPr>
        <w:pStyle w:val="3"/>
        <w:numPr>
          <w:ilvl w:val="1"/>
          <w:numId w:val="2"/>
        </w:numPr>
        <w:tabs>
          <w:tab w:val="clear" w:pos="397"/>
          <w:tab w:val="num" w:pos="0"/>
          <w:tab w:val="num" w:pos="1080"/>
        </w:tabs>
        <w:ind w:left="1080" w:hanging="360"/>
        <w:rPr>
          <w:rFonts w:cs="Tahoma"/>
        </w:rPr>
      </w:pPr>
      <w:bookmarkStart w:id="726" w:name="_Toc202354789"/>
      <w:bookmarkStart w:id="727" w:name="_Toc51007909"/>
      <w:bookmarkStart w:id="728" w:name="_Ref53751126"/>
      <w:r w:rsidRPr="007E31B4">
        <w:rPr>
          <w:rFonts w:cs="Tahoma"/>
        </w:rPr>
        <w:t>Υπηρεσίες</w:t>
      </w:r>
      <w:r w:rsidRPr="007E31B4">
        <w:rPr>
          <w:rFonts w:cs="Tahoma"/>
          <w:lang w:val="el-GR"/>
        </w:rPr>
        <w:t xml:space="preserve"> Δράσης 2</w:t>
      </w:r>
      <w:bookmarkEnd w:id="726"/>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5"/>
        <w:gridCol w:w="3362"/>
        <w:gridCol w:w="716"/>
        <w:gridCol w:w="720"/>
        <w:gridCol w:w="712"/>
        <w:gridCol w:w="935"/>
        <w:gridCol w:w="811"/>
        <w:gridCol w:w="880"/>
        <w:gridCol w:w="979"/>
      </w:tblGrid>
      <w:tr w:rsidR="00F70213" w:rsidRPr="007E31B4" w14:paraId="4F835CA5" w14:textId="77777777" w:rsidTr="00B61576">
        <w:tc>
          <w:tcPr>
            <w:tcW w:w="213" w:type="pct"/>
            <w:vMerge w:val="restart"/>
            <w:shd w:val="pct15" w:color="auto" w:fill="FFFFFF"/>
            <w:vAlign w:val="center"/>
          </w:tcPr>
          <w:p w14:paraId="75A18FA6" w14:textId="77777777" w:rsidR="00F70213" w:rsidRPr="007E31B4" w:rsidRDefault="00F70213" w:rsidP="00B61576">
            <w:pPr>
              <w:keepNext/>
              <w:keepLines/>
              <w:spacing w:after="0"/>
              <w:ind w:right="-191"/>
              <w:rPr>
                <w:sz w:val="18"/>
                <w:szCs w:val="18"/>
              </w:rPr>
            </w:pPr>
            <w:r w:rsidRPr="007E31B4">
              <w:rPr>
                <w:sz w:val="18"/>
                <w:szCs w:val="18"/>
              </w:rPr>
              <w:t>Α/Α</w:t>
            </w:r>
          </w:p>
        </w:tc>
        <w:tc>
          <w:tcPr>
            <w:tcW w:w="1766" w:type="pct"/>
            <w:vMerge w:val="restart"/>
            <w:shd w:val="pct15" w:color="auto" w:fill="FFFFFF"/>
            <w:vAlign w:val="center"/>
          </w:tcPr>
          <w:p w14:paraId="5210BFA6" w14:textId="77777777" w:rsidR="00F70213" w:rsidRPr="007E31B4" w:rsidRDefault="00F70213" w:rsidP="00B61576">
            <w:pPr>
              <w:keepNext/>
              <w:keepLines/>
              <w:spacing w:after="0"/>
              <w:jc w:val="center"/>
              <w:rPr>
                <w:sz w:val="18"/>
                <w:szCs w:val="18"/>
              </w:rPr>
            </w:pPr>
            <w:r w:rsidRPr="007E31B4">
              <w:rPr>
                <w:sz w:val="18"/>
                <w:szCs w:val="18"/>
              </w:rPr>
              <w:t>ΠΕΡΙΓΡΑΦΗ</w:t>
            </w:r>
          </w:p>
        </w:tc>
        <w:tc>
          <w:tcPr>
            <w:tcW w:w="376" w:type="pct"/>
            <w:vMerge w:val="restart"/>
            <w:shd w:val="pct15" w:color="auto" w:fill="FFFFFF"/>
            <w:vAlign w:val="center"/>
          </w:tcPr>
          <w:p w14:paraId="67953651" w14:textId="77777777" w:rsidR="00F70213" w:rsidRPr="007E31B4" w:rsidRDefault="00F70213" w:rsidP="00B61576">
            <w:pPr>
              <w:keepNext/>
              <w:keepLines/>
              <w:spacing w:after="0"/>
              <w:ind w:left="-100" w:right="-11"/>
              <w:jc w:val="center"/>
              <w:rPr>
                <w:sz w:val="18"/>
                <w:szCs w:val="18"/>
              </w:rPr>
            </w:pPr>
            <w:r w:rsidRPr="007E31B4">
              <w:rPr>
                <w:sz w:val="20"/>
                <w:szCs w:val="20"/>
              </w:rPr>
              <w:t>ΦΑΣΗ ΈΡΓΟΥ</w:t>
            </w:r>
          </w:p>
        </w:tc>
        <w:tc>
          <w:tcPr>
            <w:tcW w:w="378" w:type="pct"/>
            <w:vMerge w:val="restart"/>
            <w:shd w:val="pct15" w:color="auto" w:fill="FFFFFF"/>
            <w:vAlign w:val="center"/>
          </w:tcPr>
          <w:p w14:paraId="6251BAA8" w14:textId="77777777" w:rsidR="00F70213" w:rsidRPr="007E31B4" w:rsidRDefault="00F70213" w:rsidP="00B61576">
            <w:pPr>
              <w:keepNext/>
              <w:keepLines/>
              <w:spacing w:after="0"/>
              <w:ind w:left="-100" w:right="-11"/>
              <w:jc w:val="center"/>
              <w:rPr>
                <w:sz w:val="18"/>
                <w:szCs w:val="18"/>
              </w:rPr>
            </w:pPr>
            <w:r w:rsidRPr="007E31B4">
              <w:rPr>
                <w:sz w:val="20"/>
                <w:szCs w:val="20"/>
              </w:rPr>
              <w:t>ΚΩΔ. ΠΑΡΑΔΟΤΕΟΥ</w:t>
            </w:r>
          </w:p>
        </w:tc>
        <w:tc>
          <w:tcPr>
            <w:tcW w:w="374" w:type="pct"/>
            <w:vMerge w:val="restart"/>
            <w:shd w:val="pct15" w:color="auto" w:fill="FFFFFF"/>
            <w:vAlign w:val="center"/>
          </w:tcPr>
          <w:p w14:paraId="7472BB2F" w14:textId="77777777" w:rsidR="00F70213" w:rsidRPr="007E31B4" w:rsidRDefault="00F70213" w:rsidP="00B61576">
            <w:pPr>
              <w:keepNext/>
              <w:keepLines/>
              <w:spacing w:after="0"/>
              <w:ind w:left="-100" w:right="-11"/>
              <w:jc w:val="center"/>
              <w:rPr>
                <w:sz w:val="18"/>
                <w:szCs w:val="18"/>
              </w:rPr>
            </w:pPr>
            <w:r w:rsidRPr="007E31B4">
              <w:rPr>
                <w:sz w:val="18"/>
                <w:szCs w:val="18"/>
              </w:rPr>
              <w:t>Ανθρωπομήνες</w:t>
            </w:r>
          </w:p>
        </w:tc>
        <w:tc>
          <w:tcPr>
            <w:tcW w:w="917" w:type="pct"/>
            <w:gridSpan w:val="2"/>
            <w:tcBorders>
              <w:bottom w:val="single" w:sz="4" w:space="0" w:color="auto"/>
            </w:tcBorders>
            <w:shd w:val="pct15" w:color="auto" w:fill="FFFFFF"/>
            <w:vAlign w:val="center"/>
          </w:tcPr>
          <w:p w14:paraId="7083F973" w14:textId="77777777" w:rsidR="00F70213" w:rsidRPr="007E31B4" w:rsidRDefault="00F70213" w:rsidP="00B61576">
            <w:pPr>
              <w:keepNext/>
              <w:keepLines/>
              <w:spacing w:after="0"/>
              <w:rPr>
                <w:sz w:val="18"/>
                <w:szCs w:val="18"/>
              </w:rPr>
            </w:pPr>
            <w:r w:rsidRPr="007E31B4">
              <w:rPr>
                <w:sz w:val="18"/>
                <w:szCs w:val="18"/>
              </w:rPr>
              <w:t>ΑΞΙΑ ΧΩΡΙΣ ΦΠΑ [€]</w:t>
            </w:r>
          </w:p>
        </w:tc>
        <w:tc>
          <w:tcPr>
            <w:tcW w:w="462" w:type="pct"/>
            <w:vMerge w:val="restart"/>
            <w:shd w:val="pct15" w:color="auto" w:fill="FFFFFF"/>
            <w:vAlign w:val="center"/>
          </w:tcPr>
          <w:p w14:paraId="1205A8E4" w14:textId="77777777" w:rsidR="00F70213" w:rsidRPr="007E31B4" w:rsidRDefault="00F70213" w:rsidP="00B61576">
            <w:pPr>
              <w:keepNext/>
              <w:keepLines/>
              <w:spacing w:after="0"/>
              <w:rPr>
                <w:sz w:val="18"/>
                <w:szCs w:val="18"/>
              </w:rPr>
            </w:pPr>
            <w:r w:rsidRPr="007E31B4">
              <w:rPr>
                <w:sz w:val="18"/>
                <w:szCs w:val="18"/>
              </w:rPr>
              <w:t>ΦΠΑ [€]</w:t>
            </w:r>
          </w:p>
        </w:tc>
        <w:tc>
          <w:tcPr>
            <w:tcW w:w="514" w:type="pct"/>
            <w:vMerge w:val="restart"/>
            <w:shd w:val="pct15" w:color="auto" w:fill="FFFFFF"/>
            <w:vAlign w:val="center"/>
          </w:tcPr>
          <w:p w14:paraId="7E2CECE5" w14:textId="77777777" w:rsidR="00F70213" w:rsidRPr="007E31B4" w:rsidRDefault="00F70213" w:rsidP="00B61576">
            <w:pPr>
              <w:keepNext/>
              <w:keepLines/>
              <w:spacing w:after="0"/>
              <w:rPr>
                <w:sz w:val="18"/>
                <w:szCs w:val="18"/>
              </w:rPr>
            </w:pPr>
            <w:r w:rsidRPr="007E31B4">
              <w:rPr>
                <w:sz w:val="18"/>
                <w:szCs w:val="18"/>
              </w:rPr>
              <w:t xml:space="preserve">ΣΥΝΟΛΙΚΗ ΑΞΙΑ </w:t>
            </w:r>
          </w:p>
          <w:p w14:paraId="1C8904A1" w14:textId="77777777" w:rsidR="00F70213" w:rsidRPr="007E31B4" w:rsidRDefault="00F70213" w:rsidP="00B61576">
            <w:pPr>
              <w:keepNext/>
              <w:keepLines/>
              <w:spacing w:after="0"/>
              <w:rPr>
                <w:sz w:val="18"/>
                <w:szCs w:val="18"/>
              </w:rPr>
            </w:pPr>
            <w:r w:rsidRPr="007E31B4">
              <w:rPr>
                <w:sz w:val="18"/>
                <w:szCs w:val="18"/>
              </w:rPr>
              <w:t>ΜΕ ΦΠΑ [€]</w:t>
            </w:r>
          </w:p>
        </w:tc>
      </w:tr>
      <w:tr w:rsidR="00F70213" w:rsidRPr="007E31B4" w14:paraId="17E47096" w14:textId="77777777" w:rsidTr="00B61576">
        <w:tc>
          <w:tcPr>
            <w:tcW w:w="213" w:type="pct"/>
            <w:vMerge/>
            <w:shd w:val="clear" w:color="auto" w:fill="FFFFFF"/>
            <w:vAlign w:val="center"/>
          </w:tcPr>
          <w:p w14:paraId="7D85FCB4" w14:textId="77777777" w:rsidR="00F70213" w:rsidRPr="007E31B4" w:rsidRDefault="00F70213" w:rsidP="00B61576">
            <w:pPr>
              <w:keepNext/>
              <w:keepLines/>
              <w:spacing w:before="100" w:beforeAutospacing="1" w:after="100" w:afterAutospacing="1"/>
              <w:rPr>
                <w:sz w:val="18"/>
                <w:szCs w:val="18"/>
              </w:rPr>
            </w:pPr>
          </w:p>
        </w:tc>
        <w:tc>
          <w:tcPr>
            <w:tcW w:w="1766" w:type="pct"/>
            <w:vMerge/>
            <w:shd w:val="clear" w:color="auto" w:fill="FFFFFF"/>
            <w:vAlign w:val="center"/>
          </w:tcPr>
          <w:p w14:paraId="183C92A2" w14:textId="77777777" w:rsidR="00F70213" w:rsidRPr="007E31B4" w:rsidRDefault="00F70213" w:rsidP="00B61576">
            <w:pPr>
              <w:keepNext/>
              <w:keepLines/>
              <w:spacing w:before="100" w:beforeAutospacing="1" w:after="100" w:afterAutospacing="1"/>
              <w:rPr>
                <w:sz w:val="18"/>
                <w:szCs w:val="18"/>
              </w:rPr>
            </w:pPr>
          </w:p>
        </w:tc>
        <w:tc>
          <w:tcPr>
            <w:tcW w:w="376" w:type="pct"/>
            <w:vMerge/>
            <w:shd w:val="clear" w:color="auto" w:fill="FFFFFF"/>
          </w:tcPr>
          <w:p w14:paraId="66D21376" w14:textId="77777777" w:rsidR="00F70213" w:rsidRPr="007E31B4" w:rsidRDefault="00F70213" w:rsidP="00B61576">
            <w:pPr>
              <w:keepNext/>
              <w:keepLines/>
              <w:spacing w:before="100" w:beforeAutospacing="1" w:after="100" w:afterAutospacing="1"/>
              <w:rPr>
                <w:sz w:val="18"/>
                <w:szCs w:val="18"/>
              </w:rPr>
            </w:pPr>
          </w:p>
        </w:tc>
        <w:tc>
          <w:tcPr>
            <w:tcW w:w="378" w:type="pct"/>
            <w:vMerge/>
            <w:shd w:val="clear" w:color="auto" w:fill="FFFFFF"/>
          </w:tcPr>
          <w:p w14:paraId="24418211" w14:textId="77777777" w:rsidR="00F70213" w:rsidRPr="007E31B4" w:rsidRDefault="00F70213" w:rsidP="00B61576">
            <w:pPr>
              <w:keepNext/>
              <w:keepLines/>
              <w:spacing w:before="100" w:beforeAutospacing="1" w:after="100" w:afterAutospacing="1"/>
              <w:rPr>
                <w:sz w:val="18"/>
                <w:szCs w:val="18"/>
              </w:rPr>
            </w:pPr>
          </w:p>
        </w:tc>
        <w:tc>
          <w:tcPr>
            <w:tcW w:w="374" w:type="pct"/>
            <w:vMerge/>
            <w:shd w:val="clear" w:color="auto" w:fill="FFFFFF"/>
            <w:vAlign w:val="center"/>
          </w:tcPr>
          <w:p w14:paraId="002784BF" w14:textId="77777777" w:rsidR="00F70213" w:rsidRPr="007E31B4" w:rsidRDefault="00F70213" w:rsidP="00B61576">
            <w:pPr>
              <w:keepNext/>
              <w:keepLines/>
              <w:spacing w:before="100" w:beforeAutospacing="1" w:after="100" w:afterAutospacing="1"/>
              <w:rPr>
                <w:sz w:val="18"/>
                <w:szCs w:val="18"/>
              </w:rPr>
            </w:pPr>
          </w:p>
        </w:tc>
        <w:tc>
          <w:tcPr>
            <w:tcW w:w="491" w:type="pct"/>
            <w:shd w:val="pct15" w:color="auto" w:fill="FFFFFF"/>
            <w:vAlign w:val="center"/>
          </w:tcPr>
          <w:p w14:paraId="071C3A34" w14:textId="77777777" w:rsidR="00F70213" w:rsidRPr="007E31B4" w:rsidRDefault="00F70213" w:rsidP="00B61576">
            <w:pPr>
              <w:keepNext/>
              <w:keepLines/>
              <w:spacing w:after="0"/>
              <w:jc w:val="center"/>
              <w:rPr>
                <w:sz w:val="18"/>
                <w:szCs w:val="18"/>
              </w:rPr>
            </w:pPr>
            <w:r w:rsidRPr="007E31B4">
              <w:rPr>
                <w:sz w:val="18"/>
                <w:szCs w:val="18"/>
              </w:rPr>
              <w:t>ΤΙΜΗ ΜΟΝΑΔΑΣ</w:t>
            </w:r>
          </w:p>
        </w:tc>
        <w:tc>
          <w:tcPr>
            <w:tcW w:w="426" w:type="pct"/>
            <w:shd w:val="pct15" w:color="auto" w:fill="FFFFFF"/>
            <w:vAlign w:val="center"/>
          </w:tcPr>
          <w:p w14:paraId="60F193D0" w14:textId="77777777" w:rsidR="00F70213" w:rsidRPr="007E31B4" w:rsidRDefault="00F70213" w:rsidP="00B61576">
            <w:pPr>
              <w:keepNext/>
              <w:keepLines/>
              <w:spacing w:after="0"/>
              <w:jc w:val="center"/>
              <w:rPr>
                <w:sz w:val="18"/>
                <w:szCs w:val="18"/>
              </w:rPr>
            </w:pPr>
            <w:r w:rsidRPr="007E31B4">
              <w:rPr>
                <w:sz w:val="18"/>
                <w:szCs w:val="18"/>
              </w:rPr>
              <w:t>ΣΥΝΟΛΟ</w:t>
            </w:r>
          </w:p>
        </w:tc>
        <w:tc>
          <w:tcPr>
            <w:tcW w:w="462" w:type="pct"/>
            <w:vMerge/>
            <w:shd w:val="clear" w:color="auto" w:fill="FFFFFF"/>
            <w:vAlign w:val="center"/>
          </w:tcPr>
          <w:p w14:paraId="2EC08040" w14:textId="77777777" w:rsidR="00F70213" w:rsidRPr="007E31B4" w:rsidRDefault="00F70213" w:rsidP="00B61576">
            <w:pPr>
              <w:keepNext/>
              <w:keepLines/>
              <w:spacing w:before="100" w:beforeAutospacing="1" w:after="100" w:afterAutospacing="1"/>
              <w:rPr>
                <w:sz w:val="18"/>
                <w:szCs w:val="18"/>
              </w:rPr>
            </w:pPr>
          </w:p>
        </w:tc>
        <w:tc>
          <w:tcPr>
            <w:tcW w:w="514" w:type="pct"/>
            <w:vMerge/>
            <w:shd w:val="clear" w:color="auto" w:fill="FFFFFF"/>
            <w:vAlign w:val="center"/>
          </w:tcPr>
          <w:p w14:paraId="2A04DECF" w14:textId="77777777" w:rsidR="00F70213" w:rsidRPr="007E31B4" w:rsidRDefault="00F70213" w:rsidP="00B61576">
            <w:pPr>
              <w:keepNext/>
              <w:keepLines/>
              <w:spacing w:before="100" w:beforeAutospacing="1" w:after="100" w:afterAutospacing="1"/>
              <w:rPr>
                <w:sz w:val="18"/>
                <w:szCs w:val="18"/>
              </w:rPr>
            </w:pPr>
          </w:p>
        </w:tc>
      </w:tr>
      <w:tr w:rsidR="009835BC" w:rsidRPr="007E31B4" w14:paraId="7E136D5E" w14:textId="77777777" w:rsidTr="007E31B4">
        <w:trPr>
          <w:trHeight w:val="284"/>
        </w:trPr>
        <w:tc>
          <w:tcPr>
            <w:tcW w:w="213" w:type="pct"/>
            <w:shd w:val="clear" w:color="auto" w:fill="FFFFFF"/>
            <w:vAlign w:val="center"/>
          </w:tcPr>
          <w:p w14:paraId="31BFE59D" w14:textId="77777777" w:rsidR="009835BC" w:rsidRPr="007E31B4" w:rsidRDefault="009835BC" w:rsidP="009835BC">
            <w:pPr>
              <w:keepNext/>
              <w:keepLines/>
              <w:spacing w:before="100" w:beforeAutospacing="1" w:after="100" w:afterAutospacing="1"/>
              <w:rPr>
                <w:sz w:val="18"/>
                <w:szCs w:val="18"/>
              </w:rPr>
            </w:pPr>
            <w:r w:rsidRPr="007E31B4">
              <w:rPr>
                <w:sz w:val="18"/>
                <w:szCs w:val="18"/>
              </w:rPr>
              <w:t>1.</w:t>
            </w:r>
          </w:p>
        </w:tc>
        <w:tc>
          <w:tcPr>
            <w:tcW w:w="1766" w:type="pct"/>
            <w:shd w:val="clear" w:color="auto" w:fill="FFFFFF"/>
            <w:vAlign w:val="center"/>
          </w:tcPr>
          <w:p w14:paraId="29D87793" w14:textId="77777777" w:rsidR="009835BC" w:rsidRPr="007E31B4" w:rsidRDefault="009835BC" w:rsidP="009835BC">
            <w:pPr>
              <w:keepNext/>
              <w:keepLines/>
              <w:spacing w:before="100" w:beforeAutospacing="1" w:after="100" w:afterAutospacing="1"/>
              <w:jc w:val="left"/>
              <w:rPr>
                <w:sz w:val="18"/>
                <w:szCs w:val="18"/>
                <w:lang w:val="el-GR"/>
              </w:rPr>
            </w:pPr>
            <w:r w:rsidRPr="007E31B4">
              <w:rPr>
                <w:sz w:val="18"/>
                <w:szCs w:val="18"/>
                <w:lang w:val="el-GR"/>
              </w:rPr>
              <w:t>Υπηρεσίες Μελέτης Εφαρμογής – Ανάλυσης Απαιτήσεων</w:t>
            </w:r>
          </w:p>
        </w:tc>
        <w:tc>
          <w:tcPr>
            <w:tcW w:w="376" w:type="pct"/>
            <w:shd w:val="clear" w:color="auto" w:fill="FFFFFF"/>
          </w:tcPr>
          <w:p w14:paraId="70701D70" w14:textId="6A55FE72" w:rsidR="009835BC" w:rsidRPr="007E31B4" w:rsidRDefault="009835BC" w:rsidP="009835BC">
            <w:pPr>
              <w:keepNext/>
              <w:keepLines/>
              <w:spacing w:before="100" w:beforeAutospacing="1" w:after="100" w:afterAutospacing="1"/>
              <w:jc w:val="center"/>
              <w:rPr>
                <w:sz w:val="18"/>
                <w:szCs w:val="18"/>
                <w:lang w:val="el-GR"/>
              </w:rPr>
            </w:pPr>
            <w:r w:rsidRPr="007E31B4">
              <w:rPr>
                <w:sz w:val="18"/>
                <w:szCs w:val="18"/>
                <w:lang w:val="el-GR"/>
              </w:rPr>
              <w:t>2_1</w:t>
            </w:r>
          </w:p>
        </w:tc>
        <w:tc>
          <w:tcPr>
            <w:tcW w:w="378" w:type="pct"/>
          </w:tcPr>
          <w:p w14:paraId="18264621" w14:textId="1AD02194" w:rsidR="009835BC" w:rsidRPr="007E31B4" w:rsidRDefault="009835BC" w:rsidP="009835BC">
            <w:pPr>
              <w:keepNext/>
              <w:keepLines/>
              <w:spacing w:before="100" w:beforeAutospacing="1" w:after="100" w:afterAutospacing="1"/>
              <w:jc w:val="center"/>
              <w:rPr>
                <w:sz w:val="18"/>
                <w:szCs w:val="18"/>
                <w:lang w:val="el-GR"/>
              </w:rPr>
            </w:pPr>
            <w:r w:rsidRPr="007E31B4">
              <w:rPr>
                <w:color w:val="000000"/>
                <w:sz w:val="18"/>
                <w:szCs w:val="18"/>
                <w:lang w:val="el-GR" w:eastAsia="el-GR"/>
              </w:rPr>
              <w:t>Π1</w:t>
            </w:r>
          </w:p>
        </w:tc>
        <w:tc>
          <w:tcPr>
            <w:tcW w:w="374" w:type="pct"/>
            <w:shd w:val="clear" w:color="auto" w:fill="FFFFFF"/>
            <w:vAlign w:val="center"/>
          </w:tcPr>
          <w:p w14:paraId="0F5D1DF5" w14:textId="77777777" w:rsidR="009835BC" w:rsidRPr="007E31B4" w:rsidRDefault="009835BC" w:rsidP="009835BC">
            <w:pPr>
              <w:keepNext/>
              <w:keepLines/>
              <w:spacing w:before="100" w:beforeAutospacing="1" w:after="100" w:afterAutospacing="1"/>
              <w:rPr>
                <w:sz w:val="18"/>
                <w:szCs w:val="18"/>
                <w:lang w:val="el-GR"/>
              </w:rPr>
            </w:pPr>
          </w:p>
        </w:tc>
        <w:tc>
          <w:tcPr>
            <w:tcW w:w="491" w:type="pct"/>
            <w:shd w:val="clear" w:color="auto" w:fill="FFFFFF"/>
            <w:vAlign w:val="center"/>
          </w:tcPr>
          <w:p w14:paraId="0252FBCD" w14:textId="77777777" w:rsidR="009835BC" w:rsidRPr="007E31B4" w:rsidRDefault="009835BC" w:rsidP="009835BC">
            <w:pPr>
              <w:keepNext/>
              <w:keepLines/>
              <w:spacing w:before="100" w:beforeAutospacing="1" w:after="100" w:afterAutospacing="1"/>
              <w:rPr>
                <w:sz w:val="18"/>
                <w:szCs w:val="18"/>
                <w:lang w:val="el-GR"/>
              </w:rPr>
            </w:pPr>
          </w:p>
        </w:tc>
        <w:tc>
          <w:tcPr>
            <w:tcW w:w="426" w:type="pct"/>
            <w:shd w:val="clear" w:color="auto" w:fill="FFFFFF"/>
            <w:vAlign w:val="center"/>
          </w:tcPr>
          <w:p w14:paraId="44929900" w14:textId="77777777" w:rsidR="009835BC" w:rsidRPr="007E31B4" w:rsidRDefault="009835BC" w:rsidP="009835BC">
            <w:pPr>
              <w:keepNext/>
              <w:keepLines/>
              <w:spacing w:before="100" w:beforeAutospacing="1" w:after="100" w:afterAutospacing="1"/>
              <w:rPr>
                <w:sz w:val="18"/>
                <w:szCs w:val="18"/>
                <w:lang w:val="el-GR"/>
              </w:rPr>
            </w:pPr>
          </w:p>
        </w:tc>
        <w:tc>
          <w:tcPr>
            <w:tcW w:w="462" w:type="pct"/>
            <w:shd w:val="clear" w:color="auto" w:fill="FFFFFF"/>
            <w:vAlign w:val="center"/>
          </w:tcPr>
          <w:p w14:paraId="47047150" w14:textId="77777777" w:rsidR="009835BC" w:rsidRPr="007E31B4" w:rsidRDefault="009835BC" w:rsidP="009835BC">
            <w:pPr>
              <w:keepNext/>
              <w:keepLines/>
              <w:spacing w:before="100" w:beforeAutospacing="1" w:after="100" w:afterAutospacing="1"/>
              <w:rPr>
                <w:sz w:val="18"/>
                <w:szCs w:val="18"/>
                <w:lang w:val="el-GR"/>
              </w:rPr>
            </w:pPr>
          </w:p>
        </w:tc>
        <w:tc>
          <w:tcPr>
            <w:tcW w:w="514" w:type="pct"/>
            <w:shd w:val="clear" w:color="auto" w:fill="FFFFFF"/>
            <w:vAlign w:val="center"/>
          </w:tcPr>
          <w:p w14:paraId="107BF284" w14:textId="77777777" w:rsidR="009835BC" w:rsidRPr="007E31B4" w:rsidRDefault="009835BC" w:rsidP="009835BC">
            <w:pPr>
              <w:keepNext/>
              <w:keepLines/>
              <w:spacing w:before="100" w:beforeAutospacing="1" w:after="100" w:afterAutospacing="1"/>
              <w:rPr>
                <w:sz w:val="18"/>
                <w:szCs w:val="18"/>
                <w:lang w:val="el-GR"/>
              </w:rPr>
            </w:pPr>
          </w:p>
        </w:tc>
      </w:tr>
      <w:tr w:rsidR="009835BC" w:rsidRPr="007E31B4" w14:paraId="1272299C" w14:textId="77777777" w:rsidTr="007E31B4">
        <w:trPr>
          <w:trHeight w:val="284"/>
        </w:trPr>
        <w:tc>
          <w:tcPr>
            <w:tcW w:w="213" w:type="pct"/>
            <w:vMerge w:val="restart"/>
            <w:shd w:val="clear" w:color="auto" w:fill="FFFFFF"/>
            <w:vAlign w:val="center"/>
          </w:tcPr>
          <w:p w14:paraId="4A57B0ED" w14:textId="77777777" w:rsidR="009835BC" w:rsidRPr="007E31B4" w:rsidRDefault="009835BC" w:rsidP="009835BC">
            <w:pPr>
              <w:keepNext/>
              <w:keepLines/>
              <w:spacing w:before="100" w:beforeAutospacing="1" w:after="100" w:afterAutospacing="1"/>
              <w:rPr>
                <w:sz w:val="18"/>
                <w:szCs w:val="18"/>
                <w:lang w:val="el-GR"/>
              </w:rPr>
            </w:pPr>
            <w:r w:rsidRPr="007E31B4">
              <w:rPr>
                <w:sz w:val="18"/>
                <w:szCs w:val="18"/>
                <w:lang w:val="el-GR"/>
              </w:rPr>
              <w:t>2.</w:t>
            </w:r>
          </w:p>
        </w:tc>
        <w:tc>
          <w:tcPr>
            <w:tcW w:w="1766" w:type="pct"/>
            <w:vMerge w:val="restart"/>
            <w:shd w:val="clear" w:color="auto" w:fill="FFFFFF"/>
            <w:vAlign w:val="center"/>
          </w:tcPr>
          <w:p w14:paraId="212B3EA7" w14:textId="77777777" w:rsidR="009835BC" w:rsidRPr="007E31B4" w:rsidRDefault="009835BC" w:rsidP="009835BC">
            <w:pPr>
              <w:keepNext/>
              <w:keepLines/>
              <w:spacing w:before="100" w:beforeAutospacing="1" w:after="100" w:afterAutospacing="1"/>
              <w:jc w:val="left"/>
              <w:rPr>
                <w:sz w:val="18"/>
                <w:szCs w:val="18"/>
                <w:lang w:val="el-GR"/>
              </w:rPr>
            </w:pPr>
            <w:r w:rsidRPr="007E31B4">
              <w:rPr>
                <w:sz w:val="18"/>
                <w:szCs w:val="18"/>
                <w:lang w:val="el-GR"/>
              </w:rPr>
              <w:t>Υπηρεσίες Ανάπτυξης / Αναβάθμισης Λογισμικού</w:t>
            </w:r>
          </w:p>
        </w:tc>
        <w:tc>
          <w:tcPr>
            <w:tcW w:w="376" w:type="pct"/>
            <w:shd w:val="clear" w:color="auto" w:fill="FFFFFF"/>
          </w:tcPr>
          <w:p w14:paraId="130F5C3F" w14:textId="65E4A8F8" w:rsidR="009835BC" w:rsidRPr="007E31B4" w:rsidRDefault="009835BC" w:rsidP="009835BC">
            <w:pPr>
              <w:keepNext/>
              <w:keepLines/>
              <w:spacing w:before="100" w:beforeAutospacing="1" w:after="100" w:afterAutospacing="1"/>
              <w:jc w:val="center"/>
              <w:rPr>
                <w:sz w:val="18"/>
                <w:szCs w:val="18"/>
                <w:lang w:val="el-GR"/>
              </w:rPr>
            </w:pPr>
            <w:r w:rsidRPr="007E31B4">
              <w:rPr>
                <w:sz w:val="18"/>
                <w:szCs w:val="18"/>
                <w:lang w:val="el-GR"/>
              </w:rPr>
              <w:t>2_2</w:t>
            </w:r>
          </w:p>
        </w:tc>
        <w:tc>
          <w:tcPr>
            <w:tcW w:w="378" w:type="pct"/>
          </w:tcPr>
          <w:p w14:paraId="4F528C9E" w14:textId="3DA4EFB3" w:rsidR="009835BC" w:rsidRPr="007E31B4" w:rsidRDefault="009835BC" w:rsidP="009835BC">
            <w:pPr>
              <w:keepNext/>
              <w:keepLines/>
              <w:spacing w:before="100" w:beforeAutospacing="1" w:after="100" w:afterAutospacing="1"/>
              <w:jc w:val="center"/>
              <w:rPr>
                <w:sz w:val="18"/>
                <w:szCs w:val="18"/>
                <w:lang w:val="el-GR"/>
              </w:rPr>
            </w:pPr>
            <w:r w:rsidRPr="007E31B4">
              <w:rPr>
                <w:color w:val="000000"/>
                <w:sz w:val="18"/>
                <w:szCs w:val="18"/>
                <w:lang w:val="el-GR" w:eastAsia="el-GR"/>
              </w:rPr>
              <w:t>Π2.1</w:t>
            </w:r>
          </w:p>
        </w:tc>
        <w:tc>
          <w:tcPr>
            <w:tcW w:w="374" w:type="pct"/>
            <w:shd w:val="clear" w:color="auto" w:fill="FFFFFF"/>
            <w:vAlign w:val="center"/>
          </w:tcPr>
          <w:p w14:paraId="2CE957ED" w14:textId="77777777" w:rsidR="009835BC" w:rsidRPr="007E31B4" w:rsidRDefault="009835BC" w:rsidP="009835BC">
            <w:pPr>
              <w:keepNext/>
              <w:keepLines/>
              <w:spacing w:before="100" w:beforeAutospacing="1" w:after="100" w:afterAutospacing="1"/>
              <w:rPr>
                <w:sz w:val="18"/>
                <w:szCs w:val="18"/>
                <w:lang w:val="el-GR"/>
              </w:rPr>
            </w:pPr>
          </w:p>
        </w:tc>
        <w:tc>
          <w:tcPr>
            <w:tcW w:w="491" w:type="pct"/>
            <w:shd w:val="clear" w:color="auto" w:fill="FFFFFF"/>
            <w:vAlign w:val="center"/>
          </w:tcPr>
          <w:p w14:paraId="0EDEE05D" w14:textId="77777777" w:rsidR="009835BC" w:rsidRPr="007E31B4" w:rsidRDefault="009835BC" w:rsidP="009835BC">
            <w:pPr>
              <w:keepNext/>
              <w:keepLines/>
              <w:spacing w:before="100" w:beforeAutospacing="1" w:after="100" w:afterAutospacing="1"/>
              <w:rPr>
                <w:sz w:val="18"/>
                <w:szCs w:val="18"/>
                <w:lang w:val="el-GR"/>
              </w:rPr>
            </w:pPr>
          </w:p>
        </w:tc>
        <w:tc>
          <w:tcPr>
            <w:tcW w:w="426" w:type="pct"/>
            <w:shd w:val="clear" w:color="auto" w:fill="FFFFFF"/>
            <w:vAlign w:val="center"/>
          </w:tcPr>
          <w:p w14:paraId="17520B48" w14:textId="77777777" w:rsidR="009835BC" w:rsidRPr="007E31B4" w:rsidRDefault="009835BC" w:rsidP="009835BC">
            <w:pPr>
              <w:keepNext/>
              <w:keepLines/>
              <w:spacing w:before="100" w:beforeAutospacing="1" w:after="100" w:afterAutospacing="1"/>
              <w:rPr>
                <w:sz w:val="18"/>
                <w:szCs w:val="18"/>
                <w:lang w:val="el-GR"/>
              </w:rPr>
            </w:pPr>
          </w:p>
        </w:tc>
        <w:tc>
          <w:tcPr>
            <w:tcW w:w="462" w:type="pct"/>
            <w:shd w:val="clear" w:color="auto" w:fill="FFFFFF"/>
            <w:vAlign w:val="center"/>
          </w:tcPr>
          <w:p w14:paraId="4187852D" w14:textId="77777777" w:rsidR="009835BC" w:rsidRPr="007E31B4" w:rsidRDefault="009835BC" w:rsidP="009835BC">
            <w:pPr>
              <w:keepNext/>
              <w:keepLines/>
              <w:spacing w:before="100" w:beforeAutospacing="1" w:after="100" w:afterAutospacing="1"/>
              <w:rPr>
                <w:sz w:val="18"/>
                <w:szCs w:val="18"/>
                <w:lang w:val="el-GR"/>
              </w:rPr>
            </w:pPr>
          </w:p>
        </w:tc>
        <w:tc>
          <w:tcPr>
            <w:tcW w:w="514" w:type="pct"/>
            <w:shd w:val="clear" w:color="auto" w:fill="FFFFFF"/>
            <w:vAlign w:val="center"/>
          </w:tcPr>
          <w:p w14:paraId="070CD5C9" w14:textId="77777777" w:rsidR="009835BC" w:rsidRPr="007E31B4" w:rsidRDefault="009835BC" w:rsidP="009835BC">
            <w:pPr>
              <w:keepNext/>
              <w:keepLines/>
              <w:spacing w:before="100" w:beforeAutospacing="1" w:after="100" w:afterAutospacing="1"/>
              <w:rPr>
                <w:sz w:val="18"/>
                <w:szCs w:val="18"/>
                <w:lang w:val="el-GR"/>
              </w:rPr>
            </w:pPr>
          </w:p>
        </w:tc>
      </w:tr>
      <w:tr w:rsidR="009835BC" w:rsidRPr="007E31B4" w14:paraId="7A4CF1FC" w14:textId="77777777" w:rsidTr="007E31B4">
        <w:trPr>
          <w:trHeight w:val="284"/>
        </w:trPr>
        <w:tc>
          <w:tcPr>
            <w:tcW w:w="213" w:type="pct"/>
            <w:vMerge/>
            <w:shd w:val="clear" w:color="auto" w:fill="FFFFFF"/>
            <w:vAlign w:val="center"/>
          </w:tcPr>
          <w:p w14:paraId="40B2F1E1" w14:textId="77777777" w:rsidR="009835BC" w:rsidRPr="007E31B4" w:rsidRDefault="009835BC" w:rsidP="009835BC">
            <w:pPr>
              <w:keepNext/>
              <w:keepLines/>
              <w:spacing w:before="100" w:beforeAutospacing="1" w:after="100" w:afterAutospacing="1"/>
              <w:rPr>
                <w:sz w:val="18"/>
                <w:szCs w:val="18"/>
                <w:lang w:val="el-GR"/>
              </w:rPr>
            </w:pPr>
          </w:p>
        </w:tc>
        <w:tc>
          <w:tcPr>
            <w:tcW w:w="1766" w:type="pct"/>
            <w:vMerge/>
            <w:shd w:val="clear" w:color="auto" w:fill="FFFFFF"/>
            <w:vAlign w:val="center"/>
          </w:tcPr>
          <w:p w14:paraId="2BF62506" w14:textId="77777777" w:rsidR="009835BC" w:rsidRPr="007E31B4" w:rsidRDefault="009835BC" w:rsidP="009835BC">
            <w:pPr>
              <w:keepNext/>
              <w:keepLines/>
              <w:spacing w:before="100" w:beforeAutospacing="1" w:after="100" w:afterAutospacing="1"/>
              <w:jc w:val="left"/>
              <w:rPr>
                <w:sz w:val="18"/>
                <w:szCs w:val="18"/>
                <w:lang w:val="el-GR"/>
              </w:rPr>
            </w:pPr>
          </w:p>
        </w:tc>
        <w:tc>
          <w:tcPr>
            <w:tcW w:w="376" w:type="pct"/>
            <w:shd w:val="clear" w:color="auto" w:fill="FFFFFF"/>
          </w:tcPr>
          <w:p w14:paraId="1CF71A51" w14:textId="13465927" w:rsidR="009835BC" w:rsidRPr="007E31B4" w:rsidRDefault="009835BC" w:rsidP="009835BC">
            <w:pPr>
              <w:keepNext/>
              <w:keepLines/>
              <w:spacing w:before="100" w:beforeAutospacing="1" w:after="100" w:afterAutospacing="1"/>
              <w:jc w:val="center"/>
              <w:rPr>
                <w:sz w:val="18"/>
                <w:szCs w:val="18"/>
                <w:lang w:val="el-GR"/>
              </w:rPr>
            </w:pPr>
            <w:r w:rsidRPr="007E31B4">
              <w:rPr>
                <w:sz w:val="18"/>
                <w:szCs w:val="18"/>
                <w:lang w:val="el-GR"/>
              </w:rPr>
              <w:t>2_2</w:t>
            </w:r>
          </w:p>
        </w:tc>
        <w:tc>
          <w:tcPr>
            <w:tcW w:w="378" w:type="pct"/>
          </w:tcPr>
          <w:p w14:paraId="4EB965AC" w14:textId="7B8C840F" w:rsidR="009835BC" w:rsidRPr="007E31B4" w:rsidRDefault="009835BC" w:rsidP="009835BC">
            <w:pPr>
              <w:keepNext/>
              <w:keepLines/>
              <w:spacing w:before="100" w:beforeAutospacing="1" w:after="100" w:afterAutospacing="1"/>
              <w:jc w:val="center"/>
              <w:rPr>
                <w:sz w:val="18"/>
                <w:szCs w:val="18"/>
                <w:lang w:val="el-GR"/>
              </w:rPr>
            </w:pPr>
            <w:r w:rsidRPr="007E31B4">
              <w:rPr>
                <w:color w:val="000000"/>
                <w:sz w:val="18"/>
                <w:szCs w:val="18"/>
                <w:lang w:val="el-GR" w:eastAsia="el-GR"/>
              </w:rPr>
              <w:t>Π2.2</w:t>
            </w:r>
          </w:p>
        </w:tc>
        <w:tc>
          <w:tcPr>
            <w:tcW w:w="374" w:type="pct"/>
            <w:shd w:val="clear" w:color="auto" w:fill="FFFFFF"/>
            <w:vAlign w:val="center"/>
          </w:tcPr>
          <w:p w14:paraId="397E65EE" w14:textId="77777777" w:rsidR="009835BC" w:rsidRPr="007E31B4" w:rsidRDefault="009835BC" w:rsidP="009835BC">
            <w:pPr>
              <w:keepNext/>
              <w:keepLines/>
              <w:spacing w:before="100" w:beforeAutospacing="1" w:after="100" w:afterAutospacing="1"/>
              <w:rPr>
                <w:sz w:val="18"/>
                <w:szCs w:val="18"/>
                <w:lang w:val="el-GR"/>
              </w:rPr>
            </w:pPr>
          </w:p>
        </w:tc>
        <w:tc>
          <w:tcPr>
            <w:tcW w:w="491" w:type="pct"/>
            <w:shd w:val="clear" w:color="auto" w:fill="FFFFFF"/>
            <w:vAlign w:val="center"/>
          </w:tcPr>
          <w:p w14:paraId="41192B43" w14:textId="77777777" w:rsidR="009835BC" w:rsidRPr="007E31B4" w:rsidRDefault="009835BC" w:rsidP="009835BC">
            <w:pPr>
              <w:keepNext/>
              <w:keepLines/>
              <w:spacing w:before="100" w:beforeAutospacing="1" w:after="100" w:afterAutospacing="1"/>
              <w:rPr>
                <w:sz w:val="18"/>
                <w:szCs w:val="18"/>
                <w:lang w:val="el-GR"/>
              </w:rPr>
            </w:pPr>
          </w:p>
        </w:tc>
        <w:tc>
          <w:tcPr>
            <w:tcW w:w="426" w:type="pct"/>
            <w:shd w:val="clear" w:color="auto" w:fill="FFFFFF"/>
            <w:vAlign w:val="center"/>
          </w:tcPr>
          <w:p w14:paraId="7D9D6DF9" w14:textId="77777777" w:rsidR="009835BC" w:rsidRPr="007E31B4" w:rsidRDefault="009835BC" w:rsidP="009835BC">
            <w:pPr>
              <w:keepNext/>
              <w:keepLines/>
              <w:spacing w:before="100" w:beforeAutospacing="1" w:after="100" w:afterAutospacing="1"/>
              <w:rPr>
                <w:sz w:val="18"/>
                <w:szCs w:val="18"/>
                <w:lang w:val="el-GR"/>
              </w:rPr>
            </w:pPr>
          </w:p>
        </w:tc>
        <w:tc>
          <w:tcPr>
            <w:tcW w:w="462" w:type="pct"/>
            <w:shd w:val="clear" w:color="auto" w:fill="FFFFFF"/>
            <w:vAlign w:val="center"/>
          </w:tcPr>
          <w:p w14:paraId="1B90D1FC" w14:textId="77777777" w:rsidR="009835BC" w:rsidRPr="007E31B4" w:rsidRDefault="009835BC" w:rsidP="009835BC">
            <w:pPr>
              <w:keepNext/>
              <w:keepLines/>
              <w:spacing w:before="100" w:beforeAutospacing="1" w:after="100" w:afterAutospacing="1"/>
              <w:rPr>
                <w:sz w:val="18"/>
                <w:szCs w:val="18"/>
                <w:lang w:val="el-GR"/>
              </w:rPr>
            </w:pPr>
          </w:p>
        </w:tc>
        <w:tc>
          <w:tcPr>
            <w:tcW w:w="514" w:type="pct"/>
            <w:shd w:val="clear" w:color="auto" w:fill="FFFFFF"/>
            <w:vAlign w:val="center"/>
          </w:tcPr>
          <w:p w14:paraId="1DD47303" w14:textId="77777777" w:rsidR="009835BC" w:rsidRPr="007E31B4" w:rsidRDefault="009835BC" w:rsidP="009835BC">
            <w:pPr>
              <w:keepNext/>
              <w:keepLines/>
              <w:spacing w:before="100" w:beforeAutospacing="1" w:after="100" w:afterAutospacing="1"/>
              <w:rPr>
                <w:sz w:val="18"/>
                <w:szCs w:val="18"/>
                <w:lang w:val="el-GR"/>
              </w:rPr>
            </w:pPr>
          </w:p>
        </w:tc>
      </w:tr>
      <w:tr w:rsidR="009835BC" w:rsidRPr="007E31B4" w14:paraId="253F05DB" w14:textId="77777777" w:rsidTr="007E31B4">
        <w:trPr>
          <w:trHeight w:val="284"/>
        </w:trPr>
        <w:tc>
          <w:tcPr>
            <w:tcW w:w="213" w:type="pct"/>
            <w:vMerge/>
            <w:shd w:val="clear" w:color="auto" w:fill="FFFFFF"/>
            <w:vAlign w:val="center"/>
          </w:tcPr>
          <w:p w14:paraId="74EC3DB7" w14:textId="77777777" w:rsidR="009835BC" w:rsidRPr="007E31B4" w:rsidRDefault="009835BC" w:rsidP="009835BC">
            <w:pPr>
              <w:keepNext/>
              <w:keepLines/>
              <w:spacing w:before="100" w:beforeAutospacing="1" w:after="100" w:afterAutospacing="1"/>
              <w:rPr>
                <w:sz w:val="18"/>
                <w:szCs w:val="18"/>
                <w:lang w:val="el-GR"/>
              </w:rPr>
            </w:pPr>
          </w:p>
        </w:tc>
        <w:tc>
          <w:tcPr>
            <w:tcW w:w="1766" w:type="pct"/>
            <w:vMerge/>
            <w:shd w:val="clear" w:color="auto" w:fill="FFFFFF"/>
            <w:vAlign w:val="center"/>
          </w:tcPr>
          <w:p w14:paraId="26088859" w14:textId="77777777" w:rsidR="009835BC" w:rsidRPr="007E31B4" w:rsidRDefault="009835BC" w:rsidP="009835BC">
            <w:pPr>
              <w:keepNext/>
              <w:keepLines/>
              <w:spacing w:before="100" w:beforeAutospacing="1" w:after="100" w:afterAutospacing="1"/>
              <w:jc w:val="left"/>
              <w:rPr>
                <w:sz w:val="18"/>
                <w:szCs w:val="18"/>
                <w:lang w:val="el-GR"/>
              </w:rPr>
            </w:pPr>
          </w:p>
        </w:tc>
        <w:tc>
          <w:tcPr>
            <w:tcW w:w="376" w:type="pct"/>
            <w:shd w:val="clear" w:color="auto" w:fill="FFFFFF"/>
          </w:tcPr>
          <w:p w14:paraId="30638358" w14:textId="2938B9D7" w:rsidR="009835BC" w:rsidRPr="007E31B4" w:rsidRDefault="009835BC" w:rsidP="009835BC">
            <w:pPr>
              <w:keepNext/>
              <w:keepLines/>
              <w:spacing w:before="100" w:beforeAutospacing="1" w:after="100" w:afterAutospacing="1"/>
              <w:jc w:val="center"/>
              <w:rPr>
                <w:sz w:val="18"/>
                <w:szCs w:val="18"/>
                <w:lang w:val="el-GR"/>
              </w:rPr>
            </w:pPr>
            <w:r w:rsidRPr="007E31B4">
              <w:rPr>
                <w:sz w:val="18"/>
                <w:szCs w:val="18"/>
                <w:lang w:val="el-GR"/>
              </w:rPr>
              <w:t>2_2</w:t>
            </w:r>
          </w:p>
        </w:tc>
        <w:tc>
          <w:tcPr>
            <w:tcW w:w="378" w:type="pct"/>
          </w:tcPr>
          <w:p w14:paraId="74B2859B" w14:textId="58B33214" w:rsidR="009835BC" w:rsidRPr="007E31B4" w:rsidRDefault="009835BC" w:rsidP="009835BC">
            <w:pPr>
              <w:keepNext/>
              <w:keepLines/>
              <w:spacing w:before="100" w:beforeAutospacing="1" w:after="100" w:afterAutospacing="1"/>
              <w:jc w:val="center"/>
              <w:rPr>
                <w:sz w:val="18"/>
                <w:szCs w:val="18"/>
                <w:lang w:val="el-GR"/>
              </w:rPr>
            </w:pPr>
            <w:r w:rsidRPr="007E31B4">
              <w:rPr>
                <w:color w:val="000000"/>
                <w:sz w:val="18"/>
                <w:szCs w:val="18"/>
                <w:lang w:val="el-GR" w:eastAsia="el-GR"/>
              </w:rPr>
              <w:t>Π2.3</w:t>
            </w:r>
          </w:p>
        </w:tc>
        <w:tc>
          <w:tcPr>
            <w:tcW w:w="374" w:type="pct"/>
            <w:shd w:val="clear" w:color="auto" w:fill="FFFFFF"/>
            <w:vAlign w:val="center"/>
          </w:tcPr>
          <w:p w14:paraId="7FBC85D0" w14:textId="77777777" w:rsidR="009835BC" w:rsidRPr="007E31B4" w:rsidRDefault="009835BC" w:rsidP="009835BC">
            <w:pPr>
              <w:keepNext/>
              <w:keepLines/>
              <w:spacing w:before="100" w:beforeAutospacing="1" w:after="100" w:afterAutospacing="1"/>
              <w:rPr>
                <w:sz w:val="18"/>
                <w:szCs w:val="18"/>
                <w:lang w:val="el-GR"/>
              </w:rPr>
            </w:pPr>
          </w:p>
        </w:tc>
        <w:tc>
          <w:tcPr>
            <w:tcW w:w="491" w:type="pct"/>
            <w:shd w:val="clear" w:color="auto" w:fill="FFFFFF"/>
            <w:vAlign w:val="center"/>
          </w:tcPr>
          <w:p w14:paraId="7E667C29" w14:textId="77777777" w:rsidR="009835BC" w:rsidRPr="007E31B4" w:rsidRDefault="009835BC" w:rsidP="009835BC">
            <w:pPr>
              <w:keepNext/>
              <w:keepLines/>
              <w:spacing w:before="100" w:beforeAutospacing="1" w:after="100" w:afterAutospacing="1"/>
              <w:rPr>
                <w:sz w:val="18"/>
                <w:szCs w:val="18"/>
                <w:lang w:val="el-GR"/>
              </w:rPr>
            </w:pPr>
          </w:p>
        </w:tc>
        <w:tc>
          <w:tcPr>
            <w:tcW w:w="426" w:type="pct"/>
            <w:shd w:val="clear" w:color="auto" w:fill="FFFFFF"/>
            <w:vAlign w:val="center"/>
          </w:tcPr>
          <w:p w14:paraId="3CB63DFC" w14:textId="77777777" w:rsidR="009835BC" w:rsidRPr="007E31B4" w:rsidRDefault="009835BC" w:rsidP="009835BC">
            <w:pPr>
              <w:keepNext/>
              <w:keepLines/>
              <w:spacing w:before="100" w:beforeAutospacing="1" w:after="100" w:afterAutospacing="1"/>
              <w:rPr>
                <w:sz w:val="18"/>
                <w:szCs w:val="18"/>
                <w:lang w:val="el-GR"/>
              </w:rPr>
            </w:pPr>
          </w:p>
        </w:tc>
        <w:tc>
          <w:tcPr>
            <w:tcW w:w="462" w:type="pct"/>
            <w:shd w:val="clear" w:color="auto" w:fill="FFFFFF"/>
            <w:vAlign w:val="center"/>
          </w:tcPr>
          <w:p w14:paraId="3674C796" w14:textId="77777777" w:rsidR="009835BC" w:rsidRPr="007E31B4" w:rsidRDefault="009835BC" w:rsidP="009835BC">
            <w:pPr>
              <w:keepNext/>
              <w:keepLines/>
              <w:spacing w:before="100" w:beforeAutospacing="1" w:after="100" w:afterAutospacing="1"/>
              <w:rPr>
                <w:sz w:val="18"/>
                <w:szCs w:val="18"/>
                <w:lang w:val="el-GR"/>
              </w:rPr>
            </w:pPr>
          </w:p>
        </w:tc>
        <w:tc>
          <w:tcPr>
            <w:tcW w:w="514" w:type="pct"/>
            <w:shd w:val="clear" w:color="auto" w:fill="FFFFFF"/>
            <w:vAlign w:val="center"/>
          </w:tcPr>
          <w:p w14:paraId="39199391" w14:textId="77777777" w:rsidR="009835BC" w:rsidRPr="007E31B4" w:rsidRDefault="009835BC" w:rsidP="009835BC">
            <w:pPr>
              <w:keepNext/>
              <w:keepLines/>
              <w:spacing w:before="100" w:beforeAutospacing="1" w:after="100" w:afterAutospacing="1"/>
              <w:rPr>
                <w:sz w:val="18"/>
                <w:szCs w:val="18"/>
                <w:lang w:val="el-GR"/>
              </w:rPr>
            </w:pPr>
          </w:p>
        </w:tc>
      </w:tr>
      <w:tr w:rsidR="009835BC" w:rsidRPr="007E31B4" w14:paraId="0B5467C0" w14:textId="77777777" w:rsidTr="007E31B4">
        <w:trPr>
          <w:trHeight w:val="284"/>
        </w:trPr>
        <w:tc>
          <w:tcPr>
            <w:tcW w:w="213" w:type="pct"/>
            <w:vMerge w:val="restart"/>
            <w:shd w:val="clear" w:color="auto" w:fill="FFFFFF"/>
            <w:vAlign w:val="center"/>
          </w:tcPr>
          <w:p w14:paraId="7DD076C6" w14:textId="77777777" w:rsidR="009835BC" w:rsidRPr="007E31B4" w:rsidRDefault="009835BC" w:rsidP="009835BC">
            <w:pPr>
              <w:keepNext/>
              <w:keepLines/>
              <w:spacing w:before="100" w:beforeAutospacing="1" w:after="100" w:afterAutospacing="1"/>
              <w:rPr>
                <w:sz w:val="18"/>
                <w:szCs w:val="18"/>
                <w:lang w:val="el-GR"/>
              </w:rPr>
            </w:pPr>
            <w:r w:rsidRPr="007E31B4">
              <w:rPr>
                <w:sz w:val="18"/>
                <w:szCs w:val="18"/>
                <w:lang w:val="el-GR"/>
              </w:rPr>
              <w:t>3.</w:t>
            </w:r>
          </w:p>
        </w:tc>
        <w:tc>
          <w:tcPr>
            <w:tcW w:w="1766" w:type="pct"/>
            <w:vMerge w:val="restart"/>
            <w:shd w:val="clear" w:color="auto" w:fill="FFFFFF"/>
            <w:vAlign w:val="center"/>
          </w:tcPr>
          <w:p w14:paraId="4169906D" w14:textId="77777777" w:rsidR="009835BC" w:rsidRPr="007E31B4" w:rsidRDefault="009835BC" w:rsidP="009835BC">
            <w:pPr>
              <w:keepNext/>
              <w:keepLines/>
              <w:spacing w:before="100" w:beforeAutospacing="1" w:after="100" w:afterAutospacing="1"/>
              <w:jc w:val="left"/>
              <w:rPr>
                <w:sz w:val="18"/>
                <w:szCs w:val="18"/>
                <w:lang w:val="el-GR"/>
              </w:rPr>
            </w:pPr>
            <w:r w:rsidRPr="007E31B4">
              <w:rPr>
                <w:sz w:val="18"/>
                <w:szCs w:val="18"/>
                <w:lang w:val="el-GR"/>
              </w:rPr>
              <w:t>Υπηρεσίες Ελέγχου Ποιότητας και Εκπαίδευσης</w:t>
            </w:r>
          </w:p>
        </w:tc>
        <w:tc>
          <w:tcPr>
            <w:tcW w:w="376" w:type="pct"/>
            <w:shd w:val="clear" w:color="auto" w:fill="FFFFFF"/>
          </w:tcPr>
          <w:p w14:paraId="09D6813D" w14:textId="6F151084" w:rsidR="009835BC" w:rsidRPr="007E31B4" w:rsidRDefault="009835BC" w:rsidP="009835BC">
            <w:pPr>
              <w:keepNext/>
              <w:keepLines/>
              <w:spacing w:before="100" w:beforeAutospacing="1" w:after="100" w:afterAutospacing="1"/>
              <w:jc w:val="center"/>
              <w:rPr>
                <w:sz w:val="18"/>
                <w:szCs w:val="18"/>
                <w:lang w:val="el-GR"/>
              </w:rPr>
            </w:pPr>
            <w:r w:rsidRPr="007E31B4">
              <w:rPr>
                <w:sz w:val="18"/>
                <w:szCs w:val="18"/>
                <w:lang w:val="el-GR"/>
              </w:rPr>
              <w:t>2_3</w:t>
            </w:r>
          </w:p>
        </w:tc>
        <w:tc>
          <w:tcPr>
            <w:tcW w:w="378" w:type="pct"/>
          </w:tcPr>
          <w:p w14:paraId="0528BA42" w14:textId="6D950234" w:rsidR="009835BC" w:rsidRPr="007E31B4" w:rsidRDefault="009835BC" w:rsidP="009835BC">
            <w:pPr>
              <w:keepNext/>
              <w:keepLines/>
              <w:spacing w:before="100" w:beforeAutospacing="1" w:after="100" w:afterAutospacing="1"/>
              <w:jc w:val="center"/>
              <w:rPr>
                <w:sz w:val="18"/>
                <w:szCs w:val="18"/>
                <w:lang w:val="el-GR"/>
              </w:rPr>
            </w:pPr>
            <w:r w:rsidRPr="007E31B4">
              <w:rPr>
                <w:color w:val="000000"/>
                <w:sz w:val="18"/>
                <w:szCs w:val="18"/>
                <w:lang w:val="el-GR" w:eastAsia="el-GR"/>
              </w:rPr>
              <w:t>Π3.1</w:t>
            </w:r>
          </w:p>
        </w:tc>
        <w:tc>
          <w:tcPr>
            <w:tcW w:w="374" w:type="pct"/>
            <w:shd w:val="clear" w:color="auto" w:fill="FFFFFF"/>
            <w:vAlign w:val="center"/>
          </w:tcPr>
          <w:p w14:paraId="067E3931" w14:textId="77777777" w:rsidR="009835BC" w:rsidRPr="007E31B4" w:rsidRDefault="009835BC" w:rsidP="009835BC">
            <w:pPr>
              <w:keepNext/>
              <w:keepLines/>
              <w:spacing w:before="100" w:beforeAutospacing="1" w:after="100" w:afterAutospacing="1"/>
              <w:rPr>
                <w:sz w:val="18"/>
                <w:szCs w:val="18"/>
                <w:lang w:val="el-GR"/>
              </w:rPr>
            </w:pPr>
          </w:p>
        </w:tc>
        <w:tc>
          <w:tcPr>
            <w:tcW w:w="491" w:type="pct"/>
            <w:shd w:val="clear" w:color="auto" w:fill="FFFFFF"/>
            <w:vAlign w:val="center"/>
          </w:tcPr>
          <w:p w14:paraId="3364BDA8" w14:textId="77777777" w:rsidR="009835BC" w:rsidRPr="007E31B4" w:rsidRDefault="009835BC" w:rsidP="009835BC">
            <w:pPr>
              <w:keepNext/>
              <w:keepLines/>
              <w:spacing w:before="100" w:beforeAutospacing="1" w:after="100" w:afterAutospacing="1"/>
              <w:rPr>
                <w:sz w:val="18"/>
                <w:szCs w:val="18"/>
                <w:lang w:val="el-GR"/>
              </w:rPr>
            </w:pPr>
          </w:p>
        </w:tc>
        <w:tc>
          <w:tcPr>
            <w:tcW w:w="426" w:type="pct"/>
            <w:shd w:val="clear" w:color="auto" w:fill="FFFFFF"/>
            <w:vAlign w:val="center"/>
          </w:tcPr>
          <w:p w14:paraId="3ACC99FE" w14:textId="77777777" w:rsidR="009835BC" w:rsidRPr="007E31B4" w:rsidRDefault="009835BC" w:rsidP="009835BC">
            <w:pPr>
              <w:keepNext/>
              <w:keepLines/>
              <w:spacing w:before="100" w:beforeAutospacing="1" w:after="100" w:afterAutospacing="1"/>
              <w:rPr>
                <w:sz w:val="18"/>
                <w:szCs w:val="18"/>
                <w:lang w:val="el-GR"/>
              </w:rPr>
            </w:pPr>
          </w:p>
        </w:tc>
        <w:tc>
          <w:tcPr>
            <w:tcW w:w="462" w:type="pct"/>
            <w:shd w:val="clear" w:color="auto" w:fill="FFFFFF"/>
            <w:vAlign w:val="center"/>
          </w:tcPr>
          <w:p w14:paraId="563C7572" w14:textId="77777777" w:rsidR="009835BC" w:rsidRPr="007E31B4" w:rsidRDefault="009835BC" w:rsidP="009835BC">
            <w:pPr>
              <w:keepNext/>
              <w:keepLines/>
              <w:spacing w:before="100" w:beforeAutospacing="1" w:after="100" w:afterAutospacing="1"/>
              <w:rPr>
                <w:sz w:val="18"/>
                <w:szCs w:val="18"/>
                <w:lang w:val="el-GR"/>
              </w:rPr>
            </w:pPr>
          </w:p>
        </w:tc>
        <w:tc>
          <w:tcPr>
            <w:tcW w:w="514" w:type="pct"/>
            <w:shd w:val="clear" w:color="auto" w:fill="FFFFFF"/>
            <w:vAlign w:val="center"/>
          </w:tcPr>
          <w:p w14:paraId="68727DE3" w14:textId="77777777" w:rsidR="009835BC" w:rsidRPr="007E31B4" w:rsidRDefault="009835BC" w:rsidP="009835BC">
            <w:pPr>
              <w:keepNext/>
              <w:keepLines/>
              <w:spacing w:before="100" w:beforeAutospacing="1" w:after="100" w:afterAutospacing="1"/>
              <w:rPr>
                <w:sz w:val="18"/>
                <w:szCs w:val="18"/>
                <w:lang w:val="el-GR"/>
              </w:rPr>
            </w:pPr>
          </w:p>
        </w:tc>
      </w:tr>
      <w:tr w:rsidR="009835BC" w:rsidRPr="007E31B4" w14:paraId="6EA5BFE4" w14:textId="77777777" w:rsidTr="007E31B4">
        <w:trPr>
          <w:trHeight w:val="284"/>
        </w:trPr>
        <w:tc>
          <w:tcPr>
            <w:tcW w:w="213" w:type="pct"/>
            <w:vMerge/>
            <w:shd w:val="clear" w:color="auto" w:fill="FFFFFF"/>
            <w:vAlign w:val="center"/>
          </w:tcPr>
          <w:p w14:paraId="401CF503" w14:textId="77777777" w:rsidR="009835BC" w:rsidRPr="007E31B4" w:rsidRDefault="009835BC" w:rsidP="009835BC">
            <w:pPr>
              <w:keepNext/>
              <w:keepLines/>
              <w:spacing w:before="100" w:beforeAutospacing="1" w:after="100" w:afterAutospacing="1"/>
              <w:rPr>
                <w:sz w:val="18"/>
                <w:szCs w:val="18"/>
                <w:lang w:val="el-GR"/>
              </w:rPr>
            </w:pPr>
          </w:p>
        </w:tc>
        <w:tc>
          <w:tcPr>
            <w:tcW w:w="1766" w:type="pct"/>
            <w:vMerge/>
            <w:shd w:val="clear" w:color="auto" w:fill="FFFFFF"/>
            <w:vAlign w:val="center"/>
          </w:tcPr>
          <w:p w14:paraId="31F039C6" w14:textId="77777777" w:rsidR="009835BC" w:rsidRPr="007E31B4" w:rsidRDefault="009835BC" w:rsidP="009835BC">
            <w:pPr>
              <w:keepNext/>
              <w:keepLines/>
              <w:spacing w:before="100" w:beforeAutospacing="1" w:after="100" w:afterAutospacing="1"/>
              <w:jc w:val="left"/>
              <w:rPr>
                <w:sz w:val="18"/>
                <w:szCs w:val="18"/>
                <w:lang w:val="el-GR"/>
              </w:rPr>
            </w:pPr>
          </w:p>
        </w:tc>
        <w:tc>
          <w:tcPr>
            <w:tcW w:w="376" w:type="pct"/>
            <w:shd w:val="clear" w:color="auto" w:fill="FFFFFF"/>
          </w:tcPr>
          <w:p w14:paraId="67E537EB" w14:textId="06786884" w:rsidR="009835BC" w:rsidRPr="007E31B4" w:rsidRDefault="009835BC" w:rsidP="009835BC">
            <w:pPr>
              <w:keepNext/>
              <w:keepLines/>
              <w:spacing w:before="100" w:beforeAutospacing="1" w:after="100" w:afterAutospacing="1"/>
              <w:jc w:val="center"/>
              <w:rPr>
                <w:sz w:val="18"/>
                <w:szCs w:val="18"/>
                <w:lang w:val="el-GR"/>
              </w:rPr>
            </w:pPr>
            <w:r w:rsidRPr="007E31B4">
              <w:rPr>
                <w:sz w:val="18"/>
                <w:szCs w:val="18"/>
                <w:lang w:val="el-GR"/>
              </w:rPr>
              <w:t>2_3</w:t>
            </w:r>
          </w:p>
        </w:tc>
        <w:tc>
          <w:tcPr>
            <w:tcW w:w="378" w:type="pct"/>
          </w:tcPr>
          <w:p w14:paraId="5F9F2E27" w14:textId="08827609" w:rsidR="009835BC" w:rsidRPr="007E31B4" w:rsidRDefault="009835BC" w:rsidP="009835BC">
            <w:pPr>
              <w:keepNext/>
              <w:keepLines/>
              <w:spacing w:before="100" w:beforeAutospacing="1" w:after="100" w:afterAutospacing="1"/>
              <w:jc w:val="center"/>
              <w:rPr>
                <w:sz w:val="18"/>
                <w:szCs w:val="18"/>
                <w:lang w:val="el-GR"/>
              </w:rPr>
            </w:pPr>
            <w:r w:rsidRPr="007E31B4">
              <w:rPr>
                <w:color w:val="000000"/>
                <w:sz w:val="18"/>
                <w:szCs w:val="18"/>
                <w:lang w:val="el-GR" w:eastAsia="el-GR"/>
              </w:rPr>
              <w:t>Π3.2</w:t>
            </w:r>
          </w:p>
        </w:tc>
        <w:tc>
          <w:tcPr>
            <w:tcW w:w="374" w:type="pct"/>
            <w:shd w:val="clear" w:color="auto" w:fill="FFFFFF"/>
            <w:vAlign w:val="center"/>
          </w:tcPr>
          <w:p w14:paraId="78BA6AB4" w14:textId="77777777" w:rsidR="009835BC" w:rsidRPr="007E31B4" w:rsidRDefault="009835BC" w:rsidP="009835BC">
            <w:pPr>
              <w:keepNext/>
              <w:keepLines/>
              <w:spacing w:before="100" w:beforeAutospacing="1" w:after="100" w:afterAutospacing="1"/>
              <w:rPr>
                <w:sz w:val="18"/>
                <w:szCs w:val="18"/>
                <w:lang w:val="el-GR"/>
              </w:rPr>
            </w:pPr>
          </w:p>
        </w:tc>
        <w:tc>
          <w:tcPr>
            <w:tcW w:w="491" w:type="pct"/>
            <w:shd w:val="clear" w:color="auto" w:fill="FFFFFF"/>
            <w:vAlign w:val="center"/>
          </w:tcPr>
          <w:p w14:paraId="229C61BF" w14:textId="77777777" w:rsidR="009835BC" w:rsidRPr="007E31B4" w:rsidRDefault="009835BC" w:rsidP="009835BC">
            <w:pPr>
              <w:keepNext/>
              <w:keepLines/>
              <w:spacing w:before="100" w:beforeAutospacing="1" w:after="100" w:afterAutospacing="1"/>
              <w:rPr>
                <w:sz w:val="18"/>
                <w:szCs w:val="18"/>
                <w:lang w:val="el-GR"/>
              </w:rPr>
            </w:pPr>
          </w:p>
        </w:tc>
        <w:tc>
          <w:tcPr>
            <w:tcW w:w="426" w:type="pct"/>
            <w:shd w:val="clear" w:color="auto" w:fill="FFFFFF"/>
            <w:vAlign w:val="center"/>
          </w:tcPr>
          <w:p w14:paraId="645E94A8" w14:textId="77777777" w:rsidR="009835BC" w:rsidRPr="007E31B4" w:rsidRDefault="009835BC" w:rsidP="009835BC">
            <w:pPr>
              <w:keepNext/>
              <w:keepLines/>
              <w:spacing w:before="100" w:beforeAutospacing="1" w:after="100" w:afterAutospacing="1"/>
              <w:rPr>
                <w:sz w:val="18"/>
                <w:szCs w:val="18"/>
                <w:lang w:val="el-GR"/>
              </w:rPr>
            </w:pPr>
          </w:p>
        </w:tc>
        <w:tc>
          <w:tcPr>
            <w:tcW w:w="462" w:type="pct"/>
            <w:shd w:val="clear" w:color="auto" w:fill="FFFFFF"/>
            <w:vAlign w:val="center"/>
          </w:tcPr>
          <w:p w14:paraId="1B79DAAF" w14:textId="77777777" w:rsidR="009835BC" w:rsidRPr="007E31B4" w:rsidRDefault="009835BC" w:rsidP="009835BC">
            <w:pPr>
              <w:keepNext/>
              <w:keepLines/>
              <w:spacing w:before="100" w:beforeAutospacing="1" w:after="100" w:afterAutospacing="1"/>
              <w:rPr>
                <w:sz w:val="18"/>
                <w:szCs w:val="18"/>
                <w:lang w:val="el-GR"/>
              </w:rPr>
            </w:pPr>
          </w:p>
        </w:tc>
        <w:tc>
          <w:tcPr>
            <w:tcW w:w="514" w:type="pct"/>
            <w:shd w:val="clear" w:color="auto" w:fill="FFFFFF"/>
            <w:vAlign w:val="center"/>
          </w:tcPr>
          <w:p w14:paraId="2CC72366" w14:textId="77777777" w:rsidR="009835BC" w:rsidRPr="007E31B4" w:rsidRDefault="009835BC" w:rsidP="009835BC">
            <w:pPr>
              <w:keepNext/>
              <w:keepLines/>
              <w:spacing w:before="100" w:beforeAutospacing="1" w:after="100" w:afterAutospacing="1"/>
              <w:rPr>
                <w:sz w:val="18"/>
                <w:szCs w:val="18"/>
                <w:lang w:val="el-GR"/>
              </w:rPr>
            </w:pPr>
          </w:p>
        </w:tc>
      </w:tr>
      <w:tr w:rsidR="009835BC" w:rsidRPr="007E31B4" w14:paraId="7D9F8C55" w14:textId="77777777" w:rsidTr="007E31B4">
        <w:trPr>
          <w:trHeight w:val="284"/>
        </w:trPr>
        <w:tc>
          <w:tcPr>
            <w:tcW w:w="213" w:type="pct"/>
            <w:shd w:val="clear" w:color="auto" w:fill="FFFFFF"/>
            <w:vAlign w:val="center"/>
          </w:tcPr>
          <w:p w14:paraId="67BF84BD" w14:textId="77777777" w:rsidR="009835BC" w:rsidRPr="007E31B4" w:rsidRDefault="009835BC" w:rsidP="009835BC">
            <w:pPr>
              <w:keepNext/>
              <w:keepLines/>
              <w:spacing w:before="100" w:beforeAutospacing="1" w:after="100" w:afterAutospacing="1"/>
              <w:rPr>
                <w:sz w:val="18"/>
                <w:szCs w:val="18"/>
                <w:lang w:val="el-GR"/>
              </w:rPr>
            </w:pPr>
            <w:r w:rsidRPr="007E31B4">
              <w:rPr>
                <w:sz w:val="18"/>
                <w:szCs w:val="18"/>
                <w:lang w:val="el-GR"/>
              </w:rPr>
              <w:t>4.</w:t>
            </w:r>
          </w:p>
        </w:tc>
        <w:tc>
          <w:tcPr>
            <w:tcW w:w="1766" w:type="pct"/>
            <w:shd w:val="clear" w:color="auto" w:fill="FFFFFF"/>
            <w:vAlign w:val="center"/>
          </w:tcPr>
          <w:p w14:paraId="39542AB1" w14:textId="77777777" w:rsidR="009835BC" w:rsidRPr="007E31B4" w:rsidRDefault="009835BC" w:rsidP="009835BC">
            <w:pPr>
              <w:keepNext/>
              <w:keepLines/>
              <w:spacing w:before="100" w:beforeAutospacing="1" w:after="100" w:afterAutospacing="1"/>
              <w:jc w:val="left"/>
              <w:rPr>
                <w:sz w:val="18"/>
                <w:szCs w:val="18"/>
                <w:lang w:val="el-GR"/>
              </w:rPr>
            </w:pPr>
            <w:r w:rsidRPr="007E31B4">
              <w:rPr>
                <w:sz w:val="18"/>
                <w:szCs w:val="18"/>
                <w:lang w:val="el-GR"/>
              </w:rPr>
              <w:t>Υπηρεσίες Εγκατάστασης και Παραμετροποίησης</w:t>
            </w:r>
          </w:p>
        </w:tc>
        <w:tc>
          <w:tcPr>
            <w:tcW w:w="376" w:type="pct"/>
            <w:shd w:val="clear" w:color="auto" w:fill="FFFFFF"/>
          </w:tcPr>
          <w:p w14:paraId="6CF68E95" w14:textId="58BD0D4C" w:rsidR="009835BC" w:rsidRPr="007E31B4" w:rsidRDefault="009835BC" w:rsidP="009835BC">
            <w:pPr>
              <w:keepNext/>
              <w:keepLines/>
              <w:spacing w:before="100" w:beforeAutospacing="1" w:after="100" w:afterAutospacing="1"/>
              <w:jc w:val="center"/>
              <w:rPr>
                <w:sz w:val="18"/>
                <w:szCs w:val="18"/>
                <w:lang w:val="el-GR"/>
              </w:rPr>
            </w:pPr>
            <w:r w:rsidRPr="007E31B4">
              <w:rPr>
                <w:sz w:val="18"/>
                <w:szCs w:val="18"/>
                <w:lang w:val="el-GR"/>
              </w:rPr>
              <w:t>2_4</w:t>
            </w:r>
          </w:p>
        </w:tc>
        <w:tc>
          <w:tcPr>
            <w:tcW w:w="378" w:type="pct"/>
          </w:tcPr>
          <w:p w14:paraId="49C8D281" w14:textId="0FF6F58A" w:rsidR="009835BC" w:rsidRPr="007E31B4" w:rsidRDefault="009835BC" w:rsidP="009835BC">
            <w:pPr>
              <w:keepNext/>
              <w:keepLines/>
              <w:spacing w:before="100" w:beforeAutospacing="1" w:after="100" w:afterAutospacing="1"/>
              <w:jc w:val="center"/>
              <w:rPr>
                <w:sz w:val="18"/>
                <w:szCs w:val="18"/>
                <w:lang w:val="el-GR"/>
              </w:rPr>
            </w:pPr>
            <w:r w:rsidRPr="007E31B4">
              <w:rPr>
                <w:color w:val="000000"/>
                <w:sz w:val="18"/>
                <w:szCs w:val="18"/>
                <w:lang w:val="el-GR" w:eastAsia="el-GR"/>
              </w:rPr>
              <w:t>Π4</w:t>
            </w:r>
          </w:p>
        </w:tc>
        <w:tc>
          <w:tcPr>
            <w:tcW w:w="374" w:type="pct"/>
            <w:shd w:val="clear" w:color="auto" w:fill="FFFFFF"/>
            <w:vAlign w:val="center"/>
          </w:tcPr>
          <w:p w14:paraId="384079C1" w14:textId="77777777" w:rsidR="009835BC" w:rsidRPr="007E31B4" w:rsidRDefault="009835BC" w:rsidP="009835BC">
            <w:pPr>
              <w:keepNext/>
              <w:keepLines/>
              <w:spacing w:before="100" w:beforeAutospacing="1" w:after="100" w:afterAutospacing="1"/>
              <w:rPr>
                <w:sz w:val="18"/>
                <w:szCs w:val="18"/>
                <w:lang w:val="el-GR"/>
              </w:rPr>
            </w:pPr>
          </w:p>
        </w:tc>
        <w:tc>
          <w:tcPr>
            <w:tcW w:w="491" w:type="pct"/>
            <w:shd w:val="clear" w:color="auto" w:fill="FFFFFF"/>
            <w:vAlign w:val="center"/>
          </w:tcPr>
          <w:p w14:paraId="1C8BA141" w14:textId="77777777" w:rsidR="009835BC" w:rsidRPr="007E31B4" w:rsidRDefault="009835BC" w:rsidP="009835BC">
            <w:pPr>
              <w:keepNext/>
              <w:keepLines/>
              <w:spacing w:before="100" w:beforeAutospacing="1" w:after="100" w:afterAutospacing="1"/>
              <w:rPr>
                <w:sz w:val="18"/>
                <w:szCs w:val="18"/>
                <w:lang w:val="el-GR"/>
              </w:rPr>
            </w:pPr>
          </w:p>
        </w:tc>
        <w:tc>
          <w:tcPr>
            <w:tcW w:w="426" w:type="pct"/>
            <w:shd w:val="clear" w:color="auto" w:fill="FFFFFF"/>
            <w:vAlign w:val="center"/>
          </w:tcPr>
          <w:p w14:paraId="33B600AC" w14:textId="77777777" w:rsidR="009835BC" w:rsidRPr="007E31B4" w:rsidRDefault="009835BC" w:rsidP="009835BC">
            <w:pPr>
              <w:keepNext/>
              <w:keepLines/>
              <w:spacing w:before="100" w:beforeAutospacing="1" w:after="100" w:afterAutospacing="1"/>
              <w:rPr>
                <w:sz w:val="18"/>
                <w:szCs w:val="18"/>
                <w:lang w:val="el-GR"/>
              </w:rPr>
            </w:pPr>
          </w:p>
        </w:tc>
        <w:tc>
          <w:tcPr>
            <w:tcW w:w="462" w:type="pct"/>
            <w:shd w:val="clear" w:color="auto" w:fill="FFFFFF"/>
            <w:vAlign w:val="center"/>
          </w:tcPr>
          <w:p w14:paraId="684499F4" w14:textId="77777777" w:rsidR="009835BC" w:rsidRPr="007E31B4" w:rsidRDefault="009835BC" w:rsidP="009835BC">
            <w:pPr>
              <w:keepNext/>
              <w:keepLines/>
              <w:spacing w:before="100" w:beforeAutospacing="1" w:after="100" w:afterAutospacing="1"/>
              <w:rPr>
                <w:sz w:val="18"/>
                <w:szCs w:val="18"/>
                <w:lang w:val="el-GR"/>
              </w:rPr>
            </w:pPr>
          </w:p>
        </w:tc>
        <w:tc>
          <w:tcPr>
            <w:tcW w:w="514" w:type="pct"/>
            <w:shd w:val="clear" w:color="auto" w:fill="FFFFFF"/>
            <w:vAlign w:val="center"/>
          </w:tcPr>
          <w:p w14:paraId="2AD30CD2" w14:textId="77777777" w:rsidR="009835BC" w:rsidRPr="007E31B4" w:rsidRDefault="009835BC" w:rsidP="009835BC">
            <w:pPr>
              <w:keepNext/>
              <w:keepLines/>
              <w:spacing w:before="100" w:beforeAutospacing="1" w:after="100" w:afterAutospacing="1"/>
              <w:rPr>
                <w:sz w:val="18"/>
                <w:szCs w:val="18"/>
                <w:lang w:val="el-GR"/>
              </w:rPr>
            </w:pPr>
          </w:p>
        </w:tc>
      </w:tr>
      <w:tr w:rsidR="009835BC" w:rsidRPr="007E31B4" w14:paraId="43F9CE53" w14:textId="77777777" w:rsidTr="007E31B4">
        <w:trPr>
          <w:trHeight w:val="284"/>
        </w:trPr>
        <w:tc>
          <w:tcPr>
            <w:tcW w:w="213" w:type="pct"/>
            <w:vMerge w:val="restart"/>
            <w:shd w:val="clear" w:color="auto" w:fill="FFFFFF"/>
            <w:vAlign w:val="center"/>
          </w:tcPr>
          <w:p w14:paraId="6CD793FC" w14:textId="77777777" w:rsidR="009835BC" w:rsidRPr="007E31B4" w:rsidRDefault="009835BC" w:rsidP="009835BC">
            <w:pPr>
              <w:keepNext/>
              <w:keepLines/>
              <w:spacing w:before="100" w:beforeAutospacing="1" w:after="100" w:afterAutospacing="1"/>
              <w:rPr>
                <w:sz w:val="18"/>
                <w:szCs w:val="18"/>
                <w:lang w:val="el-GR"/>
              </w:rPr>
            </w:pPr>
            <w:r w:rsidRPr="007E31B4">
              <w:rPr>
                <w:sz w:val="18"/>
                <w:szCs w:val="18"/>
                <w:lang w:val="el-GR"/>
              </w:rPr>
              <w:t>5.</w:t>
            </w:r>
          </w:p>
        </w:tc>
        <w:tc>
          <w:tcPr>
            <w:tcW w:w="1766" w:type="pct"/>
            <w:vMerge w:val="restart"/>
            <w:shd w:val="clear" w:color="auto" w:fill="FFFFFF"/>
            <w:vAlign w:val="center"/>
          </w:tcPr>
          <w:p w14:paraId="2555152C" w14:textId="77777777" w:rsidR="009835BC" w:rsidRPr="007E31B4" w:rsidRDefault="009835BC" w:rsidP="009835BC">
            <w:pPr>
              <w:keepNext/>
              <w:keepLines/>
              <w:spacing w:before="100" w:beforeAutospacing="1" w:after="100" w:afterAutospacing="1"/>
              <w:jc w:val="left"/>
              <w:rPr>
                <w:sz w:val="18"/>
                <w:szCs w:val="18"/>
                <w:lang w:val="el-GR"/>
              </w:rPr>
            </w:pPr>
            <w:r w:rsidRPr="007E31B4">
              <w:rPr>
                <w:sz w:val="18"/>
                <w:szCs w:val="18"/>
                <w:lang w:val="el-GR"/>
              </w:rPr>
              <w:t>Υπηρεσίες Ελέγχου Ασφάλειας και Απόδοσης συστήματος</w:t>
            </w:r>
          </w:p>
        </w:tc>
        <w:tc>
          <w:tcPr>
            <w:tcW w:w="376" w:type="pct"/>
            <w:shd w:val="clear" w:color="auto" w:fill="FFFFFF"/>
          </w:tcPr>
          <w:p w14:paraId="4C19FEBE" w14:textId="7F137F29" w:rsidR="009835BC" w:rsidRPr="007E31B4" w:rsidRDefault="009835BC" w:rsidP="009835BC">
            <w:pPr>
              <w:keepNext/>
              <w:keepLines/>
              <w:spacing w:before="100" w:beforeAutospacing="1" w:after="100" w:afterAutospacing="1"/>
              <w:jc w:val="center"/>
              <w:rPr>
                <w:sz w:val="18"/>
                <w:szCs w:val="18"/>
                <w:lang w:val="el-GR"/>
              </w:rPr>
            </w:pPr>
            <w:r w:rsidRPr="007E31B4">
              <w:rPr>
                <w:sz w:val="18"/>
                <w:szCs w:val="18"/>
                <w:lang w:val="el-GR"/>
              </w:rPr>
              <w:t>2_5</w:t>
            </w:r>
          </w:p>
        </w:tc>
        <w:tc>
          <w:tcPr>
            <w:tcW w:w="378" w:type="pct"/>
            <w:tcBorders>
              <w:bottom w:val="single" w:sz="4" w:space="0" w:color="auto"/>
            </w:tcBorders>
          </w:tcPr>
          <w:p w14:paraId="1C4E9CFC" w14:textId="10366070" w:rsidR="009835BC" w:rsidRPr="007E31B4" w:rsidRDefault="009835BC" w:rsidP="009835BC">
            <w:pPr>
              <w:keepNext/>
              <w:keepLines/>
              <w:spacing w:before="100" w:beforeAutospacing="1" w:after="100" w:afterAutospacing="1"/>
              <w:jc w:val="center"/>
              <w:rPr>
                <w:sz w:val="18"/>
                <w:szCs w:val="18"/>
                <w:lang w:val="el-GR"/>
              </w:rPr>
            </w:pPr>
            <w:r w:rsidRPr="007E31B4">
              <w:rPr>
                <w:color w:val="000000"/>
                <w:sz w:val="18"/>
                <w:szCs w:val="18"/>
                <w:lang w:val="el-GR" w:eastAsia="el-GR"/>
              </w:rPr>
              <w:t>Π5_1</w:t>
            </w:r>
          </w:p>
        </w:tc>
        <w:tc>
          <w:tcPr>
            <w:tcW w:w="374" w:type="pct"/>
            <w:shd w:val="clear" w:color="auto" w:fill="FFFFFF"/>
            <w:vAlign w:val="center"/>
          </w:tcPr>
          <w:p w14:paraId="0EE940D9" w14:textId="77777777" w:rsidR="009835BC" w:rsidRPr="007E31B4" w:rsidRDefault="009835BC" w:rsidP="009835BC">
            <w:pPr>
              <w:keepNext/>
              <w:keepLines/>
              <w:spacing w:before="100" w:beforeAutospacing="1" w:after="100" w:afterAutospacing="1"/>
              <w:rPr>
                <w:sz w:val="18"/>
                <w:szCs w:val="18"/>
                <w:lang w:val="el-GR"/>
              </w:rPr>
            </w:pPr>
          </w:p>
        </w:tc>
        <w:tc>
          <w:tcPr>
            <w:tcW w:w="491" w:type="pct"/>
            <w:shd w:val="clear" w:color="auto" w:fill="FFFFFF"/>
            <w:vAlign w:val="center"/>
          </w:tcPr>
          <w:p w14:paraId="25697B62" w14:textId="77777777" w:rsidR="009835BC" w:rsidRPr="007E31B4" w:rsidRDefault="009835BC" w:rsidP="009835BC">
            <w:pPr>
              <w:keepNext/>
              <w:keepLines/>
              <w:spacing w:before="100" w:beforeAutospacing="1" w:after="100" w:afterAutospacing="1"/>
              <w:rPr>
                <w:sz w:val="18"/>
                <w:szCs w:val="18"/>
                <w:lang w:val="el-GR"/>
              </w:rPr>
            </w:pPr>
          </w:p>
        </w:tc>
        <w:tc>
          <w:tcPr>
            <w:tcW w:w="426" w:type="pct"/>
            <w:shd w:val="clear" w:color="auto" w:fill="FFFFFF"/>
            <w:vAlign w:val="center"/>
          </w:tcPr>
          <w:p w14:paraId="5AAF1B11" w14:textId="77777777" w:rsidR="009835BC" w:rsidRPr="007E31B4" w:rsidRDefault="009835BC" w:rsidP="009835BC">
            <w:pPr>
              <w:keepNext/>
              <w:keepLines/>
              <w:spacing w:before="100" w:beforeAutospacing="1" w:after="100" w:afterAutospacing="1"/>
              <w:rPr>
                <w:sz w:val="18"/>
                <w:szCs w:val="18"/>
                <w:lang w:val="el-GR"/>
              </w:rPr>
            </w:pPr>
          </w:p>
        </w:tc>
        <w:tc>
          <w:tcPr>
            <w:tcW w:w="462" w:type="pct"/>
            <w:shd w:val="clear" w:color="auto" w:fill="FFFFFF"/>
            <w:vAlign w:val="center"/>
          </w:tcPr>
          <w:p w14:paraId="0AAE4B6C" w14:textId="77777777" w:rsidR="009835BC" w:rsidRPr="007E31B4" w:rsidRDefault="009835BC" w:rsidP="009835BC">
            <w:pPr>
              <w:keepNext/>
              <w:keepLines/>
              <w:spacing w:before="100" w:beforeAutospacing="1" w:after="100" w:afterAutospacing="1"/>
              <w:rPr>
                <w:sz w:val="18"/>
                <w:szCs w:val="18"/>
                <w:lang w:val="el-GR"/>
              </w:rPr>
            </w:pPr>
          </w:p>
        </w:tc>
        <w:tc>
          <w:tcPr>
            <w:tcW w:w="514" w:type="pct"/>
            <w:shd w:val="clear" w:color="auto" w:fill="FFFFFF"/>
            <w:vAlign w:val="center"/>
          </w:tcPr>
          <w:p w14:paraId="5B902575" w14:textId="77777777" w:rsidR="009835BC" w:rsidRPr="007E31B4" w:rsidRDefault="009835BC" w:rsidP="009835BC">
            <w:pPr>
              <w:keepNext/>
              <w:keepLines/>
              <w:spacing w:before="100" w:beforeAutospacing="1" w:after="100" w:afterAutospacing="1"/>
              <w:rPr>
                <w:sz w:val="18"/>
                <w:szCs w:val="18"/>
                <w:lang w:val="el-GR"/>
              </w:rPr>
            </w:pPr>
          </w:p>
        </w:tc>
      </w:tr>
      <w:tr w:rsidR="009835BC" w:rsidRPr="007E31B4" w14:paraId="054072B5" w14:textId="77777777" w:rsidTr="007E31B4">
        <w:trPr>
          <w:trHeight w:val="284"/>
        </w:trPr>
        <w:tc>
          <w:tcPr>
            <w:tcW w:w="213" w:type="pct"/>
            <w:vMerge/>
            <w:shd w:val="clear" w:color="auto" w:fill="FFFFFF"/>
            <w:vAlign w:val="center"/>
          </w:tcPr>
          <w:p w14:paraId="616D114E" w14:textId="77777777" w:rsidR="009835BC" w:rsidRPr="007E31B4" w:rsidRDefault="009835BC" w:rsidP="009835BC">
            <w:pPr>
              <w:keepNext/>
              <w:keepLines/>
              <w:spacing w:before="100" w:beforeAutospacing="1" w:after="100" w:afterAutospacing="1"/>
              <w:rPr>
                <w:sz w:val="18"/>
                <w:szCs w:val="18"/>
                <w:lang w:val="el-GR"/>
              </w:rPr>
            </w:pPr>
          </w:p>
        </w:tc>
        <w:tc>
          <w:tcPr>
            <w:tcW w:w="1766" w:type="pct"/>
            <w:vMerge/>
            <w:shd w:val="clear" w:color="auto" w:fill="FFFFFF"/>
            <w:vAlign w:val="center"/>
          </w:tcPr>
          <w:p w14:paraId="303DBE4B" w14:textId="77777777" w:rsidR="009835BC" w:rsidRPr="007E31B4" w:rsidRDefault="009835BC" w:rsidP="009835BC">
            <w:pPr>
              <w:keepNext/>
              <w:keepLines/>
              <w:spacing w:before="100" w:beforeAutospacing="1" w:after="100" w:afterAutospacing="1"/>
              <w:rPr>
                <w:sz w:val="18"/>
                <w:szCs w:val="18"/>
                <w:lang w:val="el-GR"/>
              </w:rPr>
            </w:pPr>
          </w:p>
        </w:tc>
        <w:tc>
          <w:tcPr>
            <w:tcW w:w="376" w:type="pct"/>
            <w:shd w:val="clear" w:color="auto" w:fill="FFFFFF"/>
          </w:tcPr>
          <w:p w14:paraId="4BBA1EBC" w14:textId="3355A71C" w:rsidR="009835BC" w:rsidRPr="007E31B4" w:rsidRDefault="009835BC" w:rsidP="009835BC">
            <w:pPr>
              <w:keepNext/>
              <w:keepLines/>
              <w:spacing w:before="100" w:beforeAutospacing="1" w:after="100" w:afterAutospacing="1"/>
              <w:jc w:val="center"/>
              <w:rPr>
                <w:sz w:val="18"/>
                <w:szCs w:val="18"/>
                <w:lang w:val="el-GR"/>
              </w:rPr>
            </w:pPr>
            <w:r w:rsidRPr="007E31B4">
              <w:rPr>
                <w:sz w:val="18"/>
                <w:szCs w:val="18"/>
                <w:lang w:val="el-GR"/>
              </w:rPr>
              <w:t>2_5</w:t>
            </w:r>
          </w:p>
        </w:tc>
        <w:tc>
          <w:tcPr>
            <w:tcW w:w="378" w:type="pct"/>
            <w:tcBorders>
              <w:top w:val="single" w:sz="4" w:space="0" w:color="auto"/>
              <w:left w:val="single" w:sz="4" w:space="0" w:color="auto"/>
              <w:bottom w:val="single" w:sz="36" w:space="0" w:color="auto"/>
              <w:right w:val="single" w:sz="4" w:space="0" w:color="auto"/>
            </w:tcBorders>
          </w:tcPr>
          <w:p w14:paraId="3E39E3D2" w14:textId="111E7019" w:rsidR="009835BC" w:rsidRPr="007E31B4" w:rsidRDefault="009835BC" w:rsidP="009835BC">
            <w:pPr>
              <w:keepNext/>
              <w:keepLines/>
              <w:spacing w:before="100" w:beforeAutospacing="1" w:after="100" w:afterAutospacing="1"/>
              <w:jc w:val="center"/>
              <w:rPr>
                <w:sz w:val="18"/>
                <w:szCs w:val="18"/>
                <w:lang w:val="el-GR"/>
              </w:rPr>
            </w:pPr>
            <w:r w:rsidRPr="007E31B4">
              <w:rPr>
                <w:color w:val="000000"/>
                <w:sz w:val="18"/>
                <w:szCs w:val="18"/>
                <w:lang w:val="el-GR" w:eastAsia="el-GR"/>
              </w:rPr>
              <w:t>Π5_2</w:t>
            </w:r>
          </w:p>
        </w:tc>
        <w:tc>
          <w:tcPr>
            <w:tcW w:w="374" w:type="pct"/>
            <w:shd w:val="clear" w:color="auto" w:fill="FFFFFF"/>
            <w:vAlign w:val="center"/>
          </w:tcPr>
          <w:p w14:paraId="4DE5BABE" w14:textId="77777777" w:rsidR="009835BC" w:rsidRPr="007E31B4" w:rsidRDefault="009835BC" w:rsidP="009835BC">
            <w:pPr>
              <w:keepNext/>
              <w:keepLines/>
              <w:spacing w:before="100" w:beforeAutospacing="1" w:after="100" w:afterAutospacing="1"/>
              <w:rPr>
                <w:sz w:val="18"/>
                <w:szCs w:val="18"/>
                <w:lang w:val="el-GR"/>
              </w:rPr>
            </w:pPr>
          </w:p>
        </w:tc>
        <w:tc>
          <w:tcPr>
            <w:tcW w:w="491" w:type="pct"/>
            <w:shd w:val="clear" w:color="auto" w:fill="FFFFFF"/>
            <w:vAlign w:val="center"/>
          </w:tcPr>
          <w:p w14:paraId="0139E17F" w14:textId="77777777" w:rsidR="009835BC" w:rsidRPr="007E31B4" w:rsidRDefault="009835BC" w:rsidP="009835BC">
            <w:pPr>
              <w:keepNext/>
              <w:keepLines/>
              <w:spacing w:before="100" w:beforeAutospacing="1" w:after="100" w:afterAutospacing="1"/>
              <w:rPr>
                <w:sz w:val="18"/>
                <w:szCs w:val="18"/>
                <w:lang w:val="el-GR"/>
              </w:rPr>
            </w:pPr>
          </w:p>
        </w:tc>
        <w:tc>
          <w:tcPr>
            <w:tcW w:w="426" w:type="pct"/>
            <w:shd w:val="clear" w:color="auto" w:fill="FFFFFF"/>
            <w:vAlign w:val="center"/>
          </w:tcPr>
          <w:p w14:paraId="248C69C7" w14:textId="77777777" w:rsidR="009835BC" w:rsidRPr="007E31B4" w:rsidRDefault="009835BC" w:rsidP="009835BC">
            <w:pPr>
              <w:keepNext/>
              <w:keepLines/>
              <w:spacing w:before="100" w:beforeAutospacing="1" w:after="100" w:afterAutospacing="1"/>
              <w:rPr>
                <w:sz w:val="18"/>
                <w:szCs w:val="18"/>
                <w:lang w:val="el-GR"/>
              </w:rPr>
            </w:pPr>
          </w:p>
        </w:tc>
        <w:tc>
          <w:tcPr>
            <w:tcW w:w="462" w:type="pct"/>
            <w:shd w:val="clear" w:color="auto" w:fill="FFFFFF"/>
            <w:vAlign w:val="center"/>
          </w:tcPr>
          <w:p w14:paraId="39C2CA51" w14:textId="77777777" w:rsidR="009835BC" w:rsidRPr="007E31B4" w:rsidRDefault="009835BC" w:rsidP="009835BC">
            <w:pPr>
              <w:keepNext/>
              <w:keepLines/>
              <w:spacing w:before="100" w:beforeAutospacing="1" w:after="100" w:afterAutospacing="1"/>
              <w:rPr>
                <w:sz w:val="18"/>
                <w:szCs w:val="18"/>
                <w:lang w:val="el-GR"/>
              </w:rPr>
            </w:pPr>
          </w:p>
        </w:tc>
        <w:tc>
          <w:tcPr>
            <w:tcW w:w="514" w:type="pct"/>
            <w:shd w:val="clear" w:color="auto" w:fill="FFFFFF"/>
            <w:vAlign w:val="center"/>
          </w:tcPr>
          <w:p w14:paraId="00D84E4C" w14:textId="77777777" w:rsidR="009835BC" w:rsidRPr="007E31B4" w:rsidRDefault="009835BC" w:rsidP="009835BC">
            <w:pPr>
              <w:keepNext/>
              <w:keepLines/>
              <w:spacing w:before="100" w:beforeAutospacing="1" w:after="100" w:afterAutospacing="1"/>
              <w:rPr>
                <w:sz w:val="18"/>
                <w:szCs w:val="18"/>
                <w:lang w:val="el-GR"/>
              </w:rPr>
            </w:pPr>
          </w:p>
        </w:tc>
      </w:tr>
      <w:tr w:rsidR="00F70213" w:rsidRPr="007E31B4" w14:paraId="4C5B24C5" w14:textId="77777777" w:rsidTr="00B61576">
        <w:trPr>
          <w:trHeight w:val="284"/>
        </w:trPr>
        <w:tc>
          <w:tcPr>
            <w:tcW w:w="213" w:type="pct"/>
            <w:shd w:val="clear" w:color="auto" w:fill="FFFFFF"/>
            <w:vAlign w:val="center"/>
          </w:tcPr>
          <w:p w14:paraId="147D4CF8" w14:textId="77777777" w:rsidR="00F70213" w:rsidRPr="007E31B4" w:rsidRDefault="00F70213" w:rsidP="00B61576">
            <w:pPr>
              <w:keepNext/>
              <w:keepLines/>
              <w:spacing w:before="100" w:beforeAutospacing="1" w:after="100" w:afterAutospacing="1"/>
              <w:rPr>
                <w:i/>
                <w:iCs/>
                <w:sz w:val="18"/>
                <w:szCs w:val="20"/>
              </w:rPr>
            </w:pPr>
            <w:r w:rsidRPr="007E31B4">
              <w:rPr>
                <w:i/>
                <w:iCs/>
                <w:sz w:val="18"/>
                <w:szCs w:val="20"/>
              </w:rPr>
              <w:t>…</w:t>
            </w:r>
          </w:p>
        </w:tc>
        <w:tc>
          <w:tcPr>
            <w:tcW w:w="1766" w:type="pct"/>
            <w:shd w:val="clear" w:color="auto" w:fill="FFFFFF"/>
            <w:vAlign w:val="center"/>
          </w:tcPr>
          <w:p w14:paraId="25FE8272" w14:textId="77777777" w:rsidR="00F70213" w:rsidRPr="007E31B4" w:rsidRDefault="00F70213" w:rsidP="00B61576">
            <w:pPr>
              <w:keepNext/>
              <w:keepLines/>
              <w:spacing w:before="100" w:beforeAutospacing="1" w:after="100" w:afterAutospacing="1"/>
              <w:rPr>
                <w:i/>
                <w:iCs/>
                <w:sz w:val="18"/>
                <w:szCs w:val="20"/>
              </w:rPr>
            </w:pPr>
            <w:r w:rsidRPr="007E31B4">
              <w:rPr>
                <w:i/>
                <w:iCs/>
                <w:sz w:val="18"/>
                <w:szCs w:val="20"/>
              </w:rPr>
              <w:t>Άλλες Υπηρεσίες …</w:t>
            </w:r>
          </w:p>
        </w:tc>
        <w:tc>
          <w:tcPr>
            <w:tcW w:w="376" w:type="pct"/>
            <w:shd w:val="clear" w:color="auto" w:fill="FFFFFF"/>
          </w:tcPr>
          <w:p w14:paraId="2FDF1A66" w14:textId="77777777" w:rsidR="00F70213" w:rsidRPr="007E31B4" w:rsidRDefault="00F70213" w:rsidP="00B61576">
            <w:pPr>
              <w:keepNext/>
              <w:keepLines/>
              <w:spacing w:before="100" w:beforeAutospacing="1" w:after="100" w:afterAutospacing="1"/>
              <w:rPr>
                <w:i/>
                <w:iCs/>
                <w:sz w:val="18"/>
                <w:szCs w:val="20"/>
              </w:rPr>
            </w:pPr>
          </w:p>
        </w:tc>
        <w:tc>
          <w:tcPr>
            <w:tcW w:w="378" w:type="pct"/>
            <w:shd w:val="clear" w:color="auto" w:fill="FFFFFF"/>
          </w:tcPr>
          <w:p w14:paraId="1D0495F2" w14:textId="77777777" w:rsidR="00F70213" w:rsidRPr="007E31B4" w:rsidRDefault="00F70213" w:rsidP="00B61576">
            <w:pPr>
              <w:keepNext/>
              <w:keepLines/>
              <w:spacing w:before="100" w:beforeAutospacing="1" w:after="100" w:afterAutospacing="1"/>
              <w:rPr>
                <w:i/>
                <w:iCs/>
                <w:sz w:val="18"/>
                <w:szCs w:val="20"/>
              </w:rPr>
            </w:pPr>
          </w:p>
        </w:tc>
        <w:tc>
          <w:tcPr>
            <w:tcW w:w="374" w:type="pct"/>
            <w:tcBorders>
              <w:bottom w:val="single" w:sz="4" w:space="0" w:color="auto"/>
              <w:right w:val="single" w:sz="4" w:space="0" w:color="auto"/>
            </w:tcBorders>
            <w:shd w:val="clear" w:color="auto" w:fill="FFFFFF"/>
            <w:vAlign w:val="center"/>
          </w:tcPr>
          <w:p w14:paraId="53F9250D" w14:textId="77777777" w:rsidR="00F70213" w:rsidRPr="007E31B4" w:rsidRDefault="00F70213" w:rsidP="00B61576">
            <w:pPr>
              <w:keepNext/>
              <w:keepLines/>
              <w:spacing w:before="100" w:beforeAutospacing="1" w:after="100" w:afterAutospacing="1"/>
              <w:rPr>
                <w:i/>
                <w:iCs/>
                <w:sz w:val="18"/>
                <w:szCs w:val="20"/>
              </w:rPr>
            </w:pPr>
          </w:p>
        </w:tc>
        <w:tc>
          <w:tcPr>
            <w:tcW w:w="491" w:type="pct"/>
            <w:tcBorders>
              <w:left w:val="single" w:sz="4" w:space="0" w:color="auto"/>
              <w:bottom w:val="single" w:sz="4" w:space="0" w:color="auto"/>
            </w:tcBorders>
            <w:shd w:val="clear" w:color="auto" w:fill="FFFFFF"/>
            <w:vAlign w:val="center"/>
          </w:tcPr>
          <w:p w14:paraId="180F5026" w14:textId="77777777" w:rsidR="00F70213" w:rsidRPr="007E31B4" w:rsidRDefault="00F70213" w:rsidP="00B61576">
            <w:pPr>
              <w:keepNext/>
              <w:keepLines/>
              <w:spacing w:before="100" w:beforeAutospacing="1" w:after="100" w:afterAutospacing="1"/>
              <w:rPr>
                <w:i/>
                <w:iCs/>
                <w:sz w:val="18"/>
                <w:szCs w:val="20"/>
              </w:rPr>
            </w:pPr>
          </w:p>
        </w:tc>
        <w:tc>
          <w:tcPr>
            <w:tcW w:w="426" w:type="pct"/>
            <w:tcBorders>
              <w:bottom w:val="single" w:sz="4" w:space="0" w:color="auto"/>
            </w:tcBorders>
            <w:shd w:val="clear" w:color="auto" w:fill="FFFFFF"/>
            <w:vAlign w:val="center"/>
          </w:tcPr>
          <w:p w14:paraId="1E826EEA" w14:textId="77777777" w:rsidR="00F70213" w:rsidRPr="007E31B4" w:rsidRDefault="00F70213" w:rsidP="00B61576">
            <w:pPr>
              <w:keepNext/>
              <w:keepLines/>
              <w:spacing w:before="100" w:beforeAutospacing="1" w:after="100" w:afterAutospacing="1"/>
              <w:rPr>
                <w:i/>
                <w:iCs/>
                <w:sz w:val="18"/>
                <w:szCs w:val="20"/>
              </w:rPr>
            </w:pPr>
          </w:p>
        </w:tc>
        <w:tc>
          <w:tcPr>
            <w:tcW w:w="462" w:type="pct"/>
            <w:tcBorders>
              <w:bottom w:val="single" w:sz="4" w:space="0" w:color="auto"/>
            </w:tcBorders>
            <w:shd w:val="clear" w:color="auto" w:fill="FFFFFF"/>
            <w:vAlign w:val="center"/>
          </w:tcPr>
          <w:p w14:paraId="0CE5C7D3" w14:textId="77777777" w:rsidR="00F70213" w:rsidRPr="007E31B4" w:rsidRDefault="00F70213" w:rsidP="00B61576">
            <w:pPr>
              <w:keepNext/>
              <w:keepLines/>
              <w:spacing w:before="100" w:beforeAutospacing="1" w:after="100" w:afterAutospacing="1"/>
              <w:rPr>
                <w:i/>
                <w:iCs/>
                <w:sz w:val="18"/>
                <w:szCs w:val="20"/>
              </w:rPr>
            </w:pPr>
          </w:p>
        </w:tc>
        <w:tc>
          <w:tcPr>
            <w:tcW w:w="514" w:type="pct"/>
            <w:tcBorders>
              <w:bottom w:val="single" w:sz="4" w:space="0" w:color="auto"/>
            </w:tcBorders>
            <w:shd w:val="clear" w:color="auto" w:fill="FFFFFF"/>
            <w:vAlign w:val="center"/>
          </w:tcPr>
          <w:p w14:paraId="662FA1B2" w14:textId="77777777" w:rsidR="00F70213" w:rsidRPr="007E31B4" w:rsidRDefault="00F70213" w:rsidP="00B61576">
            <w:pPr>
              <w:keepNext/>
              <w:keepLines/>
              <w:spacing w:before="100" w:beforeAutospacing="1" w:after="100" w:afterAutospacing="1"/>
              <w:rPr>
                <w:i/>
                <w:iCs/>
                <w:sz w:val="18"/>
                <w:szCs w:val="20"/>
              </w:rPr>
            </w:pPr>
          </w:p>
        </w:tc>
      </w:tr>
      <w:tr w:rsidR="00F70213" w:rsidRPr="007E31B4" w14:paraId="4C2C2FD8" w14:textId="77777777" w:rsidTr="00B61576">
        <w:trPr>
          <w:trHeight w:val="284"/>
        </w:trPr>
        <w:tc>
          <w:tcPr>
            <w:tcW w:w="2733" w:type="pct"/>
            <w:gridSpan w:val="4"/>
            <w:tcBorders>
              <w:right w:val="single" w:sz="4" w:space="0" w:color="auto"/>
            </w:tcBorders>
            <w:shd w:val="pct15" w:color="auto" w:fill="auto"/>
          </w:tcPr>
          <w:p w14:paraId="5F9E841D" w14:textId="77777777" w:rsidR="00F70213" w:rsidRPr="007E31B4" w:rsidRDefault="00F70213" w:rsidP="00B61576">
            <w:pPr>
              <w:keepNext/>
              <w:keepLines/>
              <w:spacing w:before="100" w:beforeAutospacing="1" w:after="100" w:afterAutospacing="1"/>
              <w:jc w:val="center"/>
              <w:rPr>
                <w:sz w:val="18"/>
                <w:szCs w:val="18"/>
              </w:rPr>
            </w:pPr>
            <w:r w:rsidRPr="007E31B4">
              <w:rPr>
                <w:b/>
                <w:sz w:val="18"/>
                <w:szCs w:val="18"/>
              </w:rPr>
              <w:t>ΣΥΝΟΛΟ</w:t>
            </w:r>
          </w:p>
        </w:tc>
        <w:tc>
          <w:tcPr>
            <w:tcW w:w="374" w:type="pct"/>
            <w:tcBorders>
              <w:right w:val="single" w:sz="4" w:space="0" w:color="auto"/>
            </w:tcBorders>
            <w:shd w:val="pct15" w:color="auto" w:fill="auto"/>
            <w:vAlign w:val="center"/>
          </w:tcPr>
          <w:p w14:paraId="5F3F319D" w14:textId="77777777" w:rsidR="00F70213" w:rsidRPr="007E31B4" w:rsidRDefault="00F70213" w:rsidP="00B61576">
            <w:pPr>
              <w:keepNext/>
              <w:keepLines/>
              <w:spacing w:before="100" w:beforeAutospacing="1" w:after="100" w:afterAutospacing="1"/>
              <w:jc w:val="center"/>
              <w:rPr>
                <w:sz w:val="18"/>
                <w:szCs w:val="18"/>
              </w:rPr>
            </w:pPr>
          </w:p>
        </w:tc>
        <w:tc>
          <w:tcPr>
            <w:tcW w:w="491" w:type="pct"/>
            <w:tcBorders>
              <w:right w:val="single" w:sz="4" w:space="0" w:color="auto"/>
            </w:tcBorders>
            <w:shd w:val="clear" w:color="auto" w:fill="808080" w:themeFill="background1" w:themeFillShade="80"/>
            <w:vAlign w:val="center"/>
          </w:tcPr>
          <w:p w14:paraId="165F2F27" w14:textId="77777777" w:rsidR="00F70213" w:rsidRPr="007E31B4" w:rsidRDefault="00F70213" w:rsidP="00B61576">
            <w:pPr>
              <w:keepNext/>
              <w:keepLines/>
              <w:spacing w:before="100" w:beforeAutospacing="1" w:after="100" w:afterAutospacing="1"/>
              <w:jc w:val="center"/>
              <w:rPr>
                <w:sz w:val="18"/>
                <w:szCs w:val="18"/>
              </w:rPr>
            </w:pPr>
          </w:p>
        </w:tc>
        <w:tc>
          <w:tcPr>
            <w:tcW w:w="426" w:type="pct"/>
            <w:tcBorders>
              <w:left w:val="single" w:sz="4" w:space="0" w:color="auto"/>
              <w:bottom w:val="single" w:sz="4" w:space="0" w:color="auto"/>
            </w:tcBorders>
            <w:shd w:val="clear" w:color="auto" w:fill="D9D9D9" w:themeFill="background1" w:themeFillShade="D9"/>
            <w:vAlign w:val="center"/>
          </w:tcPr>
          <w:p w14:paraId="5CA099D9" w14:textId="77777777" w:rsidR="00F70213" w:rsidRPr="007E31B4" w:rsidRDefault="00F70213" w:rsidP="00B61576">
            <w:pPr>
              <w:keepNext/>
              <w:keepLines/>
              <w:spacing w:before="100" w:beforeAutospacing="1" w:after="100" w:afterAutospacing="1"/>
              <w:rPr>
                <w:sz w:val="18"/>
                <w:szCs w:val="18"/>
              </w:rPr>
            </w:pPr>
          </w:p>
        </w:tc>
        <w:tc>
          <w:tcPr>
            <w:tcW w:w="462" w:type="pct"/>
            <w:shd w:val="clear" w:color="auto" w:fill="D9D9D9" w:themeFill="background1" w:themeFillShade="D9"/>
            <w:vAlign w:val="center"/>
          </w:tcPr>
          <w:p w14:paraId="183AF9E5" w14:textId="77777777" w:rsidR="00F70213" w:rsidRPr="007E31B4" w:rsidRDefault="00F70213" w:rsidP="00B61576">
            <w:pPr>
              <w:keepNext/>
              <w:keepLines/>
              <w:spacing w:before="100" w:beforeAutospacing="1" w:after="100" w:afterAutospacing="1"/>
              <w:rPr>
                <w:sz w:val="18"/>
                <w:szCs w:val="18"/>
              </w:rPr>
            </w:pPr>
          </w:p>
        </w:tc>
        <w:tc>
          <w:tcPr>
            <w:tcW w:w="514" w:type="pct"/>
            <w:shd w:val="clear" w:color="auto" w:fill="D9D9D9" w:themeFill="background1" w:themeFillShade="D9"/>
            <w:vAlign w:val="center"/>
          </w:tcPr>
          <w:p w14:paraId="2991746D" w14:textId="77777777" w:rsidR="00F70213" w:rsidRPr="007E31B4" w:rsidRDefault="00F70213" w:rsidP="00B61576">
            <w:pPr>
              <w:keepNext/>
              <w:keepLines/>
              <w:spacing w:before="100" w:beforeAutospacing="1" w:after="100" w:afterAutospacing="1"/>
              <w:rPr>
                <w:sz w:val="18"/>
                <w:szCs w:val="18"/>
              </w:rPr>
            </w:pPr>
          </w:p>
        </w:tc>
      </w:tr>
    </w:tbl>
    <w:p w14:paraId="6F023F7D" w14:textId="77777777" w:rsidR="00E86F1F" w:rsidRPr="007E31B4" w:rsidRDefault="00E86F1F" w:rsidP="00E86F1F">
      <w:pPr>
        <w:pStyle w:val="3"/>
        <w:numPr>
          <w:ilvl w:val="1"/>
          <w:numId w:val="2"/>
        </w:numPr>
        <w:tabs>
          <w:tab w:val="clear" w:pos="397"/>
          <w:tab w:val="num" w:pos="0"/>
          <w:tab w:val="num" w:pos="1080"/>
        </w:tabs>
        <w:ind w:left="1080" w:hanging="360"/>
        <w:rPr>
          <w:rFonts w:cs="Tahoma"/>
        </w:rPr>
      </w:pPr>
      <w:bookmarkStart w:id="729" w:name="_Toc172624230"/>
      <w:r w:rsidRPr="007E31B4">
        <w:rPr>
          <w:rFonts w:cs="Tahoma"/>
          <w:lang w:val="el-GR"/>
        </w:rPr>
        <w:t xml:space="preserve"> </w:t>
      </w:r>
      <w:bookmarkStart w:id="730" w:name="_Toc180156502"/>
      <w:bookmarkStart w:id="731" w:name="_Toc202354790"/>
      <w:r w:rsidRPr="007E31B4">
        <w:rPr>
          <w:rFonts w:cs="Tahoma"/>
        </w:rPr>
        <w:t>Άλλες δαπάνες</w:t>
      </w:r>
      <w:bookmarkEnd w:id="727"/>
      <w:bookmarkEnd w:id="728"/>
      <w:bookmarkEnd w:id="729"/>
      <w:bookmarkEnd w:id="730"/>
      <w:bookmarkEnd w:id="731"/>
      <w:r w:rsidRPr="007E31B4">
        <w:rPr>
          <w:rFonts w:cs="Tahom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2051"/>
        <w:gridCol w:w="830"/>
        <w:gridCol w:w="1469"/>
        <w:gridCol w:w="1146"/>
        <w:gridCol w:w="1044"/>
        <w:gridCol w:w="913"/>
        <w:gridCol w:w="587"/>
        <w:gridCol w:w="1082"/>
      </w:tblGrid>
      <w:tr w:rsidR="00E86F1F" w:rsidRPr="007E31B4" w14:paraId="5C3DE74F" w14:textId="77777777" w:rsidTr="00B61576">
        <w:trPr>
          <w:cantSplit/>
        </w:trPr>
        <w:tc>
          <w:tcPr>
            <w:tcW w:w="263" w:type="pct"/>
            <w:vMerge w:val="restart"/>
            <w:shd w:val="clear" w:color="auto" w:fill="E6E6E6"/>
            <w:vAlign w:val="center"/>
          </w:tcPr>
          <w:p w14:paraId="444A9BEA" w14:textId="77777777" w:rsidR="00E86F1F" w:rsidRPr="007E31B4" w:rsidRDefault="00E86F1F" w:rsidP="00B61576">
            <w:pPr>
              <w:keepNext/>
              <w:keepLines/>
              <w:spacing w:after="0"/>
              <w:jc w:val="center"/>
              <w:rPr>
                <w:sz w:val="18"/>
                <w:szCs w:val="18"/>
              </w:rPr>
            </w:pPr>
            <w:r w:rsidRPr="007E31B4">
              <w:rPr>
                <w:sz w:val="18"/>
                <w:szCs w:val="18"/>
              </w:rPr>
              <w:t>Α/Α</w:t>
            </w:r>
          </w:p>
        </w:tc>
        <w:tc>
          <w:tcPr>
            <w:tcW w:w="1065" w:type="pct"/>
            <w:vMerge w:val="restart"/>
            <w:shd w:val="clear" w:color="auto" w:fill="E6E6E6"/>
            <w:vAlign w:val="center"/>
          </w:tcPr>
          <w:p w14:paraId="7D4C436F" w14:textId="77777777" w:rsidR="00E86F1F" w:rsidRPr="007E31B4" w:rsidRDefault="00E86F1F" w:rsidP="00B61576">
            <w:pPr>
              <w:keepNext/>
              <w:keepLines/>
              <w:spacing w:after="0"/>
              <w:jc w:val="center"/>
              <w:rPr>
                <w:sz w:val="18"/>
                <w:szCs w:val="18"/>
              </w:rPr>
            </w:pPr>
            <w:r w:rsidRPr="007E31B4">
              <w:rPr>
                <w:sz w:val="18"/>
                <w:szCs w:val="18"/>
              </w:rPr>
              <w:t>ΠΕΡΙΓΡΑΦΗ</w:t>
            </w:r>
          </w:p>
        </w:tc>
        <w:tc>
          <w:tcPr>
            <w:tcW w:w="431" w:type="pct"/>
            <w:vMerge w:val="restart"/>
            <w:shd w:val="clear" w:color="auto" w:fill="E6E6E6"/>
            <w:vAlign w:val="center"/>
          </w:tcPr>
          <w:p w14:paraId="71C3FAF3" w14:textId="77777777" w:rsidR="00E86F1F" w:rsidRPr="007E31B4" w:rsidRDefault="00E86F1F" w:rsidP="00B61576">
            <w:pPr>
              <w:keepNext/>
              <w:keepLines/>
              <w:spacing w:after="0"/>
              <w:jc w:val="center"/>
              <w:rPr>
                <w:sz w:val="18"/>
                <w:szCs w:val="18"/>
              </w:rPr>
            </w:pPr>
            <w:r w:rsidRPr="007E31B4">
              <w:rPr>
                <w:sz w:val="20"/>
                <w:szCs w:val="20"/>
              </w:rPr>
              <w:t>ΦΑΣΗ ΈΡΓΟΥ</w:t>
            </w:r>
          </w:p>
        </w:tc>
        <w:tc>
          <w:tcPr>
            <w:tcW w:w="763" w:type="pct"/>
            <w:vMerge w:val="restart"/>
            <w:shd w:val="clear" w:color="auto" w:fill="E6E6E6"/>
            <w:vAlign w:val="center"/>
          </w:tcPr>
          <w:p w14:paraId="067F1F69" w14:textId="77777777" w:rsidR="00E86F1F" w:rsidRPr="007E31B4" w:rsidRDefault="00E86F1F" w:rsidP="00B61576">
            <w:pPr>
              <w:keepNext/>
              <w:keepLines/>
              <w:spacing w:after="0"/>
              <w:jc w:val="center"/>
              <w:rPr>
                <w:sz w:val="18"/>
                <w:szCs w:val="18"/>
              </w:rPr>
            </w:pPr>
            <w:r w:rsidRPr="007E31B4">
              <w:rPr>
                <w:sz w:val="20"/>
                <w:szCs w:val="20"/>
              </w:rPr>
              <w:t>ΚΩΔ. ΠΑΡΑΔΟΤΕΟΥ</w:t>
            </w:r>
          </w:p>
        </w:tc>
        <w:tc>
          <w:tcPr>
            <w:tcW w:w="595" w:type="pct"/>
            <w:vMerge w:val="restart"/>
            <w:shd w:val="clear" w:color="auto" w:fill="E6E6E6"/>
            <w:vAlign w:val="center"/>
          </w:tcPr>
          <w:p w14:paraId="55E4BE9C" w14:textId="77777777" w:rsidR="00E86F1F" w:rsidRPr="007E31B4" w:rsidRDefault="00E86F1F" w:rsidP="00B61576">
            <w:pPr>
              <w:keepNext/>
              <w:keepLines/>
              <w:spacing w:after="0"/>
              <w:jc w:val="center"/>
              <w:rPr>
                <w:sz w:val="18"/>
                <w:szCs w:val="18"/>
              </w:rPr>
            </w:pPr>
            <w:r w:rsidRPr="007E31B4">
              <w:rPr>
                <w:sz w:val="18"/>
                <w:szCs w:val="18"/>
              </w:rPr>
              <w:t>ΠΟΣΟΤΗΤΑ</w:t>
            </w:r>
          </w:p>
        </w:tc>
        <w:tc>
          <w:tcPr>
            <w:tcW w:w="1015" w:type="pct"/>
            <w:gridSpan w:val="2"/>
            <w:shd w:val="clear" w:color="auto" w:fill="E6E6E6"/>
            <w:vAlign w:val="center"/>
          </w:tcPr>
          <w:p w14:paraId="43713ABE" w14:textId="77777777" w:rsidR="00E86F1F" w:rsidRPr="007E31B4" w:rsidRDefault="00E86F1F" w:rsidP="00B61576">
            <w:pPr>
              <w:keepNext/>
              <w:keepLines/>
              <w:spacing w:after="0"/>
              <w:jc w:val="center"/>
              <w:rPr>
                <w:sz w:val="18"/>
                <w:szCs w:val="18"/>
              </w:rPr>
            </w:pPr>
            <w:r w:rsidRPr="007E31B4">
              <w:rPr>
                <w:sz w:val="18"/>
                <w:szCs w:val="18"/>
              </w:rPr>
              <w:t>ΑΞΙΑ ΧΩΡΙΣ ΦΠΑ [€]</w:t>
            </w:r>
          </w:p>
        </w:tc>
        <w:tc>
          <w:tcPr>
            <w:tcW w:w="305" w:type="pct"/>
            <w:vMerge w:val="restart"/>
            <w:shd w:val="clear" w:color="auto" w:fill="E6E6E6"/>
            <w:vAlign w:val="center"/>
          </w:tcPr>
          <w:p w14:paraId="69E75D38" w14:textId="77777777" w:rsidR="00E86F1F" w:rsidRPr="007E31B4" w:rsidRDefault="00E86F1F" w:rsidP="00B61576">
            <w:pPr>
              <w:keepNext/>
              <w:keepLines/>
              <w:spacing w:after="0"/>
              <w:jc w:val="center"/>
              <w:rPr>
                <w:sz w:val="18"/>
                <w:szCs w:val="18"/>
              </w:rPr>
            </w:pPr>
            <w:r w:rsidRPr="007E31B4">
              <w:rPr>
                <w:sz w:val="18"/>
                <w:szCs w:val="18"/>
              </w:rPr>
              <w:t>ΦΠΑ [€]</w:t>
            </w:r>
          </w:p>
        </w:tc>
        <w:tc>
          <w:tcPr>
            <w:tcW w:w="562" w:type="pct"/>
            <w:vMerge w:val="restart"/>
            <w:shd w:val="clear" w:color="auto" w:fill="E6E6E6"/>
            <w:vAlign w:val="center"/>
          </w:tcPr>
          <w:p w14:paraId="6BF01125" w14:textId="77777777" w:rsidR="00E86F1F" w:rsidRPr="007E31B4" w:rsidRDefault="00E86F1F" w:rsidP="00B61576">
            <w:pPr>
              <w:keepNext/>
              <w:keepLines/>
              <w:spacing w:after="0"/>
              <w:jc w:val="center"/>
              <w:rPr>
                <w:sz w:val="18"/>
                <w:szCs w:val="18"/>
              </w:rPr>
            </w:pPr>
            <w:r w:rsidRPr="007E31B4">
              <w:rPr>
                <w:sz w:val="18"/>
                <w:szCs w:val="18"/>
              </w:rPr>
              <w:t xml:space="preserve">ΣΥΝΟΛΙΚΗ ΑΞΙΑ </w:t>
            </w:r>
          </w:p>
          <w:p w14:paraId="73CEB68B" w14:textId="77777777" w:rsidR="00E86F1F" w:rsidRPr="007E31B4" w:rsidRDefault="00E86F1F" w:rsidP="00B61576">
            <w:pPr>
              <w:keepNext/>
              <w:keepLines/>
              <w:spacing w:after="0"/>
              <w:jc w:val="center"/>
              <w:rPr>
                <w:sz w:val="18"/>
                <w:szCs w:val="18"/>
              </w:rPr>
            </w:pPr>
            <w:r w:rsidRPr="007E31B4">
              <w:rPr>
                <w:sz w:val="18"/>
                <w:szCs w:val="18"/>
              </w:rPr>
              <w:t>ΜΕ ΦΠΑ [€]</w:t>
            </w:r>
          </w:p>
        </w:tc>
      </w:tr>
      <w:tr w:rsidR="00E86F1F" w:rsidRPr="007E31B4" w14:paraId="5A5BFC8E" w14:textId="77777777" w:rsidTr="00B61576">
        <w:trPr>
          <w:cantSplit/>
        </w:trPr>
        <w:tc>
          <w:tcPr>
            <w:tcW w:w="263" w:type="pct"/>
            <w:vMerge/>
            <w:shd w:val="clear" w:color="auto" w:fill="E6E6E6"/>
            <w:vAlign w:val="center"/>
          </w:tcPr>
          <w:p w14:paraId="4DDFA26E" w14:textId="77777777" w:rsidR="00E86F1F" w:rsidRPr="007E31B4" w:rsidRDefault="00E86F1F" w:rsidP="00B61576">
            <w:pPr>
              <w:spacing w:before="100" w:beforeAutospacing="1" w:after="100" w:afterAutospacing="1"/>
              <w:rPr>
                <w:sz w:val="18"/>
                <w:szCs w:val="18"/>
              </w:rPr>
            </w:pPr>
          </w:p>
        </w:tc>
        <w:tc>
          <w:tcPr>
            <w:tcW w:w="1065" w:type="pct"/>
            <w:vMerge/>
            <w:shd w:val="clear" w:color="auto" w:fill="E6E6E6"/>
            <w:vAlign w:val="center"/>
          </w:tcPr>
          <w:p w14:paraId="176742E9" w14:textId="77777777" w:rsidR="00E86F1F" w:rsidRPr="007E31B4" w:rsidRDefault="00E86F1F" w:rsidP="00B61576">
            <w:pPr>
              <w:spacing w:before="100" w:beforeAutospacing="1" w:after="100" w:afterAutospacing="1"/>
              <w:rPr>
                <w:sz w:val="18"/>
                <w:szCs w:val="18"/>
              </w:rPr>
            </w:pPr>
          </w:p>
        </w:tc>
        <w:tc>
          <w:tcPr>
            <w:tcW w:w="431" w:type="pct"/>
            <w:vMerge/>
            <w:shd w:val="clear" w:color="auto" w:fill="E6E6E6"/>
          </w:tcPr>
          <w:p w14:paraId="6F7E9C2A" w14:textId="77777777" w:rsidR="00E86F1F" w:rsidRPr="007E31B4" w:rsidRDefault="00E86F1F" w:rsidP="00B61576">
            <w:pPr>
              <w:spacing w:before="100" w:beforeAutospacing="1" w:after="100" w:afterAutospacing="1"/>
              <w:rPr>
                <w:sz w:val="18"/>
                <w:szCs w:val="18"/>
              </w:rPr>
            </w:pPr>
          </w:p>
        </w:tc>
        <w:tc>
          <w:tcPr>
            <w:tcW w:w="763" w:type="pct"/>
            <w:vMerge/>
            <w:shd w:val="clear" w:color="auto" w:fill="E6E6E6"/>
          </w:tcPr>
          <w:p w14:paraId="6739E7F3" w14:textId="77777777" w:rsidR="00E86F1F" w:rsidRPr="007E31B4" w:rsidRDefault="00E86F1F" w:rsidP="00B61576">
            <w:pPr>
              <w:spacing w:before="100" w:beforeAutospacing="1" w:after="100" w:afterAutospacing="1"/>
              <w:rPr>
                <w:sz w:val="18"/>
                <w:szCs w:val="18"/>
              </w:rPr>
            </w:pPr>
          </w:p>
        </w:tc>
        <w:tc>
          <w:tcPr>
            <w:tcW w:w="595" w:type="pct"/>
            <w:vMerge/>
            <w:shd w:val="clear" w:color="auto" w:fill="E6E6E6"/>
            <w:vAlign w:val="center"/>
          </w:tcPr>
          <w:p w14:paraId="33843650" w14:textId="77777777" w:rsidR="00E86F1F" w:rsidRPr="007E31B4" w:rsidRDefault="00E86F1F" w:rsidP="00B61576">
            <w:pPr>
              <w:spacing w:before="100" w:beforeAutospacing="1" w:after="100" w:afterAutospacing="1"/>
              <w:rPr>
                <w:sz w:val="18"/>
                <w:szCs w:val="18"/>
              </w:rPr>
            </w:pPr>
          </w:p>
        </w:tc>
        <w:tc>
          <w:tcPr>
            <w:tcW w:w="541" w:type="pct"/>
            <w:shd w:val="clear" w:color="auto" w:fill="E6E6E6"/>
            <w:vAlign w:val="center"/>
          </w:tcPr>
          <w:p w14:paraId="72245727" w14:textId="77777777" w:rsidR="00E86F1F" w:rsidRPr="007E31B4" w:rsidRDefault="00E86F1F" w:rsidP="00B61576">
            <w:pPr>
              <w:spacing w:before="100" w:beforeAutospacing="1" w:after="100" w:afterAutospacing="1"/>
              <w:jc w:val="center"/>
              <w:rPr>
                <w:sz w:val="18"/>
                <w:szCs w:val="18"/>
              </w:rPr>
            </w:pPr>
            <w:r w:rsidRPr="007E31B4">
              <w:rPr>
                <w:sz w:val="18"/>
                <w:szCs w:val="18"/>
              </w:rPr>
              <w:t>ΤΙΜΗ ΜΟΝΑΔΑΣ</w:t>
            </w:r>
          </w:p>
        </w:tc>
        <w:tc>
          <w:tcPr>
            <w:tcW w:w="474" w:type="pct"/>
            <w:shd w:val="clear" w:color="auto" w:fill="E6E6E6"/>
            <w:vAlign w:val="center"/>
          </w:tcPr>
          <w:p w14:paraId="773066EE" w14:textId="77777777" w:rsidR="00E86F1F" w:rsidRPr="007E31B4" w:rsidRDefault="00E86F1F" w:rsidP="00B61576">
            <w:pPr>
              <w:spacing w:before="100" w:beforeAutospacing="1" w:after="100" w:afterAutospacing="1"/>
              <w:jc w:val="center"/>
              <w:rPr>
                <w:sz w:val="18"/>
                <w:szCs w:val="18"/>
              </w:rPr>
            </w:pPr>
            <w:r w:rsidRPr="007E31B4">
              <w:rPr>
                <w:sz w:val="18"/>
                <w:szCs w:val="18"/>
              </w:rPr>
              <w:t>ΣΥΝΟΛΟ</w:t>
            </w:r>
          </w:p>
        </w:tc>
        <w:tc>
          <w:tcPr>
            <w:tcW w:w="305" w:type="pct"/>
            <w:vMerge/>
            <w:shd w:val="clear" w:color="auto" w:fill="E6E6E6"/>
            <w:vAlign w:val="center"/>
          </w:tcPr>
          <w:p w14:paraId="16E9AABB" w14:textId="77777777" w:rsidR="00E86F1F" w:rsidRPr="007E31B4" w:rsidRDefault="00E86F1F" w:rsidP="00B61576">
            <w:pPr>
              <w:spacing w:before="100" w:beforeAutospacing="1" w:after="100" w:afterAutospacing="1"/>
              <w:rPr>
                <w:sz w:val="18"/>
                <w:szCs w:val="18"/>
              </w:rPr>
            </w:pPr>
          </w:p>
        </w:tc>
        <w:tc>
          <w:tcPr>
            <w:tcW w:w="562" w:type="pct"/>
            <w:vMerge/>
            <w:shd w:val="clear" w:color="auto" w:fill="E6E6E6"/>
            <w:vAlign w:val="center"/>
          </w:tcPr>
          <w:p w14:paraId="1D477B90" w14:textId="77777777" w:rsidR="00E86F1F" w:rsidRPr="007E31B4" w:rsidRDefault="00E86F1F" w:rsidP="00B61576">
            <w:pPr>
              <w:spacing w:before="100" w:beforeAutospacing="1" w:after="100" w:afterAutospacing="1"/>
              <w:rPr>
                <w:sz w:val="18"/>
                <w:szCs w:val="18"/>
              </w:rPr>
            </w:pPr>
          </w:p>
        </w:tc>
      </w:tr>
      <w:tr w:rsidR="00E86F1F" w:rsidRPr="007E31B4" w14:paraId="6B16A742" w14:textId="77777777" w:rsidTr="00B61576">
        <w:trPr>
          <w:trHeight w:val="284"/>
        </w:trPr>
        <w:tc>
          <w:tcPr>
            <w:tcW w:w="263" w:type="pct"/>
            <w:vAlign w:val="center"/>
          </w:tcPr>
          <w:p w14:paraId="15F4CB19" w14:textId="77777777" w:rsidR="00E86F1F" w:rsidRPr="007E31B4" w:rsidRDefault="00E86F1F" w:rsidP="00B61576">
            <w:pPr>
              <w:spacing w:before="100" w:beforeAutospacing="1" w:after="100" w:afterAutospacing="1"/>
              <w:rPr>
                <w:sz w:val="18"/>
                <w:szCs w:val="18"/>
              </w:rPr>
            </w:pPr>
            <w:r w:rsidRPr="007E31B4">
              <w:rPr>
                <w:sz w:val="18"/>
                <w:szCs w:val="18"/>
              </w:rPr>
              <w:t>1.</w:t>
            </w:r>
          </w:p>
        </w:tc>
        <w:tc>
          <w:tcPr>
            <w:tcW w:w="1065" w:type="pct"/>
            <w:vAlign w:val="center"/>
          </w:tcPr>
          <w:p w14:paraId="6B204D0E" w14:textId="77777777" w:rsidR="00E86F1F" w:rsidRPr="007E31B4" w:rsidRDefault="00E86F1F" w:rsidP="00B61576">
            <w:pPr>
              <w:spacing w:before="100" w:beforeAutospacing="1" w:after="100" w:afterAutospacing="1"/>
              <w:rPr>
                <w:sz w:val="18"/>
                <w:szCs w:val="18"/>
              </w:rPr>
            </w:pPr>
            <w:r w:rsidRPr="007E31B4">
              <w:rPr>
                <w:sz w:val="18"/>
                <w:szCs w:val="18"/>
              </w:rPr>
              <w:t xml:space="preserve">Κατ’ αποκοπήν εργασίες </w:t>
            </w:r>
          </w:p>
        </w:tc>
        <w:tc>
          <w:tcPr>
            <w:tcW w:w="431" w:type="pct"/>
          </w:tcPr>
          <w:p w14:paraId="5138FD28" w14:textId="77777777" w:rsidR="00E86F1F" w:rsidRPr="007E31B4" w:rsidRDefault="00E86F1F" w:rsidP="00B61576">
            <w:pPr>
              <w:spacing w:before="100" w:beforeAutospacing="1" w:after="100" w:afterAutospacing="1"/>
              <w:rPr>
                <w:sz w:val="18"/>
                <w:szCs w:val="18"/>
              </w:rPr>
            </w:pPr>
          </w:p>
        </w:tc>
        <w:tc>
          <w:tcPr>
            <w:tcW w:w="763" w:type="pct"/>
          </w:tcPr>
          <w:p w14:paraId="1254D71A" w14:textId="77777777" w:rsidR="00E86F1F" w:rsidRPr="007E31B4" w:rsidRDefault="00E86F1F" w:rsidP="00B61576">
            <w:pPr>
              <w:spacing w:before="100" w:beforeAutospacing="1" w:after="100" w:afterAutospacing="1"/>
              <w:rPr>
                <w:sz w:val="18"/>
                <w:szCs w:val="18"/>
              </w:rPr>
            </w:pPr>
          </w:p>
        </w:tc>
        <w:tc>
          <w:tcPr>
            <w:tcW w:w="595" w:type="pct"/>
            <w:vAlign w:val="center"/>
          </w:tcPr>
          <w:p w14:paraId="5BCCC5AD" w14:textId="77777777" w:rsidR="00E86F1F" w:rsidRPr="007E31B4" w:rsidRDefault="00E86F1F" w:rsidP="00B61576">
            <w:pPr>
              <w:spacing w:before="100" w:beforeAutospacing="1" w:after="100" w:afterAutospacing="1"/>
              <w:rPr>
                <w:sz w:val="18"/>
                <w:szCs w:val="18"/>
              </w:rPr>
            </w:pPr>
          </w:p>
        </w:tc>
        <w:tc>
          <w:tcPr>
            <w:tcW w:w="541" w:type="pct"/>
            <w:vAlign w:val="center"/>
          </w:tcPr>
          <w:p w14:paraId="59C877C1" w14:textId="77777777" w:rsidR="00E86F1F" w:rsidRPr="007E31B4" w:rsidRDefault="00E86F1F" w:rsidP="00B61576">
            <w:pPr>
              <w:spacing w:before="100" w:beforeAutospacing="1" w:after="100" w:afterAutospacing="1"/>
              <w:rPr>
                <w:sz w:val="18"/>
                <w:szCs w:val="18"/>
              </w:rPr>
            </w:pPr>
          </w:p>
        </w:tc>
        <w:tc>
          <w:tcPr>
            <w:tcW w:w="474" w:type="pct"/>
            <w:vAlign w:val="center"/>
          </w:tcPr>
          <w:p w14:paraId="7AA71541" w14:textId="77777777" w:rsidR="00E86F1F" w:rsidRPr="007E31B4" w:rsidRDefault="00E86F1F" w:rsidP="00B61576">
            <w:pPr>
              <w:spacing w:before="100" w:beforeAutospacing="1" w:after="100" w:afterAutospacing="1"/>
              <w:rPr>
                <w:sz w:val="18"/>
                <w:szCs w:val="18"/>
              </w:rPr>
            </w:pPr>
          </w:p>
        </w:tc>
        <w:tc>
          <w:tcPr>
            <w:tcW w:w="305" w:type="pct"/>
            <w:vAlign w:val="center"/>
          </w:tcPr>
          <w:p w14:paraId="76E75F43" w14:textId="77777777" w:rsidR="00E86F1F" w:rsidRPr="007E31B4" w:rsidRDefault="00E86F1F" w:rsidP="00B61576">
            <w:pPr>
              <w:spacing w:before="100" w:beforeAutospacing="1" w:after="100" w:afterAutospacing="1"/>
              <w:rPr>
                <w:sz w:val="18"/>
                <w:szCs w:val="18"/>
              </w:rPr>
            </w:pPr>
          </w:p>
        </w:tc>
        <w:tc>
          <w:tcPr>
            <w:tcW w:w="562" w:type="pct"/>
            <w:vAlign w:val="center"/>
          </w:tcPr>
          <w:p w14:paraId="253E88E6" w14:textId="77777777" w:rsidR="00E86F1F" w:rsidRPr="007E31B4" w:rsidRDefault="00E86F1F" w:rsidP="00B61576">
            <w:pPr>
              <w:spacing w:before="100" w:beforeAutospacing="1" w:after="100" w:afterAutospacing="1"/>
              <w:rPr>
                <w:sz w:val="18"/>
                <w:szCs w:val="18"/>
              </w:rPr>
            </w:pPr>
          </w:p>
        </w:tc>
      </w:tr>
      <w:tr w:rsidR="00E86F1F" w:rsidRPr="007E31B4" w14:paraId="1AB66F2C" w14:textId="77777777" w:rsidTr="00B61576">
        <w:trPr>
          <w:trHeight w:val="284"/>
        </w:trPr>
        <w:tc>
          <w:tcPr>
            <w:tcW w:w="263" w:type="pct"/>
            <w:vAlign w:val="center"/>
          </w:tcPr>
          <w:p w14:paraId="5F1B88A9" w14:textId="77777777" w:rsidR="00E86F1F" w:rsidRPr="007E31B4" w:rsidRDefault="00E86F1F" w:rsidP="00B61576">
            <w:pPr>
              <w:spacing w:before="100" w:beforeAutospacing="1" w:after="100" w:afterAutospacing="1"/>
              <w:rPr>
                <w:sz w:val="18"/>
                <w:szCs w:val="18"/>
              </w:rPr>
            </w:pPr>
          </w:p>
        </w:tc>
        <w:tc>
          <w:tcPr>
            <w:tcW w:w="1065" w:type="pct"/>
            <w:vAlign w:val="center"/>
          </w:tcPr>
          <w:p w14:paraId="3E5694A2" w14:textId="77777777" w:rsidR="00E86F1F" w:rsidRPr="007E31B4" w:rsidRDefault="00E86F1F" w:rsidP="00B61576">
            <w:pPr>
              <w:spacing w:before="100" w:beforeAutospacing="1" w:after="100" w:afterAutospacing="1"/>
              <w:rPr>
                <w:sz w:val="18"/>
                <w:szCs w:val="18"/>
              </w:rPr>
            </w:pPr>
          </w:p>
        </w:tc>
        <w:tc>
          <w:tcPr>
            <w:tcW w:w="431" w:type="pct"/>
          </w:tcPr>
          <w:p w14:paraId="1A90F182" w14:textId="77777777" w:rsidR="00E86F1F" w:rsidRPr="007E31B4" w:rsidRDefault="00E86F1F" w:rsidP="00B61576">
            <w:pPr>
              <w:spacing w:before="100" w:beforeAutospacing="1" w:after="100" w:afterAutospacing="1"/>
              <w:rPr>
                <w:sz w:val="18"/>
                <w:szCs w:val="18"/>
              </w:rPr>
            </w:pPr>
          </w:p>
        </w:tc>
        <w:tc>
          <w:tcPr>
            <w:tcW w:w="763" w:type="pct"/>
          </w:tcPr>
          <w:p w14:paraId="458DB5DC" w14:textId="77777777" w:rsidR="00E86F1F" w:rsidRPr="007E31B4" w:rsidRDefault="00E86F1F" w:rsidP="00B61576">
            <w:pPr>
              <w:spacing w:before="100" w:beforeAutospacing="1" w:after="100" w:afterAutospacing="1"/>
              <w:rPr>
                <w:sz w:val="18"/>
                <w:szCs w:val="18"/>
              </w:rPr>
            </w:pPr>
          </w:p>
        </w:tc>
        <w:tc>
          <w:tcPr>
            <w:tcW w:w="595" w:type="pct"/>
            <w:tcBorders>
              <w:bottom w:val="single" w:sz="4" w:space="0" w:color="auto"/>
            </w:tcBorders>
            <w:vAlign w:val="center"/>
          </w:tcPr>
          <w:p w14:paraId="68868426" w14:textId="77777777" w:rsidR="00E86F1F" w:rsidRPr="007E31B4" w:rsidRDefault="00E86F1F" w:rsidP="00B61576">
            <w:pPr>
              <w:spacing w:before="100" w:beforeAutospacing="1" w:after="100" w:afterAutospacing="1"/>
              <w:rPr>
                <w:sz w:val="18"/>
                <w:szCs w:val="18"/>
              </w:rPr>
            </w:pPr>
          </w:p>
        </w:tc>
        <w:tc>
          <w:tcPr>
            <w:tcW w:w="541" w:type="pct"/>
            <w:tcBorders>
              <w:bottom w:val="single" w:sz="4" w:space="0" w:color="auto"/>
            </w:tcBorders>
            <w:vAlign w:val="center"/>
          </w:tcPr>
          <w:p w14:paraId="0B888DBC" w14:textId="77777777" w:rsidR="00E86F1F" w:rsidRPr="007E31B4" w:rsidRDefault="00E86F1F" w:rsidP="00B61576">
            <w:pPr>
              <w:spacing w:before="100" w:beforeAutospacing="1" w:after="100" w:afterAutospacing="1"/>
              <w:rPr>
                <w:sz w:val="18"/>
                <w:szCs w:val="18"/>
              </w:rPr>
            </w:pPr>
          </w:p>
        </w:tc>
        <w:tc>
          <w:tcPr>
            <w:tcW w:w="474" w:type="pct"/>
            <w:vAlign w:val="center"/>
          </w:tcPr>
          <w:p w14:paraId="10B2164E" w14:textId="77777777" w:rsidR="00E86F1F" w:rsidRPr="007E31B4" w:rsidRDefault="00E86F1F" w:rsidP="00B61576">
            <w:pPr>
              <w:spacing w:before="100" w:beforeAutospacing="1" w:after="100" w:afterAutospacing="1"/>
              <w:rPr>
                <w:sz w:val="18"/>
                <w:szCs w:val="18"/>
              </w:rPr>
            </w:pPr>
          </w:p>
        </w:tc>
        <w:tc>
          <w:tcPr>
            <w:tcW w:w="305" w:type="pct"/>
            <w:vAlign w:val="center"/>
          </w:tcPr>
          <w:p w14:paraId="1B0E59DF" w14:textId="77777777" w:rsidR="00E86F1F" w:rsidRPr="007E31B4" w:rsidRDefault="00E86F1F" w:rsidP="00B61576">
            <w:pPr>
              <w:spacing w:before="100" w:beforeAutospacing="1" w:after="100" w:afterAutospacing="1"/>
              <w:rPr>
                <w:sz w:val="18"/>
                <w:szCs w:val="18"/>
              </w:rPr>
            </w:pPr>
          </w:p>
        </w:tc>
        <w:tc>
          <w:tcPr>
            <w:tcW w:w="562" w:type="pct"/>
            <w:vAlign w:val="center"/>
          </w:tcPr>
          <w:p w14:paraId="135E10C7" w14:textId="77777777" w:rsidR="00E86F1F" w:rsidRPr="007E31B4" w:rsidRDefault="00E86F1F" w:rsidP="00B61576">
            <w:pPr>
              <w:spacing w:before="100" w:beforeAutospacing="1" w:after="100" w:afterAutospacing="1"/>
              <w:rPr>
                <w:sz w:val="18"/>
                <w:szCs w:val="18"/>
              </w:rPr>
            </w:pPr>
          </w:p>
        </w:tc>
      </w:tr>
      <w:tr w:rsidR="00E86F1F" w:rsidRPr="007E31B4" w14:paraId="2F76A1AB" w14:textId="77777777" w:rsidTr="00B61576">
        <w:tblPrEx>
          <w:shd w:val="clear" w:color="auto" w:fill="FFFFFF"/>
        </w:tblPrEx>
        <w:trPr>
          <w:trHeight w:val="284"/>
        </w:trPr>
        <w:tc>
          <w:tcPr>
            <w:tcW w:w="3659" w:type="pct"/>
            <w:gridSpan w:val="6"/>
            <w:tcBorders>
              <w:right w:val="single" w:sz="4" w:space="0" w:color="auto"/>
            </w:tcBorders>
            <w:shd w:val="pct15" w:color="auto" w:fill="auto"/>
          </w:tcPr>
          <w:p w14:paraId="63D3AC65" w14:textId="77777777" w:rsidR="00E86F1F" w:rsidRPr="007E31B4" w:rsidRDefault="00E86F1F" w:rsidP="00B61576">
            <w:pPr>
              <w:spacing w:before="100" w:beforeAutospacing="1" w:after="100" w:afterAutospacing="1"/>
              <w:jc w:val="center"/>
              <w:rPr>
                <w:sz w:val="18"/>
                <w:szCs w:val="18"/>
              </w:rPr>
            </w:pPr>
            <w:r w:rsidRPr="007E31B4">
              <w:rPr>
                <w:b/>
                <w:sz w:val="18"/>
                <w:szCs w:val="18"/>
              </w:rPr>
              <w:lastRenderedPageBreak/>
              <w:t>ΣΥΝΟΛΟ</w:t>
            </w:r>
          </w:p>
        </w:tc>
        <w:tc>
          <w:tcPr>
            <w:tcW w:w="474" w:type="pct"/>
            <w:tcBorders>
              <w:top w:val="single" w:sz="4" w:space="0" w:color="auto"/>
              <w:left w:val="single" w:sz="4" w:space="0" w:color="auto"/>
              <w:bottom w:val="single" w:sz="4" w:space="0" w:color="auto"/>
            </w:tcBorders>
            <w:shd w:val="clear" w:color="auto" w:fill="FFFFFF"/>
            <w:vAlign w:val="center"/>
          </w:tcPr>
          <w:p w14:paraId="4A898E7C" w14:textId="77777777" w:rsidR="00E86F1F" w:rsidRPr="007E31B4" w:rsidRDefault="00E86F1F" w:rsidP="00B61576">
            <w:pPr>
              <w:spacing w:before="100" w:beforeAutospacing="1" w:after="100" w:afterAutospacing="1"/>
              <w:rPr>
                <w:sz w:val="18"/>
                <w:szCs w:val="18"/>
              </w:rPr>
            </w:pPr>
          </w:p>
        </w:tc>
        <w:tc>
          <w:tcPr>
            <w:tcW w:w="305" w:type="pct"/>
            <w:shd w:val="clear" w:color="auto" w:fill="FFFFFF"/>
            <w:vAlign w:val="center"/>
          </w:tcPr>
          <w:p w14:paraId="1A2C0530" w14:textId="77777777" w:rsidR="00E86F1F" w:rsidRPr="007E31B4" w:rsidRDefault="00E86F1F" w:rsidP="00B61576">
            <w:pPr>
              <w:spacing w:before="100" w:beforeAutospacing="1" w:after="100" w:afterAutospacing="1"/>
              <w:rPr>
                <w:sz w:val="18"/>
                <w:szCs w:val="18"/>
              </w:rPr>
            </w:pPr>
          </w:p>
        </w:tc>
        <w:tc>
          <w:tcPr>
            <w:tcW w:w="562" w:type="pct"/>
            <w:shd w:val="clear" w:color="auto" w:fill="FFFFFF"/>
            <w:vAlign w:val="center"/>
          </w:tcPr>
          <w:p w14:paraId="25CFC99F" w14:textId="77777777" w:rsidR="00E86F1F" w:rsidRPr="007E31B4" w:rsidRDefault="00E86F1F" w:rsidP="00B61576">
            <w:pPr>
              <w:spacing w:before="100" w:beforeAutospacing="1" w:after="100" w:afterAutospacing="1"/>
              <w:rPr>
                <w:sz w:val="18"/>
                <w:szCs w:val="18"/>
              </w:rPr>
            </w:pPr>
          </w:p>
        </w:tc>
      </w:tr>
    </w:tbl>
    <w:p w14:paraId="7524ECD8" w14:textId="77777777" w:rsidR="00E86F1F" w:rsidRPr="007E31B4" w:rsidRDefault="00E86F1F" w:rsidP="00E86F1F">
      <w:pPr>
        <w:pStyle w:val="3"/>
        <w:numPr>
          <w:ilvl w:val="1"/>
          <w:numId w:val="2"/>
        </w:numPr>
        <w:tabs>
          <w:tab w:val="clear" w:pos="397"/>
          <w:tab w:val="num" w:pos="0"/>
          <w:tab w:val="num" w:pos="1080"/>
        </w:tabs>
        <w:ind w:left="1080" w:hanging="360"/>
        <w:rPr>
          <w:rFonts w:cs="Tahoma"/>
          <w:lang w:val="el-GR"/>
        </w:rPr>
      </w:pPr>
      <w:bookmarkStart w:id="732" w:name="_Toc51007910"/>
      <w:bookmarkStart w:id="733" w:name="_Ref53751105"/>
      <w:bookmarkStart w:id="734" w:name="_Ref54955491"/>
      <w:bookmarkStart w:id="735" w:name="_Ref54955540"/>
      <w:bookmarkStart w:id="736" w:name="_Ref55382515"/>
      <w:bookmarkStart w:id="737" w:name="_Ref55382535"/>
      <w:bookmarkStart w:id="738" w:name="_Ref55382563"/>
      <w:bookmarkStart w:id="739" w:name="_Ref55382590"/>
      <w:bookmarkStart w:id="740" w:name="_Ref55382599"/>
      <w:bookmarkStart w:id="741" w:name="_Ref55388782"/>
      <w:bookmarkStart w:id="742" w:name="_Ref55388790"/>
      <w:bookmarkStart w:id="743" w:name="_Ref55388796"/>
      <w:bookmarkStart w:id="744" w:name="_Ref55389392"/>
      <w:bookmarkStart w:id="745" w:name="_Ref55389406"/>
      <w:bookmarkStart w:id="746" w:name="_Ref76673686"/>
      <w:bookmarkStart w:id="747" w:name="_Ref76673693"/>
      <w:bookmarkStart w:id="748" w:name="_Ref98957670"/>
      <w:bookmarkStart w:id="749" w:name="_Toc172624231"/>
      <w:r w:rsidRPr="007E31B4">
        <w:rPr>
          <w:rFonts w:cs="Tahoma"/>
          <w:lang w:val="el-GR"/>
        </w:rPr>
        <w:t xml:space="preserve"> </w:t>
      </w:r>
      <w:bookmarkStart w:id="750" w:name="_Toc180156503"/>
      <w:bookmarkStart w:id="751" w:name="_Toc202354791"/>
      <w:r w:rsidRPr="007E31B4">
        <w:rPr>
          <w:rFonts w:cs="Tahoma"/>
          <w:lang w:val="el-GR"/>
        </w:rPr>
        <w:t>Συγκεντρωτικός Πίνακας Οικονομικής Προσφοράς Έργου</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E86F1F" w:rsidRPr="007E31B4" w14:paraId="7511CEB8" w14:textId="77777777" w:rsidTr="00B61576">
        <w:trPr>
          <w:cantSplit/>
          <w:trHeight w:val="220"/>
        </w:trPr>
        <w:tc>
          <w:tcPr>
            <w:tcW w:w="290" w:type="pct"/>
            <w:vMerge w:val="restart"/>
            <w:shd w:val="pct15" w:color="auto" w:fill="FFFFFF"/>
            <w:vAlign w:val="center"/>
          </w:tcPr>
          <w:p w14:paraId="249EFE80" w14:textId="77777777" w:rsidR="00E86F1F" w:rsidRPr="007E31B4" w:rsidRDefault="00E86F1F" w:rsidP="00B61576">
            <w:pPr>
              <w:keepNext/>
              <w:keepLines/>
              <w:spacing w:after="0"/>
              <w:rPr>
                <w:sz w:val="18"/>
                <w:szCs w:val="18"/>
              </w:rPr>
            </w:pPr>
            <w:r w:rsidRPr="007E31B4">
              <w:rPr>
                <w:sz w:val="18"/>
                <w:szCs w:val="18"/>
              </w:rPr>
              <w:t>Α/Α</w:t>
            </w:r>
          </w:p>
        </w:tc>
        <w:tc>
          <w:tcPr>
            <w:tcW w:w="2173" w:type="pct"/>
            <w:vMerge w:val="restart"/>
            <w:shd w:val="pct15" w:color="auto" w:fill="FFFFFF"/>
            <w:vAlign w:val="center"/>
          </w:tcPr>
          <w:p w14:paraId="02963ADD" w14:textId="77777777" w:rsidR="00E86F1F" w:rsidRPr="007E31B4" w:rsidRDefault="00E86F1F" w:rsidP="00B61576">
            <w:pPr>
              <w:keepNext/>
              <w:keepLines/>
              <w:spacing w:after="0"/>
              <w:rPr>
                <w:sz w:val="18"/>
                <w:szCs w:val="18"/>
              </w:rPr>
            </w:pPr>
            <w:r w:rsidRPr="007E31B4">
              <w:rPr>
                <w:sz w:val="18"/>
                <w:szCs w:val="18"/>
              </w:rPr>
              <w:t>ΠΕΡΙΓΡΑΦΗ</w:t>
            </w:r>
          </w:p>
        </w:tc>
        <w:tc>
          <w:tcPr>
            <w:tcW w:w="845" w:type="pct"/>
            <w:vMerge w:val="restart"/>
            <w:shd w:val="pct15" w:color="auto" w:fill="FFFFFF"/>
            <w:vAlign w:val="center"/>
          </w:tcPr>
          <w:p w14:paraId="585CD2E7" w14:textId="77777777" w:rsidR="00E86F1F" w:rsidRPr="007E31B4" w:rsidRDefault="00E86F1F" w:rsidP="00B61576">
            <w:pPr>
              <w:keepNext/>
              <w:keepLines/>
              <w:spacing w:after="0"/>
              <w:jc w:val="center"/>
              <w:rPr>
                <w:sz w:val="18"/>
                <w:szCs w:val="18"/>
              </w:rPr>
            </w:pPr>
            <w:r w:rsidRPr="007E31B4">
              <w:rPr>
                <w:sz w:val="18"/>
                <w:szCs w:val="18"/>
              </w:rPr>
              <w:t>ΣΥΝΟΛΙΚΗ ΑΞΙΑ ΕΡΓΟΥ</w:t>
            </w:r>
          </w:p>
          <w:p w14:paraId="7C13BE9C" w14:textId="77777777" w:rsidR="00E86F1F" w:rsidRPr="007E31B4" w:rsidRDefault="00E86F1F" w:rsidP="00B61576">
            <w:pPr>
              <w:keepNext/>
              <w:keepLines/>
              <w:spacing w:after="0"/>
              <w:jc w:val="center"/>
              <w:rPr>
                <w:sz w:val="18"/>
                <w:szCs w:val="18"/>
              </w:rPr>
            </w:pPr>
            <w:r w:rsidRPr="007E31B4">
              <w:rPr>
                <w:sz w:val="18"/>
                <w:szCs w:val="18"/>
              </w:rPr>
              <w:t>ΧΩΡΙΣ ΦΠΑ [€]</w:t>
            </w:r>
          </w:p>
        </w:tc>
        <w:tc>
          <w:tcPr>
            <w:tcW w:w="846" w:type="pct"/>
            <w:vMerge w:val="restart"/>
            <w:shd w:val="pct15" w:color="auto" w:fill="FFFFFF"/>
            <w:vAlign w:val="center"/>
          </w:tcPr>
          <w:p w14:paraId="1C845D96" w14:textId="77777777" w:rsidR="00E86F1F" w:rsidRPr="007E31B4" w:rsidRDefault="00E86F1F" w:rsidP="00B61576">
            <w:pPr>
              <w:keepNext/>
              <w:keepLines/>
              <w:spacing w:after="0"/>
              <w:jc w:val="center"/>
              <w:rPr>
                <w:sz w:val="18"/>
                <w:szCs w:val="18"/>
              </w:rPr>
            </w:pPr>
            <w:r w:rsidRPr="007E31B4">
              <w:rPr>
                <w:sz w:val="18"/>
                <w:szCs w:val="18"/>
              </w:rPr>
              <w:t>ΦΠΑ [€]</w:t>
            </w:r>
          </w:p>
        </w:tc>
        <w:tc>
          <w:tcPr>
            <w:tcW w:w="846" w:type="pct"/>
            <w:vMerge w:val="restart"/>
            <w:shd w:val="pct15" w:color="auto" w:fill="FFFFFF"/>
            <w:vAlign w:val="center"/>
          </w:tcPr>
          <w:p w14:paraId="1D070129" w14:textId="77777777" w:rsidR="00E86F1F" w:rsidRPr="007E31B4" w:rsidRDefault="00E86F1F" w:rsidP="00B61576">
            <w:pPr>
              <w:keepNext/>
              <w:keepLines/>
              <w:spacing w:after="0"/>
              <w:jc w:val="center"/>
              <w:rPr>
                <w:sz w:val="18"/>
                <w:szCs w:val="18"/>
              </w:rPr>
            </w:pPr>
            <w:r w:rsidRPr="007E31B4">
              <w:rPr>
                <w:sz w:val="18"/>
                <w:szCs w:val="18"/>
              </w:rPr>
              <w:t>ΣΥΝΟΛΙΚΗ ΑΞΙΑ ΕΡΓΟΥ</w:t>
            </w:r>
          </w:p>
          <w:p w14:paraId="30C4482E" w14:textId="77777777" w:rsidR="00E86F1F" w:rsidRPr="007E31B4" w:rsidRDefault="00E86F1F" w:rsidP="00B61576">
            <w:pPr>
              <w:keepNext/>
              <w:keepLines/>
              <w:spacing w:after="0"/>
              <w:jc w:val="center"/>
              <w:rPr>
                <w:sz w:val="18"/>
                <w:szCs w:val="18"/>
              </w:rPr>
            </w:pPr>
            <w:r w:rsidRPr="007E31B4">
              <w:rPr>
                <w:sz w:val="18"/>
                <w:szCs w:val="18"/>
              </w:rPr>
              <w:t>ΜΕ ΦΠΑ [€]</w:t>
            </w:r>
          </w:p>
        </w:tc>
      </w:tr>
      <w:tr w:rsidR="00E86F1F" w:rsidRPr="007E31B4" w14:paraId="655F6AE5" w14:textId="77777777" w:rsidTr="00B61576">
        <w:trPr>
          <w:cantSplit/>
          <w:trHeight w:val="420"/>
        </w:trPr>
        <w:tc>
          <w:tcPr>
            <w:tcW w:w="290" w:type="pct"/>
            <w:vMerge/>
            <w:shd w:val="pct15" w:color="auto" w:fill="FFFFFF"/>
            <w:vAlign w:val="center"/>
          </w:tcPr>
          <w:p w14:paraId="47346A05" w14:textId="77777777" w:rsidR="00E86F1F" w:rsidRPr="007E31B4" w:rsidRDefault="00E86F1F" w:rsidP="00B61576">
            <w:pPr>
              <w:keepNext/>
              <w:keepLines/>
              <w:spacing w:before="100" w:beforeAutospacing="1" w:after="100" w:afterAutospacing="1"/>
              <w:rPr>
                <w:sz w:val="18"/>
                <w:szCs w:val="18"/>
              </w:rPr>
            </w:pPr>
          </w:p>
        </w:tc>
        <w:tc>
          <w:tcPr>
            <w:tcW w:w="2173" w:type="pct"/>
            <w:vMerge/>
            <w:shd w:val="pct15" w:color="auto" w:fill="FFFFFF"/>
            <w:vAlign w:val="center"/>
          </w:tcPr>
          <w:p w14:paraId="40D4215A" w14:textId="77777777" w:rsidR="00E86F1F" w:rsidRPr="007E31B4" w:rsidRDefault="00E86F1F" w:rsidP="00B61576">
            <w:pPr>
              <w:keepNext/>
              <w:keepLines/>
              <w:spacing w:before="100" w:beforeAutospacing="1" w:after="100" w:afterAutospacing="1"/>
              <w:rPr>
                <w:sz w:val="18"/>
                <w:szCs w:val="18"/>
              </w:rPr>
            </w:pPr>
          </w:p>
        </w:tc>
        <w:tc>
          <w:tcPr>
            <w:tcW w:w="845" w:type="pct"/>
            <w:vMerge/>
            <w:shd w:val="pct15" w:color="auto" w:fill="FFFFFF"/>
            <w:vAlign w:val="center"/>
          </w:tcPr>
          <w:p w14:paraId="251043E0" w14:textId="77777777" w:rsidR="00E86F1F" w:rsidRPr="007E31B4" w:rsidRDefault="00E86F1F" w:rsidP="00B61576">
            <w:pPr>
              <w:keepNext/>
              <w:keepLines/>
              <w:spacing w:before="100" w:beforeAutospacing="1" w:after="100" w:afterAutospacing="1"/>
              <w:rPr>
                <w:sz w:val="18"/>
                <w:szCs w:val="18"/>
              </w:rPr>
            </w:pPr>
          </w:p>
        </w:tc>
        <w:tc>
          <w:tcPr>
            <w:tcW w:w="846" w:type="pct"/>
            <w:vMerge/>
            <w:shd w:val="pct15" w:color="auto" w:fill="FFFFFF"/>
            <w:vAlign w:val="center"/>
          </w:tcPr>
          <w:p w14:paraId="7C08BB78" w14:textId="77777777" w:rsidR="00E86F1F" w:rsidRPr="007E31B4" w:rsidRDefault="00E86F1F" w:rsidP="00B61576">
            <w:pPr>
              <w:keepNext/>
              <w:keepLines/>
              <w:spacing w:before="100" w:beforeAutospacing="1" w:after="100" w:afterAutospacing="1"/>
              <w:rPr>
                <w:sz w:val="18"/>
                <w:szCs w:val="18"/>
              </w:rPr>
            </w:pPr>
          </w:p>
        </w:tc>
        <w:tc>
          <w:tcPr>
            <w:tcW w:w="846" w:type="pct"/>
            <w:vMerge/>
            <w:shd w:val="pct15" w:color="auto" w:fill="FFFFFF"/>
            <w:vAlign w:val="center"/>
          </w:tcPr>
          <w:p w14:paraId="760CD54A" w14:textId="77777777" w:rsidR="00E86F1F" w:rsidRPr="007E31B4" w:rsidRDefault="00E86F1F" w:rsidP="00B61576">
            <w:pPr>
              <w:keepNext/>
              <w:keepLines/>
              <w:spacing w:before="100" w:beforeAutospacing="1" w:after="100" w:afterAutospacing="1"/>
              <w:rPr>
                <w:sz w:val="18"/>
                <w:szCs w:val="18"/>
              </w:rPr>
            </w:pPr>
          </w:p>
        </w:tc>
      </w:tr>
      <w:tr w:rsidR="00E86F1F" w:rsidRPr="007E31B4" w14:paraId="3947CA1E" w14:textId="77777777" w:rsidTr="00B61576">
        <w:trPr>
          <w:trHeight w:val="284"/>
        </w:trPr>
        <w:tc>
          <w:tcPr>
            <w:tcW w:w="290" w:type="pct"/>
            <w:vAlign w:val="center"/>
          </w:tcPr>
          <w:p w14:paraId="1894CC81" w14:textId="77777777" w:rsidR="00E86F1F" w:rsidRPr="007E31B4" w:rsidRDefault="00E86F1F" w:rsidP="00B61576">
            <w:pPr>
              <w:keepNext/>
              <w:keepLines/>
              <w:spacing w:before="100" w:beforeAutospacing="1" w:after="100" w:afterAutospacing="1"/>
              <w:rPr>
                <w:sz w:val="18"/>
                <w:szCs w:val="18"/>
              </w:rPr>
            </w:pPr>
            <w:r w:rsidRPr="007E31B4">
              <w:rPr>
                <w:sz w:val="18"/>
                <w:szCs w:val="18"/>
              </w:rPr>
              <w:t>2</w:t>
            </w:r>
          </w:p>
        </w:tc>
        <w:tc>
          <w:tcPr>
            <w:tcW w:w="2173" w:type="pct"/>
            <w:vAlign w:val="center"/>
          </w:tcPr>
          <w:p w14:paraId="1F762743" w14:textId="77777777" w:rsidR="00E86F1F" w:rsidRPr="007E31B4" w:rsidRDefault="00E86F1F" w:rsidP="00B61576">
            <w:pPr>
              <w:keepNext/>
              <w:keepLines/>
              <w:spacing w:before="100" w:beforeAutospacing="1" w:after="100" w:afterAutospacing="1"/>
              <w:rPr>
                <w:sz w:val="18"/>
                <w:szCs w:val="18"/>
              </w:rPr>
            </w:pPr>
            <w:r w:rsidRPr="007E31B4">
              <w:rPr>
                <w:sz w:val="18"/>
                <w:szCs w:val="18"/>
              </w:rPr>
              <w:t>Υπηρεσίες (Πίνακας 1.</w:t>
            </w:r>
            <w:r w:rsidRPr="007E31B4">
              <w:rPr>
                <w:sz w:val="18"/>
                <w:szCs w:val="18"/>
                <w:lang w:val="el-GR"/>
              </w:rPr>
              <w:t>1</w:t>
            </w:r>
            <w:r w:rsidRPr="007E31B4">
              <w:rPr>
                <w:sz w:val="18"/>
                <w:szCs w:val="18"/>
              </w:rPr>
              <w:t>)</w:t>
            </w:r>
          </w:p>
        </w:tc>
        <w:tc>
          <w:tcPr>
            <w:tcW w:w="845" w:type="pct"/>
            <w:vAlign w:val="center"/>
          </w:tcPr>
          <w:p w14:paraId="12CD0A3D" w14:textId="77777777" w:rsidR="00E86F1F" w:rsidRPr="007E31B4" w:rsidRDefault="00E86F1F" w:rsidP="00B61576">
            <w:pPr>
              <w:keepNext/>
              <w:keepLines/>
              <w:spacing w:before="100" w:beforeAutospacing="1" w:after="100" w:afterAutospacing="1"/>
              <w:rPr>
                <w:sz w:val="18"/>
                <w:szCs w:val="18"/>
              </w:rPr>
            </w:pPr>
          </w:p>
        </w:tc>
        <w:tc>
          <w:tcPr>
            <w:tcW w:w="846" w:type="pct"/>
            <w:vAlign w:val="center"/>
          </w:tcPr>
          <w:p w14:paraId="5F0E71EB" w14:textId="77777777" w:rsidR="00E86F1F" w:rsidRPr="007E31B4" w:rsidRDefault="00E86F1F" w:rsidP="00B61576">
            <w:pPr>
              <w:keepNext/>
              <w:keepLines/>
              <w:spacing w:before="100" w:beforeAutospacing="1" w:after="100" w:afterAutospacing="1"/>
              <w:rPr>
                <w:sz w:val="18"/>
                <w:szCs w:val="18"/>
              </w:rPr>
            </w:pPr>
          </w:p>
        </w:tc>
        <w:tc>
          <w:tcPr>
            <w:tcW w:w="846" w:type="pct"/>
            <w:vAlign w:val="center"/>
          </w:tcPr>
          <w:p w14:paraId="48352135" w14:textId="77777777" w:rsidR="00E86F1F" w:rsidRPr="007E31B4" w:rsidRDefault="00E86F1F" w:rsidP="00B61576">
            <w:pPr>
              <w:keepNext/>
              <w:keepLines/>
              <w:spacing w:before="100" w:beforeAutospacing="1" w:after="100" w:afterAutospacing="1"/>
              <w:rPr>
                <w:sz w:val="18"/>
                <w:szCs w:val="18"/>
              </w:rPr>
            </w:pPr>
          </w:p>
        </w:tc>
      </w:tr>
      <w:tr w:rsidR="00E86F1F" w:rsidRPr="007E31B4" w14:paraId="26171681" w14:textId="77777777" w:rsidTr="00B61576">
        <w:trPr>
          <w:trHeight w:val="284"/>
        </w:trPr>
        <w:tc>
          <w:tcPr>
            <w:tcW w:w="290" w:type="pct"/>
            <w:vAlign w:val="center"/>
          </w:tcPr>
          <w:p w14:paraId="1221AEE7" w14:textId="77777777" w:rsidR="00E86F1F" w:rsidRPr="007E31B4" w:rsidRDefault="00E86F1F" w:rsidP="00B61576">
            <w:pPr>
              <w:keepNext/>
              <w:keepLines/>
              <w:spacing w:before="100" w:beforeAutospacing="1" w:after="100" w:afterAutospacing="1"/>
              <w:rPr>
                <w:sz w:val="18"/>
                <w:szCs w:val="18"/>
              </w:rPr>
            </w:pPr>
            <w:r w:rsidRPr="007E31B4">
              <w:rPr>
                <w:sz w:val="18"/>
                <w:szCs w:val="18"/>
              </w:rPr>
              <w:t>3</w:t>
            </w:r>
          </w:p>
        </w:tc>
        <w:tc>
          <w:tcPr>
            <w:tcW w:w="2173" w:type="pct"/>
            <w:vAlign w:val="center"/>
          </w:tcPr>
          <w:p w14:paraId="313F8AC4" w14:textId="77777777" w:rsidR="00E86F1F" w:rsidRPr="007E31B4" w:rsidRDefault="00E86F1F" w:rsidP="00B61576">
            <w:pPr>
              <w:keepNext/>
              <w:keepLines/>
              <w:spacing w:before="100" w:beforeAutospacing="1" w:after="100" w:afterAutospacing="1"/>
              <w:rPr>
                <w:sz w:val="18"/>
                <w:szCs w:val="18"/>
              </w:rPr>
            </w:pPr>
            <w:r w:rsidRPr="007E31B4">
              <w:rPr>
                <w:sz w:val="18"/>
                <w:szCs w:val="18"/>
              </w:rPr>
              <w:t>Άλλες δαπάνες (Πίνακας 1.</w:t>
            </w:r>
            <w:r w:rsidRPr="007E31B4">
              <w:rPr>
                <w:sz w:val="18"/>
                <w:szCs w:val="18"/>
                <w:lang w:val="el-GR"/>
              </w:rPr>
              <w:t>2</w:t>
            </w:r>
            <w:r w:rsidRPr="007E31B4">
              <w:rPr>
                <w:sz w:val="18"/>
                <w:szCs w:val="18"/>
              </w:rPr>
              <w:t>)</w:t>
            </w:r>
          </w:p>
        </w:tc>
        <w:tc>
          <w:tcPr>
            <w:tcW w:w="845" w:type="pct"/>
            <w:vAlign w:val="center"/>
          </w:tcPr>
          <w:p w14:paraId="6DBB598B" w14:textId="77777777" w:rsidR="00E86F1F" w:rsidRPr="007E31B4" w:rsidRDefault="00E86F1F" w:rsidP="00B61576">
            <w:pPr>
              <w:keepNext/>
              <w:keepLines/>
              <w:spacing w:before="100" w:beforeAutospacing="1" w:after="100" w:afterAutospacing="1"/>
              <w:rPr>
                <w:sz w:val="18"/>
                <w:szCs w:val="18"/>
              </w:rPr>
            </w:pPr>
          </w:p>
        </w:tc>
        <w:tc>
          <w:tcPr>
            <w:tcW w:w="846" w:type="pct"/>
            <w:vAlign w:val="center"/>
          </w:tcPr>
          <w:p w14:paraId="47670941" w14:textId="77777777" w:rsidR="00E86F1F" w:rsidRPr="007E31B4" w:rsidRDefault="00E86F1F" w:rsidP="00B61576">
            <w:pPr>
              <w:keepNext/>
              <w:keepLines/>
              <w:spacing w:before="100" w:beforeAutospacing="1" w:after="100" w:afterAutospacing="1"/>
              <w:rPr>
                <w:sz w:val="18"/>
                <w:szCs w:val="18"/>
              </w:rPr>
            </w:pPr>
          </w:p>
        </w:tc>
        <w:tc>
          <w:tcPr>
            <w:tcW w:w="846" w:type="pct"/>
            <w:vAlign w:val="center"/>
          </w:tcPr>
          <w:p w14:paraId="56DAE1D9" w14:textId="77777777" w:rsidR="00E86F1F" w:rsidRPr="007E31B4" w:rsidRDefault="00E86F1F" w:rsidP="00B61576">
            <w:pPr>
              <w:keepNext/>
              <w:keepLines/>
              <w:spacing w:before="100" w:beforeAutospacing="1" w:after="100" w:afterAutospacing="1"/>
              <w:rPr>
                <w:sz w:val="18"/>
                <w:szCs w:val="18"/>
              </w:rPr>
            </w:pPr>
          </w:p>
        </w:tc>
      </w:tr>
      <w:tr w:rsidR="00E86F1F" w:rsidRPr="007E31B4" w14:paraId="6E54B162" w14:textId="77777777" w:rsidTr="00B61576">
        <w:trPr>
          <w:trHeight w:val="284"/>
        </w:trPr>
        <w:tc>
          <w:tcPr>
            <w:tcW w:w="290" w:type="pct"/>
            <w:shd w:val="clear" w:color="auto" w:fill="A0A0A0"/>
            <w:vAlign w:val="center"/>
          </w:tcPr>
          <w:p w14:paraId="5EC71014" w14:textId="77777777" w:rsidR="00E86F1F" w:rsidRPr="007E31B4" w:rsidRDefault="00E86F1F" w:rsidP="00B61576">
            <w:pPr>
              <w:keepNext/>
              <w:keepLines/>
              <w:spacing w:before="100" w:beforeAutospacing="1" w:after="100" w:afterAutospacing="1"/>
              <w:rPr>
                <w:sz w:val="18"/>
                <w:szCs w:val="18"/>
              </w:rPr>
            </w:pPr>
          </w:p>
        </w:tc>
        <w:tc>
          <w:tcPr>
            <w:tcW w:w="2173" w:type="pct"/>
            <w:shd w:val="clear" w:color="auto" w:fill="A0A0A0"/>
            <w:vAlign w:val="center"/>
          </w:tcPr>
          <w:p w14:paraId="15C0B878" w14:textId="77777777" w:rsidR="00E86F1F" w:rsidRPr="007E31B4" w:rsidRDefault="00E86F1F" w:rsidP="00B61576">
            <w:pPr>
              <w:pStyle w:val="afe"/>
              <w:keepNext/>
              <w:keepLines/>
              <w:spacing w:before="100" w:beforeAutospacing="1" w:after="100" w:afterAutospacing="1"/>
              <w:rPr>
                <w:b/>
                <w:sz w:val="18"/>
                <w:szCs w:val="18"/>
              </w:rPr>
            </w:pPr>
            <w:r w:rsidRPr="007E31B4">
              <w:rPr>
                <w:b/>
                <w:sz w:val="18"/>
                <w:szCs w:val="18"/>
              </w:rPr>
              <w:t>ΓΕΝΙΚΟ ΣΥΝΟΛΟ</w:t>
            </w:r>
          </w:p>
        </w:tc>
        <w:tc>
          <w:tcPr>
            <w:tcW w:w="845" w:type="pct"/>
            <w:shd w:val="clear" w:color="auto" w:fill="A0A0A0"/>
            <w:vAlign w:val="center"/>
          </w:tcPr>
          <w:p w14:paraId="1D7187F9" w14:textId="77777777" w:rsidR="00E86F1F" w:rsidRPr="007E31B4" w:rsidRDefault="00E86F1F" w:rsidP="00B61576">
            <w:pPr>
              <w:keepNext/>
              <w:keepLines/>
              <w:spacing w:before="100" w:beforeAutospacing="1" w:after="100" w:afterAutospacing="1"/>
              <w:rPr>
                <w:sz w:val="18"/>
                <w:szCs w:val="18"/>
              </w:rPr>
            </w:pPr>
          </w:p>
        </w:tc>
        <w:tc>
          <w:tcPr>
            <w:tcW w:w="846" w:type="pct"/>
            <w:shd w:val="clear" w:color="auto" w:fill="A0A0A0"/>
            <w:vAlign w:val="center"/>
          </w:tcPr>
          <w:p w14:paraId="277A0DA9" w14:textId="77777777" w:rsidR="00E86F1F" w:rsidRPr="007E31B4" w:rsidRDefault="00E86F1F" w:rsidP="00B61576">
            <w:pPr>
              <w:keepNext/>
              <w:keepLines/>
              <w:spacing w:before="100" w:beforeAutospacing="1" w:after="100" w:afterAutospacing="1"/>
              <w:rPr>
                <w:sz w:val="18"/>
                <w:szCs w:val="18"/>
              </w:rPr>
            </w:pPr>
          </w:p>
        </w:tc>
        <w:tc>
          <w:tcPr>
            <w:tcW w:w="846" w:type="pct"/>
            <w:shd w:val="clear" w:color="auto" w:fill="A0A0A0"/>
            <w:vAlign w:val="center"/>
          </w:tcPr>
          <w:p w14:paraId="106ADAB3" w14:textId="77777777" w:rsidR="00E86F1F" w:rsidRPr="007E31B4" w:rsidRDefault="00E86F1F" w:rsidP="00B61576">
            <w:pPr>
              <w:keepNext/>
              <w:keepLines/>
              <w:spacing w:before="100" w:beforeAutospacing="1" w:after="100" w:afterAutospacing="1"/>
              <w:rPr>
                <w:sz w:val="18"/>
                <w:szCs w:val="18"/>
              </w:rPr>
            </w:pPr>
          </w:p>
        </w:tc>
      </w:tr>
      <w:bookmarkEnd w:id="723"/>
    </w:tbl>
    <w:p w14:paraId="4225EAD2" w14:textId="77777777" w:rsidR="00E86F1F" w:rsidRPr="007E31B4" w:rsidRDefault="00E86F1F" w:rsidP="00E86F1F">
      <w:pPr>
        <w:rPr>
          <w:rStyle w:val="1f"/>
        </w:rPr>
      </w:pPr>
    </w:p>
    <w:p w14:paraId="4580CA4F" w14:textId="77777777" w:rsidR="00F70213" w:rsidRPr="007E31B4" w:rsidRDefault="00F70213">
      <w:pPr>
        <w:suppressAutoHyphens w:val="0"/>
        <w:spacing w:after="0"/>
        <w:jc w:val="left"/>
        <w:rPr>
          <w:rFonts w:cs="Arial"/>
          <w:b/>
          <w:color w:val="002060"/>
          <w:sz w:val="20"/>
          <w:lang w:val="el-GR"/>
        </w:rPr>
      </w:pPr>
      <w:bookmarkStart w:id="752" w:name="_Toc46178225"/>
      <w:bookmarkStart w:id="753" w:name="_Toc46178713"/>
      <w:bookmarkStart w:id="754" w:name="_Toc46179200"/>
      <w:bookmarkStart w:id="755" w:name="_Hlk167319098"/>
      <w:bookmarkEnd w:id="752"/>
      <w:bookmarkEnd w:id="753"/>
      <w:bookmarkEnd w:id="754"/>
      <w:r w:rsidRPr="007E31B4">
        <w:rPr>
          <w:sz w:val="20"/>
          <w:lang w:val="el-GR"/>
        </w:rPr>
        <w:br w:type="page"/>
      </w:r>
    </w:p>
    <w:p w14:paraId="66A30802" w14:textId="77777777" w:rsidR="008338F0" w:rsidRPr="007E31B4" w:rsidRDefault="003355E7" w:rsidP="007113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756" w:name="_Ref494118533"/>
      <w:bookmarkStart w:id="757" w:name="_Ref40984039"/>
      <w:bookmarkStart w:id="758" w:name="_Toc97194386"/>
      <w:bookmarkStart w:id="759" w:name="_Toc97194490"/>
      <w:bookmarkStart w:id="760" w:name="_Toc202354792"/>
      <w:bookmarkStart w:id="761" w:name="_Hlk118712588"/>
      <w:bookmarkEnd w:id="755"/>
      <w:r w:rsidRPr="007E31B4">
        <w:rPr>
          <w:rFonts w:cs="Tahoma"/>
          <w:lang w:val="el-GR"/>
        </w:rPr>
        <w:lastRenderedPageBreak/>
        <w:t xml:space="preserve">ΠΑΡΑΡΤΗΜΑ </w:t>
      </w:r>
      <w:r w:rsidRPr="007E31B4">
        <w:rPr>
          <w:rFonts w:cs="Tahoma"/>
        </w:rPr>
        <w:t>VI</w:t>
      </w:r>
      <w:r w:rsidRPr="007E31B4">
        <w:rPr>
          <w:rFonts w:cs="Tahoma"/>
          <w:lang w:val="el-GR"/>
        </w:rPr>
        <w:t xml:space="preserve">Ι – </w:t>
      </w:r>
      <w:r w:rsidR="006E4901" w:rsidRPr="007E31B4">
        <w:rPr>
          <w:rFonts w:cs="Tahoma"/>
          <w:lang w:val="el-GR"/>
        </w:rPr>
        <w:t>Άλλες Δηλώσεις</w:t>
      </w:r>
      <w:bookmarkEnd w:id="756"/>
      <w:bookmarkEnd w:id="757"/>
      <w:bookmarkEnd w:id="758"/>
      <w:bookmarkEnd w:id="759"/>
      <w:bookmarkEnd w:id="760"/>
      <w:r w:rsidR="00E1337D" w:rsidRPr="007E31B4">
        <w:rPr>
          <w:rFonts w:cs="Tahoma"/>
          <w:lang w:val="el-GR"/>
        </w:rPr>
        <w:t xml:space="preserve"> </w:t>
      </w:r>
    </w:p>
    <w:p w14:paraId="5984E1DF" w14:textId="77777777" w:rsidR="00CD4F51" w:rsidRPr="007E31B4" w:rsidRDefault="00CD4F51" w:rsidP="00CD4F51">
      <w:pPr>
        <w:rPr>
          <w:rFonts w:eastAsia="SimSun"/>
          <w:lang w:val="el-GR" w:eastAsia="el-GR" w:bidi="he-IL"/>
        </w:rPr>
      </w:pPr>
    </w:p>
    <w:p w14:paraId="22547C25" w14:textId="206E45F3" w:rsidR="00CD4F51" w:rsidRPr="007E31B4" w:rsidRDefault="00CD4F51" w:rsidP="007113DC">
      <w:pPr>
        <w:jc w:val="center"/>
        <w:rPr>
          <w:rFonts w:eastAsia="SimSun"/>
          <w:bCs/>
          <w:lang w:val="el-GR" w:eastAsia="el-GR" w:bidi="he-IL"/>
        </w:rPr>
      </w:pPr>
      <w:r w:rsidRPr="007E31B4">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7E31B4" w:rsidRDefault="00CD4F51" w:rsidP="00CD4F51">
      <w:pPr>
        <w:rPr>
          <w:lang w:val="el-GR"/>
        </w:rPr>
      </w:pPr>
    </w:p>
    <w:p w14:paraId="4C501BF3" w14:textId="61663CB3" w:rsidR="00CD4F51" w:rsidRPr="007E31B4" w:rsidRDefault="00CD4F51" w:rsidP="00CD4F51">
      <w:pPr>
        <w:pStyle w:val="Default"/>
        <w:spacing w:before="120" w:after="120"/>
        <w:jc w:val="both"/>
        <w:rPr>
          <w:rFonts w:ascii="Tahoma" w:hAnsi="Tahoma" w:cs="Tahoma"/>
          <w:color w:val="auto"/>
          <w:sz w:val="22"/>
          <w:szCs w:val="22"/>
          <w:lang w:eastAsia="el-GR" w:bidi="he-IL"/>
        </w:rPr>
      </w:pPr>
      <w:r w:rsidRPr="007E31B4">
        <w:rPr>
          <w:rFonts w:ascii="Tahoma" w:eastAsia="Times New Roman" w:hAnsi="Tahoma" w:cs="Tahoma"/>
          <w:color w:val="auto"/>
          <w:sz w:val="22"/>
          <w:szCs w:val="22"/>
          <w:lang w:eastAsia="el-GR" w:bidi="he-IL"/>
        </w:rPr>
        <w:t>«</w:t>
      </w:r>
      <w:r w:rsidR="00E576A6" w:rsidRPr="007E31B4">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7E31B4">
        <w:rPr>
          <w:rFonts w:ascii="Tahoma" w:hAnsi="Tahoma" w:cs="Tahoma"/>
          <w:color w:val="auto"/>
          <w:sz w:val="22"/>
          <w:szCs w:val="22"/>
          <w:lang w:eastAsia="el-GR" w:bidi="he-IL"/>
        </w:rPr>
        <w:t xml:space="preserve"> Συγκεκριμένα δηλώνω ότι :</w:t>
      </w:r>
    </w:p>
    <w:p w14:paraId="384D1405" w14:textId="1822FB1C" w:rsidR="00CD4F51" w:rsidRPr="007E31B4" w:rsidRDefault="00E576A6" w:rsidP="00B0706E">
      <w:pPr>
        <w:pStyle w:val="aff"/>
        <w:numPr>
          <w:ilvl w:val="0"/>
          <w:numId w:val="59"/>
        </w:numPr>
        <w:suppressAutoHyphens w:val="0"/>
        <w:autoSpaceDE w:val="0"/>
        <w:autoSpaceDN w:val="0"/>
        <w:adjustRightInd w:val="0"/>
        <w:spacing w:before="120"/>
        <w:ind w:left="714" w:hanging="357"/>
        <w:contextualSpacing w:val="0"/>
        <w:rPr>
          <w:lang w:val="el-GR" w:eastAsia="el-GR" w:bidi="he-IL"/>
        </w:rPr>
      </w:pPr>
      <w:r w:rsidRPr="007E31B4">
        <w:rPr>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0005CD07" w14:textId="110825E2" w:rsidR="00CD4F51" w:rsidRPr="007E31B4" w:rsidRDefault="00E576A6" w:rsidP="00B0706E">
      <w:pPr>
        <w:pStyle w:val="aff"/>
        <w:numPr>
          <w:ilvl w:val="0"/>
          <w:numId w:val="59"/>
        </w:numPr>
        <w:suppressAutoHyphens w:val="0"/>
        <w:autoSpaceDE w:val="0"/>
        <w:autoSpaceDN w:val="0"/>
        <w:adjustRightInd w:val="0"/>
        <w:spacing w:before="120"/>
        <w:ind w:left="714" w:hanging="357"/>
        <w:contextualSpacing w:val="0"/>
        <w:rPr>
          <w:iCs/>
          <w:lang w:val="el-GR" w:eastAsia="el-GR" w:bidi="he-IL"/>
        </w:rPr>
      </w:pPr>
      <w:r w:rsidRPr="007E31B4">
        <w:rPr>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79972469" w14:textId="00A2183C" w:rsidR="00CD4F51" w:rsidRPr="007E31B4" w:rsidRDefault="00E576A6" w:rsidP="00B0706E">
      <w:pPr>
        <w:pStyle w:val="aff"/>
        <w:numPr>
          <w:ilvl w:val="0"/>
          <w:numId w:val="59"/>
        </w:numPr>
        <w:suppressAutoHyphens w:val="0"/>
        <w:autoSpaceDE w:val="0"/>
        <w:autoSpaceDN w:val="0"/>
        <w:adjustRightInd w:val="0"/>
        <w:spacing w:before="120"/>
        <w:ind w:left="714" w:hanging="357"/>
        <w:contextualSpacing w:val="0"/>
        <w:rPr>
          <w:lang w:val="el-GR" w:eastAsia="el-GR" w:bidi="he-IL"/>
        </w:rPr>
      </w:pPr>
      <w:r w:rsidRPr="007E31B4">
        <w:rPr>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00CD4F51" w:rsidRPr="007E31B4">
        <w:rPr>
          <w:lang w:val="el-GR" w:eastAsia="el-GR" w:bidi="he-IL"/>
        </w:rPr>
        <w:t>,</w:t>
      </w:r>
    </w:p>
    <w:p w14:paraId="365CCA0E" w14:textId="6588740F" w:rsidR="00CD4F51" w:rsidRPr="007E31B4" w:rsidRDefault="00BC1917" w:rsidP="00B0706E">
      <w:pPr>
        <w:pStyle w:val="aff"/>
        <w:numPr>
          <w:ilvl w:val="0"/>
          <w:numId w:val="59"/>
        </w:numPr>
        <w:suppressAutoHyphens w:val="0"/>
        <w:spacing w:before="120"/>
        <w:ind w:left="714" w:hanging="357"/>
        <w:contextualSpacing w:val="0"/>
        <w:rPr>
          <w:iCs/>
          <w:lang w:val="el-GR"/>
        </w:rPr>
      </w:pPr>
      <w:r w:rsidRPr="007E31B4">
        <w:rPr>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363DA5CB" w14:textId="77777777" w:rsidR="00BC55DC" w:rsidRPr="007E31B4" w:rsidRDefault="00BC55DC" w:rsidP="00263364">
      <w:pPr>
        <w:suppressAutoHyphens w:val="0"/>
        <w:spacing w:before="120"/>
        <w:rPr>
          <w:lang w:val="el-GR"/>
        </w:rPr>
      </w:pPr>
    </w:p>
    <w:p w14:paraId="1BD79C04" w14:textId="77777777" w:rsidR="00E34613" w:rsidRPr="007E31B4" w:rsidRDefault="00E34613">
      <w:pPr>
        <w:suppressAutoHyphens w:val="0"/>
        <w:spacing w:after="0"/>
        <w:jc w:val="left"/>
        <w:rPr>
          <w:b/>
          <w:color w:val="002060"/>
          <w:lang w:val="el-GR"/>
        </w:rPr>
      </w:pPr>
      <w:bookmarkStart w:id="762" w:name="_Ref496623895"/>
      <w:bookmarkStart w:id="763" w:name="_Ref496624676"/>
      <w:bookmarkStart w:id="764" w:name="_Ref496625135"/>
      <w:bookmarkStart w:id="765" w:name="_Toc97194387"/>
      <w:bookmarkStart w:id="766" w:name="_Toc97194491"/>
      <w:bookmarkEnd w:id="761"/>
      <w:r w:rsidRPr="007E31B4">
        <w:rPr>
          <w:lang w:val="el-GR"/>
        </w:rPr>
        <w:br w:type="page"/>
      </w:r>
    </w:p>
    <w:p w14:paraId="5247CADE" w14:textId="3840750F" w:rsidR="008338F0" w:rsidRPr="007E31B4" w:rsidRDefault="003355E7" w:rsidP="003329FF">
      <w:pPr>
        <w:pStyle w:val="2"/>
        <w:numPr>
          <w:ilvl w:val="0"/>
          <w:numId w:val="0"/>
        </w:numPr>
        <w:ind w:left="576" w:hanging="576"/>
        <w:rPr>
          <w:rFonts w:cs="Tahoma"/>
          <w:lang w:val="el-GR"/>
        </w:rPr>
      </w:pPr>
      <w:bookmarkStart w:id="767" w:name="_Toc202354793"/>
      <w:r w:rsidRPr="007E31B4">
        <w:rPr>
          <w:rFonts w:cs="Tahoma"/>
          <w:lang w:val="el-GR"/>
        </w:rPr>
        <w:lastRenderedPageBreak/>
        <w:t xml:space="preserve">ΠΑΡΑΡΤΗΜΑ </w:t>
      </w:r>
      <w:r w:rsidRPr="007E31B4">
        <w:rPr>
          <w:rFonts w:cs="Tahoma"/>
        </w:rPr>
        <w:t>VIII</w:t>
      </w:r>
      <w:r w:rsidRPr="007E31B4">
        <w:rPr>
          <w:rFonts w:cs="Tahoma"/>
          <w:lang w:val="el-GR"/>
        </w:rPr>
        <w:t xml:space="preserve"> – Υποδείγματα Εγγυητικών Επιστολών</w:t>
      </w:r>
      <w:bookmarkEnd w:id="762"/>
      <w:bookmarkEnd w:id="763"/>
      <w:bookmarkEnd w:id="764"/>
      <w:bookmarkEnd w:id="765"/>
      <w:bookmarkEnd w:id="766"/>
      <w:bookmarkEnd w:id="767"/>
      <w:r w:rsidRPr="007E31B4">
        <w:rPr>
          <w:rFonts w:cs="Tahoma"/>
          <w:lang w:val="el-GR"/>
        </w:rPr>
        <w:t xml:space="preserve"> </w:t>
      </w:r>
    </w:p>
    <w:p w14:paraId="273E7CD1" w14:textId="77777777" w:rsidR="009B6AAD" w:rsidRPr="007E31B4" w:rsidRDefault="009B6AAD" w:rsidP="00B0706E">
      <w:pPr>
        <w:pStyle w:val="3"/>
        <w:numPr>
          <w:ilvl w:val="0"/>
          <w:numId w:val="8"/>
        </w:numPr>
        <w:rPr>
          <w:rFonts w:cs="Tahoma"/>
          <w:szCs w:val="22"/>
          <w:u w:val="single"/>
          <w:lang w:val="el-GR"/>
        </w:rPr>
      </w:pPr>
      <w:bookmarkStart w:id="768" w:name="_Toc43634808"/>
      <w:bookmarkStart w:id="769" w:name="_Toc44821188"/>
      <w:bookmarkStart w:id="770" w:name="_Toc48552980"/>
      <w:bookmarkStart w:id="771" w:name="_Toc49073807"/>
      <w:bookmarkStart w:id="772" w:name="_Toc62559079"/>
      <w:bookmarkStart w:id="773" w:name="_Toc487799701"/>
      <w:bookmarkStart w:id="774" w:name="_Toc97194388"/>
      <w:bookmarkStart w:id="775" w:name="_Toc97194492"/>
      <w:bookmarkStart w:id="776" w:name="_Toc202354794"/>
      <w:r w:rsidRPr="007E31B4">
        <w:rPr>
          <w:rFonts w:cs="Tahoma"/>
          <w:szCs w:val="22"/>
          <w:u w:val="single"/>
          <w:lang w:val="el-GR"/>
        </w:rPr>
        <w:t>Εγγυητική Επιστολή Συμμετοχής</w:t>
      </w:r>
      <w:bookmarkEnd w:id="768"/>
      <w:bookmarkEnd w:id="769"/>
      <w:bookmarkEnd w:id="770"/>
      <w:bookmarkEnd w:id="771"/>
      <w:bookmarkEnd w:id="772"/>
      <w:bookmarkEnd w:id="773"/>
      <w:bookmarkEnd w:id="774"/>
      <w:bookmarkEnd w:id="775"/>
      <w:bookmarkEnd w:id="776"/>
    </w:p>
    <w:p w14:paraId="2347336C" w14:textId="77777777" w:rsidR="007A7DCA" w:rsidRPr="007E31B4" w:rsidRDefault="007A7DCA" w:rsidP="009B6AAD">
      <w:pPr>
        <w:rPr>
          <w:lang w:val="el-GR" w:eastAsia="el-GR"/>
        </w:rPr>
      </w:pPr>
    </w:p>
    <w:p w14:paraId="7D8C735F" w14:textId="77777777" w:rsidR="009B6AAD" w:rsidRPr="007E31B4" w:rsidRDefault="009B6AAD" w:rsidP="009B6AAD">
      <w:pPr>
        <w:rPr>
          <w:lang w:val="el-GR" w:eastAsia="el-GR"/>
        </w:rPr>
      </w:pPr>
      <w:r w:rsidRPr="007E31B4">
        <w:rPr>
          <w:lang w:val="el-GR" w:eastAsia="el-GR"/>
        </w:rPr>
        <w:t xml:space="preserve">ΕΚΔΟΤΗΣ </w:t>
      </w:r>
      <w:r w:rsidRPr="007E31B4">
        <w:rPr>
          <w:lang w:val="el-GR"/>
        </w:rPr>
        <w:t>(Πλήρης επωνυμία).</w:t>
      </w:r>
      <w:r w:rsidRPr="007E31B4">
        <w:rPr>
          <w:lang w:val="el-GR" w:eastAsia="el-GR"/>
        </w:rPr>
        <w:t>.......................................................................</w:t>
      </w:r>
    </w:p>
    <w:p w14:paraId="10330C1C" w14:textId="77777777" w:rsidR="009B6AAD" w:rsidRPr="007E31B4" w:rsidRDefault="009B6AAD" w:rsidP="009B6AAD">
      <w:pPr>
        <w:jc w:val="right"/>
        <w:rPr>
          <w:lang w:val="el-GR" w:eastAsia="el-GR"/>
        </w:rPr>
      </w:pPr>
      <w:r w:rsidRPr="007E31B4">
        <w:rPr>
          <w:lang w:val="el-GR" w:eastAsia="el-GR"/>
        </w:rPr>
        <w:t>Ημερομηνία έκδοσης...........................</w:t>
      </w:r>
    </w:p>
    <w:p w14:paraId="116446BF" w14:textId="2E9CC045" w:rsidR="009B6AAD" w:rsidRPr="007E31B4" w:rsidRDefault="009B6AAD" w:rsidP="009B6AAD">
      <w:pPr>
        <w:rPr>
          <w:lang w:val="el-GR" w:eastAsia="el-GR"/>
        </w:rPr>
      </w:pPr>
      <w:r w:rsidRPr="007E31B4">
        <w:rPr>
          <w:lang w:val="el-GR" w:eastAsia="el-GR"/>
        </w:rPr>
        <w:t xml:space="preserve">Προς: Την Κοινωνία της Πληροφορίας </w:t>
      </w:r>
      <w:r w:rsidR="00483953" w:rsidRPr="007E31B4">
        <w:rPr>
          <w:lang w:val="el-GR" w:eastAsia="el-GR"/>
        </w:rPr>
        <w:t>Μ</w:t>
      </w:r>
      <w:r w:rsidRPr="007E31B4">
        <w:rPr>
          <w:lang w:val="el-GR" w:eastAsia="el-GR"/>
        </w:rPr>
        <w:t>ΑΕ</w:t>
      </w:r>
    </w:p>
    <w:p w14:paraId="7D508EFD" w14:textId="77777777" w:rsidR="00483953" w:rsidRPr="007E31B4" w:rsidRDefault="00483953" w:rsidP="00483953">
      <w:pPr>
        <w:rPr>
          <w:lang w:val="el-GR" w:eastAsia="el-GR"/>
        </w:rPr>
      </w:pPr>
      <w:r w:rsidRPr="007E31B4">
        <w:rPr>
          <w:color w:val="000000"/>
          <w:lang w:val="el-GR"/>
        </w:rPr>
        <w:t>Λεωφ. Συγγρού 194, 176 71 Καλλιθέα Αθήνα</w:t>
      </w:r>
    </w:p>
    <w:p w14:paraId="0591C6C7" w14:textId="77777777" w:rsidR="009B6AAD" w:rsidRPr="007E31B4" w:rsidRDefault="009B6AAD" w:rsidP="009B6AAD">
      <w:pPr>
        <w:rPr>
          <w:lang w:val="el-GR" w:eastAsia="el-GR"/>
        </w:rPr>
      </w:pPr>
      <w:r w:rsidRPr="007E31B4">
        <w:rPr>
          <w:lang w:val="el-GR" w:eastAsia="el-GR"/>
        </w:rPr>
        <w:t xml:space="preserve">Εγγύηση μας υπ’ αριθμ. ……………….. ποσού ………………….……. ευρώ </w:t>
      </w:r>
    </w:p>
    <w:p w14:paraId="448381A1" w14:textId="77777777" w:rsidR="009B6AAD" w:rsidRPr="007E31B4" w:rsidRDefault="009B6AAD" w:rsidP="009B6AAD">
      <w:pPr>
        <w:rPr>
          <w:lang w:val="el-GR" w:eastAsia="el-GR"/>
        </w:rPr>
      </w:pPr>
      <w:r w:rsidRPr="007E31B4">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7E31B4">
        <w:rPr>
          <w:lang w:val="el-GR" w:eastAsia="el-GR"/>
        </w:rPr>
        <w:t xml:space="preserve"> </w:t>
      </w:r>
      <w:r w:rsidRPr="007E31B4">
        <w:rPr>
          <w:lang w:val="el-GR" w:eastAsia="el-GR"/>
        </w:rPr>
        <w:t>………υπέρ του</w:t>
      </w:r>
    </w:p>
    <w:p w14:paraId="0410E651" w14:textId="77777777" w:rsidR="009B6AAD" w:rsidRPr="007E31B4" w:rsidRDefault="009B6AAD" w:rsidP="009B6AAD">
      <w:pPr>
        <w:rPr>
          <w:lang w:val="el-GR" w:eastAsia="el-GR"/>
        </w:rPr>
      </w:pPr>
      <w:r w:rsidRPr="007E31B4">
        <w:rPr>
          <w:i/>
          <w:color w:val="FF0000"/>
          <w:u w:val="single"/>
          <w:lang w:val="el-GR" w:eastAsia="el-GR"/>
        </w:rPr>
        <w:t>{σε περίπτωση φυσικού προσώπου}:</w:t>
      </w:r>
      <w:r w:rsidRPr="007E31B4">
        <w:rPr>
          <w:bCs/>
          <w:lang w:val="el-GR"/>
        </w:rPr>
        <w:t xml:space="preserve"> </w:t>
      </w:r>
      <w:r w:rsidRPr="007E31B4">
        <w:rPr>
          <w:rFonts w:eastAsia="Calibri"/>
          <w:bCs/>
          <w:lang w:val="el-GR"/>
        </w:rPr>
        <w:t>(</w:t>
      </w:r>
      <w:r w:rsidRPr="007E31B4">
        <w:rPr>
          <w:lang w:val="el-GR" w:eastAsia="el-GR"/>
        </w:rPr>
        <w:t>ονοματεπώνυμο, πατρώνυμο) ..............................,</w:t>
      </w:r>
      <w:r w:rsidR="00E1337D" w:rsidRPr="007E31B4">
        <w:rPr>
          <w:lang w:val="el-GR" w:eastAsia="el-GR"/>
        </w:rPr>
        <w:t xml:space="preserve"> </w:t>
      </w:r>
      <w:r w:rsidRPr="007E31B4">
        <w:rPr>
          <w:lang w:val="el-GR" w:eastAsia="el-GR"/>
        </w:rPr>
        <w:t>ΑΦΜ: ................ οδός............................. αριθμός.................ΤΚ………………</w:t>
      </w:r>
    </w:p>
    <w:p w14:paraId="17606953" w14:textId="77777777" w:rsidR="009B6AAD" w:rsidRPr="007E31B4" w:rsidRDefault="009B6AAD" w:rsidP="009B6AAD">
      <w:pPr>
        <w:rPr>
          <w:lang w:val="el-GR" w:eastAsia="el-GR"/>
        </w:rPr>
      </w:pPr>
      <w:r w:rsidRPr="007E31B4">
        <w:rPr>
          <w:lang w:val="el-GR" w:eastAsia="el-GR"/>
        </w:rPr>
        <w:t>{</w:t>
      </w:r>
      <w:r w:rsidRPr="007E31B4">
        <w:rPr>
          <w:i/>
          <w:color w:val="FF0000"/>
          <w:u w:val="single"/>
          <w:lang w:val="el-GR" w:eastAsia="el-GR"/>
        </w:rPr>
        <w:t>Σε περίπτωση μεμονωμένης εταιρίας:</w:t>
      </w:r>
      <w:r w:rsidRPr="007E31B4">
        <w:rPr>
          <w:lang w:val="el-GR" w:eastAsia="el-GR"/>
        </w:rPr>
        <w:t xml:space="preserve"> της Εταιρίας ………. ΑΦΜ: ...... οδός …………. αριθμός … ΤΚ ………..,}</w:t>
      </w:r>
    </w:p>
    <w:p w14:paraId="68B55BF5" w14:textId="77777777" w:rsidR="009B6AAD" w:rsidRPr="007E31B4" w:rsidRDefault="009B6AAD" w:rsidP="009B6AAD">
      <w:pPr>
        <w:rPr>
          <w:lang w:val="el-GR" w:eastAsia="el-GR"/>
        </w:rPr>
      </w:pPr>
      <w:r w:rsidRPr="007E31B4">
        <w:rPr>
          <w:lang w:val="el-GR" w:eastAsia="el-GR"/>
        </w:rPr>
        <w:t>{</w:t>
      </w:r>
      <w:r w:rsidRPr="007E31B4">
        <w:rPr>
          <w:i/>
          <w:color w:val="FF0000"/>
          <w:u w:val="single"/>
          <w:lang w:val="el-GR" w:eastAsia="el-GR"/>
        </w:rPr>
        <w:t>ή σε περίπτωση Ένωσης ή Κοινοπραξίας:</w:t>
      </w:r>
      <w:r w:rsidRPr="007E31B4">
        <w:rPr>
          <w:lang w:val="el-GR" w:eastAsia="el-GR"/>
        </w:rPr>
        <w:t xml:space="preserve"> των Εταιριών </w:t>
      </w:r>
    </w:p>
    <w:p w14:paraId="1095B8CC" w14:textId="77777777" w:rsidR="009B6AAD" w:rsidRPr="007E31B4" w:rsidRDefault="009B6AAD" w:rsidP="009B6AAD">
      <w:pPr>
        <w:rPr>
          <w:lang w:val="el-GR" w:eastAsia="el-GR"/>
        </w:rPr>
      </w:pPr>
      <w:r w:rsidRPr="007E31B4">
        <w:rPr>
          <w:lang w:val="el-GR" w:eastAsia="el-GR"/>
        </w:rPr>
        <w:t>α) (πλήρη επωνυμία) …… ΑΦΜ…….….... οδός............................. αριθμός.................ΤΚ………………</w:t>
      </w:r>
    </w:p>
    <w:p w14:paraId="5ADF2813" w14:textId="77777777" w:rsidR="009B6AAD" w:rsidRPr="007E31B4" w:rsidRDefault="009B6AAD" w:rsidP="009B6AAD">
      <w:pPr>
        <w:rPr>
          <w:lang w:val="el-GR" w:eastAsia="el-GR"/>
        </w:rPr>
      </w:pPr>
      <w:r w:rsidRPr="007E31B4">
        <w:rPr>
          <w:lang w:val="el-GR" w:eastAsia="el-GR"/>
        </w:rPr>
        <w:t>β) (πλήρη επωνυμία) …… ΑΦΜ…….…....</w:t>
      </w:r>
      <w:r w:rsidR="00E1337D" w:rsidRPr="007E31B4">
        <w:rPr>
          <w:lang w:val="el-GR" w:eastAsia="el-GR"/>
        </w:rPr>
        <w:t xml:space="preserve"> </w:t>
      </w:r>
      <w:r w:rsidRPr="007E31B4">
        <w:rPr>
          <w:lang w:val="el-GR" w:eastAsia="el-GR"/>
        </w:rPr>
        <w:t>οδός............................. αριθμός.................ΤΚ………………</w:t>
      </w:r>
    </w:p>
    <w:p w14:paraId="3E11430F" w14:textId="77777777" w:rsidR="009B6AAD" w:rsidRPr="007E31B4" w:rsidRDefault="009B6AAD" w:rsidP="009B6AAD">
      <w:pPr>
        <w:rPr>
          <w:lang w:val="el-GR" w:eastAsia="el-GR"/>
        </w:rPr>
      </w:pPr>
      <w:r w:rsidRPr="007E31B4">
        <w:rPr>
          <w:lang w:val="el-GR" w:eastAsia="el-GR"/>
        </w:rPr>
        <w:t>γ) (πλήρη επωνυμία) …… ΑΦΜ…….…....</w:t>
      </w:r>
      <w:r w:rsidR="00E1337D" w:rsidRPr="007E31B4">
        <w:rPr>
          <w:lang w:val="el-GR" w:eastAsia="el-GR"/>
        </w:rPr>
        <w:t xml:space="preserve"> </w:t>
      </w:r>
      <w:r w:rsidRPr="007E31B4">
        <w:rPr>
          <w:lang w:val="el-GR" w:eastAsia="el-GR"/>
        </w:rPr>
        <w:t>οδός............................. αριθμός.................ΤΚ………………</w:t>
      </w:r>
    </w:p>
    <w:p w14:paraId="37466E57" w14:textId="77777777" w:rsidR="009B6AAD" w:rsidRPr="007E31B4" w:rsidRDefault="009B6AAD" w:rsidP="009B6AAD">
      <w:pPr>
        <w:rPr>
          <w:lang w:val="el-GR" w:eastAsia="el-GR"/>
        </w:rPr>
      </w:pPr>
      <w:r w:rsidRPr="007E31B4">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7E31B4" w:rsidRDefault="009B6AAD" w:rsidP="009B6AAD">
      <w:pPr>
        <w:rPr>
          <w:lang w:val="el-GR" w:eastAsia="el-GR"/>
        </w:rPr>
      </w:pPr>
      <w:r w:rsidRPr="007E31B4">
        <w:rPr>
          <w:lang w:val="el-GR" w:eastAsia="el-GR"/>
        </w:rPr>
        <w:t>για τη συμμετοχή του/της/τους σύμφωνα με την (αριθμό/ημερομηνία) ..................... Διακήρυξη ..................................................... της (Αναθέτουσας Αρχής)</w:t>
      </w:r>
      <w:r w:rsidR="00C9729F" w:rsidRPr="007E31B4">
        <w:rPr>
          <w:lang w:val="el-GR" w:eastAsia="el-GR"/>
        </w:rPr>
        <w:t xml:space="preserve"> με </w:t>
      </w:r>
      <w:r w:rsidR="009B195F" w:rsidRPr="007E31B4">
        <w:rPr>
          <w:lang w:val="el-GR" w:eastAsia="el-GR"/>
        </w:rPr>
        <w:t>καταληκτική</w:t>
      </w:r>
      <w:r w:rsidR="00C9729F" w:rsidRPr="007E31B4">
        <w:rPr>
          <w:lang w:val="el-GR" w:eastAsia="el-GR"/>
        </w:rPr>
        <w:t xml:space="preserve"> ημερομηνία υποβολής των προσφορών .........................</w:t>
      </w:r>
      <w:r w:rsidRPr="007E31B4">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7E31B4" w:rsidRDefault="009B6AAD" w:rsidP="009B6AAD">
      <w:pPr>
        <w:rPr>
          <w:lang w:val="el-GR" w:eastAsia="el-GR"/>
        </w:rPr>
      </w:pPr>
      <w:r w:rsidRPr="007E31B4">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7E31B4" w:rsidRDefault="009B6AAD" w:rsidP="009B6AAD">
      <w:pPr>
        <w:rPr>
          <w:lang w:val="el-GR" w:eastAsia="el-GR"/>
        </w:rPr>
      </w:pPr>
      <w:r w:rsidRPr="007E31B4">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7E31B4">
        <w:rPr>
          <w:lang w:val="el-GR" w:eastAsia="el-GR"/>
        </w:rPr>
        <w:t xml:space="preserve"> </w:t>
      </w:r>
      <w:r w:rsidRPr="007E31B4">
        <w:rPr>
          <w:lang w:val="el-GR" w:eastAsia="el-GR"/>
        </w:rPr>
        <w:t>(5) ημέρες από την απλή έγγραφη ειδοποίησή σας.</w:t>
      </w:r>
    </w:p>
    <w:p w14:paraId="09EDE186" w14:textId="77777777" w:rsidR="009B6AAD" w:rsidRPr="007E31B4" w:rsidRDefault="009B6AAD" w:rsidP="009B6AAD">
      <w:pPr>
        <w:rPr>
          <w:lang w:val="el-GR" w:eastAsia="el-GR"/>
        </w:rPr>
      </w:pPr>
      <w:r w:rsidRPr="007E31B4">
        <w:rPr>
          <w:lang w:val="el-GR" w:eastAsia="el-GR"/>
        </w:rPr>
        <w:t>Η παρούσα ισχύει μέχρι και την (</w:t>
      </w:r>
      <w:r w:rsidRPr="007E31B4">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7E31B4">
        <w:rPr>
          <w:i/>
          <w:lang w:val="el-GR" w:eastAsia="el-GR"/>
        </w:rPr>
        <w:t xml:space="preserve"> </w:t>
      </w:r>
      <w:r w:rsidRPr="007E31B4">
        <w:rPr>
          <w:lang w:val="el-GR" w:eastAsia="el-GR"/>
        </w:rPr>
        <w:t xml:space="preserve">) …………………………………… </w:t>
      </w:r>
    </w:p>
    <w:p w14:paraId="05F175F3" w14:textId="77777777" w:rsidR="009B6AAD" w:rsidRPr="007E31B4" w:rsidRDefault="009B6AAD" w:rsidP="009B6AAD">
      <w:pPr>
        <w:rPr>
          <w:lang w:val="el-GR" w:eastAsia="el-GR"/>
        </w:rPr>
      </w:pPr>
      <w:r w:rsidRPr="007E31B4">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5002AD67" w:rsidR="009B6AAD" w:rsidRPr="007E31B4" w:rsidRDefault="009B6AAD" w:rsidP="009B6AAD">
      <w:pPr>
        <w:rPr>
          <w:lang w:val="el-GR" w:eastAsia="el-GR"/>
        </w:rPr>
      </w:pPr>
      <w:r w:rsidRPr="007E31B4">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777" w:name="_Hlk67671899"/>
      <w:r w:rsidRPr="007E31B4">
        <w:rPr>
          <w:lang w:val="el-GR" w:eastAsia="el-GR"/>
        </w:rPr>
        <w:t xml:space="preserve">σύμφωνα με την παρ. </w:t>
      </w:r>
      <w:r w:rsidR="004A3382" w:rsidRPr="007E31B4">
        <w:rPr>
          <w:b/>
          <w:bCs/>
          <w:lang w:val="el-GR"/>
        </w:rPr>
        <w:fldChar w:fldCharType="begin"/>
      </w:r>
      <w:r w:rsidR="004A3382" w:rsidRPr="007E31B4">
        <w:rPr>
          <w:lang w:val="el-GR" w:eastAsia="el-GR"/>
        </w:rPr>
        <w:instrText xml:space="preserve"> REF _Ref496542081 \r \h </w:instrText>
      </w:r>
      <w:r w:rsidR="00DF02B0" w:rsidRPr="007E31B4">
        <w:rPr>
          <w:b/>
          <w:bCs/>
          <w:lang w:val="el-GR"/>
        </w:rPr>
        <w:instrText xml:space="preserve"> \* MERGEFORMAT </w:instrText>
      </w:r>
      <w:r w:rsidR="004A3382" w:rsidRPr="007E31B4">
        <w:rPr>
          <w:b/>
          <w:bCs/>
          <w:lang w:val="el-GR"/>
        </w:rPr>
      </w:r>
      <w:r w:rsidR="004A3382" w:rsidRPr="007E31B4">
        <w:rPr>
          <w:b/>
          <w:bCs/>
          <w:lang w:val="el-GR"/>
        </w:rPr>
        <w:fldChar w:fldCharType="separate"/>
      </w:r>
      <w:r w:rsidR="00096E40">
        <w:rPr>
          <w:lang w:val="el-GR" w:eastAsia="el-GR"/>
        </w:rPr>
        <w:t>2.2.2</w:t>
      </w:r>
      <w:r w:rsidR="004A3382" w:rsidRPr="007E31B4">
        <w:rPr>
          <w:b/>
          <w:bCs/>
          <w:lang w:val="el-GR"/>
        </w:rPr>
        <w:fldChar w:fldCharType="end"/>
      </w:r>
      <w:r w:rsidR="004A3382" w:rsidRPr="007E31B4">
        <w:rPr>
          <w:lang w:val="el-GR" w:eastAsia="el-GR"/>
        </w:rPr>
        <w:t xml:space="preserve"> της παρούσας </w:t>
      </w:r>
      <w:r w:rsidRPr="007E31B4">
        <w:rPr>
          <w:lang w:val="el-GR" w:eastAsia="el-GR"/>
        </w:rPr>
        <w:t xml:space="preserve">, </w:t>
      </w:r>
      <w:bookmarkEnd w:id="777"/>
      <w:r w:rsidRPr="007E31B4">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7E31B4" w:rsidRDefault="009B6AAD" w:rsidP="009B6AAD">
      <w:pPr>
        <w:rPr>
          <w:lang w:val="el-GR" w:eastAsia="el-GR"/>
        </w:rPr>
      </w:pPr>
      <w:r w:rsidRPr="007E31B4">
        <w:rPr>
          <w:lang w:val="el-GR" w:eastAsia="el-GR"/>
        </w:rPr>
        <w:tab/>
      </w:r>
      <w:r w:rsidRPr="007E31B4">
        <w:rPr>
          <w:lang w:val="el-GR" w:eastAsia="el-GR"/>
        </w:rPr>
        <w:tab/>
      </w:r>
      <w:r w:rsidRPr="007E31B4">
        <w:rPr>
          <w:lang w:val="el-GR" w:eastAsia="el-GR"/>
        </w:rPr>
        <w:tab/>
      </w:r>
      <w:r w:rsidRPr="007E31B4">
        <w:rPr>
          <w:lang w:val="el-GR" w:eastAsia="el-GR"/>
        </w:rPr>
        <w:tab/>
      </w:r>
    </w:p>
    <w:p w14:paraId="26607C39" w14:textId="77777777" w:rsidR="009B6AAD" w:rsidRPr="007E31B4" w:rsidRDefault="009B6AAD" w:rsidP="00F82A8D">
      <w:pPr>
        <w:jc w:val="right"/>
        <w:rPr>
          <w:lang w:val="el-GR"/>
        </w:rPr>
      </w:pPr>
      <w:r w:rsidRPr="007E31B4">
        <w:rPr>
          <w:lang w:eastAsia="el-GR"/>
        </w:rPr>
        <w:t>(Εξουσιοδοτημένη υπογραφή)</w:t>
      </w:r>
    </w:p>
    <w:p w14:paraId="5E8A5485" w14:textId="77777777" w:rsidR="007A7DCA" w:rsidRPr="007E31B4" w:rsidRDefault="007A7DCA">
      <w:pPr>
        <w:suppressAutoHyphens w:val="0"/>
        <w:spacing w:after="0"/>
        <w:jc w:val="left"/>
        <w:rPr>
          <w:lang w:val="el-GR"/>
        </w:rPr>
      </w:pPr>
    </w:p>
    <w:p w14:paraId="7BD96CE5" w14:textId="77777777" w:rsidR="007A7DCA" w:rsidRPr="007E31B4" w:rsidRDefault="007A7DCA" w:rsidP="00B0706E">
      <w:pPr>
        <w:pStyle w:val="3"/>
        <w:numPr>
          <w:ilvl w:val="0"/>
          <w:numId w:val="8"/>
        </w:numPr>
        <w:rPr>
          <w:rFonts w:cs="Tahoma"/>
          <w:szCs w:val="22"/>
          <w:u w:val="single"/>
          <w:lang w:val="el-GR"/>
        </w:rPr>
      </w:pPr>
      <w:bookmarkStart w:id="778" w:name="_Toc97194389"/>
      <w:bookmarkStart w:id="779" w:name="_Toc97194493"/>
      <w:bookmarkStart w:id="780" w:name="_Toc202354795"/>
      <w:r w:rsidRPr="007E31B4">
        <w:rPr>
          <w:rFonts w:cs="Tahoma"/>
          <w:szCs w:val="22"/>
          <w:u w:val="single"/>
          <w:lang w:val="el-GR"/>
        </w:rPr>
        <w:t>Εγγυητική Επιστολή Καλής Εκτέλεσης</w:t>
      </w:r>
      <w:bookmarkEnd w:id="778"/>
      <w:bookmarkEnd w:id="779"/>
      <w:bookmarkEnd w:id="780"/>
      <w:r w:rsidRPr="007E31B4">
        <w:rPr>
          <w:rFonts w:cs="Tahoma"/>
          <w:szCs w:val="22"/>
          <w:u w:val="single"/>
          <w:lang w:val="el-GR"/>
        </w:rPr>
        <w:t xml:space="preserve"> </w:t>
      </w:r>
    </w:p>
    <w:p w14:paraId="5F3393B0" w14:textId="77777777" w:rsidR="009B6AAD" w:rsidRPr="007E31B4" w:rsidRDefault="009B6AAD">
      <w:pPr>
        <w:suppressAutoHyphens w:val="0"/>
        <w:spacing w:after="0"/>
        <w:jc w:val="left"/>
        <w:rPr>
          <w:lang w:val="el-GR"/>
        </w:rPr>
      </w:pPr>
    </w:p>
    <w:p w14:paraId="58B5A293" w14:textId="77777777" w:rsidR="007A7DCA" w:rsidRPr="007E31B4" w:rsidRDefault="007A7DCA" w:rsidP="007A7DCA">
      <w:pPr>
        <w:rPr>
          <w:lang w:val="el-GR"/>
        </w:rPr>
      </w:pPr>
      <w:bookmarkStart w:id="781" w:name="_Toc336420407"/>
      <w:r w:rsidRPr="007E31B4">
        <w:rPr>
          <w:lang w:val="el-GR"/>
        </w:rPr>
        <w:t>ΕΚΔΟΤΗΣ (Πλήρης επωνυμία).......................................................................</w:t>
      </w:r>
      <w:bookmarkEnd w:id="781"/>
    </w:p>
    <w:p w14:paraId="4B2AC0DC" w14:textId="77777777" w:rsidR="007A7DCA" w:rsidRPr="007E31B4" w:rsidRDefault="007A7DCA" w:rsidP="007A7DCA">
      <w:pPr>
        <w:jc w:val="right"/>
        <w:rPr>
          <w:lang w:val="el-GR"/>
        </w:rPr>
      </w:pPr>
      <w:r w:rsidRPr="007E31B4">
        <w:rPr>
          <w:lang w:val="el-GR"/>
        </w:rPr>
        <w:t>Ημερομηνία έκδοσης...........................</w:t>
      </w:r>
    </w:p>
    <w:p w14:paraId="4235A17F" w14:textId="43A1C628" w:rsidR="007A7DCA" w:rsidRPr="007E31B4" w:rsidRDefault="007A7DCA" w:rsidP="007A7DCA">
      <w:pPr>
        <w:rPr>
          <w:lang w:val="el-GR"/>
        </w:rPr>
      </w:pPr>
      <w:r w:rsidRPr="007E31B4">
        <w:rPr>
          <w:lang w:val="el-GR"/>
        </w:rPr>
        <w:t xml:space="preserve">Προς: Την Κοινωνία της Πληροφορίας </w:t>
      </w:r>
      <w:r w:rsidR="00483953" w:rsidRPr="007E31B4">
        <w:rPr>
          <w:lang w:val="el-GR"/>
        </w:rPr>
        <w:t>Μ</w:t>
      </w:r>
      <w:r w:rsidRPr="007E31B4">
        <w:rPr>
          <w:lang w:val="el-GR"/>
        </w:rPr>
        <w:t>ΑΕ</w:t>
      </w:r>
    </w:p>
    <w:p w14:paraId="33FC6F5C" w14:textId="77777777" w:rsidR="00483953" w:rsidRPr="007E31B4" w:rsidRDefault="00483953" w:rsidP="00483953">
      <w:pPr>
        <w:rPr>
          <w:lang w:val="el-GR" w:eastAsia="el-GR"/>
        </w:rPr>
      </w:pPr>
      <w:r w:rsidRPr="007E31B4">
        <w:rPr>
          <w:color w:val="000000"/>
          <w:lang w:val="el-GR"/>
        </w:rPr>
        <w:t>Λεωφ. Συγγρού 194, 176 71 Καλλιθέα Αθήνα</w:t>
      </w:r>
    </w:p>
    <w:p w14:paraId="63C0D304" w14:textId="77777777" w:rsidR="007A7DCA" w:rsidRPr="007E31B4" w:rsidRDefault="007A7DCA" w:rsidP="007A7DCA">
      <w:pPr>
        <w:rPr>
          <w:lang w:val="el-GR"/>
        </w:rPr>
      </w:pPr>
    </w:p>
    <w:p w14:paraId="776C36FD" w14:textId="77777777" w:rsidR="007A7DCA" w:rsidRPr="007E31B4" w:rsidRDefault="007A7DCA" w:rsidP="007A7DCA">
      <w:pPr>
        <w:rPr>
          <w:lang w:val="el-GR"/>
        </w:rPr>
      </w:pPr>
      <w:r w:rsidRPr="007E31B4">
        <w:rPr>
          <w:lang w:val="el-GR"/>
        </w:rPr>
        <w:t xml:space="preserve">Εγγύηση μας υπ’ αριθμ. ……………….. ποσού ………………….……. ευρώ </w:t>
      </w:r>
    </w:p>
    <w:p w14:paraId="0D866F64" w14:textId="77777777" w:rsidR="007A7DCA" w:rsidRPr="007E31B4" w:rsidRDefault="007A7DCA" w:rsidP="007A7DCA">
      <w:pPr>
        <w:rPr>
          <w:lang w:val="el-GR" w:eastAsia="el-GR"/>
        </w:rPr>
      </w:pPr>
      <w:r w:rsidRPr="007E31B4">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7E31B4">
        <w:rPr>
          <w:lang w:val="el-GR" w:eastAsia="el-GR"/>
        </w:rPr>
        <w:t xml:space="preserve"> </w:t>
      </w:r>
      <w:r w:rsidRPr="007E31B4">
        <w:rPr>
          <w:lang w:val="el-GR" w:eastAsia="el-GR"/>
        </w:rPr>
        <w:t>……………………………………………υπέρ του</w:t>
      </w:r>
    </w:p>
    <w:p w14:paraId="796BFCF5" w14:textId="77777777" w:rsidR="007A7DCA" w:rsidRPr="007E31B4" w:rsidRDefault="007A7DCA" w:rsidP="007A7DCA">
      <w:pPr>
        <w:rPr>
          <w:lang w:val="el-GR" w:eastAsia="el-GR"/>
        </w:rPr>
      </w:pPr>
      <w:r w:rsidRPr="007E31B4">
        <w:rPr>
          <w:i/>
          <w:color w:val="FF0000"/>
          <w:u w:val="single"/>
          <w:lang w:val="el-GR" w:eastAsia="el-GR"/>
        </w:rPr>
        <w:t>{σε περίπτωση φυσικού προσώπου}:</w:t>
      </w:r>
      <w:r w:rsidRPr="007E31B4">
        <w:rPr>
          <w:bCs/>
          <w:lang w:val="el-GR"/>
        </w:rPr>
        <w:t xml:space="preserve"> </w:t>
      </w:r>
      <w:r w:rsidRPr="007E31B4">
        <w:rPr>
          <w:rFonts w:eastAsia="Calibri"/>
          <w:bCs/>
          <w:lang w:val="el-GR"/>
        </w:rPr>
        <w:t>(</w:t>
      </w:r>
      <w:r w:rsidRPr="007E31B4">
        <w:rPr>
          <w:lang w:val="el-GR" w:eastAsia="el-GR"/>
        </w:rPr>
        <w:t>ονοματεπώνυμο, πατρώνυμο) ..............................,</w:t>
      </w:r>
      <w:r w:rsidR="00E1337D" w:rsidRPr="007E31B4">
        <w:rPr>
          <w:lang w:val="el-GR" w:eastAsia="el-GR"/>
        </w:rPr>
        <w:t xml:space="preserve"> </w:t>
      </w:r>
      <w:r w:rsidRPr="007E31B4">
        <w:rPr>
          <w:lang w:val="el-GR" w:eastAsia="el-GR"/>
        </w:rPr>
        <w:t>ΑΦΜ: ................ οδός............................. αριθμός.................ΤΚ………………</w:t>
      </w:r>
    </w:p>
    <w:p w14:paraId="3ED43498" w14:textId="77777777" w:rsidR="007A7DCA" w:rsidRPr="007E31B4" w:rsidRDefault="007A7DCA" w:rsidP="007A7DCA">
      <w:pPr>
        <w:rPr>
          <w:lang w:val="el-GR" w:eastAsia="el-GR"/>
        </w:rPr>
      </w:pPr>
      <w:r w:rsidRPr="007E31B4">
        <w:rPr>
          <w:lang w:val="el-GR" w:eastAsia="el-GR"/>
        </w:rPr>
        <w:t>{</w:t>
      </w:r>
      <w:r w:rsidRPr="007E31B4">
        <w:rPr>
          <w:i/>
          <w:color w:val="FF0000"/>
          <w:u w:val="single"/>
          <w:lang w:val="el-GR" w:eastAsia="el-GR"/>
        </w:rPr>
        <w:t>Σε περίπτωση μεμονωμένης εταιρίας:</w:t>
      </w:r>
      <w:r w:rsidRPr="007E31B4">
        <w:rPr>
          <w:lang w:val="el-GR" w:eastAsia="el-GR"/>
        </w:rPr>
        <w:t xml:space="preserve"> της Εταιρίας ………. ΑΦΜ: ...... οδός …………. αριθμός … ΤΚ ………..,}</w:t>
      </w:r>
    </w:p>
    <w:p w14:paraId="6DF29324" w14:textId="77777777" w:rsidR="007A7DCA" w:rsidRPr="007E31B4" w:rsidRDefault="007A7DCA" w:rsidP="007A7DCA">
      <w:pPr>
        <w:rPr>
          <w:lang w:val="el-GR" w:eastAsia="el-GR"/>
        </w:rPr>
      </w:pPr>
      <w:r w:rsidRPr="007E31B4">
        <w:rPr>
          <w:lang w:val="el-GR" w:eastAsia="el-GR"/>
        </w:rPr>
        <w:t>{</w:t>
      </w:r>
      <w:r w:rsidRPr="007E31B4">
        <w:rPr>
          <w:i/>
          <w:color w:val="FF0000"/>
          <w:u w:val="single"/>
          <w:lang w:val="el-GR" w:eastAsia="el-GR"/>
        </w:rPr>
        <w:t>ή σε περίπτωση Ένωσης ή Κοινοπραξίας:</w:t>
      </w:r>
      <w:r w:rsidRPr="007E31B4">
        <w:rPr>
          <w:lang w:val="el-GR" w:eastAsia="el-GR"/>
        </w:rPr>
        <w:t xml:space="preserve"> των Εταιριών </w:t>
      </w:r>
    </w:p>
    <w:p w14:paraId="0E03C9D0" w14:textId="77777777" w:rsidR="007A7DCA" w:rsidRPr="007E31B4" w:rsidRDefault="007A7DCA" w:rsidP="007A7DCA">
      <w:pPr>
        <w:rPr>
          <w:lang w:val="el-GR" w:eastAsia="el-GR"/>
        </w:rPr>
      </w:pPr>
      <w:r w:rsidRPr="007E31B4">
        <w:rPr>
          <w:lang w:val="el-GR" w:eastAsia="el-GR"/>
        </w:rPr>
        <w:t>α) (πλήρη επωνυμία) …… ΑΦΜ…….….... οδός............................. αριθμός.................ΤΚ………………</w:t>
      </w:r>
    </w:p>
    <w:p w14:paraId="4261DC3F" w14:textId="77777777" w:rsidR="007A7DCA" w:rsidRPr="007E31B4" w:rsidRDefault="007A7DCA" w:rsidP="007A7DCA">
      <w:pPr>
        <w:rPr>
          <w:lang w:val="el-GR" w:eastAsia="el-GR"/>
        </w:rPr>
      </w:pPr>
      <w:r w:rsidRPr="007E31B4">
        <w:rPr>
          <w:lang w:val="el-GR" w:eastAsia="el-GR"/>
        </w:rPr>
        <w:t>β) (πλήρη επωνυμία) …… ΑΦΜ…….…....</w:t>
      </w:r>
      <w:r w:rsidR="00E1337D" w:rsidRPr="007E31B4">
        <w:rPr>
          <w:lang w:val="el-GR" w:eastAsia="el-GR"/>
        </w:rPr>
        <w:t xml:space="preserve"> </w:t>
      </w:r>
      <w:r w:rsidRPr="007E31B4">
        <w:rPr>
          <w:lang w:val="el-GR" w:eastAsia="el-GR"/>
        </w:rPr>
        <w:t>οδός............................. αριθμός.................ΤΚ………………</w:t>
      </w:r>
    </w:p>
    <w:p w14:paraId="3F4B32C1" w14:textId="77777777" w:rsidR="007A7DCA" w:rsidRPr="007E31B4" w:rsidRDefault="007A7DCA" w:rsidP="007A7DCA">
      <w:pPr>
        <w:rPr>
          <w:lang w:val="el-GR" w:eastAsia="el-GR"/>
        </w:rPr>
      </w:pPr>
      <w:r w:rsidRPr="007E31B4">
        <w:rPr>
          <w:lang w:val="el-GR" w:eastAsia="el-GR"/>
        </w:rPr>
        <w:t>γ) (πλήρη επωνυμία) …… ΑΦΜ…….…....</w:t>
      </w:r>
      <w:r w:rsidR="00E1337D" w:rsidRPr="007E31B4">
        <w:rPr>
          <w:lang w:val="el-GR" w:eastAsia="el-GR"/>
        </w:rPr>
        <w:t xml:space="preserve"> </w:t>
      </w:r>
      <w:r w:rsidRPr="007E31B4">
        <w:rPr>
          <w:lang w:val="el-GR" w:eastAsia="el-GR"/>
        </w:rPr>
        <w:t>οδός............................. αριθμός.................ΤΚ………………</w:t>
      </w:r>
    </w:p>
    <w:p w14:paraId="42E6F619" w14:textId="77777777" w:rsidR="007A7DCA" w:rsidRPr="007E31B4" w:rsidRDefault="007A7DCA" w:rsidP="007A7DCA">
      <w:pPr>
        <w:rPr>
          <w:lang w:val="el-GR"/>
        </w:rPr>
      </w:pPr>
      <w:r w:rsidRPr="007E31B4">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7E31B4" w:rsidRDefault="007A7DCA" w:rsidP="007A7DCA">
      <w:pPr>
        <w:rPr>
          <w:lang w:val="el-GR"/>
        </w:rPr>
      </w:pPr>
      <w:r w:rsidRPr="007E31B4">
        <w:rPr>
          <w:lang w:val="el-GR"/>
        </w:rPr>
        <w:t>για την καλή εκτέλεση της υπ αριθ ..... σύμβασης “(τίτλος σύμβασης)”, σύμφωνα με την (αριθμό/ημερομηνία) ........................ Διακήρυξη</w:t>
      </w:r>
      <w:r w:rsidR="003153CD" w:rsidRPr="007E31B4">
        <w:rPr>
          <w:lang w:val="el-GR"/>
        </w:rPr>
        <w:t>ς</w:t>
      </w:r>
      <w:r w:rsidRPr="007E31B4">
        <w:rPr>
          <w:lang w:val="el-GR"/>
        </w:rPr>
        <w:t>.</w:t>
      </w:r>
    </w:p>
    <w:p w14:paraId="79E8027C" w14:textId="77777777" w:rsidR="007A7DCA" w:rsidRPr="007E31B4" w:rsidRDefault="007A7DCA" w:rsidP="007A7DCA">
      <w:pPr>
        <w:rPr>
          <w:lang w:val="el-GR"/>
        </w:rPr>
      </w:pPr>
      <w:r w:rsidRPr="007E31B4">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7E31B4">
        <w:rPr>
          <w:lang w:val="el-GR"/>
        </w:rPr>
        <w:t xml:space="preserve"> </w:t>
      </w:r>
      <w:r w:rsidRPr="007E31B4">
        <w:rPr>
          <w:lang w:val="el-GR"/>
        </w:rPr>
        <w:t>(5) ημέρες από την απλή έγγραφη ειδοποίησή σας.</w:t>
      </w:r>
    </w:p>
    <w:p w14:paraId="54B43BFE" w14:textId="301BFB97" w:rsidR="007A7DCA" w:rsidRPr="007E31B4" w:rsidRDefault="007A7DCA" w:rsidP="007A7DCA">
      <w:pPr>
        <w:rPr>
          <w:lang w:val="el-GR"/>
        </w:rPr>
      </w:pPr>
      <w:r w:rsidRPr="007E31B4">
        <w:rPr>
          <w:lang w:val="el-GR"/>
        </w:rPr>
        <w:t xml:space="preserve">Η παρούσα ισχύει μέχρι και την ............... </w:t>
      </w:r>
      <w:bookmarkStart w:id="782" w:name="_Hlk67671769"/>
      <w:r w:rsidRPr="007E31B4">
        <w:rPr>
          <w:lang w:val="el-GR"/>
        </w:rPr>
        <w:t>(</w:t>
      </w:r>
      <w:r w:rsidR="00CA6082" w:rsidRPr="007E31B4">
        <w:rPr>
          <w:b/>
          <w:color w:val="000000" w:themeColor="text1"/>
          <w:lang w:val="el-GR"/>
        </w:rPr>
        <w:t>διάρκεια ισχύος σύμφωνα με την παρ.</w:t>
      </w:r>
      <w:r w:rsidR="00061ADD" w:rsidRPr="007E31B4">
        <w:rPr>
          <w:lang w:val="el-GR"/>
        </w:rPr>
        <w:t xml:space="preserve"> </w:t>
      </w:r>
      <w:r w:rsidR="00061ADD" w:rsidRPr="007E31B4">
        <w:rPr>
          <w:b/>
          <w:lang w:val="el-GR"/>
        </w:rPr>
        <w:fldChar w:fldCharType="begin"/>
      </w:r>
      <w:r w:rsidR="00061ADD" w:rsidRPr="007E31B4">
        <w:rPr>
          <w:b/>
          <w:lang w:val="el-GR"/>
        </w:rPr>
        <w:instrText xml:space="preserve"> REF _Ref496542746 \r \h  \* MERGEFORMAT </w:instrText>
      </w:r>
      <w:r w:rsidR="00061ADD" w:rsidRPr="007E31B4">
        <w:rPr>
          <w:b/>
          <w:lang w:val="el-GR"/>
        </w:rPr>
      </w:r>
      <w:r w:rsidR="00061ADD" w:rsidRPr="007E31B4">
        <w:rPr>
          <w:b/>
          <w:lang w:val="el-GR"/>
        </w:rPr>
        <w:fldChar w:fldCharType="separate"/>
      </w:r>
      <w:r w:rsidR="00096E40">
        <w:rPr>
          <w:b/>
          <w:lang w:val="el-GR"/>
        </w:rPr>
        <w:t>4.1</w:t>
      </w:r>
      <w:r w:rsidR="00061ADD" w:rsidRPr="007E31B4">
        <w:rPr>
          <w:b/>
          <w:lang w:val="el-GR"/>
        </w:rPr>
        <w:fldChar w:fldCharType="end"/>
      </w:r>
      <w:r w:rsidR="00CA6082" w:rsidRPr="007E31B4">
        <w:rPr>
          <w:b/>
          <w:color w:val="000000" w:themeColor="text1"/>
          <w:lang w:val="el-GR"/>
        </w:rPr>
        <w:t xml:space="preserve"> της παρούσας</w:t>
      </w:r>
      <w:r w:rsidRPr="007E31B4">
        <w:rPr>
          <w:lang w:val="el-GR"/>
        </w:rPr>
        <w:t>)</w:t>
      </w:r>
    </w:p>
    <w:bookmarkEnd w:id="782"/>
    <w:p w14:paraId="216E5D50" w14:textId="77777777" w:rsidR="007A7DCA" w:rsidRPr="007E31B4" w:rsidRDefault="007A7DCA" w:rsidP="007A7DCA">
      <w:pPr>
        <w:rPr>
          <w:lang w:val="el-GR"/>
        </w:rPr>
      </w:pPr>
      <w:r w:rsidRPr="007E31B4">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7E31B4" w:rsidRDefault="007A7DCA" w:rsidP="007A7DCA">
      <w:pPr>
        <w:jc w:val="right"/>
        <w:rPr>
          <w:lang w:val="el-GR"/>
        </w:rPr>
      </w:pPr>
    </w:p>
    <w:p w14:paraId="3A4D1785" w14:textId="77777777" w:rsidR="007A7DCA" w:rsidRPr="007E31B4" w:rsidRDefault="007A7DCA" w:rsidP="007A7DCA">
      <w:pPr>
        <w:jc w:val="right"/>
      </w:pPr>
      <w:r w:rsidRPr="007E31B4">
        <w:rPr>
          <w:lang w:eastAsia="el-GR"/>
        </w:rPr>
        <w:t>(Εξουσιοδοτημένη υπογραφή)</w:t>
      </w:r>
    </w:p>
    <w:p w14:paraId="3A8C2C86" w14:textId="77777777" w:rsidR="00DA2A67" w:rsidRPr="007E31B4" w:rsidRDefault="00DA2A67">
      <w:pPr>
        <w:suppressAutoHyphens w:val="0"/>
        <w:spacing w:after="0"/>
        <w:jc w:val="left"/>
        <w:rPr>
          <w:b/>
          <w:bCs/>
          <w:lang w:val="el-GR"/>
        </w:rPr>
      </w:pPr>
      <w:r w:rsidRPr="007E31B4">
        <w:rPr>
          <w:lang w:val="el-GR"/>
        </w:rPr>
        <w:br w:type="page"/>
      </w:r>
    </w:p>
    <w:p w14:paraId="2E94D70A" w14:textId="77777777" w:rsidR="007A7DCA" w:rsidRPr="007E31B4" w:rsidRDefault="00DA2A67" w:rsidP="00B0706E">
      <w:pPr>
        <w:pStyle w:val="3"/>
        <w:numPr>
          <w:ilvl w:val="0"/>
          <w:numId w:val="8"/>
        </w:numPr>
        <w:rPr>
          <w:rFonts w:cs="Tahoma"/>
          <w:szCs w:val="22"/>
          <w:lang w:val="el-GR" w:eastAsia="el-GR"/>
        </w:rPr>
      </w:pPr>
      <w:bookmarkStart w:id="783" w:name="_Toc97194390"/>
      <w:bookmarkStart w:id="784" w:name="_Toc97194494"/>
      <w:bookmarkStart w:id="785" w:name="_Toc202354796"/>
      <w:bookmarkStart w:id="786" w:name="_Hlk67672044"/>
      <w:r w:rsidRPr="007E31B4">
        <w:rPr>
          <w:rFonts w:cs="Tahoma"/>
          <w:szCs w:val="22"/>
          <w:lang w:val="el-GR" w:eastAsia="el-GR"/>
        </w:rPr>
        <w:lastRenderedPageBreak/>
        <w:t>Εγγυητική Επιστολή Προκαταβολής</w:t>
      </w:r>
      <w:bookmarkEnd w:id="783"/>
      <w:bookmarkEnd w:id="784"/>
      <w:bookmarkEnd w:id="785"/>
      <w:r w:rsidRPr="007E31B4">
        <w:rPr>
          <w:rFonts w:cs="Tahoma"/>
          <w:szCs w:val="22"/>
          <w:lang w:val="el-GR" w:eastAsia="el-GR"/>
        </w:rPr>
        <w:t xml:space="preserve"> </w:t>
      </w:r>
    </w:p>
    <w:p w14:paraId="1F0A639E" w14:textId="77777777" w:rsidR="009B6AAD" w:rsidRPr="007E31B4" w:rsidRDefault="009B6AAD">
      <w:pPr>
        <w:suppressAutoHyphens w:val="0"/>
        <w:spacing w:after="0"/>
        <w:jc w:val="left"/>
        <w:rPr>
          <w:lang w:val="el-GR"/>
        </w:rPr>
      </w:pPr>
    </w:p>
    <w:p w14:paraId="6C9C54BA" w14:textId="77777777" w:rsidR="007E000B" w:rsidRPr="007E31B4" w:rsidRDefault="007E000B" w:rsidP="007E000B">
      <w:pPr>
        <w:spacing w:line="276" w:lineRule="auto"/>
        <w:rPr>
          <w:lang w:val="el-GR"/>
        </w:rPr>
      </w:pPr>
      <w:bookmarkStart w:id="787" w:name="_Hlk494197599"/>
      <w:r w:rsidRPr="007E31B4">
        <w:rPr>
          <w:lang w:val="el-GR"/>
        </w:rPr>
        <w:t>ΕΚΔΟΤΗΣ: .......................................................................</w:t>
      </w:r>
    </w:p>
    <w:p w14:paraId="446B437B" w14:textId="77777777" w:rsidR="007E000B" w:rsidRPr="007E31B4" w:rsidRDefault="007E000B" w:rsidP="007E000B">
      <w:pPr>
        <w:spacing w:line="276" w:lineRule="auto"/>
        <w:jc w:val="right"/>
        <w:rPr>
          <w:lang w:val="el-GR"/>
        </w:rPr>
      </w:pPr>
      <w:r w:rsidRPr="007E31B4">
        <w:rPr>
          <w:lang w:val="el-GR"/>
        </w:rPr>
        <w:t>Ημερομηνία έκδοσης: ...........................</w:t>
      </w:r>
    </w:p>
    <w:p w14:paraId="62088C57" w14:textId="77777777" w:rsidR="007E000B" w:rsidRPr="007E31B4" w:rsidRDefault="007E000B" w:rsidP="007E000B">
      <w:pPr>
        <w:spacing w:line="276" w:lineRule="auto"/>
        <w:rPr>
          <w:lang w:val="el-GR"/>
        </w:rPr>
      </w:pPr>
      <w:r w:rsidRPr="007E31B4">
        <w:rPr>
          <w:lang w:val="el-GR"/>
        </w:rPr>
        <w:t xml:space="preserve">Προς: </w:t>
      </w:r>
    </w:p>
    <w:p w14:paraId="7CFCCA75" w14:textId="705F4C14" w:rsidR="007E000B" w:rsidRPr="007E31B4" w:rsidRDefault="007E000B" w:rsidP="007E000B">
      <w:pPr>
        <w:spacing w:line="276" w:lineRule="auto"/>
        <w:rPr>
          <w:lang w:val="el-GR" w:eastAsia="el-GR"/>
        </w:rPr>
      </w:pPr>
      <w:r w:rsidRPr="007E31B4">
        <w:rPr>
          <w:lang w:val="el-GR" w:eastAsia="el-GR"/>
        </w:rPr>
        <w:t xml:space="preserve">Κοινωνία της Πληροφορίας </w:t>
      </w:r>
      <w:r w:rsidR="00483953" w:rsidRPr="007E31B4">
        <w:rPr>
          <w:lang w:val="el-GR" w:eastAsia="el-GR"/>
        </w:rPr>
        <w:t>Μ.</w:t>
      </w:r>
      <w:r w:rsidRPr="007E31B4">
        <w:rPr>
          <w:lang w:val="el-GR" w:eastAsia="el-GR"/>
        </w:rPr>
        <w:t>Α.Ε.</w:t>
      </w:r>
    </w:p>
    <w:p w14:paraId="5347614C" w14:textId="77777777" w:rsidR="00483953" w:rsidRPr="007E31B4" w:rsidRDefault="00483953" w:rsidP="00483953">
      <w:pPr>
        <w:rPr>
          <w:lang w:val="el-GR" w:eastAsia="el-GR"/>
        </w:rPr>
      </w:pPr>
      <w:r w:rsidRPr="007E31B4">
        <w:rPr>
          <w:color w:val="000000"/>
          <w:lang w:val="el-GR"/>
        </w:rPr>
        <w:t>Λεωφ. Συγγρού 194, 176 71 Καλλιθέα Αθήνα</w:t>
      </w:r>
    </w:p>
    <w:p w14:paraId="741AD562" w14:textId="77777777" w:rsidR="007E000B" w:rsidRPr="007E31B4" w:rsidRDefault="007E000B" w:rsidP="007E000B">
      <w:pPr>
        <w:spacing w:line="276" w:lineRule="auto"/>
        <w:rPr>
          <w:lang w:val="el-GR" w:eastAsia="el-GR"/>
        </w:rPr>
      </w:pPr>
      <w:r w:rsidRPr="007E31B4">
        <w:rPr>
          <w:lang w:val="el-GR" w:eastAsia="el-GR"/>
        </w:rPr>
        <w:t>ΑΦΜ:</w:t>
      </w:r>
      <w:r w:rsidR="00E1337D" w:rsidRPr="007E31B4">
        <w:rPr>
          <w:lang w:val="el-GR" w:eastAsia="el-GR"/>
        </w:rPr>
        <w:t xml:space="preserve"> </w:t>
      </w:r>
      <w:r w:rsidRPr="007E31B4">
        <w:rPr>
          <w:lang w:val="el-GR" w:eastAsia="el-GR"/>
        </w:rPr>
        <w:t>999983307</w:t>
      </w:r>
    </w:p>
    <w:p w14:paraId="4478F681" w14:textId="77777777" w:rsidR="007E000B" w:rsidRPr="007E31B4" w:rsidRDefault="007E000B" w:rsidP="007E000B">
      <w:pPr>
        <w:rPr>
          <w:lang w:val="el-GR"/>
        </w:rPr>
      </w:pPr>
      <w:r w:rsidRPr="007E31B4">
        <w:rPr>
          <w:lang w:val="el-GR"/>
        </w:rPr>
        <w:t xml:space="preserve">Εγγύηση μας υπ’ αριθμ. ……………….. ποσού ………………….……. ευρώ </w:t>
      </w:r>
    </w:p>
    <w:p w14:paraId="6F958DE6" w14:textId="77777777" w:rsidR="007E000B" w:rsidRPr="007E31B4" w:rsidRDefault="007E000B" w:rsidP="007E000B">
      <w:pPr>
        <w:rPr>
          <w:lang w:val="el-GR" w:eastAsia="el-GR"/>
        </w:rPr>
      </w:pPr>
      <w:r w:rsidRPr="007E31B4">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7E31B4">
        <w:rPr>
          <w:lang w:val="el-GR" w:eastAsia="el-GR"/>
        </w:rPr>
        <w:t xml:space="preserve"> </w:t>
      </w:r>
      <w:r w:rsidRPr="007E31B4">
        <w:rPr>
          <w:lang w:val="el-GR" w:eastAsia="el-GR"/>
        </w:rPr>
        <w:t>……………………………………………υπέρ του</w:t>
      </w:r>
    </w:p>
    <w:p w14:paraId="5771A4FE" w14:textId="77777777" w:rsidR="007E000B" w:rsidRPr="007E31B4" w:rsidRDefault="007E000B" w:rsidP="007E000B">
      <w:pPr>
        <w:rPr>
          <w:lang w:val="el-GR" w:eastAsia="el-GR"/>
        </w:rPr>
      </w:pPr>
      <w:r w:rsidRPr="007E31B4">
        <w:rPr>
          <w:i/>
          <w:color w:val="FF0000"/>
          <w:u w:val="single"/>
          <w:lang w:val="el-GR" w:eastAsia="el-GR"/>
        </w:rPr>
        <w:t>{σε περίπτωση φυσικού προσώπου}:</w:t>
      </w:r>
      <w:r w:rsidRPr="007E31B4">
        <w:rPr>
          <w:bCs/>
          <w:lang w:val="el-GR"/>
        </w:rPr>
        <w:t xml:space="preserve"> </w:t>
      </w:r>
      <w:r w:rsidRPr="007E31B4">
        <w:rPr>
          <w:rFonts w:eastAsia="Calibri"/>
          <w:bCs/>
          <w:lang w:val="el-GR"/>
        </w:rPr>
        <w:t>(</w:t>
      </w:r>
      <w:r w:rsidRPr="007E31B4">
        <w:rPr>
          <w:lang w:val="el-GR" w:eastAsia="el-GR"/>
        </w:rPr>
        <w:t>ονοματεπώνυμο, πατρώνυμο) ..............................,</w:t>
      </w:r>
      <w:r w:rsidR="00E1337D" w:rsidRPr="007E31B4">
        <w:rPr>
          <w:lang w:val="el-GR" w:eastAsia="el-GR"/>
        </w:rPr>
        <w:t xml:space="preserve"> </w:t>
      </w:r>
      <w:r w:rsidRPr="007E31B4">
        <w:rPr>
          <w:lang w:val="el-GR" w:eastAsia="el-GR"/>
        </w:rPr>
        <w:t>ΑΦΜ: ................ οδός............................. αριθμός.................ΤΚ………………</w:t>
      </w:r>
    </w:p>
    <w:p w14:paraId="3DD3889A" w14:textId="77777777" w:rsidR="007E000B" w:rsidRPr="007E31B4" w:rsidRDefault="007E000B" w:rsidP="007E000B">
      <w:pPr>
        <w:rPr>
          <w:lang w:val="el-GR" w:eastAsia="el-GR"/>
        </w:rPr>
      </w:pPr>
      <w:r w:rsidRPr="007E31B4">
        <w:rPr>
          <w:lang w:val="el-GR" w:eastAsia="el-GR"/>
        </w:rPr>
        <w:t>{</w:t>
      </w:r>
      <w:r w:rsidRPr="007E31B4">
        <w:rPr>
          <w:i/>
          <w:color w:val="FF0000"/>
          <w:u w:val="single"/>
          <w:lang w:val="el-GR" w:eastAsia="el-GR"/>
        </w:rPr>
        <w:t>Σε περίπτωση μεμονωμένης εταιρίας:</w:t>
      </w:r>
      <w:r w:rsidRPr="007E31B4">
        <w:rPr>
          <w:lang w:val="el-GR" w:eastAsia="el-GR"/>
        </w:rPr>
        <w:t xml:space="preserve"> της Εταιρίας ………. ΑΦΜ: ...... οδός …………. αριθμός … ΤΚ ………..,}</w:t>
      </w:r>
    </w:p>
    <w:p w14:paraId="772C5E19" w14:textId="77777777" w:rsidR="007E000B" w:rsidRPr="007E31B4" w:rsidRDefault="007E000B" w:rsidP="007E000B">
      <w:pPr>
        <w:rPr>
          <w:lang w:val="el-GR" w:eastAsia="el-GR"/>
        </w:rPr>
      </w:pPr>
      <w:r w:rsidRPr="007E31B4">
        <w:rPr>
          <w:lang w:val="el-GR" w:eastAsia="el-GR"/>
        </w:rPr>
        <w:t>{</w:t>
      </w:r>
      <w:r w:rsidRPr="007E31B4">
        <w:rPr>
          <w:i/>
          <w:color w:val="FF0000"/>
          <w:u w:val="single"/>
          <w:lang w:val="el-GR" w:eastAsia="el-GR"/>
        </w:rPr>
        <w:t>ή σε περίπτωση Ένωσης ή Κοινοπραξίας:</w:t>
      </w:r>
      <w:r w:rsidRPr="007E31B4">
        <w:rPr>
          <w:lang w:val="el-GR" w:eastAsia="el-GR"/>
        </w:rPr>
        <w:t xml:space="preserve"> των Εταιριών </w:t>
      </w:r>
    </w:p>
    <w:p w14:paraId="7C22E355" w14:textId="77777777" w:rsidR="007E000B" w:rsidRPr="007E31B4" w:rsidRDefault="007E000B" w:rsidP="007E000B">
      <w:pPr>
        <w:rPr>
          <w:lang w:val="el-GR" w:eastAsia="el-GR"/>
        </w:rPr>
      </w:pPr>
      <w:r w:rsidRPr="007E31B4">
        <w:rPr>
          <w:lang w:val="el-GR" w:eastAsia="el-GR"/>
        </w:rPr>
        <w:t>α) (πλήρη επωνυμία) …… ΑΦΜ…….….... οδός............................. αριθμός.................ΤΚ………………</w:t>
      </w:r>
    </w:p>
    <w:p w14:paraId="617836A1" w14:textId="77777777" w:rsidR="007E000B" w:rsidRPr="007E31B4" w:rsidRDefault="007E000B" w:rsidP="007E000B">
      <w:pPr>
        <w:rPr>
          <w:lang w:val="el-GR" w:eastAsia="el-GR"/>
        </w:rPr>
      </w:pPr>
      <w:r w:rsidRPr="007E31B4">
        <w:rPr>
          <w:lang w:val="el-GR" w:eastAsia="el-GR"/>
        </w:rPr>
        <w:t>β) (πλήρη επωνυμία) …… ΑΦΜ…….…....</w:t>
      </w:r>
      <w:r w:rsidR="00E1337D" w:rsidRPr="007E31B4">
        <w:rPr>
          <w:lang w:val="el-GR" w:eastAsia="el-GR"/>
        </w:rPr>
        <w:t xml:space="preserve"> </w:t>
      </w:r>
      <w:r w:rsidRPr="007E31B4">
        <w:rPr>
          <w:lang w:val="el-GR" w:eastAsia="el-GR"/>
        </w:rPr>
        <w:t>οδός............................. αριθμός.................ΤΚ………………</w:t>
      </w:r>
    </w:p>
    <w:p w14:paraId="5BD496FA" w14:textId="77777777" w:rsidR="007E000B" w:rsidRPr="007E31B4" w:rsidRDefault="007E000B" w:rsidP="007E000B">
      <w:pPr>
        <w:rPr>
          <w:lang w:val="el-GR" w:eastAsia="el-GR"/>
        </w:rPr>
      </w:pPr>
      <w:r w:rsidRPr="007E31B4">
        <w:rPr>
          <w:lang w:val="el-GR" w:eastAsia="el-GR"/>
        </w:rPr>
        <w:t>γ) (πλήρη επωνυμία) …… ΑΦΜ…….…....</w:t>
      </w:r>
      <w:r w:rsidR="00E1337D" w:rsidRPr="007E31B4">
        <w:rPr>
          <w:lang w:val="el-GR" w:eastAsia="el-GR"/>
        </w:rPr>
        <w:t xml:space="preserve"> </w:t>
      </w:r>
      <w:r w:rsidRPr="007E31B4">
        <w:rPr>
          <w:lang w:val="el-GR" w:eastAsia="el-GR"/>
        </w:rPr>
        <w:t>οδός............................. αριθμός.................ΤΚ………………</w:t>
      </w:r>
    </w:p>
    <w:p w14:paraId="05B0E285" w14:textId="77777777" w:rsidR="007E000B" w:rsidRPr="007E31B4" w:rsidRDefault="007E000B" w:rsidP="007E000B">
      <w:pPr>
        <w:spacing w:line="276" w:lineRule="auto"/>
        <w:rPr>
          <w:color w:val="000000" w:themeColor="text1"/>
          <w:lang w:val="el-GR"/>
        </w:rPr>
      </w:pPr>
      <w:r w:rsidRPr="007E31B4">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7E31B4" w:rsidRDefault="007E000B" w:rsidP="007E000B">
      <w:pPr>
        <w:spacing w:line="276" w:lineRule="auto"/>
        <w:rPr>
          <w:color w:val="000000" w:themeColor="text1"/>
          <w:lang w:val="el-GR"/>
        </w:rPr>
      </w:pPr>
      <w:r w:rsidRPr="007E31B4">
        <w:rPr>
          <w:color w:val="000000" w:themeColor="text1"/>
          <w:lang w:val="el-GR"/>
        </w:rPr>
        <w:t xml:space="preserve">για την λήψη προκαταβολής για τη χορήγηση του …% </w:t>
      </w:r>
      <w:r w:rsidRPr="007E31B4">
        <w:rPr>
          <w:color w:val="000000" w:themeColor="text1"/>
          <w:lang w:val="el-GR" w:eastAsia="el-GR"/>
        </w:rPr>
        <w:t xml:space="preserve">(συμπληρώνετε το συνολικό ποσοστό της λαμβανόμενης προκαταβολής) </w:t>
      </w:r>
      <w:r w:rsidRPr="007E31B4">
        <w:rPr>
          <w:color w:val="000000" w:themeColor="text1"/>
          <w:lang w:val="el-GR"/>
        </w:rPr>
        <w:t xml:space="preserve">της συμβατικής αξίας μη περιλαμβανομένου του ΦΠΑ, ευρώ ………… </w:t>
      </w:r>
      <w:r w:rsidRPr="007E31B4">
        <w:rPr>
          <w:color w:val="000000" w:themeColor="text1"/>
          <w:lang w:val="el-GR" w:eastAsia="el-GR"/>
        </w:rPr>
        <w:t xml:space="preserve">(συμπληρώνετε το συνολικό ποσό της λαμβανόμενης προκαταβολής) </w:t>
      </w:r>
      <w:r w:rsidRPr="007E31B4">
        <w:rPr>
          <w:color w:val="000000" w:themeColor="text1"/>
          <w:lang w:val="el-GR"/>
        </w:rPr>
        <w:t xml:space="preserve">σύμφωνα με τη σύμβαση με αριθμό...................και τη Διακήρυξή σας με αριθμό………., στο πλαίσιο του διαγωνισμού της </w:t>
      </w:r>
      <w:r w:rsidRPr="007E31B4">
        <w:rPr>
          <w:color w:val="000000" w:themeColor="text1"/>
          <w:lang w:val="el-GR" w:eastAsia="el-GR"/>
        </w:rPr>
        <w:t xml:space="preserve">(συμπληρώνετε την ημερομηνία διενέργειας του διαγωνισμού) </w:t>
      </w:r>
      <w:r w:rsidRPr="007E31B4">
        <w:rPr>
          <w:color w:val="000000" w:themeColor="text1"/>
          <w:lang w:val="el-GR"/>
        </w:rPr>
        <w:t xml:space="preserve">…………. για εκτέλεση του έργου </w:t>
      </w:r>
      <w:r w:rsidRPr="007E31B4">
        <w:rPr>
          <w:color w:val="000000" w:themeColor="text1"/>
          <w:lang w:val="el-GR" w:eastAsia="el-GR"/>
        </w:rPr>
        <w:t xml:space="preserve">(συμπληρώνετε τον τίτλο του έργου) </w:t>
      </w:r>
      <w:r w:rsidRPr="007E31B4">
        <w:rPr>
          <w:color w:val="000000" w:themeColor="text1"/>
          <w:lang w:val="el-GR"/>
        </w:rPr>
        <w:t xml:space="preserve">……… ……… συνολικής αξίας </w:t>
      </w:r>
      <w:r w:rsidRPr="007E31B4">
        <w:rPr>
          <w:color w:val="000000" w:themeColor="text1"/>
          <w:lang w:val="el-GR" w:eastAsia="el-GR"/>
        </w:rPr>
        <w:t xml:space="preserve">(συμπληρώνετε το συνολικό συμβατικό τίμημα με διευκρίνιση εάν περιλαμβάνει ή όχι τον ΦΠΑ) </w:t>
      </w:r>
      <w:r w:rsidRPr="007E31B4">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7E31B4" w:rsidRDefault="007E000B" w:rsidP="007E000B">
      <w:pPr>
        <w:spacing w:line="276" w:lineRule="auto"/>
        <w:rPr>
          <w:color w:val="000000" w:themeColor="text1"/>
          <w:lang w:val="el-GR"/>
        </w:rPr>
      </w:pPr>
      <w:r w:rsidRPr="007E31B4">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1D33BCAC" w:rsidR="007E000B" w:rsidRPr="007E31B4" w:rsidRDefault="007E000B" w:rsidP="007E000B">
      <w:pPr>
        <w:spacing w:line="276" w:lineRule="auto"/>
        <w:rPr>
          <w:color w:val="000000" w:themeColor="text1"/>
          <w:lang w:val="el-GR"/>
        </w:rPr>
      </w:pPr>
      <w:r w:rsidRPr="007E31B4">
        <w:rPr>
          <w:color w:val="000000" w:themeColor="text1"/>
          <w:lang w:val="el-GR"/>
        </w:rPr>
        <w:t xml:space="preserve">Η παρούσα ισχύει </w:t>
      </w:r>
      <w:r w:rsidRPr="007E31B4">
        <w:rPr>
          <w:iCs/>
          <w:color w:val="000000" w:themeColor="text1"/>
          <w:lang w:val="el-GR"/>
        </w:rPr>
        <w:t>μέχρι και την ………………(Σημείωση προς την Τράπεζα</w:t>
      </w:r>
      <w:r w:rsidRPr="007E31B4">
        <w:rPr>
          <w:b/>
          <w:color w:val="000000" w:themeColor="text1"/>
          <w:lang w:val="el-GR"/>
        </w:rPr>
        <w:t>: διάρκεια ισχύος σύμφωνα με την παρ.</w:t>
      </w:r>
      <w:r w:rsidR="00EE2684" w:rsidRPr="007E31B4">
        <w:rPr>
          <w:b/>
          <w:color w:val="000000" w:themeColor="text1"/>
          <w:lang w:val="el-GR"/>
        </w:rPr>
        <w:t xml:space="preserve"> </w:t>
      </w:r>
      <w:r w:rsidR="00061ADD" w:rsidRPr="007E31B4">
        <w:rPr>
          <w:b/>
          <w:lang w:val="el-GR"/>
        </w:rPr>
        <w:fldChar w:fldCharType="begin"/>
      </w:r>
      <w:r w:rsidR="00061ADD" w:rsidRPr="007E31B4">
        <w:rPr>
          <w:b/>
          <w:lang w:val="el-GR"/>
        </w:rPr>
        <w:instrText xml:space="preserve"> REF _Ref496542746 \r \h  \* MERGEFORMAT </w:instrText>
      </w:r>
      <w:r w:rsidR="00061ADD" w:rsidRPr="007E31B4">
        <w:rPr>
          <w:b/>
          <w:lang w:val="el-GR"/>
        </w:rPr>
      </w:r>
      <w:r w:rsidR="00061ADD" w:rsidRPr="007E31B4">
        <w:rPr>
          <w:b/>
          <w:lang w:val="el-GR"/>
        </w:rPr>
        <w:fldChar w:fldCharType="separate"/>
      </w:r>
      <w:r w:rsidR="00096E40">
        <w:rPr>
          <w:b/>
          <w:lang w:val="el-GR"/>
        </w:rPr>
        <w:t>4.1</w:t>
      </w:r>
      <w:r w:rsidR="00061ADD" w:rsidRPr="007E31B4">
        <w:rPr>
          <w:b/>
          <w:lang w:val="el-GR"/>
        </w:rPr>
        <w:fldChar w:fldCharType="end"/>
      </w:r>
      <w:r w:rsidRPr="007E31B4">
        <w:rPr>
          <w:b/>
          <w:color w:val="000000" w:themeColor="text1"/>
          <w:lang w:val="el-GR"/>
        </w:rPr>
        <w:t xml:space="preserve"> της παρούσας </w:t>
      </w:r>
      <w:r w:rsidRPr="007E31B4">
        <w:rPr>
          <w:iCs/>
          <w:color w:val="000000" w:themeColor="text1"/>
          <w:lang w:val="el-GR"/>
        </w:rPr>
        <w:t>)»</w:t>
      </w:r>
      <w:r w:rsidRPr="007E31B4">
        <w:rPr>
          <w:color w:val="000000" w:themeColor="text1"/>
          <w:lang w:val="el-GR"/>
        </w:rPr>
        <w:t>.</w:t>
      </w:r>
    </w:p>
    <w:p w14:paraId="46F7B645" w14:textId="77777777" w:rsidR="007E000B" w:rsidRPr="007E31B4" w:rsidRDefault="007E000B" w:rsidP="007E000B">
      <w:pPr>
        <w:overflowPunct w:val="0"/>
        <w:autoSpaceDE w:val="0"/>
        <w:autoSpaceDN w:val="0"/>
        <w:adjustRightInd w:val="0"/>
        <w:spacing w:line="276" w:lineRule="auto"/>
        <w:textAlignment w:val="baseline"/>
        <w:rPr>
          <w:color w:val="000000" w:themeColor="text1"/>
          <w:lang w:val="el-GR"/>
        </w:rPr>
      </w:pPr>
      <w:r w:rsidRPr="007E31B4">
        <w:rPr>
          <w:color w:val="000000" w:themeColor="text1"/>
          <w:lang w:val="el-GR"/>
        </w:rPr>
        <w:lastRenderedPageBreak/>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7E31B4" w:rsidRDefault="007E000B" w:rsidP="007E000B">
      <w:pPr>
        <w:spacing w:line="276" w:lineRule="auto"/>
        <w:jc w:val="right"/>
      </w:pPr>
      <w:r w:rsidRPr="007E31B4">
        <w:t>(Εξουσιοδοτημένη υπογραφή)</w:t>
      </w:r>
    </w:p>
    <w:p w14:paraId="0A7F47D6" w14:textId="77777777" w:rsidR="00A84DDC" w:rsidRPr="007E31B4" w:rsidRDefault="007E000B" w:rsidP="00B0706E">
      <w:pPr>
        <w:pStyle w:val="3"/>
        <w:numPr>
          <w:ilvl w:val="0"/>
          <w:numId w:val="8"/>
        </w:numPr>
        <w:rPr>
          <w:rFonts w:cs="Tahoma"/>
          <w:szCs w:val="22"/>
          <w:lang w:val="el-GR" w:eastAsia="el-GR"/>
        </w:rPr>
      </w:pPr>
      <w:bookmarkStart w:id="788" w:name="_Toc97194391"/>
      <w:bookmarkStart w:id="789" w:name="_Toc97194495"/>
      <w:bookmarkStart w:id="790" w:name="_Toc97194593"/>
      <w:bookmarkStart w:id="791" w:name="_Toc97194691"/>
      <w:bookmarkStart w:id="792" w:name="_Toc97194796"/>
      <w:bookmarkStart w:id="793" w:name="_Toc97194893"/>
      <w:bookmarkStart w:id="794" w:name="_Toc97194987"/>
      <w:bookmarkStart w:id="795" w:name="_Toc97195081"/>
      <w:bookmarkStart w:id="796" w:name="_Toc97195175"/>
      <w:bookmarkStart w:id="797" w:name="_Toc97195270"/>
      <w:bookmarkStart w:id="798" w:name="_Toc97195439"/>
      <w:bookmarkStart w:id="799" w:name="_Toc97195608"/>
      <w:bookmarkStart w:id="800" w:name="_Toc97196988"/>
      <w:bookmarkStart w:id="801" w:name="_Toc97197151"/>
      <w:bookmarkStart w:id="802" w:name="_Toc97197313"/>
      <w:bookmarkStart w:id="803" w:name="_Toc97197577"/>
      <w:bookmarkStart w:id="804" w:name="_Toc97197829"/>
      <w:bookmarkStart w:id="805" w:name="_Toc97198113"/>
      <w:bookmarkStart w:id="806" w:name="_Toc97198272"/>
      <w:bookmarkStart w:id="807" w:name="_Toc97200874"/>
      <w:bookmarkStart w:id="808" w:name="_Toc97201033"/>
      <w:bookmarkStart w:id="809" w:name="_Toc97203485"/>
      <w:bookmarkStart w:id="810" w:name="_Toc97204776"/>
      <w:bookmarkStart w:id="811" w:name="_Toc97205029"/>
      <w:bookmarkStart w:id="812" w:name="_Toc140486641"/>
      <w:bookmarkStart w:id="813" w:name="_Toc146703276"/>
      <w:bookmarkStart w:id="814" w:name="_Toc151373803"/>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r w:rsidRPr="007E31B4">
        <w:rPr>
          <w:lang w:eastAsia="el-GR"/>
        </w:rPr>
        <w:br w:type="page"/>
      </w:r>
      <w:bookmarkStart w:id="815" w:name="_Toc97194392"/>
      <w:bookmarkStart w:id="816" w:name="_Toc97194496"/>
      <w:bookmarkStart w:id="817" w:name="_Toc202354797"/>
      <w:bookmarkEnd w:id="786"/>
      <w:r w:rsidR="00A84DDC" w:rsidRPr="007E31B4">
        <w:rPr>
          <w:rFonts w:cs="Tahoma"/>
          <w:szCs w:val="22"/>
          <w:lang w:val="el-GR" w:eastAsia="el-GR"/>
        </w:rPr>
        <w:lastRenderedPageBreak/>
        <w:t>Εγγυητική Επιστολή Καλής Λειτουργίας</w:t>
      </w:r>
      <w:bookmarkEnd w:id="815"/>
      <w:bookmarkEnd w:id="816"/>
      <w:bookmarkEnd w:id="817"/>
      <w:r w:rsidR="00E1337D" w:rsidRPr="007E31B4">
        <w:rPr>
          <w:rFonts w:cs="Tahoma"/>
          <w:szCs w:val="22"/>
          <w:lang w:val="el-GR" w:eastAsia="el-GR"/>
        </w:rPr>
        <w:t xml:space="preserve"> </w:t>
      </w:r>
    </w:p>
    <w:p w14:paraId="4FF39251" w14:textId="77777777" w:rsidR="00B048E7" w:rsidRPr="007E31B4" w:rsidRDefault="00B048E7">
      <w:pPr>
        <w:suppressAutoHyphens w:val="0"/>
        <w:spacing w:after="0"/>
        <w:jc w:val="left"/>
        <w:rPr>
          <w:lang w:eastAsia="el-GR"/>
        </w:rPr>
      </w:pPr>
    </w:p>
    <w:p w14:paraId="4E410265" w14:textId="77777777" w:rsidR="00B048E7" w:rsidRPr="007E31B4" w:rsidRDefault="00B048E7" w:rsidP="00B048E7">
      <w:pPr>
        <w:suppressAutoHyphens w:val="0"/>
        <w:spacing w:after="0"/>
        <w:jc w:val="left"/>
        <w:rPr>
          <w:lang w:val="el-GR"/>
        </w:rPr>
      </w:pPr>
    </w:p>
    <w:p w14:paraId="2F05B5C8" w14:textId="77777777" w:rsidR="00B048E7" w:rsidRPr="007E31B4" w:rsidRDefault="00B048E7" w:rsidP="00B048E7">
      <w:pPr>
        <w:spacing w:line="276" w:lineRule="auto"/>
        <w:rPr>
          <w:lang w:val="el-GR"/>
        </w:rPr>
      </w:pPr>
      <w:r w:rsidRPr="007E31B4">
        <w:rPr>
          <w:lang w:val="el-GR"/>
        </w:rPr>
        <w:t>ΕΚΔΟΤΗΣ: .......................................................................</w:t>
      </w:r>
    </w:p>
    <w:p w14:paraId="091B9260" w14:textId="77777777" w:rsidR="00B048E7" w:rsidRPr="007E31B4" w:rsidRDefault="00B048E7" w:rsidP="00B048E7">
      <w:pPr>
        <w:spacing w:line="276" w:lineRule="auto"/>
        <w:jc w:val="right"/>
        <w:rPr>
          <w:lang w:val="el-GR"/>
        </w:rPr>
      </w:pPr>
      <w:r w:rsidRPr="007E31B4">
        <w:rPr>
          <w:lang w:val="el-GR"/>
        </w:rPr>
        <w:t>Ημερομηνία έκδοσης: ...........................</w:t>
      </w:r>
    </w:p>
    <w:p w14:paraId="01CB22C1" w14:textId="77777777" w:rsidR="00B048E7" w:rsidRPr="007E31B4" w:rsidRDefault="00B048E7" w:rsidP="00B048E7">
      <w:pPr>
        <w:spacing w:line="276" w:lineRule="auto"/>
        <w:rPr>
          <w:lang w:val="el-GR"/>
        </w:rPr>
      </w:pPr>
      <w:r w:rsidRPr="007E31B4">
        <w:rPr>
          <w:lang w:val="el-GR"/>
        </w:rPr>
        <w:t xml:space="preserve">Προς: </w:t>
      </w:r>
    </w:p>
    <w:p w14:paraId="66CF1FC0" w14:textId="77D1BD72" w:rsidR="00DA360B" w:rsidRPr="007E31B4" w:rsidRDefault="00DA360B" w:rsidP="00B048E7">
      <w:pPr>
        <w:rPr>
          <w:lang w:val="el-GR" w:eastAsia="el-GR"/>
        </w:rPr>
      </w:pPr>
      <w:bookmarkStart w:id="818" w:name="_Hlk89177101"/>
      <w:r w:rsidRPr="007E31B4">
        <w:rPr>
          <w:lang w:val="el-GR" w:eastAsia="el-GR"/>
        </w:rPr>
        <w:t xml:space="preserve">Κύριο του Έργου </w:t>
      </w:r>
    </w:p>
    <w:bookmarkEnd w:id="818"/>
    <w:p w14:paraId="50FB5247" w14:textId="705ACF49" w:rsidR="00B048E7" w:rsidRPr="007E31B4" w:rsidRDefault="00B048E7" w:rsidP="00B048E7">
      <w:pPr>
        <w:rPr>
          <w:lang w:val="el-GR"/>
        </w:rPr>
      </w:pPr>
      <w:r w:rsidRPr="007E31B4">
        <w:rPr>
          <w:lang w:val="el-GR"/>
        </w:rPr>
        <w:t xml:space="preserve">Εγγύηση μας υπ’ αριθμ. ……………….. ποσού ………………….……. ευρώ </w:t>
      </w:r>
    </w:p>
    <w:p w14:paraId="549059C4" w14:textId="77777777" w:rsidR="00B048E7" w:rsidRPr="007E31B4" w:rsidRDefault="00B048E7" w:rsidP="00B048E7">
      <w:pPr>
        <w:rPr>
          <w:lang w:val="el-GR" w:eastAsia="el-GR"/>
        </w:rPr>
      </w:pPr>
      <w:r w:rsidRPr="007E31B4">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7E31B4">
        <w:rPr>
          <w:lang w:val="el-GR" w:eastAsia="el-GR"/>
        </w:rPr>
        <w:t xml:space="preserve"> </w:t>
      </w:r>
      <w:r w:rsidRPr="007E31B4">
        <w:rPr>
          <w:lang w:val="el-GR" w:eastAsia="el-GR"/>
        </w:rPr>
        <w:t>……………………………………………υπέρ του</w:t>
      </w:r>
    </w:p>
    <w:p w14:paraId="40D0843A" w14:textId="77777777" w:rsidR="00B048E7" w:rsidRPr="007E31B4" w:rsidRDefault="00B048E7" w:rsidP="00B048E7">
      <w:pPr>
        <w:rPr>
          <w:lang w:val="el-GR" w:eastAsia="el-GR"/>
        </w:rPr>
      </w:pPr>
      <w:r w:rsidRPr="007E31B4">
        <w:rPr>
          <w:i/>
          <w:color w:val="FF0000"/>
          <w:u w:val="single"/>
          <w:lang w:val="el-GR" w:eastAsia="el-GR"/>
        </w:rPr>
        <w:t>{σε περίπτωση φυσικού προσώπου}:</w:t>
      </w:r>
      <w:r w:rsidRPr="007E31B4">
        <w:rPr>
          <w:bCs/>
          <w:lang w:val="el-GR"/>
        </w:rPr>
        <w:t xml:space="preserve"> </w:t>
      </w:r>
      <w:r w:rsidRPr="007E31B4">
        <w:rPr>
          <w:rFonts w:eastAsia="Calibri"/>
          <w:bCs/>
          <w:lang w:val="el-GR"/>
        </w:rPr>
        <w:t>(</w:t>
      </w:r>
      <w:r w:rsidRPr="007E31B4">
        <w:rPr>
          <w:lang w:val="el-GR" w:eastAsia="el-GR"/>
        </w:rPr>
        <w:t>ονοματεπώνυμο, πατρώνυμο) ..............................,</w:t>
      </w:r>
      <w:r w:rsidR="00E1337D" w:rsidRPr="007E31B4">
        <w:rPr>
          <w:lang w:val="el-GR" w:eastAsia="el-GR"/>
        </w:rPr>
        <w:t xml:space="preserve"> </w:t>
      </w:r>
      <w:r w:rsidRPr="007E31B4">
        <w:rPr>
          <w:lang w:val="el-GR" w:eastAsia="el-GR"/>
        </w:rPr>
        <w:t>ΑΦΜ: ................ οδός............................. αριθμός.................ΤΚ………………</w:t>
      </w:r>
    </w:p>
    <w:p w14:paraId="1A6D7E9D" w14:textId="77777777" w:rsidR="00B048E7" w:rsidRPr="007E31B4" w:rsidRDefault="00B048E7" w:rsidP="00B048E7">
      <w:pPr>
        <w:rPr>
          <w:lang w:val="el-GR" w:eastAsia="el-GR"/>
        </w:rPr>
      </w:pPr>
      <w:r w:rsidRPr="007E31B4">
        <w:rPr>
          <w:lang w:val="el-GR" w:eastAsia="el-GR"/>
        </w:rPr>
        <w:t>{</w:t>
      </w:r>
      <w:r w:rsidRPr="007E31B4">
        <w:rPr>
          <w:i/>
          <w:color w:val="FF0000"/>
          <w:u w:val="single"/>
          <w:lang w:val="el-GR" w:eastAsia="el-GR"/>
        </w:rPr>
        <w:t>Σε περίπτωση μεμονωμένης εταιρίας:</w:t>
      </w:r>
      <w:r w:rsidRPr="007E31B4">
        <w:rPr>
          <w:lang w:val="el-GR" w:eastAsia="el-GR"/>
        </w:rPr>
        <w:t xml:space="preserve"> της Εταιρίας ………. ΑΦΜ: ...... οδός …………. αριθμός … ΤΚ ………..,}</w:t>
      </w:r>
    </w:p>
    <w:p w14:paraId="759F02D5" w14:textId="77777777" w:rsidR="00B048E7" w:rsidRPr="007E31B4" w:rsidRDefault="00B048E7" w:rsidP="00B048E7">
      <w:pPr>
        <w:rPr>
          <w:lang w:val="el-GR" w:eastAsia="el-GR"/>
        </w:rPr>
      </w:pPr>
      <w:r w:rsidRPr="007E31B4">
        <w:rPr>
          <w:lang w:val="el-GR" w:eastAsia="el-GR"/>
        </w:rPr>
        <w:t>{</w:t>
      </w:r>
      <w:r w:rsidRPr="007E31B4">
        <w:rPr>
          <w:i/>
          <w:color w:val="FF0000"/>
          <w:u w:val="single"/>
          <w:lang w:val="el-GR" w:eastAsia="el-GR"/>
        </w:rPr>
        <w:t>ή σε περίπτωση Ένωσης ή Κοινοπραξίας:</w:t>
      </w:r>
      <w:r w:rsidRPr="007E31B4">
        <w:rPr>
          <w:lang w:val="el-GR" w:eastAsia="el-GR"/>
        </w:rPr>
        <w:t xml:space="preserve"> των Εταιριών </w:t>
      </w:r>
    </w:p>
    <w:p w14:paraId="703C8F40" w14:textId="77777777" w:rsidR="00B048E7" w:rsidRPr="007E31B4" w:rsidRDefault="00B048E7" w:rsidP="00B048E7">
      <w:pPr>
        <w:rPr>
          <w:lang w:val="el-GR" w:eastAsia="el-GR"/>
        </w:rPr>
      </w:pPr>
      <w:r w:rsidRPr="007E31B4">
        <w:rPr>
          <w:lang w:val="el-GR" w:eastAsia="el-GR"/>
        </w:rPr>
        <w:t>α) (πλήρη επωνυμία) …… ΑΦΜ…….….... οδός............................. αριθμός.................ΤΚ………………</w:t>
      </w:r>
    </w:p>
    <w:p w14:paraId="5E507D6A" w14:textId="77777777" w:rsidR="00B048E7" w:rsidRPr="007E31B4" w:rsidRDefault="00B048E7" w:rsidP="00B048E7">
      <w:pPr>
        <w:rPr>
          <w:lang w:val="el-GR" w:eastAsia="el-GR"/>
        </w:rPr>
      </w:pPr>
      <w:r w:rsidRPr="007E31B4">
        <w:rPr>
          <w:lang w:val="el-GR" w:eastAsia="el-GR"/>
        </w:rPr>
        <w:t>β) (πλήρη επωνυμία) …… ΑΦΜ…….…....</w:t>
      </w:r>
      <w:r w:rsidR="00E1337D" w:rsidRPr="007E31B4">
        <w:rPr>
          <w:lang w:val="el-GR" w:eastAsia="el-GR"/>
        </w:rPr>
        <w:t xml:space="preserve"> </w:t>
      </w:r>
      <w:r w:rsidRPr="007E31B4">
        <w:rPr>
          <w:lang w:val="el-GR" w:eastAsia="el-GR"/>
        </w:rPr>
        <w:t>οδός............................. αριθμός.................ΤΚ………………</w:t>
      </w:r>
    </w:p>
    <w:p w14:paraId="50E82C64" w14:textId="77777777" w:rsidR="00B048E7" w:rsidRPr="007E31B4" w:rsidRDefault="00B048E7" w:rsidP="00B048E7">
      <w:pPr>
        <w:rPr>
          <w:lang w:val="el-GR" w:eastAsia="el-GR"/>
        </w:rPr>
      </w:pPr>
      <w:r w:rsidRPr="007E31B4">
        <w:rPr>
          <w:lang w:val="el-GR" w:eastAsia="el-GR"/>
        </w:rPr>
        <w:t>γ) (πλήρη επωνυμία) …… ΑΦΜ…….…....</w:t>
      </w:r>
      <w:r w:rsidR="00E1337D" w:rsidRPr="007E31B4">
        <w:rPr>
          <w:lang w:val="el-GR" w:eastAsia="el-GR"/>
        </w:rPr>
        <w:t xml:space="preserve"> </w:t>
      </w:r>
      <w:r w:rsidRPr="007E31B4">
        <w:rPr>
          <w:lang w:val="el-GR" w:eastAsia="el-GR"/>
        </w:rPr>
        <w:t>οδός............................. αριθμός.................ΤΚ………………</w:t>
      </w:r>
    </w:p>
    <w:p w14:paraId="75FBCCD8" w14:textId="77777777" w:rsidR="00B048E7" w:rsidRPr="007E31B4" w:rsidRDefault="00B048E7" w:rsidP="00B048E7">
      <w:pPr>
        <w:spacing w:line="276" w:lineRule="auto"/>
        <w:rPr>
          <w:color w:val="000000" w:themeColor="text1"/>
          <w:lang w:val="el-GR"/>
        </w:rPr>
      </w:pPr>
      <w:r w:rsidRPr="007E31B4">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77777777" w:rsidR="00B048E7" w:rsidRPr="007E31B4" w:rsidRDefault="00B048E7" w:rsidP="00B048E7">
      <w:pPr>
        <w:spacing w:line="276" w:lineRule="auto"/>
        <w:rPr>
          <w:color w:val="000000" w:themeColor="text1"/>
          <w:lang w:val="el-GR"/>
        </w:rPr>
      </w:pPr>
      <w:r w:rsidRPr="007E31B4">
        <w:rPr>
          <w:lang w:val="el-GR"/>
        </w:rPr>
        <w:t xml:space="preserve">για την καλή λειτουργία του αντικειμένου της σύμβασης </w:t>
      </w:r>
      <w:r w:rsidRPr="007E31B4">
        <w:rPr>
          <w:color w:val="000000" w:themeColor="text1"/>
          <w:lang w:val="el-GR"/>
        </w:rPr>
        <w:t xml:space="preserve">με αριθμό...................και τη Διακήρυξή σας με αριθμό………., στο πλαίσιο του διαγωνισμού της </w:t>
      </w:r>
      <w:r w:rsidRPr="007E31B4">
        <w:rPr>
          <w:color w:val="000000" w:themeColor="text1"/>
          <w:lang w:val="el-GR" w:eastAsia="el-GR"/>
        </w:rPr>
        <w:t xml:space="preserve">(συμπληρώνετε την ημερομηνία διενέργειας του διαγωνισμού) </w:t>
      </w:r>
      <w:r w:rsidRPr="007E31B4">
        <w:rPr>
          <w:color w:val="000000" w:themeColor="text1"/>
          <w:lang w:val="el-GR"/>
        </w:rPr>
        <w:t xml:space="preserve">…………. </w:t>
      </w:r>
      <w:r w:rsidR="00CE3230" w:rsidRPr="007E31B4">
        <w:rPr>
          <w:color w:val="000000" w:themeColor="text1"/>
          <w:lang w:val="el-GR"/>
        </w:rPr>
        <w:t>.</w:t>
      </w:r>
    </w:p>
    <w:p w14:paraId="7243F178" w14:textId="77777777" w:rsidR="00CE3230" w:rsidRPr="007E31B4" w:rsidRDefault="00CE3230" w:rsidP="00CE3230">
      <w:pPr>
        <w:spacing w:line="276" w:lineRule="auto"/>
        <w:rPr>
          <w:color w:val="000000" w:themeColor="text1"/>
          <w:lang w:val="el-GR"/>
        </w:rPr>
      </w:pPr>
      <w:r w:rsidRPr="007E31B4">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77777777" w:rsidR="00CE3230" w:rsidRPr="007E31B4" w:rsidRDefault="00CE3230" w:rsidP="00CE3230">
      <w:pPr>
        <w:spacing w:line="276" w:lineRule="auto"/>
        <w:rPr>
          <w:color w:val="000000" w:themeColor="text1"/>
          <w:lang w:val="el-GR"/>
        </w:rPr>
      </w:pPr>
      <w:r w:rsidRPr="007E31B4">
        <w:rPr>
          <w:color w:val="000000" w:themeColor="text1"/>
          <w:lang w:val="el-GR"/>
        </w:rPr>
        <w:t xml:space="preserve">Η παρούσα ισχύει </w:t>
      </w:r>
      <w:r w:rsidRPr="007E31B4">
        <w:rPr>
          <w:iCs/>
          <w:color w:val="000000" w:themeColor="text1"/>
          <w:lang w:val="el-GR"/>
        </w:rPr>
        <w:t>μέχρι και την ………………(Σημείωση προς την Τράπεζα</w:t>
      </w:r>
      <w:r w:rsidRPr="007E31B4">
        <w:rPr>
          <w:b/>
          <w:color w:val="000000" w:themeColor="text1"/>
          <w:lang w:val="el-GR"/>
        </w:rPr>
        <w:t>: διάρκεια ισχύος σύμφωνα με την παρ.</w:t>
      </w:r>
      <w:r w:rsidR="00F82A8D" w:rsidRPr="007E31B4">
        <w:rPr>
          <w:b/>
          <w:color w:val="000000" w:themeColor="text1"/>
          <w:lang w:val="el-GR"/>
        </w:rPr>
        <w:t xml:space="preserve"> </w:t>
      </w:r>
      <w:r w:rsidRPr="007E31B4">
        <w:rPr>
          <w:b/>
          <w:color w:val="000000" w:themeColor="text1"/>
          <w:lang w:val="el-GR"/>
        </w:rPr>
        <w:t xml:space="preserve">ΧΧ της παρούσας </w:t>
      </w:r>
      <w:r w:rsidRPr="007E31B4">
        <w:rPr>
          <w:iCs/>
          <w:color w:val="000000" w:themeColor="text1"/>
          <w:lang w:val="el-GR"/>
        </w:rPr>
        <w:t>)»</w:t>
      </w:r>
      <w:r w:rsidRPr="007E31B4">
        <w:rPr>
          <w:color w:val="000000" w:themeColor="text1"/>
          <w:lang w:val="el-GR"/>
        </w:rPr>
        <w:t>.</w:t>
      </w:r>
    </w:p>
    <w:p w14:paraId="3F04DFA5" w14:textId="77777777" w:rsidR="00CE3230" w:rsidRPr="007E31B4" w:rsidRDefault="00CE3230" w:rsidP="00CE3230">
      <w:pPr>
        <w:overflowPunct w:val="0"/>
        <w:autoSpaceDE w:val="0"/>
        <w:autoSpaceDN w:val="0"/>
        <w:adjustRightInd w:val="0"/>
        <w:spacing w:line="276" w:lineRule="auto"/>
        <w:textAlignment w:val="baseline"/>
        <w:rPr>
          <w:color w:val="000000" w:themeColor="text1"/>
          <w:lang w:val="el-GR"/>
        </w:rPr>
      </w:pPr>
      <w:r w:rsidRPr="007E31B4">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7E31B4" w:rsidRDefault="00B048E7" w:rsidP="00B048E7">
      <w:pPr>
        <w:rPr>
          <w:lang w:val="el-GR"/>
        </w:rPr>
      </w:pPr>
    </w:p>
    <w:p w14:paraId="00F0DEA2" w14:textId="77777777" w:rsidR="00882E44" w:rsidRPr="007E31B4" w:rsidRDefault="00B048E7" w:rsidP="00B048E7">
      <w:pPr>
        <w:jc w:val="right"/>
        <w:rPr>
          <w:lang w:val="el-GR"/>
        </w:rPr>
      </w:pPr>
      <w:r w:rsidRPr="007E31B4">
        <w:rPr>
          <w:lang w:val="el-GR"/>
        </w:rPr>
        <w:t>(Εξουσιοδοτημένη υπογραφή)</w:t>
      </w:r>
      <w:bookmarkEnd w:id="787"/>
    </w:p>
    <w:p w14:paraId="33999DB5" w14:textId="77777777" w:rsidR="00E75240" w:rsidRPr="007E31B4" w:rsidRDefault="00E75240">
      <w:pPr>
        <w:suppressAutoHyphens w:val="0"/>
        <w:spacing w:after="0"/>
        <w:jc w:val="left"/>
        <w:rPr>
          <w:lang w:val="el-GR"/>
        </w:rPr>
      </w:pPr>
      <w:r w:rsidRPr="007E31B4">
        <w:rPr>
          <w:lang w:val="el-GR"/>
        </w:rPr>
        <w:br w:type="page"/>
      </w:r>
    </w:p>
    <w:p w14:paraId="2743ECB8" w14:textId="4925CBC0" w:rsidR="00E75240" w:rsidRPr="007E31B4" w:rsidRDefault="00754574" w:rsidP="00754574">
      <w:pPr>
        <w:pStyle w:val="2"/>
        <w:numPr>
          <w:ilvl w:val="0"/>
          <w:numId w:val="0"/>
        </w:numPr>
        <w:ind w:left="576" w:hanging="576"/>
        <w:rPr>
          <w:rFonts w:cs="Tahoma"/>
          <w:lang w:val="el-GR"/>
        </w:rPr>
      </w:pPr>
      <w:bookmarkStart w:id="819" w:name="_Toc97194393"/>
      <w:bookmarkStart w:id="820" w:name="_Toc97194497"/>
      <w:bookmarkStart w:id="821" w:name="_Toc202354798"/>
      <w:r w:rsidRPr="007E31B4">
        <w:rPr>
          <w:rFonts w:cs="Tahoma"/>
          <w:lang w:val="el-GR"/>
        </w:rPr>
        <w:lastRenderedPageBreak/>
        <w:t xml:space="preserve">ΠΑΡΑΡΤΗΜΑ </w:t>
      </w:r>
      <w:r w:rsidRPr="007E31B4">
        <w:rPr>
          <w:rFonts w:cs="Tahoma"/>
          <w:lang w:val="en-US"/>
        </w:rPr>
        <w:t>IX</w:t>
      </w:r>
      <w:r w:rsidR="00E75240" w:rsidRPr="007E31B4">
        <w:rPr>
          <w:rFonts w:cs="Tahoma"/>
          <w:lang w:val="el-GR"/>
        </w:rPr>
        <w:t>– ΕΝΗΜΕΡΩΣΗ ΓΙΑ ΤΗΝ ΕΠΕΞΕΡΓΑΣΙΑ ΠΡΟΣΩΠΙΚΩΝ ΔΕΔΟΜΕΝΩΝ</w:t>
      </w:r>
      <w:bookmarkEnd w:id="819"/>
      <w:bookmarkEnd w:id="820"/>
      <w:bookmarkEnd w:id="821"/>
      <w:r w:rsidR="00E75240" w:rsidRPr="007E31B4">
        <w:rPr>
          <w:rFonts w:cs="Tahoma"/>
          <w:lang w:val="el-GR"/>
        </w:rPr>
        <w:t xml:space="preserve"> </w:t>
      </w:r>
    </w:p>
    <w:p w14:paraId="73DD0427" w14:textId="47AAA09A" w:rsidR="00E75240" w:rsidRPr="007E31B4" w:rsidRDefault="00E75240" w:rsidP="00E75240">
      <w:pPr>
        <w:rPr>
          <w:lang w:val="el-GR"/>
        </w:rPr>
      </w:pPr>
      <w:r w:rsidRPr="007E31B4">
        <w:rPr>
          <w:lang w:val="el-GR"/>
        </w:rPr>
        <w:t xml:space="preserve">Η </w:t>
      </w:r>
      <w:r w:rsidR="00C04981" w:rsidRPr="007E31B4">
        <w:rPr>
          <w:lang w:val="el-GR"/>
        </w:rPr>
        <w:t>Αναθέτουσα Αρχή</w:t>
      </w:r>
      <w:r w:rsidRPr="007E31B4">
        <w:rPr>
          <w:lang w:val="el-GR"/>
        </w:rPr>
        <w:t xml:space="preserve">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6A46E0A3" w:rsidR="00E75240" w:rsidRPr="007E31B4" w:rsidRDefault="00E75240" w:rsidP="008B1142">
      <w:pPr>
        <w:pStyle w:val="aff"/>
        <w:numPr>
          <w:ilvl w:val="0"/>
          <w:numId w:val="83"/>
        </w:numPr>
        <w:rPr>
          <w:lang w:val="el-GR"/>
        </w:rPr>
      </w:pPr>
      <w:r w:rsidRPr="007E31B4">
        <w:rPr>
          <w:lang w:val="el-GR"/>
        </w:rPr>
        <w:t xml:space="preserve">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w:t>
      </w:r>
      <w:r w:rsidR="00C04981" w:rsidRPr="007E31B4">
        <w:rPr>
          <w:lang w:val="el-GR"/>
        </w:rPr>
        <w:t>Αναθέτουσα Αρχή</w:t>
      </w:r>
      <w:r w:rsidRPr="007E31B4">
        <w:rPr>
          <w:lang w:val="el-GR"/>
        </w:rPr>
        <w:t>, στο πλαίσιο του παρόντος Διαγωνισμού, από το φυσικό πρόσωπο το οποίο είναι το ίδιο Προσφέρων ή Νόμιμος Εκπρόσωπος Προσφέροντος.</w:t>
      </w:r>
    </w:p>
    <w:p w14:paraId="5BFD0BB0" w14:textId="67DB76B8" w:rsidR="00E75240" w:rsidRPr="007E31B4" w:rsidRDefault="00E75240" w:rsidP="008B1142">
      <w:pPr>
        <w:pStyle w:val="aff"/>
        <w:numPr>
          <w:ilvl w:val="0"/>
          <w:numId w:val="83"/>
        </w:numPr>
        <w:rPr>
          <w:lang w:val="el-GR"/>
        </w:rPr>
      </w:pPr>
      <w:r w:rsidRPr="007E31B4">
        <w:rPr>
          <w:lang w:val="el-GR"/>
        </w:rPr>
        <w:t xml:space="preserve">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w:t>
      </w:r>
      <w:r w:rsidR="00C04981" w:rsidRPr="007E31B4">
        <w:rPr>
          <w:lang w:val="el-GR"/>
        </w:rPr>
        <w:t>Αναθέτουσα Αρχή</w:t>
      </w:r>
      <w:r w:rsidRPr="007E31B4">
        <w:rPr>
          <w:lang w:val="el-GR"/>
        </w:rPr>
        <w:t xml:space="preserve"> και για την ενημέρωση των Προσφερόντων σχετικά με την αξιολόγηση των προσφορών.</w:t>
      </w:r>
    </w:p>
    <w:p w14:paraId="15B653FB" w14:textId="09741045" w:rsidR="00E75240" w:rsidRPr="007E31B4" w:rsidRDefault="00E75240" w:rsidP="008B1142">
      <w:pPr>
        <w:pStyle w:val="aff"/>
        <w:numPr>
          <w:ilvl w:val="0"/>
          <w:numId w:val="83"/>
        </w:numPr>
        <w:rPr>
          <w:lang w:val="el-GR"/>
        </w:rPr>
      </w:pPr>
      <w:r w:rsidRPr="007E31B4">
        <w:rPr>
          <w:lang w:val="el-GR"/>
        </w:rPr>
        <w:t xml:space="preserve">Αποδέκτες των ανωτέρω (υπό Α) δεδομένων στους οποίους κοινοποιούνται είναι: </w:t>
      </w:r>
    </w:p>
    <w:p w14:paraId="0EC0787D" w14:textId="157C9F8A" w:rsidR="00E75240" w:rsidRPr="007E31B4" w:rsidRDefault="00E75240" w:rsidP="008B1142">
      <w:pPr>
        <w:pStyle w:val="aff"/>
        <w:numPr>
          <w:ilvl w:val="0"/>
          <w:numId w:val="84"/>
        </w:numPr>
        <w:rPr>
          <w:lang w:val="el-GR"/>
        </w:rPr>
      </w:pPr>
      <w:r w:rsidRPr="007E31B4">
        <w:rPr>
          <w:lang w:val="el-GR"/>
        </w:rPr>
        <w:t xml:space="preserve">Φορείς στους οποίους η </w:t>
      </w:r>
      <w:r w:rsidR="00C04981" w:rsidRPr="007E31B4">
        <w:rPr>
          <w:lang w:val="el-GR"/>
        </w:rPr>
        <w:t>Αναθέτουσα Αρχή</w:t>
      </w:r>
      <w:r w:rsidRPr="007E31B4">
        <w:rPr>
          <w:lang w:val="el-GR"/>
        </w:rPr>
        <w:t xml:space="preserve">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0D1295E7" w:rsidR="00E75240" w:rsidRPr="007E31B4" w:rsidRDefault="00E75240" w:rsidP="008B1142">
      <w:pPr>
        <w:pStyle w:val="aff"/>
        <w:numPr>
          <w:ilvl w:val="0"/>
          <w:numId w:val="84"/>
        </w:numPr>
        <w:rPr>
          <w:lang w:val="el-GR"/>
        </w:rPr>
      </w:pPr>
      <w:r w:rsidRPr="007E31B4">
        <w:rPr>
          <w:lang w:val="el-GR"/>
        </w:rPr>
        <w:t>Το Δημόσιο, άλλοι δημόσιοι φορείς ή δικαστικές αρχές ή άλλες αρχές ή δικαιοδοτικά όργανα, στο πλαίσιο των αρμοδιοτήτων τους.</w:t>
      </w:r>
    </w:p>
    <w:p w14:paraId="5467D25D" w14:textId="0AF042AF" w:rsidR="00E75240" w:rsidRPr="007E31B4" w:rsidRDefault="00E75240" w:rsidP="008B1142">
      <w:pPr>
        <w:pStyle w:val="aff"/>
        <w:numPr>
          <w:ilvl w:val="0"/>
          <w:numId w:val="84"/>
        </w:numPr>
        <w:rPr>
          <w:lang w:val="el-GR"/>
        </w:rPr>
      </w:pPr>
      <w:r w:rsidRPr="007E31B4">
        <w:rPr>
          <w:lang w:val="el-GR"/>
        </w:rPr>
        <w:t>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3E558992" w14:textId="77777777" w:rsidR="008B1142" w:rsidRPr="007E31B4" w:rsidRDefault="00E75240" w:rsidP="00E75240">
      <w:pPr>
        <w:pStyle w:val="aff"/>
        <w:numPr>
          <w:ilvl w:val="0"/>
          <w:numId w:val="83"/>
        </w:numPr>
        <w:rPr>
          <w:lang w:val="el-GR"/>
        </w:rPr>
      </w:pPr>
      <w:r w:rsidRPr="007E31B4">
        <w:rPr>
          <w:lang w:val="el-GR"/>
        </w:rPr>
        <w:t>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47A49F56" w14:textId="77777777" w:rsidR="008B1142" w:rsidRPr="007E31B4" w:rsidRDefault="00E75240" w:rsidP="00AE28D7">
      <w:pPr>
        <w:pStyle w:val="aff"/>
        <w:numPr>
          <w:ilvl w:val="0"/>
          <w:numId w:val="83"/>
        </w:numPr>
        <w:rPr>
          <w:lang w:val="el-GR"/>
        </w:rPr>
      </w:pPr>
      <w:r w:rsidRPr="007E31B4">
        <w:rPr>
          <w:lang w:val="el-GR"/>
        </w:rPr>
        <w:t>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6F5B9E82" w:rsidR="00882E44" w:rsidRPr="007E31B4" w:rsidRDefault="00E75240" w:rsidP="00AE28D7">
      <w:pPr>
        <w:pStyle w:val="aff"/>
        <w:numPr>
          <w:ilvl w:val="0"/>
          <w:numId w:val="83"/>
        </w:numPr>
        <w:rPr>
          <w:lang w:val="el-GR"/>
        </w:rPr>
      </w:pPr>
      <w:r w:rsidRPr="007E31B4">
        <w:t>H</w:t>
      </w:r>
      <w:r w:rsidRPr="007E31B4">
        <w:rPr>
          <w:lang w:val="el-GR"/>
        </w:rPr>
        <w:t xml:space="preserve"> </w:t>
      </w:r>
      <w:r w:rsidR="00C04981" w:rsidRPr="007E31B4">
        <w:rPr>
          <w:lang w:val="el-GR"/>
        </w:rPr>
        <w:t>Αναθέτουσα Αρχή</w:t>
      </w:r>
      <w:r w:rsidRPr="007E31B4">
        <w:rPr>
          <w:lang w:val="el-GR"/>
        </w:rPr>
        <w:t xml:space="preserve">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Pr="007E31B4" w:rsidRDefault="006C03D6">
      <w:pPr>
        <w:suppressAutoHyphens w:val="0"/>
        <w:spacing w:after="0"/>
        <w:jc w:val="left"/>
        <w:rPr>
          <w:lang w:val="el-GR"/>
        </w:rPr>
      </w:pPr>
      <w:r w:rsidRPr="007E31B4">
        <w:rPr>
          <w:lang w:val="el-GR"/>
        </w:rPr>
        <w:br w:type="page"/>
      </w:r>
    </w:p>
    <w:p w14:paraId="60779322" w14:textId="7E1BD8DD" w:rsidR="006C03D6" w:rsidRPr="007E31B4" w:rsidRDefault="006C03D6" w:rsidP="00263364">
      <w:pPr>
        <w:pStyle w:val="2"/>
        <w:numPr>
          <w:ilvl w:val="0"/>
          <w:numId w:val="0"/>
        </w:numPr>
        <w:ind w:left="576" w:hanging="576"/>
        <w:rPr>
          <w:rFonts w:cs="Tahoma"/>
          <w:lang w:val="el-GR"/>
        </w:rPr>
      </w:pPr>
      <w:bookmarkStart w:id="822" w:name="_Ref118477993"/>
      <w:bookmarkStart w:id="823" w:name="_Toc202354799"/>
      <w:bookmarkStart w:id="824" w:name="_Hlk118481870"/>
      <w:r w:rsidRPr="007E31B4">
        <w:rPr>
          <w:rFonts w:cs="Tahoma"/>
          <w:lang w:val="el-GR"/>
        </w:rPr>
        <w:lastRenderedPageBreak/>
        <w:t>ΠΑΡΑΡΤΗΜΑ X – Ρήτρα Ακεραιότητας</w:t>
      </w:r>
      <w:bookmarkEnd w:id="822"/>
      <w:bookmarkEnd w:id="823"/>
      <w:r w:rsidRPr="007E31B4">
        <w:rPr>
          <w:rFonts w:cs="Tahoma"/>
          <w:lang w:val="el-GR"/>
        </w:rPr>
        <w:t xml:space="preserve"> </w:t>
      </w:r>
    </w:p>
    <w:p w14:paraId="66546ED8" w14:textId="77777777" w:rsidR="006C03D6" w:rsidRPr="007E31B4" w:rsidRDefault="006C03D6" w:rsidP="006C03D6">
      <w:pPr>
        <w:spacing w:line="276" w:lineRule="auto"/>
        <w:rPr>
          <w:lang w:val="el-GR"/>
        </w:rPr>
      </w:pPr>
      <w:r w:rsidRPr="007E31B4">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7E31B4" w:rsidRDefault="006C03D6" w:rsidP="006C03D6">
      <w:pPr>
        <w:spacing w:line="276" w:lineRule="auto"/>
        <w:rPr>
          <w:lang w:val="el-GR"/>
        </w:rPr>
      </w:pPr>
      <w:r w:rsidRPr="007E31B4">
        <w:rPr>
          <w:lang w:val="el-GR"/>
        </w:rPr>
        <w:t>Ειδικότερα, ο Ανάδοχος δηλώνει ότι:</w:t>
      </w:r>
    </w:p>
    <w:p w14:paraId="71F44BBF" w14:textId="77777777" w:rsidR="006C03D6" w:rsidRPr="007E31B4" w:rsidRDefault="006C03D6" w:rsidP="006C03D6">
      <w:pPr>
        <w:spacing w:line="276" w:lineRule="auto"/>
        <w:rPr>
          <w:lang w:val="el-GR"/>
        </w:rPr>
      </w:pPr>
      <w:r w:rsidRPr="007E31B4">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7E31B4" w:rsidRDefault="006C03D6" w:rsidP="006C03D6">
      <w:pPr>
        <w:spacing w:line="276" w:lineRule="auto"/>
        <w:rPr>
          <w:lang w:val="el-GR"/>
        </w:rPr>
      </w:pPr>
      <w:r w:rsidRPr="007E31B4">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7E31B4" w:rsidRDefault="006C03D6" w:rsidP="006C03D6">
      <w:pPr>
        <w:spacing w:line="276" w:lineRule="auto"/>
        <w:rPr>
          <w:lang w:val="el-GR"/>
        </w:rPr>
      </w:pPr>
      <w:r w:rsidRPr="007E31B4">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7E31B4" w:rsidRDefault="006C03D6" w:rsidP="006C03D6">
      <w:pPr>
        <w:spacing w:line="276" w:lineRule="auto"/>
        <w:rPr>
          <w:lang w:val="el-GR"/>
        </w:rPr>
      </w:pPr>
      <w:r w:rsidRPr="007E31B4">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7E31B4" w:rsidRDefault="006C03D6" w:rsidP="006C03D6">
      <w:pPr>
        <w:spacing w:line="276" w:lineRule="auto"/>
        <w:rPr>
          <w:lang w:val="el-GR"/>
        </w:rPr>
      </w:pPr>
      <w:r w:rsidRPr="007E31B4">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7E31B4" w:rsidRDefault="006C03D6" w:rsidP="006C03D6">
      <w:pPr>
        <w:spacing w:line="276" w:lineRule="auto"/>
        <w:rPr>
          <w:lang w:val="el-GR"/>
        </w:rPr>
      </w:pPr>
      <w:r w:rsidRPr="007E31B4">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7E31B4" w:rsidRDefault="006C03D6" w:rsidP="006C03D6">
      <w:pPr>
        <w:spacing w:line="276" w:lineRule="auto"/>
        <w:rPr>
          <w:lang w:val="el-GR"/>
        </w:rPr>
      </w:pPr>
      <w:r w:rsidRPr="007E31B4">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7E31B4" w:rsidRDefault="006C03D6" w:rsidP="006C03D6">
      <w:pPr>
        <w:spacing w:line="276" w:lineRule="auto"/>
        <w:rPr>
          <w:lang w:val="el-GR"/>
        </w:rPr>
      </w:pPr>
      <w:r w:rsidRPr="007E31B4">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w:t>
      </w:r>
      <w:r w:rsidRPr="007E31B4">
        <w:rPr>
          <w:lang w:val="el-GR"/>
        </w:rPr>
        <w:lastRenderedPageBreak/>
        <w:t>(συμπεριλαμβανομένων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7E31B4" w:rsidRDefault="006C03D6" w:rsidP="006C03D6">
      <w:pPr>
        <w:spacing w:line="276" w:lineRule="auto"/>
        <w:rPr>
          <w:lang w:val="el-GR"/>
        </w:rPr>
      </w:pPr>
    </w:p>
    <w:p w14:paraId="66DBEE36" w14:textId="77777777" w:rsidR="006C03D6" w:rsidRDefault="006C03D6" w:rsidP="006C03D6">
      <w:pPr>
        <w:spacing w:line="276" w:lineRule="auto"/>
        <w:rPr>
          <w:lang w:val="el-GR"/>
        </w:rPr>
      </w:pPr>
      <w:r w:rsidRPr="007E31B4">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824"/>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B83F3F">
      <w:headerReference w:type="first" r:id="rId50"/>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B2A0A9" w14:textId="77777777" w:rsidR="00A52C11" w:rsidRDefault="00A52C11">
      <w:pPr>
        <w:spacing w:after="0"/>
      </w:pPr>
      <w:r>
        <w:separator/>
      </w:r>
    </w:p>
  </w:endnote>
  <w:endnote w:type="continuationSeparator" w:id="0">
    <w:p w14:paraId="0F3E7CC7" w14:textId="77777777" w:rsidR="00A52C11" w:rsidRDefault="00A52C1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A52C11" w:rsidRPr="00E348B3" w14:paraId="3A1FAAD9" w14:textId="77777777" w:rsidTr="003366E9">
      <w:tc>
        <w:tcPr>
          <w:tcW w:w="8747" w:type="dxa"/>
          <w:tcBorders>
            <w:top w:val="single" w:sz="4" w:space="0" w:color="auto"/>
          </w:tcBorders>
        </w:tcPr>
        <w:p w14:paraId="025F474D" w14:textId="6D7ABF8B" w:rsidR="00A52C11" w:rsidRPr="00C82832" w:rsidRDefault="00A52C11" w:rsidP="006B55CD">
          <w:pPr>
            <w:pStyle w:val="af2"/>
            <w:spacing w:after="0"/>
            <w:rPr>
              <w:rStyle w:val="a3"/>
              <w:rFonts w:cs="Tahoma"/>
              <w:sz w:val="20"/>
              <w:lang w:val="el-GR"/>
            </w:rPr>
          </w:pPr>
          <w:r w:rsidRPr="00C82832">
            <w:rPr>
              <w:rStyle w:val="a3"/>
              <w:rFonts w:cs="Tahoma"/>
              <w:sz w:val="20"/>
              <w:lang w:val="el-GR"/>
            </w:rPr>
            <w:t xml:space="preserve">Κοινωνία της Πληροφορίας </w:t>
          </w:r>
          <w:r>
            <w:rPr>
              <w:rStyle w:val="a3"/>
              <w:rFonts w:cs="Tahoma"/>
              <w:sz w:val="20"/>
              <w:lang w:val="el-GR"/>
            </w:rPr>
            <w:t>Μ.</w:t>
          </w:r>
          <w:r w:rsidRPr="00C82832">
            <w:rPr>
              <w:rStyle w:val="a3"/>
              <w:rFonts w:cs="Tahoma"/>
              <w:sz w:val="20"/>
              <w:lang w:val="el-GR"/>
            </w:rPr>
            <w:t xml:space="preserve">Α.Ε. </w:t>
          </w:r>
        </w:p>
      </w:tc>
      <w:tc>
        <w:tcPr>
          <w:tcW w:w="1108" w:type="dxa"/>
          <w:tcBorders>
            <w:top w:val="single" w:sz="4" w:space="0" w:color="auto"/>
          </w:tcBorders>
        </w:tcPr>
        <w:p w14:paraId="1C3F0E98" w14:textId="77777777" w:rsidR="00A52C11" w:rsidRPr="00C82832" w:rsidRDefault="00A52C11" w:rsidP="00C82832">
          <w:pPr>
            <w:pStyle w:val="af2"/>
            <w:spacing w:after="0"/>
            <w:jc w:val="right"/>
            <w:rPr>
              <w:rStyle w:val="a3"/>
              <w:rFonts w:cs="Tahoma"/>
              <w:sz w:val="20"/>
            </w:rPr>
          </w:pPr>
          <w:r w:rsidRPr="00C82832">
            <w:rPr>
              <w:rStyle w:val="a3"/>
              <w:rFonts w:cs="Tahoma"/>
              <w:sz w:val="20"/>
            </w:rPr>
            <w:fldChar w:fldCharType="begin"/>
          </w:r>
          <w:r w:rsidRPr="00C82832">
            <w:rPr>
              <w:rStyle w:val="a3"/>
              <w:rFonts w:cs="Tahoma"/>
              <w:sz w:val="20"/>
            </w:rPr>
            <w:instrText xml:space="preserve"> PAGE </w:instrText>
          </w:r>
          <w:r w:rsidRPr="00C82832">
            <w:rPr>
              <w:rStyle w:val="a3"/>
              <w:rFonts w:cs="Tahoma"/>
              <w:sz w:val="20"/>
            </w:rPr>
            <w:fldChar w:fldCharType="separate"/>
          </w:r>
          <w:r>
            <w:rPr>
              <w:rStyle w:val="a3"/>
              <w:rFonts w:cs="Tahoma"/>
              <w:noProof/>
              <w:sz w:val="20"/>
            </w:rPr>
            <w:t>3</w:t>
          </w:r>
          <w:r w:rsidRPr="00C82832">
            <w:rPr>
              <w:rStyle w:val="a3"/>
              <w:rFonts w:cs="Tahoma"/>
              <w:sz w:val="20"/>
            </w:rPr>
            <w:fldChar w:fldCharType="end"/>
          </w:r>
          <w:r w:rsidRPr="00C82832">
            <w:rPr>
              <w:rStyle w:val="a3"/>
              <w:rFonts w:cs="Tahoma"/>
              <w:sz w:val="20"/>
            </w:rPr>
            <w:t xml:space="preserve"> - </w:t>
          </w:r>
          <w:r w:rsidRPr="00C82832">
            <w:rPr>
              <w:rStyle w:val="a3"/>
              <w:rFonts w:cs="Tahoma"/>
              <w:sz w:val="20"/>
            </w:rPr>
            <w:fldChar w:fldCharType="begin"/>
          </w:r>
          <w:r w:rsidRPr="00C82832">
            <w:rPr>
              <w:rStyle w:val="a3"/>
              <w:rFonts w:cs="Tahoma"/>
              <w:sz w:val="20"/>
            </w:rPr>
            <w:instrText xml:space="preserve"> NUMPAGES </w:instrText>
          </w:r>
          <w:r w:rsidRPr="00C82832">
            <w:rPr>
              <w:rStyle w:val="a3"/>
              <w:rFonts w:cs="Tahoma"/>
              <w:sz w:val="20"/>
            </w:rPr>
            <w:fldChar w:fldCharType="separate"/>
          </w:r>
          <w:r>
            <w:rPr>
              <w:rStyle w:val="a3"/>
              <w:rFonts w:cs="Tahoma"/>
              <w:noProof/>
              <w:sz w:val="20"/>
            </w:rPr>
            <w:t>113</w:t>
          </w:r>
          <w:r w:rsidRPr="00C82832">
            <w:rPr>
              <w:rStyle w:val="a3"/>
              <w:rFonts w:cs="Tahoma"/>
              <w:sz w:val="20"/>
            </w:rPr>
            <w:fldChar w:fldCharType="end"/>
          </w:r>
        </w:p>
      </w:tc>
    </w:tr>
  </w:tbl>
  <w:p w14:paraId="6BEA1834" w14:textId="77777777" w:rsidR="00A52C11" w:rsidRPr="006B55CD" w:rsidRDefault="00A52C11">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A52C11" w:rsidRPr="00E348B3" w14:paraId="2C0FFF1C" w14:textId="77777777" w:rsidTr="003366E9">
      <w:tc>
        <w:tcPr>
          <w:tcW w:w="8747" w:type="dxa"/>
          <w:tcBorders>
            <w:top w:val="single" w:sz="4" w:space="0" w:color="auto"/>
          </w:tcBorders>
        </w:tcPr>
        <w:p w14:paraId="7A658850" w14:textId="6AE5045F" w:rsidR="00A52C11" w:rsidRPr="00C82832" w:rsidRDefault="00A52C11" w:rsidP="003C0732">
          <w:pPr>
            <w:pStyle w:val="af2"/>
            <w:spacing w:after="0"/>
            <w:rPr>
              <w:rStyle w:val="a3"/>
              <w:rFonts w:cs="Tahoma"/>
              <w:sz w:val="20"/>
              <w:lang w:val="el-GR"/>
            </w:rPr>
          </w:pPr>
          <w:r w:rsidRPr="00C82832">
            <w:rPr>
              <w:rStyle w:val="a3"/>
              <w:rFonts w:cs="Tahoma"/>
              <w:sz w:val="20"/>
              <w:lang w:val="el-GR"/>
            </w:rPr>
            <w:t xml:space="preserve">Κοινωνία της Πληροφορίας </w:t>
          </w:r>
          <w:r>
            <w:rPr>
              <w:rStyle w:val="a3"/>
              <w:rFonts w:cs="Tahoma"/>
              <w:sz w:val="20"/>
              <w:lang w:val="el-GR"/>
            </w:rPr>
            <w:t>Μ.</w:t>
          </w:r>
          <w:r w:rsidRPr="00C82832">
            <w:rPr>
              <w:rStyle w:val="a3"/>
              <w:rFonts w:cs="Tahoma"/>
              <w:sz w:val="20"/>
              <w:lang w:val="el-GR"/>
            </w:rPr>
            <w:t xml:space="preserve">Α.Ε. </w:t>
          </w:r>
        </w:p>
      </w:tc>
      <w:tc>
        <w:tcPr>
          <w:tcW w:w="1108" w:type="dxa"/>
          <w:tcBorders>
            <w:top w:val="single" w:sz="4" w:space="0" w:color="auto"/>
          </w:tcBorders>
        </w:tcPr>
        <w:p w14:paraId="242B4C04" w14:textId="1BB58AFA" w:rsidR="00A52C11" w:rsidRPr="00C82832" w:rsidRDefault="00A52C11" w:rsidP="00C82832">
          <w:pPr>
            <w:pStyle w:val="af2"/>
            <w:spacing w:after="0"/>
            <w:jc w:val="right"/>
            <w:rPr>
              <w:rStyle w:val="a3"/>
              <w:rFonts w:cs="Tahoma"/>
              <w:sz w:val="20"/>
            </w:rPr>
          </w:pPr>
          <w:r w:rsidRPr="00C82832">
            <w:rPr>
              <w:rStyle w:val="a3"/>
              <w:rFonts w:cs="Tahoma"/>
              <w:sz w:val="20"/>
            </w:rPr>
            <w:fldChar w:fldCharType="begin"/>
          </w:r>
          <w:r w:rsidRPr="00C82832">
            <w:rPr>
              <w:rStyle w:val="a3"/>
              <w:rFonts w:cs="Tahoma"/>
              <w:sz w:val="20"/>
            </w:rPr>
            <w:instrText xml:space="preserve"> PAGE </w:instrText>
          </w:r>
          <w:r w:rsidRPr="00C82832">
            <w:rPr>
              <w:rStyle w:val="a3"/>
              <w:rFonts w:cs="Tahoma"/>
              <w:sz w:val="20"/>
            </w:rPr>
            <w:fldChar w:fldCharType="separate"/>
          </w:r>
          <w:r w:rsidR="0085072F">
            <w:rPr>
              <w:rStyle w:val="a3"/>
              <w:rFonts w:cs="Tahoma"/>
              <w:noProof/>
              <w:sz w:val="20"/>
            </w:rPr>
            <w:t>127</w:t>
          </w:r>
          <w:r w:rsidRPr="00C82832">
            <w:rPr>
              <w:rStyle w:val="a3"/>
              <w:rFonts w:cs="Tahoma"/>
              <w:sz w:val="20"/>
            </w:rPr>
            <w:fldChar w:fldCharType="end"/>
          </w:r>
          <w:r w:rsidRPr="00C82832">
            <w:rPr>
              <w:rStyle w:val="a3"/>
              <w:rFonts w:cs="Tahoma"/>
              <w:sz w:val="20"/>
            </w:rPr>
            <w:t xml:space="preserve"> - </w:t>
          </w:r>
          <w:r w:rsidRPr="00C82832">
            <w:rPr>
              <w:rStyle w:val="a3"/>
              <w:rFonts w:cs="Tahoma"/>
              <w:sz w:val="20"/>
            </w:rPr>
            <w:fldChar w:fldCharType="begin"/>
          </w:r>
          <w:r w:rsidRPr="00C82832">
            <w:rPr>
              <w:rStyle w:val="a3"/>
              <w:rFonts w:cs="Tahoma"/>
              <w:sz w:val="20"/>
            </w:rPr>
            <w:instrText xml:space="preserve"> NUMPAGES </w:instrText>
          </w:r>
          <w:r w:rsidRPr="00C82832">
            <w:rPr>
              <w:rStyle w:val="a3"/>
              <w:rFonts w:cs="Tahoma"/>
              <w:sz w:val="20"/>
            </w:rPr>
            <w:fldChar w:fldCharType="separate"/>
          </w:r>
          <w:r w:rsidR="0085072F">
            <w:rPr>
              <w:rStyle w:val="a3"/>
              <w:rFonts w:cs="Tahoma"/>
              <w:noProof/>
              <w:sz w:val="20"/>
            </w:rPr>
            <w:t>138</w:t>
          </w:r>
          <w:r w:rsidRPr="00C82832">
            <w:rPr>
              <w:rStyle w:val="a3"/>
              <w:rFonts w:cs="Tahoma"/>
              <w:sz w:val="20"/>
            </w:rPr>
            <w:fldChar w:fldCharType="end"/>
          </w:r>
        </w:p>
      </w:tc>
    </w:tr>
  </w:tbl>
  <w:p w14:paraId="7CBA9DD9" w14:textId="77777777" w:rsidR="00A52C11" w:rsidRPr="00603221" w:rsidRDefault="00A52C11" w:rsidP="00603221">
    <w:pPr>
      <w:pStyle w:val="af2"/>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A52C11" w:rsidRPr="00A73BD3" w14:paraId="45E08389" w14:textId="77777777" w:rsidTr="003366E9">
      <w:tc>
        <w:tcPr>
          <w:tcW w:w="8747" w:type="dxa"/>
          <w:tcBorders>
            <w:top w:val="single" w:sz="4" w:space="0" w:color="auto"/>
          </w:tcBorders>
        </w:tcPr>
        <w:p w14:paraId="3B6D278A" w14:textId="77777777" w:rsidR="00A52C11" w:rsidRPr="001E54F6" w:rsidRDefault="00A52C11"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5CF25A92" w:rsidR="00A52C11" w:rsidRPr="001E54F6" w:rsidRDefault="00A52C11"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5072F">
            <w:rPr>
              <w:rStyle w:val="a3"/>
              <w:rFonts w:cs="Tahoma"/>
              <w:noProof/>
              <w:sz w:val="20"/>
            </w:rPr>
            <w:t>123</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5072F">
            <w:rPr>
              <w:rStyle w:val="a3"/>
              <w:rFonts w:cs="Tahoma"/>
              <w:noProof/>
              <w:sz w:val="20"/>
            </w:rPr>
            <w:t>138</w:t>
          </w:r>
          <w:r w:rsidRPr="001E54F6">
            <w:rPr>
              <w:rStyle w:val="a3"/>
              <w:rFonts w:cs="Tahoma"/>
              <w:sz w:val="20"/>
            </w:rPr>
            <w:fldChar w:fldCharType="end"/>
          </w:r>
        </w:p>
      </w:tc>
    </w:tr>
  </w:tbl>
  <w:p w14:paraId="5123092B" w14:textId="77777777" w:rsidR="00A52C11" w:rsidRPr="00603221" w:rsidRDefault="00A52C11">
    <w:pPr>
      <w:pStyle w:val="af2"/>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1F69B" w14:textId="77777777" w:rsidR="00A52C11" w:rsidRDefault="00A52C11">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A52C11" w:rsidRPr="00A73BD3" w14:paraId="630EFE35" w14:textId="77777777" w:rsidTr="003366E9">
      <w:tc>
        <w:tcPr>
          <w:tcW w:w="8747" w:type="dxa"/>
          <w:tcBorders>
            <w:top w:val="single" w:sz="4" w:space="0" w:color="auto"/>
          </w:tcBorders>
        </w:tcPr>
        <w:p w14:paraId="3F9E6FC0" w14:textId="1EEDBCC6" w:rsidR="00A52C11" w:rsidRPr="003329FF" w:rsidRDefault="00A52C11"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31E9E055" w:rsidR="00A52C11" w:rsidRPr="003329FF" w:rsidRDefault="00A52C11"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85072F">
            <w:rPr>
              <w:rStyle w:val="a3"/>
              <w:rFonts w:cs="Tahoma"/>
              <w:noProof/>
              <w:sz w:val="20"/>
            </w:rPr>
            <w:t>133</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85072F">
            <w:rPr>
              <w:rStyle w:val="a3"/>
              <w:rFonts w:cs="Tahoma"/>
              <w:noProof/>
              <w:sz w:val="20"/>
            </w:rPr>
            <w:t>138</w:t>
          </w:r>
          <w:r w:rsidRPr="003329FF">
            <w:rPr>
              <w:rStyle w:val="a3"/>
              <w:rFonts w:cs="Tahoma"/>
              <w:sz w:val="20"/>
            </w:rPr>
            <w:fldChar w:fldCharType="end"/>
          </w:r>
        </w:p>
      </w:tc>
    </w:tr>
  </w:tbl>
  <w:p w14:paraId="513B1FDA" w14:textId="77777777" w:rsidR="00A52C11" w:rsidRDefault="00A52C11" w:rsidP="00AE28D7">
    <w:pPr>
      <w:pStyle w:val="af2"/>
      <w:spacing w:after="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F9482" w14:textId="14C5F720" w:rsidR="00A52C11" w:rsidRDefault="00A52C11">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A52C11" w:rsidRPr="00A73BD3" w14:paraId="2BD55D29" w14:textId="77777777" w:rsidTr="003366E9">
      <w:tc>
        <w:tcPr>
          <w:tcW w:w="8747" w:type="dxa"/>
          <w:tcBorders>
            <w:top w:val="single" w:sz="4" w:space="0" w:color="auto"/>
          </w:tcBorders>
        </w:tcPr>
        <w:p w14:paraId="23411B2A" w14:textId="77777777" w:rsidR="00A52C11" w:rsidRPr="003329FF" w:rsidRDefault="00A52C11"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13BBEF3B" w14:textId="77777777" w:rsidR="00A52C11" w:rsidRPr="003329FF" w:rsidRDefault="00A52C11"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85072F">
            <w:rPr>
              <w:rStyle w:val="a3"/>
              <w:rFonts w:cs="Tahoma"/>
              <w:noProof/>
              <w:sz w:val="20"/>
            </w:rPr>
            <w:t>133</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85072F">
            <w:rPr>
              <w:rStyle w:val="a3"/>
              <w:rFonts w:cs="Tahoma"/>
              <w:noProof/>
              <w:sz w:val="20"/>
            </w:rPr>
            <w:t>138</w:t>
          </w:r>
          <w:r w:rsidRPr="003329FF">
            <w:rPr>
              <w:rStyle w:val="a3"/>
              <w:rFonts w:cs="Tahoma"/>
              <w:sz w:val="20"/>
            </w:rPr>
            <w:fldChar w:fldCharType="end"/>
          </w:r>
        </w:p>
      </w:tc>
    </w:tr>
  </w:tbl>
  <w:p w14:paraId="3363C69C" w14:textId="77777777" w:rsidR="00A52C11" w:rsidRDefault="00A52C11"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CB487" w14:textId="77777777" w:rsidR="00A52C11" w:rsidRDefault="00A52C11">
      <w:pPr>
        <w:spacing w:after="0"/>
      </w:pPr>
      <w:r>
        <w:separator/>
      </w:r>
    </w:p>
  </w:footnote>
  <w:footnote w:type="continuationSeparator" w:id="0">
    <w:p w14:paraId="0FD78B15" w14:textId="77777777" w:rsidR="00A52C11" w:rsidRDefault="00A52C11">
      <w:pPr>
        <w:spacing w:after="0"/>
      </w:pPr>
      <w:r>
        <w:continuationSeparator/>
      </w:r>
    </w:p>
  </w:footnote>
  <w:footnote w:id="1">
    <w:p w14:paraId="4997022F" w14:textId="77777777" w:rsidR="00A52C11" w:rsidRPr="007D3A48" w:rsidRDefault="00A52C11">
      <w:pPr>
        <w:pStyle w:val="fooot"/>
        <w:ind w:left="425" w:hanging="425"/>
        <w:rPr>
          <w:lang w:val="el-GR"/>
        </w:rPr>
      </w:pPr>
      <w:r>
        <w:rPr>
          <w:rStyle w:val="a4"/>
        </w:rPr>
        <w:footnoteRef/>
      </w:r>
      <w:r>
        <w:rPr>
          <w:lang w:val="el-GR"/>
        </w:rPr>
        <w:tab/>
        <w:t xml:space="preserve">Μόνο για συμβάσεις άνω των ορίων </w:t>
      </w:r>
    </w:p>
  </w:footnote>
  <w:footnote w:id="2">
    <w:p w14:paraId="413BA7AE" w14:textId="77777777" w:rsidR="00A52C11" w:rsidRPr="007D3A48" w:rsidRDefault="00A52C11">
      <w:pPr>
        <w:pStyle w:val="fooot"/>
        <w:ind w:left="425" w:hanging="425"/>
        <w:rPr>
          <w:lang w:val="el-GR"/>
        </w:rPr>
      </w:pPr>
      <w:r>
        <w:rPr>
          <w:rStyle w:val="a4"/>
        </w:rPr>
        <w:footnoteRef/>
      </w:r>
      <w:r>
        <w:rPr>
          <w:rStyle w:val="a4"/>
          <w:vertAlign w:val="baseline"/>
          <w:lang w:val="el-GR"/>
        </w:rPr>
        <w:tab/>
        <w:t xml:space="preserve">Μόνο για συμβάσεις άνω των ορίων </w:t>
      </w:r>
    </w:p>
  </w:footnote>
  <w:footnote w:id="3">
    <w:p w14:paraId="4CD8BF6B" w14:textId="2F17DE25" w:rsidR="00A52C11" w:rsidRPr="00C229F3" w:rsidRDefault="00A52C11" w:rsidP="006765D3">
      <w:pPr>
        <w:pStyle w:val="af4"/>
        <w:rPr>
          <w:lang w:val="el-GR"/>
        </w:rPr>
      </w:pPr>
      <w:r>
        <w:rPr>
          <w:rStyle w:val="a4"/>
        </w:rPr>
        <w:footnoteRef/>
      </w:r>
      <w:r w:rsidRPr="00C229F3">
        <w:rPr>
          <w:lang w:val="el-GR"/>
        </w:rPr>
        <w:tab/>
      </w:r>
      <w:r w:rsidRPr="00B950F6">
        <w:rPr>
          <w:lang w:val="el-GR"/>
        </w:rPr>
        <w:t xml:space="preserve">Η </w:t>
      </w:r>
      <w:r>
        <w:rPr>
          <w:lang w:val="el-GR"/>
        </w:rPr>
        <w:t>Αναθέτουσα Αρχή</w:t>
      </w:r>
      <w:r w:rsidRPr="00B950F6">
        <w:rPr>
          <w:lang w:val="el-GR"/>
        </w:rPr>
        <w:t xml:space="preserve"> προσαρμόζει την παρ. 1.4 και τους όρους της διακήρυξης με βάση το αντικείμενο της σύμβασης και την κείμενη νομοθεσία, όπως ισχύει κατά την έναρξη της διαδικασίας ανάθεσης. Σε περίπτωση νομοθετικών μεταβολών και έως την επικαιροποίηση του παρόντος υποδείγματος από την </w:t>
      </w:r>
      <w:r>
        <w:rPr>
          <w:lang w:val="el-GR"/>
        </w:rPr>
        <w:t>Αρχή,</w:t>
      </w:r>
      <w:r w:rsidRPr="00B950F6">
        <w:rPr>
          <w:lang w:val="el-GR"/>
        </w:rPr>
        <w:t xml:space="preserve"> οι αναθέτουσες αρχές έχουν την ευθύνη αντίστοιχης προσαρμογής των εν λόγω όρων.</w:t>
      </w:r>
    </w:p>
  </w:footnote>
  <w:footnote w:id="4">
    <w:p w14:paraId="41649C02" w14:textId="77777777" w:rsidR="00A52C11" w:rsidRPr="00D560FE" w:rsidRDefault="00A52C11" w:rsidP="00282DC8">
      <w:pPr>
        <w:rPr>
          <w:i/>
          <w:sz w:val="20"/>
          <w:szCs w:val="20"/>
          <w:lang w:val="el-GR"/>
        </w:rPr>
      </w:pPr>
      <w:r w:rsidRPr="00D560FE">
        <w:rPr>
          <w:rStyle w:val="ab"/>
          <w:sz w:val="20"/>
          <w:szCs w:val="20"/>
        </w:rPr>
        <w:footnoteRef/>
      </w:r>
      <w:r w:rsidRPr="00D560FE">
        <w:rPr>
          <w:sz w:val="20"/>
          <w:szCs w:val="20"/>
          <w:lang w:val="el-GR"/>
        </w:rPr>
        <w:t xml:space="preserve"> </w:t>
      </w:r>
      <w:r>
        <w:rPr>
          <w:lang w:val="el-GR"/>
        </w:rPr>
        <w:t xml:space="preserve">    </w:t>
      </w:r>
      <w:r w:rsidRPr="00D560FE">
        <w:rPr>
          <w:lang w:val="el-GR"/>
        </w:rPr>
        <w:t xml:space="preserve"> </w:t>
      </w:r>
      <w:r w:rsidRPr="00D560FE">
        <w:rPr>
          <w:sz w:val="18"/>
          <w:szCs w:val="18"/>
          <w:lang w:val="el-GR"/>
        </w:rPr>
        <w:t>Άρθρο 60 παρ. 3 &amp; 67 παρ. 2  του ν. 4412/2016</w:t>
      </w:r>
    </w:p>
  </w:footnote>
  <w:footnote w:id="5">
    <w:p w14:paraId="1ABB79D0" w14:textId="77777777" w:rsidR="00A52C11" w:rsidRPr="00175691" w:rsidRDefault="00A52C11" w:rsidP="005A6D30">
      <w:pPr>
        <w:pStyle w:val="af4"/>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6">
    <w:p w14:paraId="253CCDE5" w14:textId="77777777" w:rsidR="00A52C11" w:rsidRPr="00BD65F6" w:rsidRDefault="00A52C11" w:rsidP="00CD3B0E">
      <w:pPr>
        <w:pStyle w:val="af4"/>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7">
    <w:p w14:paraId="28B39FE9" w14:textId="77777777" w:rsidR="00A52C11" w:rsidRPr="006B2C94" w:rsidRDefault="00A52C11"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A52C11" w:rsidRPr="006B2C94" w:rsidRDefault="00A52C11" w:rsidP="00E87EA9">
      <w:pPr>
        <w:pStyle w:val="af4"/>
        <w:rPr>
          <w:lang w:val="el-GR"/>
        </w:rPr>
      </w:pPr>
    </w:p>
  </w:footnote>
  <w:footnote w:id="8">
    <w:p w14:paraId="2B9D2472" w14:textId="41C76753" w:rsidR="00A52C11" w:rsidRPr="00263364" w:rsidRDefault="00A52C11" w:rsidP="00263364">
      <w:pPr>
        <w:suppressAutoHyphens w:val="0"/>
        <w:autoSpaceDE w:val="0"/>
        <w:autoSpaceDN w:val="0"/>
        <w:adjustRightInd w:val="0"/>
        <w:spacing w:after="0"/>
        <w:ind w:left="426" w:hanging="426"/>
        <w:rPr>
          <w:szCs w:val="24"/>
          <w:lang w:val="el-GR"/>
        </w:rPr>
      </w:pPr>
      <w:r w:rsidRPr="00263364">
        <w:rPr>
          <w:rStyle w:val="a8"/>
          <w:szCs w:val="24"/>
        </w:rPr>
        <w:footnoteRef/>
      </w:r>
      <w:r>
        <w:rPr>
          <w:lang w:val="el-GR"/>
        </w:rPr>
        <w:tab/>
      </w:r>
      <w:r>
        <w:rPr>
          <w:sz w:val="18"/>
          <w:szCs w:val="20"/>
          <w:lang w:val="el-GR"/>
        </w:rPr>
        <w:t>Β</w:t>
      </w:r>
      <w:r w:rsidRPr="00F66CA0">
        <w:rPr>
          <w:sz w:val="18"/>
          <w:szCs w:val="20"/>
          <w:lang w:val="el-GR"/>
        </w:rPr>
        <w:t>λ. απόφαση υπ’ αριθμ. 111257-18/11/2022 (ΑΔΑ: ΨΠΓΟ46ΜΤΛΡ-0Ε3).</w:t>
      </w:r>
      <w:r>
        <w:rPr>
          <w:color w:val="FF0000"/>
          <w:lang w:val="el-GR"/>
        </w:rPr>
        <w:t xml:space="preserve"> </w:t>
      </w:r>
    </w:p>
  </w:footnote>
  <w:footnote w:id="9">
    <w:p w14:paraId="60D081BF" w14:textId="77777777" w:rsidR="00A52C11" w:rsidRPr="00B64E9F" w:rsidRDefault="00A52C11" w:rsidP="00841F47">
      <w:pPr>
        <w:pStyle w:val="af4"/>
        <w:rPr>
          <w:lang w:val="el-GR"/>
        </w:rPr>
      </w:pPr>
      <w:r>
        <w:rPr>
          <w:rStyle w:val="ab"/>
        </w:rPr>
        <w:footnoteRef/>
      </w:r>
      <w:r w:rsidRPr="00B64E9F">
        <w:rPr>
          <w:lang w:val="el-GR"/>
        </w:rPr>
        <w:t xml:space="preserve">     </w:t>
      </w:r>
      <w:r>
        <w:rPr>
          <w:lang w:val="el-GR"/>
        </w:rPr>
        <w:t>Β</w:t>
      </w:r>
      <w:r w:rsidRPr="00B64E9F">
        <w:rPr>
          <w:lang w:val="el-GR"/>
        </w:rPr>
        <w:t>λ. Απόφαση ΣτΕ  Ολ 2325/2023.  «Συνεπώς, οι οικονομικοί φορείς οφείλουν να προσκομίζουν, ως αποδεικτικά μέσα προς απόδειξη της συμμόρφωσής τους με τα απαιτούμενα πρότυπα-συστήματα διασφάλισης ποιότητας, πιστοποιητικά εκδιδόμενα από φορείς διαπιστευμένους σύμφωνα με τον κανονισμό 765/2008.»</w:t>
      </w:r>
    </w:p>
  </w:footnote>
  <w:footnote w:id="10">
    <w:p w14:paraId="65AC0D64" w14:textId="77777777" w:rsidR="00A52C11" w:rsidRPr="006566B6" w:rsidRDefault="00A52C11" w:rsidP="008E4CAF">
      <w:pPr>
        <w:pStyle w:val="af4"/>
        <w:rPr>
          <w:lang w:val="el-GR"/>
        </w:rPr>
      </w:pPr>
      <w:r w:rsidRPr="007626C4">
        <w:rPr>
          <w:rStyle w:val="ab"/>
        </w:rPr>
        <w:footnoteRef/>
      </w:r>
      <w:r w:rsidRPr="007626C4">
        <w:rPr>
          <w:rStyle w:val="a4"/>
          <w:lang w:val="el-GR"/>
        </w:rPr>
        <w:tab/>
      </w:r>
      <w:r w:rsidRPr="007626C4">
        <w:rPr>
          <w:lang w:val="el-GR"/>
        </w:rPr>
        <w:t xml:space="preserve">Άρθρο 78 </w:t>
      </w:r>
      <w:r>
        <w:rPr>
          <w:lang w:val="el-GR"/>
        </w:rPr>
        <w:t xml:space="preserve">του </w:t>
      </w:r>
      <w:r w:rsidRPr="007626C4">
        <w:rPr>
          <w:lang w:val="el-GR"/>
        </w:rPr>
        <w:t>ν. 4412/2016</w:t>
      </w:r>
    </w:p>
  </w:footnote>
  <w:footnote w:id="11">
    <w:p w14:paraId="7592F1C3" w14:textId="77777777" w:rsidR="00A52C11" w:rsidRPr="00FE4670" w:rsidRDefault="00A52C11" w:rsidP="008E4CAF">
      <w:pPr>
        <w:pStyle w:val="af4"/>
        <w:rPr>
          <w:lang w:val="el-GR"/>
        </w:rPr>
      </w:pPr>
      <w:r>
        <w:rPr>
          <w:rStyle w:val="ab"/>
        </w:rPr>
        <w:footnoteRef/>
      </w:r>
      <w:r w:rsidRPr="002B20BB">
        <w:rPr>
          <w:lang w:val="el-GR"/>
        </w:rPr>
        <w:t xml:space="preserve"> </w:t>
      </w:r>
      <w:r>
        <w:rPr>
          <w:lang w:val="el-GR"/>
        </w:rPr>
        <w:t xml:space="preserve"> </w:t>
      </w:r>
      <w:r>
        <w:rPr>
          <w:lang w:val="el-GR"/>
        </w:rPr>
        <w:tab/>
      </w:r>
      <w:r w:rsidRPr="0090302A">
        <w:rPr>
          <w:lang w:val="el-GR"/>
        </w:rPr>
        <w:t>Για την έννοια του «τρίτου» οικονομικού φορέα σε περίπτωση σύμβασης ανεξ</w:t>
      </w:r>
      <w:r>
        <w:rPr>
          <w:lang w:val="el-GR"/>
        </w:rPr>
        <w:t>άρτη</w:t>
      </w:r>
      <w:r w:rsidRPr="0090302A">
        <w:rPr>
          <w:lang w:val="el-GR"/>
        </w:rPr>
        <w:t>των υπηρεσιών βλ</w:t>
      </w:r>
      <w:r>
        <w:rPr>
          <w:lang w:val="el-GR"/>
        </w:rPr>
        <w:t>.</w:t>
      </w:r>
      <w:r w:rsidRPr="0090302A">
        <w:rPr>
          <w:lang w:val="el-GR"/>
        </w:rPr>
        <w:t xml:space="preserve"> ενδεικτικά αποφάσεις</w:t>
      </w:r>
      <w:r w:rsidRPr="00D33320">
        <w:rPr>
          <w:lang w:val="el-GR"/>
        </w:rPr>
        <w:t xml:space="preserve"> </w:t>
      </w:r>
      <w:r w:rsidRPr="0090302A">
        <w:rPr>
          <w:lang w:val="el-GR"/>
        </w:rPr>
        <w:t>ΣτΕ (ΕΑ) 107/2018</w:t>
      </w:r>
      <w:r w:rsidRPr="00806869">
        <w:rPr>
          <w:lang w:val="el-GR"/>
        </w:rPr>
        <w:t xml:space="preserve">, </w:t>
      </w:r>
      <w:r>
        <w:rPr>
          <w:lang w:val="el-GR"/>
        </w:rPr>
        <w:t xml:space="preserve">ΔΕΑ 140/2021 (Τμ. ΙΒ Αναστ.) σκ. 12, </w:t>
      </w:r>
      <w:r w:rsidRPr="0090302A">
        <w:rPr>
          <w:lang w:val="el-GR"/>
        </w:rPr>
        <w:t>ΜΔΕφΑθ, Α΄ διακοπών 236/2019, ΜΔΕφΑθ, ΙΒ΄ 57/2019</w:t>
      </w:r>
      <w:r>
        <w:rPr>
          <w:lang w:val="el-GR"/>
        </w:rPr>
        <w:t xml:space="preserve">. </w:t>
      </w:r>
    </w:p>
  </w:footnote>
  <w:footnote w:id="12">
    <w:p w14:paraId="01323713" w14:textId="619C320C" w:rsidR="00A52C11" w:rsidRPr="001943E8" w:rsidRDefault="00A52C11" w:rsidP="00DE2C65">
      <w:pPr>
        <w:pStyle w:val="af4"/>
        <w:rPr>
          <w:lang w:val="el-GR"/>
        </w:rPr>
      </w:pPr>
      <w:r>
        <w:rPr>
          <w:rStyle w:val="ab"/>
        </w:rPr>
        <w:footnoteRef/>
      </w:r>
      <w:r w:rsidRPr="005536B4">
        <w:rPr>
          <w:lang w:val="el-GR"/>
        </w:rPr>
        <w:t xml:space="preserve"> </w:t>
      </w:r>
      <w:r>
        <w:rPr>
          <w:lang w:val="el-GR"/>
        </w:rPr>
        <w:t xml:space="preserve">   </w:t>
      </w:r>
      <w:r w:rsidRPr="00E337D7">
        <w:rPr>
          <w:lang w:val="el-GR"/>
        </w:rPr>
        <w:t xml:space="preserve"> </w:t>
      </w:r>
      <w:r w:rsidRPr="00DE2C65">
        <w:rPr>
          <w:lang w:val="el-GR"/>
        </w:rPr>
        <w:t xml:space="preserve">Βλ. Απόφαση ΣτΕ  Ολ 2325/2023 «κάθε επιμελής οικονομικός φορέας, γνωρίζοντας εκ των προτέρων ότι δυνάμει του νόμου και της διακήρυξης η </w:t>
      </w:r>
      <w:r>
        <w:rPr>
          <w:lang w:val="el-GR"/>
        </w:rPr>
        <w:t>Αναθέτουσα Αρχή</w:t>
      </w:r>
      <w:r w:rsidRPr="00DE2C65">
        <w:rPr>
          <w:lang w:val="el-GR"/>
        </w:rPr>
        <w:t xml:space="preserve"> μπορεί να ζητεί από τους διαγωνιζόμενους, ανά πάση στιγμή κατά τη διάρκεια της διαδικασίας, την υποβολή δικαιολογητικών, οφείλει να μεριμνά για την έκδοσή τους όταν υποβάλλει την προσφορά του, ιδίως μάλιστα αν πρόκειται για δικαιολογητικά για τα οποία υπάρχει δυσχέρεια έκδοσής τους από τις αρμόδιες αρχές σε μεταγενέστερο χρόνο».</w:t>
      </w:r>
      <w:r>
        <w:rPr>
          <w:lang w:val="el-GR"/>
        </w:rPr>
        <w:t xml:space="preserve"> </w:t>
      </w:r>
    </w:p>
  </w:footnote>
  <w:footnote w:id="13">
    <w:p w14:paraId="6696F775" w14:textId="77777777" w:rsidR="00A52C11" w:rsidRPr="001943E8" w:rsidRDefault="00A52C11" w:rsidP="00DE2C65">
      <w:pPr>
        <w:pStyle w:val="af4"/>
        <w:rPr>
          <w:lang w:val="el-GR"/>
        </w:rPr>
      </w:pPr>
      <w:r>
        <w:rPr>
          <w:rStyle w:val="ab"/>
        </w:rPr>
        <w:footnoteRef/>
      </w:r>
      <w:r w:rsidRPr="005536B4">
        <w:rPr>
          <w:lang w:val="el-GR"/>
        </w:rPr>
        <w:t xml:space="preserve"> </w:t>
      </w:r>
      <w:r>
        <w:rPr>
          <w:lang w:val="el-GR"/>
        </w:rPr>
        <w:t xml:space="preserve">   </w:t>
      </w:r>
      <w:r w:rsidRPr="00E337D7">
        <w:rPr>
          <w:lang w:val="el-GR"/>
        </w:rPr>
        <w:t xml:space="preserve"> Άρθρο 104, σε συνδυασμό με τις παρ. 4 και 5 του άρθρου 105, του ν. 4412/2016 </w:t>
      </w:r>
      <w:r>
        <w:rPr>
          <w:lang w:val="el-GR"/>
        </w:rPr>
        <w:t xml:space="preserve"> </w:t>
      </w:r>
      <w:r w:rsidRPr="00040639">
        <w:rPr>
          <w:lang w:val="el-GR"/>
        </w:rPr>
        <w:t xml:space="preserve"> </w:t>
      </w:r>
    </w:p>
  </w:footnote>
  <w:footnote w:id="14">
    <w:p w14:paraId="43D17F2B" w14:textId="77777777" w:rsidR="00A52C11" w:rsidRPr="006B2C94" w:rsidRDefault="00A52C11"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15">
    <w:p w14:paraId="53150A69" w14:textId="77777777" w:rsidR="00A52C11" w:rsidRPr="001943E8" w:rsidRDefault="00A52C11" w:rsidP="00E337D7">
      <w:pPr>
        <w:pStyle w:val="af4"/>
        <w:rPr>
          <w:lang w:val="el-GR"/>
        </w:rPr>
      </w:pPr>
      <w:r>
        <w:rPr>
          <w:rStyle w:val="ab"/>
        </w:rPr>
        <w:footnoteRef/>
      </w:r>
      <w:r w:rsidRPr="005536B4">
        <w:rPr>
          <w:lang w:val="el-GR"/>
        </w:rPr>
        <w:t xml:space="preserve"> </w:t>
      </w:r>
      <w:r>
        <w:rPr>
          <w:lang w:val="el-GR"/>
        </w:rPr>
        <w:t xml:space="preserve">   ο.π</w:t>
      </w:r>
      <w:r w:rsidRPr="00040639">
        <w:rPr>
          <w:lang w:val="el-GR"/>
        </w:rPr>
        <w:t xml:space="preserve"> </w:t>
      </w:r>
      <w:r>
        <w:rPr>
          <w:lang w:val="el-GR"/>
        </w:rPr>
        <w:t xml:space="preserve">βλ. </w:t>
      </w:r>
      <w:r w:rsidRPr="00040639">
        <w:rPr>
          <w:lang w:val="el-GR"/>
        </w:rPr>
        <w:t>Απόφαση ΣτΕ  Ολ 2325/2023</w:t>
      </w:r>
      <w:r w:rsidRPr="001943E8">
        <w:rPr>
          <w:lang w:val="el-GR"/>
        </w:rPr>
        <w:t xml:space="preserve"> </w:t>
      </w:r>
      <w:r w:rsidRPr="00040639">
        <w:rPr>
          <w:i/>
          <w:lang w:val="el-GR"/>
        </w:rPr>
        <w:t>«Το ΕΕΕΣ λειτουργεί στο στάδιο υποβολής της προσφοράς ως προκαταρκτική μόνο απόδειξη προς αντικατάσταση των πιστοποιητικών που εκδίδουν δημόσιες αρχές ή τρίτα μέρη. Ο διαγωνιζόμενος όμως που ανακηρύσσεται προσωρινός ανάδοχος έχει υποχρέωση να προσκομίσει, στο μεταγενέστερο αυτό</w:t>
      </w:r>
      <w:r>
        <w:rPr>
          <w:i/>
          <w:lang w:val="el-GR"/>
        </w:rPr>
        <w:t xml:space="preserve"> </w:t>
      </w:r>
      <w:r w:rsidRPr="00040639">
        <w:rPr>
          <w:i/>
          <w:lang w:val="el-GR"/>
        </w:rPr>
        <w:t>στάδιο, αποδεικτικά στοιχεία για την συνδρομή των απαιτούμενων προϋποθέσεων, τα οποία ανάγονται αφενός στον χρόνο υποβολής της προσφοράς του και αφετέρου στον χρόνο ανακήρυξής του σε προσωρινό ανάδοχο.».</w:t>
      </w:r>
      <w:r w:rsidRPr="00040639">
        <w:rPr>
          <w:lang w:val="el-GR"/>
        </w:rPr>
        <w:t xml:space="preserve"> </w:t>
      </w:r>
    </w:p>
  </w:footnote>
  <w:footnote w:id="16">
    <w:p w14:paraId="5708749A" w14:textId="77777777" w:rsidR="00A52C11" w:rsidRPr="00BD65F6" w:rsidRDefault="00A52C11"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17">
    <w:p w14:paraId="5ED2B15A" w14:textId="77777777" w:rsidR="00A52C11" w:rsidRPr="00125B0B" w:rsidRDefault="00A52C11" w:rsidP="00BE6996">
      <w:pPr>
        <w:pStyle w:val="af4"/>
        <w:rPr>
          <w:lang w:val="el-GR"/>
        </w:rPr>
      </w:pPr>
      <w:r>
        <w:rPr>
          <w:rStyle w:val="ab"/>
        </w:rPr>
        <w:footnoteRef/>
      </w:r>
      <w:r w:rsidRPr="0022250D">
        <w:rPr>
          <w:lang w:val="el-GR"/>
        </w:rPr>
        <w:t xml:space="preserve"> </w:t>
      </w:r>
      <w:r>
        <w:rPr>
          <w:lang w:val="el-GR"/>
        </w:rPr>
        <w:tab/>
      </w:r>
      <w:r w:rsidRPr="000649DF">
        <w:rPr>
          <w:lang w:val="el-GR"/>
        </w:rPr>
        <w:t>Πρβλ. Άρθρο 5 της Υ.Α. υπ’αριθμ. 102080/24-10-2022 «Ρύθμιση θεμάτων σχετικά με την εξέταση επανορθωτικών μέτρων από την Επιτροπή της παρ.</w:t>
      </w:r>
      <w:r w:rsidRPr="000649DF">
        <w:t>  </w:t>
      </w:r>
      <w:r w:rsidRPr="000649DF">
        <w:rPr>
          <w:lang w:val="el-GR"/>
        </w:rPr>
        <w:t>9 του άρθρου 73 του ν.</w:t>
      </w:r>
      <w:r w:rsidRPr="000649DF">
        <w:t> </w:t>
      </w:r>
      <w:r w:rsidRPr="000649DF">
        <w:rPr>
          <w:lang w:val="el-GR"/>
        </w:rPr>
        <w:t>4412/2016», ΦΕΚ Β/02-11-2022</w:t>
      </w:r>
    </w:p>
  </w:footnote>
  <w:footnote w:id="18">
    <w:p w14:paraId="7A6E2BEE" w14:textId="77777777" w:rsidR="00A52C11" w:rsidRPr="0029307B" w:rsidRDefault="00A52C11" w:rsidP="00C0210C">
      <w:pPr>
        <w:pStyle w:val="af4"/>
        <w:rPr>
          <w:lang w:val="el-GR"/>
        </w:rPr>
      </w:pPr>
      <w:r>
        <w:rPr>
          <w:rStyle w:val="ab"/>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19">
    <w:p w14:paraId="691E6FE3" w14:textId="77777777" w:rsidR="00A52C11" w:rsidRPr="00AD1141" w:rsidRDefault="00A52C11" w:rsidP="00B46541">
      <w:pPr>
        <w:pStyle w:val="af4"/>
        <w:rPr>
          <w:lang w:val="el-GR"/>
        </w:rPr>
      </w:pPr>
      <w:r>
        <w:rPr>
          <w:rStyle w:val="ab"/>
        </w:rPr>
        <w:footnoteRef/>
      </w:r>
      <w:r w:rsidRPr="00AD1141">
        <w:rPr>
          <w:lang w:val="el-GR"/>
        </w:rPr>
        <w:t xml:space="preserve"> </w:t>
      </w:r>
      <w:r>
        <w:rPr>
          <w:lang w:val="el-GR"/>
        </w:rPr>
        <w:t xml:space="preserve">    Ο.π β</w:t>
      </w:r>
      <w:r w:rsidRPr="00AD1141">
        <w:rPr>
          <w:lang w:val="el-GR"/>
        </w:rPr>
        <w:t>λ. Απόφαση ΣτΕ  Ολ 2325/2023</w:t>
      </w:r>
    </w:p>
  </w:footnote>
  <w:footnote w:id="20">
    <w:p w14:paraId="6F98508E" w14:textId="77777777" w:rsidR="00A52C11" w:rsidRPr="005B2FD1" w:rsidRDefault="00A52C11"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21">
    <w:p w14:paraId="4B0B626E" w14:textId="29AC1CAC" w:rsidR="00A52C11" w:rsidRPr="00510A93" w:rsidRDefault="00A52C11" w:rsidP="00B46541">
      <w:pPr>
        <w:pStyle w:val="af4"/>
        <w:rPr>
          <w:lang w:val="el-GR"/>
        </w:rPr>
      </w:pPr>
      <w:r w:rsidRPr="00263364">
        <w:rPr>
          <w:rStyle w:val="ab"/>
        </w:rPr>
        <w:footnoteRef/>
      </w:r>
      <w:r w:rsidRPr="00BD65F6">
        <w:rPr>
          <w:lang w:val="el-GR"/>
        </w:rPr>
        <w:t xml:space="preserve"> </w:t>
      </w:r>
      <w:r>
        <w:rPr>
          <w:lang w:val="el-GR"/>
        </w:rPr>
        <w:t xml:space="preserve">  </w:t>
      </w:r>
      <w:r>
        <w:rPr>
          <w:lang w:val="el-GR"/>
        </w:rPr>
        <w:tab/>
      </w:r>
      <w:r w:rsidRPr="00AD164C">
        <w:rPr>
          <w:lang w:val="el-GR"/>
        </w:rPr>
        <w:t xml:space="preserve">Σύμφωνα με το άρθρο 16 του ν. 4919/2022, στο ΓΕΜΗ </w:t>
      </w:r>
      <w:r w:rsidRPr="00263364">
        <w:rPr>
          <w:b/>
          <w:lang w:val="el-GR"/>
        </w:rPr>
        <w:t>εγγράφονται υποχρεωτικά:</w:t>
      </w:r>
    </w:p>
    <w:p w14:paraId="0ECBEB4F" w14:textId="4369EFAF" w:rsidR="00A52C11" w:rsidRPr="00510A93" w:rsidRDefault="00A52C11" w:rsidP="00263364">
      <w:pPr>
        <w:pStyle w:val="af4"/>
        <w:ind w:left="426" w:hanging="284"/>
        <w:rPr>
          <w:lang w:val="el-GR"/>
        </w:rPr>
      </w:pPr>
      <w:r w:rsidRPr="00510A93">
        <w:rPr>
          <w:lang w:val="el-GR"/>
        </w:rPr>
        <w:t xml:space="preserve"> α) Η Ανώνυμη Εταιρεία (Α.Ε.) του ν. </w:t>
      </w:r>
      <w:hyperlink w:history="1">
        <w:r w:rsidRPr="00510A93">
          <w:rPr>
            <w:rStyle w:val="-"/>
            <w:lang w:val="el-GR"/>
          </w:rPr>
          <w:t>4548/2018</w:t>
        </w:r>
      </w:hyperlink>
      <w:r w:rsidRPr="00510A93">
        <w:rPr>
          <w:lang w:val="el-GR"/>
        </w:rPr>
        <w:t xml:space="preserve"> (</w:t>
      </w:r>
      <w:hyperlink w:history="1">
        <w:r w:rsidRPr="00510A93">
          <w:rPr>
            <w:rStyle w:val="-"/>
            <w:lang w:val="el-GR"/>
          </w:rPr>
          <w:t>Α΄ 104</w:t>
        </w:r>
      </w:hyperlink>
      <w:r w:rsidRPr="00510A93">
        <w:rPr>
          <w:lang w:val="el-GR"/>
        </w:rPr>
        <w:t>),</w:t>
      </w:r>
    </w:p>
    <w:p w14:paraId="400EE4E8" w14:textId="120A2456" w:rsidR="00A52C11" w:rsidRPr="00510A93" w:rsidRDefault="00A52C11" w:rsidP="00263364">
      <w:pPr>
        <w:pStyle w:val="af4"/>
        <w:ind w:left="426" w:hanging="284"/>
        <w:rPr>
          <w:lang w:val="el-GR"/>
        </w:rPr>
      </w:pPr>
      <w:r w:rsidRPr="00510A93">
        <w:rPr>
          <w:lang w:val="el-GR"/>
        </w:rPr>
        <w:t xml:space="preserve"> β) η Εταιρεία Περιορισμένης Ευθύνης (Ε.Π.Ε.) του ν. </w:t>
      </w:r>
      <w:hyperlink w:history="1">
        <w:r w:rsidRPr="00510A93">
          <w:rPr>
            <w:rStyle w:val="-"/>
            <w:lang w:val="el-GR"/>
          </w:rPr>
          <w:t>3190/1955</w:t>
        </w:r>
      </w:hyperlink>
      <w:r w:rsidRPr="00510A93">
        <w:rPr>
          <w:lang w:val="el-GR"/>
        </w:rPr>
        <w:t xml:space="preserve"> (</w:t>
      </w:r>
      <w:hyperlink w:history="1">
        <w:r w:rsidRPr="00510A93">
          <w:rPr>
            <w:rStyle w:val="-"/>
            <w:lang w:val="el-GR"/>
          </w:rPr>
          <w:t>Α΄ 91</w:t>
        </w:r>
      </w:hyperlink>
      <w:r w:rsidRPr="00510A93">
        <w:rPr>
          <w:lang w:val="el-GR"/>
        </w:rPr>
        <w:t>),</w:t>
      </w:r>
    </w:p>
    <w:p w14:paraId="16705C65" w14:textId="029A3779" w:rsidR="00A52C11" w:rsidRPr="00510A93" w:rsidRDefault="00A52C11" w:rsidP="00263364">
      <w:pPr>
        <w:pStyle w:val="af4"/>
        <w:ind w:left="426" w:hanging="284"/>
        <w:rPr>
          <w:lang w:val="el-GR"/>
        </w:rPr>
      </w:pPr>
      <w:r w:rsidRPr="00510A93">
        <w:rPr>
          <w:lang w:val="el-GR"/>
        </w:rPr>
        <w:t xml:space="preserve"> γ) η Ιδιωτική Κεφαλαιουχική Εταιρεία (Ι.Κ.Ε.) του ν. </w:t>
      </w:r>
      <w:hyperlink w:history="1">
        <w:r w:rsidRPr="00510A93">
          <w:rPr>
            <w:rStyle w:val="-"/>
            <w:lang w:val="el-GR"/>
          </w:rPr>
          <w:t>4072/2012</w:t>
        </w:r>
      </w:hyperlink>
      <w:r w:rsidRPr="00510A93">
        <w:rPr>
          <w:lang w:val="el-GR"/>
        </w:rPr>
        <w:t xml:space="preserve"> (</w:t>
      </w:r>
      <w:hyperlink w:history="1">
        <w:r w:rsidRPr="00510A93">
          <w:rPr>
            <w:rStyle w:val="-"/>
            <w:lang w:val="el-GR"/>
          </w:rPr>
          <w:t>Α΄ 86</w:t>
        </w:r>
      </w:hyperlink>
      <w:r w:rsidRPr="00510A93">
        <w:rPr>
          <w:lang w:val="el-GR"/>
        </w:rPr>
        <w:t>),</w:t>
      </w:r>
    </w:p>
    <w:p w14:paraId="6F95466F" w14:textId="78CC099D" w:rsidR="00A52C11" w:rsidRPr="00510A93" w:rsidRDefault="00A52C11" w:rsidP="00263364">
      <w:pPr>
        <w:pStyle w:val="af4"/>
        <w:ind w:left="426" w:hanging="284"/>
        <w:rPr>
          <w:lang w:val="el-GR"/>
        </w:rPr>
      </w:pPr>
      <w:r w:rsidRPr="00510A93">
        <w:rPr>
          <w:lang w:val="el-GR"/>
        </w:rPr>
        <w:t xml:space="preserve"> δ) η Ομόρρυθμη και Ετερόρρυθμη (απλή ή κατά μετοχές) Εταιρεία του ν. </w:t>
      </w:r>
      <w:hyperlink w:history="1">
        <w:r w:rsidRPr="00510A93">
          <w:rPr>
            <w:rStyle w:val="-"/>
            <w:lang w:val="el-GR"/>
          </w:rPr>
          <w:t>4072/2012</w:t>
        </w:r>
      </w:hyperlink>
      <w:r w:rsidRPr="00510A93">
        <w:rPr>
          <w:lang w:val="el-GR"/>
        </w:rPr>
        <w:t>,</w:t>
      </w:r>
    </w:p>
    <w:p w14:paraId="4CBC15EC" w14:textId="779D731F" w:rsidR="00A52C11" w:rsidRPr="00510A93" w:rsidRDefault="00A52C11" w:rsidP="00263364">
      <w:pPr>
        <w:pStyle w:val="af4"/>
        <w:ind w:left="426" w:hanging="284"/>
        <w:rPr>
          <w:lang w:val="el-GR"/>
        </w:rPr>
      </w:pPr>
      <w:r w:rsidRPr="00510A93">
        <w:rPr>
          <w:lang w:val="el-GR"/>
        </w:rPr>
        <w:t xml:space="preserve"> ε) ο Αστικός Συνεταιρισμός του ν. </w:t>
      </w:r>
      <w:hyperlink w:history="1">
        <w:r w:rsidRPr="00510A93">
          <w:rPr>
            <w:rStyle w:val="-"/>
            <w:lang w:val="el-GR"/>
          </w:rPr>
          <w:t>1667/1986</w:t>
        </w:r>
      </w:hyperlink>
      <w:r w:rsidRPr="00510A93">
        <w:rPr>
          <w:lang w:val="el-GR"/>
        </w:rPr>
        <w:t xml:space="preserve"> (</w:t>
      </w:r>
      <w:hyperlink w:history="1">
        <w:r w:rsidRPr="00510A93">
          <w:rPr>
            <w:rStyle w:val="-"/>
            <w:lang w:val="el-GR"/>
          </w:rPr>
          <w:t>Α΄ 196</w:t>
        </w:r>
      </w:hyperlink>
      <w:r w:rsidRPr="00510A93">
        <w:rPr>
          <w:lang w:val="el-GR"/>
        </w:rPr>
        <w:t>), στον οποίο περιλαμβάνονται ο αλληλασφαλιστικός, ο πιστωτικός, ο οικοδομικός συνεταιρισμός και η ενεργειακή κοινότητα,</w:t>
      </w:r>
    </w:p>
    <w:p w14:paraId="11C4FEBB" w14:textId="4AB0E29B" w:rsidR="00A52C11" w:rsidRPr="00510A93" w:rsidRDefault="00A52C11" w:rsidP="00B46541">
      <w:pPr>
        <w:pStyle w:val="af4"/>
        <w:ind w:left="426" w:hanging="284"/>
        <w:rPr>
          <w:lang w:val="el-GR"/>
        </w:rPr>
      </w:pPr>
      <w:r w:rsidRPr="00510A93">
        <w:rPr>
          <w:lang w:val="el-GR"/>
        </w:rPr>
        <w:t xml:space="preserve"> στ) η Κοινωνική Συνεταιριστική Επιχείρηση (Κοιν.Σ.ΕΠ.) και ο Συνεταιρισμός Εργαζομένων του ν. </w:t>
      </w:r>
      <w:hyperlink w:history="1">
        <w:r w:rsidRPr="00510A93">
          <w:rPr>
            <w:rStyle w:val="-"/>
            <w:lang w:val="el-GR"/>
          </w:rPr>
          <w:t>4430/2016</w:t>
        </w:r>
      </w:hyperlink>
      <w:r w:rsidRPr="00510A93">
        <w:rPr>
          <w:lang w:val="el-GR"/>
        </w:rPr>
        <w:t xml:space="preserve"> (</w:t>
      </w:r>
      <w:hyperlink w:history="1">
        <w:r w:rsidRPr="00510A93">
          <w:rPr>
            <w:rStyle w:val="-"/>
            <w:lang w:val="el-GR"/>
          </w:rPr>
          <w:t>Α΄ 205</w:t>
        </w:r>
      </w:hyperlink>
      <w:r w:rsidRPr="00510A93">
        <w:rPr>
          <w:lang w:val="el-GR"/>
        </w:rPr>
        <w:t>),</w:t>
      </w:r>
    </w:p>
    <w:p w14:paraId="4D6D00AF" w14:textId="77777777" w:rsidR="00A52C11" w:rsidRPr="00510A93" w:rsidRDefault="00A52C11" w:rsidP="00B46541">
      <w:pPr>
        <w:pStyle w:val="af4"/>
        <w:ind w:left="426" w:hanging="284"/>
        <w:rPr>
          <w:lang w:val="el-GR"/>
        </w:rPr>
      </w:pPr>
      <w:r w:rsidRPr="00510A93">
        <w:rPr>
          <w:lang w:val="el-GR"/>
        </w:rPr>
        <w:t xml:space="preserve"> ζ) ο Κοινωνικός Συνεταιρισμός Περιορισμένης Ευθύνης (Κοιν.Σ.Π.Ε.) του </w:t>
      </w:r>
      <w:hyperlink w:history="1">
        <w:r w:rsidRPr="00510A93">
          <w:rPr>
            <w:rStyle w:val="-"/>
            <w:lang w:val="el-GR"/>
          </w:rPr>
          <w:t>άρθρου 12</w:t>
        </w:r>
      </w:hyperlink>
      <w:r w:rsidRPr="00510A93">
        <w:rPr>
          <w:lang w:val="el-GR"/>
        </w:rPr>
        <w:t xml:space="preserve"> του ν. </w:t>
      </w:r>
      <w:hyperlink w:history="1">
        <w:r w:rsidRPr="00510A93">
          <w:rPr>
            <w:rStyle w:val="-"/>
            <w:lang w:val="el-GR"/>
          </w:rPr>
          <w:t>2716/1999</w:t>
        </w:r>
      </w:hyperlink>
      <w:r w:rsidRPr="00510A93">
        <w:rPr>
          <w:lang w:val="el-GR"/>
        </w:rPr>
        <w:t xml:space="preserve"> (</w:t>
      </w:r>
      <w:hyperlink w:history="1">
        <w:r w:rsidRPr="00510A93">
          <w:rPr>
            <w:rStyle w:val="-"/>
            <w:lang w:val="el-GR"/>
          </w:rPr>
          <w:t>Α΄ 96</w:t>
        </w:r>
      </w:hyperlink>
      <w:r w:rsidRPr="00510A93">
        <w:rPr>
          <w:lang w:val="el-GR"/>
        </w:rPr>
        <w:t>),</w:t>
      </w:r>
    </w:p>
    <w:p w14:paraId="69C00E9E" w14:textId="49845103" w:rsidR="00A52C11" w:rsidRPr="00510A93" w:rsidRDefault="00A52C11" w:rsidP="00263364">
      <w:pPr>
        <w:pStyle w:val="af4"/>
        <w:ind w:left="426" w:hanging="284"/>
        <w:rPr>
          <w:lang w:val="el-GR"/>
        </w:rPr>
      </w:pPr>
      <w:r w:rsidRPr="00510A93">
        <w:rPr>
          <w:lang w:val="el-GR"/>
        </w:rPr>
        <w:t xml:space="preserve"> η) η Αστική Εταιρεία με οικονομικό σκοπό του άρθρου 784 ΑΚ και του </w:t>
      </w:r>
      <w:hyperlink w:history="1">
        <w:r w:rsidRPr="00510A93">
          <w:rPr>
            <w:rStyle w:val="-"/>
            <w:lang w:val="el-GR"/>
          </w:rPr>
          <w:t>άρθρου 270</w:t>
        </w:r>
      </w:hyperlink>
      <w:r w:rsidRPr="00510A93">
        <w:rPr>
          <w:lang w:val="el-GR"/>
        </w:rPr>
        <w:t xml:space="preserve"> του ν. </w:t>
      </w:r>
      <w:hyperlink w:history="1">
        <w:r w:rsidRPr="00510A93">
          <w:rPr>
            <w:rStyle w:val="-"/>
            <w:lang w:val="el-GR"/>
          </w:rPr>
          <w:t>4072/2012</w:t>
        </w:r>
      </w:hyperlink>
      <w:r w:rsidRPr="00510A93">
        <w:rPr>
          <w:lang w:val="el-GR"/>
        </w:rPr>
        <w:t>,</w:t>
      </w:r>
    </w:p>
    <w:p w14:paraId="07FDA376" w14:textId="23C499D3" w:rsidR="00A52C11" w:rsidRPr="00510A93" w:rsidRDefault="00A52C11" w:rsidP="00263364">
      <w:pPr>
        <w:pStyle w:val="af4"/>
        <w:ind w:left="426" w:hanging="284"/>
        <w:rPr>
          <w:lang w:val="el-GR"/>
        </w:rPr>
      </w:pPr>
      <w:r w:rsidRPr="00510A93">
        <w:rPr>
          <w:lang w:val="el-GR"/>
        </w:rPr>
        <w:t xml:space="preserve"> θ) ο Ευρωπαϊκός Όμιλος Οικονομικού Σκοπού του Κανονισμού (ΕΟΚ) 2137/1985/ΕΟΚ (</w:t>
      </w:r>
      <w:r w:rsidRPr="00263364">
        <w:rPr>
          <w:lang w:val="el-GR"/>
        </w:rPr>
        <w:t>L</w:t>
      </w:r>
      <w:r w:rsidRPr="00510A93">
        <w:rPr>
          <w:lang w:val="el-GR"/>
        </w:rPr>
        <w:t xml:space="preserve"> 199, διορθωτικό </w:t>
      </w:r>
      <w:r w:rsidRPr="00263364">
        <w:rPr>
          <w:lang w:val="el-GR"/>
        </w:rPr>
        <w:t>L</w:t>
      </w:r>
      <w:r w:rsidRPr="00510A93">
        <w:rPr>
          <w:lang w:val="el-GR"/>
        </w:rPr>
        <w:t xml:space="preserve"> 247) που έχει την έδρα του στην ημεδαπή,</w:t>
      </w:r>
    </w:p>
    <w:p w14:paraId="2874941A" w14:textId="1C759ABC" w:rsidR="00A52C11" w:rsidRPr="00510A93" w:rsidRDefault="00A52C11" w:rsidP="00263364">
      <w:pPr>
        <w:pStyle w:val="af4"/>
        <w:ind w:left="426" w:hanging="284"/>
        <w:rPr>
          <w:lang w:val="el-GR"/>
        </w:rPr>
      </w:pPr>
      <w:r w:rsidRPr="00510A93">
        <w:rPr>
          <w:lang w:val="el-GR"/>
        </w:rPr>
        <w:t xml:space="preserve"> ι) η Ευρωπαϊκή Εταιρεία του Κανονισμού (ΕΚ) 2157/2001 (</w:t>
      </w:r>
      <w:r w:rsidRPr="00263364">
        <w:rPr>
          <w:lang w:val="el-GR"/>
        </w:rPr>
        <w:t>L</w:t>
      </w:r>
      <w:r w:rsidRPr="00510A93">
        <w:rPr>
          <w:lang w:val="el-GR"/>
        </w:rPr>
        <w:t xml:space="preserve"> 294) που έχει την έδρα της στην ημεδαπή,</w:t>
      </w:r>
    </w:p>
    <w:p w14:paraId="1B625FB2" w14:textId="278B593F" w:rsidR="00A52C11" w:rsidRPr="00510A93" w:rsidRDefault="00A52C11" w:rsidP="00263364">
      <w:pPr>
        <w:pStyle w:val="af4"/>
        <w:ind w:left="426" w:hanging="284"/>
        <w:rPr>
          <w:lang w:val="el-GR"/>
        </w:rPr>
      </w:pPr>
      <w:r w:rsidRPr="00510A93">
        <w:rPr>
          <w:lang w:val="el-GR"/>
        </w:rPr>
        <w:t xml:space="preserve"> ια) η Ευρωπαϊκή Συνεταιριστική Εταιρεία του Κανονισμού (ΕΚ) 1435/2003 (</w:t>
      </w:r>
      <w:r w:rsidRPr="00263364">
        <w:rPr>
          <w:lang w:val="el-GR"/>
        </w:rPr>
        <w:t>L</w:t>
      </w:r>
      <w:r w:rsidRPr="00510A93">
        <w:rPr>
          <w:lang w:val="el-GR"/>
        </w:rPr>
        <w:t xml:space="preserve"> 207), που έχει την έδρα της στην ημεδαπή,</w:t>
      </w:r>
    </w:p>
    <w:p w14:paraId="27FDF69F" w14:textId="6727EF9E" w:rsidR="00A52C11" w:rsidRPr="00510A93" w:rsidRDefault="00A52C11" w:rsidP="00263364">
      <w:pPr>
        <w:pStyle w:val="af4"/>
        <w:ind w:left="426" w:hanging="284"/>
        <w:rPr>
          <w:lang w:val="el-GR"/>
        </w:rPr>
      </w:pPr>
      <w:r w:rsidRPr="00510A93">
        <w:rPr>
          <w:lang w:val="el-GR"/>
        </w:rPr>
        <w:t xml:space="preserve"> ιβ) τα υποκαταστήματα ή πρακτορεία που διατηρούν στην ημεδαπή οι αλλοδαπές εταιρείες με τη μορφή της ανώνυμης εταιρείας, της εταιρείας περιορισμένης ευθύνης και της ετερόρρυθμης κατά μετοχές εταιρείας που έχουν την έδρα τους σε κράτος μέλος της Ευρωπαϊκής Ένωσης (ΕΕ),</w:t>
      </w:r>
    </w:p>
    <w:p w14:paraId="54EB0C20" w14:textId="31C6996D" w:rsidR="00A52C11" w:rsidRPr="00510A93" w:rsidRDefault="00A52C11" w:rsidP="00263364">
      <w:pPr>
        <w:pStyle w:val="af4"/>
        <w:ind w:left="426" w:hanging="284"/>
        <w:rPr>
          <w:lang w:val="el-GR"/>
        </w:rPr>
      </w:pPr>
      <w:r w:rsidRPr="00510A93">
        <w:rPr>
          <w:lang w:val="el-GR"/>
        </w:rPr>
        <w:t xml:space="preserve"> ιγ) τα υποκαταστήματα ή τα πρακτορεία που διατηρούν στην ημεδαπή οι αλλοδαπές εταιρείες που έχουν έδρα σε τρίτη χώρα και έχουν νομική μορφή ανάλογη με εκείνη των αλλοδαπών εταιρειών που αναφέρεται στην περ. ιβ),</w:t>
      </w:r>
    </w:p>
    <w:p w14:paraId="583D03B6" w14:textId="36A9A203" w:rsidR="00A52C11" w:rsidRPr="00510A93" w:rsidRDefault="00A52C11" w:rsidP="00263364">
      <w:pPr>
        <w:pStyle w:val="af4"/>
        <w:ind w:left="426" w:hanging="284"/>
        <w:rPr>
          <w:lang w:val="el-GR"/>
        </w:rPr>
      </w:pPr>
      <w:r w:rsidRPr="00510A93">
        <w:rPr>
          <w:lang w:val="el-GR"/>
        </w:rPr>
        <w:t xml:space="preserve"> ιδ) τα υποκαταστήματα ή τα πρακτορεία, μέσω των οποίων ενεργούν εμπορικές πράξεις στην ημεδαπή τα φυσικά ή νομικά πρόσωπα ή ενώσεις προσώπων που έχουν την κύρια εγκατάσταση ή την έδρα τους στην αλλοδαπή και δεν εμπίπτουν στις περ. ιβ) και ιγ),</w:t>
      </w:r>
    </w:p>
    <w:p w14:paraId="37C44006" w14:textId="6A00F935" w:rsidR="00A52C11" w:rsidRPr="00510A93" w:rsidRDefault="00A52C11" w:rsidP="00B46541">
      <w:pPr>
        <w:pStyle w:val="af4"/>
        <w:ind w:left="426" w:hanging="284"/>
        <w:rPr>
          <w:lang w:val="el-GR"/>
        </w:rPr>
      </w:pPr>
      <w:r w:rsidRPr="00510A93">
        <w:rPr>
          <w:lang w:val="el-GR"/>
        </w:rPr>
        <w:t xml:space="preserve"> ιε) η κοινοπραξία του </w:t>
      </w:r>
      <w:hyperlink w:history="1">
        <w:r w:rsidRPr="00510A93">
          <w:rPr>
            <w:rStyle w:val="-"/>
            <w:lang w:val="el-GR"/>
          </w:rPr>
          <w:t>άρθρου 293</w:t>
        </w:r>
      </w:hyperlink>
      <w:r w:rsidRPr="00510A93">
        <w:rPr>
          <w:lang w:val="el-GR"/>
        </w:rPr>
        <w:t xml:space="preserve"> του ν. </w:t>
      </w:r>
      <w:hyperlink w:history="1">
        <w:r w:rsidRPr="00510A93">
          <w:rPr>
            <w:rStyle w:val="-"/>
            <w:lang w:val="el-GR"/>
          </w:rPr>
          <w:t>4072/2012</w:t>
        </w:r>
      </w:hyperlink>
      <w:r w:rsidRPr="00510A93">
        <w:rPr>
          <w:lang w:val="el-GR"/>
        </w:rPr>
        <w:t>,</w:t>
      </w:r>
    </w:p>
    <w:p w14:paraId="7ED8F706" w14:textId="4265438A" w:rsidR="00A52C11" w:rsidRPr="00510A93" w:rsidRDefault="00A52C11" w:rsidP="00B46541">
      <w:pPr>
        <w:pStyle w:val="af4"/>
        <w:ind w:left="426" w:hanging="284"/>
        <w:rPr>
          <w:lang w:val="el-GR"/>
        </w:rPr>
      </w:pPr>
      <w:r w:rsidRPr="00510A93">
        <w:rPr>
          <w:lang w:val="el-GR"/>
        </w:rPr>
        <w:t xml:space="preserve"> ιστ) οι ατομικές επιχειρήσεις με εγκατάσταση στην ημεδαπή και σκοπό το κέρδος που:</w:t>
      </w:r>
    </w:p>
    <w:p w14:paraId="6489A101" w14:textId="77777777" w:rsidR="00A52C11" w:rsidRPr="00510A93" w:rsidRDefault="00A52C11" w:rsidP="00B46541">
      <w:pPr>
        <w:pStyle w:val="af4"/>
        <w:ind w:left="426" w:hanging="284"/>
        <w:rPr>
          <w:lang w:val="el-GR"/>
        </w:rPr>
      </w:pPr>
      <w:r w:rsidRPr="00510A93">
        <w:rPr>
          <w:lang w:val="el-GR"/>
        </w:rPr>
        <w:t xml:space="preserve"> ιστα) διενεργούν εμπορικές πράξεις στο όνομά τους, κατά σύνηθες επάγγελμα, ή</w:t>
      </w:r>
    </w:p>
    <w:p w14:paraId="0EF29F13" w14:textId="77777777" w:rsidR="00A52C11" w:rsidRPr="00510A93" w:rsidRDefault="00A52C11" w:rsidP="00B46541">
      <w:pPr>
        <w:pStyle w:val="af4"/>
        <w:ind w:left="426" w:hanging="284"/>
        <w:rPr>
          <w:lang w:val="el-GR"/>
        </w:rPr>
      </w:pPr>
      <w:r w:rsidRPr="00510A93">
        <w:rPr>
          <w:lang w:val="el-GR"/>
        </w:rPr>
        <w:t xml:space="preserve"> ιστβ) διαθέτουν αγαθά ή υπηρεσίες ή διαμεσολαβούν στη διάθεση αυτών με επιχειρηματικό κίνδυνο, μέσω οργανωμένης υποδομής ή μέσω εκμετάλλευσης της εργασίας τρίτων προσώπων.</w:t>
      </w:r>
    </w:p>
    <w:p w14:paraId="0CCD4B1C" w14:textId="55372B06" w:rsidR="00A52C11" w:rsidRPr="000A5B86" w:rsidRDefault="00A52C11" w:rsidP="00B46541">
      <w:pPr>
        <w:pStyle w:val="af4"/>
        <w:ind w:left="426" w:hanging="284"/>
        <w:rPr>
          <w:b/>
          <w:lang w:val="el-GR"/>
        </w:rPr>
      </w:pPr>
      <w:r>
        <w:rPr>
          <w:lang w:val="el-GR"/>
        </w:rPr>
        <w:t xml:space="preserve"> </w:t>
      </w:r>
      <w:r w:rsidRPr="000A5B86">
        <w:rPr>
          <w:b/>
          <w:lang w:val="el-GR"/>
        </w:rPr>
        <w:t>Δεν εγγράφονται στο Γ.Ε.ΜΗ.:</w:t>
      </w:r>
    </w:p>
    <w:p w14:paraId="3AC73548" w14:textId="77777777" w:rsidR="00A52C11" w:rsidRPr="00510A93" w:rsidRDefault="00A52C11" w:rsidP="00B46541">
      <w:pPr>
        <w:pStyle w:val="af4"/>
        <w:ind w:left="426" w:hanging="284"/>
        <w:contextualSpacing/>
        <w:rPr>
          <w:lang w:val="el-GR"/>
        </w:rPr>
      </w:pPr>
      <w:r w:rsidRPr="00510A93">
        <w:rPr>
          <w:lang w:val="el-GR"/>
        </w:rPr>
        <w:t xml:space="preserve"> α) οι αστικές εταιρείες για την άσκηση επαγγελματικής δραστηριότητας δικηγόρων, συμβολαιογράφων και δικαστικών επιμελητών,</w:t>
      </w:r>
    </w:p>
    <w:p w14:paraId="0753E945" w14:textId="41DCE471" w:rsidR="00A52C11" w:rsidRDefault="00A52C11" w:rsidP="00B46541">
      <w:pPr>
        <w:pStyle w:val="af4"/>
        <w:ind w:left="426" w:hanging="284"/>
        <w:contextualSpacing/>
        <w:rPr>
          <w:lang w:val="el-GR"/>
        </w:rPr>
      </w:pPr>
      <w:r w:rsidRPr="00510A93">
        <w:rPr>
          <w:lang w:val="el-GR"/>
        </w:rPr>
        <w:t xml:space="preserve"> β) τα γραφεία ή υποκαταστήματα αλλοδαπών εταιρειών ή επιχειρήσεων που έχουν εγκατασταθεί στην Ελλάδα, σύμφωνα με το </w:t>
      </w:r>
      <w:hyperlink w:history="1">
        <w:r w:rsidRPr="00510A93">
          <w:rPr>
            <w:rStyle w:val="-"/>
            <w:lang w:val="el-GR"/>
          </w:rPr>
          <w:t>άρθρο 25</w:t>
        </w:r>
      </w:hyperlink>
      <w:r w:rsidRPr="00510A93">
        <w:rPr>
          <w:lang w:val="el-GR"/>
        </w:rPr>
        <w:t xml:space="preserve"> του ν. </w:t>
      </w:r>
      <w:hyperlink w:history="1">
        <w:r w:rsidRPr="00510A93">
          <w:rPr>
            <w:rStyle w:val="-"/>
            <w:lang w:val="el-GR"/>
          </w:rPr>
          <w:t>27/1975</w:t>
        </w:r>
      </w:hyperlink>
      <w:r w:rsidRPr="00510A93">
        <w:rPr>
          <w:lang w:val="el-GR"/>
        </w:rPr>
        <w:t xml:space="preserve"> (</w:t>
      </w:r>
      <w:hyperlink w:history="1">
        <w:r w:rsidRPr="00510A93">
          <w:rPr>
            <w:rStyle w:val="-"/>
            <w:lang w:val="el-GR"/>
          </w:rPr>
          <w:t>Α΄ 77</w:t>
        </w:r>
      </w:hyperlink>
      <w:r w:rsidRPr="00510A93">
        <w:rPr>
          <w:lang w:val="el-GR"/>
        </w:rPr>
        <w:t xml:space="preserve">) και τον α.ν. </w:t>
      </w:r>
      <w:hyperlink w:history="1">
        <w:r w:rsidRPr="00510A93">
          <w:rPr>
            <w:rStyle w:val="-"/>
            <w:lang w:val="el-GR"/>
          </w:rPr>
          <w:t>378/1968</w:t>
        </w:r>
      </w:hyperlink>
      <w:r w:rsidRPr="00510A93">
        <w:rPr>
          <w:lang w:val="el-GR"/>
        </w:rPr>
        <w:t xml:space="preserve"> (</w:t>
      </w:r>
      <w:hyperlink w:history="1">
        <w:r w:rsidRPr="00510A93">
          <w:rPr>
            <w:rStyle w:val="-"/>
            <w:lang w:val="el-GR"/>
          </w:rPr>
          <w:t>Α΄ 82</w:t>
        </w:r>
      </w:hyperlink>
      <w:r w:rsidRPr="00510A93">
        <w:rPr>
          <w:lang w:val="el-GR"/>
        </w:rPr>
        <w:t>),</w:t>
      </w:r>
    </w:p>
    <w:p w14:paraId="3928B4F0" w14:textId="77777777" w:rsidR="00A52C11" w:rsidRPr="00510A93" w:rsidRDefault="00A52C11" w:rsidP="00B46541">
      <w:pPr>
        <w:pStyle w:val="af4"/>
        <w:ind w:left="426" w:hanging="284"/>
        <w:contextualSpacing/>
        <w:rPr>
          <w:lang w:val="el-GR"/>
        </w:rPr>
      </w:pPr>
      <w:r w:rsidRPr="00510A93">
        <w:rPr>
          <w:lang w:val="el-GR"/>
        </w:rPr>
        <w:t xml:space="preserve">γ) η Ναυτική Εταιρεία που συστήνεται κατά τον ν. </w:t>
      </w:r>
      <w:hyperlink w:history="1">
        <w:r w:rsidRPr="00510A93">
          <w:rPr>
            <w:rStyle w:val="-"/>
            <w:lang w:val="el-GR"/>
          </w:rPr>
          <w:t>959/1979</w:t>
        </w:r>
      </w:hyperlink>
      <w:r w:rsidRPr="00510A93">
        <w:rPr>
          <w:lang w:val="el-GR"/>
        </w:rPr>
        <w:t xml:space="preserve"> (</w:t>
      </w:r>
      <w:hyperlink w:history="1">
        <w:r w:rsidRPr="00510A93">
          <w:rPr>
            <w:rStyle w:val="-"/>
            <w:lang w:val="el-GR"/>
          </w:rPr>
          <w:t>Α΄ 192</w:t>
        </w:r>
      </w:hyperlink>
      <w:r w:rsidRPr="00510A93">
        <w:rPr>
          <w:lang w:val="el-GR"/>
        </w:rPr>
        <w:t xml:space="preserve">) και η Ναυτιλιακή Εταιρεία Πλοίων Αναψυχής (Ν.Ε.Π.Α.) που συστήνεται κατά τον ν. </w:t>
      </w:r>
      <w:hyperlink w:history="1">
        <w:r w:rsidRPr="00510A93">
          <w:rPr>
            <w:rStyle w:val="-"/>
            <w:lang w:val="el-GR"/>
          </w:rPr>
          <w:t>3182/2003</w:t>
        </w:r>
      </w:hyperlink>
      <w:r w:rsidRPr="00510A93">
        <w:rPr>
          <w:lang w:val="el-GR"/>
        </w:rPr>
        <w:t xml:space="preserve"> (</w:t>
      </w:r>
      <w:hyperlink w:history="1">
        <w:r w:rsidRPr="00510A93">
          <w:rPr>
            <w:rStyle w:val="-"/>
            <w:lang w:val="el-GR"/>
          </w:rPr>
          <w:t>Α΄ 220</w:t>
        </w:r>
      </w:hyperlink>
      <w:r w:rsidRPr="00510A93">
        <w:rPr>
          <w:lang w:val="el-GR"/>
        </w:rPr>
        <w:t>),</w:t>
      </w:r>
    </w:p>
    <w:p w14:paraId="69B22FDB" w14:textId="77777777" w:rsidR="00A52C11" w:rsidRPr="00BD65F6" w:rsidRDefault="00A52C11" w:rsidP="00263364">
      <w:pPr>
        <w:pStyle w:val="af4"/>
        <w:ind w:left="426" w:hanging="284"/>
        <w:contextualSpacing/>
        <w:rPr>
          <w:lang w:val="el-GR"/>
        </w:rPr>
      </w:pPr>
      <w:r w:rsidRPr="00510A93">
        <w:rPr>
          <w:lang w:val="el-GR"/>
        </w:rPr>
        <w:t xml:space="preserve"> δ) τα γραφεία αλλοδαπών εταιρειών που εγκαθίστανται στην Ελλάδα, σύμφωνα με τον α.ν. </w:t>
      </w:r>
      <w:hyperlink w:history="1">
        <w:r w:rsidRPr="00510A93">
          <w:rPr>
            <w:rStyle w:val="-"/>
            <w:lang w:val="el-GR"/>
          </w:rPr>
          <w:t>89/1967</w:t>
        </w:r>
      </w:hyperlink>
      <w:r w:rsidRPr="00510A93">
        <w:rPr>
          <w:lang w:val="el-GR"/>
        </w:rPr>
        <w:t xml:space="preserve"> (</w:t>
      </w:r>
      <w:hyperlink w:history="1">
        <w:r w:rsidRPr="00510A93">
          <w:rPr>
            <w:rStyle w:val="-"/>
            <w:lang w:val="el-GR"/>
          </w:rPr>
          <w:t>Α΄ 132</w:t>
        </w:r>
      </w:hyperlink>
      <w:r w:rsidRPr="00510A93">
        <w:rPr>
          <w:lang w:val="el-GR"/>
        </w:rPr>
        <w:t>).</w:t>
      </w:r>
    </w:p>
  </w:footnote>
  <w:footnote w:id="22">
    <w:p w14:paraId="0B0E45F9" w14:textId="77777777" w:rsidR="00A52C11" w:rsidRPr="005B2FD1" w:rsidRDefault="00A52C11" w:rsidP="00B46541">
      <w:pPr>
        <w:pStyle w:val="af4"/>
        <w:rPr>
          <w:lang w:val="el-GR"/>
        </w:rPr>
      </w:pPr>
      <w:r>
        <w:rPr>
          <w:rStyle w:val="0"/>
        </w:rPr>
        <w:footnoteRef/>
      </w:r>
      <w:r w:rsidRPr="005B2FD1">
        <w:rPr>
          <w:lang w:val="el-GR"/>
        </w:rPr>
        <w:t xml:space="preserve"> </w:t>
      </w:r>
      <w:r>
        <w:rPr>
          <w:lang w:val="el-GR"/>
        </w:rPr>
        <w:t xml:space="preserve"> </w:t>
      </w:r>
      <w:r w:rsidRPr="005B2FD1">
        <w:rPr>
          <w:lang w:val="el-GR"/>
        </w:rPr>
        <w:t>Το πιστοποιητικό Ισχύουσας Εκπροσώπησης (καταχωρίσεις μεταβολών εκπροσώπησης) παρουσιάζει τις σχετικές με τη διοίκηση και εκπροσώπηση της εταιρείας καταχωρίσεις/μεταβολές στο Γενικό Εμπορικό Μητρώο.</w:t>
      </w:r>
    </w:p>
    <w:p w14:paraId="3D9F09C5" w14:textId="77777777" w:rsidR="00A52C11" w:rsidRPr="005B2FD1" w:rsidRDefault="00A52C11" w:rsidP="00B46541">
      <w:pPr>
        <w:pStyle w:val="af4"/>
        <w:rPr>
          <w:lang w:val="el-GR"/>
        </w:rPr>
      </w:pPr>
      <w:r>
        <w:rPr>
          <w:lang w:val="el-GR"/>
        </w:rPr>
        <w:t xml:space="preserve">          </w:t>
      </w:r>
      <w:r w:rsidRPr="005B2FD1">
        <w:rPr>
          <w:lang w:val="el-GR"/>
        </w:rPr>
        <w:t xml:space="preserve">Το Αναλυτικό Πιστοποιητικό Εκπροσώπησης παρουσιάζει τα στοιχεία των προσώπων που διοικούν και εκπροσωπούν την εταιρεία αυτή τη στιγμή, καθώς και το εύρος των αρμοδιοτήτων </w:t>
      </w:r>
      <w:r>
        <w:rPr>
          <w:lang w:val="el-GR"/>
        </w:rPr>
        <w:t>τους.</w:t>
      </w:r>
    </w:p>
  </w:footnote>
  <w:footnote w:id="23">
    <w:p w14:paraId="20D51763" w14:textId="77777777" w:rsidR="00A52C11" w:rsidRPr="004931BD" w:rsidRDefault="00A52C11" w:rsidP="00B46541">
      <w:pPr>
        <w:pStyle w:val="af4"/>
        <w:rPr>
          <w:lang w:val="el-GR"/>
        </w:rPr>
      </w:pPr>
      <w:r>
        <w:rPr>
          <w:rStyle w:val="ab"/>
        </w:rPr>
        <w:footnoteRef/>
      </w:r>
      <w:r w:rsidRPr="00345B8C">
        <w:rPr>
          <w:lang w:val="el-GR"/>
        </w:rPr>
        <w:t xml:space="preserve"> </w:t>
      </w:r>
      <w:r>
        <w:rPr>
          <w:lang w:val="el-GR"/>
        </w:rPr>
        <w:t xml:space="preserve">Βλ. εγκύκλιο Υπουργείου Ανάπτυξης και Επενδύσεων με α.π. </w:t>
      </w:r>
      <w:r w:rsidRPr="004931BD">
        <w:rPr>
          <w:bCs/>
          <w:lang w:val="el-GR"/>
        </w:rPr>
        <w:t>39937 - 28-04</w:t>
      </w:r>
      <w:r w:rsidRPr="004931BD">
        <w:rPr>
          <w:b/>
          <w:bCs/>
          <w:lang w:val="el-GR"/>
        </w:rPr>
        <w:t>-</w:t>
      </w:r>
      <w:r w:rsidRPr="004931BD">
        <w:rPr>
          <w:bCs/>
          <w:lang w:val="el-GR"/>
        </w:rPr>
        <w:t>2023</w:t>
      </w:r>
      <w:r w:rsidRPr="004931BD">
        <w:rPr>
          <w:lang w:val="el-GR"/>
        </w:rPr>
        <w:t xml:space="preserve"> «</w:t>
      </w:r>
      <w:r w:rsidRPr="004931BD">
        <w:rPr>
          <w:bCs/>
          <w:lang w:val="el-GR"/>
        </w:rPr>
        <w:t>Εγκύκλιος Οδηγία – Διευκρινίσεις σχετικά με την απόδειξη καταλληλότητας για την άσκηση επαγγελματικής δραστηριότητας οικονομικών φορέων που δεν είναι υπόχρεοι εγγραφής στο Γ.Ε.ΜΗ.». (ΑΔΑ: ΩΖΥΓ46ΜΤΛΡ-ΖΟΨ)</w:t>
      </w:r>
      <w:r>
        <w:rPr>
          <w:bCs/>
          <w:lang w:val="el-GR"/>
        </w:rPr>
        <w:t>.</w:t>
      </w:r>
    </w:p>
  </w:footnote>
  <w:footnote w:id="24">
    <w:p w14:paraId="4157449B" w14:textId="77777777" w:rsidR="00A52C11" w:rsidRPr="006B2C94" w:rsidRDefault="00A52C11" w:rsidP="002B2F6A">
      <w:pPr>
        <w:pStyle w:val="af4"/>
        <w:rPr>
          <w:lang w:val="el-GR"/>
        </w:rPr>
      </w:pPr>
      <w:r>
        <w:rPr>
          <w:rStyle w:val="a4"/>
        </w:rPr>
        <w:footnoteRef/>
      </w:r>
      <w:r>
        <w:rPr>
          <w:lang w:val="el-GR"/>
        </w:rPr>
        <w:tab/>
        <w:t>Άρθρο 96, παρ. 7 του ν. 4412/2016</w:t>
      </w:r>
    </w:p>
  </w:footnote>
  <w:footnote w:id="25">
    <w:p w14:paraId="21118F93" w14:textId="52349EB0" w:rsidR="00A52C11" w:rsidRPr="002C0076" w:rsidRDefault="00A52C11" w:rsidP="005202EA">
      <w:pPr>
        <w:pStyle w:val="af4"/>
        <w:rPr>
          <w:lang w:val="el-GR"/>
        </w:rPr>
      </w:pPr>
      <w:r w:rsidRPr="00263364">
        <w:rPr>
          <w:rStyle w:val="ab"/>
          <w:rFonts w:cs="Calibri"/>
        </w:rPr>
        <w:footnoteRef/>
      </w:r>
      <w:r w:rsidRPr="002C0076">
        <w:rPr>
          <w:lang w:val="el-GR"/>
        </w:rPr>
        <w:t xml:space="preserve"> </w:t>
      </w:r>
      <w:r>
        <w:rPr>
          <w:lang w:val="el-GR"/>
        </w:rPr>
        <w:t xml:space="preserve">     Βλ. ΔΕΦ Αθηνών ΙΓ Τμήμα ( Ακυρ) 728/2023</w:t>
      </w:r>
    </w:p>
  </w:footnote>
  <w:footnote w:id="26">
    <w:p w14:paraId="39BDB885" w14:textId="77777777" w:rsidR="00A52C11" w:rsidRPr="00E51FC7" w:rsidRDefault="00A52C11" w:rsidP="005202EA">
      <w:pPr>
        <w:pStyle w:val="af4"/>
        <w:rPr>
          <w:lang w:val="el-GR"/>
        </w:rPr>
      </w:pPr>
      <w:r>
        <w:rPr>
          <w:rStyle w:val="ab"/>
        </w:rPr>
        <w:footnoteRef/>
      </w:r>
      <w:r w:rsidRPr="00E51FC7">
        <w:rPr>
          <w:lang w:val="el-GR"/>
        </w:rPr>
        <w:t xml:space="preserve"> </w:t>
      </w:r>
      <w:r>
        <w:rPr>
          <w:lang w:val="el-GR"/>
        </w:rPr>
        <w:tab/>
        <w:t xml:space="preserve">ο.π. υποσ. με αρ. 167 και εκεί παρατιθέμενη νομολογία </w:t>
      </w:r>
      <w:r w:rsidRPr="002C0076">
        <w:rPr>
          <w:szCs w:val="24"/>
          <w:lang w:val="el-GR"/>
        </w:rPr>
        <w:t>(ΔΕφΑθηνών 355/2022, ΣτΕ 1187/2020</w:t>
      </w:r>
      <w:r>
        <w:rPr>
          <w:szCs w:val="24"/>
          <w:lang w:val="el-GR"/>
        </w:rPr>
        <w:t>).</w:t>
      </w:r>
    </w:p>
  </w:footnote>
  <w:footnote w:id="27">
    <w:p w14:paraId="355F1DD2" w14:textId="77777777" w:rsidR="00A52C11" w:rsidRPr="009C1E20" w:rsidRDefault="00A52C11" w:rsidP="00477AF1">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 (ΚΥΑ </w:t>
      </w:r>
      <w:r w:rsidRPr="00CF46FE">
        <w:rPr>
          <w:lang w:val="el-GR"/>
        </w:rPr>
        <w:t>44756/13-06-2024 (Β’ 3380)</w:t>
      </w:r>
      <w:r>
        <w:rPr>
          <w:lang w:val="el-GR"/>
        </w:rPr>
        <w:t>)</w:t>
      </w:r>
    </w:p>
  </w:footnote>
  <w:footnote w:id="28">
    <w:p w14:paraId="4A879856" w14:textId="77777777" w:rsidR="00A52C11" w:rsidRPr="00F93782" w:rsidRDefault="00A52C11"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29">
    <w:p w14:paraId="58731959" w14:textId="77777777" w:rsidR="00A52C11" w:rsidRPr="00263364" w:rsidRDefault="00A52C11" w:rsidP="00B46541">
      <w:pPr>
        <w:pStyle w:val="-HTML"/>
        <w:ind w:left="426" w:hanging="426"/>
        <w:jc w:val="both"/>
        <w:rPr>
          <w:lang w:val="el-GR"/>
        </w:rPr>
      </w:pPr>
      <w:r w:rsidRPr="002C41FF">
        <w:rPr>
          <w:rStyle w:val="ab"/>
          <w:lang w:val="en-IE"/>
        </w:rPr>
        <w:footnoteRef/>
      </w:r>
      <w:r w:rsidRPr="00263364">
        <w:rPr>
          <w:rStyle w:val="ab"/>
          <w:lang w:val="el-GR"/>
        </w:rPr>
        <w:t xml:space="preserve"> </w:t>
      </w:r>
      <w:r w:rsidRPr="00263364">
        <w:rPr>
          <w:rFonts w:ascii="Calibri" w:hAnsi="Calibri" w:cs="Calibri"/>
          <w:sz w:val="18"/>
          <w:lang w:val="el-GR" w:eastAsia="ar-SA"/>
        </w:rPr>
        <w:t xml:space="preserve">  Βλ. σχετικά, τις  παραγράφους 1 και 3 του άρθρου: «1. […]</w:t>
      </w:r>
      <w:r w:rsidRPr="00263364">
        <w:rPr>
          <w:rFonts w:ascii="Calibri" w:hAnsi="Calibri" w:cs="Calibri"/>
          <w:i/>
          <w:sz w:val="18"/>
          <w:lang w:val="el-GR" w:eastAsia="ar-SA"/>
        </w:rPr>
        <w:t xml:space="preserve">Στις περιπτώσεις που ο νόμος απαιτεί βεβαίωση του γνησίου της    υπογραφής του ενδιαφερομένου, αρκεί η εγκεκριμένη ηλεκτρονική υπογραφή ή η εγκεκριμένη ηλεκτρονική σφραγίδα του ενδιαφερομένου, εφόσον το έγγραφο διακινείται ηλεκτρονικά» […] 3. Τα ηλεκτρονικά έγγραφα υποβάλλονται και γίνονται υποχρεωτικά αποδεκτά, σύμφωνα με τα οριζόμενα στα άρθρα 13 έως 15 του ν. </w:t>
      </w:r>
      <w:hyperlink w:history="1">
        <w:r w:rsidRPr="00263364">
          <w:rPr>
            <w:rFonts w:ascii="Calibri" w:hAnsi="Calibri" w:cs="Calibri"/>
            <w:i/>
            <w:sz w:val="18"/>
            <w:lang w:val="el-GR" w:eastAsia="ar-SA"/>
          </w:rPr>
          <w:t>4727/2020</w:t>
        </w:r>
      </w:hyperlink>
      <w:r w:rsidRPr="00263364">
        <w:rPr>
          <w:rFonts w:ascii="Calibri" w:hAnsi="Calibri" w:cs="Calibri"/>
          <w:i/>
          <w:sz w:val="18"/>
          <w:lang w:val="el-GR" w:eastAsia="ar-SA"/>
        </w:rPr>
        <w:t xml:space="preserve"> (</w:t>
      </w:r>
      <w:hyperlink w:history="1">
        <w:r w:rsidRPr="00263364">
          <w:rPr>
            <w:rFonts w:ascii="Calibri" w:hAnsi="Calibri" w:cs="Calibri"/>
            <w:i/>
            <w:sz w:val="18"/>
            <w:lang w:val="el-GR" w:eastAsia="ar-SA"/>
          </w:rPr>
          <w:t>Α` 184</w:t>
        </w:r>
      </w:hyperlink>
      <w:r w:rsidRPr="00263364">
        <w:rPr>
          <w:rFonts w:ascii="Calibri" w:hAnsi="Calibri" w:cs="Calibri"/>
          <w:i/>
          <w:sz w:val="18"/>
          <w:lang w:val="el-GR" w:eastAsia="ar-SA"/>
        </w:rPr>
        <w:t>).</w:t>
      </w:r>
    </w:p>
  </w:footnote>
  <w:footnote w:id="30">
    <w:p w14:paraId="3372A8CD" w14:textId="75FC51B1" w:rsidR="00A52C11" w:rsidRPr="00BD65F6" w:rsidRDefault="00A52C11" w:rsidP="008F4B0A">
      <w:pPr>
        <w:pStyle w:val="af4"/>
        <w:rPr>
          <w:lang w:val="el-GR"/>
        </w:rPr>
      </w:pPr>
      <w:r>
        <w:rPr>
          <w:rStyle w:val="a8"/>
        </w:rPr>
        <w:footnoteRef/>
      </w:r>
      <w:r>
        <w:rPr>
          <w:szCs w:val="18"/>
          <w:lang w:val="el-GR"/>
        </w:rPr>
        <w:tab/>
        <w:t>Β</w:t>
      </w:r>
      <w:r w:rsidRPr="006772AB">
        <w:rPr>
          <w:szCs w:val="18"/>
          <w:lang w:val="el-GR"/>
        </w:rPr>
        <w:t>λ</w:t>
      </w:r>
      <w:r>
        <w:rPr>
          <w:szCs w:val="18"/>
          <w:lang w:val="el-GR"/>
        </w:rPr>
        <w:t>.</w:t>
      </w:r>
      <w:r w:rsidRPr="006772AB">
        <w:rPr>
          <w:szCs w:val="18"/>
          <w:lang w:val="el-GR"/>
        </w:rPr>
        <w:t xml:space="preserve"> παρ. 5 περ. α΄ του άρθρου 95 του ν. 4412/2016</w:t>
      </w:r>
      <w:r>
        <w:rPr>
          <w:szCs w:val="18"/>
          <w:lang w:val="el-GR"/>
        </w:rPr>
        <w:t>,</w:t>
      </w:r>
      <w:r w:rsidRPr="006772AB">
        <w:rPr>
          <w:lang w:val="el-GR"/>
        </w:rPr>
        <w:t xml:space="preserve"> όπως </w:t>
      </w:r>
      <w:r>
        <w:rPr>
          <w:lang w:val="el-GR"/>
        </w:rPr>
        <w:t>τροποποιήθηκε με</w:t>
      </w:r>
      <w:r w:rsidRPr="006772AB">
        <w:rPr>
          <w:lang w:val="el-GR"/>
        </w:rPr>
        <w:t xml:space="preserve"> το άρθρο 37 του ν. 4</w:t>
      </w:r>
      <w:r>
        <w:rPr>
          <w:lang w:val="el-GR"/>
        </w:rPr>
        <w:t>782</w:t>
      </w:r>
      <w:r w:rsidRPr="006772AB">
        <w:rPr>
          <w:lang w:val="el-GR"/>
        </w:rPr>
        <w:t>/20</w:t>
      </w:r>
      <w:r>
        <w:rPr>
          <w:lang w:val="el-GR"/>
        </w:rPr>
        <w:t>21</w:t>
      </w:r>
      <w:r w:rsidRPr="006772AB">
        <w:rPr>
          <w:szCs w:val="18"/>
          <w:lang w:val="el-GR"/>
        </w:rPr>
        <w:t>. Εδώ</w:t>
      </w:r>
      <w:r w:rsidRPr="002901CB">
        <w:rPr>
          <w:szCs w:val="18"/>
          <w:lang w:val="el-GR"/>
        </w:rPr>
        <w:t xml:space="preserve"> πρέπει να καθορίζεται με σαφήνεια η σχετική μονάδα π.χ.  ανθρωποώρες κ.α.</w:t>
      </w:r>
    </w:p>
  </w:footnote>
  <w:footnote w:id="31">
    <w:p w14:paraId="4DAA325A" w14:textId="77777777" w:rsidR="00A52C11" w:rsidRPr="001036EA" w:rsidRDefault="00A52C11" w:rsidP="00130942">
      <w:pPr>
        <w:pStyle w:val="af4"/>
        <w:ind w:left="426" w:hanging="426"/>
        <w:rPr>
          <w:lang w:val="el-GR"/>
        </w:rPr>
      </w:pPr>
      <w:r>
        <w:rPr>
          <w:rStyle w:val="a8"/>
        </w:rPr>
        <w:footnoteRef/>
      </w:r>
      <w:r>
        <w:rPr>
          <w:lang w:val="el-GR"/>
        </w:rPr>
        <w:tab/>
        <w:t>Άρθρο 90 παρ. 2 και 4 του ν. 4412/2016.</w:t>
      </w:r>
    </w:p>
  </w:footnote>
  <w:footnote w:id="32">
    <w:p w14:paraId="155A8256" w14:textId="77777777" w:rsidR="00A52C11" w:rsidRPr="001101C6" w:rsidRDefault="00A52C11" w:rsidP="0084517C">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33">
    <w:p w14:paraId="4C46D656" w14:textId="77777777" w:rsidR="00A52C11" w:rsidRPr="00BD65F6" w:rsidRDefault="00A52C11" w:rsidP="00DD0F6F">
      <w:pPr>
        <w:pStyle w:val="af4"/>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34">
    <w:p w14:paraId="54998AD1" w14:textId="77777777" w:rsidR="00A52C11" w:rsidRPr="00BD65F6" w:rsidRDefault="00A52C11" w:rsidP="00DD0F6F">
      <w:pPr>
        <w:pStyle w:val="af4"/>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35">
    <w:p w14:paraId="216F4B25" w14:textId="77777777" w:rsidR="00A52C11" w:rsidRPr="00841073" w:rsidRDefault="00A52C11" w:rsidP="00F005B4">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36">
    <w:p w14:paraId="47BFBDBB" w14:textId="77777777" w:rsidR="00A52C11" w:rsidRPr="00D52587" w:rsidRDefault="00A52C11" w:rsidP="005B1D5A">
      <w:pPr>
        <w:pStyle w:val="af4"/>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37">
    <w:p w14:paraId="21DE9AFB" w14:textId="77777777" w:rsidR="00A52C11" w:rsidRPr="00827575" w:rsidRDefault="00A52C11" w:rsidP="005B1D5A">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38">
    <w:p w14:paraId="73EC662C" w14:textId="77777777" w:rsidR="00A52C11" w:rsidRPr="004072A5" w:rsidRDefault="00A52C11" w:rsidP="00F1538B">
      <w:pPr>
        <w:pStyle w:val="af5"/>
        <w:ind w:left="227" w:hanging="227"/>
        <w:rPr>
          <w:sz w:val="18"/>
          <w:lang w:val="el-GR"/>
        </w:rPr>
      </w:pPr>
      <w:r>
        <w:rPr>
          <w:rStyle w:val="ab"/>
        </w:rPr>
        <w:footnoteRef/>
      </w:r>
      <w:r w:rsidRPr="007C4E1D">
        <w:rPr>
          <w:lang w:val="el-GR"/>
        </w:rPr>
        <w:t xml:space="preserve"> </w:t>
      </w:r>
      <w:r w:rsidRPr="007C4E1D">
        <w:rPr>
          <w:sz w:val="18"/>
          <w:lang w:val="el-GR"/>
        </w:rPr>
        <w:t xml:space="preserve">Πρβλ. άρθρο 372 παρ. 3 ν. 4412/2016, σύμφωνα με το  οποίο: </w:t>
      </w:r>
      <w:r w:rsidRPr="007C4E1D">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lang w:val="el-GR"/>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lang w:val="el-GR"/>
        </w:rPr>
        <w:t xml:space="preserve"> </w:t>
      </w:r>
      <w:r w:rsidRPr="007C4E1D">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39">
    <w:p w14:paraId="7F02B8BC" w14:textId="77777777" w:rsidR="00A52C11" w:rsidRPr="007C4E1D" w:rsidRDefault="00A52C11" w:rsidP="00072601">
      <w:pPr>
        <w:pStyle w:val="af4"/>
        <w:rPr>
          <w:lang w:val="el-GR"/>
        </w:rPr>
      </w:pPr>
      <w:r>
        <w:rPr>
          <w:rStyle w:val="ab"/>
        </w:rPr>
        <w:footnoteRef/>
      </w:r>
      <w:r w:rsidRPr="007C4E1D">
        <w:rPr>
          <w:lang w:val="el-GR"/>
        </w:rPr>
        <w:t xml:space="preserve"> Πρβλ. άρθρο 372 παρ. 1 και 2 Ν. 4412/2016</w:t>
      </w:r>
      <w:r>
        <w:rPr>
          <w:lang w:val="el-GR"/>
        </w:rPr>
        <w:t>.</w:t>
      </w:r>
    </w:p>
  </w:footnote>
  <w:footnote w:id="40">
    <w:p w14:paraId="26761104" w14:textId="77777777" w:rsidR="00A52C11" w:rsidRPr="00F40EF3" w:rsidRDefault="00A52C11" w:rsidP="00072601">
      <w:pPr>
        <w:pStyle w:val="af4"/>
        <w:rPr>
          <w:lang w:val="el-GR"/>
        </w:rPr>
      </w:pPr>
      <w:r>
        <w:rPr>
          <w:rStyle w:val="ab"/>
        </w:rPr>
        <w:footnoteRef/>
      </w:r>
      <w:r w:rsidRPr="00F40EF3">
        <w:rPr>
          <w:lang w:val="el-GR"/>
        </w:rPr>
        <w:t xml:space="preserve"> Πρβλ. άρθρο 372 παρ. 4 του ν. 4412/2016</w:t>
      </w:r>
      <w:r>
        <w:rPr>
          <w:lang w:val="el-GR"/>
        </w:rPr>
        <w:t>.</w:t>
      </w:r>
    </w:p>
  </w:footnote>
  <w:footnote w:id="41">
    <w:p w14:paraId="754568DA" w14:textId="77777777" w:rsidR="00A52C11" w:rsidRPr="00F40EF3" w:rsidRDefault="00A52C11" w:rsidP="00160FCE">
      <w:pPr>
        <w:pStyle w:val="af4"/>
        <w:rPr>
          <w:lang w:val="el-GR"/>
        </w:rPr>
      </w:pPr>
      <w:r>
        <w:rPr>
          <w:rStyle w:val="ab"/>
        </w:rPr>
        <w:footnoteRef/>
      </w:r>
      <w:r w:rsidRPr="006A44BE">
        <w:rPr>
          <w:lang w:val="el-GR"/>
        </w:rPr>
        <w:t xml:space="preserve"> Πρβλ άρθρο 372 παρ. 6 του ν. 4412/2016.</w:t>
      </w:r>
    </w:p>
  </w:footnote>
  <w:footnote w:id="42">
    <w:p w14:paraId="2CCCAA80" w14:textId="520B0E9D" w:rsidR="00A52C11" w:rsidRPr="006B2C94" w:rsidRDefault="00A52C11" w:rsidP="004C3766">
      <w:pPr>
        <w:pStyle w:val="af4"/>
        <w:rPr>
          <w:lang w:val="el-GR"/>
        </w:rPr>
      </w:pPr>
      <w:r>
        <w:rPr>
          <w:rStyle w:val="a4"/>
        </w:rPr>
        <w:footnoteRef/>
      </w:r>
      <w:r>
        <w:rPr>
          <w:lang w:val="el-GR"/>
        </w:rPr>
        <w:tab/>
      </w:r>
      <w:r w:rsidRPr="00BC18AC">
        <w:rPr>
          <w:lang w:val="el-GR"/>
        </w:rPr>
        <w:t>Π</w:t>
      </w:r>
      <w:r w:rsidRPr="00360444">
        <w:rPr>
          <w:lang w:val="el-GR"/>
        </w:rPr>
        <w:t xml:space="preserve">αρ. </w:t>
      </w:r>
      <w:r w:rsidRPr="006C51DC">
        <w:rPr>
          <w:lang w:val="el-GR"/>
        </w:rPr>
        <w:t>4</w:t>
      </w:r>
      <w:r w:rsidRPr="00670EE8">
        <w:rPr>
          <w:lang w:val="el-GR"/>
        </w:rPr>
        <w:t xml:space="preserve"> του άρθρου</w:t>
      </w:r>
      <w:r w:rsidRPr="001839AA">
        <w:rPr>
          <w:lang w:val="el-GR"/>
        </w:rPr>
        <w:t xml:space="preserve"> 131</w:t>
      </w:r>
      <w:r w:rsidRPr="00353AF0">
        <w:rPr>
          <w:lang w:val="el-GR"/>
        </w:rPr>
        <w:t xml:space="preserve"> του ν. 4412/2016. </w:t>
      </w:r>
      <w:r>
        <w:rPr>
          <w:lang w:val="el-GR"/>
        </w:rPr>
        <w:t>Β</w:t>
      </w:r>
      <w:r w:rsidRPr="007512C7">
        <w:rPr>
          <w:lang w:val="el-GR"/>
        </w:rPr>
        <w:t>λ</w:t>
      </w:r>
      <w:r>
        <w:rPr>
          <w:lang w:val="el-GR"/>
        </w:rPr>
        <w:t>.</w:t>
      </w:r>
      <w:r w:rsidRPr="007512C7">
        <w:rPr>
          <w:lang w:val="el-GR"/>
        </w:rPr>
        <w:t xml:space="preserve"> και παρ. 2.2.8.2 της παρούσ</w:t>
      </w:r>
      <w:r>
        <w:rPr>
          <w:lang w:val="el-GR"/>
        </w:rPr>
        <w:t>α</w:t>
      </w:r>
      <w:r w:rsidRPr="007512C7">
        <w:rPr>
          <w:lang w:val="el-GR"/>
        </w:rPr>
        <w:t>ς.</w:t>
      </w:r>
    </w:p>
  </w:footnote>
  <w:footnote w:id="43">
    <w:p w14:paraId="4043399F" w14:textId="77777777" w:rsidR="00A52C11" w:rsidRPr="00BD65F6" w:rsidRDefault="00A52C11" w:rsidP="004C3766">
      <w:pPr>
        <w:pStyle w:val="af4"/>
        <w:rPr>
          <w:lang w:val="el-GR"/>
        </w:rPr>
      </w:pPr>
      <w:r>
        <w:rPr>
          <w:rStyle w:val="a8"/>
        </w:rPr>
        <w:footnoteRef/>
      </w:r>
      <w:r>
        <w:rPr>
          <w:lang w:val="el-GR"/>
        </w:rPr>
        <w:tab/>
      </w:r>
      <w:r w:rsidRPr="00AC0B40">
        <w:rPr>
          <w:lang w:val="el-GR"/>
        </w:rPr>
        <w:t>Δυνατότητα της Α.Α. να προβλέψει στη διακήρυξη ρήτρες αναθεώρησης/ προαιρέσεις. Στην περίπτωση αυτή και εφόσον πρόκειται για σαφείς, ακριβείς και ρητές ρήτρες αναθεώρησης, στις οποίες μπορεί να περιλαμβάνονται και ρήτρες αναθεώρησης τιμών ή προαιρέσεις, επιτρέπεται η τροποποίηση της σύμβασης χωρίς νέα διαδικασία σύναψης, ανεξαρτήτως της χρηματικής αξίας της τροποποίησης. Οι ρήτρες αυτές αναφέρουν το αντικείμενο και τη φύση των ενδεχόμενων τροποποιήσεων ή προαιρέσεων, καθώς και τους όρους υπό τους οποίους μπορούν να ενεργοποιηθούν. Οι προβλεπόμενες τροποποιήσεις ή προαιρέσεις δε</w:t>
      </w:r>
      <w:r>
        <w:rPr>
          <w:lang w:val="el-GR"/>
        </w:rPr>
        <w:t>ν</w:t>
      </w:r>
      <w:r w:rsidRPr="00AC0B40">
        <w:rPr>
          <w:lang w:val="el-GR"/>
        </w:rPr>
        <w:t xml:space="preserve">  πρέπει να μεταβάλουν τη συνολική φύση της σύμβασης (</w:t>
      </w:r>
      <w:r>
        <w:rPr>
          <w:lang w:val="el-GR"/>
        </w:rPr>
        <w:t>Β</w:t>
      </w:r>
      <w:r w:rsidRPr="00AC0B40">
        <w:rPr>
          <w:lang w:val="el-GR"/>
        </w:rPr>
        <w:t>λ. άρθρο 132 παρ. 1 α</w:t>
      </w:r>
      <w:r>
        <w:rPr>
          <w:lang w:val="el-GR"/>
        </w:rPr>
        <w:t>΄</w:t>
      </w:r>
      <w:r w:rsidRPr="00AC0B40">
        <w:rPr>
          <w:lang w:val="el-GR"/>
        </w:rPr>
        <w:t xml:space="preserve"> του ν. 4412/2016).</w:t>
      </w:r>
    </w:p>
  </w:footnote>
  <w:footnote w:id="44">
    <w:p w14:paraId="02D477BF" w14:textId="77777777" w:rsidR="00A52C11" w:rsidRPr="00FF4138" w:rsidRDefault="00A52C11"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45">
    <w:p w14:paraId="1DB7DFFC" w14:textId="77777777" w:rsidR="00A52C11" w:rsidRPr="00954CC6" w:rsidRDefault="00A52C11" w:rsidP="00F60578">
      <w:pPr>
        <w:pStyle w:val="af4"/>
        <w:rPr>
          <w:lang w:val="el-GR"/>
        </w:rPr>
      </w:pPr>
      <w:r w:rsidRPr="009D34B5">
        <w:rPr>
          <w:rStyle w:val="ab"/>
        </w:rPr>
        <w:footnoteRef/>
      </w:r>
      <w:r w:rsidRPr="009D34B5">
        <w:rPr>
          <w:lang w:val="el-GR"/>
        </w:rPr>
        <w:t xml:space="preserve"> </w:t>
      </w:r>
      <w:r w:rsidRPr="009D34B5">
        <w:rPr>
          <w:lang w:val="el-GR"/>
        </w:rPr>
        <w:tab/>
      </w:r>
      <w:r>
        <w:rPr>
          <w:lang w:val="el-GR"/>
        </w:rPr>
        <w:t>Β</w:t>
      </w:r>
      <w:r w:rsidRPr="009D34B5">
        <w:rPr>
          <w:lang w:val="el-GR"/>
        </w:rPr>
        <w:t>λ. Απόφαση αριθμ. 63446</w:t>
      </w:r>
      <w:r>
        <w:rPr>
          <w:lang w:val="el-GR"/>
        </w:rPr>
        <w:t>/2021</w:t>
      </w:r>
      <w:r w:rsidRPr="009D34B5">
        <w:rPr>
          <w:lang w:val="el-GR"/>
        </w:rPr>
        <w:t xml:space="preserve"> </w:t>
      </w:r>
      <w:r w:rsidRPr="00FC736C">
        <w:rPr>
          <w:i/>
          <w:lang w:val="el-GR"/>
        </w:rPr>
        <w:t>(B’ 2338/02.06.2021)</w:t>
      </w:r>
      <w:r>
        <w:rPr>
          <w:i/>
          <w:lang w:val="el-GR"/>
        </w:rPr>
        <w:t xml:space="preserve"> </w:t>
      </w:r>
      <w:r w:rsidRPr="009D34B5">
        <w:rPr>
          <w:lang w:val="el-GR"/>
        </w:rPr>
        <w:t>Υπουργών Οικονομικών – Ανάπτυξης και Επενδύσεων – Επικρατείας «Καθορισμός Εθνικού Μορφότυπου ηλεκτρονικού τιμολογίου στο πλαίσιο των Δημοσίων Συμβάσεων», άρθρο 3 παρ.2</w:t>
      </w:r>
      <w:r>
        <w:rPr>
          <w:lang w:val="el-GR"/>
        </w:rPr>
        <w:t xml:space="preserve"> </w:t>
      </w:r>
      <w:r w:rsidRPr="009D34B5">
        <w:rPr>
          <w:lang w:val="el-GR"/>
        </w:rPr>
        <w:t xml:space="preserve"> πεδίο «</w:t>
      </w:r>
      <w:r w:rsidRPr="009D34B5">
        <w:rPr>
          <w:lang w:val="en-US"/>
        </w:rPr>
        <w:t>BT</w:t>
      </w:r>
      <w:r w:rsidRPr="009D34B5">
        <w:rPr>
          <w:lang w:val="el-GR"/>
        </w:rPr>
        <w:t>-11: Στοιχείο αναφοράς αγαθού / υπηρεσίας / μελέτης / έργου»</w:t>
      </w:r>
    </w:p>
  </w:footnote>
  <w:footnote w:id="46">
    <w:p w14:paraId="2C029A4D" w14:textId="77777777" w:rsidR="00A52C11" w:rsidRPr="001F7E31" w:rsidRDefault="00A52C11" w:rsidP="003F0D9A">
      <w:pPr>
        <w:pStyle w:val="af4"/>
        <w:rPr>
          <w:lang w:val="el-GR"/>
        </w:rPr>
      </w:pPr>
      <w:r>
        <w:rPr>
          <w:rStyle w:val="ab"/>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47">
    <w:p w14:paraId="7AE6537D" w14:textId="77777777" w:rsidR="00A52C11" w:rsidRPr="00E97D1B" w:rsidRDefault="00A52C11" w:rsidP="005052FB">
      <w:pPr>
        <w:pStyle w:val="af4"/>
        <w:rPr>
          <w:ins w:id="429" w:author="Πλούμπη Σοφία" w:date="2021-06-14T12:13:00Z"/>
          <w:del w:id="430" w:author="Panagoiliopoulou Maria" w:date="2019-07-01T15:09:00Z"/>
          <w:lang w:val="el-GR"/>
        </w:rPr>
      </w:pPr>
      <w:r w:rsidRPr="00022C43">
        <w:rPr>
          <w:rStyle w:val="0"/>
        </w:rPr>
        <w:footnoteRef/>
      </w:r>
      <w:r w:rsidRPr="00263364">
        <w:rPr>
          <w:lang w:val="el-GR"/>
        </w:rPr>
        <w:t xml:space="preserve">  </w:t>
      </w:r>
      <w:r w:rsidRPr="00263364">
        <w:rPr>
          <w:lang w:val="el-GR"/>
        </w:rPr>
        <w:tab/>
      </w:r>
      <w:r>
        <w:rPr>
          <w:lang w:val="el-GR"/>
        </w:rPr>
        <w:t>Ά</w:t>
      </w:r>
      <w:r w:rsidRPr="00022C43">
        <w:rPr>
          <w:lang w:val="el-GR"/>
        </w:rPr>
        <w:t>ρθρο</w:t>
      </w:r>
      <w:r w:rsidRPr="00263364">
        <w:rPr>
          <w:lang w:val="el-GR"/>
        </w:rPr>
        <w:t xml:space="preserve"> 205</w:t>
      </w:r>
      <w:r w:rsidRPr="00022C43">
        <w:rPr>
          <w:lang w:val="el-GR"/>
        </w:rPr>
        <w:t>Α</w:t>
      </w:r>
      <w:r w:rsidRPr="00263364">
        <w:rPr>
          <w:lang w:val="el-GR"/>
        </w:rPr>
        <w:t xml:space="preserve"> </w:t>
      </w:r>
      <w:r w:rsidRPr="00022C43">
        <w:rPr>
          <w:lang w:val="el-GR"/>
        </w:rPr>
        <w:t>του</w:t>
      </w:r>
      <w:r w:rsidRPr="00263364">
        <w:rPr>
          <w:lang w:val="el-GR"/>
        </w:rPr>
        <w:t xml:space="preserve"> </w:t>
      </w:r>
      <w:r w:rsidRPr="00022C43">
        <w:rPr>
          <w:lang w:val="el-GR"/>
        </w:rPr>
        <w:t>ν</w:t>
      </w:r>
      <w:r w:rsidRPr="00263364">
        <w:rPr>
          <w:lang w:val="el-GR"/>
        </w:rPr>
        <w:t>. 4412/2016</w:t>
      </w:r>
    </w:p>
  </w:footnote>
  <w:footnote w:id="48">
    <w:p w14:paraId="767199A6" w14:textId="77777777" w:rsidR="00A52C11" w:rsidRPr="00263364" w:rsidRDefault="00A52C11" w:rsidP="004C3766">
      <w:pPr>
        <w:pStyle w:val="af4"/>
        <w:rPr>
          <w:lang w:val="en-US"/>
        </w:rPr>
      </w:pPr>
      <w:r w:rsidRPr="00E377E2">
        <w:rPr>
          <w:rStyle w:val="ab"/>
        </w:rPr>
        <w:footnoteRef/>
      </w:r>
      <w:r w:rsidRPr="00E377E2">
        <w:rPr>
          <w:lang w:val="el-GR"/>
        </w:rPr>
        <w:t xml:space="preserve"> </w:t>
      </w:r>
      <w:r>
        <w:rPr>
          <w:lang w:val="el-GR"/>
        </w:rPr>
        <w:t>Β</w:t>
      </w:r>
      <w:r w:rsidRPr="00E377E2">
        <w:rPr>
          <w:lang w:val="el-GR"/>
        </w:rPr>
        <w:t>λ. ιδίως Πράξεις Ελ.Συν.  Κλ</w:t>
      </w:r>
      <w:r w:rsidRPr="00263364">
        <w:rPr>
          <w:lang w:val="en-US"/>
        </w:rPr>
        <w:t xml:space="preserve">. </w:t>
      </w:r>
      <w:r w:rsidRPr="00E377E2">
        <w:rPr>
          <w:lang w:val="el-GR"/>
        </w:rPr>
        <w:t>ΣΤ΄</w:t>
      </w:r>
      <w:r w:rsidRPr="00263364">
        <w:rPr>
          <w:lang w:val="en-US"/>
        </w:rPr>
        <w:t xml:space="preserve">373/2019 &amp; 158/2019. </w:t>
      </w:r>
    </w:p>
  </w:footnote>
  <w:footnote w:id="49">
    <w:p w14:paraId="711DD93E" w14:textId="77777777" w:rsidR="00A52C11" w:rsidRPr="00CD27F2" w:rsidRDefault="00A52C11" w:rsidP="006E4901">
      <w:pPr>
        <w:pStyle w:val="af4"/>
        <w:rPr>
          <w:lang w:val="en-US"/>
        </w:rPr>
      </w:pPr>
      <w:r>
        <w:rPr>
          <w:rStyle w:val="ab"/>
        </w:rPr>
        <w:footnoteRef/>
      </w:r>
      <w:r w:rsidRPr="00CD27F2">
        <w:rPr>
          <w:lang w:val="en-US"/>
        </w:rPr>
        <w:t xml:space="preserve"> </w:t>
      </w:r>
      <w:r w:rsidRPr="00603221">
        <w:rPr>
          <w:lang w:val="el-GR"/>
        </w:rPr>
        <w:t>Ως</w:t>
      </w:r>
      <w:r w:rsidRPr="00CD27F2">
        <w:rPr>
          <w:lang w:val="en-US"/>
        </w:rPr>
        <w:t xml:space="preserve"> </w:t>
      </w:r>
      <w:r w:rsidRPr="00603221">
        <w:rPr>
          <w:lang w:val="el-GR"/>
        </w:rPr>
        <w:t>ΘΕΣΕΙΣ</w:t>
      </w:r>
      <w:r w:rsidRPr="00CD27F2">
        <w:rPr>
          <w:lang w:val="en-US"/>
        </w:rPr>
        <w:t xml:space="preserve"> </w:t>
      </w:r>
      <w:r w:rsidRPr="00603221">
        <w:rPr>
          <w:lang w:val="el-GR"/>
        </w:rPr>
        <w:t>ενδεικτικά</w:t>
      </w:r>
      <w:r w:rsidRPr="00CD27F2">
        <w:rPr>
          <w:lang w:val="en-US"/>
        </w:rPr>
        <w:t xml:space="preserve"> </w:t>
      </w:r>
      <w:r w:rsidRPr="00603221">
        <w:rPr>
          <w:lang w:val="el-GR"/>
        </w:rPr>
        <w:t>αναφέρονται</w:t>
      </w:r>
      <w:r w:rsidRPr="00CD27F2">
        <w:rPr>
          <w:lang w:val="en-US"/>
        </w:rPr>
        <w:t xml:space="preserve"> : </w:t>
      </w:r>
      <w:r>
        <w:rPr>
          <w:lang w:val="en-GB"/>
        </w:rPr>
        <w:t>m</w:t>
      </w:r>
      <w:r>
        <w:rPr>
          <w:lang w:val="en-US"/>
        </w:rPr>
        <w:t>anager</w:t>
      </w:r>
      <w:r w:rsidRPr="00CD27F2">
        <w:rPr>
          <w:lang w:val="en-US"/>
        </w:rPr>
        <w:t xml:space="preserve">, </w:t>
      </w:r>
      <w:r>
        <w:rPr>
          <w:lang w:val="en-US"/>
        </w:rPr>
        <w:t>senior</w:t>
      </w:r>
      <w:r w:rsidRPr="00CD27F2">
        <w:rPr>
          <w:lang w:val="en-US"/>
        </w:rPr>
        <w:t xml:space="preserve"> </w:t>
      </w:r>
      <w:r>
        <w:rPr>
          <w:lang w:val="en-US"/>
        </w:rPr>
        <w:t>consultant</w:t>
      </w:r>
      <w:r w:rsidRPr="00CD27F2">
        <w:rPr>
          <w:lang w:val="en-US"/>
        </w:rPr>
        <w:t xml:space="preserve">, </w:t>
      </w:r>
      <w:r>
        <w:rPr>
          <w:lang w:val="en-US"/>
        </w:rPr>
        <w:t>consultant</w:t>
      </w:r>
      <w:r w:rsidRPr="00CD27F2">
        <w:rPr>
          <w:lang w:val="en-US"/>
        </w:rPr>
        <w:t xml:space="preserve">, </w:t>
      </w:r>
      <w:r>
        <w:rPr>
          <w:lang w:val="en-US"/>
        </w:rPr>
        <w:t>business</w:t>
      </w:r>
      <w:r w:rsidRPr="00CD27F2">
        <w:rPr>
          <w:lang w:val="en-US"/>
        </w:rPr>
        <w:t xml:space="preserve"> </w:t>
      </w:r>
      <w:r>
        <w:rPr>
          <w:lang w:val="en-US"/>
        </w:rPr>
        <w:t>expert</w:t>
      </w:r>
      <w:r w:rsidRPr="00CD27F2">
        <w:rPr>
          <w:lang w:val="en-US"/>
        </w:rPr>
        <w:t xml:space="preserve"> </w:t>
      </w:r>
      <w:r w:rsidRPr="00603221">
        <w:rPr>
          <w:lang w:val="el-GR"/>
        </w:rPr>
        <w:t>κλπ</w:t>
      </w:r>
      <w:r w:rsidRPr="00CD27F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67259" w14:textId="106BBC72" w:rsidR="00A52C11" w:rsidRPr="00F82A8D" w:rsidRDefault="00A52C11"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263364">
      <w:rPr>
        <w:i/>
        <w:iCs/>
        <w:sz w:val="20"/>
        <w:lang w:val="el-GR"/>
      </w:rPr>
      <w:t>Άνω</w:t>
    </w:r>
    <w:r>
      <w:rPr>
        <w:i/>
        <w:iCs/>
        <w:sz w:val="20"/>
        <w:lang w:val="el-GR"/>
      </w:rPr>
      <w:t xml:space="preserve"> </w:t>
    </w:r>
    <w:r w:rsidRPr="006E6191">
      <w:rPr>
        <w:i/>
        <w:iCs/>
        <w:sz w:val="20"/>
        <w:lang w:val="el-GR"/>
      </w:rPr>
      <w:t>των Ορίων Διαγωνισμού για το Έργο «</w:t>
    </w:r>
    <w:r w:rsidRPr="00263364">
      <w:rPr>
        <w:i/>
        <w:iCs/>
        <w:sz w:val="20"/>
        <w:lang w:val="el-GR"/>
      </w:rPr>
      <w:t>Αναβάθμιση Συστήματος Κλήρωσης, Διανομής και Διαχείρισης Θεμάτων από την Τράπεζα Θεμάτων Διαβαθμισμένης Δυσκολίας (Τ.Θ.Δ.Δ.)</w:t>
    </w:r>
    <w:r w:rsidRPr="006E6191">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D7458" w14:textId="41948F3F" w:rsidR="00A52C11" w:rsidRPr="00C82832" w:rsidRDefault="00A52C11" w:rsidP="00A73BD3">
    <w:pPr>
      <w:pStyle w:val="af3"/>
      <w:pBdr>
        <w:bottom w:val="single" w:sz="4" w:space="1" w:color="auto"/>
      </w:pBdr>
      <w:rPr>
        <w:i/>
        <w:iCs/>
        <w:sz w:val="20"/>
        <w:lang w:val="el-GR"/>
      </w:rPr>
    </w:pPr>
    <w:bookmarkStart w:id="10" w:name="_Hlk180751024"/>
    <w:bookmarkStart w:id="11" w:name="_Hlk180751025"/>
    <w:r w:rsidRPr="006E6191">
      <w:rPr>
        <w:i/>
        <w:iCs/>
        <w:sz w:val="20"/>
        <w:lang w:val="el-GR"/>
      </w:rPr>
      <w:t xml:space="preserve">Διακήρυξη Ηλεκτρονικού Ανοικτού </w:t>
    </w:r>
    <w:r w:rsidRPr="00FE16E4">
      <w:rPr>
        <w:i/>
        <w:iCs/>
        <w:sz w:val="20"/>
        <w:lang w:val="el-GR"/>
      </w:rPr>
      <w:t>Διεθνούς Άνω των</w:t>
    </w:r>
    <w:r w:rsidRPr="006E6191">
      <w:rPr>
        <w:i/>
        <w:iCs/>
        <w:sz w:val="20"/>
        <w:lang w:val="el-GR"/>
      </w:rPr>
      <w:t xml:space="preserve"> Ορίων Διαγωνισμού για το Έργο «</w:t>
    </w:r>
    <w:bookmarkStart w:id="12" w:name="_Hlk180751139"/>
    <w:r w:rsidRPr="00FE16E4">
      <w:rPr>
        <w:i/>
        <w:iCs/>
        <w:sz w:val="20"/>
        <w:lang w:val="el-GR"/>
      </w:rPr>
      <w:t>Αναβάθμιση Συστήματος Κλήρωσης, Διανομής και Διαχείρισης Θεμάτων από την Τράπεζα Θεμάτων Διαβαθμισμένης Δυσκολίας (Τ.Θ.Δ.Δ.)</w:t>
    </w:r>
    <w:r w:rsidRPr="006E6191">
      <w:rPr>
        <w:i/>
        <w:iCs/>
        <w:sz w:val="20"/>
        <w:lang w:val="el-GR"/>
      </w:rPr>
      <w:t>»</w:t>
    </w:r>
    <w:bookmarkEnd w:id="10"/>
    <w:bookmarkEnd w:id="11"/>
    <w:bookmarkEnd w:id="12"/>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D5C3D" w14:textId="77777777" w:rsidR="00A52C11" w:rsidRPr="00C82832" w:rsidRDefault="00A52C11" w:rsidP="00BC506B">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FE16E4">
      <w:rPr>
        <w:i/>
        <w:iCs/>
        <w:sz w:val="20"/>
        <w:lang w:val="el-GR"/>
      </w:rPr>
      <w:t>Διεθνούς Άνω των</w:t>
    </w:r>
    <w:r w:rsidRPr="006E6191">
      <w:rPr>
        <w:i/>
        <w:iCs/>
        <w:sz w:val="20"/>
        <w:lang w:val="el-GR"/>
      </w:rPr>
      <w:t xml:space="preserve"> Ορίων Διαγωνισμού για το Έργο «</w:t>
    </w:r>
    <w:r w:rsidRPr="00FE16E4">
      <w:rPr>
        <w:i/>
        <w:iCs/>
        <w:sz w:val="20"/>
        <w:lang w:val="el-GR"/>
      </w:rPr>
      <w:t>Αναβάθμιση Συστήματος Κλήρωσης, Διανομής και Διαχείρισης Θεμάτων από την Τράπεζα Θεμάτων Διαβαθμισμένης Δυσκολίας (Τ.Θ.Δ.Δ.)</w:t>
    </w:r>
    <w:r w:rsidRPr="006E6191">
      <w:rPr>
        <w:i/>
        <w:iCs/>
        <w:sz w:val="20"/>
        <w:lang w:val="el-GR"/>
      </w:rPr>
      <w:t>»</w:t>
    </w:r>
  </w:p>
  <w:p w14:paraId="2591FD3A" w14:textId="650E6B75" w:rsidR="00A52C11" w:rsidRPr="00BC506B" w:rsidRDefault="00A52C11" w:rsidP="00BC506B">
    <w:pPr>
      <w:pStyle w:val="af3"/>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B2D2D" w14:textId="2E2DF4BB" w:rsidR="00A52C11" w:rsidRPr="00BC506B" w:rsidRDefault="00A52C11" w:rsidP="00BC506B">
    <w:pPr>
      <w:pStyle w:val="af3"/>
      <w:rPr>
        <w:lang w:val="el-GR"/>
      </w:rPr>
    </w:pPr>
    <w:r w:rsidRPr="00BC506B">
      <w:rPr>
        <w:i/>
        <w:iCs/>
        <w:sz w:val="20"/>
        <w:lang w:val="el-GR"/>
      </w:rPr>
      <w:t>Διακήρυξη Ηλεκτρονικού Ανοικτού Διεθνούς Άνω των Ορίων Διαγωνισμού για το Έργο «Αναβάθμιση Συστήματος Κλήρωσης, Διανομής και Διαχείρισης Θεμάτων από την Τράπεζα Θεμάτων Διαβαθμισμένης Δυσκολίας (Τ.Θ.Δ.Δ.)»</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876BE" w14:textId="77777777" w:rsidR="00A52C11" w:rsidRPr="00BC506B" w:rsidRDefault="00A52C11" w:rsidP="00BC506B">
    <w:pPr>
      <w:pBdr>
        <w:bottom w:val="single" w:sz="4" w:space="1" w:color="auto"/>
      </w:pBdr>
      <w:rPr>
        <w:i/>
        <w:iCs/>
        <w:sz w:val="20"/>
        <w:lang w:val="el-GR"/>
      </w:rPr>
    </w:pPr>
    <w:r w:rsidRPr="00BC506B">
      <w:rPr>
        <w:i/>
        <w:iCs/>
        <w:sz w:val="20"/>
        <w:lang w:val="el-GR"/>
      </w:rPr>
      <w:t>Διακήρυξη Ηλεκτρονικού Ανοικτού Διεθνούς Άνω των Ορίων Διαγωνισμού για το Έργο «Αναβάθμιση Συστήματος Κλήρωσης, Διανομής και Διαχείρισης Θεμάτων από την Τράπεζα Θεμάτων Διαβαθμισμένης Δυσκολίας (Τ.Θ.Δ.Δ.)»</w:t>
    </w:r>
  </w:p>
  <w:p w14:paraId="651F0E39" w14:textId="5FCCED4C" w:rsidR="00A52C11" w:rsidRPr="00BC506B" w:rsidRDefault="00A52C11" w:rsidP="00BC506B">
    <w:pPr>
      <w:pStyle w:val="af3"/>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44A4A5C"/>
    <w:multiLevelType w:val="hybridMultilevel"/>
    <w:tmpl w:val="C7EE7D6C"/>
    <w:lvl w:ilvl="0" w:tplc="E9284C96">
      <w:start w:val="1"/>
      <w:numFmt w:val="bullet"/>
      <w:lvlText w:val=""/>
      <w:lvlJc w:val="left"/>
      <w:pPr>
        <w:ind w:left="720" w:hanging="360"/>
      </w:pPr>
      <w:rPr>
        <w:rFonts w:ascii="Wingdings" w:hAnsi="Wingdings" w:hint="default"/>
        <w:u w:val="no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07002E76"/>
    <w:multiLevelType w:val="hybridMultilevel"/>
    <w:tmpl w:val="3C76F346"/>
    <w:lvl w:ilvl="0" w:tplc="7E3EB04E">
      <w:start w:val="4"/>
      <mc:AlternateContent>
        <mc:Choice Requires="w14">
          <w:numFmt w:val="custom" w:format="α, β, γ, ..."/>
        </mc:Choice>
        <mc:Fallback>
          <w:numFmt w:val="decimal"/>
        </mc:Fallback>
      </mc:AlternateContent>
      <w:lvlText w:val="%1)"/>
      <w:lvlJc w:val="left"/>
      <w:pPr>
        <w:ind w:left="72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79047F9"/>
    <w:multiLevelType w:val="multilevel"/>
    <w:tmpl w:val="A7CCE9F2"/>
    <w:lvl w:ilvl="0">
      <w:start w:val="1"/>
      <w:numFmt w:val="decimal"/>
      <w:lvlText w:val="Π1.%1"/>
      <w:lvlJc w:val="left"/>
      <w:pPr>
        <w:tabs>
          <w:tab w:val="num" w:pos="0"/>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7980A72"/>
    <w:multiLevelType w:val="hybridMultilevel"/>
    <w:tmpl w:val="DAF6B57E"/>
    <w:lvl w:ilvl="0" w:tplc="2AFA3948">
      <w:start w:val="1"/>
      <w:numFmt w:val="decimal"/>
      <w:lvlText w:val="%1."/>
      <w:lvlJc w:val="left"/>
      <w:pPr>
        <w:ind w:left="360" w:hanging="360"/>
      </w:pPr>
      <w:rPr>
        <w:strike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07BC6327"/>
    <w:multiLevelType w:val="hybridMultilevel"/>
    <w:tmpl w:val="83526114"/>
    <w:lvl w:ilvl="0" w:tplc="3078C25E">
      <w:start w:val="1"/>
      <w:numFmt w:val="decimal"/>
      <w:lvlText w:val="%1."/>
      <w:lvlJc w:val="left"/>
      <w:pPr>
        <w:ind w:left="3479"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2477C6"/>
    <w:multiLevelType w:val="multilevel"/>
    <w:tmpl w:val="8CBEEED2"/>
    <w:lvl w:ilvl="0">
      <w:start w:val="1"/>
      <w:numFmt w:val="decimal"/>
      <w:lvlText w:val="%1."/>
      <w:lvlJc w:val="left"/>
      <w:pPr>
        <w:tabs>
          <w:tab w:val="num" w:pos="360"/>
        </w:tabs>
        <w:ind w:left="36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096343D8"/>
    <w:multiLevelType w:val="hybridMultilevel"/>
    <w:tmpl w:val="00446C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0C4D1A75"/>
    <w:multiLevelType w:val="hybridMultilevel"/>
    <w:tmpl w:val="45B493F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0CBC4171"/>
    <w:multiLevelType w:val="multilevel"/>
    <w:tmpl w:val="23F868F0"/>
    <w:lvl w:ilvl="0">
      <w:start w:val="1"/>
      <w:numFmt w:val="decimal"/>
      <w:lvlText w:val="%1."/>
      <w:lvlJc w:val="left"/>
      <w:pPr>
        <w:ind w:left="360" w:hanging="360"/>
      </w:pPr>
      <w:rPr>
        <w:rFonts w:hint="default"/>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0FD46C94"/>
    <w:multiLevelType w:val="hybridMultilevel"/>
    <w:tmpl w:val="1D78D6DE"/>
    <w:lvl w:ilvl="0" w:tplc="C80E3DE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03027A1"/>
    <w:multiLevelType w:val="hybridMultilevel"/>
    <w:tmpl w:val="1B70E774"/>
    <w:lvl w:ilvl="0" w:tplc="D7FEEC5A">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10320D1F"/>
    <w:multiLevelType w:val="hybridMultilevel"/>
    <w:tmpl w:val="288CD9A0"/>
    <w:lvl w:ilvl="0" w:tplc="FFFFFFFF">
      <w:start w:val="1"/>
      <w:numFmt w:val="bullet"/>
      <w:lvlText w:val="-"/>
      <w:lvlJc w:val="left"/>
      <w:pPr>
        <w:ind w:left="1440" w:hanging="360"/>
      </w:pPr>
      <w:rPr>
        <w:rFonts w:ascii="Tahoma" w:hAnsi="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11D268AF"/>
    <w:multiLevelType w:val="hybridMultilevel"/>
    <w:tmpl w:val="A76C614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6" w15:restartNumberingAfterBreak="0">
    <w:nsid w:val="12340E9D"/>
    <w:multiLevelType w:val="multilevel"/>
    <w:tmpl w:val="3334AD20"/>
    <w:numStyleLink w:val="Style4"/>
  </w:abstractNum>
  <w:abstractNum w:abstractNumId="27"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461739A"/>
    <w:multiLevelType w:val="multilevel"/>
    <w:tmpl w:val="5944DC30"/>
    <w:lvl w:ilvl="0">
      <w:start w:val="1"/>
      <w:numFmt w:val="decimal"/>
      <w:lvlText w:val="%1."/>
      <w:lvlJc w:val="left"/>
      <w:pPr>
        <w:tabs>
          <w:tab w:val="num" w:pos="0"/>
        </w:tabs>
        <w:ind w:left="360" w:hanging="360"/>
      </w:pPr>
    </w:lvl>
    <w:lvl w:ilvl="1">
      <w:start w:val="1"/>
      <w:numFmt w:val="decimal"/>
      <w:isLgl/>
      <w:lvlText w:val="%1.%2"/>
      <w:lvlJc w:val="left"/>
      <w:pPr>
        <w:tabs>
          <w:tab w:val="num" w:pos="0"/>
        </w:tabs>
        <w:ind w:left="1440" w:hanging="1440"/>
      </w:pPr>
    </w:lvl>
    <w:lvl w:ilvl="2">
      <w:start w:val="7"/>
      <w:numFmt w:val="decimal"/>
      <w:isLgl/>
      <w:lvlText w:val="%1.%2.%3"/>
      <w:lvlJc w:val="left"/>
      <w:pPr>
        <w:tabs>
          <w:tab w:val="num" w:pos="0"/>
        </w:tabs>
        <w:ind w:left="1440" w:hanging="1440"/>
      </w:pPr>
    </w:lvl>
    <w:lvl w:ilvl="3">
      <w:start w:val="3"/>
      <w:numFmt w:val="decimal"/>
      <w:isLgl/>
      <w:lvlText w:val="%1.%2.%3.%4"/>
      <w:lvlJc w:val="left"/>
      <w:pPr>
        <w:tabs>
          <w:tab w:val="num" w:pos="0"/>
        </w:tabs>
        <w:ind w:left="1440" w:hanging="1440"/>
      </w:pPr>
    </w:lvl>
    <w:lvl w:ilvl="4">
      <w:start w:val="1"/>
      <w:numFmt w:val="decimal"/>
      <w:isLgl/>
      <w:lvlText w:val="%1.%2.%3.%4.%5"/>
      <w:lvlJc w:val="left"/>
      <w:pPr>
        <w:tabs>
          <w:tab w:val="num" w:pos="0"/>
        </w:tabs>
        <w:ind w:left="1440" w:hanging="1440"/>
      </w:pPr>
    </w:lvl>
    <w:lvl w:ilvl="5">
      <w:start w:val="1"/>
      <w:numFmt w:val="decimal"/>
      <w:isLgl/>
      <w:lvlText w:val="%1.%2.%3.%4.%5.%6"/>
      <w:lvlJc w:val="left"/>
      <w:pPr>
        <w:tabs>
          <w:tab w:val="num" w:pos="0"/>
        </w:tabs>
        <w:ind w:left="1440" w:hanging="1440"/>
      </w:pPr>
    </w:lvl>
    <w:lvl w:ilvl="6">
      <w:start w:val="1"/>
      <w:numFmt w:val="decimal"/>
      <w:isLgl/>
      <w:lvlText w:val="%1.%2.%3.%4.%5.%6.%7"/>
      <w:lvlJc w:val="left"/>
      <w:pPr>
        <w:tabs>
          <w:tab w:val="num" w:pos="0"/>
        </w:tabs>
        <w:ind w:left="1800" w:hanging="1800"/>
      </w:pPr>
    </w:lvl>
    <w:lvl w:ilvl="7">
      <w:start w:val="1"/>
      <w:numFmt w:val="decimal"/>
      <w:isLgl/>
      <w:lvlText w:val="%1.%2.%3.%4.%5.%6.%7.%8"/>
      <w:lvlJc w:val="left"/>
      <w:pPr>
        <w:tabs>
          <w:tab w:val="num" w:pos="0"/>
        </w:tabs>
        <w:ind w:left="1800" w:hanging="1800"/>
      </w:pPr>
    </w:lvl>
    <w:lvl w:ilvl="8">
      <w:start w:val="1"/>
      <w:numFmt w:val="decimal"/>
      <w:isLgl/>
      <w:lvlText w:val="%1.%2.%3.%4.%5.%6.%7.%8.%9"/>
      <w:lvlJc w:val="left"/>
      <w:pPr>
        <w:tabs>
          <w:tab w:val="num" w:pos="0"/>
        </w:tabs>
        <w:ind w:left="2160" w:hanging="2160"/>
      </w:pPr>
    </w:lvl>
  </w:abstractNum>
  <w:abstractNum w:abstractNumId="31" w15:restartNumberingAfterBreak="0">
    <w:nsid w:val="14E53E15"/>
    <w:multiLevelType w:val="hybridMultilevel"/>
    <w:tmpl w:val="E9143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4F374BD"/>
    <w:multiLevelType w:val="hybridMultilevel"/>
    <w:tmpl w:val="E2568302"/>
    <w:lvl w:ilvl="0" w:tplc="6CD2289A">
      <w:start w:val="1"/>
      <w:numFmt w:val="decimal"/>
      <w:lvlText w:val="1.2.4.%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33" w15:restartNumberingAfterBreak="0">
    <w:nsid w:val="174730BD"/>
    <w:multiLevelType w:val="hybridMultilevel"/>
    <w:tmpl w:val="ED0A503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4" w15:restartNumberingAfterBreak="0">
    <w:nsid w:val="17E859EA"/>
    <w:multiLevelType w:val="hybridMultilevel"/>
    <w:tmpl w:val="583662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85F3C44"/>
    <w:multiLevelType w:val="hybridMultilevel"/>
    <w:tmpl w:val="77580736"/>
    <w:lvl w:ilvl="0" w:tplc="6238537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19A91A77"/>
    <w:multiLevelType w:val="multilevel"/>
    <w:tmpl w:val="BE7C55CA"/>
    <w:lvl w:ilvl="0">
      <w:start w:val="5"/>
      <w:numFmt w:val="decimal"/>
      <w:lvlText w:val="%1."/>
      <w:lvlJc w:val="left"/>
      <w:pPr>
        <w:ind w:left="360" w:hanging="360"/>
      </w:pPr>
      <w:rPr>
        <w:rFonts w:hint="default"/>
      </w:rPr>
    </w:lvl>
    <w:lvl w:ilvl="1">
      <w:start w:val="7"/>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9"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CBD4270"/>
    <w:multiLevelType w:val="hybridMultilevel"/>
    <w:tmpl w:val="384C47B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1"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1D6F5017"/>
    <w:multiLevelType w:val="hybridMultilevel"/>
    <w:tmpl w:val="810AF1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1ECC3C95"/>
    <w:multiLevelType w:val="hybridMultilevel"/>
    <w:tmpl w:val="A01612DA"/>
    <w:lvl w:ilvl="0" w:tplc="6238537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F9427B9"/>
    <w:multiLevelType w:val="hybridMultilevel"/>
    <w:tmpl w:val="A8A8D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14C23AA"/>
    <w:multiLevelType w:val="hybridMultilevel"/>
    <w:tmpl w:val="DFA077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21613B3D"/>
    <w:multiLevelType w:val="hybridMultilevel"/>
    <w:tmpl w:val="C164AAB2"/>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220F5C05"/>
    <w:multiLevelType w:val="hybridMultilevel"/>
    <w:tmpl w:val="E3E2F05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8" w15:restartNumberingAfterBreak="0">
    <w:nsid w:val="22275D0D"/>
    <w:multiLevelType w:val="hybridMultilevel"/>
    <w:tmpl w:val="EAD485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4940BD3"/>
    <w:multiLevelType w:val="hybridMultilevel"/>
    <w:tmpl w:val="AEB4E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4DE21CC"/>
    <w:multiLevelType w:val="hybridMultilevel"/>
    <w:tmpl w:val="EB7CA3A4"/>
    <w:lvl w:ilvl="0" w:tplc="6F3CCEAA">
      <w:start w:val="1"/>
      <w:numFmt w:val="decimal"/>
      <w:lvlText w:val="7.2.%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52" w15:restartNumberingAfterBreak="0">
    <w:nsid w:val="266D5BEB"/>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3" w15:restartNumberingAfterBreak="0">
    <w:nsid w:val="26A7177F"/>
    <w:multiLevelType w:val="hybridMultilevel"/>
    <w:tmpl w:val="139E197E"/>
    <w:lvl w:ilvl="0" w:tplc="FFFFFFFF">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55" w15:restartNumberingAfterBreak="0">
    <w:nsid w:val="29EC6C46"/>
    <w:multiLevelType w:val="hybridMultilevel"/>
    <w:tmpl w:val="2F008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A0360F0"/>
    <w:multiLevelType w:val="hybridMultilevel"/>
    <w:tmpl w:val="DC90F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2A611055"/>
    <w:multiLevelType w:val="hybridMultilevel"/>
    <w:tmpl w:val="4724ADBC"/>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2B3301C5"/>
    <w:multiLevelType w:val="hybridMultilevel"/>
    <w:tmpl w:val="FF6C9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2C254B9A"/>
    <w:multiLevelType w:val="hybridMultilevel"/>
    <w:tmpl w:val="30C8BFD4"/>
    <w:lvl w:ilvl="0" w:tplc="0409001B">
      <w:start w:val="1"/>
      <w:numFmt w:val="lowerRoman"/>
      <w:lvlText w:val="%1."/>
      <w:lvlJc w:val="right"/>
      <w:pPr>
        <w:ind w:left="117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1"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2" w15:restartNumberingAfterBreak="0">
    <w:nsid w:val="2CD3595E"/>
    <w:multiLevelType w:val="multilevel"/>
    <w:tmpl w:val="304899E8"/>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b/>
        <w:bCs/>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rPr>
        <w:rFonts w:ascii="Tahoma" w:hAnsi="Tahoma" w:cs="Tahoma" w:hint="default"/>
        <w:i w:val="0"/>
        <w:iCs/>
        <w:color w:val="auto"/>
      </w:r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63"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65"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6" w15:restartNumberingAfterBreak="0">
    <w:nsid w:val="2E384FA3"/>
    <w:multiLevelType w:val="hybridMultilevel"/>
    <w:tmpl w:val="D4C4DCE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7"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68" w15:restartNumberingAfterBreak="0">
    <w:nsid w:val="2F5A5934"/>
    <w:multiLevelType w:val="hybridMultilevel"/>
    <w:tmpl w:val="75D020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1901205"/>
    <w:multiLevelType w:val="hybridMultilevel"/>
    <w:tmpl w:val="EF86A1B4"/>
    <w:lvl w:ilvl="0" w:tplc="04080001">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2287419"/>
    <w:multiLevelType w:val="multilevel"/>
    <w:tmpl w:val="6F7EBA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346E1B9E"/>
    <w:multiLevelType w:val="hybridMultilevel"/>
    <w:tmpl w:val="E1228A76"/>
    <w:lvl w:ilvl="0" w:tplc="512EBC9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4CA77D4"/>
    <w:multiLevelType w:val="hybridMultilevel"/>
    <w:tmpl w:val="A6D0F5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15:restartNumberingAfterBreak="0">
    <w:nsid w:val="35F12D2E"/>
    <w:multiLevelType w:val="hybridMultilevel"/>
    <w:tmpl w:val="537C1754"/>
    <w:lvl w:ilvl="0" w:tplc="18605924">
      <w:numFmt w:val="bullet"/>
      <w:lvlText w:val="•"/>
      <w:lvlJc w:val="left"/>
      <w:pPr>
        <w:ind w:left="3851" w:hanging="720"/>
      </w:pPr>
      <w:rPr>
        <w:rFonts w:ascii="Calibri" w:eastAsia="Times New Roman" w:hAnsi="Calibri" w:cs="Calibri" w:hint="default"/>
      </w:rPr>
    </w:lvl>
    <w:lvl w:ilvl="1" w:tplc="04080003">
      <w:start w:val="1"/>
      <w:numFmt w:val="bullet"/>
      <w:lvlText w:val="o"/>
      <w:lvlJc w:val="left"/>
      <w:pPr>
        <w:ind w:left="4211" w:hanging="360"/>
      </w:pPr>
      <w:rPr>
        <w:rFonts w:ascii="Courier New" w:hAnsi="Courier New" w:cs="Courier New" w:hint="default"/>
      </w:rPr>
    </w:lvl>
    <w:lvl w:ilvl="2" w:tplc="04080005">
      <w:start w:val="1"/>
      <w:numFmt w:val="bullet"/>
      <w:lvlText w:val=""/>
      <w:lvlJc w:val="left"/>
      <w:pPr>
        <w:ind w:left="4931" w:hanging="360"/>
      </w:pPr>
      <w:rPr>
        <w:rFonts w:ascii="Wingdings" w:hAnsi="Wingdings" w:hint="default"/>
      </w:rPr>
    </w:lvl>
    <w:lvl w:ilvl="3" w:tplc="04080001">
      <w:start w:val="1"/>
      <w:numFmt w:val="bullet"/>
      <w:lvlText w:val=""/>
      <w:lvlJc w:val="left"/>
      <w:pPr>
        <w:ind w:left="5651" w:hanging="360"/>
      </w:pPr>
      <w:rPr>
        <w:rFonts w:ascii="Symbol" w:hAnsi="Symbol" w:hint="default"/>
      </w:rPr>
    </w:lvl>
    <w:lvl w:ilvl="4" w:tplc="77A80B80">
      <w:numFmt w:val="bullet"/>
      <w:lvlText w:val="-"/>
      <w:lvlJc w:val="left"/>
      <w:pPr>
        <w:ind w:left="6731" w:hanging="720"/>
      </w:pPr>
      <w:rPr>
        <w:rFonts w:ascii="Calibri" w:eastAsia="Times New Roman" w:hAnsi="Calibri" w:cs="Calibri" w:hint="default"/>
      </w:rPr>
    </w:lvl>
    <w:lvl w:ilvl="5" w:tplc="04080005" w:tentative="1">
      <w:start w:val="1"/>
      <w:numFmt w:val="bullet"/>
      <w:lvlText w:val=""/>
      <w:lvlJc w:val="left"/>
      <w:pPr>
        <w:ind w:left="7091" w:hanging="360"/>
      </w:pPr>
      <w:rPr>
        <w:rFonts w:ascii="Wingdings" w:hAnsi="Wingdings" w:hint="default"/>
      </w:rPr>
    </w:lvl>
    <w:lvl w:ilvl="6" w:tplc="04080001" w:tentative="1">
      <w:start w:val="1"/>
      <w:numFmt w:val="bullet"/>
      <w:lvlText w:val=""/>
      <w:lvlJc w:val="left"/>
      <w:pPr>
        <w:ind w:left="7811" w:hanging="360"/>
      </w:pPr>
      <w:rPr>
        <w:rFonts w:ascii="Symbol" w:hAnsi="Symbol" w:hint="default"/>
      </w:rPr>
    </w:lvl>
    <w:lvl w:ilvl="7" w:tplc="04080003" w:tentative="1">
      <w:start w:val="1"/>
      <w:numFmt w:val="bullet"/>
      <w:lvlText w:val="o"/>
      <w:lvlJc w:val="left"/>
      <w:pPr>
        <w:ind w:left="8531" w:hanging="360"/>
      </w:pPr>
      <w:rPr>
        <w:rFonts w:ascii="Courier New" w:hAnsi="Courier New" w:cs="Courier New" w:hint="default"/>
      </w:rPr>
    </w:lvl>
    <w:lvl w:ilvl="8" w:tplc="04080005" w:tentative="1">
      <w:start w:val="1"/>
      <w:numFmt w:val="bullet"/>
      <w:lvlText w:val=""/>
      <w:lvlJc w:val="left"/>
      <w:pPr>
        <w:ind w:left="9251" w:hanging="360"/>
      </w:pPr>
      <w:rPr>
        <w:rFonts w:ascii="Wingdings" w:hAnsi="Wingdings" w:hint="default"/>
      </w:rPr>
    </w:lvl>
  </w:abstractNum>
  <w:abstractNum w:abstractNumId="74"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5" w15:restartNumberingAfterBreak="0">
    <w:nsid w:val="381366F0"/>
    <w:multiLevelType w:val="multilevel"/>
    <w:tmpl w:val="8C3A0E9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38F4297F"/>
    <w:multiLevelType w:val="multilevel"/>
    <w:tmpl w:val="3D6E0E34"/>
    <w:lvl w:ilvl="0">
      <w:start w:val="1"/>
      <w:numFmt w:val="decimal"/>
      <w:lvlText w:val="%1."/>
      <w:lvlJc w:val="left"/>
      <w:pPr>
        <w:tabs>
          <w:tab w:val="num" w:pos="0"/>
        </w:tabs>
        <w:ind w:left="360" w:hanging="360"/>
      </w:pPr>
    </w:lvl>
    <w:lvl w:ilvl="1">
      <w:start w:val="1"/>
      <w:numFmt w:val="decimal"/>
      <w:lvlText w:val="Πίνακας %1.%2."/>
      <w:lvlJc w:val="left"/>
      <w:pPr>
        <w:tabs>
          <w:tab w:val="num" w:pos="0"/>
        </w:tabs>
        <w:ind w:left="304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8" w15:restartNumberingAfterBreak="0">
    <w:nsid w:val="3B600959"/>
    <w:multiLevelType w:val="hybridMultilevel"/>
    <w:tmpl w:val="7510850C"/>
    <w:lvl w:ilvl="0" w:tplc="0DD05B70">
      <w:numFmt w:val="bullet"/>
      <w:lvlText w:val="•"/>
      <w:lvlJc w:val="left"/>
      <w:pPr>
        <w:ind w:left="720" w:hanging="72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9" w15:restartNumberingAfterBreak="0">
    <w:nsid w:val="3B637880"/>
    <w:multiLevelType w:val="multilevel"/>
    <w:tmpl w:val="26E4483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0" w15:restartNumberingAfterBreak="0">
    <w:nsid w:val="3BBB25B2"/>
    <w:multiLevelType w:val="hybridMultilevel"/>
    <w:tmpl w:val="C99CE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82" w15:restartNumberingAfterBreak="0">
    <w:nsid w:val="3FCE79B9"/>
    <w:multiLevelType w:val="multilevel"/>
    <w:tmpl w:val="174C2116"/>
    <w:lvl w:ilvl="0">
      <w:start w:val="1"/>
      <w:numFmt w:val="decimal"/>
      <w:lvlText w:val="%1.1"/>
      <w:lvlJc w:val="left"/>
      <w:pPr>
        <w:tabs>
          <w:tab w:val="num" w:pos="0"/>
        </w:tabs>
        <w:ind w:left="1080" w:hanging="360"/>
      </w:pPr>
    </w:lvl>
    <w:lvl w:ilvl="1">
      <w:start w:val="1"/>
      <w:numFmt w:val="decimal"/>
      <w:lvlText w:val="%1.%2."/>
      <w:lvlJc w:val="left"/>
      <w:pPr>
        <w:tabs>
          <w:tab w:val="num" w:pos="0"/>
        </w:tabs>
        <w:ind w:left="1512" w:hanging="432"/>
      </w:pPr>
      <w:rPr>
        <w:sz w:val="22"/>
        <w:szCs w:val="22"/>
      </w:rPr>
    </w:lvl>
    <w:lvl w:ilvl="2">
      <w:start w:val="1"/>
      <w:numFmt w:val="decimal"/>
      <w:lvlText w:val="%1.%2.%3."/>
      <w:lvlJc w:val="left"/>
      <w:pPr>
        <w:tabs>
          <w:tab w:val="num" w:pos="0"/>
        </w:tabs>
        <w:ind w:left="1944" w:hanging="504"/>
      </w:pPr>
      <w:rPr>
        <w:b/>
        <w:bCs w:val="0"/>
        <w:i w:val="0"/>
        <w:iCs w:val="0"/>
        <w:color w:val="auto"/>
      </w:rPr>
    </w:lvl>
    <w:lvl w:ilvl="3">
      <w:start w:val="1"/>
      <w:numFmt w:val="decimal"/>
      <w:lvlText w:val="%1.%2.%3.%4."/>
      <w:lvlJc w:val="left"/>
      <w:pPr>
        <w:tabs>
          <w:tab w:val="num" w:pos="0"/>
        </w:tabs>
        <w:ind w:left="2448" w:hanging="648"/>
      </w:pPr>
    </w:lvl>
    <w:lvl w:ilvl="4">
      <w:start w:val="1"/>
      <w:numFmt w:val="decimal"/>
      <w:lvlText w:val="%1.%2.%3.%4.%5."/>
      <w:lvlJc w:val="left"/>
      <w:pPr>
        <w:tabs>
          <w:tab w:val="num" w:pos="0"/>
        </w:tabs>
        <w:ind w:left="2952" w:hanging="792"/>
      </w:pPr>
    </w:lvl>
    <w:lvl w:ilvl="5">
      <w:start w:val="1"/>
      <w:numFmt w:val="decimal"/>
      <w:lvlText w:val="%1.%2.%3.%4.%5.%6."/>
      <w:lvlJc w:val="left"/>
      <w:pPr>
        <w:tabs>
          <w:tab w:val="num" w:pos="0"/>
        </w:tabs>
        <w:ind w:left="3456" w:hanging="936"/>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464" w:hanging="1224"/>
      </w:pPr>
    </w:lvl>
    <w:lvl w:ilvl="8">
      <w:start w:val="1"/>
      <w:numFmt w:val="decimal"/>
      <w:lvlText w:val="%1.%2.%3.%4.%5.%6.%7.%8.%9."/>
      <w:lvlJc w:val="left"/>
      <w:pPr>
        <w:tabs>
          <w:tab w:val="num" w:pos="0"/>
        </w:tabs>
        <w:ind w:left="5040" w:hanging="1440"/>
      </w:pPr>
    </w:lvl>
  </w:abstractNum>
  <w:abstractNum w:abstractNumId="83" w15:restartNumberingAfterBreak="0">
    <w:nsid w:val="40012416"/>
    <w:multiLevelType w:val="multilevel"/>
    <w:tmpl w:val="5072A03A"/>
    <w:lvl w:ilvl="0">
      <w:start w:val="1"/>
      <w:numFmt w:val="lowerRoman"/>
      <w:lvlText w:val="%1."/>
      <w:lvlJc w:val="righ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85" w15:restartNumberingAfterBreak="0">
    <w:nsid w:val="40F12610"/>
    <w:multiLevelType w:val="hybridMultilevel"/>
    <w:tmpl w:val="E01E7D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6"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36A6CDF"/>
    <w:multiLevelType w:val="hybridMultilevel"/>
    <w:tmpl w:val="D1C63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43858E1"/>
    <w:multiLevelType w:val="hybridMultilevel"/>
    <w:tmpl w:val="F77A86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61564E6"/>
    <w:multiLevelType w:val="multilevel"/>
    <w:tmpl w:val="13562E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0" w15:restartNumberingAfterBreak="0">
    <w:nsid w:val="4652718C"/>
    <w:multiLevelType w:val="hybridMultilevel"/>
    <w:tmpl w:val="CFE2A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2" w15:restartNumberingAfterBreak="0">
    <w:nsid w:val="472A6780"/>
    <w:multiLevelType w:val="hybridMultilevel"/>
    <w:tmpl w:val="B4E8CBA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3"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485F1A5B"/>
    <w:multiLevelType w:val="multilevel"/>
    <w:tmpl w:val="909AF3FE"/>
    <w:lvl w:ilvl="0">
      <w:start w:val="1"/>
      <w:numFmt w:val="bullet"/>
      <w:lvlText w:val=""/>
      <w:lvlJc w:val="left"/>
      <w:pPr>
        <w:tabs>
          <w:tab w:val="num" w:pos="0"/>
        </w:tabs>
        <w:ind w:left="2160" w:hanging="360"/>
      </w:pPr>
      <w:rPr>
        <w:rFonts w:ascii="Symbol" w:hAnsi="Symbol" w:cs="Symbol"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95" w15:restartNumberingAfterBreak="0">
    <w:nsid w:val="4A3C370D"/>
    <w:multiLevelType w:val="multilevel"/>
    <w:tmpl w:val="A4F0FE64"/>
    <w:lvl w:ilvl="0">
      <w:start w:val="1"/>
      <w:numFmt w:val="decimal"/>
      <w:lvlText w:val="%1."/>
      <w:lvlJc w:val="left"/>
      <w:pPr>
        <w:ind w:left="574" w:hanging="432"/>
      </w:pPr>
      <w:rPr>
        <w:rFonts w:ascii="Tahoma" w:eastAsia="Tahoma" w:hAnsi="Tahoma" w:cs="Tahoma"/>
        <w:b/>
        <w:i w:val="0"/>
        <w:smallCaps w:val="0"/>
        <w:strike w:val="0"/>
        <w:color w:val="333399"/>
        <w:sz w:val="28"/>
        <w:szCs w:val="28"/>
        <w:u w:val="none"/>
        <w:vertAlign w:val="baseline"/>
      </w:rPr>
    </w:lvl>
    <w:lvl w:ilvl="1">
      <w:start w:val="1"/>
      <w:numFmt w:val="decimal"/>
      <w:lvlText w:val="%1.%2"/>
      <w:lvlJc w:val="left"/>
      <w:pPr>
        <w:ind w:left="576" w:hanging="576"/>
      </w:pPr>
    </w:lvl>
    <w:lvl w:ilvl="2">
      <w:start w:val="1"/>
      <w:numFmt w:val="decimal"/>
      <w:lvlText w:val="%1.%2.%3"/>
      <w:lvlJc w:val="left"/>
      <w:pPr>
        <w:ind w:left="1571" w:hanging="720"/>
      </w:pPr>
      <w:rPr>
        <w:i w:val="0"/>
        <w:color w:val="000000"/>
      </w:rPr>
    </w:lvl>
    <w:lvl w:ilvl="3">
      <w:start w:val="1"/>
      <w:numFmt w:val="decimal"/>
      <w:lvlText w:val="%1.%2.%3.%4"/>
      <w:lvlJc w:val="left"/>
      <w:pPr>
        <w:ind w:left="864" w:hanging="864"/>
      </w:pPr>
      <w:rPr>
        <w:rFonts w:ascii="Tahoma" w:hAnsi="Tahoma" w:cs="Tahoma" w:hint="default"/>
        <w:b/>
        <w:bCs/>
        <w:i w:val="0"/>
        <w:iCs/>
        <w:color w:val="auto"/>
      </w:rPr>
    </w:lvl>
    <w:lvl w:ilvl="4">
      <w:start w:val="1"/>
      <w:numFmt w:val="decimal"/>
      <w:lvlText w:val="%1.%2.%3.%4.%5"/>
      <w:lvlJc w:val="left"/>
      <w:pPr>
        <w:ind w:left="1008" w:hanging="1008"/>
      </w:pPr>
      <w:rPr>
        <w:b/>
        <w:bCs/>
        <w:i w:val="0"/>
        <w:smallCaps w:val="0"/>
        <w:strike w:val="0"/>
        <w:u w:val="none"/>
        <w:vertAlign w:val="baseline"/>
      </w:rPr>
    </w:lvl>
    <w:lvl w:ilvl="5">
      <w:start w:val="1"/>
      <w:numFmt w:val="decimal"/>
      <w:lvlText w:val="%1.%2.%3.%4.%5.%6"/>
      <w:lvlJc w:val="left"/>
      <w:pPr>
        <w:ind w:left="1294" w:hanging="1152"/>
      </w:pPr>
      <w:rPr>
        <w:color w:val="000000"/>
      </w:rPr>
    </w:lvl>
    <w:lvl w:ilvl="6">
      <w:start w:val="1"/>
      <w:numFmt w:val="decimal"/>
      <w:lvlText w:val="%1.%2.%3.%4.%5.%6.%7"/>
      <w:lvlJc w:val="left"/>
      <w:pPr>
        <w:ind w:left="1296" w:hanging="1296"/>
      </w:pPr>
      <w:rPr>
        <w:b/>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6"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7"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98"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99" w15:restartNumberingAfterBreak="0">
    <w:nsid w:val="4BDC006A"/>
    <w:multiLevelType w:val="hybridMultilevel"/>
    <w:tmpl w:val="CE2027CE"/>
    <w:lvl w:ilvl="0" w:tplc="0409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0"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102" w15:restartNumberingAfterBreak="0">
    <w:nsid w:val="4D8538B3"/>
    <w:multiLevelType w:val="multilevel"/>
    <w:tmpl w:val="0408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3" w15:restartNumberingAfterBreak="0">
    <w:nsid w:val="4DD34E5E"/>
    <w:multiLevelType w:val="hybridMultilevel"/>
    <w:tmpl w:val="51CA03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4" w15:restartNumberingAfterBreak="0">
    <w:nsid w:val="4E4906DE"/>
    <w:multiLevelType w:val="hybridMultilevel"/>
    <w:tmpl w:val="5C6029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5" w15:restartNumberingAfterBreak="0">
    <w:nsid w:val="4E694AE8"/>
    <w:multiLevelType w:val="hybridMultilevel"/>
    <w:tmpl w:val="8574328C"/>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06"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7"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528F6EC1"/>
    <w:multiLevelType w:val="hybridMultilevel"/>
    <w:tmpl w:val="6FEE9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536C2228"/>
    <w:multiLevelType w:val="hybridMultilevel"/>
    <w:tmpl w:val="11263A92"/>
    <w:lvl w:ilvl="0" w:tplc="62385370">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1" w15:restartNumberingAfterBreak="0">
    <w:nsid w:val="54260EA9"/>
    <w:multiLevelType w:val="hybridMultilevel"/>
    <w:tmpl w:val="0046E846"/>
    <w:lvl w:ilvl="0" w:tplc="FFFFFFFF">
      <w:start w:val="3"/>
      <w:numFmt w:val="decimal"/>
      <w:lvlText w:val="%1."/>
      <w:lvlJc w:val="left"/>
      <w:pPr>
        <w:ind w:left="720"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04090001">
      <w:start w:val="1"/>
      <w:numFmt w:val="bullet"/>
      <w:lvlText w:val=""/>
      <w:lvlJc w:val="left"/>
      <w:pPr>
        <w:ind w:left="720" w:hanging="360"/>
      </w:pPr>
      <w:rPr>
        <w:rFonts w:ascii="Symbol" w:hAnsi="Symbol" w:hint="default"/>
      </w:rPr>
    </w:lvl>
    <w:lvl w:ilvl="2" w:tplc="FFFFFFFF">
      <w:numFmt w:val="decimal"/>
      <w:lvlText w:val="▪"/>
      <w:lvlJc w:val="left"/>
      <w:pPr>
        <w:ind w:left="21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3" w:tplc="FFFFFFFF">
      <w:numFmt w:val="decimal"/>
      <w:lvlText w:val="•"/>
      <w:lvlJc w:val="left"/>
      <w:pPr>
        <w:ind w:left="28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4" w:tplc="FFFFFFFF">
      <w:numFmt w:val="decimal"/>
      <w:lvlText w:val="o"/>
      <w:lvlJc w:val="left"/>
      <w:pPr>
        <w:ind w:left="360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5" w:tplc="FFFFFFFF">
      <w:numFmt w:val="decimal"/>
      <w:lvlText w:val="▪"/>
      <w:lvlJc w:val="left"/>
      <w:pPr>
        <w:ind w:left="432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6" w:tplc="FFFFFFFF">
      <w:numFmt w:val="decimal"/>
      <w:lvlText w:val="•"/>
      <w:lvlJc w:val="left"/>
      <w:pPr>
        <w:ind w:left="504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7" w:tplc="FFFFFFFF">
      <w:numFmt w:val="decimal"/>
      <w:lvlText w:val="o"/>
      <w:lvlJc w:val="left"/>
      <w:pPr>
        <w:ind w:left="57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8" w:tplc="FFFFFFFF">
      <w:numFmt w:val="decimal"/>
      <w:lvlText w:val="▪"/>
      <w:lvlJc w:val="left"/>
      <w:pPr>
        <w:ind w:left="64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abstractNum>
  <w:abstractNum w:abstractNumId="112"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4" w15:restartNumberingAfterBreak="0">
    <w:nsid w:val="579536D4"/>
    <w:multiLevelType w:val="hybridMultilevel"/>
    <w:tmpl w:val="4A005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89B6989"/>
    <w:multiLevelType w:val="hybridMultilevel"/>
    <w:tmpl w:val="1D76775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59112F87"/>
    <w:multiLevelType w:val="hybridMultilevel"/>
    <w:tmpl w:val="FB9C134C"/>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7" w15:restartNumberingAfterBreak="0">
    <w:nsid w:val="593E5FD5"/>
    <w:multiLevelType w:val="hybridMultilevel"/>
    <w:tmpl w:val="DBD4E142"/>
    <w:lvl w:ilvl="0" w:tplc="2E3C389C">
      <w:start w:val="3"/>
      <w:numFmt w:val="decimal"/>
      <w:lvlText w:val="%1."/>
      <w:lvlJc w:val="left"/>
      <w:pPr>
        <w:ind w:left="720"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1FC653A6">
      <w:numFmt w:val="decimal"/>
      <w:lvlText w:val="o"/>
      <w:lvlJc w:val="left"/>
      <w:pPr>
        <w:ind w:left="144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2" w:tplc="9D08A786">
      <w:numFmt w:val="decimal"/>
      <w:lvlText w:val="▪"/>
      <w:lvlJc w:val="left"/>
      <w:pPr>
        <w:ind w:left="21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3" w:tplc="4A447A3C">
      <w:numFmt w:val="decimal"/>
      <w:lvlText w:val="•"/>
      <w:lvlJc w:val="left"/>
      <w:pPr>
        <w:ind w:left="28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4" w:tplc="E2EAA600">
      <w:numFmt w:val="decimal"/>
      <w:lvlText w:val="o"/>
      <w:lvlJc w:val="left"/>
      <w:pPr>
        <w:ind w:left="360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5" w:tplc="BCB4C936">
      <w:numFmt w:val="decimal"/>
      <w:lvlText w:val="▪"/>
      <w:lvlJc w:val="left"/>
      <w:pPr>
        <w:ind w:left="432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6" w:tplc="A19C7490">
      <w:numFmt w:val="decimal"/>
      <w:lvlText w:val="•"/>
      <w:lvlJc w:val="left"/>
      <w:pPr>
        <w:ind w:left="504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7" w:tplc="41A2543E">
      <w:numFmt w:val="decimal"/>
      <w:lvlText w:val="o"/>
      <w:lvlJc w:val="left"/>
      <w:pPr>
        <w:ind w:left="57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8" w:tplc="2AF2CD40">
      <w:numFmt w:val="decimal"/>
      <w:lvlText w:val="▪"/>
      <w:lvlJc w:val="left"/>
      <w:pPr>
        <w:ind w:left="64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abstractNum>
  <w:abstractNum w:abstractNumId="118" w15:restartNumberingAfterBreak="0">
    <w:nsid w:val="59832EF0"/>
    <w:multiLevelType w:val="hybridMultilevel"/>
    <w:tmpl w:val="C68689E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9" w15:restartNumberingAfterBreak="0">
    <w:nsid w:val="5A7047C5"/>
    <w:multiLevelType w:val="hybridMultilevel"/>
    <w:tmpl w:val="DDD4897C"/>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9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0" w15:restartNumberingAfterBreak="0">
    <w:nsid w:val="5B477054"/>
    <w:multiLevelType w:val="hybridMultilevel"/>
    <w:tmpl w:val="0FD4806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1" w15:restartNumberingAfterBreak="0">
    <w:nsid w:val="5C21226E"/>
    <w:multiLevelType w:val="multilevel"/>
    <w:tmpl w:val="21A05FEA"/>
    <w:lvl w:ilvl="0">
      <w:start w:val="1"/>
      <w:numFmt w:val="bullet"/>
      <w:lvlText w:val="o"/>
      <w:lvlJc w:val="left"/>
      <w:pPr>
        <w:tabs>
          <w:tab w:val="num" w:pos="0"/>
        </w:tabs>
        <w:ind w:left="360" w:hanging="360"/>
      </w:pPr>
      <w:rPr>
        <w:rFonts w:ascii="Courier New" w:hAnsi="Courier New" w:cs="Courier New"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22" w15:restartNumberingAfterBreak="0">
    <w:nsid w:val="5C474AEA"/>
    <w:multiLevelType w:val="hybridMultilevel"/>
    <w:tmpl w:val="89003D9A"/>
    <w:lvl w:ilvl="0" w:tplc="FFFFFFFF">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C852D6B"/>
    <w:multiLevelType w:val="hybridMultilevel"/>
    <w:tmpl w:val="4CD87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CB67957"/>
    <w:multiLevelType w:val="hybridMultilevel"/>
    <w:tmpl w:val="8E80516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5" w15:restartNumberingAfterBreak="0">
    <w:nsid w:val="5DA251AF"/>
    <w:multiLevelType w:val="multilevel"/>
    <w:tmpl w:val="E2EAD6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6" w15:restartNumberingAfterBreak="0">
    <w:nsid w:val="5DA30FEE"/>
    <w:multiLevelType w:val="hybridMultilevel"/>
    <w:tmpl w:val="BE1CAE78"/>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7" w15:restartNumberingAfterBreak="0">
    <w:nsid w:val="5F547471"/>
    <w:multiLevelType w:val="multilevel"/>
    <w:tmpl w:val="BAA4CF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8" w15:restartNumberingAfterBreak="0">
    <w:nsid w:val="60A7343D"/>
    <w:multiLevelType w:val="hybridMultilevel"/>
    <w:tmpl w:val="902C639E"/>
    <w:lvl w:ilvl="0" w:tplc="6238537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0C414F5"/>
    <w:multiLevelType w:val="multilevel"/>
    <w:tmpl w:val="43627C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0" w15:restartNumberingAfterBreak="0">
    <w:nsid w:val="613B56A2"/>
    <w:multiLevelType w:val="hybridMultilevel"/>
    <w:tmpl w:val="AB7AF4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1" w15:restartNumberingAfterBreak="0">
    <w:nsid w:val="61C51DB3"/>
    <w:multiLevelType w:val="hybridMultilevel"/>
    <w:tmpl w:val="27149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26F0230"/>
    <w:multiLevelType w:val="hybridMultilevel"/>
    <w:tmpl w:val="4F7004F4"/>
    <w:lvl w:ilvl="0" w:tplc="FFFFFFFF">
      <w:start w:val="1"/>
      <w:numFmt w:val="bullet"/>
      <w:lvlText w:val="-"/>
      <w:lvlJc w:val="left"/>
      <w:pPr>
        <w:ind w:left="2880" w:hanging="360"/>
      </w:pPr>
      <w:rPr>
        <w:rFonts w:ascii="Tahoma" w:hAnsi="Tahoma"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33" w15:restartNumberingAfterBreak="0">
    <w:nsid w:val="633E06BD"/>
    <w:multiLevelType w:val="hybridMultilevel"/>
    <w:tmpl w:val="853A99CE"/>
    <w:lvl w:ilvl="0" w:tplc="9F446150">
      <w:start w:val="1"/>
      <w:numFmt w:val="decimal"/>
      <w:lvlText w:val="7.3.%1."/>
      <w:lvlJc w:val="right"/>
      <w:pPr>
        <w:ind w:left="2433" w:hanging="360"/>
      </w:pPr>
      <w:rPr>
        <w:rFonts w:hint="default"/>
      </w:rPr>
    </w:lvl>
    <w:lvl w:ilvl="1" w:tplc="04080019" w:tentative="1">
      <w:start w:val="1"/>
      <w:numFmt w:val="lowerLetter"/>
      <w:lvlText w:val="%2."/>
      <w:lvlJc w:val="left"/>
      <w:pPr>
        <w:ind w:left="3153" w:hanging="360"/>
      </w:pPr>
    </w:lvl>
    <w:lvl w:ilvl="2" w:tplc="0408001B" w:tentative="1">
      <w:start w:val="1"/>
      <w:numFmt w:val="lowerRoman"/>
      <w:lvlText w:val="%3."/>
      <w:lvlJc w:val="right"/>
      <w:pPr>
        <w:ind w:left="3873" w:hanging="180"/>
      </w:pPr>
    </w:lvl>
    <w:lvl w:ilvl="3" w:tplc="0408000F" w:tentative="1">
      <w:start w:val="1"/>
      <w:numFmt w:val="decimal"/>
      <w:lvlText w:val="%4."/>
      <w:lvlJc w:val="left"/>
      <w:pPr>
        <w:ind w:left="4593" w:hanging="360"/>
      </w:pPr>
    </w:lvl>
    <w:lvl w:ilvl="4" w:tplc="04080019" w:tentative="1">
      <w:start w:val="1"/>
      <w:numFmt w:val="lowerLetter"/>
      <w:lvlText w:val="%5."/>
      <w:lvlJc w:val="left"/>
      <w:pPr>
        <w:ind w:left="5313" w:hanging="360"/>
      </w:pPr>
    </w:lvl>
    <w:lvl w:ilvl="5" w:tplc="0408001B" w:tentative="1">
      <w:start w:val="1"/>
      <w:numFmt w:val="lowerRoman"/>
      <w:lvlText w:val="%6."/>
      <w:lvlJc w:val="right"/>
      <w:pPr>
        <w:ind w:left="6033" w:hanging="180"/>
      </w:pPr>
    </w:lvl>
    <w:lvl w:ilvl="6" w:tplc="0408000F" w:tentative="1">
      <w:start w:val="1"/>
      <w:numFmt w:val="decimal"/>
      <w:lvlText w:val="%7."/>
      <w:lvlJc w:val="left"/>
      <w:pPr>
        <w:ind w:left="6753" w:hanging="360"/>
      </w:pPr>
    </w:lvl>
    <w:lvl w:ilvl="7" w:tplc="04080019" w:tentative="1">
      <w:start w:val="1"/>
      <w:numFmt w:val="lowerLetter"/>
      <w:lvlText w:val="%8."/>
      <w:lvlJc w:val="left"/>
      <w:pPr>
        <w:ind w:left="7473" w:hanging="360"/>
      </w:pPr>
    </w:lvl>
    <w:lvl w:ilvl="8" w:tplc="0408001B" w:tentative="1">
      <w:start w:val="1"/>
      <w:numFmt w:val="lowerRoman"/>
      <w:lvlText w:val="%9."/>
      <w:lvlJc w:val="right"/>
      <w:pPr>
        <w:ind w:left="8193" w:hanging="180"/>
      </w:pPr>
    </w:lvl>
  </w:abstractNum>
  <w:abstractNum w:abstractNumId="134" w15:restartNumberingAfterBreak="0">
    <w:nsid w:val="64294E90"/>
    <w:multiLevelType w:val="hybridMultilevel"/>
    <w:tmpl w:val="B5702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49B658F"/>
    <w:multiLevelType w:val="hybridMultilevel"/>
    <w:tmpl w:val="DA020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6F750D0"/>
    <w:multiLevelType w:val="hybridMultilevel"/>
    <w:tmpl w:val="BADE82D2"/>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7" w15:restartNumberingAfterBreak="0">
    <w:nsid w:val="673A5E66"/>
    <w:multiLevelType w:val="hybridMultilevel"/>
    <w:tmpl w:val="53D468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8" w15:restartNumberingAfterBreak="0">
    <w:nsid w:val="67480E62"/>
    <w:multiLevelType w:val="hybridMultilevel"/>
    <w:tmpl w:val="E982D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7CE074D"/>
    <w:multiLevelType w:val="multilevel"/>
    <w:tmpl w:val="AB42A4A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0"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141" w15:restartNumberingAfterBreak="0">
    <w:nsid w:val="69A82ADD"/>
    <w:multiLevelType w:val="hybridMultilevel"/>
    <w:tmpl w:val="49CA58C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6A0B7F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3" w15:restartNumberingAfterBreak="0">
    <w:nsid w:val="6A6C04BB"/>
    <w:multiLevelType w:val="hybridMultilevel"/>
    <w:tmpl w:val="57AE07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4"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6C030BFF"/>
    <w:multiLevelType w:val="hybridMultilevel"/>
    <w:tmpl w:val="EA3A4E9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46" w15:restartNumberingAfterBreak="0">
    <w:nsid w:val="6D1754AA"/>
    <w:multiLevelType w:val="multilevel"/>
    <w:tmpl w:val="ACD04F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7"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358"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8" w15:restartNumberingAfterBreak="0">
    <w:nsid w:val="70C44F71"/>
    <w:multiLevelType w:val="hybridMultilevel"/>
    <w:tmpl w:val="910C113C"/>
    <w:lvl w:ilvl="0" w:tplc="A3EE7942">
      <w:start w:val="1"/>
      <mc:AlternateContent>
        <mc:Choice Requires="w14">
          <w:numFmt w:val="custom" w:format="α, β, γ, ..."/>
        </mc:Choice>
        <mc:Fallback>
          <w:numFmt w:val="decimal"/>
        </mc:Fallback>
      </mc:AlternateContent>
      <w:lvlText w:val="%1)"/>
      <w:lvlJc w:val="left"/>
      <w:pPr>
        <w:ind w:left="720" w:hanging="360"/>
      </w:pPr>
      <w:rPr>
        <w:rFonts w:hint="default"/>
        <w:b/>
        <w:bCs/>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9" w15:restartNumberingAfterBreak="0">
    <w:nsid w:val="71DF4C30"/>
    <w:multiLevelType w:val="hybridMultilevel"/>
    <w:tmpl w:val="754688FA"/>
    <w:lvl w:ilvl="0" w:tplc="04080003">
      <w:start w:val="1"/>
      <w:numFmt w:val="bullet"/>
      <w:lvlText w:val="o"/>
      <w:lvlJc w:val="left"/>
      <w:pPr>
        <w:ind w:left="1434" w:hanging="360"/>
      </w:pPr>
      <w:rPr>
        <w:rFonts w:ascii="Courier New" w:hAnsi="Courier New" w:cs="Courier New" w:hint="default"/>
      </w:rPr>
    </w:lvl>
    <w:lvl w:ilvl="1" w:tplc="FFFFFFFF">
      <w:start w:val="1"/>
      <w:numFmt w:val="bullet"/>
      <w:lvlText w:val="o"/>
      <w:lvlJc w:val="left"/>
      <w:pPr>
        <w:ind w:left="2154" w:hanging="360"/>
      </w:pPr>
      <w:rPr>
        <w:rFonts w:ascii="Courier New" w:hAnsi="Courier New" w:cs="Courier New" w:hint="default"/>
      </w:rPr>
    </w:lvl>
    <w:lvl w:ilvl="2" w:tplc="FFFFFFFF" w:tentative="1">
      <w:start w:val="1"/>
      <w:numFmt w:val="bullet"/>
      <w:lvlText w:val=""/>
      <w:lvlJc w:val="left"/>
      <w:pPr>
        <w:ind w:left="2874" w:hanging="360"/>
      </w:pPr>
      <w:rPr>
        <w:rFonts w:ascii="Wingdings" w:hAnsi="Wingdings" w:hint="default"/>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150" w15:restartNumberingAfterBreak="0">
    <w:nsid w:val="71FC0FCF"/>
    <w:multiLevelType w:val="multilevel"/>
    <w:tmpl w:val="72407EE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rPr>
        <w:sz w:val="20"/>
        <w:szCs w:val="20"/>
      </w:rPr>
    </w:lvl>
    <w:lvl w:ilvl="3">
      <w:start w:val="1"/>
      <w:numFmt w:val="bullet"/>
      <w:lvlText w:val="o"/>
      <w:lvlJc w:val="left"/>
      <w:pPr>
        <w:tabs>
          <w:tab w:val="num" w:pos="2880"/>
        </w:tabs>
        <w:ind w:left="2880" w:hanging="360"/>
      </w:pPr>
      <w:rPr>
        <w:rFonts w:ascii="Courier New" w:hAnsi="Courier New" w:cs="Courier New" w:hint="default"/>
        <w:sz w:val="16"/>
        <w:szCs w:val="16"/>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1"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52" w15:restartNumberingAfterBreak="0">
    <w:nsid w:val="733A57CA"/>
    <w:multiLevelType w:val="hybridMultilevel"/>
    <w:tmpl w:val="3D90104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41638CD"/>
    <w:multiLevelType w:val="multilevel"/>
    <w:tmpl w:val="49826222"/>
    <w:lvl w:ilvl="0">
      <w:start w:val="5"/>
      <w:numFmt w:val="decimal"/>
      <w:lvlText w:val="%1."/>
      <w:lvlJc w:val="left"/>
      <w:pPr>
        <w:ind w:left="360" w:hanging="360"/>
      </w:pPr>
      <w:rPr>
        <w:rFonts w:hint="default"/>
      </w:rPr>
    </w:lvl>
    <w:lvl w:ilvl="1">
      <w:start w:val="7"/>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4" w15:restartNumberingAfterBreak="0">
    <w:nsid w:val="75A042D6"/>
    <w:multiLevelType w:val="hybridMultilevel"/>
    <w:tmpl w:val="8390ABC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5" w15:restartNumberingAfterBreak="0">
    <w:nsid w:val="769D45CD"/>
    <w:multiLevelType w:val="hybridMultilevel"/>
    <w:tmpl w:val="FAF091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6" w15:restartNumberingAfterBreak="0">
    <w:nsid w:val="7870248C"/>
    <w:multiLevelType w:val="multilevel"/>
    <w:tmpl w:val="7D104EBC"/>
    <w:lvl w:ilvl="0">
      <w:start w:val="1"/>
      <w:numFmt w:val="low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7"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8" w15:restartNumberingAfterBreak="0">
    <w:nsid w:val="791C7E77"/>
    <w:multiLevelType w:val="hybridMultilevel"/>
    <w:tmpl w:val="CE94AB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9" w15:restartNumberingAfterBreak="0">
    <w:nsid w:val="7AB94D82"/>
    <w:multiLevelType w:val="hybridMultilevel"/>
    <w:tmpl w:val="8D6253EC"/>
    <w:lvl w:ilvl="0" w:tplc="FFFFFFFF">
      <w:start w:val="1"/>
      <w:numFmt w:val="bullet"/>
      <w:lvlText w:val="-"/>
      <w:lvlJc w:val="left"/>
      <w:pPr>
        <w:ind w:left="7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1" w15:restartNumberingAfterBreak="0">
    <w:nsid w:val="7B4D7FC5"/>
    <w:multiLevelType w:val="hybridMultilevel"/>
    <w:tmpl w:val="476423B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2"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3"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4" w15:restartNumberingAfterBreak="0">
    <w:nsid w:val="7BFF2CFB"/>
    <w:multiLevelType w:val="multilevel"/>
    <w:tmpl w:val="A88A2E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5" w15:restartNumberingAfterBreak="0">
    <w:nsid w:val="7C175419"/>
    <w:multiLevelType w:val="hybridMultilevel"/>
    <w:tmpl w:val="01EAAB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6" w15:restartNumberingAfterBreak="0">
    <w:nsid w:val="7D9E5E90"/>
    <w:multiLevelType w:val="multilevel"/>
    <w:tmpl w:val="EB72F82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6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8"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486631018">
    <w:abstractNumId w:val="1"/>
  </w:num>
  <w:num w:numId="2" w16cid:durableId="1627395966">
    <w:abstractNumId w:val="3"/>
  </w:num>
  <w:num w:numId="3" w16cid:durableId="791749550">
    <w:abstractNumId w:val="4"/>
  </w:num>
  <w:num w:numId="4" w16cid:durableId="389233219">
    <w:abstractNumId w:val="8"/>
  </w:num>
  <w:num w:numId="5" w16cid:durableId="1971931057">
    <w:abstractNumId w:val="9"/>
  </w:num>
  <w:num w:numId="6" w16cid:durableId="974413403">
    <w:abstractNumId w:val="148"/>
  </w:num>
  <w:num w:numId="7" w16cid:durableId="986402708">
    <w:abstractNumId w:val="160"/>
  </w:num>
  <w:num w:numId="8" w16cid:durableId="154883074">
    <w:abstractNumId w:val="41"/>
  </w:num>
  <w:num w:numId="9" w16cid:durableId="1501387263">
    <w:abstractNumId w:val="109"/>
  </w:num>
  <w:num w:numId="10" w16cid:durableId="63068534">
    <w:abstractNumId w:val="62"/>
  </w:num>
  <w:num w:numId="11" w16cid:durableId="2088189496">
    <w:abstractNumId w:val="144"/>
  </w:num>
  <w:num w:numId="12" w16cid:durableId="1580946166">
    <w:abstractNumId w:val="29"/>
  </w:num>
  <w:num w:numId="13" w16cid:durableId="406271937">
    <w:abstractNumId w:val="81"/>
  </w:num>
  <w:num w:numId="14" w16cid:durableId="987325082">
    <w:abstractNumId w:val="147"/>
  </w:num>
  <w:num w:numId="15" w16cid:durableId="1610624614">
    <w:abstractNumId w:val="167"/>
  </w:num>
  <w:num w:numId="16" w16cid:durableId="1145121891">
    <w:abstractNumId w:val="98"/>
  </w:num>
  <w:num w:numId="17" w16cid:durableId="37239487">
    <w:abstractNumId w:val="35"/>
  </w:num>
  <w:num w:numId="18" w16cid:durableId="672562767">
    <w:abstractNumId w:val="84"/>
  </w:num>
  <w:num w:numId="19" w16cid:durableId="939483365">
    <w:abstractNumId w:val="74"/>
  </w:num>
  <w:num w:numId="20" w16cid:durableId="581061125">
    <w:abstractNumId w:val="26"/>
  </w:num>
  <w:num w:numId="21" w16cid:durableId="102428338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56154320">
    <w:abstractNumId w:val="49"/>
  </w:num>
  <w:num w:numId="23" w16cid:durableId="1637906802">
    <w:abstractNumId w:val="4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16cid:durableId="1797792636">
    <w:abstractNumId w:val="97"/>
  </w:num>
  <w:num w:numId="25" w16cid:durableId="869344533">
    <w:abstractNumId w:val="78"/>
  </w:num>
  <w:num w:numId="26" w16cid:durableId="1869877839">
    <w:abstractNumId w:val="51"/>
  </w:num>
  <w:num w:numId="27" w16cid:durableId="170486024">
    <w:abstractNumId w:val="133"/>
  </w:num>
  <w:num w:numId="28" w16cid:durableId="1833989426">
    <w:abstractNumId w:val="100"/>
  </w:num>
  <w:num w:numId="29" w16cid:durableId="417138532">
    <w:abstractNumId w:val="93"/>
  </w:num>
  <w:num w:numId="30" w16cid:durableId="1368916090">
    <w:abstractNumId w:val="27"/>
  </w:num>
  <w:num w:numId="31" w16cid:durableId="474101858">
    <w:abstractNumId w:val="64"/>
  </w:num>
  <w:num w:numId="32" w16cid:durableId="1712223812">
    <w:abstractNumId w:val="106"/>
  </w:num>
  <w:num w:numId="33" w16cid:durableId="292173178">
    <w:abstractNumId w:val="76"/>
  </w:num>
  <w:num w:numId="34" w16cid:durableId="422188387">
    <w:abstractNumId w:val="112"/>
  </w:num>
  <w:num w:numId="35" w16cid:durableId="456026264">
    <w:abstractNumId w:val="58"/>
  </w:num>
  <w:num w:numId="36" w16cid:durableId="1573277027">
    <w:abstractNumId w:val="39"/>
  </w:num>
  <w:num w:numId="37" w16cid:durableId="1026634669">
    <w:abstractNumId w:val="107"/>
  </w:num>
  <w:num w:numId="38" w16cid:durableId="2128348098">
    <w:abstractNumId w:val="63"/>
  </w:num>
  <w:num w:numId="39" w16cid:durableId="163471350">
    <w:abstractNumId w:val="96"/>
  </w:num>
  <w:num w:numId="40" w16cid:durableId="977806261">
    <w:abstractNumId w:val="67"/>
  </w:num>
  <w:num w:numId="41" w16cid:durableId="371730193">
    <w:abstractNumId w:val="151"/>
  </w:num>
  <w:num w:numId="42" w16cid:durableId="507907386">
    <w:abstractNumId w:val="45"/>
  </w:num>
  <w:num w:numId="43" w16cid:durableId="373971606">
    <w:abstractNumId w:val="73"/>
  </w:num>
  <w:num w:numId="44" w16cid:durableId="819536013">
    <w:abstractNumId w:val="46"/>
  </w:num>
  <w:num w:numId="45" w16cid:durableId="524173365">
    <w:abstractNumId w:val="91"/>
  </w:num>
  <w:num w:numId="46" w16cid:durableId="1631982623">
    <w:abstractNumId w:val="54"/>
  </w:num>
  <w:num w:numId="47" w16cid:durableId="271666917">
    <w:abstractNumId w:val="101"/>
  </w:num>
  <w:num w:numId="48" w16cid:durableId="1174031749">
    <w:abstractNumId w:val="157"/>
  </w:num>
  <w:num w:numId="49" w16cid:durableId="614677351">
    <w:abstractNumId w:val="32"/>
  </w:num>
  <w:num w:numId="50" w16cid:durableId="957763817">
    <w:abstractNumId w:val="19"/>
  </w:num>
  <w:num w:numId="51" w16cid:durableId="2015641018">
    <w:abstractNumId w:val="28"/>
  </w:num>
  <w:num w:numId="52" w16cid:durableId="839926506">
    <w:abstractNumId w:val="65"/>
  </w:num>
  <w:num w:numId="53" w16cid:durableId="2090273544">
    <w:abstractNumId w:val="163"/>
  </w:num>
  <w:num w:numId="54" w16cid:durableId="161703989">
    <w:abstractNumId w:val="61"/>
  </w:num>
  <w:num w:numId="55" w16cid:durableId="869102327">
    <w:abstractNumId w:val="168"/>
  </w:num>
  <w:num w:numId="56" w16cid:durableId="230194068">
    <w:abstractNumId w:val="162"/>
  </w:num>
  <w:num w:numId="57" w16cid:durableId="226652780">
    <w:abstractNumId w:val="10"/>
  </w:num>
  <w:num w:numId="58" w16cid:durableId="449252120">
    <w:abstractNumId w:val="11"/>
  </w:num>
  <w:num w:numId="59" w16cid:durableId="544877828">
    <w:abstractNumId w:val="37"/>
  </w:num>
  <w:num w:numId="60" w16cid:durableId="1381828387">
    <w:abstractNumId w:val="86"/>
  </w:num>
  <w:num w:numId="61" w16cid:durableId="2038313062">
    <w:abstractNumId w:val="140"/>
  </w:num>
  <w:num w:numId="62" w16cid:durableId="1472989265">
    <w:abstractNumId w:val="149"/>
  </w:num>
  <w:num w:numId="63" w16cid:durableId="1064329088">
    <w:abstractNumId w:val="136"/>
  </w:num>
  <w:num w:numId="64" w16cid:durableId="1409111070">
    <w:abstractNumId w:val="92"/>
  </w:num>
  <w:num w:numId="65" w16cid:durableId="1933315120">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67842846">
    <w:abstractNumId w:val="87"/>
  </w:num>
  <w:num w:numId="67" w16cid:durableId="651258230">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583146163">
    <w:abstractNumId w:val="33"/>
  </w:num>
  <w:num w:numId="69" w16cid:durableId="1788618958">
    <w:abstractNumId w:val="40"/>
  </w:num>
  <w:num w:numId="70" w16cid:durableId="917635661">
    <w:abstractNumId w:val="47"/>
  </w:num>
  <w:num w:numId="71" w16cid:durableId="1383556012">
    <w:abstractNumId w:val="145"/>
  </w:num>
  <w:num w:numId="72" w16cid:durableId="465438800">
    <w:abstractNumId w:val="56"/>
  </w:num>
  <w:num w:numId="73" w16cid:durableId="402414605">
    <w:abstractNumId w:val="59"/>
  </w:num>
  <w:num w:numId="74" w16cid:durableId="750543551">
    <w:abstractNumId w:val="118"/>
  </w:num>
  <w:num w:numId="75" w16cid:durableId="1326319955">
    <w:abstractNumId w:val="99"/>
  </w:num>
  <w:num w:numId="76" w16cid:durableId="1719207101">
    <w:abstractNumId w:val="117"/>
  </w:num>
  <w:num w:numId="77" w16cid:durableId="247152999">
    <w:abstractNumId w:val="148"/>
  </w:num>
  <w:num w:numId="78" w16cid:durableId="2088190302">
    <w:abstractNumId w:val="71"/>
  </w:num>
  <w:num w:numId="79" w16cid:durableId="1729261557">
    <w:abstractNumId w:val="60"/>
  </w:num>
  <w:num w:numId="80" w16cid:durableId="569199132">
    <w:abstractNumId w:val="92"/>
  </w:num>
  <w:num w:numId="81" w16cid:durableId="536771961">
    <w:abstractNumId w:val="55"/>
  </w:num>
  <w:num w:numId="82" w16cid:durableId="441342208">
    <w:abstractNumId w:val="114"/>
  </w:num>
  <w:num w:numId="83" w16cid:durableId="2102143385">
    <w:abstractNumId w:val="88"/>
  </w:num>
  <w:num w:numId="84" w16cid:durableId="1090274148">
    <w:abstractNumId w:val="126"/>
  </w:num>
  <w:num w:numId="85" w16cid:durableId="562102617">
    <w:abstractNumId w:val="141"/>
  </w:num>
  <w:num w:numId="86" w16cid:durableId="916674364">
    <w:abstractNumId w:val="138"/>
  </w:num>
  <w:num w:numId="87" w16cid:durableId="941763369">
    <w:abstractNumId w:val="62"/>
  </w:num>
  <w:num w:numId="88" w16cid:durableId="1262373581">
    <w:abstractNumId w:val="119"/>
  </w:num>
  <w:num w:numId="89" w16cid:durableId="910698067">
    <w:abstractNumId w:val="31"/>
  </w:num>
  <w:num w:numId="90" w16cid:durableId="811945506">
    <w:abstractNumId w:val="110"/>
  </w:num>
  <w:num w:numId="91" w16cid:durableId="1995135547">
    <w:abstractNumId w:val="68"/>
  </w:num>
  <w:num w:numId="92" w16cid:durableId="2064057318">
    <w:abstractNumId w:val="111"/>
  </w:num>
  <w:num w:numId="93" w16cid:durableId="1166241974">
    <w:abstractNumId w:val="44"/>
  </w:num>
  <w:num w:numId="94" w16cid:durableId="595330117">
    <w:abstractNumId w:val="154"/>
  </w:num>
  <w:num w:numId="95" w16cid:durableId="1991787053">
    <w:abstractNumId w:val="120"/>
  </w:num>
  <w:num w:numId="96" w16cid:durableId="417559565">
    <w:abstractNumId w:val="124"/>
  </w:num>
  <w:num w:numId="97" w16cid:durableId="371810393">
    <w:abstractNumId w:val="104"/>
  </w:num>
  <w:num w:numId="98" w16cid:durableId="566961443">
    <w:abstractNumId w:val="137"/>
  </w:num>
  <w:num w:numId="99" w16cid:durableId="1260136200">
    <w:abstractNumId w:val="80"/>
  </w:num>
  <w:num w:numId="100" w16cid:durableId="1467165506">
    <w:abstractNumId w:val="134"/>
  </w:num>
  <w:num w:numId="101" w16cid:durableId="158421837">
    <w:abstractNumId w:val="24"/>
  </w:num>
  <w:num w:numId="102" w16cid:durableId="261911744">
    <w:abstractNumId w:val="130"/>
  </w:num>
  <w:num w:numId="103" w16cid:durableId="1136097740">
    <w:abstractNumId w:val="34"/>
  </w:num>
  <w:num w:numId="104" w16cid:durableId="1507094657">
    <w:abstractNumId w:val="165"/>
  </w:num>
  <w:num w:numId="105" w16cid:durableId="972248133">
    <w:abstractNumId w:val="116"/>
  </w:num>
  <w:num w:numId="106" w16cid:durableId="499202366">
    <w:abstractNumId w:val="152"/>
  </w:num>
  <w:num w:numId="107" w16cid:durableId="447967500">
    <w:abstractNumId w:val="57"/>
  </w:num>
  <w:num w:numId="108" w16cid:durableId="2075423879">
    <w:abstractNumId w:val="23"/>
  </w:num>
  <w:num w:numId="109" w16cid:durableId="1301031456">
    <w:abstractNumId w:val="115"/>
  </w:num>
  <w:num w:numId="110" w16cid:durableId="681207675">
    <w:abstractNumId w:val="43"/>
  </w:num>
  <w:num w:numId="111" w16cid:durableId="1571886083">
    <w:abstractNumId w:val="128"/>
  </w:num>
  <w:num w:numId="112" w16cid:durableId="1340548306">
    <w:abstractNumId w:val="36"/>
  </w:num>
  <w:num w:numId="113" w16cid:durableId="1928034066">
    <w:abstractNumId w:val="13"/>
  </w:num>
  <w:num w:numId="114" w16cid:durableId="457724845">
    <w:abstractNumId w:val="42"/>
  </w:num>
  <w:num w:numId="115" w16cid:durableId="1075588465">
    <w:abstractNumId w:val="50"/>
  </w:num>
  <w:num w:numId="116" w16cid:durableId="1994749415">
    <w:abstractNumId w:val="90"/>
  </w:num>
  <w:num w:numId="117" w16cid:durableId="1718704048">
    <w:abstractNumId w:val="122"/>
  </w:num>
  <w:num w:numId="118" w16cid:durableId="1404141200">
    <w:abstractNumId w:val="53"/>
  </w:num>
  <w:num w:numId="119" w16cid:durableId="850871920">
    <w:abstractNumId w:val="132"/>
  </w:num>
  <w:num w:numId="120" w16cid:durableId="1729917408">
    <w:abstractNumId w:val="159"/>
  </w:num>
  <w:num w:numId="121" w16cid:durableId="1489252106">
    <w:abstractNumId w:val="161"/>
  </w:num>
  <w:num w:numId="122" w16cid:durableId="1435251805">
    <w:abstractNumId w:val="131"/>
  </w:num>
  <w:num w:numId="123" w16cid:durableId="1265576569">
    <w:abstractNumId w:val="123"/>
  </w:num>
  <w:num w:numId="124" w16cid:durableId="2112123985">
    <w:abstractNumId w:val="135"/>
  </w:num>
  <w:num w:numId="125" w16cid:durableId="1236285751">
    <w:abstractNumId w:val="62"/>
  </w:num>
  <w:num w:numId="126" w16cid:durableId="1091926308">
    <w:abstractNumId w:val="99"/>
  </w:num>
  <w:num w:numId="127" w16cid:durableId="21832786">
    <w:abstractNumId w:val="105"/>
  </w:num>
  <w:num w:numId="128" w16cid:durableId="911425057">
    <w:abstractNumId w:val="103"/>
  </w:num>
  <w:num w:numId="129" w16cid:durableId="2079664249">
    <w:abstractNumId w:val="155"/>
  </w:num>
  <w:num w:numId="130" w16cid:durableId="1788741146">
    <w:abstractNumId w:val="48"/>
  </w:num>
  <w:num w:numId="131" w16cid:durableId="1980382749">
    <w:abstractNumId w:val="2"/>
  </w:num>
  <w:num w:numId="132" w16cid:durableId="528882198">
    <w:abstractNumId w:val="18"/>
  </w:num>
  <w:num w:numId="133" w16cid:durableId="1449201687">
    <w:abstractNumId w:val="2"/>
    <w:lvlOverride w:ilvl="0">
      <w:startOverride w:val="1"/>
    </w:lvlOverride>
  </w:num>
  <w:num w:numId="134" w16cid:durableId="700591016">
    <w:abstractNumId w:val="158"/>
  </w:num>
  <w:num w:numId="135" w16cid:durableId="1515850185">
    <w:abstractNumId w:val="62"/>
  </w:num>
  <w:num w:numId="136" w16cid:durableId="1619753239">
    <w:abstractNumId w:val="62"/>
  </w:num>
  <w:num w:numId="137" w16cid:durableId="87190610">
    <w:abstractNumId w:val="62"/>
  </w:num>
  <w:num w:numId="138" w16cid:durableId="876621834">
    <w:abstractNumId w:val="62"/>
  </w:num>
  <w:num w:numId="139" w16cid:durableId="1689329154">
    <w:abstractNumId w:val="143"/>
  </w:num>
  <w:num w:numId="140" w16cid:durableId="1059591887">
    <w:abstractNumId w:val="85"/>
  </w:num>
  <w:num w:numId="141" w16cid:durableId="750659133">
    <w:abstractNumId w:val="72"/>
  </w:num>
  <w:num w:numId="142" w16cid:durableId="1184127327">
    <w:abstractNumId w:val="62"/>
  </w:num>
  <w:num w:numId="143" w16cid:durableId="2102791644">
    <w:abstractNumId w:val="62"/>
  </w:num>
  <w:num w:numId="144" w16cid:durableId="1170212550">
    <w:abstractNumId w:val="62"/>
  </w:num>
  <w:num w:numId="145" w16cid:durableId="519047904">
    <w:abstractNumId w:val="16"/>
  </w:num>
  <w:num w:numId="146" w16cid:durableId="1731348466">
    <w:abstractNumId w:val="20"/>
  </w:num>
  <w:num w:numId="147" w16cid:durableId="763913148">
    <w:abstractNumId w:val="12"/>
  </w:num>
  <w:num w:numId="148" w16cid:durableId="639923363">
    <w:abstractNumId w:val="83"/>
  </w:num>
  <w:num w:numId="149" w16cid:durableId="287668537">
    <w:abstractNumId w:val="156"/>
  </w:num>
  <w:num w:numId="150" w16cid:durableId="1890604563">
    <w:abstractNumId w:val="150"/>
  </w:num>
  <w:num w:numId="151" w16cid:durableId="1607152003">
    <w:abstractNumId w:val="14"/>
  </w:num>
  <w:num w:numId="152" w16cid:durableId="1194071646">
    <w:abstractNumId w:val="82"/>
  </w:num>
  <w:num w:numId="153" w16cid:durableId="160783411">
    <w:abstractNumId w:val="62"/>
  </w:num>
  <w:num w:numId="154" w16cid:durableId="990907853">
    <w:abstractNumId w:val="89"/>
  </w:num>
  <w:num w:numId="155" w16cid:durableId="2117094917">
    <w:abstractNumId w:val="102"/>
  </w:num>
  <w:num w:numId="156" w16cid:durableId="770246450">
    <w:abstractNumId w:val="30"/>
  </w:num>
  <w:num w:numId="157" w16cid:durableId="856113097">
    <w:abstractNumId w:val="129"/>
  </w:num>
  <w:num w:numId="158" w16cid:durableId="2113502237">
    <w:abstractNumId w:val="94"/>
  </w:num>
  <w:num w:numId="159" w16cid:durableId="596670539">
    <w:abstractNumId w:val="121"/>
  </w:num>
  <w:num w:numId="160" w16cid:durableId="1553345260">
    <w:abstractNumId w:val="166"/>
  </w:num>
  <w:num w:numId="161" w16cid:durableId="969021352">
    <w:abstractNumId w:val="79"/>
  </w:num>
  <w:num w:numId="162" w16cid:durableId="956059980">
    <w:abstractNumId w:val="62"/>
  </w:num>
  <w:num w:numId="163" w16cid:durableId="1242837325">
    <w:abstractNumId w:val="62"/>
  </w:num>
  <w:num w:numId="164" w16cid:durableId="655954973">
    <w:abstractNumId w:val="62"/>
  </w:num>
  <w:num w:numId="165" w16cid:durableId="836926304">
    <w:abstractNumId w:val="62"/>
  </w:num>
  <w:num w:numId="166" w16cid:durableId="462499461">
    <w:abstractNumId w:val="62"/>
  </w:num>
  <w:num w:numId="167" w16cid:durableId="2101683059">
    <w:abstractNumId w:val="77"/>
  </w:num>
  <w:num w:numId="168" w16cid:durableId="2050763951">
    <w:abstractNumId w:val="127"/>
  </w:num>
  <w:num w:numId="169" w16cid:durableId="1204709088">
    <w:abstractNumId w:val="164"/>
  </w:num>
  <w:num w:numId="170" w16cid:durableId="1059354166">
    <w:abstractNumId w:val="75"/>
  </w:num>
  <w:num w:numId="171" w16cid:durableId="2010014887">
    <w:abstractNumId w:val="139"/>
  </w:num>
  <w:num w:numId="172" w16cid:durableId="674842667">
    <w:abstractNumId w:val="125"/>
  </w:num>
  <w:num w:numId="173" w16cid:durableId="2085492993">
    <w:abstractNumId w:val="77"/>
    <w:lvlOverride w:ilvl="0">
      <w:startOverride w:val="1"/>
    </w:lvlOverride>
    <w:lvlOverride w:ilvl="1">
      <w:startOverride w:val="1"/>
    </w:lvlOverride>
  </w:num>
  <w:num w:numId="174" w16cid:durableId="1997031080">
    <w:abstractNumId w:val="102"/>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574" w:hanging="432"/>
        </w:pPr>
      </w:lvl>
    </w:lvlOverride>
  </w:num>
  <w:num w:numId="175" w16cid:durableId="93524262">
    <w:abstractNumId w:val="102"/>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574" w:hanging="432"/>
        </w:pPr>
      </w:lvl>
    </w:lvlOverride>
  </w:num>
  <w:num w:numId="176" w16cid:durableId="1617368960">
    <w:abstractNumId w:val="102"/>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574" w:hanging="432"/>
        </w:pPr>
      </w:lvl>
    </w:lvlOverride>
  </w:num>
  <w:num w:numId="177" w16cid:durableId="1606496200">
    <w:abstractNumId w:val="17"/>
  </w:num>
  <w:num w:numId="178" w16cid:durableId="1640383236">
    <w:abstractNumId w:val="69"/>
  </w:num>
  <w:num w:numId="179" w16cid:durableId="1951473999">
    <w:abstractNumId w:val="25"/>
  </w:num>
  <w:num w:numId="180" w16cid:durableId="306328703">
    <w:abstractNumId w:val="66"/>
  </w:num>
  <w:num w:numId="181" w16cid:durableId="506676078">
    <w:abstractNumId w:val="21"/>
  </w:num>
  <w:num w:numId="182" w16cid:durableId="629628616">
    <w:abstractNumId w:val="70"/>
  </w:num>
  <w:num w:numId="183" w16cid:durableId="2011904199">
    <w:abstractNumId w:val="146"/>
  </w:num>
  <w:num w:numId="184" w16cid:durableId="929462722">
    <w:abstractNumId w:val="62"/>
  </w:num>
  <w:num w:numId="185" w16cid:durableId="140730807">
    <w:abstractNumId w:val="52"/>
  </w:num>
  <w:num w:numId="186" w16cid:durableId="1107119233">
    <w:abstractNumId w:val="62"/>
  </w:num>
  <w:num w:numId="187" w16cid:durableId="1805124119">
    <w:abstractNumId w:val="95"/>
  </w:num>
  <w:num w:numId="188" w16cid:durableId="25521701">
    <w:abstractNumId w:val="108"/>
  </w:num>
  <w:num w:numId="189" w16cid:durableId="1726024481">
    <w:abstractNumId w:val="22"/>
  </w:num>
  <w:num w:numId="190" w16cid:durableId="128254600">
    <w:abstractNumId w:val="62"/>
  </w:num>
  <w:num w:numId="191" w16cid:durableId="1435058937">
    <w:abstractNumId w:val="38"/>
  </w:num>
  <w:num w:numId="192" w16cid:durableId="1082532896">
    <w:abstractNumId w:val="62"/>
  </w:num>
  <w:num w:numId="193" w16cid:durableId="458110258">
    <w:abstractNumId w:val="153"/>
  </w:num>
  <w:num w:numId="194" w16cid:durableId="807750455">
    <w:abstractNumId w:val="62"/>
  </w:num>
  <w:num w:numId="195" w16cid:durableId="2013873251">
    <w:abstractNumId w:val="62"/>
  </w:num>
  <w:num w:numId="196" w16cid:durableId="572591188">
    <w:abstractNumId w:val="62"/>
  </w:num>
  <w:num w:numId="197" w16cid:durableId="351808574">
    <w:abstractNumId w:val="62"/>
  </w:num>
  <w:num w:numId="198" w16cid:durableId="710157062">
    <w:abstractNumId w:val="62"/>
  </w:num>
  <w:num w:numId="199" w16cid:durableId="597062084">
    <w:abstractNumId w:val="62"/>
  </w:num>
  <w:num w:numId="200" w16cid:durableId="1410687083">
    <w:abstractNumId w:val="62"/>
  </w:num>
  <w:num w:numId="201" w16cid:durableId="1362196982">
    <w:abstractNumId w:val="62"/>
  </w:num>
  <w:num w:numId="202" w16cid:durableId="1443377064">
    <w:abstractNumId w:val="62"/>
  </w:num>
  <w:num w:numId="203" w16cid:durableId="486750124">
    <w:abstractNumId w:val="62"/>
  </w:num>
  <w:num w:numId="204" w16cid:durableId="502011407">
    <w:abstractNumId w:val="62"/>
  </w:num>
  <w:num w:numId="205" w16cid:durableId="159122743">
    <w:abstractNumId w:val="62"/>
  </w:num>
  <w:num w:numId="206" w16cid:durableId="164632298">
    <w:abstractNumId w:val="62"/>
  </w:num>
  <w:num w:numId="207" w16cid:durableId="1201935426">
    <w:abstractNumId w:val="62"/>
  </w:num>
  <w:num w:numId="208" w16cid:durableId="613093262">
    <w:abstractNumId w:val="62"/>
  </w:num>
  <w:num w:numId="209" w16cid:durableId="70395616">
    <w:abstractNumId w:val="62"/>
  </w:num>
  <w:num w:numId="210" w16cid:durableId="2108965796">
    <w:abstractNumId w:val="15"/>
  </w:num>
  <w:numIdMacAtCleanup w:val="20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Πλούμπη Σοφία">
    <w15:presenceInfo w15:providerId="AD" w15:userId="S::sploum@ktpae.gr::98743a79-04a3-4385-bb31-79ee41f72a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2DC2"/>
    <w:rsid w:val="00005F5C"/>
    <w:rsid w:val="000062FA"/>
    <w:rsid w:val="0000716D"/>
    <w:rsid w:val="00007D97"/>
    <w:rsid w:val="00011535"/>
    <w:rsid w:val="00011883"/>
    <w:rsid w:val="0001217D"/>
    <w:rsid w:val="0001375B"/>
    <w:rsid w:val="00013A52"/>
    <w:rsid w:val="00014410"/>
    <w:rsid w:val="00014792"/>
    <w:rsid w:val="00014B60"/>
    <w:rsid w:val="00014F48"/>
    <w:rsid w:val="000152A8"/>
    <w:rsid w:val="00015953"/>
    <w:rsid w:val="00015A9D"/>
    <w:rsid w:val="00015F06"/>
    <w:rsid w:val="00017FD8"/>
    <w:rsid w:val="00020548"/>
    <w:rsid w:val="00022569"/>
    <w:rsid w:val="000244B8"/>
    <w:rsid w:val="00025B9C"/>
    <w:rsid w:val="00025CD5"/>
    <w:rsid w:val="00026155"/>
    <w:rsid w:val="00026667"/>
    <w:rsid w:val="0002765E"/>
    <w:rsid w:val="000303BF"/>
    <w:rsid w:val="000307E5"/>
    <w:rsid w:val="000309DB"/>
    <w:rsid w:val="00030A68"/>
    <w:rsid w:val="000326F6"/>
    <w:rsid w:val="00032A9F"/>
    <w:rsid w:val="00032BBA"/>
    <w:rsid w:val="00032F35"/>
    <w:rsid w:val="0003389C"/>
    <w:rsid w:val="00033BA0"/>
    <w:rsid w:val="00034E19"/>
    <w:rsid w:val="00034FF1"/>
    <w:rsid w:val="00035295"/>
    <w:rsid w:val="00035C19"/>
    <w:rsid w:val="00035E7D"/>
    <w:rsid w:val="00036CBD"/>
    <w:rsid w:val="00037B97"/>
    <w:rsid w:val="00041C07"/>
    <w:rsid w:val="00042DB8"/>
    <w:rsid w:val="00043688"/>
    <w:rsid w:val="00043D44"/>
    <w:rsid w:val="00043F27"/>
    <w:rsid w:val="000456A7"/>
    <w:rsid w:val="00045A1A"/>
    <w:rsid w:val="00045DCF"/>
    <w:rsid w:val="00046044"/>
    <w:rsid w:val="00046293"/>
    <w:rsid w:val="000462BC"/>
    <w:rsid w:val="0004724C"/>
    <w:rsid w:val="00047C57"/>
    <w:rsid w:val="000527FB"/>
    <w:rsid w:val="0005281B"/>
    <w:rsid w:val="0005488E"/>
    <w:rsid w:val="00055736"/>
    <w:rsid w:val="00055804"/>
    <w:rsid w:val="0005617B"/>
    <w:rsid w:val="00057BBA"/>
    <w:rsid w:val="00057F4A"/>
    <w:rsid w:val="0006051F"/>
    <w:rsid w:val="000609A7"/>
    <w:rsid w:val="000610D4"/>
    <w:rsid w:val="00061207"/>
    <w:rsid w:val="00061ADD"/>
    <w:rsid w:val="00061DF4"/>
    <w:rsid w:val="000631F7"/>
    <w:rsid w:val="00064589"/>
    <w:rsid w:val="000650A9"/>
    <w:rsid w:val="000653F1"/>
    <w:rsid w:val="00065612"/>
    <w:rsid w:val="00067067"/>
    <w:rsid w:val="00067080"/>
    <w:rsid w:val="000674D2"/>
    <w:rsid w:val="0006771D"/>
    <w:rsid w:val="000705D7"/>
    <w:rsid w:val="000706B1"/>
    <w:rsid w:val="00070731"/>
    <w:rsid w:val="00071627"/>
    <w:rsid w:val="00071DB6"/>
    <w:rsid w:val="00072601"/>
    <w:rsid w:val="000738BC"/>
    <w:rsid w:val="00076B0B"/>
    <w:rsid w:val="00076CAD"/>
    <w:rsid w:val="0008087C"/>
    <w:rsid w:val="00081717"/>
    <w:rsid w:val="00084419"/>
    <w:rsid w:val="00084DDE"/>
    <w:rsid w:val="00086782"/>
    <w:rsid w:val="00086D31"/>
    <w:rsid w:val="00087FEA"/>
    <w:rsid w:val="00092ADB"/>
    <w:rsid w:val="00094C62"/>
    <w:rsid w:val="00094D2D"/>
    <w:rsid w:val="00095840"/>
    <w:rsid w:val="000967D4"/>
    <w:rsid w:val="00096E40"/>
    <w:rsid w:val="0009738D"/>
    <w:rsid w:val="000A0FD4"/>
    <w:rsid w:val="000A12A8"/>
    <w:rsid w:val="000A2235"/>
    <w:rsid w:val="000A2F79"/>
    <w:rsid w:val="000A496F"/>
    <w:rsid w:val="000A4A55"/>
    <w:rsid w:val="000A60A0"/>
    <w:rsid w:val="000A7747"/>
    <w:rsid w:val="000B004D"/>
    <w:rsid w:val="000B187C"/>
    <w:rsid w:val="000B236D"/>
    <w:rsid w:val="000B6F4E"/>
    <w:rsid w:val="000B7FA2"/>
    <w:rsid w:val="000C04E3"/>
    <w:rsid w:val="000C065F"/>
    <w:rsid w:val="000C0C05"/>
    <w:rsid w:val="000C1AAF"/>
    <w:rsid w:val="000C1D05"/>
    <w:rsid w:val="000C4648"/>
    <w:rsid w:val="000C4B25"/>
    <w:rsid w:val="000C59AD"/>
    <w:rsid w:val="000C5D2B"/>
    <w:rsid w:val="000D2ED0"/>
    <w:rsid w:val="000D5FB8"/>
    <w:rsid w:val="000D6DFD"/>
    <w:rsid w:val="000D6E10"/>
    <w:rsid w:val="000D7961"/>
    <w:rsid w:val="000E00B6"/>
    <w:rsid w:val="000E04A1"/>
    <w:rsid w:val="000E0B6C"/>
    <w:rsid w:val="000E12F1"/>
    <w:rsid w:val="000E1562"/>
    <w:rsid w:val="000E178C"/>
    <w:rsid w:val="000E1C5E"/>
    <w:rsid w:val="000E2020"/>
    <w:rsid w:val="000E2093"/>
    <w:rsid w:val="000E2462"/>
    <w:rsid w:val="000E27C3"/>
    <w:rsid w:val="000E4A50"/>
    <w:rsid w:val="000E6B11"/>
    <w:rsid w:val="000E6DC6"/>
    <w:rsid w:val="000F0E29"/>
    <w:rsid w:val="000F1D97"/>
    <w:rsid w:val="000F3F8D"/>
    <w:rsid w:val="000F62F0"/>
    <w:rsid w:val="000F6E92"/>
    <w:rsid w:val="000F6FD9"/>
    <w:rsid w:val="000F7CF2"/>
    <w:rsid w:val="00100156"/>
    <w:rsid w:val="001009E5"/>
    <w:rsid w:val="00101772"/>
    <w:rsid w:val="001019A3"/>
    <w:rsid w:val="00103061"/>
    <w:rsid w:val="00105242"/>
    <w:rsid w:val="00105367"/>
    <w:rsid w:val="0010550D"/>
    <w:rsid w:val="001055FB"/>
    <w:rsid w:val="00105FBE"/>
    <w:rsid w:val="001061A0"/>
    <w:rsid w:val="00111D5A"/>
    <w:rsid w:val="001128C9"/>
    <w:rsid w:val="00114833"/>
    <w:rsid w:val="00115643"/>
    <w:rsid w:val="001201B6"/>
    <w:rsid w:val="001202D5"/>
    <w:rsid w:val="00122891"/>
    <w:rsid w:val="00123846"/>
    <w:rsid w:val="00124E5F"/>
    <w:rsid w:val="00124EDD"/>
    <w:rsid w:val="001253B5"/>
    <w:rsid w:val="00125BF8"/>
    <w:rsid w:val="001303D6"/>
    <w:rsid w:val="001308CC"/>
    <w:rsid w:val="00130942"/>
    <w:rsid w:val="00130C5D"/>
    <w:rsid w:val="00130C73"/>
    <w:rsid w:val="001312AF"/>
    <w:rsid w:val="00131FDE"/>
    <w:rsid w:val="0013350B"/>
    <w:rsid w:val="00133E0F"/>
    <w:rsid w:val="001342F1"/>
    <w:rsid w:val="00135A3A"/>
    <w:rsid w:val="00137354"/>
    <w:rsid w:val="00137A93"/>
    <w:rsid w:val="00137DAA"/>
    <w:rsid w:val="0014064C"/>
    <w:rsid w:val="0014072F"/>
    <w:rsid w:val="00140CA7"/>
    <w:rsid w:val="00141E27"/>
    <w:rsid w:val="00143040"/>
    <w:rsid w:val="00143578"/>
    <w:rsid w:val="001452C0"/>
    <w:rsid w:val="001463CC"/>
    <w:rsid w:val="00146631"/>
    <w:rsid w:val="00146C34"/>
    <w:rsid w:val="00147AA3"/>
    <w:rsid w:val="00147B71"/>
    <w:rsid w:val="00150214"/>
    <w:rsid w:val="00151DC8"/>
    <w:rsid w:val="00153F0B"/>
    <w:rsid w:val="00154368"/>
    <w:rsid w:val="00154623"/>
    <w:rsid w:val="0015499C"/>
    <w:rsid w:val="00154A17"/>
    <w:rsid w:val="00154B2D"/>
    <w:rsid w:val="00155375"/>
    <w:rsid w:val="001560F3"/>
    <w:rsid w:val="0015675F"/>
    <w:rsid w:val="00160FCE"/>
    <w:rsid w:val="00163311"/>
    <w:rsid w:val="00163845"/>
    <w:rsid w:val="001649E0"/>
    <w:rsid w:val="001652F4"/>
    <w:rsid w:val="0016530B"/>
    <w:rsid w:val="00166662"/>
    <w:rsid w:val="00167F10"/>
    <w:rsid w:val="00170CA8"/>
    <w:rsid w:val="00171881"/>
    <w:rsid w:val="001732D9"/>
    <w:rsid w:val="001739A5"/>
    <w:rsid w:val="001739CC"/>
    <w:rsid w:val="00173E75"/>
    <w:rsid w:val="00175FFA"/>
    <w:rsid w:val="00177F66"/>
    <w:rsid w:val="001811C1"/>
    <w:rsid w:val="00181BA1"/>
    <w:rsid w:val="00181C40"/>
    <w:rsid w:val="001852F3"/>
    <w:rsid w:val="001859FA"/>
    <w:rsid w:val="001865A6"/>
    <w:rsid w:val="00186621"/>
    <w:rsid w:val="001867FF"/>
    <w:rsid w:val="001869A5"/>
    <w:rsid w:val="00186BF5"/>
    <w:rsid w:val="00186C29"/>
    <w:rsid w:val="00187BE6"/>
    <w:rsid w:val="00187D66"/>
    <w:rsid w:val="00187EA5"/>
    <w:rsid w:val="001926E8"/>
    <w:rsid w:val="00194C49"/>
    <w:rsid w:val="00195A7F"/>
    <w:rsid w:val="00196E2A"/>
    <w:rsid w:val="001971AE"/>
    <w:rsid w:val="00197834"/>
    <w:rsid w:val="001A3125"/>
    <w:rsid w:val="001A317F"/>
    <w:rsid w:val="001A61D3"/>
    <w:rsid w:val="001A6CEB"/>
    <w:rsid w:val="001B0443"/>
    <w:rsid w:val="001B0874"/>
    <w:rsid w:val="001B1B00"/>
    <w:rsid w:val="001B235A"/>
    <w:rsid w:val="001B2758"/>
    <w:rsid w:val="001B41E5"/>
    <w:rsid w:val="001B55ED"/>
    <w:rsid w:val="001B56F1"/>
    <w:rsid w:val="001B585C"/>
    <w:rsid w:val="001B5981"/>
    <w:rsid w:val="001B5BEE"/>
    <w:rsid w:val="001B5CA2"/>
    <w:rsid w:val="001B65F9"/>
    <w:rsid w:val="001C274B"/>
    <w:rsid w:val="001C3012"/>
    <w:rsid w:val="001C3062"/>
    <w:rsid w:val="001C3885"/>
    <w:rsid w:val="001C3BD3"/>
    <w:rsid w:val="001C4403"/>
    <w:rsid w:val="001C44A3"/>
    <w:rsid w:val="001C6408"/>
    <w:rsid w:val="001C673F"/>
    <w:rsid w:val="001D06AA"/>
    <w:rsid w:val="001D0C1B"/>
    <w:rsid w:val="001D0D7B"/>
    <w:rsid w:val="001D0F05"/>
    <w:rsid w:val="001D26A2"/>
    <w:rsid w:val="001D74DB"/>
    <w:rsid w:val="001D79AE"/>
    <w:rsid w:val="001E0711"/>
    <w:rsid w:val="001E07FC"/>
    <w:rsid w:val="001E11F9"/>
    <w:rsid w:val="001E11FD"/>
    <w:rsid w:val="001E3887"/>
    <w:rsid w:val="001E38A4"/>
    <w:rsid w:val="001E3C20"/>
    <w:rsid w:val="001E4E76"/>
    <w:rsid w:val="001E54F6"/>
    <w:rsid w:val="001E5DE0"/>
    <w:rsid w:val="001E6103"/>
    <w:rsid w:val="001E64FE"/>
    <w:rsid w:val="001F11F8"/>
    <w:rsid w:val="001F3B35"/>
    <w:rsid w:val="001F40A2"/>
    <w:rsid w:val="001F4428"/>
    <w:rsid w:val="001F455A"/>
    <w:rsid w:val="001F500A"/>
    <w:rsid w:val="001F5F4A"/>
    <w:rsid w:val="00200224"/>
    <w:rsid w:val="0020197A"/>
    <w:rsid w:val="00201A07"/>
    <w:rsid w:val="00201A77"/>
    <w:rsid w:val="00201E03"/>
    <w:rsid w:val="00202AF8"/>
    <w:rsid w:val="00203AC7"/>
    <w:rsid w:val="00203D78"/>
    <w:rsid w:val="00206213"/>
    <w:rsid w:val="00207A57"/>
    <w:rsid w:val="002124D4"/>
    <w:rsid w:val="002134C0"/>
    <w:rsid w:val="0021350B"/>
    <w:rsid w:val="00213B08"/>
    <w:rsid w:val="002145A1"/>
    <w:rsid w:val="00214AF2"/>
    <w:rsid w:val="00214DD7"/>
    <w:rsid w:val="00215C1A"/>
    <w:rsid w:val="002165C3"/>
    <w:rsid w:val="00220C6B"/>
    <w:rsid w:val="00221291"/>
    <w:rsid w:val="002223B4"/>
    <w:rsid w:val="00224FC8"/>
    <w:rsid w:val="00225ACD"/>
    <w:rsid w:val="002268F1"/>
    <w:rsid w:val="0022772A"/>
    <w:rsid w:val="002304B2"/>
    <w:rsid w:val="00231358"/>
    <w:rsid w:val="0023144C"/>
    <w:rsid w:val="002333E4"/>
    <w:rsid w:val="00234877"/>
    <w:rsid w:val="002353A3"/>
    <w:rsid w:val="002359E2"/>
    <w:rsid w:val="0023731E"/>
    <w:rsid w:val="002373E7"/>
    <w:rsid w:val="00240449"/>
    <w:rsid w:val="0024279E"/>
    <w:rsid w:val="00243C69"/>
    <w:rsid w:val="00243F84"/>
    <w:rsid w:val="002441E9"/>
    <w:rsid w:val="002448E0"/>
    <w:rsid w:val="00244F14"/>
    <w:rsid w:val="0024503F"/>
    <w:rsid w:val="00245754"/>
    <w:rsid w:val="00246172"/>
    <w:rsid w:val="00246973"/>
    <w:rsid w:val="00247C79"/>
    <w:rsid w:val="0025005A"/>
    <w:rsid w:val="00250252"/>
    <w:rsid w:val="00250B80"/>
    <w:rsid w:val="00250D5F"/>
    <w:rsid w:val="00252398"/>
    <w:rsid w:val="00253F52"/>
    <w:rsid w:val="002544E4"/>
    <w:rsid w:val="002554B6"/>
    <w:rsid w:val="00255F74"/>
    <w:rsid w:val="00260453"/>
    <w:rsid w:val="002604B4"/>
    <w:rsid w:val="002616A3"/>
    <w:rsid w:val="00262E63"/>
    <w:rsid w:val="00263364"/>
    <w:rsid w:val="00263C2C"/>
    <w:rsid w:val="00263FBB"/>
    <w:rsid w:val="00264172"/>
    <w:rsid w:val="00264DF8"/>
    <w:rsid w:val="002654F7"/>
    <w:rsid w:val="00265688"/>
    <w:rsid w:val="00266AA0"/>
    <w:rsid w:val="00270326"/>
    <w:rsid w:val="00272B7A"/>
    <w:rsid w:val="00272F1F"/>
    <w:rsid w:val="00272FC3"/>
    <w:rsid w:val="00273592"/>
    <w:rsid w:val="002748D0"/>
    <w:rsid w:val="0027539E"/>
    <w:rsid w:val="0027564F"/>
    <w:rsid w:val="00275871"/>
    <w:rsid w:val="00276013"/>
    <w:rsid w:val="002768B4"/>
    <w:rsid w:val="00277E0E"/>
    <w:rsid w:val="00277F8F"/>
    <w:rsid w:val="00280B8B"/>
    <w:rsid w:val="00281EC3"/>
    <w:rsid w:val="002821D5"/>
    <w:rsid w:val="00282306"/>
    <w:rsid w:val="00282429"/>
    <w:rsid w:val="00282DC8"/>
    <w:rsid w:val="002858E5"/>
    <w:rsid w:val="00286B99"/>
    <w:rsid w:val="0028724A"/>
    <w:rsid w:val="002906DD"/>
    <w:rsid w:val="00290B29"/>
    <w:rsid w:val="00294393"/>
    <w:rsid w:val="0029545C"/>
    <w:rsid w:val="00295C2E"/>
    <w:rsid w:val="00295FEE"/>
    <w:rsid w:val="0029613C"/>
    <w:rsid w:val="00296F4A"/>
    <w:rsid w:val="002A0196"/>
    <w:rsid w:val="002A0D47"/>
    <w:rsid w:val="002A332A"/>
    <w:rsid w:val="002A3476"/>
    <w:rsid w:val="002A37B5"/>
    <w:rsid w:val="002A3AA1"/>
    <w:rsid w:val="002A3DC5"/>
    <w:rsid w:val="002A4889"/>
    <w:rsid w:val="002A4D2D"/>
    <w:rsid w:val="002A5438"/>
    <w:rsid w:val="002A631D"/>
    <w:rsid w:val="002A65B3"/>
    <w:rsid w:val="002A7C7B"/>
    <w:rsid w:val="002B04BB"/>
    <w:rsid w:val="002B2746"/>
    <w:rsid w:val="002B2A14"/>
    <w:rsid w:val="002B2EA7"/>
    <w:rsid w:val="002B2F6A"/>
    <w:rsid w:val="002B33C9"/>
    <w:rsid w:val="002B6698"/>
    <w:rsid w:val="002B7D7E"/>
    <w:rsid w:val="002C263A"/>
    <w:rsid w:val="002C42F5"/>
    <w:rsid w:val="002C4383"/>
    <w:rsid w:val="002C50EB"/>
    <w:rsid w:val="002C5A63"/>
    <w:rsid w:val="002C6DB7"/>
    <w:rsid w:val="002C7495"/>
    <w:rsid w:val="002C7E9A"/>
    <w:rsid w:val="002D0CD6"/>
    <w:rsid w:val="002D0CFC"/>
    <w:rsid w:val="002D0D70"/>
    <w:rsid w:val="002D1817"/>
    <w:rsid w:val="002D1A70"/>
    <w:rsid w:val="002D20D2"/>
    <w:rsid w:val="002D24A4"/>
    <w:rsid w:val="002D24F8"/>
    <w:rsid w:val="002D261F"/>
    <w:rsid w:val="002D2A70"/>
    <w:rsid w:val="002D4295"/>
    <w:rsid w:val="002D42B9"/>
    <w:rsid w:val="002D63D3"/>
    <w:rsid w:val="002E1FDE"/>
    <w:rsid w:val="002E219D"/>
    <w:rsid w:val="002E3CAD"/>
    <w:rsid w:val="002E6472"/>
    <w:rsid w:val="002E651E"/>
    <w:rsid w:val="002E6A2F"/>
    <w:rsid w:val="002E6C04"/>
    <w:rsid w:val="002F0BB8"/>
    <w:rsid w:val="002F15FA"/>
    <w:rsid w:val="002F2BED"/>
    <w:rsid w:val="002F2E92"/>
    <w:rsid w:val="002F337B"/>
    <w:rsid w:val="002F345D"/>
    <w:rsid w:val="002F5250"/>
    <w:rsid w:val="002F5759"/>
    <w:rsid w:val="002F59FE"/>
    <w:rsid w:val="002F6619"/>
    <w:rsid w:val="002F6676"/>
    <w:rsid w:val="002F718F"/>
    <w:rsid w:val="00300085"/>
    <w:rsid w:val="003061E3"/>
    <w:rsid w:val="00307790"/>
    <w:rsid w:val="0030791E"/>
    <w:rsid w:val="003103DA"/>
    <w:rsid w:val="00310A95"/>
    <w:rsid w:val="0031166C"/>
    <w:rsid w:val="003116DE"/>
    <w:rsid w:val="00311EBD"/>
    <w:rsid w:val="003120C5"/>
    <w:rsid w:val="0031232C"/>
    <w:rsid w:val="00312F18"/>
    <w:rsid w:val="00313255"/>
    <w:rsid w:val="00313E31"/>
    <w:rsid w:val="0031420A"/>
    <w:rsid w:val="0031449B"/>
    <w:rsid w:val="00314687"/>
    <w:rsid w:val="00314AB5"/>
    <w:rsid w:val="0031527A"/>
    <w:rsid w:val="003153CD"/>
    <w:rsid w:val="0031590C"/>
    <w:rsid w:val="00316B21"/>
    <w:rsid w:val="00317788"/>
    <w:rsid w:val="00320732"/>
    <w:rsid w:val="0032146B"/>
    <w:rsid w:val="003218ED"/>
    <w:rsid w:val="00322824"/>
    <w:rsid w:val="00322BC3"/>
    <w:rsid w:val="00325734"/>
    <w:rsid w:val="00325C93"/>
    <w:rsid w:val="003260E1"/>
    <w:rsid w:val="00327061"/>
    <w:rsid w:val="0032775E"/>
    <w:rsid w:val="00330283"/>
    <w:rsid w:val="00331981"/>
    <w:rsid w:val="00332192"/>
    <w:rsid w:val="003329FF"/>
    <w:rsid w:val="00333B63"/>
    <w:rsid w:val="00333FAC"/>
    <w:rsid w:val="0033462B"/>
    <w:rsid w:val="00334AD6"/>
    <w:rsid w:val="00334FCA"/>
    <w:rsid w:val="003352C8"/>
    <w:rsid w:val="003355E7"/>
    <w:rsid w:val="003366E9"/>
    <w:rsid w:val="00336E40"/>
    <w:rsid w:val="00341581"/>
    <w:rsid w:val="0034186C"/>
    <w:rsid w:val="00341F6A"/>
    <w:rsid w:val="003423F4"/>
    <w:rsid w:val="00343BB2"/>
    <w:rsid w:val="00344D93"/>
    <w:rsid w:val="00344FB9"/>
    <w:rsid w:val="003459FB"/>
    <w:rsid w:val="0034647E"/>
    <w:rsid w:val="00346EFF"/>
    <w:rsid w:val="00347430"/>
    <w:rsid w:val="00352231"/>
    <w:rsid w:val="003528AF"/>
    <w:rsid w:val="00352E34"/>
    <w:rsid w:val="00353755"/>
    <w:rsid w:val="0035700A"/>
    <w:rsid w:val="00357110"/>
    <w:rsid w:val="003575E4"/>
    <w:rsid w:val="0035781F"/>
    <w:rsid w:val="00357CEB"/>
    <w:rsid w:val="003629A5"/>
    <w:rsid w:val="00363799"/>
    <w:rsid w:val="00363E22"/>
    <w:rsid w:val="0036417F"/>
    <w:rsid w:val="00365129"/>
    <w:rsid w:val="0036512D"/>
    <w:rsid w:val="00365DBB"/>
    <w:rsid w:val="00366319"/>
    <w:rsid w:val="0036645B"/>
    <w:rsid w:val="00367AD5"/>
    <w:rsid w:val="00370D99"/>
    <w:rsid w:val="00370EB2"/>
    <w:rsid w:val="00371877"/>
    <w:rsid w:val="00371F90"/>
    <w:rsid w:val="00372204"/>
    <w:rsid w:val="00373B83"/>
    <w:rsid w:val="003744A8"/>
    <w:rsid w:val="00375FD8"/>
    <w:rsid w:val="00376A3A"/>
    <w:rsid w:val="00377692"/>
    <w:rsid w:val="00377A13"/>
    <w:rsid w:val="00380969"/>
    <w:rsid w:val="00380F25"/>
    <w:rsid w:val="003822A5"/>
    <w:rsid w:val="003844DC"/>
    <w:rsid w:val="00385364"/>
    <w:rsid w:val="00385477"/>
    <w:rsid w:val="003859F5"/>
    <w:rsid w:val="00386C91"/>
    <w:rsid w:val="00387954"/>
    <w:rsid w:val="00390733"/>
    <w:rsid w:val="00390DCF"/>
    <w:rsid w:val="0039187D"/>
    <w:rsid w:val="00394AC0"/>
    <w:rsid w:val="00395A63"/>
    <w:rsid w:val="00395B4A"/>
    <w:rsid w:val="00395C59"/>
    <w:rsid w:val="003967C9"/>
    <w:rsid w:val="003A092F"/>
    <w:rsid w:val="003A0B33"/>
    <w:rsid w:val="003A109E"/>
    <w:rsid w:val="003A195F"/>
    <w:rsid w:val="003A204D"/>
    <w:rsid w:val="003A206A"/>
    <w:rsid w:val="003A4033"/>
    <w:rsid w:val="003A58A3"/>
    <w:rsid w:val="003A5AAC"/>
    <w:rsid w:val="003B04C4"/>
    <w:rsid w:val="003B0E89"/>
    <w:rsid w:val="003B13AE"/>
    <w:rsid w:val="003B211F"/>
    <w:rsid w:val="003B2FC7"/>
    <w:rsid w:val="003B3131"/>
    <w:rsid w:val="003B4D3A"/>
    <w:rsid w:val="003B51C3"/>
    <w:rsid w:val="003B5439"/>
    <w:rsid w:val="003B601B"/>
    <w:rsid w:val="003C0732"/>
    <w:rsid w:val="003C0ACD"/>
    <w:rsid w:val="003C2039"/>
    <w:rsid w:val="003C2BEF"/>
    <w:rsid w:val="003C3D86"/>
    <w:rsid w:val="003D0035"/>
    <w:rsid w:val="003D0692"/>
    <w:rsid w:val="003D154A"/>
    <w:rsid w:val="003D1750"/>
    <w:rsid w:val="003D1913"/>
    <w:rsid w:val="003D21DA"/>
    <w:rsid w:val="003D439A"/>
    <w:rsid w:val="003D5CE0"/>
    <w:rsid w:val="003D5F3C"/>
    <w:rsid w:val="003D5F82"/>
    <w:rsid w:val="003D60E4"/>
    <w:rsid w:val="003D66B3"/>
    <w:rsid w:val="003D7CDD"/>
    <w:rsid w:val="003E1DB4"/>
    <w:rsid w:val="003E289C"/>
    <w:rsid w:val="003E3336"/>
    <w:rsid w:val="003E34BF"/>
    <w:rsid w:val="003E366C"/>
    <w:rsid w:val="003E4177"/>
    <w:rsid w:val="003E4A7B"/>
    <w:rsid w:val="003E5239"/>
    <w:rsid w:val="003F02EE"/>
    <w:rsid w:val="003F0D9A"/>
    <w:rsid w:val="003F29C4"/>
    <w:rsid w:val="003F2EC4"/>
    <w:rsid w:val="003F3008"/>
    <w:rsid w:val="003F4A52"/>
    <w:rsid w:val="003F4DEA"/>
    <w:rsid w:val="003F6B0B"/>
    <w:rsid w:val="003F6F09"/>
    <w:rsid w:val="003F7C3A"/>
    <w:rsid w:val="003F7D30"/>
    <w:rsid w:val="00400357"/>
    <w:rsid w:val="004004AE"/>
    <w:rsid w:val="00401C3F"/>
    <w:rsid w:val="0040268E"/>
    <w:rsid w:val="00402DA7"/>
    <w:rsid w:val="004031A9"/>
    <w:rsid w:val="00403F5C"/>
    <w:rsid w:val="0040438A"/>
    <w:rsid w:val="00405720"/>
    <w:rsid w:val="00405F8E"/>
    <w:rsid w:val="00407351"/>
    <w:rsid w:val="004076A7"/>
    <w:rsid w:val="004119B6"/>
    <w:rsid w:val="0041248A"/>
    <w:rsid w:val="00412DE8"/>
    <w:rsid w:val="00413294"/>
    <w:rsid w:val="0041330C"/>
    <w:rsid w:val="00413CF0"/>
    <w:rsid w:val="00414212"/>
    <w:rsid w:val="004143A0"/>
    <w:rsid w:val="004143F5"/>
    <w:rsid w:val="00414507"/>
    <w:rsid w:val="00416282"/>
    <w:rsid w:val="0041770C"/>
    <w:rsid w:val="00417984"/>
    <w:rsid w:val="00417A19"/>
    <w:rsid w:val="00421C3D"/>
    <w:rsid w:val="004229DB"/>
    <w:rsid w:val="00422D27"/>
    <w:rsid w:val="00423C09"/>
    <w:rsid w:val="004251B0"/>
    <w:rsid w:val="004255F2"/>
    <w:rsid w:val="00433D32"/>
    <w:rsid w:val="00433E35"/>
    <w:rsid w:val="00434B92"/>
    <w:rsid w:val="004355E9"/>
    <w:rsid w:val="00437CE2"/>
    <w:rsid w:val="004415F3"/>
    <w:rsid w:val="004416C6"/>
    <w:rsid w:val="004419F7"/>
    <w:rsid w:val="00441D66"/>
    <w:rsid w:val="004443B1"/>
    <w:rsid w:val="00445C74"/>
    <w:rsid w:val="00452738"/>
    <w:rsid w:val="004552CB"/>
    <w:rsid w:val="00456170"/>
    <w:rsid w:val="00456381"/>
    <w:rsid w:val="00457061"/>
    <w:rsid w:val="00457DC9"/>
    <w:rsid w:val="00460746"/>
    <w:rsid w:val="00461CF6"/>
    <w:rsid w:val="004629AE"/>
    <w:rsid w:val="0046383D"/>
    <w:rsid w:val="00465DC2"/>
    <w:rsid w:val="00465E75"/>
    <w:rsid w:val="004664BE"/>
    <w:rsid w:val="004717A5"/>
    <w:rsid w:val="0047223E"/>
    <w:rsid w:val="0047274B"/>
    <w:rsid w:val="0047394F"/>
    <w:rsid w:val="00473F40"/>
    <w:rsid w:val="00474009"/>
    <w:rsid w:val="0047434A"/>
    <w:rsid w:val="004754F1"/>
    <w:rsid w:val="00475760"/>
    <w:rsid w:val="00477AF1"/>
    <w:rsid w:val="004819F3"/>
    <w:rsid w:val="00482B15"/>
    <w:rsid w:val="00482D88"/>
    <w:rsid w:val="00483340"/>
    <w:rsid w:val="004833A1"/>
    <w:rsid w:val="00483953"/>
    <w:rsid w:val="00483B71"/>
    <w:rsid w:val="0048509C"/>
    <w:rsid w:val="00485456"/>
    <w:rsid w:val="0048569A"/>
    <w:rsid w:val="00485A0C"/>
    <w:rsid w:val="00485DD7"/>
    <w:rsid w:val="00485E75"/>
    <w:rsid w:val="00486172"/>
    <w:rsid w:val="00486D17"/>
    <w:rsid w:val="00486E56"/>
    <w:rsid w:val="004874DB"/>
    <w:rsid w:val="00487AA2"/>
    <w:rsid w:val="00487AA3"/>
    <w:rsid w:val="0049053C"/>
    <w:rsid w:val="00490EA5"/>
    <w:rsid w:val="00490F9A"/>
    <w:rsid w:val="00493846"/>
    <w:rsid w:val="00494F5C"/>
    <w:rsid w:val="0049540E"/>
    <w:rsid w:val="0049631E"/>
    <w:rsid w:val="004963E3"/>
    <w:rsid w:val="004972EB"/>
    <w:rsid w:val="00497512"/>
    <w:rsid w:val="004978F5"/>
    <w:rsid w:val="00497D35"/>
    <w:rsid w:val="00497D93"/>
    <w:rsid w:val="004A0E36"/>
    <w:rsid w:val="004A1634"/>
    <w:rsid w:val="004A23B9"/>
    <w:rsid w:val="004A3382"/>
    <w:rsid w:val="004A5344"/>
    <w:rsid w:val="004A59A4"/>
    <w:rsid w:val="004A6155"/>
    <w:rsid w:val="004A7BC0"/>
    <w:rsid w:val="004B162A"/>
    <w:rsid w:val="004B29C9"/>
    <w:rsid w:val="004B44F4"/>
    <w:rsid w:val="004B496C"/>
    <w:rsid w:val="004B5E49"/>
    <w:rsid w:val="004B759E"/>
    <w:rsid w:val="004B7E25"/>
    <w:rsid w:val="004C145A"/>
    <w:rsid w:val="004C1632"/>
    <w:rsid w:val="004C19BF"/>
    <w:rsid w:val="004C231A"/>
    <w:rsid w:val="004C3766"/>
    <w:rsid w:val="004C3A66"/>
    <w:rsid w:val="004C3BBE"/>
    <w:rsid w:val="004C3C1A"/>
    <w:rsid w:val="004C402D"/>
    <w:rsid w:val="004C4576"/>
    <w:rsid w:val="004C54F8"/>
    <w:rsid w:val="004C64D0"/>
    <w:rsid w:val="004C72B8"/>
    <w:rsid w:val="004D042A"/>
    <w:rsid w:val="004D0444"/>
    <w:rsid w:val="004D1196"/>
    <w:rsid w:val="004D19FB"/>
    <w:rsid w:val="004D1C23"/>
    <w:rsid w:val="004D2D63"/>
    <w:rsid w:val="004D7343"/>
    <w:rsid w:val="004E05E3"/>
    <w:rsid w:val="004E084D"/>
    <w:rsid w:val="004E0B63"/>
    <w:rsid w:val="004E1D73"/>
    <w:rsid w:val="004E23FC"/>
    <w:rsid w:val="004E36A7"/>
    <w:rsid w:val="004E3E33"/>
    <w:rsid w:val="004E4A59"/>
    <w:rsid w:val="004E535D"/>
    <w:rsid w:val="004E5A48"/>
    <w:rsid w:val="004E5CFD"/>
    <w:rsid w:val="004E704A"/>
    <w:rsid w:val="004E79B7"/>
    <w:rsid w:val="004E7E09"/>
    <w:rsid w:val="004F0663"/>
    <w:rsid w:val="004F0985"/>
    <w:rsid w:val="004F101E"/>
    <w:rsid w:val="004F1D8E"/>
    <w:rsid w:val="004F203B"/>
    <w:rsid w:val="004F34C6"/>
    <w:rsid w:val="004F5DAE"/>
    <w:rsid w:val="004F5F72"/>
    <w:rsid w:val="004F7472"/>
    <w:rsid w:val="004F75FA"/>
    <w:rsid w:val="004F7C52"/>
    <w:rsid w:val="004F7D3D"/>
    <w:rsid w:val="00501A34"/>
    <w:rsid w:val="00501C7A"/>
    <w:rsid w:val="0050219F"/>
    <w:rsid w:val="00502A32"/>
    <w:rsid w:val="00504020"/>
    <w:rsid w:val="00505022"/>
    <w:rsid w:val="005052DB"/>
    <w:rsid w:val="005052FB"/>
    <w:rsid w:val="00505BF7"/>
    <w:rsid w:val="00505E71"/>
    <w:rsid w:val="00507584"/>
    <w:rsid w:val="005107D1"/>
    <w:rsid w:val="00510D76"/>
    <w:rsid w:val="005117CA"/>
    <w:rsid w:val="0051184D"/>
    <w:rsid w:val="00512083"/>
    <w:rsid w:val="00514DAC"/>
    <w:rsid w:val="005158F1"/>
    <w:rsid w:val="00515948"/>
    <w:rsid w:val="0051599E"/>
    <w:rsid w:val="005202EA"/>
    <w:rsid w:val="0052106E"/>
    <w:rsid w:val="005212E4"/>
    <w:rsid w:val="00523863"/>
    <w:rsid w:val="00523EEE"/>
    <w:rsid w:val="00523F26"/>
    <w:rsid w:val="005248D1"/>
    <w:rsid w:val="005252D6"/>
    <w:rsid w:val="00527ABB"/>
    <w:rsid w:val="00533BF0"/>
    <w:rsid w:val="00533BF6"/>
    <w:rsid w:val="00534807"/>
    <w:rsid w:val="00535BFB"/>
    <w:rsid w:val="00536181"/>
    <w:rsid w:val="00536D96"/>
    <w:rsid w:val="00536F70"/>
    <w:rsid w:val="0054025A"/>
    <w:rsid w:val="0054025C"/>
    <w:rsid w:val="00540349"/>
    <w:rsid w:val="0054042A"/>
    <w:rsid w:val="00540A73"/>
    <w:rsid w:val="00542891"/>
    <w:rsid w:val="00544548"/>
    <w:rsid w:val="00544615"/>
    <w:rsid w:val="00544A26"/>
    <w:rsid w:val="00545346"/>
    <w:rsid w:val="00550040"/>
    <w:rsid w:val="005502CE"/>
    <w:rsid w:val="00550D8B"/>
    <w:rsid w:val="00553AD3"/>
    <w:rsid w:val="0055409C"/>
    <w:rsid w:val="005550B0"/>
    <w:rsid w:val="00556A23"/>
    <w:rsid w:val="0056194A"/>
    <w:rsid w:val="005632FF"/>
    <w:rsid w:val="00563A2A"/>
    <w:rsid w:val="005643CF"/>
    <w:rsid w:val="005647D1"/>
    <w:rsid w:val="00565241"/>
    <w:rsid w:val="00565FEF"/>
    <w:rsid w:val="00567443"/>
    <w:rsid w:val="00567706"/>
    <w:rsid w:val="005709FC"/>
    <w:rsid w:val="0057126B"/>
    <w:rsid w:val="00573F8E"/>
    <w:rsid w:val="00574DB6"/>
    <w:rsid w:val="0057514C"/>
    <w:rsid w:val="00580BCD"/>
    <w:rsid w:val="0058155F"/>
    <w:rsid w:val="005818CF"/>
    <w:rsid w:val="00582A95"/>
    <w:rsid w:val="0058394A"/>
    <w:rsid w:val="005841B0"/>
    <w:rsid w:val="005844D4"/>
    <w:rsid w:val="00585042"/>
    <w:rsid w:val="005859AA"/>
    <w:rsid w:val="00585E3C"/>
    <w:rsid w:val="00586253"/>
    <w:rsid w:val="00586592"/>
    <w:rsid w:val="005875C2"/>
    <w:rsid w:val="00592A6C"/>
    <w:rsid w:val="00592BCD"/>
    <w:rsid w:val="00592F60"/>
    <w:rsid w:val="00594FE8"/>
    <w:rsid w:val="00596075"/>
    <w:rsid w:val="00597BF6"/>
    <w:rsid w:val="005A0ACC"/>
    <w:rsid w:val="005A1609"/>
    <w:rsid w:val="005A1CDF"/>
    <w:rsid w:val="005A1E91"/>
    <w:rsid w:val="005A26E2"/>
    <w:rsid w:val="005A3530"/>
    <w:rsid w:val="005A36E9"/>
    <w:rsid w:val="005A3DCC"/>
    <w:rsid w:val="005A402F"/>
    <w:rsid w:val="005A4339"/>
    <w:rsid w:val="005A47CE"/>
    <w:rsid w:val="005A553B"/>
    <w:rsid w:val="005A6B79"/>
    <w:rsid w:val="005A6D1D"/>
    <w:rsid w:val="005A6D30"/>
    <w:rsid w:val="005A6E60"/>
    <w:rsid w:val="005A74FF"/>
    <w:rsid w:val="005B1089"/>
    <w:rsid w:val="005B1925"/>
    <w:rsid w:val="005B1D5A"/>
    <w:rsid w:val="005B2CE7"/>
    <w:rsid w:val="005B3C79"/>
    <w:rsid w:val="005B4566"/>
    <w:rsid w:val="005B4B64"/>
    <w:rsid w:val="005B57E8"/>
    <w:rsid w:val="005B6E69"/>
    <w:rsid w:val="005B748C"/>
    <w:rsid w:val="005C1119"/>
    <w:rsid w:val="005C5855"/>
    <w:rsid w:val="005C61B5"/>
    <w:rsid w:val="005D123B"/>
    <w:rsid w:val="005D1542"/>
    <w:rsid w:val="005D1B15"/>
    <w:rsid w:val="005D22D7"/>
    <w:rsid w:val="005D2713"/>
    <w:rsid w:val="005D2DE5"/>
    <w:rsid w:val="005D3218"/>
    <w:rsid w:val="005D3E33"/>
    <w:rsid w:val="005D3F14"/>
    <w:rsid w:val="005D47EF"/>
    <w:rsid w:val="005D5277"/>
    <w:rsid w:val="005D5446"/>
    <w:rsid w:val="005D5CE8"/>
    <w:rsid w:val="005D6014"/>
    <w:rsid w:val="005D675C"/>
    <w:rsid w:val="005D690D"/>
    <w:rsid w:val="005D73ED"/>
    <w:rsid w:val="005D780B"/>
    <w:rsid w:val="005E433F"/>
    <w:rsid w:val="005E4565"/>
    <w:rsid w:val="005E7812"/>
    <w:rsid w:val="005E7CFF"/>
    <w:rsid w:val="005E7F9A"/>
    <w:rsid w:val="005F1735"/>
    <w:rsid w:val="005F219A"/>
    <w:rsid w:val="005F55FC"/>
    <w:rsid w:val="005F64C9"/>
    <w:rsid w:val="005F652F"/>
    <w:rsid w:val="005F6FEE"/>
    <w:rsid w:val="005F79DA"/>
    <w:rsid w:val="00600A42"/>
    <w:rsid w:val="00600CD8"/>
    <w:rsid w:val="006012D1"/>
    <w:rsid w:val="00601749"/>
    <w:rsid w:val="00602A33"/>
    <w:rsid w:val="00603221"/>
    <w:rsid w:val="00603A43"/>
    <w:rsid w:val="00603E14"/>
    <w:rsid w:val="00605A3F"/>
    <w:rsid w:val="00606142"/>
    <w:rsid w:val="00606D5A"/>
    <w:rsid w:val="00606EF6"/>
    <w:rsid w:val="00607F50"/>
    <w:rsid w:val="006118FA"/>
    <w:rsid w:val="006119DB"/>
    <w:rsid w:val="00611A5E"/>
    <w:rsid w:val="00611C19"/>
    <w:rsid w:val="006134D0"/>
    <w:rsid w:val="006137C2"/>
    <w:rsid w:val="00614898"/>
    <w:rsid w:val="00615ECC"/>
    <w:rsid w:val="0061792C"/>
    <w:rsid w:val="00620A43"/>
    <w:rsid w:val="006217CA"/>
    <w:rsid w:val="00621A10"/>
    <w:rsid w:val="00621EF0"/>
    <w:rsid w:val="00623457"/>
    <w:rsid w:val="00624353"/>
    <w:rsid w:val="006250CC"/>
    <w:rsid w:val="00626490"/>
    <w:rsid w:val="006266B1"/>
    <w:rsid w:val="00627BA9"/>
    <w:rsid w:val="00627FCD"/>
    <w:rsid w:val="00630AEA"/>
    <w:rsid w:val="0063595B"/>
    <w:rsid w:val="00635DF7"/>
    <w:rsid w:val="0063694E"/>
    <w:rsid w:val="00637308"/>
    <w:rsid w:val="00640D16"/>
    <w:rsid w:val="00641561"/>
    <w:rsid w:val="00641C65"/>
    <w:rsid w:val="0064201A"/>
    <w:rsid w:val="00642F2D"/>
    <w:rsid w:val="00643224"/>
    <w:rsid w:val="006436F3"/>
    <w:rsid w:val="00643AB6"/>
    <w:rsid w:val="00644158"/>
    <w:rsid w:val="0064449A"/>
    <w:rsid w:val="00644670"/>
    <w:rsid w:val="006458F8"/>
    <w:rsid w:val="00646262"/>
    <w:rsid w:val="00647B24"/>
    <w:rsid w:val="0065188A"/>
    <w:rsid w:val="00651A97"/>
    <w:rsid w:val="00653F07"/>
    <w:rsid w:val="00655453"/>
    <w:rsid w:val="0065577D"/>
    <w:rsid w:val="006559B4"/>
    <w:rsid w:val="006572C1"/>
    <w:rsid w:val="00657AEC"/>
    <w:rsid w:val="006607CE"/>
    <w:rsid w:val="00661F3B"/>
    <w:rsid w:val="00662F51"/>
    <w:rsid w:val="0066587E"/>
    <w:rsid w:val="00670343"/>
    <w:rsid w:val="0067035E"/>
    <w:rsid w:val="00670E43"/>
    <w:rsid w:val="006712BB"/>
    <w:rsid w:val="006712BF"/>
    <w:rsid w:val="006719D5"/>
    <w:rsid w:val="00671CE2"/>
    <w:rsid w:val="00672221"/>
    <w:rsid w:val="006726E4"/>
    <w:rsid w:val="00672C9B"/>
    <w:rsid w:val="00672DE1"/>
    <w:rsid w:val="00673490"/>
    <w:rsid w:val="00675282"/>
    <w:rsid w:val="006755FB"/>
    <w:rsid w:val="006765D3"/>
    <w:rsid w:val="00676CE6"/>
    <w:rsid w:val="006771AF"/>
    <w:rsid w:val="00680005"/>
    <w:rsid w:val="00683114"/>
    <w:rsid w:val="00683307"/>
    <w:rsid w:val="00683396"/>
    <w:rsid w:val="006838F7"/>
    <w:rsid w:val="00683D4A"/>
    <w:rsid w:val="00685B7D"/>
    <w:rsid w:val="00685FDF"/>
    <w:rsid w:val="0068732F"/>
    <w:rsid w:val="0068780C"/>
    <w:rsid w:val="00687D77"/>
    <w:rsid w:val="00687F93"/>
    <w:rsid w:val="00692A78"/>
    <w:rsid w:val="006930B0"/>
    <w:rsid w:val="0069435C"/>
    <w:rsid w:val="00694494"/>
    <w:rsid w:val="00694974"/>
    <w:rsid w:val="00695491"/>
    <w:rsid w:val="006A133C"/>
    <w:rsid w:val="006A1396"/>
    <w:rsid w:val="006A37AB"/>
    <w:rsid w:val="006A3A32"/>
    <w:rsid w:val="006A3CA8"/>
    <w:rsid w:val="006A656C"/>
    <w:rsid w:val="006A67B9"/>
    <w:rsid w:val="006A6A63"/>
    <w:rsid w:val="006A6AE4"/>
    <w:rsid w:val="006A7951"/>
    <w:rsid w:val="006A7CB6"/>
    <w:rsid w:val="006B06BF"/>
    <w:rsid w:val="006B2319"/>
    <w:rsid w:val="006B3489"/>
    <w:rsid w:val="006B386D"/>
    <w:rsid w:val="006B55CD"/>
    <w:rsid w:val="006B66DE"/>
    <w:rsid w:val="006B6AD9"/>
    <w:rsid w:val="006B7B33"/>
    <w:rsid w:val="006C03D6"/>
    <w:rsid w:val="006C055E"/>
    <w:rsid w:val="006C086E"/>
    <w:rsid w:val="006C0D33"/>
    <w:rsid w:val="006C38D8"/>
    <w:rsid w:val="006C47C8"/>
    <w:rsid w:val="006C61C1"/>
    <w:rsid w:val="006C748E"/>
    <w:rsid w:val="006D30AC"/>
    <w:rsid w:val="006D36D9"/>
    <w:rsid w:val="006D4B78"/>
    <w:rsid w:val="006D523A"/>
    <w:rsid w:val="006D70E7"/>
    <w:rsid w:val="006E092B"/>
    <w:rsid w:val="006E4901"/>
    <w:rsid w:val="006E4C2E"/>
    <w:rsid w:val="006E5AB3"/>
    <w:rsid w:val="006E5DB7"/>
    <w:rsid w:val="006E75EE"/>
    <w:rsid w:val="006E7ADD"/>
    <w:rsid w:val="006E7FCF"/>
    <w:rsid w:val="006F365E"/>
    <w:rsid w:val="006F430F"/>
    <w:rsid w:val="006F4821"/>
    <w:rsid w:val="006F4CD4"/>
    <w:rsid w:val="006F519D"/>
    <w:rsid w:val="006F691A"/>
    <w:rsid w:val="00701BF0"/>
    <w:rsid w:val="00704D1F"/>
    <w:rsid w:val="007059C8"/>
    <w:rsid w:val="007060B5"/>
    <w:rsid w:val="007079D6"/>
    <w:rsid w:val="007113DC"/>
    <w:rsid w:val="0071259E"/>
    <w:rsid w:val="0071303E"/>
    <w:rsid w:val="0071429C"/>
    <w:rsid w:val="0071518E"/>
    <w:rsid w:val="00715492"/>
    <w:rsid w:val="00715C12"/>
    <w:rsid w:val="00716C59"/>
    <w:rsid w:val="007173E9"/>
    <w:rsid w:val="007201B2"/>
    <w:rsid w:val="0072035C"/>
    <w:rsid w:val="00720746"/>
    <w:rsid w:val="007207B7"/>
    <w:rsid w:val="00720814"/>
    <w:rsid w:val="00720EE6"/>
    <w:rsid w:val="0072159F"/>
    <w:rsid w:val="00722D14"/>
    <w:rsid w:val="00723DF6"/>
    <w:rsid w:val="00723F97"/>
    <w:rsid w:val="00725FEA"/>
    <w:rsid w:val="0072750F"/>
    <w:rsid w:val="00730200"/>
    <w:rsid w:val="00730982"/>
    <w:rsid w:val="00730E2E"/>
    <w:rsid w:val="00730FB9"/>
    <w:rsid w:val="00733EE0"/>
    <w:rsid w:val="007340CA"/>
    <w:rsid w:val="00735975"/>
    <w:rsid w:val="007377E6"/>
    <w:rsid w:val="00740E13"/>
    <w:rsid w:val="00741D39"/>
    <w:rsid w:val="00742736"/>
    <w:rsid w:val="00742CB3"/>
    <w:rsid w:val="0074334B"/>
    <w:rsid w:val="00743848"/>
    <w:rsid w:val="00745634"/>
    <w:rsid w:val="00747739"/>
    <w:rsid w:val="00747907"/>
    <w:rsid w:val="0075145D"/>
    <w:rsid w:val="0075191E"/>
    <w:rsid w:val="00752DE7"/>
    <w:rsid w:val="007541C6"/>
    <w:rsid w:val="00754574"/>
    <w:rsid w:val="007545CD"/>
    <w:rsid w:val="00754F62"/>
    <w:rsid w:val="007551F9"/>
    <w:rsid w:val="00755711"/>
    <w:rsid w:val="00756DE5"/>
    <w:rsid w:val="007574C4"/>
    <w:rsid w:val="00760738"/>
    <w:rsid w:val="00762389"/>
    <w:rsid w:val="00762E6A"/>
    <w:rsid w:val="007662F0"/>
    <w:rsid w:val="00766AC6"/>
    <w:rsid w:val="00767047"/>
    <w:rsid w:val="00767D08"/>
    <w:rsid w:val="007702DC"/>
    <w:rsid w:val="00770AD7"/>
    <w:rsid w:val="00770BE5"/>
    <w:rsid w:val="00770C19"/>
    <w:rsid w:val="00770F53"/>
    <w:rsid w:val="00772112"/>
    <w:rsid w:val="007724B2"/>
    <w:rsid w:val="00772723"/>
    <w:rsid w:val="007748B6"/>
    <w:rsid w:val="00774C51"/>
    <w:rsid w:val="0077599E"/>
    <w:rsid w:val="0077737F"/>
    <w:rsid w:val="00780065"/>
    <w:rsid w:val="007800C1"/>
    <w:rsid w:val="00780173"/>
    <w:rsid w:val="007801E9"/>
    <w:rsid w:val="007845FA"/>
    <w:rsid w:val="007848FB"/>
    <w:rsid w:val="00784CFD"/>
    <w:rsid w:val="0078594A"/>
    <w:rsid w:val="00786855"/>
    <w:rsid w:val="00786BC9"/>
    <w:rsid w:val="007879F0"/>
    <w:rsid w:val="00787D15"/>
    <w:rsid w:val="00790161"/>
    <w:rsid w:val="0079396E"/>
    <w:rsid w:val="00793D43"/>
    <w:rsid w:val="00796046"/>
    <w:rsid w:val="007A0404"/>
    <w:rsid w:val="007A0609"/>
    <w:rsid w:val="007A0CF7"/>
    <w:rsid w:val="007A1CF5"/>
    <w:rsid w:val="007A2205"/>
    <w:rsid w:val="007A29CC"/>
    <w:rsid w:val="007A36BD"/>
    <w:rsid w:val="007A3AC0"/>
    <w:rsid w:val="007A42C6"/>
    <w:rsid w:val="007A465E"/>
    <w:rsid w:val="007A6703"/>
    <w:rsid w:val="007A6FE1"/>
    <w:rsid w:val="007A7DCA"/>
    <w:rsid w:val="007A7FF2"/>
    <w:rsid w:val="007B0201"/>
    <w:rsid w:val="007B024B"/>
    <w:rsid w:val="007B06B2"/>
    <w:rsid w:val="007B0C3B"/>
    <w:rsid w:val="007B146F"/>
    <w:rsid w:val="007B2945"/>
    <w:rsid w:val="007B5925"/>
    <w:rsid w:val="007B62F5"/>
    <w:rsid w:val="007B7AF2"/>
    <w:rsid w:val="007C009B"/>
    <w:rsid w:val="007C06F4"/>
    <w:rsid w:val="007C21E9"/>
    <w:rsid w:val="007C397A"/>
    <w:rsid w:val="007C6571"/>
    <w:rsid w:val="007C6DF1"/>
    <w:rsid w:val="007C6E3D"/>
    <w:rsid w:val="007C7949"/>
    <w:rsid w:val="007D167A"/>
    <w:rsid w:val="007D2CC2"/>
    <w:rsid w:val="007D2D58"/>
    <w:rsid w:val="007D3A48"/>
    <w:rsid w:val="007D4AF3"/>
    <w:rsid w:val="007D679C"/>
    <w:rsid w:val="007D69F3"/>
    <w:rsid w:val="007D6E68"/>
    <w:rsid w:val="007D6FE2"/>
    <w:rsid w:val="007D792E"/>
    <w:rsid w:val="007E000B"/>
    <w:rsid w:val="007E0303"/>
    <w:rsid w:val="007E243D"/>
    <w:rsid w:val="007E2EB5"/>
    <w:rsid w:val="007E31B4"/>
    <w:rsid w:val="007E553E"/>
    <w:rsid w:val="007E61C0"/>
    <w:rsid w:val="007E6704"/>
    <w:rsid w:val="007E6DF3"/>
    <w:rsid w:val="007E6FDE"/>
    <w:rsid w:val="007E73F5"/>
    <w:rsid w:val="007F03FD"/>
    <w:rsid w:val="007F2C74"/>
    <w:rsid w:val="007F3E46"/>
    <w:rsid w:val="007F68DD"/>
    <w:rsid w:val="007F7282"/>
    <w:rsid w:val="007F7398"/>
    <w:rsid w:val="00800A29"/>
    <w:rsid w:val="00801202"/>
    <w:rsid w:val="00801521"/>
    <w:rsid w:val="008037A6"/>
    <w:rsid w:val="00803EC4"/>
    <w:rsid w:val="00804A55"/>
    <w:rsid w:val="00806C9F"/>
    <w:rsid w:val="00806F1D"/>
    <w:rsid w:val="0080736B"/>
    <w:rsid w:val="008076EC"/>
    <w:rsid w:val="00811DEB"/>
    <w:rsid w:val="008129E2"/>
    <w:rsid w:val="0081422D"/>
    <w:rsid w:val="00814752"/>
    <w:rsid w:val="00815943"/>
    <w:rsid w:val="0081766D"/>
    <w:rsid w:val="008207F2"/>
    <w:rsid w:val="008217E2"/>
    <w:rsid w:val="00821852"/>
    <w:rsid w:val="00822470"/>
    <w:rsid w:val="0082284D"/>
    <w:rsid w:val="00823CEF"/>
    <w:rsid w:val="008246E5"/>
    <w:rsid w:val="00824B4A"/>
    <w:rsid w:val="00824E13"/>
    <w:rsid w:val="00826049"/>
    <w:rsid w:val="008269DD"/>
    <w:rsid w:val="008277DE"/>
    <w:rsid w:val="00827C49"/>
    <w:rsid w:val="008306FF"/>
    <w:rsid w:val="008338F0"/>
    <w:rsid w:val="00833988"/>
    <w:rsid w:val="00833A04"/>
    <w:rsid w:val="00833DEA"/>
    <w:rsid w:val="008354DC"/>
    <w:rsid w:val="00835B35"/>
    <w:rsid w:val="00836218"/>
    <w:rsid w:val="00836BC5"/>
    <w:rsid w:val="00837145"/>
    <w:rsid w:val="008376F9"/>
    <w:rsid w:val="008379CC"/>
    <w:rsid w:val="00840707"/>
    <w:rsid w:val="008413C1"/>
    <w:rsid w:val="00841F47"/>
    <w:rsid w:val="00842722"/>
    <w:rsid w:val="00843142"/>
    <w:rsid w:val="0084469B"/>
    <w:rsid w:val="008449E7"/>
    <w:rsid w:val="0084517C"/>
    <w:rsid w:val="008457D8"/>
    <w:rsid w:val="0085072F"/>
    <w:rsid w:val="00851090"/>
    <w:rsid w:val="00852C29"/>
    <w:rsid w:val="00853A4C"/>
    <w:rsid w:val="00854F57"/>
    <w:rsid w:val="008617EB"/>
    <w:rsid w:val="00861E9E"/>
    <w:rsid w:val="00865C6A"/>
    <w:rsid w:val="00865C7D"/>
    <w:rsid w:val="00865E4C"/>
    <w:rsid w:val="008661F1"/>
    <w:rsid w:val="0086637A"/>
    <w:rsid w:val="00866495"/>
    <w:rsid w:val="00866D81"/>
    <w:rsid w:val="008679A7"/>
    <w:rsid w:val="00867A7B"/>
    <w:rsid w:val="00867A8D"/>
    <w:rsid w:val="008702D8"/>
    <w:rsid w:val="00872119"/>
    <w:rsid w:val="00872C5B"/>
    <w:rsid w:val="00872F65"/>
    <w:rsid w:val="0087631A"/>
    <w:rsid w:val="0087656E"/>
    <w:rsid w:val="0087763B"/>
    <w:rsid w:val="00877F68"/>
    <w:rsid w:val="00880D01"/>
    <w:rsid w:val="008818C6"/>
    <w:rsid w:val="00881FDA"/>
    <w:rsid w:val="00882E06"/>
    <w:rsid w:val="00882E44"/>
    <w:rsid w:val="008833AE"/>
    <w:rsid w:val="00883EF7"/>
    <w:rsid w:val="0088463F"/>
    <w:rsid w:val="00885D8B"/>
    <w:rsid w:val="0088655F"/>
    <w:rsid w:val="008871E7"/>
    <w:rsid w:val="00891776"/>
    <w:rsid w:val="008917A8"/>
    <w:rsid w:val="008919CB"/>
    <w:rsid w:val="00892358"/>
    <w:rsid w:val="00892932"/>
    <w:rsid w:val="00892EBA"/>
    <w:rsid w:val="0089340E"/>
    <w:rsid w:val="00893B0F"/>
    <w:rsid w:val="00893CDA"/>
    <w:rsid w:val="00893E05"/>
    <w:rsid w:val="008959D1"/>
    <w:rsid w:val="008A116E"/>
    <w:rsid w:val="008A185F"/>
    <w:rsid w:val="008A1CFE"/>
    <w:rsid w:val="008A2615"/>
    <w:rsid w:val="008A3546"/>
    <w:rsid w:val="008A3DAA"/>
    <w:rsid w:val="008A3FC9"/>
    <w:rsid w:val="008A4C03"/>
    <w:rsid w:val="008A64A7"/>
    <w:rsid w:val="008A66CF"/>
    <w:rsid w:val="008B04E3"/>
    <w:rsid w:val="008B1142"/>
    <w:rsid w:val="008B18E4"/>
    <w:rsid w:val="008B41C9"/>
    <w:rsid w:val="008B4966"/>
    <w:rsid w:val="008B49BA"/>
    <w:rsid w:val="008B5434"/>
    <w:rsid w:val="008B546A"/>
    <w:rsid w:val="008B5CBF"/>
    <w:rsid w:val="008B685D"/>
    <w:rsid w:val="008B6FE1"/>
    <w:rsid w:val="008B7637"/>
    <w:rsid w:val="008C0BF3"/>
    <w:rsid w:val="008C0DD5"/>
    <w:rsid w:val="008C19A0"/>
    <w:rsid w:val="008C3823"/>
    <w:rsid w:val="008C4A29"/>
    <w:rsid w:val="008C7FFC"/>
    <w:rsid w:val="008D181B"/>
    <w:rsid w:val="008D1CFE"/>
    <w:rsid w:val="008D4A44"/>
    <w:rsid w:val="008D5706"/>
    <w:rsid w:val="008E0D9D"/>
    <w:rsid w:val="008E15CB"/>
    <w:rsid w:val="008E18C3"/>
    <w:rsid w:val="008E30E2"/>
    <w:rsid w:val="008E36D7"/>
    <w:rsid w:val="008E3EC9"/>
    <w:rsid w:val="008E4236"/>
    <w:rsid w:val="008E43C4"/>
    <w:rsid w:val="008E444E"/>
    <w:rsid w:val="008E4CAF"/>
    <w:rsid w:val="008E5136"/>
    <w:rsid w:val="008E6E7C"/>
    <w:rsid w:val="008E6EC5"/>
    <w:rsid w:val="008F1CDD"/>
    <w:rsid w:val="008F22E7"/>
    <w:rsid w:val="008F2472"/>
    <w:rsid w:val="008F30DE"/>
    <w:rsid w:val="008F3C06"/>
    <w:rsid w:val="008F3F1B"/>
    <w:rsid w:val="008F3F57"/>
    <w:rsid w:val="008F4B0A"/>
    <w:rsid w:val="008F4C61"/>
    <w:rsid w:val="008F5B72"/>
    <w:rsid w:val="008F5F41"/>
    <w:rsid w:val="008F63C5"/>
    <w:rsid w:val="008F6735"/>
    <w:rsid w:val="008F7E20"/>
    <w:rsid w:val="009006B5"/>
    <w:rsid w:val="009007E4"/>
    <w:rsid w:val="00901D54"/>
    <w:rsid w:val="009035EC"/>
    <w:rsid w:val="00903D7A"/>
    <w:rsid w:val="00905931"/>
    <w:rsid w:val="009139A3"/>
    <w:rsid w:val="009144E7"/>
    <w:rsid w:val="00914766"/>
    <w:rsid w:val="009152EB"/>
    <w:rsid w:val="00915C7C"/>
    <w:rsid w:val="00915DD9"/>
    <w:rsid w:val="00916110"/>
    <w:rsid w:val="009177D5"/>
    <w:rsid w:val="0092107C"/>
    <w:rsid w:val="00921082"/>
    <w:rsid w:val="00921670"/>
    <w:rsid w:val="00921D35"/>
    <w:rsid w:val="00922468"/>
    <w:rsid w:val="00922CE4"/>
    <w:rsid w:val="009237A9"/>
    <w:rsid w:val="00925636"/>
    <w:rsid w:val="009264B4"/>
    <w:rsid w:val="009325D7"/>
    <w:rsid w:val="00932CAD"/>
    <w:rsid w:val="009331B5"/>
    <w:rsid w:val="00933266"/>
    <w:rsid w:val="00934091"/>
    <w:rsid w:val="009340DA"/>
    <w:rsid w:val="009354F1"/>
    <w:rsid w:val="00937DE5"/>
    <w:rsid w:val="00941626"/>
    <w:rsid w:val="00941CA2"/>
    <w:rsid w:val="00942D7E"/>
    <w:rsid w:val="00942E9D"/>
    <w:rsid w:val="009433B4"/>
    <w:rsid w:val="00943BA5"/>
    <w:rsid w:val="009447E2"/>
    <w:rsid w:val="009449F8"/>
    <w:rsid w:val="009453B2"/>
    <w:rsid w:val="00947DDB"/>
    <w:rsid w:val="00947FD2"/>
    <w:rsid w:val="00950000"/>
    <w:rsid w:val="009502E1"/>
    <w:rsid w:val="0095061E"/>
    <w:rsid w:val="00950927"/>
    <w:rsid w:val="009520E2"/>
    <w:rsid w:val="00952126"/>
    <w:rsid w:val="00953E50"/>
    <w:rsid w:val="009549C5"/>
    <w:rsid w:val="00954AFF"/>
    <w:rsid w:val="00955BDD"/>
    <w:rsid w:val="00955C56"/>
    <w:rsid w:val="009560E9"/>
    <w:rsid w:val="009567C7"/>
    <w:rsid w:val="00957117"/>
    <w:rsid w:val="00957A03"/>
    <w:rsid w:val="0096190B"/>
    <w:rsid w:val="009649DC"/>
    <w:rsid w:val="00964D8C"/>
    <w:rsid w:val="009652BD"/>
    <w:rsid w:val="0096539B"/>
    <w:rsid w:val="009658D3"/>
    <w:rsid w:val="00966082"/>
    <w:rsid w:val="009666D7"/>
    <w:rsid w:val="00966FED"/>
    <w:rsid w:val="00967147"/>
    <w:rsid w:val="009674D0"/>
    <w:rsid w:val="009678FB"/>
    <w:rsid w:val="00970864"/>
    <w:rsid w:val="009710CF"/>
    <w:rsid w:val="009715CE"/>
    <w:rsid w:val="009732FC"/>
    <w:rsid w:val="009745BF"/>
    <w:rsid w:val="0097680A"/>
    <w:rsid w:val="00976CBB"/>
    <w:rsid w:val="00976D1F"/>
    <w:rsid w:val="00980FFC"/>
    <w:rsid w:val="00981F81"/>
    <w:rsid w:val="00983203"/>
    <w:rsid w:val="0098350A"/>
    <w:rsid w:val="009835BC"/>
    <w:rsid w:val="00983B09"/>
    <w:rsid w:val="00984A46"/>
    <w:rsid w:val="0098582F"/>
    <w:rsid w:val="00985ED9"/>
    <w:rsid w:val="00987460"/>
    <w:rsid w:val="009877DD"/>
    <w:rsid w:val="00990911"/>
    <w:rsid w:val="009914CC"/>
    <w:rsid w:val="00993706"/>
    <w:rsid w:val="00995F66"/>
    <w:rsid w:val="00996C3E"/>
    <w:rsid w:val="00997953"/>
    <w:rsid w:val="00997E22"/>
    <w:rsid w:val="009A0F79"/>
    <w:rsid w:val="009A1C0F"/>
    <w:rsid w:val="009A284F"/>
    <w:rsid w:val="009A2B17"/>
    <w:rsid w:val="009A324C"/>
    <w:rsid w:val="009A3D76"/>
    <w:rsid w:val="009A44E1"/>
    <w:rsid w:val="009A656D"/>
    <w:rsid w:val="009A66CB"/>
    <w:rsid w:val="009A736A"/>
    <w:rsid w:val="009B1107"/>
    <w:rsid w:val="009B11F9"/>
    <w:rsid w:val="009B141E"/>
    <w:rsid w:val="009B195F"/>
    <w:rsid w:val="009B1A8B"/>
    <w:rsid w:val="009B5911"/>
    <w:rsid w:val="009B6AAD"/>
    <w:rsid w:val="009B70DD"/>
    <w:rsid w:val="009C0AFF"/>
    <w:rsid w:val="009C14A3"/>
    <w:rsid w:val="009C14AD"/>
    <w:rsid w:val="009C1885"/>
    <w:rsid w:val="009C18DF"/>
    <w:rsid w:val="009C1BEB"/>
    <w:rsid w:val="009C1F70"/>
    <w:rsid w:val="009C3C60"/>
    <w:rsid w:val="009C54A1"/>
    <w:rsid w:val="009C5EA6"/>
    <w:rsid w:val="009C6FF6"/>
    <w:rsid w:val="009D2D0A"/>
    <w:rsid w:val="009D3802"/>
    <w:rsid w:val="009D3BDA"/>
    <w:rsid w:val="009D5082"/>
    <w:rsid w:val="009D5173"/>
    <w:rsid w:val="009D5C73"/>
    <w:rsid w:val="009D6D33"/>
    <w:rsid w:val="009E1A71"/>
    <w:rsid w:val="009E2028"/>
    <w:rsid w:val="009E2813"/>
    <w:rsid w:val="009E2949"/>
    <w:rsid w:val="009E35AB"/>
    <w:rsid w:val="009E4679"/>
    <w:rsid w:val="009E6E77"/>
    <w:rsid w:val="009E7804"/>
    <w:rsid w:val="009F064C"/>
    <w:rsid w:val="009F140F"/>
    <w:rsid w:val="009F2455"/>
    <w:rsid w:val="009F473A"/>
    <w:rsid w:val="009F5D68"/>
    <w:rsid w:val="009F688B"/>
    <w:rsid w:val="00A01EC2"/>
    <w:rsid w:val="00A05069"/>
    <w:rsid w:val="00A0624F"/>
    <w:rsid w:val="00A06BE3"/>
    <w:rsid w:val="00A07192"/>
    <w:rsid w:val="00A1028A"/>
    <w:rsid w:val="00A12F7D"/>
    <w:rsid w:val="00A16BD9"/>
    <w:rsid w:val="00A204F8"/>
    <w:rsid w:val="00A20DEF"/>
    <w:rsid w:val="00A215A7"/>
    <w:rsid w:val="00A22261"/>
    <w:rsid w:val="00A22456"/>
    <w:rsid w:val="00A228D2"/>
    <w:rsid w:val="00A22DAD"/>
    <w:rsid w:val="00A23DF2"/>
    <w:rsid w:val="00A23EAB"/>
    <w:rsid w:val="00A2427C"/>
    <w:rsid w:val="00A265B6"/>
    <w:rsid w:val="00A26792"/>
    <w:rsid w:val="00A30120"/>
    <w:rsid w:val="00A307E5"/>
    <w:rsid w:val="00A30F24"/>
    <w:rsid w:val="00A30FC0"/>
    <w:rsid w:val="00A31B41"/>
    <w:rsid w:val="00A33239"/>
    <w:rsid w:val="00A334BA"/>
    <w:rsid w:val="00A406A5"/>
    <w:rsid w:val="00A41B17"/>
    <w:rsid w:val="00A41E03"/>
    <w:rsid w:val="00A4342C"/>
    <w:rsid w:val="00A43B99"/>
    <w:rsid w:val="00A449C6"/>
    <w:rsid w:val="00A4737C"/>
    <w:rsid w:val="00A47420"/>
    <w:rsid w:val="00A51F0A"/>
    <w:rsid w:val="00A5214E"/>
    <w:rsid w:val="00A52A34"/>
    <w:rsid w:val="00A52C11"/>
    <w:rsid w:val="00A52DFA"/>
    <w:rsid w:val="00A52EF4"/>
    <w:rsid w:val="00A5332C"/>
    <w:rsid w:val="00A54AB4"/>
    <w:rsid w:val="00A5670E"/>
    <w:rsid w:val="00A57790"/>
    <w:rsid w:val="00A57BD8"/>
    <w:rsid w:val="00A57FE4"/>
    <w:rsid w:val="00A6133A"/>
    <w:rsid w:val="00A6137F"/>
    <w:rsid w:val="00A613D1"/>
    <w:rsid w:val="00A61AA7"/>
    <w:rsid w:val="00A632B2"/>
    <w:rsid w:val="00A651BA"/>
    <w:rsid w:val="00A6584E"/>
    <w:rsid w:val="00A659E1"/>
    <w:rsid w:val="00A66112"/>
    <w:rsid w:val="00A66378"/>
    <w:rsid w:val="00A66526"/>
    <w:rsid w:val="00A6657E"/>
    <w:rsid w:val="00A66B44"/>
    <w:rsid w:val="00A70112"/>
    <w:rsid w:val="00A7258D"/>
    <w:rsid w:val="00A73BD3"/>
    <w:rsid w:val="00A73C40"/>
    <w:rsid w:val="00A7426F"/>
    <w:rsid w:val="00A75509"/>
    <w:rsid w:val="00A75BB3"/>
    <w:rsid w:val="00A817B6"/>
    <w:rsid w:val="00A817FC"/>
    <w:rsid w:val="00A81912"/>
    <w:rsid w:val="00A81D32"/>
    <w:rsid w:val="00A81E32"/>
    <w:rsid w:val="00A823D4"/>
    <w:rsid w:val="00A825D8"/>
    <w:rsid w:val="00A82C89"/>
    <w:rsid w:val="00A82E78"/>
    <w:rsid w:val="00A83646"/>
    <w:rsid w:val="00A8382B"/>
    <w:rsid w:val="00A848D1"/>
    <w:rsid w:val="00A84DDC"/>
    <w:rsid w:val="00A84FBC"/>
    <w:rsid w:val="00A8538B"/>
    <w:rsid w:val="00A85627"/>
    <w:rsid w:val="00A87B7A"/>
    <w:rsid w:val="00A87CDA"/>
    <w:rsid w:val="00A9034C"/>
    <w:rsid w:val="00A90399"/>
    <w:rsid w:val="00A90E2C"/>
    <w:rsid w:val="00A932BD"/>
    <w:rsid w:val="00A93898"/>
    <w:rsid w:val="00A9669D"/>
    <w:rsid w:val="00A96A46"/>
    <w:rsid w:val="00A9707D"/>
    <w:rsid w:val="00AA077B"/>
    <w:rsid w:val="00AA0C4C"/>
    <w:rsid w:val="00AA1BDA"/>
    <w:rsid w:val="00AA21D0"/>
    <w:rsid w:val="00AA2807"/>
    <w:rsid w:val="00AA2D2B"/>
    <w:rsid w:val="00AA2F17"/>
    <w:rsid w:val="00AA6688"/>
    <w:rsid w:val="00AA7189"/>
    <w:rsid w:val="00AB04E1"/>
    <w:rsid w:val="00AB0B86"/>
    <w:rsid w:val="00AB0E23"/>
    <w:rsid w:val="00AB12DA"/>
    <w:rsid w:val="00AB1716"/>
    <w:rsid w:val="00AB1DCF"/>
    <w:rsid w:val="00AB3462"/>
    <w:rsid w:val="00AB3750"/>
    <w:rsid w:val="00AB4389"/>
    <w:rsid w:val="00AB4EFC"/>
    <w:rsid w:val="00AB5802"/>
    <w:rsid w:val="00AB77A9"/>
    <w:rsid w:val="00AB7DC3"/>
    <w:rsid w:val="00AC22B8"/>
    <w:rsid w:val="00AC27B1"/>
    <w:rsid w:val="00AC2E76"/>
    <w:rsid w:val="00AC57BB"/>
    <w:rsid w:val="00AC5EFF"/>
    <w:rsid w:val="00AC6490"/>
    <w:rsid w:val="00AD1A8D"/>
    <w:rsid w:val="00AD23FD"/>
    <w:rsid w:val="00AD2F7C"/>
    <w:rsid w:val="00AD3C9D"/>
    <w:rsid w:val="00AD4D5D"/>
    <w:rsid w:val="00AD558F"/>
    <w:rsid w:val="00AD5B85"/>
    <w:rsid w:val="00AD5EA1"/>
    <w:rsid w:val="00AD6C7F"/>
    <w:rsid w:val="00AD70BB"/>
    <w:rsid w:val="00AD76E6"/>
    <w:rsid w:val="00AD7DFB"/>
    <w:rsid w:val="00AE09AD"/>
    <w:rsid w:val="00AE1240"/>
    <w:rsid w:val="00AE21AF"/>
    <w:rsid w:val="00AE28D7"/>
    <w:rsid w:val="00AE2C4A"/>
    <w:rsid w:val="00AE32CA"/>
    <w:rsid w:val="00AE3B25"/>
    <w:rsid w:val="00AE3E98"/>
    <w:rsid w:val="00AE4D32"/>
    <w:rsid w:val="00AE5595"/>
    <w:rsid w:val="00AE5B7C"/>
    <w:rsid w:val="00AE64FA"/>
    <w:rsid w:val="00AF01AA"/>
    <w:rsid w:val="00AF20F1"/>
    <w:rsid w:val="00AF4A90"/>
    <w:rsid w:val="00AF6BC2"/>
    <w:rsid w:val="00AF6C77"/>
    <w:rsid w:val="00AF7466"/>
    <w:rsid w:val="00AF7640"/>
    <w:rsid w:val="00AF7D50"/>
    <w:rsid w:val="00B00DE1"/>
    <w:rsid w:val="00B02D71"/>
    <w:rsid w:val="00B048E7"/>
    <w:rsid w:val="00B04AF3"/>
    <w:rsid w:val="00B04C97"/>
    <w:rsid w:val="00B05B5D"/>
    <w:rsid w:val="00B05F82"/>
    <w:rsid w:val="00B0706E"/>
    <w:rsid w:val="00B07C02"/>
    <w:rsid w:val="00B07DDF"/>
    <w:rsid w:val="00B11217"/>
    <w:rsid w:val="00B1145F"/>
    <w:rsid w:val="00B1259E"/>
    <w:rsid w:val="00B143DA"/>
    <w:rsid w:val="00B1627B"/>
    <w:rsid w:val="00B16B8B"/>
    <w:rsid w:val="00B20201"/>
    <w:rsid w:val="00B21041"/>
    <w:rsid w:val="00B21220"/>
    <w:rsid w:val="00B2164A"/>
    <w:rsid w:val="00B21B27"/>
    <w:rsid w:val="00B21E1B"/>
    <w:rsid w:val="00B21F56"/>
    <w:rsid w:val="00B22C3C"/>
    <w:rsid w:val="00B22F8D"/>
    <w:rsid w:val="00B23FCC"/>
    <w:rsid w:val="00B256BC"/>
    <w:rsid w:val="00B305B0"/>
    <w:rsid w:val="00B30796"/>
    <w:rsid w:val="00B31068"/>
    <w:rsid w:val="00B3313C"/>
    <w:rsid w:val="00B34884"/>
    <w:rsid w:val="00B3743C"/>
    <w:rsid w:val="00B3759B"/>
    <w:rsid w:val="00B37628"/>
    <w:rsid w:val="00B37D0A"/>
    <w:rsid w:val="00B40363"/>
    <w:rsid w:val="00B40B33"/>
    <w:rsid w:val="00B411FF"/>
    <w:rsid w:val="00B42684"/>
    <w:rsid w:val="00B42A77"/>
    <w:rsid w:val="00B42BA2"/>
    <w:rsid w:val="00B43BB4"/>
    <w:rsid w:val="00B46541"/>
    <w:rsid w:val="00B4685E"/>
    <w:rsid w:val="00B46B02"/>
    <w:rsid w:val="00B50C47"/>
    <w:rsid w:val="00B52059"/>
    <w:rsid w:val="00B530BB"/>
    <w:rsid w:val="00B53297"/>
    <w:rsid w:val="00B53859"/>
    <w:rsid w:val="00B54E5E"/>
    <w:rsid w:val="00B55E73"/>
    <w:rsid w:val="00B5655E"/>
    <w:rsid w:val="00B56A76"/>
    <w:rsid w:val="00B6066A"/>
    <w:rsid w:val="00B60E7A"/>
    <w:rsid w:val="00B61576"/>
    <w:rsid w:val="00B6180B"/>
    <w:rsid w:val="00B622FA"/>
    <w:rsid w:val="00B63602"/>
    <w:rsid w:val="00B64F94"/>
    <w:rsid w:val="00B6523D"/>
    <w:rsid w:val="00B65713"/>
    <w:rsid w:val="00B65B68"/>
    <w:rsid w:val="00B65D70"/>
    <w:rsid w:val="00B66786"/>
    <w:rsid w:val="00B67637"/>
    <w:rsid w:val="00B6774A"/>
    <w:rsid w:val="00B71CAC"/>
    <w:rsid w:val="00B736B9"/>
    <w:rsid w:val="00B739BB"/>
    <w:rsid w:val="00B765DD"/>
    <w:rsid w:val="00B802EF"/>
    <w:rsid w:val="00B81398"/>
    <w:rsid w:val="00B81F58"/>
    <w:rsid w:val="00B8382F"/>
    <w:rsid w:val="00B83F3F"/>
    <w:rsid w:val="00B8528C"/>
    <w:rsid w:val="00B852FB"/>
    <w:rsid w:val="00B8545D"/>
    <w:rsid w:val="00B86703"/>
    <w:rsid w:val="00B8683B"/>
    <w:rsid w:val="00B86EA0"/>
    <w:rsid w:val="00B86F4B"/>
    <w:rsid w:val="00B90581"/>
    <w:rsid w:val="00B90B4B"/>
    <w:rsid w:val="00B9111A"/>
    <w:rsid w:val="00B94118"/>
    <w:rsid w:val="00B941FC"/>
    <w:rsid w:val="00B9437F"/>
    <w:rsid w:val="00B94EF9"/>
    <w:rsid w:val="00B96028"/>
    <w:rsid w:val="00B97398"/>
    <w:rsid w:val="00BA02D6"/>
    <w:rsid w:val="00BA0693"/>
    <w:rsid w:val="00BA1D8E"/>
    <w:rsid w:val="00BA29F8"/>
    <w:rsid w:val="00BA2DC9"/>
    <w:rsid w:val="00BA4E79"/>
    <w:rsid w:val="00BA6308"/>
    <w:rsid w:val="00BB14D1"/>
    <w:rsid w:val="00BB1F86"/>
    <w:rsid w:val="00BB3801"/>
    <w:rsid w:val="00BB4613"/>
    <w:rsid w:val="00BB555C"/>
    <w:rsid w:val="00BB5BD6"/>
    <w:rsid w:val="00BB63F6"/>
    <w:rsid w:val="00BB6963"/>
    <w:rsid w:val="00BC1721"/>
    <w:rsid w:val="00BC1917"/>
    <w:rsid w:val="00BC1A1C"/>
    <w:rsid w:val="00BC506B"/>
    <w:rsid w:val="00BC50F5"/>
    <w:rsid w:val="00BC54E1"/>
    <w:rsid w:val="00BC55DC"/>
    <w:rsid w:val="00BC5C8E"/>
    <w:rsid w:val="00BD0298"/>
    <w:rsid w:val="00BD15F9"/>
    <w:rsid w:val="00BD2017"/>
    <w:rsid w:val="00BD358F"/>
    <w:rsid w:val="00BD3D91"/>
    <w:rsid w:val="00BD52CF"/>
    <w:rsid w:val="00BD55C4"/>
    <w:rsid w:val="00BD5E53"/>
    <w:rsid w:val="00BD6D0B"/>
    <w:rsid w:val="00BE0328"/>
    <w:rsid w:val="00BE0520"/>
    <w:rsid w:val="00BE0FFD"/>
    <w:rsid w:val="00BE2E57"/>
    <w:rsid w:val="00BE40FF"/>
    <w:rsid w:val="00BE48D4"/>
    <w:rsid w:val="00BE4EA8"/>
    <w:rsid w:val="00BE6996"/>
    <w:rsid w:val="00BE6F4C"/>
    <w:rsid w:val="00BE73E8"/>
    <w:rsid w:val="00BE74F7"/>
    <w:rsid w:val="00BE779C"/>
    <w:rsid w:val="00BF0FCA"/>
    <w:rsid w:val="00BF1D2A"/>
    <w:rsid w:val="00BF4823"/>
    <w:rsid w:val="00BF6024"/>
    <w:rsid w:val="00C00860"/>
    <w:rsid w:val="00C00AC3"/>
    <w:rsid w:val="00C0210C"/>
    <w:rsid w:val="00C0278B"/>
    <w:rsid w:val="00C04981"/>
    <w:rsid w:val="00C066AE"/>
    <w:rsid w:val="00C07F47"/>
    <w:rsid w:val="00C103BA"/>
    <w:rsid w:val="00C1135D"/>
    <w:rsid w:val="00C12ADD"/>
    <w:rsid w:val="00C131D0"/>
    <w:rsid w:val="00C13262"/>
    <w:rsid w:val="00C148B6"/>
    <w:rsid w:val="00C15414"/>
    <w:rsid w:val="00C15797"/>
    <w:rsid w:val="00C15DCE"/>
    <w:rsid w:val="00C16D10"/>
    <w:rsid w:val="00C17129"/>
    <w:rsid w:val="00C20F40"/>
    <w:rsid w:val="00C223CF"/>
    <w:rsid w:val="00C24419"/>
    <w:rsid w:val="00C24DB7"/>
    <w:rsid w:val="00C25AFF"/>
    <w:rsid w:val="00C27579"/>
    <w:rsid w:val="00C277E3"/>
    <w:rsid w:val="00C27CEC"/>
    <w:rsid w:val="00C3114B"/>
    <w:rsid w:val="00C3219E"/>
    <w:rsid w:val="00C32872"/>
    <w:rsid w:val="00C33C73"/>
    <w:rsid w:val="00C34B9F"/>
    <w:rsid w:val="00C358C3"/>
    <w:rsid w:val="00C35C21"/>
    <w:rsid w:val="00C3643F"/>
    <w:rsid w:val="00C36BC3"/>
    <w:rsid w:val="00C36FBE"/>
    <w:rsid w:val="00C40386"/>
    <w:rsid w:val="00C40C9D"/>
    <w:rsid w:val="00C40EC3"/>
    <w:rsid w:val="00C40FB9"/>
    <w:rsid w:val="00C4217E"/>
    <w:rsid w:val="00C442A6"/>
    <w:rsid w:val="00C50319"/>
    <w:rsid w:val="00C5078D"/>
    <w:rsid w:val="00C51945"/>
    <w:rsid w:val="00C52504"/>
    <w:rsid w:val="00C52DD2"/>
    <w:rsid w:val="00C53568"/>
    <w:rsid w:val="00C535AC"/>
    <w:rsid w:val="00C54C91"/>
    <w:rsid w:val="00C56059"/>
    <w:rsid w:val="00C5722A"/>
    <w:rsid w:val="00C5749E"/>
    <w:rsid w:val="00C57BFF"/>
    <w:rsid w:val="00C6427F"/>
    <w:rsid w:val="00C6622B"/>
    <w:rsid w:val="00C66EE2"/>
    <w:rsid w:val="00C673A6"/>
    <w:rsid w:val="00C70979"/>
    <w:rsid w:val="00C70B7E"/>
    <w:rsid w:val="00C71236"/>
    <w:rsid w:val="00C71722"/>
    <w:rsid w:val="00C74072"/>
    <w:rsid w:val="00C7538D"/>
    <w:rsid w:val="00C76B76"/>
    <w:rsid w:val="00C77CBD"/>
    <w:rsid w:val="00C77D57"/>
    <w:rsid w:val="00C81258"/>
    <w:rsid w:val="00C82832"/>
    <w:rsid w:val="00C8339C"/>
    <w:rsid w:val="00C837EE"/>
    <w:rsid w:val="00C843CA"/>
    <w:rsid w:val="00C84B11"/>
    <w:rsid w:val="00C86E94"/>
    <w:rsid w:val="00C87418"/>
    <w:rsid w:val="00C87C2F"/>
    <w:rsid w:val="00C908BD"/>
    <w:rsid w:val="00C90A04"/>
    <w:rsid w:val="00C9170E"/>
    <w:rsid w:val="00C91AA6"/>
    <w:rsid w:val="00C92505"/>
    <w:rsid w:val="00C93069"/>
    <w:rsid w:val="00C931A2"/>
    <w:rsid w:val="00C93CF5"/>
    <w:rsid w:val="00C946E9"/>
    <w:rsid w:val="00C95ACA"/>
    <w:rsid w:val="00C95B2F"/>
    <w:rsid w:val="00C960CF"/>
    <w:rsid w:val="00C9729F"/>
    <w:rsid w:val="00C9790A"/>
    <w:rsid w:val="00CA11FB"/>
    <w:rsid w:val="00CA1A2B"/>
    <w:rsid w:val="00CA1F25"/>
    <w:rsid w:val="00CA3957"/>
    <w:rsid w:val="00CA3AB9"/>
    <w:rsid w:val="00CA4515"/>
    <w:rsid w:val="00CA4C44"/>
    <w:rsid w:val="00CA50A3"/>
    <w:rsid w:val="00CA543A"/>
    <w:rsid w:val="00CA5496"/>
    <w:rsid w:val="00CA6082"/>
    <w:rsid w:val="00CA64F0"/>
    <w:rsid w:val="00CA7AEF"/>
    <w:rsid w:val="00CA7CA9"/>
    <w:rsid w:val="00CB09B1"/>
    <w:rsid w:val="00CB1740"/>
    <w:rsid w:val="00CB27A7"/>
    <w:rsid w:val="00CB3073"/>
    <w:rsid w:val="00CB670F"/>
    <w:rsid w:val="00CC2818"/>
    <w:rsid w:val="00CC42C4"/>
    <w:rsid w:val="00CC477D"/>
    <w:rsid w:val="00CC5277"/>
    <w:rsid w:val="00CC5353"/>
    <w:rsid w:val="00CC5900"/>
    <w:rsid w:val="00CC5F3F"/>
    <w:rsid w:val="00CC5FA8"/>
    <w:rsid w:val="00CD17EC"/>
    <w:rsid w:val="00CD1C1F"/>
    <w:rsid w:val="00CD2148"/>
    <w:rsid w:val="00CD22D1"/>
    <w:rsid w:val="00CD27F2"/>
    <w:rsid w:val="00CD2A7F"/>
    <w:rsid w:val="00CD36FB"/>
    <w:rsid w:val="00CD3B0E"/>
    <w:rsid w:val="00CD3B97"/>
    <w:rsid w:val="00CD3BDA"/>
    <w:rsid w:val="00CD4F51"/>
    <w:rsid w:val="00CD5633"/>
    <w:rsid w:val="00CD72CC"/>
    <w:rsid w:val="00CD776A"/>
    <w:rsid w:val="00CD77AE"/>
    <w:rsid w:val="00CD7843"/>
    <w:rsid w:val="00CE12C7"/>
    <w:rsid w:val="00CE145E"/>
    <w:rsid w:val="00CE1C80"/>
    <w:rsid w:val="00CE2561"/>
    <w:rsid w:val="00CE3230"/>
    <w:rsid w:val="00CE6312"/>
    <w:rsid w:val="00CE64F0"/>
    <w:rsid w:val="00CE7D5E"/>
    <w:rsid w:val="00CF092F"/>
    <w:rsid w:val="00CF0EAB"/>
    <w:rsid w:val="00CF197B"/>
    <w:rsid w:val="00CF2B48"/>
    <w:rsid w:val="00CF319D"/>
    <w:rsid w:val="00CF3A5B"/>
    <w:rsid w:val="00CF3CCB"/>
    <w:rsid w:val="00CF3FD5"/>
    <w:rsid w:val="00CF6DA6"/>
    <w:rsid w:val="00CF6E27"/>
    <w:rsid w:val="00CF74F2"/>
    <w:rsid w:val="00D00F43"/>
    <w:rsid w:val="00D01925"/>
    <w:rsid w:val="00D02A74"/>
    <w:rsid w:val="00D04758"/>
    <w:rsid w:val="00D04829"/>
    <w:rsid w:val="00D05559"/>
    <w:rsid w:val="00D05C7B"/>
    <w:rsid w:val="00D06133"/>
    <w:rsid w:val="00D06422"/>
    <w:rsid w:val="00D06739"/>
    <w:rsid w:val="00D06965"/>
    <w:rsid w:val="00D06EDA"/>
    <w:rsid w:val="00D0779A"/>
    <w:rsid w:val="00D114B5"/>
    <w:rsid w:val="00D11FEE"/>
    <w:rsid w:val="00D148A9"/>
    <w:rsid w:val="00D157B7"/>
    <w:rsid w:val="00D160E1"/>
    <w:rsid w:val="00D160EF"/>
    <w:rsid w:val="00D166A7"/>
    <w:rsid w:val="00D17DD0"/>
    <w:rsid w:val="00D204CA"/>
    <w:rsid w:val="00D21F47"/>
    <w:rsid w:val="00D2218E"/>
    <w:rsid w:val="00D22739"/>
    <w:rsid w:val="00D23996"/>
    <w:rsid w:val="00D241A4"/>
    <w:rsid w:val="00D246C2"/>
    <w:rsid w:val="00D25AF7"/>
    <w:rsid w:val="00D25C82"/>
    <w:rsid w:val="00D27608"/>
    <w:rsid w:val="00D30600"/>
    <w:rsid w:val="00D32087"/>
    <w:rsid w:val="00D322BC"/>
    <w:rsid w:val="00D3541D"/>
    <w:rsid w:val="00D35A9B"/>
    <w:rsid w:val="00D3694C"/>
    <w:rsid w:val="00D370A8"/>
    <w:rsid w:val="00D37B8E"/>
    <w:rsid w:val="00D40611"/>
    <w:rsid w:val="00D41480"/>
    <w:rsid w:val="00D415B7"/>
    <w:rsid w:val="00D4164C"/>
    <w:rsid w:val="00D44208"/>
    <w:rsid w:val="00D4442C"/>
    <w:rsid w:val="00D45139"/>
    <w:rsid w:val="00D45D61"/>
    <w:rsid w:val="00D472F0"/>
    <w:rsid w:val="00D47563"/>
    <w:rsid w:val="00D50CDE"/>
    <w:rsid w:val="00D50D14"/>
    <w:rsid w:val="00D50EBE"/>
    <w:rsid w:val="00D51954"/>
    <w:rsid w:val="00D5279B"/>
    <w:rsid w:val="00D52D6B"/>
    <w:rsid w:val="00D54321"/>
    <w:rsid w:val="00D54636"/>
    <w:rsid w:val="00D547CD"/>
    <w:rsid w:val="00D54FB9"/>
    <w:rsid w:val="00D56132"/>
    <w:rsid w:val="00D56C5F"/>
    <w:rsid w:val="00D57192"/>
    <w:rsid w:val="00D61420"/>
    <w:rsid w:val="00D6202B"/>
    <w:rsid w:val="00D62ABC"/>
    <w:rsid w:val="00D62BA6"/>
    <w:rsid w:val="00D633BE"/>
    <w:rsid w:val="00D643F1"/>
    <w:rsid w:val="00D670EE"/>
    <w:rsid w:val="00D705C7"/>
    <w:rsid w:val="00D70BCB"/>
    <w:rsid w:val="00D712DF"/>
    <w:rsid w:val="00D716C4"/>
    <w:rsid w:val="00D72C0C"/>
    <w:rsid w:val="00D7302B"/>
    <w:rsid w:val="00D743A6"/>
    <w:rsid w:val="00D74E39"/>
    <w:rsid w:val="00D75347"/>
    <w:rsid w:val="00D76AD7"/>
    <w:rsid w:val="00D76B14"/>
    <w:rsid w:val="00D77616"/>
    <w:rsid w:val="00D81F52"/>
    <w:rsid w:val="00D820D3"/>
    <w:rsid w:val="00D82765"/>
    <w:rsid w:val="00D83E2D"/>
    <w:rsid w:val="00D873EA"/>
    <w:rsid w:val="00D874C9"/>
    <w:rsid w:val="00D87E8F"/>
    <w:rsid w:val="00D92923"/>
    <w:rsid w:val="00D92B90"/>
    <w:rsid w:val="00D92E5F"/>
    <w:rsid w:val="00D9353E"/>
    <w:rsid w:val="00D9390F"/>
    <w:rsid w:val="00D93C0C"/>
    <w:rsid w:val="00D9507C"/>
    <w:rsid w:val="00D9608C"/>
    <w:rsid w:val="00DA0893"/>
    <w:rsid w:val="00DA0EE7"/>
    <w:rsid w:val="00DA10B2"/>
    <w:rsid w:val="00DA1579"/>
    <w:rsid w:val="00DA2284"/>
    <w:rsid w:val="00DA2971"/>
    <w:rsid w:val="00DA2A67"/>
    <w:rsid w:val="00DA32CE"/>
    <w:rsid w:val="00DA360B"/>
    <w:rsid w:val="00DA4223"/>
    <w:rsid w:val="00DA4667"/>
    <w:rsid w:val="00DA7517"/>
    <w:rsid w:val="00DB024C"/>
    <w:rsid w:val="00DB1137"/>
    <w:rsid w:val="00DB125B"/>
    <w:rsid w:val="00DB13B2"/>
    <w:rsid w:val="00DB14F7"/>
    <w:rsid w:val="00DB2303"/>
    <w:rsid w:val="00DB2700"/>
    <w:rsid w:val="00DB2BAF"/>
    <w:rsid w:val="00DB3313"/>
    <w:rsid w:val="00DB4A5E"/>
    <w:rsid w:val="00DB65C6"/>
    <w:rsid w:val="00DB6E4F"/>
    <w:rsid w:val="00DC0124"/>
    <w:rsid w:val="00DC1015"/>
    <w:rsid w:val="00DC11E3"/>
    <w:rsid w:val="00DC5139"/>
    <w:rsid w:val="00DC5735"/>
    <w:rsid w:val="00DC589A"/>
    <w:rsid w:val="00DC687B"/>
    <w:rsid w:val="00DD0F6F"/>
    <w:rsid w:val="00DD170C"/>
    <w:rsid w:val="00DD1A4B"/>
    <w:rsid w:val="00DD223D"/>
    <w:rsid w:val="00DD2BF2"/>
    <w:rsid w:val="00DD2EB2"/>
    <w:rsid w:val="00DD3599"/>
    <w:rsid w:val="00DD5470"/>
    <w:rsid w:val="00DD5DDD"/>
    <w:rsid w:val="00DD65EE"/>
    <w:rsid w:val="00DD72A9"/>
    <w:rsid w:val="00DD7432"/>
    <w:rsid w:val="00DE032B"/>
    <w:rsid w:val="00DE03FC"/>
    <w:rsid w:val="00DE2C65"/>
    <w:rsid w:val="00DE2EF3"/>
    <w:rsid w:val="00DE2F1D"/>
    <w:rsid w:val="00DE31C0"/>
    <w:rsid w:val="00DE4B7A"/>
    <w:rsid w:val="00DE4E97"/>
    <w:rsid w:val="00DE60EF"/>
    <w:rsid w:val="00DE6525"/>
    <w:rsid w:val="00DF02B0"/>
    <w:rsid w:val="00DF0C2D"/>
    <w:rsid w:val="00DF1B84"/>
    <w:rsid w:val="00DF1C80"/>
    <w:rsid w:val="00DF1F52"/>
    <w:rsid w:val="00DF2251"/>
    <w:rsid w:val="00DF2EE5"/>
    <w:rsid w:val="00DF3663"/>
    <w:rsid w:val="00DF4441"/>
    <w:rsid w:val="00DF4927"/>
    <w:rsid w:val="00DF6A45"/>
    <w:rsid w:val="00DF6A64"/>
    <w:rsid w:val="00E009C3"/>
    <w:rsid w:val="00E01978"/>
    <w:rsid w:val="00E01F92"/>
    <w:rsid w:val="00E02986"/>
    <w:rsid w:val="00E03665"/>
    <w:rsid w:val="00E03D45"/>
    <w:rsid w:val="00E03D9F"/>
    <w:rsid w:val="00E045D7"/>
    <w:rsid w:val="00E05F03"/>
    <w:rsid w:val="00E05F3A"/>
    <w:rsid w:val="00E0686B"/>
    <w:rsid w:val="00E1337D"/>
    <w:rsid w:val="00E1385D"/>
    <w:rsid w:val="00E14308"/>
    <w:rsid w:val="00E14418"/>
    <w:rsid w:val="00E1452D"/>
    <w:rsid w:val="00E14FF7"/>
    <w:rsid w:val="00E15015"/>
    <w:rsid w:val="00E15F1E"/>
    <w:rsid w:val="00E17450"/>
    <w:rsid w:val="00E17CF3"/>
    <w:rsid w:val="00E17EA6"/>
    <w:rsid w:val="00E2271E"/>
    <w:rsid w:val="00E23097"/>
    <w:rsid w:val="00E23534"/>
    <w:rsid w:val="00E256F9"/>
    <w:rsid w:val="00E26729"/>
    <w:rsid w:val="00E26D7D"/>
    <w:rsid w:val="00E30ACC"/>
    <w:rsid w:val="00E30C75"/>
    <w:rsid w:val="00E311EB"/>
    <w:rsid w:val="00E32050"/>
    <w:rsid w:val="00E32531"/>
    <w:rsid w:val="00E336A3"/>
    <w:rsid w:val="00E337D7"/>
    <w:rsid w:val="00E337F5"/>
    <w:rsid w:val="00E34613"/>
    <w:rsid w:val="00E348B3"/>
    <w:rsid w:val="00E361E4"/>
    <w:rsid w:val="00E36548"/>
    <w:rsid w:val="00E403E0"/>
    <w:rsid w:val="00E4164C"/>
    <w:rsid w:val="00E4169B"/>
    <w:rsid w:val="00E41FE4"/>
    <w:rsid w:val="00E44ABC"/>
    <w:rsid w:val="00E44F7C"/>
    <w:rsid w:val="00E45012"/>
    <w:rsid w:val="00E457A5"/>
    <w:rsid w:val="00E4675B"/>
    <w:rsid w:val="00E46C13"/>
    <w:rsid w:val="00E47160"/>
    <w:rsid w:val="00E5020E"/>
    <w:rsid w:val="00E50CFE"/>
    <w:rsid w:val="00E51A16"/>
    <w:rsid w:val="00E53561"/>
    <w:rsid w:val="00E536F5"/>
    <w:rsid w:val="00E53D8A"/>
    <w:rsid w:val="00E55605"/>
    <w:rsid w:val="00E5726C"/>
    <w:rsid w:val="00E57533"/>
    <w:rsid w:val="00E576A6"/>
    <w:rsid w:val="00E6072D"/>
    <w:rsid w:val="00E60FC5"/>
    <w:rsid w:val="00E62590"/>
    <w:rsid w:val="00E633B9"/>
    <w:rsid w:val="00E6373E"/>
    <w:rsid w:val="00E64237"/>
    <w:rsid w:val="00E6489A"/>
    <w:rsid w:val="00E67229"/>
    <w:rsid w:val="00E675BF"/>
    <w:rsid w:val="00E67A1D"/>
    <w:rsid w:val="00E7277B"/>
    <w:rsid w:val="00E72FB5"/>
    <w:rsid w:val="00E75240"/>
    <w:rsid w:val="00E757DA"/>
    <w:rsid w:val="00E817D9"/>
    <w:rsid w:val="00E8378B"/>
    <w:rsid w:val="00E83D26"/>
    <w:rsid w:val="00E848F0"/>
    <w:rsid w:val="00E85B4B"/>
    <w:rsid w:val="00E86F1F"/>
    <w:rsid w:val="00E87A4F"/>
    <w:rsid w:val="00E87EA9"/>
    <w:rsid w:val="00E90691"/>
    <w:rsid w:val="00E9143D"/>
    <w:rsid w:val="00E931A1"/>
    <w:rsid w:val="00E942FD"/>
    <w:rsid w:val="00E9706C"/>
    <w:rsid w:val="00E972BC"/>
    <w:rsid w:val="00E97543"/>
    <w:rsid w:val="00E975FD"/>
    <w:rsid w:val="00E97689"/>
    <w:rsid w:val="00E97D1B"/>
    <w:rsid w:val="00E97E4D"/>
    <w:rsid w:val="00EA086C"/>
    <w:rsid w:val="00EA090F"/>
    <w:rsid w:val="00EA107A"/>
    <w:rsid w:val="00EA1416"/>
    <w:rsid w:val="00EA149B"/>
    <w:rsid w:val="00EA3400"/>
    <w:rsid w:val="00EA6A06"/>
    <w:rsid w:val="00EA7814"/>
    <w:rsid w:val="00EA7E9C"/>
    <w:rsid w:val="00EB0718"/>
    <w:rsid w:val="00EB0ADB"/>
    <w:rsid w:val="00EB11B7"/>
    <w:rsid w:val="00EB1543"/>
    <w:rsid w:val="00EB2712"/>
    <w:rsid w:val="00EB4107"/>
    <w:rsid w:val="00EB4158"/>
    <w:rsid w:val="00EB4B2B"/>
    <w:rsid w:val="00EB57EE"/>
    <w:rsid w:val="00EB68A5"/>
    <w:rsid w:val="00EB736E"/>
    <w:rsid w:val="00EC0D48"/>
    <w:rsid w:val="00EC13C7"/>
    <w:rsid w:val="00EC271F"/>
    <w:rsid w:val="00EC2CA4"/>
    <w:rsid w:val="00EC638C"/>
    <w:rsid w:val="00EC678C"/>
    <w:rsid w:val="00EC71C5"/>
    <w:rsid w:val="00EC7AEA"/>
    <w:rsid w:val="00ED0CBA"/>
    <w:rsid w:val="00ED44A8"/>
    <w:rsid w:val="00ED4715"/>
    <w:rsid w:val="00ED72A6"/>
    <w:rsid w:val="00ED783C"/>
    <w:rsid w:val="00EE019F"/>
    <w:rsid w:val="00EE0915"/>
    <w:rsid w:val="00EE109D"/>
    <w:rsid w:val="00EE1482"/>
    <w:rsid w:val="00EE1B4B"/>
    <w:rsid w:val="00EE1E0B"/>
    <w:rsid w:val="00EE2614"/>
    <w:rsid w:val="00EE2684"/>
    <w:rsid w:val="00EE30B3"/>
    <w:rsid w:val="00EE4000"/>
    <w:rsid w:val="00EE40A0"/>
    <w:rsid w:val="00EE40E4"/>
    <w:rsid w:val="00EE4265"/>
    <w:rsid w:val="00EE548F"/>
    <w:rsid w:val="00EE7F42"/>
    <w:rsid w:val="00EF2204"/>
    <w:rsid w:val="00EF25B0"/>
    <w:rsid w:val="00EF3D91"/>
    <w:rsid w:val="00EF636A"/>
    <w:rsid w:val="00EF6F6E"/>
    <w:rsid w:val="00F005B4"/>
    <w:rsid w:val="00F01DCA"/>
    <w:rsid w:val="00F01FA5"/>
    <w:rsid w:val="00F05CAA"/>
    <w:rsid w:val="00F069DF"/>
    <w:rsid w:val="00F07297"/>
    <w:rsid w:val="00F07A67"/>
    <w:rsid w:val="00F10040"/>
    <w:rsid w:val="00F109E1"/>
    <w:rsid w:val="00F11417"/>
    <w:rsid w:val="00F12213"/>
    <w:rsid w:val="00F12FBD"/>
    <w:rsid w:val="00F148CE"/>
    <w:rsid w:val="00F152D3"/>
    <w:rsid w:val="00F1538B"/>
    <w:rsid w:val="00F158EB"/>
    <w:rsid w:val="00F1622E"/>
    <w:rsid w:val="00F1792A"/>
    <w:rsid w:val="00F205C3"/>
    <w:rsid w:val="00F2094E"/>
    <w:rsid w:val="00F20F4F"/>
    <w:rsid w:val="00F21EE1"/>
    <w:rsid w:val="00F23046"/>
    <w:rsid w:val="00F2425F"/>
    <w:rsid w:val="00F242FC"/>
    <w:rsid w:val="00F24614"/>
    <w:rsid w:val="00F24EB5"/>
    <w:rsid w:val="00F26D6D"/>
    <w:rsid w:val="00F3080E"/>
    <w:rsid w:val="00F30CA3"/>
    <w:rsid w:val="00F314DF"/>
    <w:rsid w:val="00F317A7"/>
    <w:rsid w:val="00F33E70"/>
    <w:rsid w:val="00F371B3"/>
    <w:rsid w:val="00F37A74"/>
    <w:rsid w:val="00F404B5"/>
    <w:rsid w:val="00F405DC"/>
    <w:rsid w:val="00F41119"/>
    <w:rsid w:val="00F415C7"/>
    <w:rsid w:val="00F41A21"/>
    <w:rsid w:val="00F41DF5"/>
    <w:rsid w:val="00F423FA"/>
    <w:rsid w:val="00F42E1F"/>
    <w:rsid w:val="00F43A71"/>
    <w:rsid w:val="00F4407D"/>
    <w:rsid w:val="00F457A7"/>
    <w:rsid w:val="00F50D0A"/>
    <w:rsid w:val="00F524BD"/>
    <w:rsid w:val="00F525CA"/>
    <w:rsid w:val="00F52CBD"/>
    <w:rsid w:val="00F56320"/>
    <w:rsid w:val="00F56DDC"/>
    <w:rsid w:val="00F573D8"/>
    <w:rsid w:val="00F60578"/>
    <w:rsid w:val="00F6060F"/>
    <w:rsid w:val="00F60D4F"/>
    <w:rsid w:val="00F60DA7"/>
    <w:rsid w:val="00F610B7"/>
    <w:rsid w:val="00F61A10"/>
    <w:rsid w:val="00F61DC3"/>
    <w:rsid w:val="00F629A8"/>
    <w:rsid w:val="00F62DB8"/>
    <w:rsid w:val="00F64037"/>
    <w:rsid w:val="00F65621"/>
    <w:rsid w:val="00F66A19"/>
    <w:rsid w:val="00F70213"/>
    <w:rsid w:val="00F710B1"/>
    <w:rsid w:val="00F73196"/>
    <w:rsid w:val="00F745C2"/>
    <w:rsid w:val="00F76019"/>
    <w:rsid w:val="00F76779"/>
    <w:rsid w:val="00F77E5B"/>
    <w:rsid w:val="00F80923"/>
    <w:rsid w:val="00F810C4"/>
    <w:rsid w:val="00F82263"/>
    <w:rsid w:val="00F82A8D"/>
    <w:rsid w:val="00F82EB9"/>
    <w:rsid w:val="00F850FF"/>
    <w:rsid w:val="00F85BB2"/>
    <w:rsid w:val="00F86B7A"/>
    <w:rsid w:val="00F90AF6"/>
    <w:rsid w:val="00F914D6"/>
    <w:rsid w:val="00F9177B"/>
    <w:rsid w:val="00F91D62"/>
    <w:rsid w:val="00F922B4"/>
    <w:rsid w:val="00F9267D"/>
    <w:rsid w:val="00F92A37"/>
    <w:rsid w:val="00F92D57"/>
    <w:rsid w:val="00F92F1A"/>
    <w:rsid w:val="00F94BDA"/>
    <w:rsid w:val="00F950F6"/>
    <w:rsid w:val="00F966BE"/>
    <w:rsid w:val="00F97A6E"/>
    <w:rsid w:val="00F97C41"/>
    <w:rsid w:val="00FA03E7"/>
    <w:rsid w:val="00FA06DD"/>
    <w:rsid w:val="00FA0A70"/>
    <w:rsid w:val="00FA0DA6"/>
    <w:rsid w:val="00FA1669"/>
    <w:rsid w:val="00FA1FF9"/>
    <w:rsid w:val="00FA2B14"/>
    <w:rsid w:val="00FA35DE"/>
    <w:rsid w:val="00FA3629"/>
    <w:rsid w:val="00FA46BA"/>
    <w:rsid w:val="00FA4CDD"/>
    <w:rsid w:val="00FA6390"/>
    <w:rsid w:val="00FA6962"/>
    <w:rsid w:val="00FA7283"/>
    <w:rsid w:val="00FB0168"/>
    <w:rsid w:val="00FB03E0"/>
    <w:rsid w:val="00FB0FA2"/>
    <w:rsid w:val="00FB3E29"/>
    <w:rsid w:val="00FB429E"/>
    <w:rsid w:val="00FB5021"/>
    <w:rsid w:val="00FB65FD"/>
    <w:rsid w:val="00FB6863"/>
    <w:rsid w:val="00FB6B47"/>
    <w:rsid w:val="00FC039B"/>
    <w:rsid w:val="00FC1693"/>
    <w:rsid w:val="00FC1AA6"/>
    <w:rsid w:val="00FC1B9E"/>
    <w:rsid w:val="00FC2696"/>
    <w:rsid w:val="00FC2B8A"/>
    <w:rsid w:val="00FC3085"/>
    <w:rsid w:val="00FC3100"/>
    <w:rsid w:val="00FC5834"/>
    <w:rsid w:val="00FC6E92"/>
    <w:rsid w:val="00FC7AD5"/>
    <w:rsid w:val="00FD0021"/>
    <w:rsid w:val="00FD09E7"/>
    <w:rsid w:val="00FD0DDA"/>
    <w:rsid w:val="00FD0DEB"/>
    <w:rsid w:val="00FD1EC4"/>
    <w:rsid w:val="00FD25A2"/>
    <w:rsid w:val="00FD28E4"/>
    <w:rsid w:val="00FD40D7"/>
    <w:rsid w:val="00FD42A0"/>
    <w:rsid w:val="00FD5C09"/>
    <w:rsid w:val="00FD7D0F"/>
    <w:rsid w:val="00FD7F96"/>
    <w:rsid w:val="00FE037B"/>
    <w:rsid w:val="00FE0D21"/>
    <w:rsid w:val="00FE16E4"/>
    <w:rsid w:val="00FE1B6B"/>
    <w:rsid w:val="00FE1C26"/>
    <w:rsid w:val="00FE2798"/>
    <w:rsid w:val="00FE3AAE"/>
    <w:rsid w:val="00FE4203"/>
    <w:rsid w:val="00FE5054"/>
    <w:rsid w:val="00FE5D8C"/>
    <w:rsid w:val="00FE6638"/>
    <w:rsid w:val="00FF2022"/>
    <w:rsid w:val="00FF344D"/>
    <w:rsid w:val="00FF4A66"/>
    <w:rsid w:val="00FF539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DC0C38E2-4C23-446B-A1CF-6CEFFA3D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aliases w:val="Bulleted 4,Heading 4 Char3 Char,Heading 4 Char Char2 Char,h4 Char Char2 Char,H41 Char Char2 Char,H4 Char Char2 Char,t4 Char Char2 Char,h41 Char Char2 Char,H42 Char Char2 Char,H411 Char Char2 Char,h42 Char Char2 Char,H43 Char Char2 Char,h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aliases w:val="Bulleted 5,H5,H51,h5,tit5,hd5,Επικεφαλίδα 5 Char1,Επικεφαλίδα 5 Char Char,Επικεφαλίδα 5 Char,H52,H511,H53,H512,H521,H5111,H54,H513,H55,H514,H56,H515,H522,H5112,H531,H5121,H541,H5131,H551,H5141,H57,H516,H523,H5113,H532,H5122,H542,H5132,H552"/>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aliases w:val="H6,Char Char,Char Char Char,Char Char + Left:  0 cm,... + Left:  0 cm,...,Char Char Char Char Char Char,Char Char Char Char Char,hd6,h6, Char Char,H61,H62,H63,H64,H611,H65,H612,H621,H631,H641,H66,H613,H622,H632,H642,H67,H614,H623,H633,H643"/>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uiPriority w:val="99"/>
    <w:qFormat/>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qFormat/>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qFormat/>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qFormat/>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 Char Char Char,H61 Char,H62 Char,H63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qFormat/>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qForma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5"/>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9"/>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53"/>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UnresolvedMention5">
    <w:name w:val="Unresolved Mention5"/>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character" w:customStyle="1" w:styleId="Tahoma">
    <w:name w:val="Στυλ Tahoma"/>
    <w:qFormat/>
    <w:rsid w:val="0049053C"/>
    <w:rPr>
      <w:rFonts w:ascii="Tahoma" w:hAnsi="Tahoma"/>
      <w:sz w:val="22"/>
    </w:rPr>
  </w:style>
  <w:style w:type="character" w:customStyle="1" w:styleId="1f">
    <w:name w:val="Βασικό1"/>
    <w:basedOn w:val="a0"/>
    <w:uiPriority w:val="99"/>
    <w:qFormat/>
    <w:rsid w:val="00E86F1F"/>
  </w:style>
  <w:style w:type="character" w:styleId="aff5">
    <w:name w:val="Unresolved Mention"/>
    <w:basedOn w:val="a0"/>
    <w:uiPriority w:val="99"/>
    <w:semiHidden/>
    <w:unhideWhenUsed/>
    <w:rsid w:val="00413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73052">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23501392">
      <w:bodyDiv w:val="1"/>
      <w:marLeft w:val="0"/>
      <w:marRight w:val="0"/>
      <w:marTop w:val="0"/>
      <w:marBottom w:val="0"/>
      <w:divBdr>
        <w:top w:val="none" w:sz="0" w:space="0" w:color="auto"/>
        <w:left w:val="none" w:sz="0" w:space="0" w:color="auto"/>
        <w:bottom w:val="none" w:sz="0" w:space="0" w:color="auto"/>
        <w:right w:val="none" w:sz="0" w:space="0" w:color="auto"/>
      </w:divBdr>
    </w:div>
    <w:div w:id="429617851">
      <w:bodyDiv w:val="1"/>
      <w:marLeft w:val="0"/>
      <w:marRight w:val="0"/>
      <w:marTop w:val="0"/>
      <w:marBottom w:val="0"/>
      <w:divBdr>
        <w:top w:val="none" w:sz="0" w:space="0" w:color="auto"/>
        <w:left w:val="none" w:sz="0" w:space="0" w:color="auto"/>
        <w:bottom w:val="none" w:sz="0" w:space="0" w:color="auto"/>
        <w:right w:val="none" w:sz="0" w:space="0" w:color="auto"/>
      </w:divBdr>
    </w:div>
    <w:div w:id="460924412">
      <w:bodyDiv w:val="1"/>
      <w:marLeft w:val="0"/>
      <w:marRight w:val="0"/>
      <w:marTop w:val="0"/>
      <w:marBottom w:val="0"/>
      <w:divBdr>
        <w:top w:val="none" w:sz="0" w:space="0" w:color="auto"/>
        <w:left w:val="none" w:sz="0" w:space="0" w:color="auto"/>
        <w:bottom w:val="none" w:sz="0" w:space="0" w:color="auto"/>
        <w:right w:val="none" w:sz="0" w:space="0" w:color="auto"/>
      </w:divBdr>
    </w:div>
    <w:div w:id="628978748">
      <w:bodyDiv w:val="1"/>
      <w:marLeft w:val="0"/>
      <w:marRight w:val="0"/>
      <w:marTop w:val="0"/>
      <w:marBottom w:val="0"/>
      <w:divBdr>
        <w:top w:val="none" w:sz="0" w:space="0" w:color="auto"/>
        <w:left w:val="none" w:sz="0" w:space="0" w:color="auto"/>
        <w:bottom w:val="none" w:sz="0" w:space="0" w:color="auto"/>
        <w:right w:val="none" w:sz="0" w:space="0" w:color="auto"/>
      </w:divBdr>
    </w:div>
    <w:div w:id="727799647">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1142535">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26755089">
      <w:bodyDiv w:val="1"/>
      <w:marLeft w:val="0"/>
      <w:marRight w:val="0"/>
      <w:marTop w:val="0"/>
      <w:marBottom w:val="0"/>
      <w:divBdr>
        <w:top w:val="none" w:sz="0" w:space="0" w:color="auto"/>
        <w:left w:val="none" w:sz="0" w:space="0" w:color="auto"/>
        <w:bottom w:val="none" w:sz="0" w:space="0" w:color="auto"/>
        <w:right w:val="none" w:sz="0" w:space="0" w:color="auto"/>
      </w:divBdr>
    </w:div>
    <w:div w:id="1092966192">
      <w:bodyDiv w:val="1"/>
      <w:marLeft w:val="0"/>
      <w:marRight w:val="0"/>
      <w:marTop w:val="0"/>
      <w:marBottom w:val="0"/>
      <w:divBdr>
        <w:top w:val="none" w:sz="0" w:space="0" w:color="auto"/>
        <w:left w:val="none" w:sz="0" w:space="0" w:color="auto"/>
        <w:bottom w:val="none" w:sz="0" w:space="0" w:color="auto"/>
        <w:right w:val="none" w:sz="0" w:space="0" w:color="auto"/>
      </w:divBdr>
    </w:div>
    <w:div w:id="1102841301">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198355227">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22792224">
      <w:bodyDiv w:val="1"/>
      <w:marLeft w:val="0"/>
      <w:marRight w:val="0"/>
      <w:marTop w:val="0"/>
      <w:marBottom w:val="0"/>
      <w:divBdr>
        <w:top w:val="none" w:sz="0" w:space="0" w:color="auto"/>
        <w:left w:val="none" w:sz="0" w:space="0" w:color="auto"/>
        <w:bottom w:val="none" w:sz="0" w:space="0" w:color="auto"/>
        <w:right w:val="none" w:sz="0" w:space="0" w:color="auto"/>
      </w:divBdr>
    </w:div>
    <w:div w:id="1227955718">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66156292">
      <w:bodyDiv w:val="1"/>
      <w:marLeft w:val="0"/>
      <w:marRight w:val="0"/>
      <w:marTop w:val="0"/>
      <w:marBottom w:val="0"/>
      <w:divBdr>
        <w:top w:val="none" w:sz="0" w:space="0" w:color="auto"/>
        <w:left w:val="none" w:sz="0" w:space="0" w:color="auto"/>
        <w:bottom w:val="none" w:sz="0" w:space="0" w:color="auto"/>
        <w:right w:val="none" w:sz="0" w:space="0" w:color="auto"/>
      </w:divBdr>
    </w:div>
    <w:div w:id="1283999882">
      <w:bodyDiv w:val="1"/>
      <w:marLeft w:val="0"/>
      <w:marRight w:val="0"/>
      <w:marTop w:val="0"/>
      <w:marBottom w:val="0"/>
      <w:divBdr>
        <w:top w:val="none" w:sz="0" w:space="0" w:color="auto"/>
        <w:left w:val="none" w:sz="0" w:space="0" w:color="auto"/>
        <w:bottom w:val="none" w:sz="0" w:space="0" w:color="auto"/>
        <w:right w:val="none" w:sz="0" w:space="0" w:color="auto"/>
      </w:divBdr>
    </w:div>
    <w:div w:id="1350445140">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33353206">
      <w:bodyDiv w:val="1"/>
      <w:marLeft w:val="0"/>
      <w:marRight w:val="0"/>
      <w:marTop w:val="0"/>
      <w:marBottom w:val="0"/>
      <w:divBdr>
        <w:top w:val="none" w:sz="0" w:space="0" w:color="auto"/>
        <w:left w:val="none" w:sz="0" w:space="0" w:color="auto"/>
        <w:bottom w:val="none" w:sz="0" w:space="0" w:color="auto"/>
        <w:right w:val="none" w:sz="0" w:space="0" w:color="auto"/>
      </w:divBdr>
    </w:div>
    <w:div w:id="1453750377">
      <w:bodyDiv w:val="1"/>
      <w:marLeft w:val="0"/>
      <w:marRight w:val="0"/>
      <w:marTop w:val="0"/>
      <w:marBottom w:val="0"/>
      <w:divBdr>
        <w:top w:val="none" w:sz="0" w:space="0" w:color="auto"/>
        <w:left w:val="none" w:sz="0" w:space="0" w:color="auto"/>
        <w:bottom w:val="none" w:sz="0" w:space="0" w:color="auto"/>
        <w:right w:val="none" w:sz="0" w:space="0" w:color="auto"/>
      </w:divBdr>
    </w:div>
    <w:div w:id="1484465852">
      <w:bodyDiv w:val="1"/>
      <w:marLeft w:val="0"/>
      <w:marRight w:val="0"/>
      <w:marTop w:val="0"/>
      <w:marBottom w:val="0"/>
      <w:divBdr>
        <w:top w:val="none" w:sz="0" w:space="0" w:color="auto"/>
        <w:left w:val="none" w:sz="0" w:space="0" w:color="auto"/>
        <w:bottom w:val="none" w:sz="0" w:space="0" w:color="auto"/>
        <w:right w:val="none" w:sz="0" w:space="0" w:color="auto"/>
      </w:divBdr>
    </w:div>
    <w:div w:id="1550611149">
      <w:bodyDiv w:val="1"/>
      <w:marLeft w:val="0"/>
      <w:marRight w:val="0"/>
      <w:marTop w:val="0"/>
      <w:marBottom w:val="0"/>
      <w:divBdr>
        <w:top w:val="none" w:sz="0" w:space="0" w:color="auto"/>
        <w:left w:val="none" w:sz="0" w:space="0" w:color="auto"/>
        <w:bottom w:val="none" w:sz="0" w:space="0" w:color="auto"/>
        <w:right w:val="none" w:sz="0" w:space="0" w:color="auto"/>
      </w:divBdr>
    </w:div>
    <w:div w:id="1634359661">
      <w:bodyDiv w:val="1"/>
      <w:marLeft w:val="0"/>
      <w:marRight w:val="0"/>
      <w:marTop w:val="0"/>
      <w:marBottom w:val="0"/>
      <w:divBdr>
        <w:top w:val="none" w:sz="0" w:space="0" w:color="auto"/>
        <w:left w:val="none" w:sz="0" w:space="0" w:color="auto"/>
        <w:bottom w:val="none" w:sz="0" w:space="0" w:color="auto"/>
        <w:right w:val="none" w:sz="0" w:space="0" w:color="auto"/>
      </w:divBdr>
    </w:div>
    <w:div w:id="1711299601">
      <w:bodyDiv w:val="1"/>
      <w:marLeft w:val="0"/>
      <w:marRight w:val="0"/>
      <w:marTop w:val="0"/>
      <w:marBottom w:val="0"/>
      <w:divBdr>
        <w:top w:val="none" w:sz="0" w:space="0" w:color="auto"/>
        <w:left w:val="none" w:sz="0" w:space="0" w:color="auto"/>
        <w:bottom w:val="none" w:sz="0" w:space="0" w:color="auto"/>
        <w:right w:val="none" w:sz="0" w:space="0" w:color="auto"/>
      </w:divBdr>
    </w:div>
    <w:div w:id="1711763278">
      <w:bodyDiv w:val="1"/>
      <w:marLeft w:val="0"/>
      <w:marRight w:val="0"/>
      <w:marTop w:val="0"/>
      <w:marBottom w:val="0"/>
      <w:divBdr>
        <w:top w:val="none" w:sz="0" w:space="0" w:color="auto"/>
        <w:left w:val="none" w:sz="0" w:space="0" w:color="auto"/>
        <w:bottom w:val="none" w:sz="0" w:space="0" w:color="auto"/>
        <w:right w:val="none" w:sz="0" w:space="0" w:color="auto"/>
      </w:divBdr>
    </w:div>
    <w:div w:id="1787507517">
      <w:bodyDiv w:val="1"/>
      <w:marLeft w:val="0"/>
      <w:marRight w:val="0"/>
      <w:marTop w:val="0"/>
      <w:marBottom w:val="0"/>
      <w:divBdr>
        <w:top w:val="none" w:sz="0" w:space="0" w:color="auto"/>
        <w:left w:val="none" w:sz="0" w:space="0" w:color="auto"/>
        <w:bottom w:val="none" w:sz="0" w:space="0" w:color="auto"/>
        <w:right w:val="none" w:sz="0" w:space="0" w:color="auto"/>
      </w:divBdr>
    </w:div>
    <w:div w:id="1798720342">
      <w:bodyDiv w:val="1"/>
      <w:marLeft w:val="0"/>
      <w:marRight w:val="0"/>
      <w:marTop w:val="0"/>
      <w:marBottom w:val="0"/>
      <w:divBdr>
        <w:top w:val="none" w:sz="0" w:space="0" w:color="auto"/>
        <w:left w:val="none" w:sz="0" w:space="0" w:color="auto"/>
        <w:bottom w:val="none" w:sz="0" w:space="0" w:color="auto"/>
        <w:right w:val="none" w:sz="0" w:space="0" w:color="auto"/>
      </w:divBdr>
    </w:div>
    <w:div w:id="1809543816">
      <w:bodyDiv w:val="1"/>
      <w:marLeft w:val="0"/>
      <w:marRight w:val="0"/>
      <w:marTop w:val="0"/>
      <w:marBottom w:val="0"/>
      <w:divBdr>
        <w:top w:val="none" w:sz="0" w:space="0" w:color="auto"/>
        <w:left w:val="none" w:sz="0" w:space="0" w:color="auto"/>
        <w:bottom w:val="none" w:sz="0" w:space="0" w:color="auto"/>
        <w:right w:val="none" w:sz="0" w:space="0" w:color="auto"/>
      </w:divBdr>
    </w:div>
    <w:div w:id="1849250222">
      <w:bodyDiv w:val="1"/>
      <w:marLeft w:val="0"/>
      <w:marRight w:val="0"/>
      <w:marTop w:val="0"/>
      <w:marBottom w:val="0"/>
      <w:divBdr>
        <w:top w:val="none" w:sz="0" w:space="0" w:color="auto"/>
        <w:left w:val="none" w:sz="0" w:space="0" w:color="auto"/>
        <w:bottom w:val="none" w:sz="0" w:space="0" w:color="auto"/>
        <w:right w:val="none" w:sz="0" w:space="0" w:color="auto"/>
      </w:divBdr>
    </w:div>
    <w:div w:id="1898935953">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 w:id="2011372544">
      <w:bodyDiv w:val="1"/>
      <w:marLeft w:val="0"/>
      <w:marRight w:val="0"/>
      <w:marTop w:val="0"/>
      <w:marBottom w:val="0"/>
      <w:divBdr>
        <w:top w:val="none" w:sz="0" w:space="0" w:color="auto"/>
        <w:left w:val="none" w:sz="0" w:space="0" w:color="auto"/>
        <w:bottom w:val="none" w:sz="0" w:space="0" w:color="auto"/>
        <w:right w:val="none" w:sz="0" w:space="0" w:color="auto"/>
      </w:divBdr>
    </w:div>
    <w:div w:id="2015494376">
      <w:bodyDiv w:val="1"/>
      <w:marLeft w:val="0"/>
      <w:marRight w:val="0"/>
      <w:marTop w:val="0"/>
      <w:marBottom w:val="0"/>
      <w:divBdr>
        <w:top w:val="none" w:sz="0" w:space="0" w:color="auto"/>
        <w:left w:val="none" w:sz="0" w:space="0" w:color="auto"/>
        <w:bottom w:val="none" w:sz="0" w:space="0" w:color="auto"/>
        <w:right w:val="none" w:sz="0" w:space="0" w:color="auto"/>
      </w:divBdr>
    </w:div>
    <w:div w:id="2101949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omitheus.gov.gr" TargetMode="External"/><Relationship Id="rId18" Type="http://schemas.openxmlformats.org/officeDocument/2006/relationships/hyperlink" Target="https://nepps-search.eprocurement.gov.gr/actSearch/resources/search/XXXXXX" TargetMode="External"/><Relationship Id="rId26" Type="http://schemas.openxmlformats.org/officeDocument/2006/relationships/hyperlink" Target="https://nepps-search.eprocurement.gov.gr/actSearch/resources/search/XXXXXX" TargetMode="External"/><Relationship Id="rId39" Type="http://schemas.openxmlformats.org/officeDocument/2006/relationships/hyperlink" Target="https://www.minedu.gov.gr/" TargetMode="External"/><Relationship Id="rId21" Type="http://schemas.openxmlformats.org/officeDocument/2006/relationships/hyperlink" Target="http://www.promitheus.gov.gr/" TargetMode="External"/><Relationship Id="rId34" Type="http://schemas.openxmlformats.org/officeDocument/2006/relationships/hyperlink" Target="http://www.eaadhsy.gr/" TargetMode="External"/><Relationship Id="rId42" Type="http://schemas.openxmlformats.org/officeDocument/2006/relationships/image" Target="media/image3.png"/><Relationship Id="rId47" Type="http://schemas.openxmlformats.org/officeDocument/2006/relationships/footer" Target="footer4.xml"/><Relationship Id="rId50"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info@ktpae.gr" TargetMode="External"/><Relationship Id="rId29" Type="http://schemas.openxmlformats.org/officeDocument/2006/relationships/hyperlink" Target="http://www.promitheus.gov.gr" TargetMode="External"/><Relationship Id="rId11" Type="http://schemas.openxmlformats.org/officeDocument/2006/relationships/header" Target="header1.xml"/><Relationship Id="rId24" Type="http://schemas.openxmlformats.org/officeDocument/2006/relationships/hyperlink" Target="https://portal.eprocurement.gov.gr/webcenter/portal/TestPortal" TargetMode="External"/><Relationship Id="rId32" Type="http://schemas.openxmlformats.org/officeDocument/2006/relationships/hyperlink" Target="http://www.eaadhsy.gr/" TargetMode="External"/><Relationship Id="rId37" Type="http://schemas.openxmlformats.org/officeDocument/2006/relationships/hyperlink" Target="http://www.eaadhsy.gr/n4412/art79a" TargetMode="External"/><Relationship Id="rId40" Type="http://schemas.openxmlformats.org/officeDocument/2006/relationships/hyperlink" Target="https://iep.edu.gr/el/" TargetMode="External"/><Relationship Id="rId45" Type="http://schemas.openxmlformats.org/officeDocument/2006/relationships/image" Target="media/image5.e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www.ktpae.gr" TargetMode="External"/><Relationship Id="rId31" Type="http://schemas.openxmlformats.org/officeDocument/2006/relationships/hyperlink" Target="mailto:epanorthotika@eaadhsy.gr" TargetMode="External"/><Relationship Id="rId44" Type="http://schemas.openxmlformats.org/officeDocument/2006/relationships/image" Target="cid:047f322fc1f1935bad1437a6c33b9710086cc7b9@zimbra" TargetMode="External"/><Relationship Id="rId52"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 Id="rId22" Type="http://schemas.openxmlformats.org/officeDocument/2006/relationships/hyperlink" Target="javascript:open_fek_links('%CE%91',45,2023)" TargetMode="External"/><Relationship Id="rId27" Type="http://schemas.openxmlformats.org/officeDocument/2006/relationships/hyperlink" Target="http://et.diavgeia.gov.gr/" TargetMode="External"/><Relationship Id="rId30" Type="http://schemas.openxmlformats.org/officeDocument/2006/relationships/hyperlink" Target="http://www.promitheus.gov.gr/" TargetMode="External"/><Relationship Id="rId35" Type="http://schemas.openxmlformats.org/officeDocument/2006/relationships/hyperlink" Target="http://www.hsppa.gr/" TargetMode="External"/><Relationship Id="rId43" Type="http://schemas.openxmlformats.org/officeDocument/2006/relationships/image" Target="media/image4.png"/><Relationship Id="rId48" Type="http://schemas.openxmlformats.org/officeDocument/2006/relationships/header" Target="header4.xml"/><Relationship Id="rId8" Type="http://schemas.openxmlformats.org/officeDocument/2006/relationships/image" Target="media/image1.emf"/><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yperlink" Target="http://www.hsppa.gr/" TargetMode="External"/><Relationship Id="rId38" Type="http://schemas.openxmlformats.org/officeDocument/2006/relationships/hyperlink" Target="http://www.eaadhsy.gr/n4412/n4412fulltextlinks.html" TargetMode="External"/><Relationship Id="rId46" Type="http://schemas.openxmlformats.org/officeDocument/2006/relationships/header" Target="header3.xml"/><Relationship Id="rId20" Type="http://schemas.openxmlformats.org/officeDocument/2006/relationships/hyperlink" Target="http://www.promitheus.gov.gr/" TargetMode="External"/><Relationship Id="rId41" Type="http://schemas.openxmlformats.org/officeDocument/2006/relationships/hyperlink" Target="https://iep.edu.gr/e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www.promitheus.gov.gr" TargetMode="External"/><Relationship Id="rId28" Type="http://schemas.openxmlformats.org/officeDocument/2006/relationships/hyperlink" Target="http://www.ktpae.gr" TargetMode="External"/><Relationship Id="rId36" Type="http://schemas.openxmlformats.org/officeDocument/2006/relationships/hyperlink" Target="http://www.eaadhsy.gr/n4412/n4412fulltextlinks.html" TargetMode="External"/><Relationship Id="rId49" Type="http://schemas.openxmlformats.org/officeDocument/2006/relationships/footer" Target="footer5.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230568-BFC0-4024-ABE3-48D67EB3A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142</Pages>
  <Words>56706</Words>
  <Characters>306213</Characters>
  <Application>Microsoft Office Word</Application>
  <DocSecurity>0</DocSecurity>
  <Lines>2551</Lines>
  <Paragraphs>724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Αθανασοπούλου Αθανασία</cp:lastModifiedBy>
  <cp:revision>35</cp:revision>
  <cp:lastPrinted>2025-07-16T11:29:00Z</cp:lastPrinted>
  <dcterms:created xsi:type="dcterms:W3CDTF">2025-07-02T10:05:00Z</dcterms:created>
  <dcterms:modified xsi:type="dcterms:W3CDTF">2025-07-16T11:32:00Z</dcterms:modified>
</cp:coreProperties>
</file>